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28C97" w14:textId="4C12122B" w:rsidR="0052669F" w:rsidRPr="00D26539" w:rsidRDefault="00272B6C" w:rsidP="00DF1205">
      <w:pPr>
        <w:pStyle w:val="ASDEFCONTitle"/>
      </w:pPr>
      <w:bookmarkStart w:id="0" w:name="_GoBack"/>
      <w:bookmarkEnd w:id="0"/>
      <w:r>
        <w:rPr>
          <w:b w:val="0"/>
          <w:caps w:val="0"/>
          <w:noProof/>
        </w:rPr>
        <mc:AlternateContent>
          <mc:Choice Requires="wps">
            <w:drawing>
              <wp:anchor distT="45720" distB="45720" distL="114300" distR="114300" simplePos="0" relativeHeight="251660800" behindDoc="0" locked="0" layoutInCell="1" allowOverlap="1" wp14:anchorId="4EBFF078" wp14:editId="630B43E3">
                <wp:simplePos x="0" y="0"/>
                <wp:positionH relativeFrom="column">
                  <wp:posOffset>4445</wp:posOffset>
                </wp:positionH>
                <wp:positionV relativeFrom="paragraph">
                  <wp:posOffset>635</wp:posOffset>
                </wp:positionV>
                <wp:extent cx="5686425" cy="9429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942975"/>
                        </a:xfrm>
                        <a:prstGeom prst="rect">
                          <a:avLst/>
                        </a:prstGeom>
                        <a:solidFill>
                          <a:srgbClr val="FFFFFF"/>
                        </a:solidFill>
                        <a:ln w="9525">
                          <a:noFill/>
                          <a:miter lim="800000"/>
                          <a:headEnd/>
                          <a:tailEnd/>
                        </a:ln>
                      </wps:spPr>
                      <wps:txbx>
                        <w:txbxContent>
                          <w:p w14:paraId="3AFE4AA2" w14:textId="7840B710" w:rsidR="008B5894" w:rsidRDefault="008B5894" w:rsidP="003D2C8F">
                            <w:pPr>
                              <w:jc w:val="center"/>
                            </w:pPr>
                            <w:r>
                              <w:rPr>
                                <w:noProof/>
                              </w:rPr>
                              <w:drawing>
                                <wp:inline distT="0" distB="0" distL="0" distR="0" wp14:anchorId="65BBEA3B" wp14:editId="4179349F">
                                  <wp:extent cx="1219200" cy="81021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8670" cy="82314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BFF078" id="_x0000_t202" coordsize="21600,21600" o:spt="202" path="m,l,21600r21600,l21600,xe">
                <v:stroke joinstyle="miter"/>
                <v:path gradientshapeok="t" o:connecttype="rect"/>
              </v:shapetype>
              <v:shape id="Text Box 2" o:spid="_x0000_s1026" type="#_x0000_t202" style="position:absolute;left:0;text-align:left;margin-left:.35pt;margin-top:.05pt;width:447.75pt;height:74.2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" stroked="f">
                <v:textbox>
                  <w:txbxContent>
                    <w:p w14:paraId="3AFE4AA2" w14:textId="7840B710" w:rsidR="008B5894" w:rsidRDefault="008B5894" w:rsidP="003D2C8F">
                      <w:pPr>
                        <w:jc w:val="center"/>
                      </w:pPr>
                      <w:r>
                        <w:rPr>
                          <w:noProof/>
                        </w:rPr>
                        <w:drawing>
                          <wp:inline distT="0" distB="0" distL="0" distR="0" wp14:anchorId="65BBEA3B" wp14:editId="4179349F">
                            <wp:extent cx="1219200" cy="81021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8670" cy="823148"/>
                                    </a:xfrm>
                                    <a:prstGeom prst="rect">
                                      <a:avLst/>
                                    </a:prstGeom>
                                  </pic:spPr>
                                </pic:pic>
                              </a:graphicData>
                            </a:graphic>
                          </wp:inline>
                        </w:drawing>
                      </w:r>
                    </w:p>
                  </w:txbxContent>
                </v:textbox>
                <w10:wrap type="square"/>
              </v:shape>
            </w:pict>
          </mc:Fallback>
        </mc:AlternateContent>
      </w:r>
      <w:r w:rsidR="0052669F" w:rsidRPr="00D26539">
        <w:fldChar w:fldCharType="begin">
          <w:ffData>
            <w:name w:val=""/>
            <w:enabled/>
            <w:calcOnExit w:val="0"/>
            <w:textInput>
              <w:default w:val="[INSERT NAME OF SUPPLIES]"/>
            </w:textInput>
          </w:ffData>
        </w:fldChar>
      </w:r>
      <w:r w:rsidR="0052669F" w:rsidRPr="00D26539">
        <w:instrText xml:space="preserve"> FORMTEXT </w:instrText>
      </w:r>
      <w:r w:rsidR="0052669F" w:rsidRPr="00D26539">
        <w:fldChar w:fldCharType="separate"/>
      </w:r>
      <w:r w:rsidR="00313BFF">
        <w:rPr>
          <w:noProof/>
        </w:rPr>
        <w:t>[INSERT NAME OF SUPPLIES]</w:t>
      </w:r>
      <w:r w:rsidR="0052669F" w:rsidRPr="00D26539">
        <w:fldChar w:fldCharType="end"/>
      </w:r>
      <w:r w:rsidR="0052669F" w:rsidRPr="00D26539">
        <w:t xml:space="preserve"> DEED</w:t>
      </w:r>
      <w:r w:rsidR="00ED5855" w:rsidRPr="00D26539">
        <w:t xml:space="preserve"> OF STANDING OFFER</w:t>
      </w:r>
    </w:p>
    <w:p w14:paraId="1DC841B8" w14:textId="4C417E13" w:rsidR="001D395B" w:rsidRPr="00D26539" w:rsidRDefault="0052669F">
      <w:pPr>
        <w:pStyle w:val="ASDEFCONTitle"/>
        <w:rPr>
          <w:lang w:eastAsia="zh-CN"/>
        </w:rPr>
      </w:pPr>
      <w:r w:rsidRPr="00D26539">
        <w:t xml:space="preserve">deed NO: </w:t>
      </w:r>
      <w:r w:rsidRPr="00D26539">
        <w:rPr>
          <w:lang w:eastAsia="zh-CN"/>
        </w:rPr>
        <w:fldChar w:fldCharType="begin">
          <w:ffData>
            <w:name w:val=""/>
            <w:enabled/>
            <w:calcOnExit w:val="0"/>
            <w:textInput>
              <w:default w:val="[INSERT NUMBER]"/>
            </w:textInput>
          </w:ffData>
        </w:fldChar>
      </w:r>
      <w:r w:rsidRPr="00D26539">
        <w:rPr>
          <w:lang w:eastAsia="zh-CN"/>
        </w:rPr>
        <w:instrText xml:space="preserve"> FORMTEXT </w:instrText>
      </w:r>
      <w:r w:rsidRPr="00D26539">
        <w:rPr>
          <w:lang w:eastAsia="zh-CN"/>
        </w:rPr>
      </w:r>
      <w:r w:rsidRPr="00D26539">
        <w:rPr>
          <w:lang w:eastAsia="zh-CN"/>
        </w:rPr>
        <w:fldChar w:fldCharType="separate"/>
      </w:r>
      <w:r w:rsidR="00313BFF">
        <w:rPr>
          <w:noProof/>
          <w:lang w:eastAsia="zh-CN"/>
        </w:rPr>
        <w:t>[INSERT NUMBER]</w:t>
      </w:r>
      <w:r w:rsidRPr="00D26539">
        <w:rPr>
          <w:lang w:eastAsia="zh-CN"/>
        </w:rPr>
        <w:fldChar w:fldCharType="end"/>
      </w:r>
    </w:p>
    <w:p w14:paraId="268DE08D" w14:textId="0640FBB2" w:rsidR="008A444A" w:rsidRPr="00D26539" w:rsidRDefault="001D395B">
      <w:pPr>
        <w:pStyle w:val="ASDEFCONTitle"/>
      </w:pPr>
      <w:bookmarkStart w:id="1" w:name="_Toc136927146"/>
      <w:bookmarkStart w:id="2" w:name="_Toc139860398"/>
      <w:bookmarkStart w:id="3" w:name="_Toc140563482"/>
      <w:bookmarkStart w:id="4" w:name="_Toc140563768"/>
      <w:bookmarkStart w:id="5" w:name="_Toc140564268"/>
      <w:bookmarkStart w:id="6" w:name="_Toc140565571"/>
      <w:bookmarkStart w:id="7" w:name="_Toc140565714"/>
      <w:bookmarkStart w:id="8" w:name="_Toc140565875"/>
      <w:bookmarkStart w:id="9" w:name="_Toc140567506"/>
      <w:bookmarkStart w:id="10" w:name="_Toc140572379"/>
      <w:bookmarkStart w:id="11" w:name="_Toc201638955"/>
      <w:bookmarkStart w:id="12" w:name="_Toc216671603"/>
      <w:bookmarkStart w:id="13" w:name="_Toc136927147"/>
      <w:bookmarkStart w:id="14" w:name="_Toc139860399"/>
      <w:bookmarkStart w:id="15" w:name="_Toc140563483"/>
      <w:bookmarkStart w:id="16" w:name="_Toc140563769"/>
      <w:bookmarkStart w:id="17" w:name="_Toc140564269"/>
      <w:bookmarkStart w:id="18" w:name="_Toc140565572"/>
      <w:bookmarkStart w:id="19" w:name="_Toc140565715"/>
      <w:bookmarkStart w:id="20" w:name="_Toc140565876"/>
      <w:bookmarkStart w:id="21" w:name="_Toc140567507"/>
      <w:bookmarkStart w:id="22" w:name="_Toc140572380"/>
      <w:bookmarkStart w:id="23" w:name="_Toc201638956"/>
      <w:bookmarkStart w:id="24" w:name="_Toc21667160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D26539">
        <w:rPr>
          <w:noProof/>
        </w:rPr>
        <w:t>DETAILS SCHEDULE</w:t>
      </w:r>
      <w:r w:rsidRPr="00D26539" w:rsidDel="0052669F">
        <w:t xml:space="preserve"> </w:t>
      </w:r>
    </w:p>
    <w:p w14:paraId="2BEC373F" w14:textId="77777777" w:rsidR="001D395B" w:rsidRPr="00D26539" w:rsidRDefault="001D395B" w:rsidP="003D2C8F">
      <w:pPr>
        <w:pStyle w:val="ASDEFCONTitle"/>
      </w:pPr>
      <w:r w:rsidRPr="00D26539">
        <w:t>PARTIES</w:t>
      </w:r>
    </w:p>
    <w:p w14:paraId="2010444E" w14:textId="36B51D00" w:rsidR="001D395B" w:rsidRPr="00F62FB2" w:rsidRDefault="001D395B" w:rsidP="00656EA3">
      <w:pPr>
        <w:pStyle w:val="ASDEFCONNormal"/>
      </w:pPr>
      <w:r w:rsidRPr="00F62FB2">
        <w:rPr>
          <w:b/>
        </w:rPr>
        <w:t>COMMONWEALTH OF AUSTRALIA</w:t>
      </w:r>
      <w:r w:rsidRPr="00F62FB2">
        <w:t xml:space="preserve"> r</w:t>
      </w:r>
      <w:r w:rsidR="002F749A" w:rsidRPr="00F62FB2">
        <w:t xml:space="preserve">epresented by </w:t>
      </w:r>
      <w:r w:rsidR="00867D43" w:rsidRPr="00F62FB2">
        <w:t xml:space="preserve">the Department of </w:t>
      </w:r>
      <w:r w:rsidRPr="00F62FB2">
        <w:t xml:space="preserve">Defence </w:t>
      </w:r>
      <w:r w:rsidRPr="00F62FB2">
        <w:br/>
        <w:t>ABN 68 706 814 312 (</w:t>
      </w:r>
      <w:r w:rsidRPr="00F62FB2">
        <w:rPr>
          <w:b/>
        </w:rPr>
        <w:t>Commonwealth</w:t>
      </w:r>
      <w:r w:rsidRPr="00F62FB2">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1D395B" w:rsidRPr="009D23C9" w14:paraId="1E9BF462" w14:textId="77777777" w:rsidTr="00CA7146">
        <w:tc>
          <w:tcPr>
            <w:tcW w:w="1680" w:type="dxa"/>
            <w:shd w:val="solid" w:color="F4F1EE" w:fill="auto"/>
          </w:tcPr>
          <w:p w14:paraId="2B1924B3" w14:textId="77777777" w:rsidR="001D395B" w:rsidRPr="009D23C9" w:rsidRDefault="001D395B">
            <w:pPr>
              <w:pStyle w:val="Table10ptHeading-ASDEFCON"/>
            </w:pPr>
            <w:r w:rsidRPr="009D23C9">
              <w:t>Commonwealth Representative:</w:t>
            </w:r>
          </w:p>
        </w:tc>
        <w:tc>
          <w:tcPr>
            <w:tcW w:w="7400" w:type="dxa"/>
            <w:gridSpan w:val="2"/>
          </w:tcPr>
          <w:p w14:paraId="7EA1C1FD" w14:textId="7F816547" w:rsidR="001D395B" w:rsidRPr="003D2C8F" w:rsidRDefault="00801AA2">
            <w:pPr>
              <w:pStyle w:val="ASDEFCONNormal"/>
              <w:rPr>
                <w:b/>
              </w:rPr>
            </w:pPr>
            <w:r w:rsidRPr="003D2C8F">
              <w:rPr>
                <w:b/>
                <w:lang w:eastAsia="zh-CN"/>
              </w:rPr>
              <w:fldChar w:fldCharType="begin">
                <w:ffData>
                  <w:name w:val=""/>
                  <w:enabled/>
                  <w:calcOnExit w:val="0"/>
                  <w:textInput>
                    <w:default w:val="(INSERT NAME)"/>
                  </w:textInput>
                </w:ffData>
              </w:fldChar>
            </w:r>
            <w:r w:rsidRPr="003D2C8F">
              <w:rPr>
                <w:b/>
                <w:lang w:eastAsia="zh-CN"/>
              </w:rPr>
              <w:instrText xml:space="preserve"> FORMTEXT </w:instrText>
            </w:r>
            <w:r w:rsidRPr="003D2C8F">
              <w:rPr>
                <w:b/>
                <w:lang w:eastAsia="zh-CN"/>
              </w:rPr>
            </w:r>
            <w:r w:rsidRPr="003D2C8F">
              <w:rPr>
                <w:b/>
                <w:lang w:eastAsia="zh-CN"/>
              </w:rPr>
              <w:fldChar w:fldCharType="separate"/>
            </w:r>
            <w:r w:rsidR="00313BFF">
              <w:rPr>
                <w:b/>
                <w:noProof/>
                <w:lang w:eastAsia="zh-CN"/>
              </w:rPr>
              <w:t>(INSERT NAME)</w:t>
            </w:r>
            <w:r w:rsidRPr="003D2C8F">
              <w:rPr>
                <w:b/>
                <w:lang w:eastAsia="zh-CN"/>
              </w:rPr>
              <w:fldChar w:fldCharType="end"/>
            </w:r>
          </w:p>
        </w:tc>
      </w:tr>
      <w:tr w:rsidR="001D395B" w:rsidRPr="009D23C9" w14:paraId="18ECC655" w14:textId="77777777" w:rsidTr="00CA7146">
        <w:trPr>
          <w:trHeight w:val="315"/>
        </w:trPr>
        <w:tc>
          <w:tcPr>
            <w:tcW w:w="1680" w:type="dxa"/>
            <w:vMerge w:val="restart"/>
            <w:shd w:val="solid" w:color="F4F1EE" w:fill="auto"/>
          </w:tcPr>
          <w:p w14:paraId="5FFB159D" w14:textId="77777777" w:rsidR="001D395B" w:rsidRPr="009D23C9" w:rsidRDefault="001D395B" w:rsidP="00656EA3">
            <w:pPr>
              <w:pStyle w:val="Table10ptHeading-ASDEFCON"/>
            </w:pPr>
            <w:r w:rsidRPr="009D23C9">
              <w:t xml:space="preserve">Notice Details: </w:t>
            </w:r>
          </w:p>
        </w:tc>
        <w:tc>
          <w:tcPr>
            <w:tcW w:w="1230" w:type="dxa"/>
          </w:tcPr>
          <w:p w14:paraId="3E7902D9" w14:textId="77777777" w:rsidR="001D395B" w:rsidRPr="009D23C9" w:rsidRDefault="001D395B">
            <w:pPr>
              <w:pStyle w:val="Table10ptText-ASDEFCON"/>
              <w:rPr>
                <w:b/>
              </w:rPr>
            </w:pPr>
            <w:r w:rsidRPr="009D23C9">
              <w:t>Address:</w:t>
            </w:r>
          </w:p>
        </w:tc>
        <w:tc>
          <w:tcPr>
            <w:tcW w:w="6170" w:type="dxa"/>
          </w:tcPr>
          <w:p w14:paraId="436F1E5E" w14:textId="74EDC354" w:rsidR="001D395B" w:rsidRPr="003D2C8F" w:rsidRDefault="00801AA2">
            <w:pPr>
              <w:pStyle w:val="Table10ptText-ASDEFCON"/>
              <w:rPr>
                <w:b/>
              </w:rPr>
            </w:pPr>
            <w:r w:rsidRPr="003D2C8F">
              <w:rPr>
                <w:b/>
              </w:rPr>
              <w:fldChar w:fldCharType="begin">
                <w:ffData>
                  <w:name w:val=""/>
                  <w:enabled/>
                  <w:calcOnExit w:val="0"/>
                  <w:textInput>
                    <w:default w:val="(INSERT POSTAL ADDRESS)"/>
                  </w:textInput>
                </w:ffData>
              </w:fldChar>
            </w:r>
            <w:r w:rsidRPr="003D2C8F">
              <w:rPr>
                <w:b/>
              </w:rPr>
              <w:instrText xml:space="preserve"> FORMTEXT </w:instrText>
            </w:r>
            <w:r w:rsidRPr="003D2C8F">
              <w:rPr>
                <w:b/>
              </w:rPr>
            </w:r>
            <w:r w:rsidRPr="003D2C8F">
              <w:rPr>
                <w:b/>
              </w:rPr>
              <w:fldChar w:fldCharType="separate"/>
            </w:r>
            <w:r w:rsidR="00313BFF">
              <w:rPr>
                <w:b/>
                <w:noProof/>
              </w:rPr>
              <w:t>(INSERT POSTAL ADDRESS)</w:t>
            </w:r>
            <w:r w:rsidRPr="003D2C8F">
              <w:rPr>
                <w:b/>
              </w:rPr>
              <w:fldChar w:fldCharType="end"/>
            </w:r>
          </w:p>
        </w:tc>
      </w:tr>
      <w:tr w:rsidR="001D395B" w:rsidRPr="009D23C9" w14:paraId="5097F921" w14:textId="77777777" w:rsidTr="00745273">
        <w:trPr>
          <w:trHeight w:val="375"/>
          <w:ins w:id="25" w:author="Prabhu, Akshata MS" w:date="2024-08-23T08:05:00Z"/>
        </w:trPr>
        <w:tc>
          <w:tcPr>
            <w:tcW w:w="1680" w:type="dxa"/>
            <w:vMerge/>
            <w:shd w:val="solid" w:color="F4F1EE" w:fill="auto"/>
          </w:tcPr>
          <w:p w14:paraId="4E81579C" w14:textId="77777777" w:rsidR="001D395B" w:rsidRPr="009D23C9" w:rsidRDefault="001D395B" w:rsidP="003D2C8F">
            <w:pPr>
              <w:pStyle w:val="ASDEFCONNormal"/>
              <w:rPr>
                <w:ins w:id="26" w:author="Prabhu, Akshata MS" w:date="2024-08-23T08:05:00Z"/>
              </w:rPr>
            </w:pPr>
          </w:p>
        </w:tc>
        <w:tc>
          <w:tcPr>
            <w:tcW w:w="1230" w:type="dxa"/>
          </w:tcPr>
          <w:p w14:paraId="530AE65E" w14:textId="77777777" w:rsidR="001D395B" w:rsidRPr="009D23C9" w:rsidRDefault="001D395B">
            <w:pPr>
              <w:pStyle w:val="Table10ptText-ASDEFCON"/>
              <w:rPr>
                <w:ins w:id="27" w:author="Prabhu, Akshata MS" w:date="2024-08-23T08:05:00Z"/>
              </w:rPr>
            </w:pPr>
            <w:ins w:id="28" w:author="Prabhu, Akshata MS" w:date="2024-08-23T08:05:00Z">
              <w:r w:rsidRPr="009D23C9">
                <w:t>Fa</w:t>
              </w:r>
              <w:r w:rsidR="00F75146" w:rsidRPr="009D23C9">
                <w:t>x</w:t>
              </w:r>
              <w:r w:rsidRPr="009D23C9">
                <w:t>:</w:t>
              </w:r>
            </w:ins>
          </w:p>
        </w:tc>
        <w:tc>
          <w:tcPr>
            <w:tcW w:w="6170" w:type="dxa"/>
          </w:tcPr>
          <w:p w14:paraId="64349729" w14:textId="125A74AB" w:rsidR="001D395B" w:rsidRPr="003D2C8F" w:rsidRDefault="00801AA2">
            <w:pPr>
              <w:pStyle w:val="Table10ptText-ASDEFCON"/>
              <w:rPr>
                <w:ins w:id="29" w:author="Prabhu, Akshata MS" w:date="2024-08-23T08:05:00Z"/>
                <w:b/>
              </w:rPr>
            </w:pPr>
            <w:ins w:id="30" w:author="Prabhu, Akshata MS" w:date="2024-08-23T08:05:00Z">
              <w:r w:rsidRPr="003D2C8F">
                <w:rPr>
                  <w:b/>
                </w:rPr>
                <w:fldChar w:fldCharType="begin">
                  <w:ffData>
                    <w:name w:val=""/>
                    <w:enabled/>
                    <w:calcOnExit w:val="0"/>
                    <w:textInput>
                      <w:default w:val="(INSERT FAX NUMBER)"/>
                    </w:textInput>
                  </w:ffData>
                </w:fldChar>
              </w:r>
              <w:r w:rsidRPr="003D2C8F">
                <w:rPr>
                  <w:b/>
                </w:rPr>
                <w:instrText xml:space="preserve"> FORMTEXT </w:instrText>
              </w:r>
              <w:r w:rsidRPr="003D2C8F">
                <w:rPr>
                  <w:b/>
                </w:rPr>
              </w:r>
              <w:r w:rsidRPr="003D2C8F">
                <w:rPr>
                  <w:b/>
                </w:rPr>
                <w:fldChar w:fldCharType="separate"/>
              </w:r>
              <w:r w:rsidR="00313BFF">
                <w:rPr>
                  <w:b/>
                  <w:noProof/>
                </w:rPr>
                <w:t>(INSERT FAX NUMBER)</w:t>
              </w:r>
              <w:r w:rsidRPr="003D2C8F">
                <w:rPr>
                  <w:b/>
                </w:rPr>
                <w:fldChar w:fldCharType="end"/>
              </w:r>
            </w:ins>
          </w:p>
        </w:tc>
      </w:tr>
      <w:tr w:rsidR="001D395B" w:rsidRPr="009D23C9" w14:paraId="13A834CB" w14:textId="77777777" w:rsidTr="00CA7146">
        <w:tc>
          <w:tcPr>
            <w:tcW w:w="1680" w:type="dxa"/>
            <w:vMerge/>
            <w:shd w:val="solid" w:color="F4F1EE" w:fill="auto"/>
          </w:tcPr>
          <w:p w14:paraId="713D3CC7" w14:textId="77777777" w:rsidR="001D395B" w:rsidRPr="009D23C9" w:rsidRDefault="001D395B" w:rsidP="003D2C8F">
            <w:pPr>
              <w:pStyle w:val="ASDEFCONNormal"/>
            </w:pPr>
          </w:p>
        </w:tc>
        <w:tc>
          <w:tcPr>
            <w:tcW w:w="1230" w:type="dxa"/>
          </w:tcPr>
          <w:p w14:paraId="55519DAC" w14:textId="77777777" w:rsidR="001D395B" w:rsidRPr="009D23C9" w:rsidRDefault="001D395B">
            <w:pPr>
              <w:pStyle w:val="Table10ptText-ASDEFCON"/>
            </w:pPr>
            <w:r w:rsidRPr="009D23C9">
              <w:t>Email:</w:t>
            </w:r>
          </w:p>
        </w:tc>
        <w:tc>
          <w:tcPr>
            <w:tcW w:w="6170" w:type="dxa"/>
          </w:tcPr>
          <w:p w14:paraId="371AA13B" w14:textId="664A0BE6" w:rsidR="001D395B" w:rsidRPr="003D2C8F" w:rsidRDefault="00801AA2">
            <w:pPr>
              <w:pStyle w:val="Table10ptText-ASDEFCON"/>
              <w:rPr>
                <w:b/>
              </w:rPr>
            </w:pPr>
            <w:r w:rsidRPr="003D2C8F">
              <w:rPr>
                <w:b/>
              </w:rPr>
              <w:fldChar w:fldCharType="begin">
                <w:ffData>
                  <w:name w:val=""/>
                  <w:enabled/>
                  <w:calcOnExit w:val="0"/>
                  <w:textInput>
                    <w:default w:val="(INSERT EMAIL ADDRESS)"/>
                  </w:textInput>
                </w:ffData>
              </w:fldChar>
            </w:r>
            <w:r w:rsidRPr="003D2C8F">
              <w:rPr>
                <w:b/>
              </w:rPr>
              <w:instrText xml:space="preserve"> FORMTEXT </w:instrText>
            </w:r>
            <w:r w:rsidRPr="003D2C8F">
              <w:rPr>
                <w:b/>
              </w:rPr>
            </w:r>
            <w:r w:rsidRPr="003D2C8F">
              <w:rPr>
                <w:b/>
              </w:rPr>
              <w:fldChar w:fldCharType="separate"/>
            </w:r>
            <w:r w:rsidR="00313BFF">
              <w:rPr>
                <w:b/>
                <w:noProof/>
              </w:rPr>
              <w:t>(INSERT EMAIL ADDRESS)</w:t>
            </w:r>
            <w:r w:rsidRPr="003D2C8F">
              <w:rPr>
                <w:b/>
              </w:rPr>
              <w:fldChar w:fldCharType="end"/>
            </w:r>
          </w:p>
        </w:tc>
      </w:tr>
    </w:tbl>
    <w:p w14:paraId="1203367B" w14:textId="77777777" w:rsidR="00180417" w:rsidRDefault="00180417" w:rsidP="00180417">
      <w:pPr>
        <w:pStyle w:val="ASDEFCONOptionSpace"/>
      </w:pPr>
      <w:bookmarkStart w:id="31" w:name="bmkParty3"/>
    </w:p>
    <w:p w14:paraId="36FE19DA" w14:textId="46E3E283" w:rsidR="001D395B" w:rsidRPr="002C2B83" w:rsidRDefault="00454A80" w:rsidP="00656EA3">
      <w:pPr>
        <w:pStyle w:val="ASDEFCONNormal"/>
      </w:pPr>
      <w:r w:rsidRPr="00D26539">
        <w:rPr>
          <w:rFonts w:ascii="Arial Bold" w:hAnsi="Arial Bold"/>
        </w:rPr>
        <w:fldChar w:fldCharType="begin">
          <w:ffData>
            <w:name w:val="bmkParty3"/>
            <w:enabled/>
            <w:calcOnExit w:val="0"/>
            <w:textInput>
              <w:default w:val="(INSERT FULL NAME OF CONTRACTOR)"/>
            </w:textInput>
          </w:ffData>
        </w:fldChar>
      </w:r>
      <w:r w:rsidRPr="00D26539">
        <w:rPr>
          <w:rFonts w:ascii="Arial Bold" w:hAnsi="Arial Bold"/>
        </w:rPr>
        <w:instrText xml:space="preserve"> FORMTEXT </w:instrText>
      </w:r>
      <w:r w:rsidRPr="00D26539">
        <w:rPr>
          <w:rFonts w:ascii="Arial Bold" w:hAnsi="Arial Bold"/>
        </w:rPr>
      </w:r>
      <w:r w:rsidRPr="00D26539">
        <w:rPr>
          <w:rFonts w:ascii="Arial Bold" w:hAnsi="Arial Bold"/>
        </w:rPr>
        <w:fldChar w:fldCharType="separate"/>
      </w:r>
      <w:r w:rsidR="00313BFF">
        <w:rPr>
          <w:rFonts w:ascii="Arial Bold" w:hAnsi="Arial Bold"/>
          <w:noProof/>
        </w:rPr>
        <w:t>(INSERT FULL NAME OF CONTRACTOR)</w:t>
      </w:r>
      <w:r w:rsidRPr="00D26539">
        <w:rPr>
          <w:rFonts w:ascii="Arial Bold" w:hAnsi="Arial Bold"/>
        </w:rPr>
        <w:fldChar w:fldCharType="end"/>
      </w:r>
      <w:bookmarkEnd w:id="31"/>
      <w:r w:rsidR="001D395B" w:rsidRPr="002C2B83">
        <w:t xml:space="preserve"> ABN </w:t>
      </w:r>
      <w:r w:rsidRPr="003D2C8F">
        <w:rPr>
          <w:b/>
        </w:rPr>
        <w:fldChar w:fldCharType="begin">
          <w:ffData>
            <w:name w:val=""/>
            <w:enabled/>
            <w:calcOnExit w:val="0"/>
            <w:textInput>
              <w:default w:val="(INSERT CONTRACTOR'S ABN)"/>
            </w:textInput>
          </w:ffData>
        </w:fldChar>
      </w:r>
      <w:r w:rsidRPr="003D2C8F">
        <w:rPr>
          <w:b/>
        </w:rPr>
        <w:instrText xml:space="preserve"> FORMTEXT </w:instrText>
      </w:r>
      <w:r w:rsidRPr="003D2C8F">
        <w:rPr>
          <w:b/>
        </w:rPr>
      </w:r>
      <w:r w:rsidRPr="003D2C8F">
        <w:rPr>
          <w:b/>
        </w:rPr>
        <w:fldChar w:fldCharType="separate"/>
      </w:r>
      <w:r w:rsidR="00313BFF">
        <w:rPr>
          <w:b/>
          <w:noProof/>
        </w:rPr>
        <w:t>(INSERT CONTRACTOR'S ABN)</w:t>
      </w:r>
      <w:r w:rsidRPr="003D2C8F">
        <w:rPr>
          <w:b/>
        </w:rPr>
        <w:fldChar w:fldCharType="end"/>
      </w:r>
      <w:r w:rsidR="001D395B" w:rsidRPr="002C2B83">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5"/>
      </w:tblGrid>
      <w:tr w:rsidR="001D395B" w:rsidRPr="009D23C9" w14:paraId="13A970F4" w14:textId="77777777" w:rsidTr="00CA7146">
        <w:tc>
          <w:tcPr>
            <w:tcW w:w="1664" w:type="dxa"/>
            <w:shd w:val="solid" w:color="F4F1EE" w:fill="auto"/>
          </w:tcPr>
          <w:p w14:paraId="4D328C52" w14:textId="77777777" w:rsidR="001D395B" w:rsidRPr="00CA7146" w:rsidRDefault="001D395B" w:rsidP="003D2C8F">
            <w:pPr>
              <w:pStyle w:val="ASDEFCONNormal"/>
            </w:pPr>
            <w:r w:rsidRPr="00CA7146">
              <w:t>Contractor Representative:</w:t>
            </w:r>
          </w:p>
        </w:tc>
        <w:tc>
          <w:tcPr>
            <w:tcW w:w="7463" w:type="dxa"/>
            <w:gridSpan w:val="2"/>
          </w:tcPr>
          <w:p w14:paraId="273E149C" w14:textId="4D1AACD2" w:rsidR="001D395B" w:rsidRPr="003D2C8F" w:rsidRDefault="00801AA2">
            <w:pPr>
              <w:pStyle w:val="ASDEFCONNormal"/>
              <w:rPr>
                <w:b/>
              </w:rPr>
            </w:pPr>
            <w:r w:rsidRPr="003D2C8F">
              <w:rPr>
                <w:b/>
                <w:lang w:eastAsia="zh-CN"/>
              </w:rPr>
              <w:fldChar w:fldCharType="begin">
                <w:ffData>
                  <w:name w:val=""/>
                  <w:enabled/>
                  <w:calcOnExit w:val="0"/>
                  <w:textInput>
                    <w:default w:val="(INSERT NAME)"/>
                  </w:textInput>
                </w:ffData>
              </w:fldChar>
            </w:r>
            <w:r w:rsidRPr="003D2C8F">
              <w:rPr>
                <w:b/>
                <w:lang w:eastAsia="zh-CN"/>
              </w:rPr>
              <w:instrText xml:space="preserve"> FORMTEXT </w:instrText>
            </w:r>
            <w:r w:rsidRPr="003D2C8F">
              <w:rPr>
                <w:b/>
                <w:lang w:eastAsia="zh-CN"/>
              </w:rPr>
            </w:r>
            <w:r w:rsidRPr="003D2C8F">
              <w:rPr>
                <w:b/>
                <w:lang w:eastAsia="zh-CN"/>
              </w:rPr>
              <w:fldChar w:fldCharType="separate"/>
            </w:r>
            <w:r w:rsidR="00313BFF">
              <w:rPr>
                <w:b/>
                <w:noProof/>
                <w:lang w:eastAsia="zh-CN"/>
              </w:rPr>
              <w:t>(INSERT NAME)</w:t>
            </w:r>
            <w:r w:rsidRPr="003D2C8F">
              <w:rPr>
                <w:b/>
                <w:lang w:eastAsia="zh-CN"/>
              </w:rPr>
              <w:fldChar w:fldCharType="end"/>
            </w:r>
          </w:p>
        </w:tc>
      </w:tr>
      <w:tr w:rsidR="001D395B" w:rsidRPr="009D23C9" w14:paraId="09C306DD" w14:textId="77777777" w:rsidTr="00CA7146">
        <w:trPr>
          <w:trHeight w:val="315"/>
        </w:trPr>
        <w:tc>
          <w:tcPr>
            <w:tcW w:w="1664" w:type="dxa"/>
            <w:vMerge w:val="restart"/>
            <w:shd w:val="solid" w:color="F4F1EE" w:fill="auto"/>
          </w:tcPr>
          <w:p w14:paraId="665EF0AB" w14:textId="77777777" w:rsidR="001D395B" w:rsidRPr="00CA7146" w:rsidRDefault="001D395B" w:rsidP="003D2C8F">
            <w:pPr>
              <w:pStyle w:val="ASDEFCONNormal"/>
            </w:pPr>
            <w:r w:rsidRPr="00CA7146">
              <w:t xml:space="preserve">Notice Details: </w:t>
            </w:r>
          </w:p>
        </w:tc>
        <w:tc>
          <w:tcPr>
            <w:tcW w:w="1217" w:type="dxa"/>
          </w:tcPr>
          <w:p w14:paraId="6343BA84" w14:textId="77777777" w:rsidR="001D395B" w:rsidRPr="009D23C9" w:rsidRDefault="001D395B">
            <w:pPr>
              <w:pStyle w:val="Table10ptText-ASDEFCON"/>
              <w:rPr>
                <w:b/>
              </w:rPr>
            </w:pPr>
            <w:r w:rsidRPr="009D23C9">
              <w:t>Address:</w:t>
            </w:r>
          </w:p>
        </w:tc>
        <w:tc>
          <w:tcPr>
            <w:tcW w:w="6246" w:type="dxa"/>
          </w:tcPr>
          <w:p w14:paraId="38575775" w14:textId="200D7997" w:rsidR="001D395B" w:rsidRPr="003D2C8F" w:rsidRDefault="00DF45A9">
            <w:pPr>
              <w:pStyle w:val="Table10ptText-ASDEFCON"/>
              <w:rPr>
                <w:b/>
              </w:rPr>
            </w:pPr>
            <w:r w:rsidRPr="003D2C8F">
              <w:rPr>
                <w:b/>
              </w:rPr>
              <w:fldChar w:fldCharType="begin">
                <w:ffData>
                  <w:name w:val=""/>
                  <w:enabled/>
                  <w:calcOnExit w:val="0"/>
                  <w:textInput>
                    <w:default w:val="(INSERT POSTAL ADDRESS)"/>
                  </w:textInput>
                </w:ffData>
              </w:fldChar>
            </w:r>
            <w:r w:rsidRPr="003D2C8F">
              <w:rPr>
                <w:b/>
              </w:rPr>
              <w:instrText xml:space="preserve"> FORMTEXT </w:instrText>
            </w:r>
            <w:r w:rsidRPr="003D2C8F">
              <w:rPr>
                <w:b/>
              </w:rPr>
            </w:r>
            <w:r w:rsidRPr="003D2C8F">
              <w:rPr>
                <w:b/>
              </w:rPr>
              <w:fldChar w:fldCharType="separate"/>
            </w:r>
            <w:r w:rsidR="00313BFF">
              <w:rPr>
                <w:b/>
                <w:noProof/>
              </w:rPr>
              <w:t>(INSERT POSTAL ADDRESS)</w:t>
            </w:r>
            <w:r w:rsidRPr="003D2C8F">
              <w:rPr>
                <w:b/>
              </w:rPr>
              <w:fldChar w:fldCharType="end"/>
            </w:r>
          </w:p>
        </w:tc>
      </w:tr>
      <w:tr w:rsidR="001D395B" w:rsidRPr="009D23C9" w14:paraId="6D3E6367" w14:textId="77777777" w:rsidTr="00745273">
        <w:trPr>
          <w:trHeight w:val="375"/>
          <w:ins w:id="32" w:author="Prabhu, Akshata MS" w:date="2024-08-23T08:05:00Z"/>
        </w:trPr>
        <w:tc>
          <w:tcPr>
            <w:tcW w:w="1664" w:type="dxa"/>
            <w:vMerge/>
            <w:shd w:val="solid" w:color="F4F1EE" w:fill="auto"/>
          </w:tcPr>
          <w:p w14:paraId="19EAFA38" w14:textId="77777777" w:rsidR="001D395B" w:rsidRPr="009D23C9" w:rsidRDefault="001D395B" w:rsidP="003D2C8F">
            <w:pPr>
              <w:pStyle w:val="ASDEFCONNormal"/>
              <w:rPr>
                <w:ins w:id="33" w:author="Prabhu, Akshata MS" w:date="2024-08-23T08:05:00Z"/>
              </w:rPr>
            </w:pPr>
          </w:p>
        </w:tc>
        <w:tc>
          <w:tcPr>
            <w:tcW w:w="1217" w:type="dxa"/>
          </w:tcPr>
          <w:p w14:paraId="668DF714" w14:textId="77777777" w:rsidR="001D395B" w:rsidRPr="009D23C9" w:rsidRDefault="001D395B">
            <w:pPr>
              <w:pStyle w:val="Table10ptText-ASDEFCON"/>
              <w:rPr>
                <w:ins w:id="34" w:author="Prabhu, Akshata MS" w:date="2024-08-23T08:05:00Z"/>
              </w:rPr>
            </w:pPr>
            <w:ins w:id="35" w:author="Prabhu, Akshata MS" w:date="2024-08-23T08:05:00Z">
              <w:r w:rsidRPr="009D23C9">
                <w:t>Fa</w:t>
              </w:r>
              <w:r w:rsidR="00F75146" w:rsidRPr="009D23C9">
                <w:t>x</w:t>
              </w:r>
              <w:r w:rsidRPr="009D23C9">
                <w:t>:</w:t>
              </w:r>
            </w:ins>
          </w:p>
        </w:tc>
        <w:tc>
          <w:tcPr>
            <w:tcW w:w="6246" w:type="dxa"/>
          </w:tcPr>
          <w:p w14:paraId="6F4CB811" w14:textId="1B4FBC89" w:rsidR="001D395B" w:rsidRPr="003D2C8F" w:rsidRDefault="00DF45A9">
            <w:pPr>
              <w:pStyle w:val="Table10ptText-ASDEFCON"/>
              <w:rPr>
                <w:ins w:id="36" w:author="Prabhu, Akshata MS" w:date="2024-08-23T08:05:00Z"/>
                <w:b/>
              </w:rPr>
            </w:pPr>
            <w:ins w:id="37" w:author="Prabhu, Akshata MS" w:date="2024-08-23T08:05:00Z">
              <w:r w:rsidRPr="003D2C8F">
                <w:rPr>
                  <w:b/>
                </w:rPr>
                <w:fldChar w:fldCharType="begin">
                  <w:ffData>
                    <w:name w:val=""/>
                    <w:enabled/>
                    <w:calcOnExit w:val="0"/>
                    <w:textInput>
                      <w:default w:val="(INSERT FAX NUMBER)"/>
                    </w:textInput>
                  </w:ffData>
                </w:fldChar>
              </w:r>
              <w:r w:rsidRPr="003D2C8F">
                <w:rPr>
                  <w:b/>
                </w:rPr>
                <w:instrText xml:space="preserve"> FORMTEXT </w:instrText>
              </w:r>
              <w:r w:rsidRPr="003D2C8F">
                <w:rPr>
                  <w:b/>
                </w:rPr>
              </w:r>
              <w:r w:rsidRPr="003D2C8F">
                <w:rPr>
                  <w:b/>
                </w:rPr>
                <w:fldChar w:fldCharType="separate"/>
              </w:r>
              <w:r w:rsidR="00313BFF">
                <w:rPr>
                  <w:b/>
                  <w:noProof/>
                </w:rPr>
                <w:t>(INSERT FAX NUMBER)</w:t>
              </w:r>
              <w:r w:rsidRPr="003D2C8F">
                <w:rPr>
                  <w:b/>
                </w:rPr>
                <w:fldChar w:fldCharType="end"/>
              </w:r>
            </w:ins>
          </w:p>
        </w:tc>
      </w:tr>
      <w:tr w:rsidR="001D395B" w:rsidRPr="009D23C9" w14:paraId="5DFB6363" w14:textId="77777777" w:rsidTr="00CA7146">
        <w:tc>
          <w:tcPr>
            <w:tcW w:w="1664" w:type="dxa"/>
            <w:vMerge/>
            <w:shd w:val="solid" w:color="F4F1EE" w:fill="auto"/>
          </w:tcPr>
          <w:p w14:paraId="0D7850BF" w14:textId="77777777" w:rsidR="001D395B" w:rsidRPr="009D23C9" w:rsidRDefault="001D395B" w:rsidP="003D2C8F">
            <w:pPr>
              <w:pStyle w:val="ASDEFCONNormal"/>
            </w:pPr>
          </w:p>
        </w:tc>
        <w:tc>
          <w:tcPr>
            <w:tcW w:w="1217" w:type="dxa"/>
          </w:tcPr>
          <w:p w14:paraId="5BBE5945" w14:textId="77777777" w:rsidR="001D395B" w:rsidRPr="009D23C9" w:rsidRDefault="001D395B">
            <w:pPr>
              <w:pStyle w:val="Table10ptText-ASDEFCON"/>
            </w:pPr>
            <w:r w:rsidRPr="009D23C9">
              <w:t>Email:</w:t>
            </w:r>
          </w:p>
        </w:tc>
        <w:tc>
          <w:tcPr>
            <w:tcW w:w="6246" w:type="dxa"/>
          </w:tcPr>
          <w:p w14:paraId="30739A83" w14:textId="778DD65A" w:rsidR="001D395B" w:rsidRPr="003D2C8F" w:rsidRDefault="00DF45A9">
            <w:pPr>
              <w:pStyle w:val="Table10ptText-ASDEFCON"/>
              <w:rPr>
                <w:b/>
              </w:rPr>
            </w:pPr>
            <w:r w:rsidRPr="003D2C8F">
              <w:rPr>
                <w:b/>
              </w:rPr>
              <w:fldChar w:fldCharType="begin">
                <w:ffData>
                  <w:name w:val=""/>
                  <w:enabled/>
                  <w:calcOnExit w:val="0"/>
                  <w:textInput>
                    <w:default w:val="(INSERT EMAIL ADDRESS)"/>
                  </w:textInput>
                </w:ffData>
              </w:fldChar>
            </w:r>
            <w:r w:rsidRPr="003D2C8F">
              <w:rPr>
                <w:b/>
              </w:rPr>
              <w:instrText xml:space="preserve"> FORMTEXT </w:instrText>
            </w:r>
            <w:r w:rsidRPr="003D2C8F">
              <w:rPr>
                <w:b/>
              </w:rPr>
            </w:r>
            <w:r w:rsidRPr="003D2C8F">
              <w:rPr>
                <w:b/>
              </w:rPr>
              <w:fldChar w:fldCharType="separate"/>
            </w:r>
            <w:r w:rsidR="00313BFF">
              <w:rPr>
                <w:b/>
                <w:noProof/>
              </w:rPr>
              <w:t>(INSERT EMAIL ADDRESS)</w:t>
            </w:r>
            <w:r w:rsidRPr="003D2C8F">
              <w:rPr>
                <w:b/>
              </w:rPr>
              <w:fldChar w:fldCharType="end"/>
            </w:r>
          </w:p>
        </w:tc>
      </w:tr>
    </w:tbl>
    <w:p w14:paraId="1020B7F7" w14:textId="77777777" w:rsidR="00C606FF" w:rsidRPr="00D26539" w:rsidRDefault="00C606FF" w:rsidP="003D2C8F">
      <w:pPr>
        <w:pStyle w:val="ASDEFCONTitle"/>
      </w:pPr>
      <w:r w:rsidRPr="00D26539">
        <w:t>INFORMATION TABLE</w:t>
      </w:r>
    </w:p>
    <w:tbl>
      <w:tblPr>
        <w:tblW w:w="4954"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643"/>
        <w:gridCol w:w="34"/>
        <w:gridCol w:w="1831"/>
        <w:gridCol w:w="636"/>
        <w:gridCol w:w="1108"/>
        <w:gridCol w:w="3725"/>
      </w:tblGrid>
      <w:tr w:rsidR="00C606FF" w:rsidRPr="0076643B" w14:paraId="402F2C0F" w14:textId="77777777" w:rsidTr="00AC2977">
        <w:trPr>
          <w:tblHeader/>
        </w:trPr>
        <w:tc>
          <w:tcPr>
            <w:tcW w:w="1700" w:type="dxa"/>
            <w:gridSpan w:val="2"/>
            <w:tcBorders>
              <w:top w:val="single" w:sz="4" w:space="0" w:color="C0C0C0"/>
              <w:left w:val="single" w:sz="4" w:space="0" w:color="C0C0C0"/>
              <w:bottom w:val="single" w:sz="4" w:space="0" w:color="C0C0C0"/>
              <w:right w:val="single" w:sz="4" w:space="0" w:color="C0C0C0"/>
            </w:tcBorders>
            <w:shd w:val="solid" w:color="F4F1EE" w:fill="auto"/>
          </w:tcPr>
          <w:p w14:paraId="523E40E4" w14:textId="77777777" w:rsidR="00C606FF" w:rsidRPr="00D26539" w:rsidRDefault="00C606FF" w:rsidP="003D2C8F">
            <w:pPr>
              <w:pStyle w:val="Table10ptHeading-ASDEFCON"/>
            </w:pPr>
            <w:r w:rsidRPr="00D26539">
              <w:t>Item</w:t>
            </w:r>
          </w:p>
        </w:tc>
        <w:tc>
          <w:tcPr>
            <w:tcW w:w="7400" w:type="dxa"/>
            <w:gridSpan w:val="4"/>
            <w:tcBorders>
              <w:top w:val="single" w:sz="4" w:space="0" w:color="C0C0C0"/>
              <w:left w:val="single" w:sz="4" w:space="0" w:color="C0C0C0"/>
              <w:bottom w:val="single" w:sz="4" w:space="0" w:color="C0C0C0"/>
              <w:right w:val="single" w:sz="4" w:space="0" w:color="C0C0C0"/>
            </w:tcBorders>
            <w:shd w:val="solid" w:color="F4F1EE" w:fill="auto"/>
          </w:tcPr>
          <w:p w14:paraId="394C5394" w14:textId="77777777" w:rsidR="00C606FF" w:rsidRPr="00D26539" w:rsidRDefault="00C606FF" w:rsidP="003D2C8F">
            <w:pPr>
              <w:pStyle w:val="Table10ptHeading-ASDEFCON"/>
              <w:rPr>
                <w:highlight w:val="lightGray"/>
              </w:rPr>
            </w:pPr>
            <w:r w:rsidRPr="00D26539">
              <w:t>Information</w:t>
            </w:r>
          </w:p>
        </w:tc>
      </w:tr>
      <w:tr w:rsidR="00C606FF" w:rsidRPr="0076643B" w14:paraId="484F7592" w14:textId="77777777" w:rsidTr="00AC2977">
        <w:trPr>
          <w:trHeight w:val="330"/>
        </w:trPr>
        <w:tc>
          <w:tcPr>
            <w:tcW w:w="1700" w:type="dxa"/>
            <w:gridSpan w:val="2"/>
            <w:vMerge w:val="restart"/>
            <w:tcBorders>
              <w:top w:val="single" w:sz="4" w:space="0" w:color="C0C0C0"/>
              <w:left w:val="single" w:sz="4" w:space="0" w:color="C0C0C0"/>
              <w:bottom w:val="single" w:sz="4" w:space="0" w:color="C0C0C0"/>
              <w:right w:val="single" w:sz="4" w:space="0" w:color="C0C0C0"/>
            </w:tcBorders>
            <w:shd w:val="solid" w:color="F4F1EE" w:fill="auto"/>
          </w:tcPr>
          <w:p w14:paraId="6CBA0660" w14:textId="403EE719" w:rsidR="00C606FF" w:rsidRPr="00F62FB2" w:rsidRDefault="00C606FF" w:rsidP="00CA7146">
            <w:pPr>
              <w:pStyle w:val="Table10ptHeading-ASDEFCON"/>
            </w:pPr>
            <w:bookmarkStart w:id="38" w:name="_Toc300828085"/>
            <w:bookmarkStart w:id="39" w:name="_Toc300828163"/>
            <w:bookmarkStart w:id="40" w:name="_Toc300832957"/>
            <w:bookmarkStart w:id="41" w:name="_Toc300913855"/>
            <w:bookmarkStart w:id="42" w:name="_Ref64445633"/>
            <w:r w:rsidRPr="00F62FB2">
              <w:t xml:space="preserve">Item </w:t>
            </w:r>
            <w:bookmarkEnd w:id="38"/>
            <w:bookmarkEnd w:id="39"/>
            <w:bookmarkEnd w:id="40"/>
            <w:bookmarkEnd w:id="41"/>
            <w:r w:rsidR="00321AF5" w:rsidRPr="00F62FB2">
              <w:t>1</w:t>
            </w:r>
            <w:r w:rsidRPr="00F62FB2">
              <w:br/>
            </w:r>
            <w:bookmarkEnd w:id="42"/>
            <w:r w:rsidRPr="00CA7146">
              <w:t xml:space="preserve">(clause </w:t>
            </w:r>
            <w:r w:rsidR="00AF70BD" w:rsidRPr="00CA7146">
              <w:fldChar w:fldCharType="begin"/>
            </w:r>
            <w:r w:rsidR="00AF70BD" w:rsidRPr="00CA7146">
              <w:instrText xml:space="preserve"> REF _Ref232674948 \r \h </w:instrText>
            </w:r>
            <w:r w:rsidR="00097D5D" w:rsidRPr="00CA7146">
              <w:instrText xml:space="preserve"> \* MERGEFORMAT </w:instrText>
            </w:r>
            <w:r w:rsidR="00AF70BD" w:rsidRPr="00CA7146">
              <w:fldChar w:fldCharType="separate"/>
            </w:r>
            <w:r w:rsidR="00C7088C" w:rsidRPr="00CA7146">
              <w:t>1.3.1</w:t>
            </w:r>
            <w:r w:rsidR="00AF70BD" w:rsidRPr="00CA7146">
              <w:fldChar w:fldCharType="end"/>
            </w:r>
            <w:r w:rsidRPr="00CA7146">
              <w:t>)</w:t>
            </w:r>
          </w:p>
        </w:tc>
        <w:tc>
          <w:tcPr>
            <w:tcW w:w="1856" w:type="dxa"/>
            <w:vMerge w:val="restart"/>
            <w:tcBorders>
              <w:top w:val="single" w:sz="4" w:space="0" w:color="C0C0C0"/>
              <w:left w:val="single" w:sz="4" w:space="0" w:color="C0C0C0"/>
              <w:bottom w:val="single" w:sz="4" w:space="0" w:color="C0C0C0"/>
              <w:right w:val="single" w:sz="4" w:space="0" w:color="C0C0C0"/>
            </w:tcBorders>
          </w:tcPr>
          <w:p w14:paraId="3793834B" w14:textId="77777777" w:rsidR="00C606FF" w:rsidRPr="002C2B83" w:rsidRDefault="00C606FF" w:rsidP="00CA7146">
            <w:pPr>
              <w:pStyle w:val="Table10ptHeading-ASDEFCON"/>
            </w:pPr>
            <w:bookmarkStart w:id="43" w:name="_Hlt83439176"/>
            <w:bookmarkEnd w:id="43"/>
            <w:r w:rsidRPr="002C2B83">
              <w:t>Term:</w:t>
            </w:r>
          </w:p>
        </w:tc>
        <w:tc>
          <w:tcPr>
            <w:tcW w:w="1767" w:type="dxa"/>
            <w:gridSpan w:val="2"/>
            <w:tcBorders>
              <w:top w:val="single" w:sz="4" w:space="0" w:color="C0C0C0"/>
              <w:left w:val="single" w:sz="4" w:space="0" w:color="C0C0C0"/>
              <w:bottom w:val="single" w:sz="4" w:space="0" w:color="C0C0C0"/>
              <w:right w:val="single" w:sz="4" w:space="0" w:color="C0C0C0"/>
            </w:tcBorders>
          </w:tcPr>
          <w:p w14:paraId="312095CF" w14:textId="77777777" w:rsidR="00C606FF" w:rsidRPr="00CA7146" w:rsidRDefault="00C606FF" w:rsidP="00656EA3">
            <w:pPr>
              <w:pStyle w:val="Table10ptText-ASDEFCON"/>
            </w:pPr>
            <w:r w:rsidRPr="00CA7146">
              <w:t>Effective Date:</w:t>
            </w:r>
          </w:p>
        </w:tc>
        <w:tc>
          <w:tcPr>
            <w:tcW w:w="3777" w:type="dxa"/>
            <w:tcBorders>
              <w:top w:val="single" w:sz="4" w:space="0" w:color="C0C0C0"/>
              <w:left w:val="single" w:sz="4" w:space="0" w:color="C0C0C0"/>
              <w:bottom w:val="single" w:sz="4" w:space="0" w:color="C0C0C0"/>
              <w:right w:val="single" w:sz="4" w:space="0" w:color="C0C0C0"/>
            </w:tcBorders>
          </w:tcPr>
          <w:p w14:paraId="4A1FFD91" w14:textId="791A1294" w:rsidR="00C606FF" w:rsidRPr="003D2C8F" w:rsidRDefault="001911AD" w:rsidP="00656EA3">
            <w:pPr>
              <w:pStyle w:val="Table10ptText-ASDEFCON"/>
              <w:rPr>
                <w:b/>
              </w:rPr>
            </w:pPr>
            <w:r w:rsidRPr="003D2C8F">
              <w:rPr>
                <w:b/>
              </w:rPr>
              <w:fldChar w:fldCharType="begin">
                <w:ffData>
                  <w:name w:val=""/>
                  <w:enabled/>
                  <w:calcOnExit w:val="0"/>
                  <w:textInput>
                    <w:default w:val="(INSERT DATE OF EXECUTION OF DEED)"/>
                  </w:textInput>
                </w:ffData>
              </w:fldChar>
            </w:r>
            <w:r w:rsidRPr="003D2C8F">
              <w:rPr>
                <w:b/>
              </w:rPr>
              <w:instrText xml:space="preserve"> FORMTEXT </w:instrText>
            </w:r>
            <w:r w:rsidRPr="003D2C8F">
              <w:rPr>
                <w:b/>
              </w:rPr>
            </w:r>
            <w:r w:rsidRPr="003D2C8F">
              <w:rPr>
                <w:b/>
              </w:rPr>
              <w:fldChar w:fldCharType="separate"/>
            </w:r>
            <w:r w:rsidR="00313BFF">
              <w:rPr>
                <w:b/>
                <w:noProof/>
              </w:rPr>
              <w:t>(INSERT DATE OF EXECUTION OF DEED)</w:t>
            </w:r>
            <w:r w:rsidRPr="003D2C8F">
              <w:rPr>
                <w:b/>
              </w:rPr>
              <w:fldChar w:fldCharType="end"/>
            </w:r>
          </w:p>
        </w:tc>
      </w:tr>
      <w:tr w:rsidR="00C606FF" w:rsidRPr="0076643B" w14:paraId="08806421" w14:textId="77777777" w:rsidTr="00AC2977">
        <w:trPr>
          <w:trHeight w:val="236"/>
        </w:trPr>
        <w:tc>
          <w:tcPr>
            <w:tcW w:w="1700" w:type="dxa"/>
            <w:gridSpan w:val="2"/>
            <w:vMerge/>
            <w:tcBorders>
              <w:top w:val="single" w:sz="4" w:space="0" w:color="C0C0C0"/>
              <w:left w:val="single" w:sz="4" w:space="0" w:color="C0C0C0"/>
              <w:bottom w:val="single" w:sz="4" w:space="0" w:color="C0C0C0"/>
              <w:right w:val="single" w:sz="4" w:space="0" w:color="C0C0C0"/>
            </w:tcBorders>
            <w:shd w:val="solid" w:color="F4F1EE" w:fill="auto"/>
          </w:tcPr>
          <w:p w14:paraId="2B5E5056" w14:textId="77777777" w:rsidR="00C606FF" w:rsidRPr="00F62FB2" w:rsidRDefault="00C606FF" w:rsidP="00097D5D">
            <w:pPr>
              <w:pStyle w:val="Table10ptHeading-ASDEFCON"/>
              <w:jc w:val="left"/>
            </w:pPr>
          </w:p>
        </w:tc>
        <w:tc>
          <w:tcPr>
            <w:tcW w:w="1856" w:type="dxa"/>
            <w:vMerge/>
            <w:tcBorders>
              <w:top w:val="single" w:sz="4" w:space="0" w:color="C0C0C0"/>
              <w:left w:val="single" w:sz="4" w:space="0" w:color="C0C0C0"/>
              <w:bottom w:val="single" w:sz="4" w:space="0" w:color="C0C0C0"/>
              <w:right w:val="single" w:sz="4" w:space="0" w:color="C0C0C0"/>
            </w:tcBorders>
          </w:tcPr>
          <w:p w14:paraId="5C3CB51A" w14:textId="77777777" w:rsidR="00C606FF" w:rsidRPr="009D23C9" w:rsidRDefault="00C606FF" w:rsidP="00097D5D">
            <w:pPr>
              <w:pStyle w:val="Table10ptHeading-ASDEFCON"/>
              <w:jc w:val="left"/>
            </w:pPr>
          </w:p>
        </w:tc>
        <w:tc>
          <w:tcPr>
            <w:tcW w:w="1767" w:type="dxa"/>
            <w:gridSpan w:val="2"/>
            <w:tcBorders>
              <w:top w:val="single" w:sz="4" w:space="0" w:color="C0C0C0"/>
              <w:left w:val="single" w:sz="4" w:space="0" w:color="C0C0C0"/>
              <w:bottom w:val="single" w:sz="4" w:space="0" w:color="C0C0C0"/>
              <w:right w:val="single" w:sz="4" w:space="0" w:color="C0C0C0"/>
            </w:tcBorders>
          </w:tcPr>
          <w:p w14:paraId="1FFC99B0" w14:textId="77777777" w:rsidR="00C606FF" w:rsidRPr="00CA7146" w:rsidRDefault="00C606FF" w:rsidP="00656EA3">
            <w:pPr>
              <w:pStyle w:val="Table10ptText-ASDEFCON"/>
            </w:pPr>
            <w:r w:rsidRPr="00CA7146">
              <w:t>Expiry Date:</w:t>
            </w:r>
          </w:p>
        </w:tc>
        <w:tc>
          <w:tcPr>
            <w:tcW w:w="3777" w:type="dxa"/>
            <w:tcBorders>
              <w:top w:val="single" w:sz="4" w:space="0" w:color="C0C0C0"/>
              <w:left w:val="single" w:sz="4" w:space="0" w:color="C0C0C0"/>
              <w:bottom w:val="single" w:sz="4" w:space="0" w:color="C0C0C0"/>
              <w:right w:val="single" w:sz="4" w:space="0" w:color="C0C0C0"/>
            </w:tcBorders>
          </w:tcPr>
          <w:p w14:paraId="38A0B65A" w14:textId="71B17F1D" w:rsidR="00C606FF" w:rsidRPr="003D2C8F" w:rsidRDefault="00DA0A73" w:rsidP="00656EA3">
            <w:pPr>
              <w:pStyle w:val="Table10ptText-ASDEFCON"/>
              <w:rPr>
                <w:b/>
              </w:rPr>
            </w:pPr>
            <w:r w:rsidRPr="003D2C8F">
              <w:rPr>
                <w:b/>
              </w:rPr>
              <w:fldChar w:fldCharType="begin">
                <w:ffData>
                  <w:name w:val=""/>
                  <w:enabled/>
                  <w:calcOnExit w:val="0"/>
                  <w:textInput>
                    <w:default w:val="(INSERT DATE)"/>
                  </w:textInput>
                </w:ffData>
              </w:fldChar>
            </w:r>
            <w:r w:rsidRPr="003D2C8F">
              <w:rPr>
                <w:b/>
              </w:rPr>
              <w:instrText xml:space="preserve"> FORMTEXT </w:instrText>
            </w:r>
            <w:r w:rsidRPr="003D2C8F">
              <w:rPr>
                <w:b/>
              </w:rPr>
            </w:r>
            <w:r w:rsidRPr="003D2C8F">
              <w:rPr>
                <w:b/>
              </w:rPr>
              <w:fldChar w:fldCharType="separate"/>
            </w:r>
            <w:r w:rsidR="00313BFF">
              <w:rPr>
                <w:b/>
                <w:noProof/>
              </w:rPr>
              <w:t>(INSERT DATE)</w:t>
            </w:r>
            <w:r w:rsidRPr="003D2C8F">
              <w:rPr>
                <w:b/>
              </w:rPr>
              <w:fldChar w:fldCharType="end"/>
            </w:r>
          </w:p>
        </w:tc>
      </w:tr>
      <w:tr w:rsidR="00AC2977" w:rsidRPr="0076643B" w14:paraId="207F3755" w14:textId="77777777" w:rsidTr="00AC2977">
        <w:trPr>
          <w:trHeight w:val="236"/>
        </w:trPr>
        <w:tc>
          <w:tcPr>
            <w:tcW w:w="1700" w:type="dxa"/>
            <w:gridSpan w:val="2"/>
            <w:tcBorders>
              <w:top w:val="single" w:sz="4" w:space="0" w:color="C0C0C0"/>
              <w:left w:val="single" w:sz="4" w:space="0" w:color="C0C0C0"/>
              <w:bottom w:val="single" w:sz="4" w:space="0" w:color="C0C0C0"/>
              <w:right w:val="single" w:sz="4" w:space="0" w:color="C0C0C0"/>
            </w:tcBorders>
            <w:shd w:val="solid" w:color="F4F1EE" w:fill="auto"/>
          </w:tcPr>
          <w:p w14:paraId="408DF9C4" w14:textId="77777777" w:rsidR="00AC2977" w:rsidRPr="00F62FB2" w:rsidRDefault="00AC2977" w:rsidP="00CA7146">
            <w:pPr>
              <w:pStyle w:val="Table10ptHeading-ASDEFCON"/>
            </w:pPr>
            <w:r w:rsidRPr="00F62FB2">
              <w:t xml:space="preserve">Item </w:t>
            </w:r>
            <w:r w:rsidR="00321AF5" w:rsidRPr="00F62FB2">
              <w:t>2</w:t>
            </w:r>
          </w:p>
          <w:p w14:paraId="21B39B63" w14:textId="2761634F" w:rsidR="00AC2977" w:rsidRPr="00CA7146" w:rsidRDefault="00AC2977" w:rsidP="00CA7146">
            <w:pPr>
              <w:pStyle w:val="Table10ptHeading-ASDEFCON"/>
            </w:pPr>
            <w:r w:rsidRPr="00CA7146">
              <w:t xml:space="preserve">(clause </w:t>
            </w:r>
            <w:r w:rsidR="006157E6" w:rsidRPr="00CA7146">
              <w:fldChar w:fldCharType="begin"/>
            </w:r>
            <w:r w:rsidR="006157E6" w:rsidRPr="00CA7146">
              <w:instrText xml:space="preserve"> REF _Ref354148786 \r \h </w:instrText>
            </w:r>
            <w:r w:rsidR="00097D5D" w:rsidRPr="00CA7146">
              <w:instrText xml:space="preserve"> \* MERGEFORMAT </w:instrText>
            </w:r>
            <w:r w:rsidR="006157E6" w:rsidRPr="00CA7146">
              <w:fldChar w:fldCharType="separate"/>
            </w:r>
            <w:r w:rsidR="00C7088C" w:rsidRPr="00CA7146">
              <w:t>3.2.1</w:t>
            </w:r>
            <w:r w:rsidR="006157E6" w:rsidRPr="00CA7146">
              <w:fldChar w:fldCharType="end"/>
            </w:r>
            <w:r w:rsidRPr="00CA7146">
              <w:t>)</w:t>
            </w:r>
          </w:p>
        </w:tc>
        <w:tc>
          <w:tcPr>
            <w:tcW w:w="1856" w:type="dxa"/>
            <w:tcBorders>
              <w:top w:val="single" w:sz="4" w:space="0" w:color="C0C0C0"/>
              <w:left w:val="single" w:sz="4" w:space="0" w:color="C0C0C0"/>
              <w:bottom w:val="single" w:sz="4" w:space="0" w:color="C0C0C0"/>
              <w:right w:val="single" w:sz="4" w:space="0" w:color="C0C0C0"/>
            </w:tcBorders>
          </w:tcPr>
          <w:p w14:paraId="025CEDE0" w14:textId="77777777" w:rsidR="00AC2977" w:rsidRPr="002C2B83" w:rsidRDefault="00AC2977" w:rsidP="00CA7146">
            <w:pPr>
              <w:pStyle w:val="Table10ptHeading-ASDEFCON"/>
            </w:pPr>
            <w:r w:rsidRPr="002C2B83">
              <w:t>Defect Rectification Period:</w:t>
            </w:r>
          </w:p>
        </w:tc>
        <w:tc>
          <w:tcPr>
            <w:tcW w:w="5544" w:type="dxa"/>
            <w:gridSpan w:val="3"/>
            <w:tcBorders>
              <w:top w:val="single" w:sz="4" w:space="0" w:color="C0C0C0"/>
              <w:left w:val="single" w:sz="4" w:space="0" w:color="C0C0C0"/>
              <w:bottom w:val="single" w:sz="4" w:space="0" w:color="C0C0C0"/>
              <w:right w:val="single" w:sz="4" w:space="0" w:color="C0C0C0"/>
            </w:tcBorders>
          </w:tcPr>
          <w:p w14:paraId="421E53BC" w14:textId="0AE7F465" w:rsidR="00AC2977" w:rsidRPr="003D2C8F" w:rsidRDefault="00D23772" w:rsidP="00656EA3">
            <w:pPr>
              <w:pStyle w:val="Table10ptText-ASDEFCON"/>
              <w:rPr>
                <w:b/>
              </w:rPr>
            </w:pPr>
            <w:r w:rsidRPr="003D2C8F">
              <w:rPr>
                <w:b/>
              </w:rPr>
              <w:fldChar w:fldCharType="begin">
                <w:ffData>
                  <w:name w:val=""/>
                  <w:enabled/>
                  <w:calcOnExit w:val="0"/>
                  <w:textInput>
                    <w:default w:val="[INSERT PERIOD - THIS SHOULD BE 90 DAYS OR THE CONTRACTOR'S OR MANUFACTURER'S STANDARD WARRANTY PERIOD (WHICHEVER IS THE LONGER)]"/>
                  </w:textInput>
                </w:ffData>
              </w:fldChar>
            </w:r>
            <w:r w:rsidRPr="003D2C8F">
              <w:rPr>
                <w:b/>
              </w:rPr>
              <w:instrText xml:space="preserve"> FORMTEXT </w:instrText>
            </w:r>
            <w:r w:rsidRPr="003D2C8F">
              <w:rPr>
                <w:b/>
              </w:rPr>
            </w:r>
            <w:r w:rsidRPr="003D2C8F">
              <w:rPr>
                <w:b/>
              </w:rPr>
              <w:fldChar w:fldCharType="separate"/>
            </w:r>
            <w:r w:rsidR="00313BFF">
              <w:rPr>
                <w:b/>
                <w:noProof/>
              </w:rPr>
              <w:t>[INSERT PERIOD - THIS SHOULD BE 90 DAYS OR THE CONTRACTOR'S OR MANUFACTURER'S STANDARD WARRANTY PERIOD (WHICHEVER IS THE LONGER)]</w:t>
            </w:r>
            <w:r w:rsidRPr="003D2C8F">
              <w:rPr>
                <w:b/>
              </w:rPr>
              <w:fldChar w:fldCharType="end"/>
            </w:r>
          </w:p>
        </w:tc>
      </w:tr>
      <w:tr w:rsidR="00DF1447" w:rsidRPr="0076643B" w14:paraId="39C231F3" w14:textId="77777777" w:rsidTr="00AC2977">
        <w:trPr>
          <w:trHeight w:val="330"/>
        </w:trPr>
        <w:tc>
          <w:tcPr>
            <w:tcW w:w="1666" w:type="dxa"/>
            <w:tcBorders>
              <w:top w:val="single" w:sz="4" w:space="0" w:color="C0C0C0"/>
              <w:left w:val="single" w:sz="4" w:space="0" w:color="C0C0C0"/>
              <w:bottom w:val="single" w:sz="4" w:space="0" w:color="C0C0C0"/>
              <w:right w:val="single" w:sz="4" w:space="0" w:color="C0C0C0"/>
            </w:tcBorders>
            <w:shd w:val="solid" w:color="F4F1EE" w:fill="auto"/>
          </w:tcPr>
          <w:p w14:paraId="4B7A6ECD" w14:textId="77777777" w:rsidR="00DF1447" w:rsidRPr="00F62FB2" w:rsidRDefault="002B446E" w:rsidP="00CA7146">
            <w:pPr>
              <w:pStyle w:val="Table10ptHeading-ASDEFCON"/>
            </w:pPr>
            <w:r w:rsidRPr="00F62FB2">
              <w:t xml:space="preserve">Item </w:t>
            </w:r>
            <w:r w:rsidR="00321AF5" w:rsidRPr="00F62FB2">
              <w:t>3</w:t>
            </w:r>
          </w:p>
          <w:p w14:paraId="32F98DC8" w14:textId="7148EF78" w:rsidR="00DF1447" w:rsidRPr="00CA7146" w:rsidRDefault="00DF1447" w:rsidP="00CA7146">
            <w:pPr>
              <w:pStyle w:val="Table10ptHeading-ASDEFCON"/>
            </w:pPr>
            <w:r w:rsidRPr="00CA7146">
              <w:t xml:space="preserve">(clause </w:t>
            </w:r>
            <w:r w:rsidR="000A3CD2" w:rsidRPr="00CA7146">
              <w:fldChar w:fldCharType="begin"/>
            </w:r>
            <w:r w:rsidR="000A3CD2" w:rsidRPr="00CA7146">
              <w:instrText xml:space="preserve"> REF _Ref389492987 \r \h </w:instrText>
            </w:r>
            <w:r w:rsidR="00097D5D" w:rsidRPr="00CA7146">
              <w:instrText xml:space="preserve"> \* MERGEFORMAT </w:instrText>
            </w:r>
            <w:r w:rsidR="000A3CD2" w:rsidRPr="00CA7146">
              <w:fldChar w:fldCharType="separate"/>
            </w:r>
            <w:r w:rsidR="00C7088C" w:rsidRPr="00CA7146">
              <w:t>9.3.1</w:t>
            </w:r>
            <w:r w:rsidR="000A3CD2" w:rsidRPr="00CA7146">
              <w:fldChar w:fldCharType="end"/>
            </w:r>
            <w:r w:rsidRPr="00CA7146">
              <w:t>)</w:t>
            </w:r>
          </w:p>
        </w:tc>
        <w:tc>
          <w:tcPr>
            <w:tcW w:w="2534" w:type="dxa"/>
            <w:gridSpan w:val="3"/>
            <w:tcBorders>
              <w:top w:val="single" w:sz="4" w:space="0" w:color="C0C0C0"/>
              <w:left w:val="single" w:sz="4" w:space="0" w:color="C0C0C0"/>
              <w:bottom w:val="single" w:sz="4" w:space="0" w:color="C0C0C0"/>
              <w:right w:val="single" w:sz="4" w:space="0" w:color="C0C0C0"/>
            </w:tcBorders>
          </w:tcPr>
          <w:p w14:paraId="2AC10D4C" w14:textId="77777777" w:rsidR="00DF1447" w:rsidRPr="003F7B0C" w:rsidRDefault="00DF1447" w:rsidP="00CA7146">
            <w:pPr>
              <w:pStyle w:val="ASDEFCONNormal"/>
              <w:jc w:val="center"/>
            </w:pPr>
            <w:r w:rsidRPr="003F7B0C">
              <w:rPr>
                <w:b/>
              </w:rPr>
              <w:t>Limitation Amount:</w:t>
            </w:r>
          </w:p>
          <w:p w14:paraId="4B27D5B4" w14:textId="77777777" w:rsidR="00DF1447" w:rsidRPr="00CA7146" w:rsidRDefault="00DF1447" w:rsidP="00CA7146">
            <w:pPr>
              <w:pStyle w:val="ASDEFCONNormal"/>
              <w:jc w:val="center"/>
              <w:rPr>
                <w:b/>
              </w:rPr>
            </w:pPr>
            <w:r w:rsidRPr="00CA7146">
              <w:rPr>
                <w:b/>
              </w:rPr>
              <w:t>(Optional)</w:t>
            </w:r>
          </w:p>
        </w:tc>
        <w:tc>
          <w:tcPr>
            <w:tcW w:w="4900" w:type="dxa"/>
            <w:gridSpan w:val="2"/>
            <w:tcBorders>
              <w:top w:val="single" w:sz="4" w:space="0" w:color="C0C0C0"/>
              <w:left w:val="single" w:sz="4" w:space="0" w:color="C0C0C0"/>
              <w:bottom w:val="single" w:sz="4" w:space="0" w:color="C0C0C0"/>
              <w:right w:val="single" w:sz="4" w:space="0" w:color="C0C0C0"/>
            </w:tcBorders>
          </w:tcPr>
          <w:p w14:paraId="523E43F7" w14:textId="106FBF28" w:rsidR="00DF1447" w:rsidRPr="003D2C8F" w:rsidRDefault="00917C2D" w:rsidP="00656EA3">
            <w:pPr>
              <w:pStyle w:val="Table10ptText-ASDEFCON"/>
              <w:rPr>
                <w:b/>
                <w:bCs/>
              </w:rPr>
            </w:pPr>
            <w:r w:rsidRPr="003D2C8F">
              <w:rPr>
                <w:b/>
              </w:rPr>
              <w:fldChar w:fldCharType="begin">
                <w:ffData>
                  <w:name w:val=""/>
                  <w:enabled/>
                  <w:calcOnExit w:val="0"/>
                  <w:textInput>
                    <w:default w:val="[INSERT AMOUNT]"/>
                  </w:textInput>
                </w:ffData>
              </w:fldChar>
            </w:r>
            <w:r w:rsidRPr="003D2C8F">
              <w:rPr>
                <w:b/>
              </w:rPr>
              <w:instrText xml:space="preserve"> FORMTEXT </w:instrText>
            </w:r>
            <w:r w:rsidRPr="003D2C8F">
              <w:rPr>
                <w:b/>
              </w:rPr>
            </w:r>
            <w:r w:rsidRPr="003D2C8F">
              <w:rPr>
                <w:b/>
              </w:rPr>
              <w:fldChar w:fldCharType="separate"/>
            </w:r>
            <w:r w:rsidR="00313BFF">
              <w:rPr>
                <w:b/>
                <w:noProof/>
              </w:rPr>
              <w:t>[INSERT AMOUNT]</w:t>
            </w:r>
            <w:r w:rsidRPr="003D2C8F">
              <w:rPr>
                <w:b/>
              </w:rPr>
              <w:fldChar w:fldCharType="end"/>
            </w:r>
          </w:p>
        </w:tc>
      </w:tr>
      <w:tr w:rsidR="00EC3340" w:rsidRPr="0076643B" w14:paraId="5C02B271" w14:textId="77777777" w:rsidTr="00AC2977">
        <w:trPr>
          <w:trHeight w:val="330"/>
        </w:trPr>
        <w:tc>
          <w:tcPr>
            <w:tcW w:w="1666" w:type="dxa"/>
            <w:tcBorders>
              <w:top w:val="single" w:sz="4" w:space="0" w:color="C0C0C0"/>
              <w:left w:val="single" w:sz="4" w:space="0" w:color="C0C0C0"/>
              <w:bottom w:val="single" w:sz="4" w:space="0" w:color="C0C0C0"/>
              <w:right w:val="single" w:sz="4" w:space="0" w:color="C0C0C0"/>
            </w:tcBorders>
            <w:shd w:val="solid" w:color="F4F1EE" w:fill="auto"/>
          </w:tcPr>
          <w:p w14:paraId="6A02FB3C" w14:textId="77777777" w:rsidR="00EC3340" w:rsidRPr="00F62FB2" w:rsidRDefault="00EC3340" w:rsidP="00CA7146">
            <w:pPr>
              <w:pStyle w:val="Table10ptHeading-ASDEFCON"/>
            </w:pPr>
            <w:r w:rsidRPr="00F62FB2">
              <w:t xml:space="preserve">Item </w:t>
            </w:r>
            <w:r w:rsidR="00321AF5" w:rsidRPr="00F62FB2">
              <w:t>4</w:t>
            </w:r>
          </w:p>
          <w:p w14:paraId="0F6D2356" w14:textId="27575D09" w:rsidR="00EC3340" w:rsidRPr="00CA7146" w:rsidRDefault="00EC3340" w:rsidP="00CA7146">
            <w:pPr>
              <w:pStyle w:val="Table10ptHeading-ASDEFCON"/>
            </w:pPr>
            <w:r w:rsidRPr="00CA7146">
              <w:t xml:space="preserve">(clause </w:t>
            </w:r>
            <w:r w:rsidRPr="00CA7146">
              <w:fldChar w:fldCharType="begin"/>
            </w:r>
            <w:r w:rsidRPr="00CA7146">
              <w:instrText xml:space="preserve"> REF _Ref371498684 \r \h  \* MERGEFORMAT </w:instrText>
            </w:r>
            <w:r w:rsidRPr="00CA7146">
              <w:fldChar w:fldCharType="separate"/>
            </w:r>
            <w:r w:rsidR="00C7088C" w:rsidRPr="00CA7146">
              <w:t>11.1.1</w:t>
            </w:r>
            <w:r w:rsidRPr="00CA7146">
              <w:fldChar w:fldCharType="end"/>
            </w:r>
            <w:r w:rsidRPr="00CA7146">
              <w:t>)</w:t>
            </w:r>
          </w:p>
        </w:tc>
        <w:tc>
          <w:tcPr>
            <w:tcW w:w="2534" w:type="dxa"/>
            <w:gridSpan w:val="3"/>
            <w:tcBorders>
              <w:top w:val="single" w:sz="4" w:space="0" w:color="C0C0C0"/>
              <w:left w:val="single" w:sz="4" w:space="0" w:color="C0C0C0"/>
              <w:bottom w:val="single" w:sz="4" w:space="0" w:color="C0C0C0"/>
              <w:right w:val="single" w:sz="4" w:space="0" w:color="C0C0C0"/>
            </w:tcBorders>
          </w:tcPr>
          <w:p w14:paraId="68F15B5A" w14:textId="77777777" w:rsidR="00EC3340" w:rsidRPr="003E2EC0" w:rsidRDefault="002B446E" w:rsidP="00CA7146">
            <w:pPr>
              <w:pStyle w:val="Table10ptHeading-ASDEFCON"/>
            </w:pPr>
            <w:r w:rsidRPr="002C2B83">
              <w:t xml:space="preserve">Governing </w:t>
            </w:r>
            <w:r w:rsidR="00E42DD7" w:rsidRPr="00F261DD">
              <w:t>Law:</w:t>
            </w:r>
          </w:p>
        </w:tc>
        <w:tc>
          <w:tcPr>
            <w:tcW w:w="4900" w:type="dxa"/>
            <w:gridSpan w:val="2"/>
            <w:tcBorders>
              <w:top w:val="single" w:sz="4" w:space="0" w:color="C0C0C0"/>
              <w:left w:val="single" w:sz="4" w:space="0" w:color="C0C0C0"/>
              <w:bottom w:val="single" w:sz="4" w:space="0" w:color="C0C0C0"/>
              <w:right w:val="single" w:sz="4" w:space="0" w:color="C0C0C0"/>
            </w:tcBorders>
          </w:tcPr>
          <w:p w14:paraId="0E4A85FB" w14:textId="52855102" w:rsidR="00EC3340" w:rsidRPr="003D2C8F" w:rsidRDefault="00EC3340" w:rsidP="00656EA3">
            <w:pPr>
              <w:pStyle w:val="Table10ptText-ASDEFCON"/>
              <w:rPr>
                <w:b/>
              </w:rPr>
            </w:pPr>
            <w:r w:rsidRPr="003D2C8F">
              <w:rPr>
                <w:b/>
              </w:rPr>
              <w:fldChar w:fldCharType="begin">
                <w:ffData>
                  <w:name w:val="Text3"/>
                  <w:enabled/>
                  <w:calcOnExit w:val="0"/>
                  <w:textInput>
                    <w:default w:val="[INSERT RELEVANT STATE OR TERRITORY]"/>
                  </w:textInput>
                </w:ffData>
              </w:fldChar>
            </w:r>
            <w:r w:rsidRPr="003D2C8F">
              <w:rPr>
                <w:b/>
              </w:rPr>
              <w:instrText xml:space="preserve"> FORMTEXT </w:instrText>
            </w:r>
            <w:r w:rsidRPr="003D2C8F">
              <w:rPr>
                <w:b/>
              </w:rPr>
            </w:r>
            <w:r w:rsidRPr="003D2C8F">
              <w:rPr>
                <w:b/>
              </w:rPr>
              <w:fldChar w:fldCharType="separate"/>
            </w:r>
            <w:r w:rsidR="00313BFF">
              <w:rPr>
                <w:b/>
                <w:noProof/>
              </w:rPr>
              <w:t>[INSERT RELEVANT STATE OR TERRITORY]</w:t>
            </w:r>
            <w:r w:rsidRPr="003D2C8F">
              <w:rPr>
                <w:b/>
              </w:rPr>
              <w:fldChar w:fldCharType="end"/>
            </w:r>
          </w:p>
        </w:tc>
      </w:tr>
    </w:tbl>
    <w:p w14:paraId="6E848518" w14:textId="77777777" w:rsidR="00C606FF" w:rsidRPr="00F62FB2" w:rsidRDefault="00C606FF" w:rsidP="00C606FF"/>
    <w:p w14:paraId="6CF2E712" w14:textId="77777777" w:rsidR="00C606FF" w:rsidRPr="00F62FB2" w:rsidRDefault="00C606FF" w:rsidP="003D2C8F">
      <w:pPr>
        <w:pStyle w:val="ASDEFCONNormal"/>
      </w:pPr>
    </w:p>
    <w:p w14:paraId="3D979965" w14:textId="77777777" w:rsidR="00A145D9" w:rsidRPr="00F62FB2" w:rsidRDefault="00A145D9" w:rsidP="003D2C8F">
      <w:pPr>
        <w:pStyle w:val="ATTANNLV1-ASDEFCON"/>
        <w:sectPr w:rsidR="00A145D9" w:rsidRPr="00F62FB2" w:rsidSect="00097D5D">
          <w:headerReference w:type="even" r:id="rId9"/>
          <w:headerReference w:type="default" r:id="rId10"/>
          <w:footerReference w:type="even" r:id="rId11"/>
          <w:footerReference w:type="default" r:id="rId12"/>
          <w:headerReference w:type="first" r:id="rId13"/>
          <w:footerReference w:type="first" r:id="rId14"/>
          <w:pgSz w:w="11906" w:h="16838"/>
          <w:pgMar w:top="1304" w:right="1418" w:bottom="680" w:left="1418" w:header="720" w:footer="283" w:gutter="0"/>
          <w:pgNumType w:start="1"/>
          <w:cols w:space="720"/>
          <w:docGrid w:linePitch="272"/>
        </w:sectPr>
      </w:pPr>
    </w:p>
    <w:p w14:paraId="7BE49B45" w14:textId="77777777" w:rsidR="00AF3F70" w:rsidRDefault="00AF3F70">
      <w:pPr>
        <w:pStyle w:val="ASDEFCONTitle"/>
      </w:pPr>
      <w:r w:rsidRPr="00F62FB2">
        <w:t>TABLE OF CONTENTS</w:t>
      </w:r>
    </w:p>
    <w:p w14:paraId="01D5EDC4" w14:textId="77777777" w:rsidR="00DE1E8A" w:rsidRDefault="006944AB">
      <w:pPr>
        <w:pStyle w:val="TOC1"/>
        <w:rPr>
          <w:del w:id="46" w:author="Prabhu, Akshata MS" w:date="2024-08-23T08:05:00Z"/>
          <w:rFonts w:asciiTheme="minorHAnsi" w:eastAsiaTheme="minorEastAsia" w:hAnsiTheme="minorHAnsi" w:cstheme="minorBidi"/>
          <w:b w:val="0"/>
          <w:sz w:val="22"/>
          <w:szCs w:val="22"/>
        </w:rPr>
      </w:pPr>
      <w:del w:id="47" w:author="Prabhu, Akshata MS" w:date="2024-08-23T08:05:00Z">
        <w:r>
          <w:fldChar w:fldCharType="begin"/>
        </w:r>
        <w:r>
          <w:delInstrText xml:space="preserve"> TOC \o "1-3" \h \z \t "COT/COC LV2 - ASDEFCON,2,COT/COC LV1 - ASDEFCON,1" </w:delInstrText>
        </w:r>
        <w:r>
          <w:fldChar w:fldCharType="separate"/>
        </w:r>
        <w:r w:rsidR="00CA7146">
          <w:fldChar w:fldCharType="begin"/>
        </w:r>
        <w:r w:rsidR="00CA7146">
          <w:delInstrText xml:space="preserve"> HYPERLINK \l "_Toc153283173" </w:delInstrText>
        </w:r>
        <w:r w:rsidR="00CA7146">
          <w:fldChar w:fldCharType="separate"/>
        </w:r>
        <w:r w:rsidR="00DE1E8A" w:rsidRPr="002D66A7">
          <w:rPr>
            <w:rStyle w:val="Hyperlink"/>
          </w:rPr>
          <w:delText>1</w:delText>
        </w:r>
        <w:r w:rsidR="00DE1E8A">
          <w:rPr>
            <w:rFonts w:asciiTheme="minorHAnsi" w:eastAsiaTheme="minorEastAsia" w:hAnsiTheme="minorHAnsi" w:cstheme="minorBidi"/>
            <w:b w:val="0"/>
            <w:sz w:val="22"/>
            <w:szCs w:val="22"/>
          </w:rPr>
          <w:tab/>
        </w:r>
        <w:r w:rsidR="00DE1E8A" w:rsidRPr="002D66A7">
          <w:rPr>
            <w:rStyle w:val="Hyperlink"/>
          </w:rPr>
          <w:delText>Deed Framework</w:delText>
        </w:r>
        <w:r w:rsidR="00DE1E8A">
          <w:rPr>
            <w:webHidden/>
          </w:rPr>
          <w:tab/>
        </w:r>
        <w:r w:rsidR="00DE1E8A">
          <w:rPr>
            <w:webHidden/>
          </w:rPr>
          <w:fldChar w:fldCharType="begin"/>
        </w:r>
        <w:r w:rsidR="00DE1E8A">
          <w:rPr>
            <w:webHidden/>
          </w:rPr>
          <w:delInstrText xml:space="preserve"> PAGEREF _Toc153283173 \h </w:delInstrText>
        </w:r>
        <w:r w:rsidR="00DE1E8A">
          <w:rPr>
            <w:webHidden/>
          </w:rPr>
        </w:r>
        <w:r w:rsidR="00DE1E8A">
          <w:rPr>
            <w:webHidden/>
          </w:rPr>
          <w:fldChar w:fldCharType="separate"/>
        </w:r>
        <w:r w:rsidR="00DE1E8A">
          <w:rPr>
            <w:webHidden/>
          </w:rPr>
          <w:delText>1</w:delText>
        </w:r>
        <w:r w:rsidR="00DE1E8A">
          <w:rPr>
            <w:webHidden/>
          </w:rPr>
          <w:fldChar w:fldCharType="end"/>
        </w:r>
        <w:r w:rsidR="00CA7146">
          <w:fldChar w:fldCharType="end"/>
        </w:r>
      </w:del>
    </w:p>
    <w:p w14:paraId="070F2E3B" w14:textId="77777777" w:rsidR="00DE1E8A" w:rsidRDefault="00CA7146">
      <w:pPr>
        <w:pStyle w:val="TOC2"/>
        <w:tabs>
          <w:tab w:val="right" w:leader="dot" w:pos="9060"/>
        </w:tabs>
        <w:rPr>
          <w:del w:id="48" w:author="Prabhu, Akshata MS" w:date="2024-08-23T08:05:00Z"/>
          <w:rFonts w:asciiTheme="minorHAnsi" w:eastAsiaTheme="minorEastAsia" w:hAnsiTheme="minorHAnsi" w:cstheme="minorBidi"/>
          <w:noProof/>
          <w:sz w:val="22"/>
          <w:szCs w:val="22"/>
        </w:rPr>
      </w:pPr>
      <w:del w:id="49" w:author="Prabhu, Akshata MS" w:date="2024-08-23T08:05:00Z">
        <w:r>
          <w:fldChar w:fldCharType="begin"/>
        </w:r>
        <w:r>
          <w:delInstrText xml:space="preserve"> HYPERLINK \l "_Toc153283174" </w:delInstrText>
        </w:r>
        <w:r>
          <w:fldChar w:fldCharType="separate"/>
        </w:r>
        <w:r w:rsidR="00DE1E8A" w:rsidRPr="002D66A7">
          <w:rPr>
            <w:rStyle w:val="Hyperlink"/>
            <w:noProof/>
          </w:rPr>
          <w:delText>1.1</w:delText>
        </w:r>
        <w:r w:rsidR="00DE1E8A">
          <w:rPr>
            <w:rFonts w:asciiTheme="minorHAnsi" w:eastAsiaTheme="minorEastAsia" w:hAnsiTheme="minorHAnsi" w:cstheme="minorBidi"/>
            <w:noProof/>
            <w:sz w:val="22"/>
            <w:szCs w:val="22"/>
          </w:rPr>
          <w:tab/>
        </w:r>
        <w:r w:rsidR="00DE1E8A" w:rsidRPr="002D66A7">
          <w:rPr>
            <w:rStyle w:val="Hyperlink"/>
            <w:noProof/>
          </w:rPr>
          <w:delText>Definitions (Core)</w:delText>
        </w:r>
        <w:r w:rsidR="00DE1E8A">
          <w:rPr>
            <w:noProof/>
            <w:webHidden/>
          </w:rPr>
          <w:tab/>
        </w:r>
        <w:r w:rsidR="00DE1E8A">
          <w:rPr>
            <w:noProof/>
            <w:webHidden/>
          </w:rPr>
          <w:fldChar w:fldCharType="begin"/>
        </w:r>
        <w:r w:rsidR="00DE1E8A">
          <w:rPr>
            <w:noProof/>
            <w:webHidden/>
          </w:rPr>
          <w:delInstrText xml:space="preserve"> PAGEREF _Toc153283174 \h </w:delInstrText>
        </w:r>
        <w:r w:rsidR="00DE1E8A">
          <w:rPr>
            <w:noProof/>
            <w:webHidden/>
          </w:rPr>
        </w:r>
        <w:r w:rsidR="00DE1E8A">
          <w:rPr>
            <w:noProof/>
            <w:webHidden/>
          </w:rPr>
          <w:fldChar w:fldCharType="separate"/>
        </w:r>
        <w:r w:rsidR="00DE1E8A">
          <w:rPr>
            <w:noProof/>
            <w:webHidden/>
          </w:rPr>
          <w:delText>1</w:delText>
        </w:r>
        <w:r w:rsidR="00DE1E8A">
          <w:rPr>
            <w:noProof/>
            <w:webHidden/>
          </w:rPr>
          <w:fldChar w:fldCharType="end"/>
        </w:r>
        <w:r>
          <w:rPr>
            <w:noProof/>
          </w:rPr>
          <w:fldChar w:fldCharType="end"/>
        </w:r>
      </w:del>
    </w:p>
    <w:p w14:paraId="6C6D3F7C" w14:textId="77777777" w:rsidR="00DE1E8A" w:rsidRDefault="00CA7146">
      <w:pPr>
        <w:pStyle w:val="TOC2"/>
        <w:tabs>
          <w:tab w:val="right" w:leader="dot" w:pos="9060"/>
        </w:tabs>
        <w:rPr>
          <w:del w:id="50" w:author="Prabhu, Akshata MS" w:date="2024-08-23T08:05:00Z"/>
          <w:rFonts w:asciiTheme="minorHAnsi" w:eastAsiaTheme="minorEastAsia" w:hAnsiTheme="minorHAnsi" w:cstheme="minorBidi"/>
          <w:noProof/>
          <w:sz w:val="22"/>
          <w:szCs w:val="22"/>
        </w:rPr>
      </w:pPr>
      <w:del w:id="51" w:author="Prabhu, Akshata MS" w:date="2024-08-23T08:05:00Z">
        <w:r>
          <w:fldChar w:fldCharType="begin"/>
        </w:r>
        <w:r>
          <w:delInstrText xml:space="preserve"> HYPERLINK \l "_Toc153283175" </w:delInstrText>
        </w:r>
        <w:r>
          <w:fldChar w:fldCharType="separate"/>
        </w:r>
        <w:r w:rsidR="00DE1E8A" w:rsidRPr="002D66A7">
          <w:rPr>
            <w:rStyle w:val="Hyperlink"/>
            <w:noProof/>
          </w:rPr>
          <w:delText>1.2</w:delText>
        </w:r>
        <w:r w:rsidR="00DE1E8A">
          <w:rPr>
            <w:rFonts w:asciiTheme="minorHAnsi" w:eastAsiaTheme="minorEastAsia" w:hAnsiTheme="minorHAnsi" w:cstheme="minorBidi"/>
            <w:noProof/>
            <w:sz w:val="22"/>
            <w:szCs w:val="22"/>
          </w:rPr>
          <w:tab/>
        </w:r>
        <w:r w:rsidR="00DE1E8A" w:rsidRPr="002D66A7">
          <w:rPr>
            <w:rStyle w:val="Hyperlink"/>
            <w:noProof/>
          </w:rPr>
          <w:delText>Interpretation (Core)</w:delText>
        </w:r>
        <w:r w:rsidR="00DE1E8A">
          <w:rPr>
            <w:noProof/>
            <w:webHidden/>
          </w:rPr>
          <w:tab/>
        </w:r>
        <w:r w:rsidR="00DE1E8A">
          <w:rPr>
            <w:noProof/>
            <w:webHidden/>
          </w:rPr>
          <w:fldChar w:fldCharType="begin"/>
        </w:r>
        <w:r w:rsidR="00DE1E8A">
          <w:rPr>
            <w:noProof/>
            <w:webHidden/>
          </w:rPr>
          <w:delInstrText xml:space="preserve"> PAGEREF _Toc153283175 \h </w:delInstrText>
        </w:r>
        <w:r w:rsidR="00DE1E8A">
          <w:rPr>
            <w:noProof/>
            <w:webHidden/>
          </w:rPr>
        </w:r>
        <w:r w:rsidR="00DE1E8A">
          <w:rPr>
            <w:noProof/>
            <w:webHidden/>
          </w:rPr>
          <w:fldChar w:fldCharType="separate"/>
        </w:r>
        <w:r w:rsidR="00DE1E8A">
          <w:rPr>
            <w:noProof/>
            <w:webHidden/>
          </w:rPr>
          <w:delText>1</w:delText>
        </w:r>
        <w:r w:rsidR="00DE1E8A">
          <w:rPr>
            <w:noProof/>
            <w:webHidden/>
          </w:rPr>
          <w:fldChar w:fldCharType="end"/>
        </w:r>
        <w:r>
          <w:rPr>
            <w:noProof/>
          </w:rPr>
          <w:fldChar w:fldCharType="end"/>
        </w:r>
      </w:del>
    </w:p>
    <w:p w14:paraId="362975C5" w14:textId="77777777" w:rsidR="00DE1E8A" w:rsidRDefault="00CA7146">
      <w:pPr>
        <w:pStyle w:val="TOC2"/>
        <w:tabs>
          <w:tab w:val="right" w:leader="dot" w:pos="9060"/>
        </w:tabs>
        <w:rPr>
          <w:del w:id="52" w:author="Prabhu, Akshata MS" w:date="2024-08-23T08:05:00Z"/>
          <w:rFonts w:asciiTheme="minorHAnsi" w:eastAsiaTheme="minorEastAsia" w:hAnsiTheme="minorHAnsi" w:cstheme="minorBidi"/>
          <w:noProof/>
          <w:sz w:val="22"/>
          <w:szCs w:val="22"/>
        </w:rPr>
      </w:pPr>
      <w:del w:id="53" w:author="Prabhu, Akshata MS" w:date="2024-08-23T08:05:00Z">
        <w:r>
          <w:fldChar w:fldCharType="begin"/>
        </w:r>
        <w:r>
          <w:delInstrText xml:space="preserve"> HYPERLINK \l "_Toc153283176" </w:delInstrText>
        </w:r>
        <w:r>
          <w:fldChar w:fldCharType="separate"/>
        </w:r>
        <w:r w:rsidR="00DE1E8A" w:rsidRPr="002D66A7">
          <w:rPr>
            <w:rStyle w:val="Hyperlink"/>
            <w:noProof/>
          </w:rPr>
          <w:delText>1.3</w:delText>
        </w:r>
        <w:r w:rsidR="00DE1E8A">
          <w:rPr>
            <w:rFonts w:asciiTheme="minorHAnsi" w:eastAsiaTheme="minorEastAsia" w:hAnsiTheme="minorHAnsi" w:cstheme="minorBidi"/>
            <w:noProof/>
            <w:sz w:val="22"/>
            <w:szCs w:val="22"/>
          </w:rPr>
          <w:tab/>
        </w:r>
        <w:r w:rsidR="00DE1E8A" w:rsidRPr="002D66A7">
          <w:rPr>
            <w:rStyle w:val="Hyperlink"/>
            <w:noProof/>
          </w:rPr>
          <w:delText>Term (Core)</w:delText>
        </w:r>
        <w:r w:rsidR="00DE1E8A">
          <w:rPr>
            <w:noProof/>
            <w:webHidden/>
          </w:rPr>
          <w:tab/>
        </w:r>
        <w:r w:rsidR="00DE1E8A">
          <w:rPr>
            <w:noProof/>
            <w:webHidden/>
          </w:rPr>
          <w:fldChar w:fldCharType="begin"/>
        </w:r>
        <w:r w:rsidR="00DE1E8A">
          <w:rPr>
            <w:noProof/>
            <w:webHidden/>
          </w:rPr>
          <w:delInstrText xml:space="preserve"> PAGEREF _Toc153283176 \h </w:delInstrText>
        </w:r>
        <w:r w:rsidR="00DE1E8A">
          <w:rPr>
            <w:noProof/>
            <w:webHidden/>
          </w:rPr>
        </w:r>
        <w:r w:rsidR="00DE1E8A">
          <w:rPr>
            <w:noProof/>
            <w:webHidden/>
          </w:rPr>
          <w:fldChar w:fldCharType="separate"/>
        </w:r>
        <w:r w:rsidR="00DE1E8A">
          <w:rPr>
            <w:noProof/>
            <w:webHidden/>
          </w:rPr>
          <w:delText>1</w:delText>
        </w:r>
        <w:r w:rsidR="00DE1E8A">
          <w:rPr>
            <w:noProof/>
            <w:webHidden/>
          </w:rPr>
          <w:fldChar w:fldCharType="end"/>
        </w:r>
        <w:r>
          <w:rPr>
            <w:noProof/>
          </w:rPr>
          <w:fldChar w:fldCharType="end"/>
        </w:r>
      </w:del>
    </w:p>
    <w:p w14:paraId="6F97C953" w14:textId="77777777" w:rsidR="00DE1E8A" w:rsidRDefault="00CA7146">
      <w:pPr>
        <w:pStyle w:val="TOC2"/>
        <w:tabs>
          <w:tab w:val="right" w:leader="dot" w:pos="9060"/>
        </w:tabs>
        <w:rPr>
          <w:del w:id="54" w:author="Prabhu, Akshata MS" w:date="2024-08-23T08:05:00Z"/>
          <w:rFonts w:asciiTheme="minorHAnsi" w:eastAsiaTheme="minorEastAsia" w:hAnsiTheme="minorHAnsi" w:cstheme="minorBidi"/>
          <w:noProof/>
          <w:sz w:val="22"/>
          <w:szCs w:val="22"/>
        </w:rPr>
      </w:pPr>
      <w:del w:id="55" w:author="Prabhu, Akshata MS" w:date="2024-08-23T08:05:00Z">
        <w:r>
          <w:fldChar w:fldCharType="begin"/>
        </w:r>
        <w:r>
          <w:delInstrText xml:space="preserve"> HYPERLINK \l "_Toc153283177" </w:delInstrText>
        </w:r>
        <w:r>
          <w:fldChar w:fldCharType="separate"/>
        </w:r>
        <w:r w:rsidR="00DE1E8A" w:rsidRPr="002D66A7">
          <w:rPr>
            <w:rStyle w:val="Hyperlink"/>
            <w:noProof/>
          </w:rPr>
          <w:delText>1.4</w:delText>
        </w:r>
        <w:r w:rsidR="00DE1E8A">
          <w:rPr>
            <w:rFonts w:asciiTheme="minorHAnsi" w:eastAsiaTheme="minorEastAsia" w:hAnsiTheme="minorHAnsi" w:cstheme="minorBidi"/>
            <w:noProof/>
            <w:sz w:val="22"/>
            <w:szCs w:val="22"/>
          </w:rPr>
          <w:tab/>
        </w:r>
        <w:r w:rsidR="00DE1E8A" w:rsidRPr="002D66A7">
          <w:rPr>
            <w:rStyle w:val="Hyperlink"/>
            <w:noProof/>
          </w:rPr>
          <w:delText>Entire Agreement (Core)</w:delText>
        </w:r>
        <w:r w:rsidR="00DE1E8A">
          <w:rPr>
            <w:noProof/>
            <w:webHidden/>
          </w:rPr>
          <w:tab/>
        </w:r>
        <w:r w:rsidR="00DE1E8A">
          <w:rPr>
            <w:noProof/>
            <w:webHidden/>
          </w:rPr>
          <w:fldChar w:fldCharType="begin"/>
        </w:r>
        <w:r w:rsidR="00DE1E8A">
          <w:rPr>
            <w:noProof/>
            <w:webHidden/>
          </w:rPr>
          <w:delInstrText xml:space="preserve"> PAGEREF _Toc153283177 \h </w:delInstrText>
        </w:r>
        <w:r w:rsidR="00DE1E8A">
          <w:rPr>
            <w:noProof/>
            <w:webHidden/>
          </w:rPr>
        </w:r>
        <w:r w:rsidR="00DE1E8A">
          <w:rPr>
            <w:noProof/>
            <w:webHidden/>
          </w:rPr>
          <w:fldChar w:fldCharType="separate"/>
        </w:r>
        <w:r w:rsidR="00DE1E8A">
          <w:rPr>
            <w:noProof/>
            <w:webHidden/>
          </w:rPr>
          <w:delText>2</w:delText>
        </w:r>
        <w:r w:rsidR="00DE1E8A">
          <w:rPr>
            <w:noProof/>
            <w:webHidden/>
          </w:rPr>
          <w:fldChar w:fldCharType="end"/>
        </w:r>
        <w:r>
          <w:rPr>
            <w:noProof/>
          </w:rPr>
          <w:fldChar w:fldCharType="end"/>
        </w:r>
      </w:del>
    </w:p>
    <w:p w14:paraId="2D136F49" w14:textId="77777777" w:rsidR="00DE1E8A" w:rsidRDefault="00CA7146">
      <w:pPr>
        <w:pStyle w:val="TOC2"/>
        <w:tabs>
          <w:tab w:val="right" w:leader="dot" w:pos="9060"/>
        </w:tabs>
        <w:rPr>
          <w:del w:id="56" w:author="Prabhu, Akshata MS" w:date="2024-08-23T08:05:00Z"/>
          <w:rFonts w:asciiTheme="minorHAnsi" w:eastAsiaTheme="minorEastAsia" w:hAnsiTheme="minorHAnsi" w:cstheme="minorBidi"/>
          <w:noProof/>
          <w:sz w:val="22"/>
          <w:szCs w:val="22"/>
        </w:rPr>
      </w:pPr>
      <w:del w:id="57" w:author="Prabhu, Akshata MS" w:date="2024-08-23T08:05:00Z">
        <w:r>
          <w:fldChar w:fldCharType="begin"/>
        </w:r>
        <w:r>
          <w:delInstrText xml:space="preserve"> HYPERLINK \l "_Toc153283178" </w:delInstrText>
        </w:r>
        <w:r>
          <w:fldChar w:fldCharType="separate"/>
        </w:r>
        <w:r w:rsidR="00DE1E8A" w:rsidRPr="002D66A7">
          <w:rPr>
            <w:rStyle w:val="Hyperlink"/>
            <w:noProof/>
          </w:rPr>
          <w:delText>1.5</w:delText>
        </w:r>
        <w:r w:rsidR="00DE1E8A">
          <w:rPr>
            <w:rFonts w:asciiTheme="minorHAnsi" w:eastAsiaTheme="minorEastAsia" w:hAnsiTheme="minorHAnsi" w:cstheme="minorBidi"/>
            <w:noProof/>
            <w:sz w:val="22"/>
            <w:szCs w:val="22"/>
          </w:rPr>
          <w:tab/>
        </w:r>
        <w:r w:rsidR="00DE1E8A" w:rsidRPr="002D66A7">
          <w:rPr>
            <w:rStyle w:val="Hyperlink"/>
            <w:noProof/>
          </w:rPr>
          <w:delText>Precedence of Documents (Core)</w:delText>
        </w:r>
        <w:r w:rsidR="00DE1E8A">
          <w:rPr>
            <w:noProof/>
            <w:webHidden/>
          </w:rPr>
          <w:tab/>
        </w:r>
        <w:r w:rsidR="00DE1E8A">
          <w:rPr>
            <w:noProof/>
            <w:webHidden/>
          </w:rPr>
          <w:fldChar w:fldCharType="begin"/>
        </w:r>
        <w:r w:rsidR="00DE1E8A">
          <w:rPr>
            <w:noProof/>
            <w:webHidden/>
          </w:rPr>
          <w:delInstrText xml:space="preserve"> PAGEREF _Toc153283178 \h </w:delInstrText>
        </w:r>
        <w:r w:rsidR="00DE1E8A">
          <w:rPr>
            <w:noProof/>
            <w:webHidden/>
          </w:rPr>
        </w:r>
        <w:r w:rsidR="00DE1E8A">
          <w:rPr>
            <w:noProof/>
            <w:webHidden/>
          </w:rPr>
          <w:fldChar w:fldCharType="separate"/>
        </w:r>
        <w:r w:rsidR="00DE1E8A">
          <w:rPr>
            <w:noProof/>
            <w:webHidden/>
          </w:rPr>
          <w:delText>2</w:delText>
        </w:r>
        <w:r w:rsidR="00DE1E8A">
          <w:rPr>
            <w:noProof/>
            <w:webHidden/>
          </w:rPr>
          <w:fldChar w:fldCharType="end"/>
        </w:r>
        <w:r>
          <w:rPr>
            <w:noProof/>
          </w:rPr>
          <w:fldChar w:fldCharType="end"/>
        </w:r>
      </w:del>
    </w:p>
    <w:p w14:paraId="5DA1205B" w14:textId="77777777" w:rsidR="00DE1E8A" w:rsidRDefault="00CA7146">
      <w:pPr>
        <w:pStyle w:val="TOC2"/>
        <w:tabs>
          <w:tab w:val="right" w:leader="dot" w:pos="9060"/>
        </w:tabs>
        <w:rPr>
          <w:del w:id="58" w:author="Prabhu, Akshata MS" w:date="2024-08-23T08:05:00Z"/>
          <w:rFonts w:asciiTheme="minorHAnsi" w:eastAsiaTheme="minorEastAsia" w:hAnsiTheme="minorHAnsi" w:cstheme="minorBidi"/>
          <w:noProof/>
          <w:sz w:val="22"/>
          <w:szCs w:val="22"/>
        </w:rPr>
      </w:pPr>
      <w:del w:id="59" w:author="Prabhu, Akshata MS" w:date="2024-08-23T08:05:00Z">
        <w:r>
          <w:fldChar w:fldCharType="begin"/>
        </w:r>
        <w:r>
          <w:delInstrText xml:space="preserve"> HYPERLINK \l "_Toc153283</w:delInstrText>
        </w:r>
        <w:r>
          <w:delInstrText xml:space="preserve">179" </w:delInstrText>
        </w:r>
        <w:r>
          <w:fldChar w:fldCharType="separate"/>
        </w:r>
        <w:r w:rsidR="00DE1E8A" w:rsidRPr="002D66A7">
          <w:rPr>
            <w:rStyle w:val="Hyperlink"/>
            <w:noProof/>
          </w:rPr>
          <w:delText>1.6</w:delText>
        </w:r>
        <w:r w:rsidR="00DE1E8A">
          <w:rPr>
            <w:rFonts w:asciiTheme="minorHAnsi" w:eastAsiaTheme="minorEastAsia" w:hAnsiTheme="minorHAnsi" w:cstheme="minorBidi"/>
            <w:noProof/>
            <w:sz w:val="22"/>
            <w:szCs w:val="22"/>
          </w:rPr>
          <w:tab/>
        </w:r>
        <w:r w:rsidR="00DE1E8A" w:rsidRPr="002D66A7">
          <w:rPr>
            <w:rStyle w:val="Hyperlink"/>
            <w:noProof/>
          </w:rPr>
          <w:delText>Formation and Operation of Deed (Core)</w:delText>
        </w:r>
        <w:r w:rsidR="00DE1E8A">
          <w:rPr>
            <w:noProof/>
            <w:webHidden/>
          </w:rPr>
          <w:tab/>
        </w:r>
        <w:r w:rsidR="00DE1E8A">
          <w:rPr>
            <w:noProof/>
            <w:webHidden/>
          </w:rPr>
          <w:fldChar w:fldCharType="begin"/>
        </w:r>
        <w:r w:rsidR="00DE1E8A">
          <w:rPr>
            <w:noProof/>
            <w:webHidden/>
          </w:rPr>
          <w:delInstrText xml:space="preserve"> PAGEREF _Toc153283179 \h </w:delInstrText>
        </w:r>
        <w:r w:rsidR="00DE1E8A">
          <w:rPr>
            <w:noProof/>
            <w:webHidden/>
          </w:rPr>
        </w:r>
        <w:r w:rsidR="00DE1E8A">
          <w:rPr>
            <w:noProof/>
            <w:webHidden/>
          </w:rPr>
          <w:fldChar w:fldCharType="separate"/>
        </w:r>
        <w:r w:rsidR="00DE1E8A">
          <w:rPr>
            <w:noProof/>
            <w:webHidden/>
          </w:rPr>
          <w:delText>2</w:delText>
        </w:r>
        <w:r w:rsidR="00DE1E8A">
          <w:rPr>
            <w:noProof/>
            <w:webHidden/>
          </w:rPr>
          <w:fldChar w:fldCharType="end"/>
        </w:r>
        <w:r>
          <w:rPr>
            <w:noProof/>
          </w:rPr>
          <w:fldChar w:fldCharType="end"/>
        </w:r>
      </w:del>
    </w:p>
    <w:p w14:paraId="09631EED" w14:textId="77777777" w:rsidR="00DE1E8A" w:rsidRDefault="00CA7146">
      <w:pPr>
        <w:pStyle w:val="TOC2"/>
        <w:tabs>
          <w:tab w:val="right" w:leader="dot" w:pos="9060"/>
        </w:tabs>
        <w:rPr>
          <w:del w:id="60" w:author="Prabhu, Akshata MS" w:date="2024-08-23T08:05:00Z"/>
          <w:rFonts w:asciiTheme="minorHAnsi" w:eastAsiaTheme="minorEastAsia" w:hAnsiTheme="minorHAnsi" w:cstheme="minorBidi"/>
          <w:noProof/>
          <w:sz w:val="22"/>
          <w:szCs w:val="22"/>
        </w:rPr>
      </w:pPr>
      <w:del w:id="61" w:author="Prabhu, Akshata MS" w:date="2024-08-23T08:05:00Z">
        <w:r>
          <w:fldChar w:fldCharType="begin"/>
        </w:r>
        <w:r>
          <w:delInstrText xml:space="preserve"> HYPERLINK \l "_Toc153283180" </w:delInstrText>
        </w:r>
        <w:r>
          <w:fldChar w:fldCharType="separate"/>
        </w:r>
        <w:r w:rsidR="00DE1E8A" w:rsidRPr="002D66A7">
          <w:rPr>
            <w:rStyle w:val="Hyperlink"/>
            <w:noProof/>
          </w:rPr>
          <w:delText>1.7</w:delText>
        </w:r>
        <w:r w:rsidR="00DE1E8A">
          <w:rPr>
            <w:rFonts w:asciiTheme="minorHAnsi" w:eastAsiaTheme="minorEastAsia" w:hAnsiTheme="minorHAnsi" w:cstheme="minorBidi"/>
            <w:noProof/>
            <w:sz w:val="22"/>
            <w:szCs w:val="22"/>
          </w:rPr>
          <w:tab/>
        </w:r>
        <w:r w:rsidR="00DE1E8A" w:rsidRPr="002D66A7">
          <w:rPr>
            <w:rStyle w:val="Hyperlink"/>
            <w:noProof/>
          </w:rPr>
          <w:delText>Ordering of Supplies (Core)</w:delText>
        </w:r>
        <w:r w:rsidR="00DE1E8A">
          <w:rPr>
            <w:noProof/>
            <w:webHidden/>
          </w:rPr>
          <w:tab/>
        </w:r>
        <w:r w:rsidR="00DE1E8A">
          <w:rPr>
            <w:noProof/>
            <w:webHidden/>
          </w:rPr>
          <w:fldChar w:fldCharType="begin"/>
        </w:r>
        <w:r w:rsidR="00DE1E8A">
          <w:rPr>
            <w:noProof/>
            <w:webHidden/>
          </w:rPr>
          <w:delInstrText xml:space="preserve"> PAGEREF _Toc153283180 \h </w:delInstrText>
        </w:r>
        <w:r w:rsidR="00DE1E8A">
          <w:rPr>
            <w:noProof/>
            <w:webHidden/>
          </w:rPr>
        </w:r>
        <w:r w:rsidR="00DE1E8A">
          <w:rPr>
            <w:noProof/>
            <w:webHidden/>
          </w:rPr>
          <w:fldChar w:fldCharType="separate"/>
        </w:r>
        <w:r w:rsidR="00DE1E8A">
          <w:rPr>
            <w:noProof/>
            <w:webHidden/>
          </w:rPr>
          <w:delText>2</w:delText>
        </w:r>
        <w:r w:rsidR="00DE1E8A">
          <w:rPr>
            <w:noProof/>
            <w:webHidden/>
          </w:rPr>
          <w:fldChar w:fldCharType="end"/>
        </w:r>
        <w:r>
          <w:rPr>
            <w:noProof/>
          </w:rPr>
          <w:fldChar w:fldCharType="end"/>
        </w:r>
      </w:del>
    </w:p>
    <w:p w14:paraId="3AA611BC" w14:textId="77777777" w:rsidR="00DE1E8A" w:rsidRDefault="00CA7146">
      <w:pPr>
        <w:pStyle w:val="TOC2"/>
        <w:tabs>
          <w:tab w:val="right" w:leader="dot" w:pos="9060"/>
        </w:tabs>
        <w:rPr>
          <w:del w:id="62" w:author="Prabhu, Akshata MS" w:date="2024-08-23T08:05:00Z"/>
          <w:rFonts w:asciiTheme="minorHAnsi" w:eastAsiaTheme="minorEastAsia" w:hAnsiTheme="minorHAnsi" w:cstheme="minorBidi"/>
          <w:noProof/>
          <w:sz w:val="22"/>
          <w:szCs w:val="22"/>
        </w:rPr>
      </w:pPr>
      <w:del w:id="63" w:author="Prabhu, Akshata MS" w:date="2024-08-23T08:05:00Z">
        <w:r>
          <w:fldChar w:fldCharType="begin"/>
        </w:r>
        <w:r>
          <w:delInstrText xml:space="preserve"> HYPERLINK \l "_Toc153283181" </w:delInstrText>
        </w:r>
        <w:r>
          <w:fldChar w:fldCharType="separate"/>
        </w:r>
        <w:r w:rsidR="00DE1E8A" w:rsidRPr="002D66A7">
          <w:rPr>
            <w:rStyle w:val="Hyperlink"/>
            <w:noProof/>
          </w:rPr>
          <w:delText>1.8</w:delText>
        </w:r>
        <w:r w:rsidR="00DE1E8A">
          <w:rPr>
            <w:rFonts w:asciiTheme="minorHAnsi" w:eastAsiaTheme="minorEastAsia" w:hAnsiTheme="minorHAnsi" w:cstheme="minorBidi"/>
            <w:noProof/>
            <w:sz w:val="22"/>
            <w:szCs w:val="22"/>
          </w:rPr>
          <w:tab/>
        </w:r>
        <w:r w:rsidR="00DE1E8A" w:rsidRPr="002D66A7">
          <w:rPr>
            <w:rStyle w:val="Hyperlink"/>
            <w:noProof/>
          </w:rPr>
          <w:delText>No Assurance of Orders (Core)</w:delText>
        </w:r>
        <w:r w:rsidR="00DE1E8A">
          <w:rPr>
            <w:noProof/>
            <w:webHidden/>
          </w:rPr>
          <w:tab/>
        </w:r>
        <w:r w:rsidR="00DE1E8A">
          <w:rPr>
            <w:noProof/>
            <w:webHidden/>
          </w:rPr>
          <w:fldChar w:fldCharType="begin"/>
        </w:r>
        <w:r w:rsidR="00DE1E8A">
          <w:rPr>
            <w:noProof/>
            <w:webHidden/>
          </w:rPr>
          <w:delInstrText xml:space="preserve"> PAGEREF _Toc153283181 \h </w:delInstrText>
        </w:r>
        <w:r w:rsidR="00DE1E8A">
          <w:rPr>
            <w:noProof/>
            <w:webHidden/>
          </w:rPr>
        </w:r>
        <w:r w:rsidR="00DE1E8A">
          <w:rPr>
            <w:noProof/>
            <w:webHidden/>
          </w:rPr>
          <w:fldChar w:fldCharType="separate"/>
        </w:r>
        <w:r w:rsidR="00DE1E8A">
          <w:rPr>
            <w:noProof/>
            <w:webHidden/>
          </w:rPr>
          <w:delText>3</w:delText>
        </w:r>
        <w:r w:rsidR="00DE1E8A">
          <w:rPr>
            <w:noProof/>
            <w:webHidden/>
          </w:rPr>
          <w:fldChar w:fldCharType="end"/>
        </w:r>
        <w:r>
          <w:rPr>
            <w:noProof/>
          </w:rPr>
          <w:fldChar w:fldCharType="end"/>
        </w:r>
      </w:del>
    </w:p>
    <w:p w14:paraId="10033683" w14:textId="77777777" w:rsidR="00DE1E8A" w:rsidRDefault="00CA7146">
      <w:pPr>
        <w:pStyle w:val="TOC1"/>
        <w:rPr>
          <w:del w:id="64" w:author="Prabhu, Akshata MS" w:date="2024-08-23T08:05:00Z"/>
          <w:rFonts w:asciiTheme="minorHAnsi" w:eastAsiaTheme="minorEastAsia" w:hAnsiTheme="minorHAnsi" w:cstheme="minorBidi"/>
          <w:b w:val="0"/>
          <w:sz w:val="22"/>
          <w:szCs w:val="22"/>
        </w:rPr>
      </w:pPr>
      <w:del w:id="65" w:author="Prabhu, Akshata MS" w:date="2024-08-23T08:05:00Z">
        <w:r>
          <w:fldChar w:fldCharType="begin"/>
        </w:r>
        <w:r>
          <w:delInstrText xml:space="preserve"> HYPERLINK \l "_Toc153283182" </w:delInstrText>
        </w:r>
        <w:r>
          <w:fldChar w:fldCharType="separate"/>
        </w:r>
        <w:r w:rsidR="00DE1E8A" w:rsidRPr="002D66A7">
          <w:rPr>
            <w:rStyle w:val="Hyperlink"/>
          </w:rPr>
          <w:delText>2</w:delText>
        </w:r>
        <w:r w:rsidR="00DE1E8A">
          <w:rPr>
            <w:rFonts w:asciiTheme="minorHAnsi" w:eastAsiaTheme="minorEastAsia" w:hAnsiTheme="minorHAnsi" w:cstheme="minorBidi"/>
            <w:b w:val="0"/>
            <w:sz w:val="22"/>
            <w:szCs w:val="22"/>
          </w:rPr>
          <w:tab/>
        </w:r>
        <w:r w:rsidR="00DE1E8A" w:rsidRPr="002D66A7">
          <w:rPr>
            <w:rStyle w:val="Hyperlink"/>
          </w:rPr>
          <w:delText>ROLES AND REPONSIBILITIES</w:delText>
        </w:r>
        <w:r w:rsidR="00DE1E8A">
          <w:rPr>
            <w:webHidden/>
          </w:rPr>
          <w:tab/>
        </w:r>
        <w:r w:rsidR="00DE1E8A">
          <w:rPr>
            <w:webHidden/>
          </w:rPr>
          <w:fldChar w:fldCharType="begin"/>
        </w:r>
        <w:r w:rsidR="00DE1E8A">
          <w:rPr>
            <w:webHidden/>
          </w:rPr>
          <w:delInstrText xml:space="preserve"> PAGEREF _Toc153283182 \h </w:delInstrText>
        </w:r>
        <w:r w:rsidR="00DE1E8A">
          <w:rPr>
            <w:webHidden/>
          </w:rPr>
        </w:r>
        <w:r w:rsidR="00DE1E8A">
          <w:rPr>
            <w:webHidden/>
          </w:rPr>
          <w:fldChar w:fldCharType="separate"/>
        </w:r>
        <w:r w:rsidR="00DE1E8A">
          <w:rPr>
            <w:webHidden/>
          </w:rPr>
          <w:delText>3</w:delText>
        </w:r>
        <w:r w:rsidR="00DE1E8A">
          <w:rPr>
            <w:webHidden/>
          </w:rPr>
          <w:fldChar w:fldCharType="end"/>
        </w:r>
        <w:r>
          <w:fldChar w:fldCharType="end"/>
        </w:r>
      </w:del>
    </w:p>
    <w:p w14:paraId="664EF191" w14:textId="77777777" w:rsidR="00DE1E8A" w:rsidRDefault="00CA7146">
      <w:pPr>
        <w:pStyle w:val="TOC2"/>
        <w:tabs>
          <w:tab w:val="right" w:leader="dot" w:pos="9060"/>
        </w:tabs>
        <w:rPr>
          <w:del w:id="66" w:author="Prabhu, Akshata MS" w:date="2024-08-23T08:05:00Z"/>
          <w:rFonts w:asciiTheme="minorHAnsi" w:eastAsiaTheme="minorEastAsia" w:hAnsiTheme="minorHAnsi" w:cstheme="minorBidi"/>
          <w:noProof/>
          <w:sz w:val="22"/>
          <w:szCs w:val="22"/>
        </w:rPr>
      </w:pPr>
      <w:del w:id="67" w:author="Prabhu, Akshata MS" w:date="2024-08-23T08:05:00Z">
        <w:r>
          <w:fldChar w:fldCharType="begin"/>
        </w:r>
        <w:r>
          <w:delInstrText xml:space="preserve"> HYPERLINK \l "_Toc153283183" </w:delInstrText>
        </w:r>
        <w:r>
          <w:fldChar w:fldCharType="separate"/>
        </w:r>
        <w:r w:rsidR="00DE1E8A" w:rsidRPr="002D66A7">
          <w:rPr>
            <w:rStyle w:val="Hyperlink"/>
            <w:noProof/>
          </w:rPr>
          <w:delText>2.1</w:delText>
        </w:r>
        <w:r w:rsidR="00DE1E8A">
          <w:rPr>
            <w:rFonts w:asciiTheme="minorHAnsi" w:eastAsiaTheme="minorEastAsia" w:hAnsiTheme="minorHAnsi" w:cstheme="minorBidi"/>
            <w:noProof/>
            <w:sz w:val="22"/>
            <w:szCs w:val="22"/>
          </w:rPr>
          <w:tab/>
        </w:r>
        <w:r w:rsidR="00DE1E8A" w:rsidRPr="002D66A7">
          <w:rPr>
            <w:rStyle w:val="Hyperlink"/>
            <w:noProof/>
          </w:rPr>
          <w:delText>Authorised Officer (Core)</w:delText>
        </w:r>
        <w:r w:rsidR="00DE1E8A">
          <w:rPr>
            <w:noProof/>
            <w:webHidden/>
          </w:rPr>
          <w:tab/>
        </w:r>
        <w:r w:rsidR="00DE1E8A">
          <w:rPr>
            <w:noProof/>
            <w:webHidden/>
          </w:rPr>
          <w:fldChar w:fldCharType="begin"/>
        </w:r>
        <w:r w:rsidR="00DE1E8A">
          <w:rPr>
            <w:noProof/>
            <w:webHidden/>
          </w:rPr>
          <w:delInstrText xml:space="preserve"> PAGEREF _Toc153283183 \h </w:delInstrText>
        </w:r>
        <w:r w:rsidR="00DE1E8A">
          <w:rPr>
            <w:noProof/>
            <w:webHidden/>
          </w:rPr>
        </w:r>
        <w:r w:rsidR="00DE1E8A">
          <w:rPr>
            <w:noProof/>
            <w:webHidden/>
          </w:rPr>
          <w:fldChar w:fldCharType="separate"/>
        </w:r>
        <w:r w:rsidR="00DE1E8A">
          <w:rPr>
            <w:noProof/>
            <w:webHidden/>
          </w:rPr>
          <w:delText>3</w:delText>
        </w:r>
        <w:r w:rsidR="00DE1E8A">
          <w:rPr>
            <w:noProof/>
            <w:webHidden/>
          </w:rPr>
          <w:fldChar w:fldCharType="end"/>
        </w:r>
        <w:r>
          <w:rPr>
            <w:noProof/>
          </w:rPr>
          <w:fldChar w:fldCharType="end"/>
        </w:r>
      </w:del>
    </w:p>
    <w:p w14:paraId="7D96276E" w14:textId="77777777" w:rsidR="00DE1E8A" w:rsidRDefault="00CA7146">
      <w:pPr>
        <w:pStyle w:val="TOC2"/>
        <w:tabs>
          <w:tab w:val="right" w:leader="dot" w:pos="9060"/>
        </w:tabs>
        <w:rPr>
          <w:del w:id="68" w:author="Prabhu, Akshata MS" w:date="2024-08-23T08:05:00Z"/>
          <w:rFonts w:asciiTheme="minorHAnsi" w:eastAsiaTheme="minorEastAsia" w:hAnsiTheme="minorHAnsi" w:cstheme="minorBidi"/>
          <w:noProof/>
          <w:sz w:val="22"/>
          <w:szCs w:val="22"/>
        </w:rPr>
      </w:pPr>
      <w:del w:id="69" w:author="Prabhu, Akshata MS" w:date="2024-08-23T08:05:00Z">
        <w:r>
          <w:fldChar w:fldCharType="begin"/>
        </w:r>
        <w:r>
          <w:delInstrText xml:space="preserve"> HYPERLINK \l "_Toc153283184" </w:delInstrText>
        </w:r>
        <w:r>
          <w:fldChar w:fldCharType="separate"/>
        </w:r>
        <w:r w:rsidR="00DE1E8A" w:rsidRPr="002D66A7">
          <w:rPr>
            <w:rStyle w:val="Hyperlink"/>
            <w:noProof/>
          </w:rPr>
          <w:delText>2.2</w:delText>
        </w:r>
        <w:r w:rsidR="00DE1E8A">
          <w:rPr>
            <w:rFonts w:asciiTheme="minorHAnsi" w:eastAsiaTheme="minorEastAsia" w:hAnsiTheme="minorHAnsi" w:cstheme="minorBidi"/>
            <w:noProof/>
            <w:sz w:val="22"/>
            <w:szCs w:val="22"/>
          </w:rPr>
          <w:tab/>
        </w:r>
        <w:r w:rsidR="00DE1E8A" w:rsidRPr="002D66A7">
          <w:rPr>
            <w:rStyle w:val="Hyperlink"/>
            <w:noProof/>
          </w:rPr>
          <w:delText>Notices (Core)</w:delText>
        </w:r>
        <w:r w:rsidR="00DE1E8A">
          <w:rPr>
            <w:noProof/>
            <w:webHidden/>
          </w:rPr>
          <w:tab/>
        </w:r>
        <w:r w:rsidR="00DE1E8A">
          <w:rPr>
            <w:noProof/>
            <w:webHidden/>
          </w:rPr>
          <w:fldChar w:fldCharType="begin"/>
        </w:r>
        <w:r w:rsidR="00DE1E8A">
          <w:rPr>
            <w:noProof/>
            <w:webHidden/>
          </w:rPr>
          <w:delInstrText xml:space="preserve"> PAGEREF _Toc153283184 \h </w:delInstrText>
        </w:r>
        <w:r w:rsidR="00DE1E8A">
          <w:rPr>
            <w:noProof/>
            <w:webHidden/>
          </w:rPr>
        </w:r>
        <w:r w:rsidR="00DE1E8A">
          <w:rPr>
            <w:noProof/>
            <w:webHidden/>
          </w:rPr>
          <w:fldChar w:fldCharType="separate"/>
        </w:r>
        <w:r w:rsidR="00DE1E8A">
          <w:rPr>
            <w:noProof/>
            <w:webHidden/>
          </w:rPr>
          <w:delText>4</w:delText>
        </w:r>
        <w:r w:rsidR="00DE1E8A">
          <w:rPr>
            <w:noProof/>
            <w:webHidden/>
          </w:rPr>
          <w:fldChar w:fldCharType="end"/>
        </w:r>
        <w:r>
          <w:rPr>
            <w:noProof/>
          </w:rPr>
          <w:fldChar w:fldCharType="end"/>
        </w:r>
      </w:del>
    </w:p>
    <w:p w14:paraId="0473AC6A" w14:textId="77777777" w:rsidR="00DE1E8A" w:rsidRDefault="00CA7146">
      <w:pPr>
        <w:pStyle w:val="TOC2"/>
        <w:tabs>
          <w:tab w:val="right" w:leader="dot" w:pos="9060"/>
        </w:tabs>
        <w:rPr>
          <w:del w:id="70" w:author="Prabhu, Akshata MS" w:date="2024-08-23T08:05:00Z"/>
          <w:rFonts w:asciiTheme="minorHAnsi" w:eastAsiaTheme="minorEastAsia" w:hAnsiTheme="minorHAnsi" w:cstheme="minorBidi"/>
          <w:noProof/>
          <w:sz w:val="22"/>
          <w:szCs w:val="22"/>
        </w:rPr>
      </w:pPr>
      <w:del w:id="71" w:author="Prabhu, Akshata MS" w:date="2024-08-23T08:05:00Z">
        <w:r>
          <w:fldChar w:fldCharType="begin"/>
        </w:r>
        <w:r>
          <w:delInstrText xml:space="preserve"> HYPERLINK \l "_Toc153283185" </w:delInstrText>
        </w:r>
        <w:r>
          <w:fldChar w:fldCharType="separate"/>
        </w:r>
        <w:r w:rsidR="00DE1E8A" w:rsidRPr="002D66A7">
          <w:rPr>
            <w:rStyle w:val="Hyperlink"/>
            <w:noProof/>
          </w:rPr>
          <w:delText>2.3</w:delText>
        </w:r>
        <w:r w:rsidR="00DE1E8A">
          <w:rPr>
            <w:rFonts w:asciiTheme="minorHAnsi" w:eastAsiaTheme="minorEastAsia" w:hAnsiTheme="minorHAnsi" w:cstheme="minorBidi"/>
            <w:noProof/>
            <w:sz w:val="22"/>
            <w:szCs w:val="22"/>
          </w:rPr>
          <w:tab/>
        </w:r>
        <w:r w:rsidR="00DE1E8A" w:rsidRPr="002D66A7">
          <w:rPr>
            <w:rStyle w:val="Hyperlink"/>
            <w:noProof/>
          </w:rPr>
          <w:delText>Repairable Items (Core)</w:delText>
        </w:r>
        <w:r w:rsidR="00DE1E8A">
          <w:rPr>
            <w:noProof/>
            <w:webHidden/>
          </w:rPr>
          <w:tab/>
        </w:r>
        <w:r w:rsidR="00DE1E8A">
          <w:rPr>
            <w:noProof/>
            <w:webHidden/>
          </w:rPr>
          <w:fldChar w:fldCharType="begin"/>
        </w:r>
        <w:r w:rsidR="00DE1E8A">
          <w:rPr>
            <w:noProof/>
            <w:webHidden/>
          </w:rPr>
          <w:delInstrText xml:space="preserve"> PAGEREF _Toc153283185 \h </w:delInstrText>
        </w:r>
        <w:r w:rsidR="00DE1E8A">
          <w:rPr>
            <w:noProof/>
            <w:webHidden/>
          </w:rPr>
        </w:r>
        <w:r w:rsidR="00DE1E8A">
          <w:rPr>
            <w:noProof/>
            <w:webHidden/>
          </w:rPr>
          <w:fldChar w:fldCharType="separate"/>
        </w:r>
        <w:r w:rsidR="00DE1E8A">
          <w:rPr>
            <w:noProof/>
            <w:webHidden/>
          </w:rPr>
          <w:delText>4</w:delText>
        </w:r>
        <w:r w:rsidR="00DE1E8A">
          <w:rPr>
            <w:noProof/>
            <w:webHidden/>
          </w:rPr>
          <w:fldChar w:fldCharType="end"/>
        </w:r>
        <w:r>
          <w:rPr>
            <w:noProof/>
          </w:rPr>
          <w:fldChar w:fldCharType="end"/>
        </w:r>
      </w:del>
    </w:p>
    <w:p w14:paraId="64A9FEF3" w14:textId="77777777" w:rsidR="00DE1E8A" w:rsidRDefault="00CA7146">
      <w:pPr>
        <w:pStyle w:val="TOC1"/>
        <w:rPr>
          <w:del w:id="72" w:author="Prabhu, Akshata MS" w:date="2024-08-23T08:05:00Z"/>
          <w:rFonts w:asciiTheme="minorHAnsi" w:eastAsiaTheme="minorEastAsia" w:hAnsiTheme="minorHAnsi" w:cstheme="minorBidi"/>
          <w:b w:val="0"/>
          <w:sz w:val="22"/>
          <w:szCs w:val="22"/>
        </w:rPr>
      </w:pPr>
      <w:del w:id="73" w:author="Prabhu, Akshata MS" w:date="2024-08-23T08:05:00Z">
        <w:r>
          <w:fldChar w:fldCharType="begin"/>
        </w:r>
        <w:r>
          <w:delInstrText xml:space="preserve"> HYPERLINK \l "_Toc153283186" </w:delInstrText>
        </w:r>
        <w:r>
          <w:fldChar w:fldCharType="separate"/>
        </w:r>
        <w:r w:rsidR="00DE1E8A" w:rsidRPr="002D66A7">
          <w:rPr>
            <w:rStyle w:val="Hyperlink"/>
          </w:rPr>
          <w:delText>3</w:delText>
        </w:r>
        <w:r w:rsidR="00DE1E8A">
          <w:rPr>
            <w:rFonts w:asciiTheme="minorHAnsi" w:eastAsiaTheme="minorEastAsia" w:hAnsiTheme="minorHAnsi" w:cstheme="minorBidi"/>
            <w:b w:val="0"/>
            <w:sz w:val="22"/>
            <w:szCs w:val="22"/>
          </w:rPr>
          <w:tab/>
        </w:r>
        <w:r w:rsidR="00DE1E8A" w:rsidRPr="002D66A7">
          <w:rPr>
            <w:rStyle w:val="Hyperlink"/>
          </w:rPr>
          <w:delText>PROVISION OF SUPPLIES</w:delText>
        </w:r>
        <w:r w:rsidR="00DE1E8A">
          <w:rPr>
            <w:webHidden/>
          </w:rPr>
          <w:tab/>
        </w:r>
        <w:r w:rsidR="00DE1E8A">
          <w:rPr>
            <w:webHidden/>
          </w:rPr>
          <w:fldChar w:fldCharType="begin"/>
        </w:r>
        <w:r w:rsidR="00DE1E8A">
          <w:rPr>
            <w:webHidden/>
          </w:rPr>
          <w:delInstrText xml:space="preserve"> PAGEREF _Toc153283186 \h </w:delInstrText>
        </w:r>
        <w:r w:rsidR="00DE1E8A">
          <w:rPr>
            <w:webHidden/>
          </w:rPr>
        </w:r>
        <w:r w:rsidR="00DE1E8A">
          <w:rPr>
            <w:webHidden/>
          </w:rPr>
          <w:fldChar w:fldCharType="separate"/>
        </w:r>
        <w:r w:rsidR="00DE1E8A">
          <w:rPr>
            <w:webHidden/>
          </w:rPr>
          <w:delText>4</w:delText>
        </w:r>
        <w:r w:rsidR="00DE1E8A">
          <w:rPr>
            <w:webHidden/>
          </w:rPr>
          <w:fldChar w:fldCharType="end"/>
        </w:r>
        <w:r>
          <w:fldChar w:fldCharType="end"/>
        </w:r>
      </w:del>
    </w:p>
    <w:p w14:paraId="68A6A311" w14:textId="77777777" w:rsidR="00DE1E8A" w:rsidRDefault="00CA7146">
      <w:pPr>
        <w:pStyle w:val="TOC2"/>
        <w:tabs>
          <w:tab w:val="right" w:leader="dot" w:pos="9060"/>
        </w:tabs>
        <w:rPr>
          <w:del w:id="74" w:author="Prabhu, Akshata MS" w:date="2024-08-23T08:05:00Z"/>
          <w:rFonts w:asciiTheme="minorHAnsi" w:eastAsiaTheme="minorEastAsia" w:hAnsiTheme="minorHAnsi" w:cstheme="minorBidi"/>
          <w:noProof/>
          <w:sz w:val="22"/>
          <w:szCs w:val="22"/>
        </w:rPr>
      </w:pPr>
      <w:del w:id="75" w:author="Prabhu, Akshata MS" w:date="2024-08-23T08:05:00Z">
        <w:r>
          <w:fldChar w:fldCharType="begin"/>
        </w:r>
        <w:r>
          <w:delInstrText xml:space="preserve"> HYPERLINK \l "_Toc153283187" </w:delInstrText>
        </w:r>
        <w:r>
          <w:fldChar w:fldCharType="separate"/>
        </w:r>
        <w:r w:rsidR="00DE1E8A" w:rsidRPr="002D66A7">
          <w:rPr>
            <w:rStyle w:val="Hyperlink"/>
            <w:noProof/>
          </w:rPr>
          <w:delText>3.1</w:delText>
        </w:r>
        <w:r w:rsidR="00DE1E8A">
          <w:rPr>
            <w:rFonts w:asciiTheme="minorHAnsi" w:eastAsiaTheme="minorEastAsia" w:hAnsiTheme="minorHAnsi" w:cstheme="minorBidi"/>
            <w:noProof/>
            <w:sz w:val="22"/>
            <w:szCs w:val="22"/>
          </w:rPr>
          <w:tab/>
        </w:r>
        <w:r w:rsidR="00DE1E8A" w:rsidRPr="002D66A7">
          <w:rPr>
            <w:rStyle w:val="Hyperlink"/>
            <w:noProof/>
          </w:rPr>
          <w:delText>Supplies (Core)</w:delText>
        </w:r>
        <w:r w:rsidR="00DE1E8A">
          <w:rPr>
            <w:noProof/>
            <w:webHidden/>
          </w:rPr>
          <w:tab/>
        </w:r>
        <w:r w:rsidR="00DE1E8A">
          <w:rPr>
            <w:noProof/>
            <w:webHidden/>
          </w:rPr>
          <w:fldChar w:fldCharType="begin"/>
        </w:r>
        <w:r w:rsidR="00DE1E8A">
          <w:rPr>
            <w:noProof/>
            <w:webHidden/>
          </w:rPr>
          <w:delInstrText xml:space="preserve"> PAGEREF _Toc153283187 \h </w:delInstrText>
        </w:r>
        <w:r w:rsidR="00DE1E8A">
          <w:rPr>
            <w:noProof/>
            <w:webHidden/>
          </w:rPr>
        </w:r>
        <w:r w:rsidR="00DE1E8A">
          <w:rPr>
            <w:noProof/>
            <w:webHidden/>
          </w:rPr>
          <w:fldChar w:fldCharType="separate"/>
        </w:r>
        <w:r w:rsidR="00DE1E8A">
          <w:rPr>
            <w:noProof/>
            <w:webHidden/>
          </w:rPr>
          <w:delText>4</w:delText>
        </w:r>
        <w:r w:rsidR="00DE1E8A">
          <w:rPr>
            <w:noProof/>
            <w:webHidden/>
          </w:rPr>
          <w:fldChar w:fldCharType="end"/>
        </w:r>
        <w:r>
          <w:rPr>
            <w:noProof/>
          </w:rPr>
          <w:fldChar w:fldCharType="end"/>
        </w:r>
      </w:del>
    </w:p>
    <w:p w14:paraId="5BCAA781" w14:textId="77777777" w:rsidR="00DE1E8A" w:rsidRDefault="00CA7146">
      <w:pPr>
        <w:pStyle w:val="TOC2"/>
        <w:tabs>
          <w:tab w:val="right" w:leader="dot" w:pos="9060"/>
        </w:tabs>
        <w:rPr>
          <w:del w:id="76" w:author="Prabhu, Akshata MS" w:date="2024-08-23T08:05:00Z"/>
          <w:rFonts w:asciiTheme="minorHAnsi" w:eastAsiaTheme="minorEastAsia" w:hAnsiTheme="minorHAnsi" w:cstheme="minorBidi"/>
          <w:noProof/>
          <w:sz w:val="22"/>
          <w:szCs w:val="22"/>
        </w:rPr>
      </w:pPr>
      <w:del w:id="77" w:author="Prabhu, Akshata MS" w:date="2024-08-23T08:05:00Z">
        <w:r>
          <w:fldChar w:fldCharType="begin"/>
        </w:r>
        <w:r>
          <w:delInstrText xml:space="preserve"> HYPERLINK \l "_Toc153283188" </w:delInstrText>
        </w:r>
        <w:r>
          <w:fldChar w:fldCharType="separate"/>
        </w:r>
        <w:r w:rsidR="00DE1E8A" w:rsidRPr="002D66A7">
          <w:rPr>
            <w:rStyle w:val="Hyperlink"/>
            <w:noProof/>
          </w:rPr>
          <w:delText>3.2</w:delText>
        </w:r>
        <w:r w:rsidR="00DE1E8A">
          <w:rPr>
            <w:rFonts w:asciiTheme="minorHAnsi" w:eastAsiaTheme="minorEastAsia" w:hAnsiTheme="minorHAnsi" w:cstheme="minorBidi"/>
            <w:noProof/>
            <w:sz w:val="22"/>
            <w:szCs w:val="22"/>
          </w:rPr>
          <w:tab/>
        </w:r>
        <w:r w:rsidR="00DE1E8A" w:rsidRPr="002D66A7">
          <w:rPr>
            <w:rStyle w:val="Hyperlink"/>
            <w:noProof/>
          </w:rPr>
          <w:delText>Defects (Core)</w:delText>
        </w:r>
        <w:r w:rsidR="00DE1E8A">
          <w:rPr>
            <w:noProof/>
            <w:webHidden/>
          </w:rPr>
          <w:tab/>
        </w:r>
        <w:r w:rsidR="00DE1E8A">
          <w:rPr>
            <w:noProof/>
            <w:webHidden/>
          </w:rPr>
          <w:fldChar w:fldCharType="begin"/>
        </w:r>
        <w:r w:rsidR="00DE1E8A">
          <w:rPr>
            <w:noProof/>
            <w:webHidden/>
          </w:rPr>
          <w:delInstrText xml:space="preserve"> PAGEREF _Toc153283188 \h </w:delInstrText>
        </w:r>
        <w:r w:rsidR="00DE1E8A">
          <w:rPr>
            <w:noProof/>
            <w:webHidden/>
          </w:rPr>
        </w:r>
        <w:r w:rsidR="00DE1E8A">
          <w:rPr>
            <w:noProof/>
            <w:webHidden/>
          </w:rPr>
          <w:fldChar w:fldCharType="separate"/>
        </w:r>
        <w:r w:rsidR="00DE1E8A">
          <w:rPr>
            <w:noProof/>
            <w:webHidden/>
          </w:rPr>
          <w:delText>4</w:delText>
        </w:r>
        <w:r w:rsidR="00DE1E8A">
          <w:rPr>
            <w:noProof/>
            <w:webHidden/>
          </w:rPr>
          <w:fldChar w:fldCharType="end"/>
        </w:r>
        <w:r>
          <w:rPr>
            <w:noProof/>
          </w:rPr>
          <w:fldChar w:fldCharType="end"/>
        </w:r>
      </w:del>
    </w:p>
    <w:p w14:paraId="0888E206" w14:textId="77777777" w:rsidR="00DE1E8A" w:rsidRDefault="00CA7146">
      <w:pPr>
        <w:pStyle w:val="TOC2"/>
        <w:tabs>
          <w:tab w:val="right" w:leader="dot" w:pos="9060"/>
        </w:tabs>
        <w:rPr>
          <w:del w:id="78" w:author="Prabhu, Akshata MS" w:date="2024-08-23T08:05:00Z"/>
          <w:rFonts w:asciiTheme="minorHAnsi" w:eastAsiaTheme="minorEastAsia" w:hAnsiTheme="minorHAnsi" w:cstheme="minorBidi"/>
          <w:noProof/>
          <w:sz w:val="22"/>
          <w:szCs w:val="22"/>
        </w:rPr>
      </w:pPr>
      <w:del w:id="79" w:author="Prabhu, Akshata MS" w:date="2024-08-23T08:05:00Z">
        <w:r>
          <w:fldChar w:fldCharType="begin"/>
        </w:r>
        <w:r>
          <w:delInstrText xml:space="preserve"> HYPERLINK \l "_Toc153283189" </w:delInstrText>
        </w:r>
        <w:r>
          <w:fldChar w:fldCharType="separate"/>
        </w:r>
        <w:r w:rsidR="00DE1E8A" w:rsidRPr="002D66A7">
          <w:rPr>
            <w:rStyle w:val="Hyperlink"/>
            <w:noProof/>
          </w:rPr>
          <w:delText>3.3</w:delText>
        </w:r>
        <w:r w:rsidR="00DE1E8A">
          <w:rPr>
            <w:rFonts w:asciiTheme="minorHAnsi" w:eastAsiaTheme="minorEastAsia" w:hAnsiTheme="minorHAnsi" w:cstheme="minorBidi"/>
            <w:noProof/>
            <w:sz w:val="22"/>
            <w:szCs w:val="22"/>
          </w:rPr>
          <w:tab/>
        </w:r>
        <w:r w:rsidR="00DE1E8A" w:rsidRPr="002D66A7">
          <w:rPr>
            <w:rStyle w:val="Hyperlink"/>
            <w:noProof/>
          </w:rPr>
          <w:delText>Approvals and Compliance (Core)</w:delText>
        </w:r>
        <w:r w:rsidR="00DE1E8A">
          <w:rPr>
            <w:noProof/>
            <w:webHidden/>
          </w:rPr>
          <w:tab/>
        </w:r>
        <w:r w:rsidR="00DE1E8A">
          <w:rPr>
            <w:noProof/>
            <w:webHidden/>
          </w:rPr>
          <w:fldChar w:fldCharType="begin"/>
        </w:r>
        <w:r w:rsidR="00DE1E8A">
          <w:rPr>
            <w:noProof/>
            <w:webHidden/>
          </w:rPr>
          <w:delInstrText xml:space="preserve"> PAGEREF _Toc153283189 \h </w:delInstrText>
        </w:r>
        <w:r w:rsidR="00DE1E8A">
          <w:rPr>
            <w:noProof/>
            <w:webHidden/>
          </w:rPr>
        </w:r>
        <w:r w:rsidR="00DE1E8A">
          <w:rPr>
            <w:noProof/>
            <w:webHidden/>
          </w:rPr>
          <w:fldChar w:fldCharType="separate"/>
        </w:r>
        <w:r w:rsidR="00DE1E8A">
          <w:rPr>
            <w:noProof/>
            <w:webHidden/>
          </w:rPr>
          <w:delText>5</w:delText>
        </w:r>
        <w:r w:rsidR="00DE1E8A">
          <w:rPr>
            <w:noProof/>
            <w:webHidden/>
          </w:rPr>
          <w:fldChar w:fldCharType="end"/>
        </w:r>
        <w:r>
          <w:rPr>
            <w:noProof/>
          </w:rPr>
          <w:fldChar w:fldCharType="end"/>
        </w:r>
      </w:del>
    </w:p>
    <w:p w14:paraId="0653B1B6" w14:textId="77777777" w:rsidR="00DE1E8A" w:rsidRDefault="00CA7146">
      <w:pPr>
        <w:pStyle w:val="TOC1"/>
        <w:rPr>
          <w:del w:id="80" w:author="Prabhu, Akshata MS" w:date="2024-08-23T08:05:00Z"/>
          <w:rFonts w:asciiTheme="minorHAnsi" w:eastAsiaTheme="minorEastAsia" w:hAnsiTheme="minorHAnsi" w:cstheme="minorBidi"/>
          <w:b w:val="0"/>
          <w:sz w:val="22"/>
          <w:szCs w:val="22"/>
        </w:rPr>
      </w:pPr>
      <w:del w:id="81" w:author="Prabhu, Akshata MS" w:date="2024-08-23T08:05:00Z">
        <w:r>
          <w:fldChar w:fldCharType="begin"/>
        </w:r>
        <w:r>
          <w:delInstrText xml:space="preserve"> HYPERLINK \l "_Toc153283190" </w:delInstrText>
        </w:r>
        <w:r>
          <w:fldChar w:fldCharType="separate"/>
        </w:r>
        <w:r w:rsidR="00DE1E8A" w:rsidRPr="002D66A7">
          <w:rPr>
            <w:rStyle w:val="Hyperlink"/>
          </w:rPr>
          <w:delText>4</w:delText>
        </w:r>
        <w:r w:rsidR="00DE1E8A">
          <w:rPr>
            <w:rFonts w:asciiTheme="minorHAnsi" w:eastAsiaTheme="minorEastAsia" w:hAnsiTheme="minorHAnsi" w:cstheme="minorBidi"/>
            <w:b w:val="0"/>
            <w:sz w:val="22"/>
            <w:szCs w:val="22"/>
          </w:rPr>
          <w:tab/>
        </w:r>
        <w:r w:rsidR="00DE1E8A" w:rsidRPr="002D66A7">
          <w:rPr>
            <w:rStyle w:val="Hyperlink"/>
          </w:rPr>
          <w:delText>AUSTRALIAN INDUSTRY CAPABILITY</w:delText>
        </w:r>
        <w:r w:rsidR="00DE1E8A">
          <w:rPr>
            <w:webHidden/>
          </w:rPr>
          <w:tab/>
        </w:r>
        <w:r w:rsidR="00DE1E8A">
          <w:rPr>
            <w:webHidden/>
          </w:rPr>
          <w:fldChar w:fldCharType="begin"/>
        </w:r>
        <w:r w:rsidR="00DE1E8A">
          <w:rPr>
            <w:webHidden/>
          </w:rPr>
          <w:delInstrText xml:space="preserve"> PAGEREF _Toc153283190 \h </w:delInstrText>
        </w:r>
        <w:r w:rsidR="00DE1E8A">
          <w:rPr>
            <w:webHidden/>
          </w:rPr>
        </w:r>
        <w:r w:rsidR="00DE1E8A">
          <w:rPr>
            <w:webHidden/>
          </w:rPr>
          <w:fldChar w:fldCharType="separate"/>
        </w:r>
        <w:r w:rsidR="00DE1E8A">
          <w:rPr>
            <w:webHidden/>
          </w:rPr>
          <w:delText>6</w:delText>
        </w:r>
        <w:r w:rsidR="00DE1E8A">
          <w:rPr>
            <w:webHidden/>
          </w:rPr>
          <w:fldChar w:fldCharType="end"/>
        </w:r>
        <w:r>
          <w:fldChar w:fldCharType="end"/>
        </w:r>
      </w:del>
    </w:p>
    <w:p w14:paraId="53D54911" w14:textId="77777777" w:rsidR="00DE1E8A" w:rsidRDefault="00CA7146">
      <w:pPr>
        <w:pStyle w:val="TOC1"/>
        <w:rPr>
          <w:del w:id="82" w:author="Prabhu, Akshata MS" w:date="2024-08-23T08:05:00Z"/>
          <w:rFonts w:asciiTheme="minorHAnsi" w:eastAsiaTheme="minorEastAsia" w:hAnsiTheme="minorHAnsi" w:cstheme="minorBidi"/>
          <w:b w:val="0"/>
          <w:sz w:val="22"/>
          <w:szCs w:val="22"/>
        </w:rPr>
      </w:pPr>
      <w:del w:id="83" w:author="Prabhu, Akshata MS" w:date="2024-08-23T08:05:00Z">
        <w:r>
          <w:fldChar w:fldCharType="begin"/>
        </w:r>
        <w:r>
          <w:delInstrText xml:space="preserve"> HYPERLINK \l "_Toc153283191" </w:delInstrText>
        </w:r>
        <w:r>
          <w:fldChar w:fldCharType="separate"/>
        </w:r>
        <w:r w:rsidR="00DE1E8A" w:rsidRPr="002D66A7">
          <w:rPr>
            <w:rStyle w:val="Hyperlink"/>
          </w:rPr>
          <w:delText>5</w:delText>
        </w:r>
        <w:r w:rsidR="00DE1E8A">
          <w:rPr>
            <w:rFonts w:asciiTheme="minorHAnsi" w:eastAsiaTheme="minorEastAsia" w:hAnsiTheme="minorHAnsi" w:cstheme="minorBidi"/>
            <w:b w:val="0"/>
            <w:sz w:val="22"/>
            <w:szCs w:val="22"/>
          </w:rPr>
          <w:tab/>
        </w:r>
        <w:r w:rsidR="00DE1E8A" w:rsidRPr="002D66A7">
          <w:rPr>
            <w:rStyle w:val="Hyperlink"/>
          </w:rPr>
          <w:delText>CONTRACT MATERIAL AND INTELLECTURAL PROPERTY</w:delText>
        </w:r>
        <w:r w:rsidR="00DE1E8A">
          <w:rPr>
            <w:webHidden/>
          </w:rPr>
          <w:tab/>
        </w:r>
        <w:r w:rsidR="00DE1E8A">
          <w:rPr>
            <w:webHidden/>
          </w:rPr>
          <w:fldChar w:fldCharType="begin"/>
        </w:r>
        <w:r w:rsidR="00DE1E8A">
          <w:rPr>
            <w:webHidden/>
          </w:rPr>
          <w:delInstrText xml:space="preserve"> PAGEREF _Toc153283191 \h </w:delInstrText>
        </w:r>
        <w:r w:rsidR="00DE1E8A">
          <w:rPr>
            <w:webHidden/>
          </w:rPr>
        </w:r>
        <w:r w:rsidR="00DE1E8A">
          <w:rPr>
            <w:webHidden/>
          </w:rPr>
          <w:fldChar w:fldCharType="separate"/>
        </w:r>
        <w:r w:rsidR="00DE1E8A">
          <w:rPr>
            <w:webHidden/>
          </w:rPr>
          <w:delText>6</w:delText>
        </w:r>
        <w:r w:rsidR="00DE1E8A">
          <w:rPr>
            <w:webHidden/>
          </w:rPr>
          <w:fldChar w:fldCharType="end"/>
        </w:r>
        <w:r>
          <w:fldChar w:fldCharType="end"/>
        </w:r>
      </w:del>
    </w:p>
    <w:p w14:paraId="3860E2A0" w14:textId="77777777" w:rsidR="00DE1E8A" w:rsidRDefault="00CA7146">
      <w:pPr>
        <w:pStyle w:val="TOC2"/>
        <w:tabs>
          <w:tab w:val="right" w:leader="dot" w:pos="9060"/>
        </w:tabs>
        <w:rPr>
          <w:del w:id="84" w:author="Prabhu, Akshata MS" w:date="2024-08-23T08:05:00Z"/>
          <w:rFonts w:asciiTheme="minorHAnsi" w:eastAsiaTheme="minorEastAsia" w:hAnsiTheme="minorHAnsi" w:cstheme="minorBidi"/>
          <w:noProof/>
          <w:sz w:val="22"/>
          <w:szCs w:val="22"/>
        </w:rPr>
      </w:pPr>
      <w:del w:id="85" w:author="Prabhu, Akshata MS" w:date="2024-08-23T08:05:00Z">
        <w:r>
          <w:fldChar w:fldCharType="begin"/>
        </w:r>
        <w:r>
          <w:delInstrText xml:space="preserve"> HYPERLINK \l</w:delInstrText>
        </w:r>
        <w:r>
          <w:delInstrText xml:space="preserve"> "_Toc153283192" </w:delInstrText>
        </w:r>
        <w:r>
          <w:fldChar w:fldCharType="separate"/>
        </w:r>
        <w:r w:rsidR="00DE1E8A" w:rsidRPr="002D66A7">
          <w:rPr>
            <w:rStyle w:val="Hyperlink"/>
            <w:noProof/>
          </w:rPr>
          <w:delText>5.1</w:delText>
        </w:r>
        <w:r w:rsidR="00DE1E8A">
          <w:rPr>
            <w:rFonts w:asciiTheme="minorHAnsi" w:eastAsiaTheme="minorEastAsia" w:hAnsiTheme="minorHAnsi" w:cstheme="minorBidi"/>
            <w:noProof/>
            <w:sz w:val="22"/>
            <w:szCs w:val="22"/>
          </w:rPr>
          <w:tab/>
        </w:r>
        <w:r w:rsidR="00DE1E8A" w:rsidRPr="002D66A7">
          <w:rPr>
            <w:rStyle w:val="Hyperlink"/>
            <w:noProof/>
          </w:rPr>
          <w:delText>Ownership of Intellectual Property (Core)</w:delText>
        </w:r>
        <w:r w:rsidR="00DE1E8A">
          <w:rPr>
            <w:noProof/>
            <w:webHidden/>
          </w:rPr>
          <w:tab/>
        </w:r>
        <w:r w:rsidR="00DE1E8A">
          <w:rPr>
            <w:noProof/>
            <w:webHidden/>
          </w:rPr>
          <w:fldChar w:fldCharType="begin"/>
        </w:r>
        <w:r w:rsidR="00DE1E8A">
          <w:rPr>
            <w:noProof/>
            <w:webHidden/>
          </w:rPr>
          <w:delInstrText xml:space="preserve"> PAGEREF _Toc153283192 \h </w:delInstrText>
        </w:r>
        <w:r w:rsidR="00DE1E8A">
          <w:rPr>
            <w:noProof/>
            <w:webHidden/>
          </w:rPr>
        </w:r>
        <w:r w:rsidR="00DE1E8A">
          <w:rPr>
            <w:noProof/>
            <w:webHidden/>
          </w:rPr>
          <w:fldChar w:fldCharType="separate"/>
        </w:r>
        <w:r w:rsidR="00DE1E8A">
          <w:rPr>
            <w:noProof/>
            <w:webHidden/>
          </w:rPr>
          <w:delText>6</w:delText>
        </w:r>
        <w:r w:rsidR="00DE1E8A">
          <w:rPr>
            <w:noProof/>
            <w:webHidden/>
          </w:rPr>
          <w:fldChar w:fldCharType="end"/>
        </w:r>
        <w:r>
          <w:rPr>
            <w:noProof/>
          </w:rPr>
          <w:fldChar w:fldCharType="end"/>
        </w:r>
      </w:del>
    </w:p>
    <w:p w14:paraId="77E2D89B" w14:textId="77777777" w:rsidR="00DE1E8A" w:rsidRDefault="00CA7146">
      <w:pPr>
        <w:pStyle w:val="TOC2"/>
        <w:tabs>
          <w:tab w:val="right" w:leader="dot" w:pos="9060"/>
        </w:tabs>
        <w:rPr>
          <w:del w:id="86" w:author="Prabhu, Akshata MS" w:date="2024-08-23T08:05:00Z"/>
          <w:rFonts w:asciiTheme="minorHAnsi" w:eastAsiaTheme="minorEastAsia" w:hAnsiTheme="minorHAnsi" w:cstheme="minorBidi"/>
          <w:noProof/>
          <w:sz w:val="22"/>
          <w:szCs w:val="22"/>
        </w:rPr>
      </w:pPr>
      <w:del w:id="87" w:author="Prabhu, Akshata MS" w:date="2024-08-23T08:05:00Z">
        <w:r>
          <w:fldChar w:fldCharType="begin"/>
        </w:r>
        <w:r>
          <w:delInstrText xml:space="preserve"> HYPERLINK \l "_Toc153283193" </w:delInstrText>
        </w:r>
        <w:r>
          <w:fldChar w:fldCharType="separate"/>
        </w:r>
        <w:r w:rsidR="00DE1E8A" w:rsidRPr="002D66A7">
          <w:rPr>
            <w:rStyle w:val="Hyperlink"/>
            <w:noProof/>
            <w:lang w:eastAsia="zh-CN"/>
          </w:rPr>
          <w:delText>5.2</w:delText>
        </w:r>
        <w:r w:rsidR="00DE1E8A">
          <w:rPr>
            <w:rFonts w:asciiTheme="minorHAnsi" w:eastAsiaTheme="minorEastAsia" w:hAnsiTheme="minorHAnsi" w:cstheme="minorBidi"/>
            <w:noProof/>
            <w:sz w:val="22"/>
            <w:szCs w:val="22"/>
          </w:rPr>
          <w:tab/>
        </w:r>
        <w:r w:rsidR="00DE1E8A" w:rsidRPr="002D66A7">
          <w:rPr>
            <w:rStyle w:val="Hyperlink"/>
            <w:noProof/>
            <w:lang w:eastAsia="zh-CN"/>
          </w:rPr>
          <w:delText>Contract Material (Core)</w:delText>
        </w:r>
        <w:r w:rsidR="00DE1E8A">
          <w:rPr>
            <w:noProof/>
            <w:webHidden/>
          </w:rPr>
          <w:tab/>
        </w:r>
        <w:r w:rsidR="00DE1E8A">
          <w:rPr>
            <w:noProof/>
            <w:webHidden/>
          </w:rPr>
          <w:fldChar w:fldCharType="begin"/>
        </w:r>
        <w:r w:rsidR="00DE1E8A">
          <w:rPr>
            <w:noProof/>
            <w:webHidden/>
          </w:rPr>
          <w:delInstrText xml:space="preserve"> PAGEREF _Toc153283193 \h </w:delInstrText>
        </w:r>
        <w:r w:rsidR="00DE1E8A">
          <w:rPr>
            <w:noProof/>
            <w:webHidden/>
          </w:rPr>
        </w:r>
        <w:r w:rsidR="00DE1E8A">
          <w:rPr>
            <w:noProof/>
            <w:webHidden/>
          </w:rPr>
          <w:fldChar w:fldCharType="separate"/>
        </w:r>
        <w:r w:rsidR="00DE1E8A">
          <w:rPr>
            <w:noProof/>
            <w:webHidden/>
          </w:rPr>
          <w:delText>6</w:delText>
        </w:r>
        <w:r w:rsidR="00DE1E8A">
          <w:rPr>
            <w:noProof/>
            <w:webHidden/>
          </w:rPr>
          <w:fldChar w:fldCharType="end"/>
        </w:r>
        <w:r>
          <w:rPr>
            <w:noProof/>
          </w:rPr>
          <w:fldChar w:fldCharType="end"/>
        </w:r>
      </w:del>
    </w:p>
    <w:p w14:paraId="549CB342" w14:textId="77777777" w:rsidR="00DE1E8A" w:rsidRDefault="00CA7146">
      <w:pPr>
        <w:pStyle w:val="TOC2"/>
        <w:tabs>
          <w:tab w:val="right" w:leader="dot" w:pos="9060"/>
        </w:tabs>
        <w:rPr>
          <w:del w:id="88" w:author="Prabhu, Akshata MS" w:date="2024-08-23T08:05:00Z"/>
          <w:rFonts w:asciiTheme="minorHAnsi" w:eastAsiaTheme="minorEastAsia" w:hAnsiTheme="minorHAnsi" w:cstheme="minorBidi"/>
          <w:noProof/>
          <w:sz w:val="22"/>
          <w:szCs w:val="22"/>
        </w:rPr>
      </w:pPr>
      <w:del w:id="89" w:author="Prabhu, Akshata MS" w:date="2024-08-23T08:05:00Z">
        <w:r>
          <w:fldChar w:fldCharType="begin"/>
        </w:r>
        <w:r>
          <w:delInstrText xml:space="preserve"> HYPERLINK \l "_Toc153283194" </w:delInstrText>
        </w:r>
        <w:r>
          <w:fldChar w:fldCharType="separate"/>
        </w:r>
        <w:r w:rsidR="00DE1E8A" w:rsidRPr="002D66A7">
          <w:rPr>
            <w:rStyle w:val="Hyperlink"/>
            <w:noProof/>
            <w:lang w:eastAsia="zh-CN"/>
          </w:rPr>
          <w:delText>5.3</w:delText>
        </w:r>
        <w:r w:rsidR="00DE1E8A">
          <w:rPr>
            <w:rFonts w:asciiTheme="minorHAnsi" w:eastAsiaTheme="minorEastAsia" w:hAnsiTheme="minorHAnsi" w:cstheme="minorBidi"/>
            <w:noProof/>
            <w:sz w:val="22"/>
            <w:szCs w:val="22"/>
          </w:rPr>
          <w:tab/>
        </w:r>
        <w:r w:rsidR="00DE1E8A" w:rsidRPr="002D66A7">
          <w:rPr>
            <w:rStyle w:val="Hyperlink"/>
            <w:noProof/>
            <w:lang w:eastAsia="zh-CN"/>
          </w:rPr>
          <w:delText>No Commercialisation (Core)</w:delText>
        </w:r>
        <w:r w:rsidR="00DE1E8A">
          <w:rPr>
            <w:noProof/>
            <w:webHidden/>
          </w:rPr>
          <w:tab/>
        </w:r>
        <w:r w:rsidR="00DE1E8A">
          <w:rPr>
            <w:noProof/>
            <w:webHidden/>
          </w:rPr>
          <w:fldChar w:fldCharType="begin"/>
        </w:r>
        <w:r w:rsidR="00DE1E8A">
          <w:rPr>
            <w:noProof/>
            <w:webHidden/>
          </w:rPr>
          <w:delInstrText xml:space="preserve"> PAGEREF _Toc153283194 \h </w:delInstrText>
        </w:r>
        <w:r w:rsidR="00DE1E8A">
          <w:rPr>
            <w:noProof/>
            <w:webHidden/>
          </w:rPr>
        </w:r>
        <w:r w:rsidR="00DE1E8A">
          <w:rPr>
            <w:noProof/>
            <w:webHidden/>
          </w:rPr>
          <w:fldChar w:fldCharType="separate"/>
        </w:r>
        <w:r w:rsidR="00DE1E8A">
          <w:rPr>
            <w:noProof/>
            <w:webHidden/>
          </w:rPr>
          <w:delText>6</w:delText>
        </w:r>
        <w:r w:rsidR="00DE1E8A">
          <w:rPr>
            <w:noProof/>
            <w:webHidden/>
          </w:rPr>
          <w:fldChar w:fldCharType="end"/>
        </w:r>
        <w:r>
          <w:rPr>
            <w:noProof/>
          </w:rPr>
          <w:fldChar w:fldCharType="end"/>
        </w:r>
      </w:del>
    </w:p>
    <w:p w14:paraId="1A95DC0C" w14:textId="77777777" w:rsidR="00DE1E8A" w:rsidRDefault="00CA7146">
      <w:pPr>
        <w:pStyle w:val="TOC2"/>
        <w:tabs>
          <w:tab w:val="right" w:leader="dot" w:pos="9060"/>
        </w:tabs>
        <w:rPr>
          <w:del w:id="90" w:author="Prabhu, Akshata MS" w:date="2024-08-23T08:05:00Z"/>
          <w:rFonts w:asciiTheme="minorHAnsi" w:eastAsiaTheme="minorEastAsia" w:hAnsiTheme="minorHAnsi" w:cstheme="minorBidi"/>
          <w:noProof/>
          <w:sz w:val="22"/>
          <w:szCs w:val="22"/>
        </w:rPr>
      </w:pPr>
      <w:del w:id="91" w:author="Prabhu, Akshata MS" w:date="2024-08-23T08:05:00Z">
        <w:r>
          <w:fldChar w:fldCharType="begin"/>
        </w:r>
        <w:r>
          <w:delInstrText xml:space="preserve"> HYPERLINK \l "_Toc153283195"</w:delInstrText>
        </w:r>
        <w:r>
          <w:delInstrText xml:space="preserve"> </w:delInstrText>
        </w:r>
        <w:r>
          <w:fldChar w:fldCharType="separate"/>
        </w:r>
        <w:r w:rsidR="00DE1E8A" w:rsidRPr="002D66A7">
          <w:rPr>
            <w:rStyle w:val="Hyperlink"/>
            <w:noProof/>
          </w:rPr>
          <w:delText>5.4</w:delText>
        </w:r>
        <w:r w:rsidR="00DE1E8A">
          <w:rPr>
            <w:rFonts w:asciiTheme="minorHAnsi" w:eastAsiaTheme="minorEastAsia" w:hAnsiTheme="minorHAnsi" w:cstheme="minorBidi"/>
            <w:noProof/>
            <w:sz w:val="22"/>
            <w:szCs w:val="22"/>
          </w:rPr>
          <w:tab/>
        </w:r>
        <w:r w:rsidR="00DE1E8A" w:rsidRPr="002D66A7">
          <w:rPr>
            <w:rStyle w:val="Hyperlink"/>
            <w:noProof/>
          </w:rPr>
          <w:delText>Warranties (Core)</w:delText>
        </w:r>
        <w:r w:rsidR="00DE1E8A">
          <w:rPr>
            <w:noProof/>
            <w:webHidden/>
          </w:rPr>
          <w:tab/>
        </w:r>
        <w:r w:rsidR="00DE1E8A">
          <w:rPr>
            <w:noProof/>
            <w:webHidden/>
          </w:rPr>
          <w:fldChar w:fldCharType="begin"/>
        </w:r>
        <w:r w:rsidR="00DE1E8A">
          <w:rPr>
            <w:noProof/>
            <w:webHidden/>
          </w:rPr>
          <w:delInstrText xml:space="preserve"> PAGEREF _Toc153283195 \h </w:delInstrText>
        </w:r>
        <w:r w:rsidR="00DE1E8A">
          <w:rPr>
            <w:noProof/>
            <w:webHidden/>
          </w:rPr>
        </w:r>
        <w:r w:rsidR="00DE1E8A">
          <w:rPr>
            <w:noProof/>
            <w:webHidden/>
          </w:rPr>
          <w:fldChar w:fldCharType="separate"/>
        </w:r>
        <w:r w:rsidR="00DE1E8A">
          <w:rPr>
            <w:noProof/>
            <w:webHidden/>
          </w:rPr>
          <w:delText>7</w:delText>
        </w:r>
        <w:r w:rsidR="00DE1E8A">
          <w:rPr>
            <w:noProof/>
            <w:webHidden/>
          </w:rPr>
          <w:fldChar w:fldCharType="end"/>
        </w:r>
        <w:r>
          <w:rPr>
            <w:noProof/>
          </w:rPr>
          <w:fldChar w:fldCharType="end"/>
        </w:r>
      </w:del>
    </w:p>
    <w:p w14:paraId="02276F83" w14:textId="77777777" w:rsidR="00DE1E8A" w:rsidRDefault="00CA7146">
      <w:pPr>
        <w:pStyle w:val="TOC1"/>
        <w:rPr>
          <w:del w:id="92" w:author="Prabhu, Akshata MS" w:date="2024-08-23T08:05:00Z"/>
          <w:rFonts w:asciiTheme="minorHAnsi" w:eastAsiaTheme="minorEastAsia" w:hAnsiTheme="minorHAnsi" w:cstheme="minorBidi"/>
          <w:b w:val="0"/>
          <w:sz w:val="22"/>
          <w:szCs w:val="22"/>
        </w:rPr>
      </w:pPr>
      <w:del w:id="93" w:author="Prabhu, Akshata MS" w:date="2024-08-23T08:05:00Z">
        <w:r>
          <w:fldChar w:fldCharType="begin"/>
        </w:r>
        <w:r>
          <w:delInstrText xml:space="preserve"> HYPERLINK \l "_Toc153283196" </w:delInstrText>
        </w:r>
        <w:r>
          <w:fldChar w:fldCharType="separate"/>
        </w:r>
        <w:r w:rsidR="00DE1E8A" w:rsidRPr="002D66A7">
          <w:rPr>
            <w:rStyle w:val="Hyperlink"/>
          </w:rPr>
          <w:delText>6</w:delText>
        </w:r>
        <w:r w:rsidR="00DE1E8A">
          <w:rPr>
            <w:rFonts w:asciiTheme="minorHAnsi" w:eastAsiaTheme="minorEastAsia" w:hAnsiTheme="minorHAnsi" w:cstheme="minorBidi"/>
            <w:b w:val="0"/>
            <w:sz w:val="22"/>
            <w:szCs w:val="22"/>
          </w:rPr>
          <w:tab/>
        </w:r>
        <w:r w:rsidR="00DE1E8A" w:rsidRPr="002D66A7">
          <w:rPr>
            <w:rStyle w:val="Hyperlink"/>
          </w:rPr>
          <w:delText>ACCEPTANCE AND OWNERSHIP</w:delText>
        </w:r>
        <w:r w:rsidR="00DE1E8A">
          <w:rPr>
            <w:webHidden/>
          </w:rPr>
          <w:tab/>
        </w:r>
        <w:r w:rsidR="00DE1E8A">
          <w:rPr>
            <w:webHidden/>
          </w:rPr>
          <w:fldChar w:fldCharType="begin"/>
        </w:r>
        <w:r w:rsidR="00DE1E8A">
          <w:rPr>
            <w:webHidden/>
          </w:rPr>
          <w:delInstrText xml:space="preserve"> PAGEREF _Toc153283196 \h </w:delInstrText>
        </w:r>
        <w:r w:rsidR="00DE1E8A">
          <w:rPr>
            <w:webHidden/>
          </w:rPr>
        </w:r>
        <w:r w:rsidR="00DE1E8A">
          <w:rPr>
            <w:webHidden/>
          </w:rPr>
          <w:fldChar w:fldCharType="separate"/>
        </w:r>
        <w:r w:rsidR="00DE1E8A">
          <w:rPr>
            <w:webHidden/>
          </w:rPr>
          <w:delText>7</w:delText>
        </w:r>
        <w:r w:rsidR="00DE1E8A">
          <w:rPr>
            <w:webHidden/>
          </w:rPr>
          <w:fldChar w:fldCharType="end"/>
        </w:r>
        <w:r>
          <w:fldChar w:fldCharType="end"/>
        </w:r>
      </w:del>
    </w:p>
    <w:p w14:paraId="3DED9C14" w14:textId="77777777" w:rsidR="00DE1E8A" w:rsidRDefault="00CA7146">
      <w:pPr>
        <w:pStyle w:val="TOC2"/>
        <w:tabs>
          <w:tab w:val="right" w:leader="dot" w:pos="9060"/>
        </w:tabs>
        <w:rPr>
          <w:del w:id="94" w:author="Prabhu, Akshata MS" w:date="2024-08-23T08:05:00Z"/>
          <w:rFonts w:asciiTheme="minorHAnsi" w:eastAsiaTheme="minorEastAsia" w:hAnsiTheme="minorHAnsi" w:cstheme="minorBidi"/>
          <w:noProof/>
          <w:sz w:val="22"/>
          <w:szCs w:val="22"/>
        </w:rPr>
      </w:pPr>
      <w:del w:id="95" w:author="Prabhu, Akshata MS" w:date="2024-08-23T08:05:00Z">
        <w:r>
          <w:fldChar w:fldCharType="begin"/>
        </w:r>
        <w:r>
          <w:delInstrText xml:space="preserve"> HYPERLINK \l "_Toc153283197" </w:delInstrText>
        </w:r>
        <w:r>
          <w:fldChar w:fldCharType="separate"/>
        </w:r>
        <w:r w:rsidR="00DE1E8A" w:rsidRPr="002D66A7">
          <w:rPr>
            <w:rStyle w:val="Hyperlink"/>
            <w:noProof/>
          </w:rPr>
          <w:delText>6.1</w:delText>
        </w:r>
        <w:r w:rsidR="00DE1E8A">
          <w:rPr>
            <w:rFonts w:asciiTheme="minorHAnsi" w:eastAsiaTheme="minorEastAsia" w:hAnsiTheme="minorHAnsi" w:cstheme="minorBidi"/>
            <w:noProof/>
            <w:sz w:val="22"/>
            <w:szCs w:val="22"/>
          </w:rPr>
          <w:tab/>
        </w:r>
        <w:r w:rsidR="00DE1E8A" w:rsidRPr="002D66A7">
          <w:rPr>
            <w:rStyle w:val="Hyperlink"/>
            <w:noProof/>
          </w:rPr>
          <w:delText>Acceptance (Core)</w:delText>
        </w:r>
        <w:r w:rsidR="00DE1E8A">
          <w:rPr>
            <w:noProof/>
            <w:webHidden/>
          </w:rPr>
          <w:tab/>
        </w:r>
        <w:r w:rsidR="00DE1E8A">
          <w:rPr>
            <w:noProof/>
            <w:webHidden/>
          </w:rPr>
          <w:fldChar w:fldCharType="begin"/>
        </w:r>
        <w:r w:rsidR="00DE1E8A">
          <w:rPr>
            <w:noProof/>
            <w:webHidden/>
          </w:rPr>
          <w:delInstrText xml:space="preserve"> PAGEREF _Toc153283197 \h </w:delInstrText>
        </w:r>
        <w:r w:rsidR="00DE1E8A">
          <w:rPr>
            <w:noProof/>
            <w:webHidden/>
          </w:rPr>
        </w:r>
        <w:r w:rsidR="00DE1E8A">
          <w:rPr>
            <w:noProof/>
            <w:webHidden/>
          </w:rPr>
          <w:fldChar w:fldCharType="separate"/>
        </w:r>
        <w:r w:rsidR="00DE1E8A">
          <w:rPr>
            <w:noProof/>
            <w:webHidden/>
          </w:rPr>
          <w:delText>7</w:delText>
        </w:r>
        <w:r w:rsidR="00DE1E8A">
          <w:rPr>
            <w:noProof/>
            <w:webHidden/>
          </w:rPr>
          <w:fldChar w:fldCharType="end"/>
        </w:r>
        <w:r>
          <w:rPr>
            <w:noProof/>
          </w:rPr>
          <w:fldChar w:fldCharType="end"/>
        </w:r>
      </w:del>
    </w:p>
    <w:p w14:paraId="5F897A8A" w14:textId="77777777" w:rsidR="00DE1E8A" w:rsidRDefault="00CA7146">
      <w:pPr>
        <w:pStyle w:val="TOC2"/>
        <w:tabs>
          <w:tab w:val="right" w:leader="dot" w:pos="9060"/>
        </w:tabs>
        <w:rPr>
          <w:del w:id="96" w:author="Prabhu, Akshata MS" w:date="2024-08-23T08:05:00Z"/>
          <w:rFonts w:asciiTheme="minorHAnsi" w:eastAsiaTheme="minorEastAsia" w:hAnsiTheme="minorHAnsi" w:cstheme="minorBidi"/>
          <w:noProof/>
          <w:sz w:val="22"/>
          <w:szCs w:val="22"/>
        </w:rPr>
      </w:pPr>
      <w:del w:id="97" w:author="Prabhu, Akshata MS" w:date="2024-08-23T08:05:00Z">
        <w:r>
          <w:fldChar w:fldCharType="begin"/>
        </w:r>
        <w:r>
          <w:delInstrText xml:space="preserve"> HYPERLINK \l "_Toc153283198" </w:delInstrText>
        </w:r>
        <w:r>
          <w:fldChar w:fldCharType="separate"/>
        </w:r>
        <w:r w:rsidR="00DE1E8A" w:rsidRPr="002D66A7">
          <w:rPr>
            <w:rStyle w:val="Hyperlink"/>
            <w:noProof/>
          </w:rPr>
          <w:delText>6.2</w:delText>
        </w:r>
        <w:r w:rsidR="00DE1E8A">
          <w:rPr>
            <w:rFonts w:asciiTheme="minorHAnsi" w:eastAsiaTheme="minorEastAsia" w:hAnsiTheme="minorHAnsi" w:cstheme="minorBidi"/>
            <w:noProof/>
            <w:sz w:val="22"/>
            <w:szCs w:val="22"/>
          </w:rPr>
          <w:tab/>
        </w:r>
        <w:r w:rsidR="00DE1E8A" w:rsidRPr="002D66A7">
          <w:rPr>
            <w:rStyle w:val="Hyperlink"/>
            <w:noProof/>
          </w:rPr>
          <w:delText>Ownership and Risk (Core)</w:delText>
        </w:r>
        <w:r w:rsidR="00DE1E8A">
          <w:rPr>
            <w:noProof/>
            <w:webHidden/>
          </w:rPr>
          <w:tab/>
        </w:r>
        <w:r w:rsidR="00DE1E8A">
          <w:rPr>
            <w:noProof/>
            <w:webHidden/>
          </w:rPr>
          <w:fldChar w:fldCharType="begin"/>
        </w:r>
        <w:r w:rsidR="00DE1E8A">
          <w:rPr>
            <w:noProof/>
            <w:webHidden/>
          </w:rPr>
          <w:delInstrText xml:space="preserve"> PAGEREF _Toc153283198 \h </w:delInstrText>
        </w:r>
        <w:r w:rsidR="00DE1E8A">
          <w:rPr>
            <w:noProof/>
            <w:webHidden/>
          </w:rPr>
        </w:r>
        <w:r w:rsidR="00DE1E8A">
          <w:rPr>
            <w:noProof/>
            <w:webHidden/>
          </w:rPr>
          <w:fldChar w:fldCharType="separate"/>
        </w:r>
        <w:r w:rsidR="00DE1E8A">
          <w:rPr>
            <w:noProof/>
            <w:webHidden/>
          </w:rPr>
          <w:delText>7</w:delText>
        </w:r>
        <w:r w:rsidR="00DE1E8A">
          <w:rPr>
            <w:noProof/>
            <w:webHidden/>
          </w:rPr>
          <w:fldChar w:fldCharType="end"/>
        </w:r>
        <w:r>
          <w:rPr>
            <w:noProof/>
          </w:rPr>
          <w:fldChar w:fldCharType="end"/>
        </w:r>
      </w:del>
    </w:p>
    <w:p w14:paraId="382EF7B8" w14:textId="77777777" w:rsidR="00DE1E8A" w:rsidRDefault="00CA7146">
      <w:pPr>
        <w:pStyle w:val="TOC1"/>
        <w:rPr>
          <w:del w:id="98" w:author="Prabhu, Akshata MS" w:date="2024-08-23T08:05:00Z"/>
          <w:rFonts w:asciiTheme="minorHAnsi" w:eastAsiaTheme="minorEastAsia" w:hAnsiTheme="minorHAnsi" w:cstheme="minorBidi"/>
          <w:b w:val="0"/>
          <w:sz w:val="22"/>
          <w:szCs w:val="22"/>
        </w:rPr>
      </w:pPr>
      <w:del w:id="99" w:author="Prabhu, Akshata MS" w:date="2024-08-23T08:05:00Z">
        <w:r>
          <w:fldChar w:fldCharType="begin"/>
        </w:r>
        <w:r>
          <w:delInstrText xml:space="preserve"> HYPERLINK \l "_Toc153283199" </w:delInstrText>
        </w:r>
        <w:r>
          <w:fldChar w:fldCharType="separate"/>
        </w:r>
        <w:r w:rsidR="00DE1E8A" w:rsidRPr="002D66A7">
          <w:rPr>
            <w:rStyle w:val="Hyperlink"/>
          </w:rPr>
          <w:delText>7</w:delText>
        </w:r>
        <w:r w:rsidR="00DE1E8A">
          <w:rPr>
            <w:rFonts w:asciiTheme="minorHAnsi" w:eastAsiaTheme="minorEastAsia" w:hAnsiTheme="minorHAnsi" w:cstheme="minorBidi"/>
            <w:b w:val="0"/>
            <w:sz w:val="22"/>
            <w:szCs w:val="22"/>
          </w:rPr>
          <w:tab/>
        </w:r>
        <w:r w:rsidR="00DE1E8A" w:rsidRPr="002D66A7">
          <w:rPr>
            <w:rStyle w:val="Hyperlink"/>
          </w:rPr>
          <w:delText>PRICE AND PAYMENT</w:delText>
        </w:r>
        <w:r w:rsidR="00DE1E8A">
          <w:rPr>
            <w:webHidden/>
          </w:rPr>
          <w:tab/>
        </w:r>
        <w:r w:rsidR="00DE1E8A">
          <w:rPr>
            <w:webHidden/>
          </w:rPr>
          <w:fldChar w:fldCharType="begin"/>
        </w:r>
        <w:r w:rsidR="00DE1E8A">
          <w:rPr>
            <w:webHidden/>
          </w:rPr>
          <w:delInstrText xml:space="preserve"> PAGEREF _Toc153283199 \h </w:delInstrText>
        </w:r>
        <w:r w:rsidR="00DE1E8A">
          <w:rPr>
            <w:webHidden/>
          </w:rPr>
        </w:r>
        <w:r w:rsidR="00DE1E8A">
          <w:rPr>
            <w:webHidden/>
          </w:rPr>
          <w:fldChar w:fldCharType="separate"/>
        </w:r>
        <w:r w:rsidR="00DE1E8A">
          <w:rPr>
            <w:webHidden/>
          </w:rPr>
          <w:delText>7</w:delText>
        </w:r>
        <w:r w:rsidR="00DE1E8A">
          <w:rPr>
            <w:webHidden/>
          </w:rPr>
          <w:fldChar w:fldCharType="end"/>
        </w:r>
        <w:r>
          <w:fldChar w:fldCharType="end"/>
        </w:r>
      </w:del>
    </w:p>
    <w:p w14:paraId="7CE223C8" w14:textId="77777777" w:rsidR="00DE1E8A" w:rsidRDefault="00CA7146">
      <w:pPr>
        <w:pStyle w:val="TOC2"/>
        <w:tabs>
          <w:tab w:val="right" w:leader="dot" w:pos="9060"/>
        </w:tabs>
        <w:rPr>
          <w:del w:id="100" w:author="Prabhu, Akshata MS" w:date="2024-08-23T08:05:00Z"/>
          <w:rFonts w:asciiTheme="minorHAnsi" w:eastAsiaTheme="minorEastAsia" w:hAnsiTheme="minorHAnsi" w:cstheme="minorBidi"/>
          <w:noProof/>
          <w:sz w:val="22"/>
          <w:szCs w:val="22"/>
        </w:rPr>
      </w:pPr>
      <w:del w:id="101" w:author="Prabhu, Akshata MS" w:date="2024-08-23T08:05:00Z">
        <w:r>
          <w:fldChar w:fldCharType="begin"/>
        </w:r>
        <w:r>
          <w:delInstrText xml:space="preserve"> HYPERLINK \l "_Toc153283200" </w:delInstrText>
        </w:r>
        <w:r>
          <w:fldChar w:fldCharType="separate"/>
        </w:r>
        <w:r w:rsidR="00DE1E8A" w:rsidRPr="002D66A7">
          <w:rPr>
            <w:rStyle w:val="Hyperlink"/>
            <w:noProof/>
          </w:rPr>
          <w:delText>7.1</w:delText>
        </w:r>
        <w:r w:rsidR="00DE1E8A">
          <w:rPr>
            <w:rFonts w:asciiTheme="minorHAnsi" w:eastAsiaTheme="minorEastAsia" w:hAnsiTheme="minorHAnsi" w:cstheme="minorBidi"/>
            <w:noProof/>
            <w:sz w:val="22"/>
            <w:szCs w:val="22"/>
          </w:rPr>
          <w:tab/>
        </w:r>
        <w:r w:rsidR="00DE1E8A" w:rsidRPr="002D66A7">
          <w:rPr>
            <w:rStyle w:val="Hyperlink"/>
            <w:noProof/>
          </w:rPr>
          <w:delText>Price Basis (Core)</w:delText>
        </w:r>
        <w:r w:rsidR="00DE1E8A">
          <w:rPr>
            <w:noProof/>
            <w:webHidden/>
          </w:rPr>
          <w:tab/>
        </w:r>
        <w:r w:rsidR="00DE1E8A">
          <w:rPr>
            <w:noProof/>
            <w:webHidden/>
          </w:rPr>
          <w:fldChar w:fldCharType="begin"/>
        </w:r>
        <w:r w:rsidR="00DE1E8A">
          <w:rPr>
            <w:noProof/>
            <w:webHidden/>
          </w:rPr>
          <w:delInstrText xml:space="preserve"> PAGEREF _Toc153283200 \h </w:delInstrText>
        </w:r>
        <w:r w:rsidR="00DE1E8A">
          <w:rPr>
            <w:noProof/>
            <w:webHidden/>
          </w:rPr>
        </w:r>
        <w:r w:rsidR="00DE1E8A">
          <w:rPr>
            <w:noProof/>
            <w:webHidden/>
          </w:rPr>
          <w:fldChar w:fldCharType="separate"/>
        </w:r>
        <w:r w:rsidR="00DE1E8A">
          <w:rPr>
            <w:noProof/>
            <w:webHidden/>
          </w:rPr>
          <w:delText>7</w:delText>
        </w:r>
        <w:r w:rsidR="00DE1E8A">
          <w:rPr>
            <w:noProof/>
            <w:webHidden/>
          </w:rPr>
          <w:fldChar w:fldCharType="end"/>
        </w:r>
        <w:r>
          <w:rPr>
            <w:noProof/>
          </w:rPr>
          <w:fldChar w:fldCharType="end"/>
        </w:r>
      </w:del>
    </w:p>
    <w:p w14:paraId="0A83BCF9" w14:textId="77777777" w:rsidR="00DE1E8A" w:rsidRDefault="00CA7146">
      <w:pPr>
        <w:pStyle w:val="TOC2"/>
        <w:tabs>
          <w:tab w:val="right" w:leader="dot" w:pos="9060"/>
        </w:tabs>
        <w:rPr>
          <w:del w:id="102" w:author="Prabhu, Akshata MS" w:date="2024-08-23T08:05:00Z"/>
          <w:rFonts w:asciiTheme="minorHAnsi" w:eastAsiaTheme="minorEastAsia" w:hAnsiTheme="minorHAnsi" w:cstheme="minorBidi"/>
          <w:noProof/>
          <w:sz w:val="22"/>
          <w:szCs w:val="22"/>
        </w:rPr>
      </w:pPr>
      <w:del w:id="103" w:author="Prabhu, Akshata MS" w:date="2024-08-23T08:05:00Z">
        <w:r>
          <w:fldChar w:fldCharType="begin"/>
        </w:r>
        <w:r>
          <w:delInstrText xml:space="preserve"> HYPERLINK \l "_Toc153283201" </w:delInstrText>
        </w:r>
        <w:r>
          <w:fldChar w:fldCharType="separate"/>
        </w:r>
        <w:r w:rsidR="00DE1E8A" w:rsidRPr="002D66A7">
          <w:rPr>
            <w:rStyle w:val="Hyperlink"/>
            <w:noProof/>
          </w:rPr>
          <w:delText>7.2</w:delText>
        </w:r>
        <w:r w:rsidR="00DE1E8A">
          <w:rPr>
            <w:rFonts w:asciiTheme="minorHAnsi" w:eastAsiaTheme="minorEastAsia" w:hAnsiTheme="minorHAnsi" w:cstheme="minorBidi"/>
            <w:noProof/>
            <w:sz w:val="22"/>
            <w:szCs w:val="22"/>
          </w:rPr>
          <w:tab/>
        </w:r>
        <w:r w:rsidR="00DE1E8A" w:rsidRPr="002D66A7">
          <w:rPr>
            <w:rStyle w:val="Hyperlink"/>
            <w:noProof/>
          </w:rPr>
          <w:delText>Payment (Core)</w:delText>
        </w:r>
        <w:r w:rsidR="00DE1E8A">
          <w:rPr>
            <w:noProof/>
            <w:webHidden/>
          </w:rPr>
          <w:tab/>
        </w:r>
        <w:r w:rsidR="00DE1E8A">
          <w:rPr>
            <w:noProof/>
            <w:webHidden/>
          </w:rPr>
          <w:fldChar w:fldCharType="begin"/>
        </w:r>
        <w:r w:rsidR="00DE1E8A">
          <w:rPr>
            <w:noProof/>
            <w:webHidden/>
          </w:rPr>
          <w:delInstrText xml:space="preserve"> PAGEREF _Toc153283201 \h </w:delInstrText>
        </w:r>
        <w:r w:rsidR="00DE1E8A">
          <w:rPr>
            <w:noProof/>
            <w:webHidden/>
          </w:rPr>
        </w:r>
        <w:r w:rsidR="00DE1E8A">
          <w:rPr>
            <w:noProof/>
            <w:webHidden/>
          </w:rPr>
          <w:fldChar w:fldCharType="separate"/>
        </w:r>
        <w:r w:rsidR="00DE1E8A">
          <w:rPr>
            <w:noProof/>
            <w:webHidden/>
          </w:rPr>
          <w:delText>9</w:delText>
        </w:r>
        <w:r w:rsidR="00DE1E8A">
          <w:rPr>
            <w:noProof/>
            <w:webHidden/>
          </w:rPr>
          <w:fldChar w:fldCharType="end"/>
        </w:r>
        <w:r>
          <w:rPr>
            <w:noProof/>
          </w:rPr>
          <w:fldChar w:fldCharType="end"/>
        </w:r>
      </w:del>
    </w:p>
    <w:p w14:paraId="7AF5661C" w14:textId="77777777" w:rsidR="00DE1E8A" w:rsidRDefault="00CA7146">
      <w:pPr>
        <w:pStyle w:val="TOC2"/>
        <w:tabs>
          <w:tab w:val="right" w:leader="dot" w:pos="9060"/>
        </w:tabs>
        <w:rPr>
          <w:del w:id="104" w:author="Prabhu, Akshata MS" w:date="2024-08-23T08:05:00Z"/>
          <w:rFonts w:asciiTheme="minorHAnsi" w:eastAsiaTheme="minorEastAsia" w:hAnsiTheme="minorHAnsi" w:cstheme="minorBidi"/>
          <w:noProof/>
          <w:sz w:val="22"/>
          <w:szCs w:val="22"/>
        </w:rPr>
      </w:pPr>
      <w:del w:id="105" w:author="Prabhu, Akshata MS" w:date="2024-08-23T08:05:00Z">
        <w:r>
          <w:fldChar w:fldCharType="begin"/>
        </w:r>
        <w:r>
          <w:delInstrText xml:space="preserve"> HYPERLINK \l "_Toc153283202" </w:delInstrText>
        </w:r>
        <w:r>
          <w:fldChar w:fldCharType="separate"/>
        </w:r>
        <w:r w:rsidR="00DE1E8A" w:rsidRPr="002D66A7">
          <w:rPr>
            <w:rStyle w:val="Hyperlink"/>
            <w:noProof/>
          </w:rPr>
          <w:delText>7.3</w:delText>
        </w:r>
        <w:r w:rsidR="00DE1E8A">
          <w:rPr>
            <w:rFonts w:asciiTheme="minorHAnsi" w:eastAsiaTheme="minorEastAsia" w:hAnsiTheme="minorHAnsi" w:cstheme="minorBidi"/>
            <w:noProof/>
            <w:sz w:val="22"/>
            <w:szCs w:val="22"/>
          </w:rPr>
          <w:tab/>
        </w:r>
        <w:r w:rsidR="00DE1E8A" w:rsidRPr="002D66A7">
          <w:rPr>
            <w:rStyle w:val="Hyperlink"/>
            <w:noProof/>
          </w:rPr>
          <w:delText>Late Payment (Core)</w:delText>
        </w:r>
        <w:r w:rsidR="00DE1E8A">
          <w:rPr>
            <w:noProof/>
            <w:webHidden/>
          </w:rPr>
          <w:tab/>
        </w:r>
        <w:r w:rsidR="00DE1E8A">
          <w:rPr>
            <w:noProof/>
            <w:webHidden/>
          </w:rPr>
          <w:fldChar w:fldCharType="begin"/>
        </w:r>
        <w:r w:rsidR="00DE1E8A">
          <w:rPr>
            <w:noProof/>
            <w:webHidden/>
          </w:rPr>
          <w:delInstrText xml:space="preserve"> PAGEREF _Toc153283202 \h </w:delInstrText>
        </w:r>
        <w:r w:rsidR="00DE1E8A">
          <w:rPr>
            <w:noProof/>
            <w:webHidden/>
          </w:rPr>
        </w:r>
        <w:r w:rsidR="00DE1E8A">
          <w:rPr>
            <w:noProof/>
            <w:webHidden/>
          </w:rPr>
          <w:fldChar w:fldCharType="separate"/>
        </w:r>
        <w:r w:rsidR="00DE1E8A">
          <w:rPr>
            <w:noProof/>
            <w:webHidden/>
          </w:rPr>
          <w:delText>9</w:delText>
        </w:r>
        <w:r w:rsidR="00DE1E8A">
          <w:rPr>
            <w:noProof/>
            <w:webHidden/>
          </w:rPr>
          <w:fldChar w:fldCharType="end"/>
        </w:r>
        <w:r>
          <w:rPr>
            <w:noProof/>
          </w:rPr>
          <w:fldChar w:fldCharType="end"/>
        </w:r>
      </w:del>
    </w:p>
    <w:p w14:paraId="335B2F37" w14:textId="77777777" w:rsidR="00DE1E8A" w:rsidRDefault="00CA7146">
      <w:pPr>
        <w:pStyle w:val="TOC2"/>
        <w:tabs>
          <w:tab w:val="right" w:leader="dot" w:pos="9060"/>
        </w:tabs>
        <w:rPr>
          <w:del w:id="106" w:author="Prabhu, Akshata MS" w:date="2024-08-23T08:05:00Z"/>
          <w:rFonts w:asciiTheme="minorHAnsi" w:eastAsiaTheme="minorEastAsia" w:hAnsiTheme="minorHAnsi" w:cstheme="minorBidi"/>
          <w:noProof/>
          <w:sz w:val="22"/>
          <w:szCs w:val="22"/>
        </w:rPr>
      </w:pPr>
      <w:del w:id="107" w:author="Prabhu, Akshata MS" w:date="2024-08-23T08:05:00Z">
        <w:r>
          <w:fldChar w:fldCharType="begin"/>
        </w:r>
        <w:r>
          <w:delInstrText xml:space="preserve"> HYPERLINK \l "_Toc153283203" </w:delInstrText>
        </w:r>
        <w:r>
          <w:fldChar w:fldCharType="separate"/>
        </w:r>
        <w:r w:rsidR="00DE1E8A" w:rsidRPr="002D66A7">
          <w:rPr>
            <w:rStyle w:val="Hyperlink"/>
            <w:noProof/>
          </w:rPr>
          <w:delText>7.4</w:delText>
        </w:r>
        <w:r w:rsidR="00DE1E8A">
          <w:rPr>
            <w:rFonts w:asciiTheme="minorHAnsi" w:eastAsiaTheme="minorEastAsia" w:hAnsiTheme="minorHAnsi" w:cstheme="minorBidi"/>
            <w:noProof/>
            <w:sz w:val="22"/>
            <w:szCs w:val="22"/>
          </w:rPr>
          <w:tab/>
        </w:r>
        <w:r w:rsidR="00DE1E8A" w:rsidRPr="002D66A7">
          <w:rPr>
            <w:rStyle w:val="Hyperlink"/>
            <w:noProof/>
          </w:rPr>
          <w:delText>Invoice (Core)</w:delText>
        </w:r>
        <w:r w:rsidR="00DE1E8A">
          <w:rPr>
            <w:noProof/>
            <w:webHidden/>
          </w:rPr>
          <w:tab/>
        </w:r>
        <w:r w:rsidR="00DE1E8A">
          <w:rPr>
            <w:noProof/>
            <w:webHidden/>
          </w:rPr>
          <w:fldChar w:fldCharType="begin"/>
        </w:r>
        <w:r w:rsidR="00DE1E8A">
          <w:rPr>
            <w:noProof/>
            <w:webHidden/>
          </w:rPr>
          <w:delInstrText xml:space="preserve"> PAGEREF _Toc153283203 \h </w:delInstrText>
        </w:r>
        <w:r w:rsidR="00DE1E8A">
          <w:rPr>
            <w:noProof/>
            <w:webHidden/>
          </w:rPr>
        </w:r>
        <w:r w:rsidR="00DE1E8A">
          <w:rPr>
            <w:noProof/>
            <w:webHidden/>
          </w:rPr>
          <w:fldChar w:fldCharType="separate"/>
        </w:r>
        <w:r w:rsidR="00DE1E8A">
          <w:rPr>
            <w:noProof/>
            <w:webHidden/>
          </w:rPr>
          <w:delText>10</w:delText>
        </w:r>
        <w:r w:rsidR="00DE1E8A">
          <w:rPr>
            <w:noProof/>
            <w:webHidden/>
          </w:rPr>
          <w:fldChar w:fldCharType="end"/>
        </w:r>
        <w:r>
          <w:rPr>
            <w:noProof/>
          </w:rPr>
          <w:fldChar w:fldCharType="end"/>
        </w:r>
      </w:del>
    </w:p>
    <w:p w14:paraId="4C2F3250" w14:textId="77777777" w:rsidR="00DE1E8A" w:rsidRDefault="00CA7146">
      <w:pPr>
        <w:pStyle w:val="TOC1"/>
        <w:rPr>
          <w:del w:id="108" w:author="Prabhu, Akshata MS" w:date="2024-08-23T08:05:00Z"/>
          <w:rFonts w:asciiTheme="minorHAnsi" w:eastAsiaTheme="minorEastAsia" w:hAnsiTheme="minorHAnsi" w:cstheme="minorBidi"/>
          <w:b w:val="0"/>
          <w:sz w:val="22"/>
          <w:szCs w:val="22"/>
        </w:rPr>
      </w:pPr>
      <w:del w:id="109" w:author="Prabhu, Akshata MS" w:date="2024-08-23T08:05:00Z">
        <w:r>
          <w:fldChar w:fldCharType="begin"/>
        </w:r>
        <w:r>
          <w:delInstrText xml:space="preserve"> HYPERLINK \l "_Toc153283204" </w:delInstrText>
        </w:r>
        <w:r>
          <w:fldChar w:fldCharType="separate"/>
        </w:r>
        <w:r w:rsidR="00DE1E8A" w:rsidRPr="002D66A7">
          <w:rPr>
            <w:rStyle w:val="Hyperlink"/>
          </w:rPr>
          <w:delText>8</w:delText>
        </w:r>
        <w:r w:rsidR="00DE1E8A">
          <w:rPr>
            <w:rFonts w:asciiTheme="minorHAnsi" w:eastAsiaTheme="minorEastAsia" w:hAnsiTheme="minorHAnsi" w:cstheme="minorBidi"/>
            <w:b w:val="0"/>
            <w:sz w:val="22"/>
            <w:szCs w:val="22"/>
          </w:rPr>
          <w:tab/>
        </w:r>
        <w:r w:rsidR="00DE1E8A" w:rsidRPr="002D66A7">
          <w:rPr>
            <w:rStyle w:val="Hyperlink"/>
          </w:rPr>
          <w:delText>WARRANTIES</w:delText>
        </w:r>
        <w:r w:rsidR="00DE1E8A">
          <w:rPr>
            <w:webHidden/>
          </w:rPr>
          <w:tab/>
        </w:r>
        <w:r w:rsidR="00DE1E8A">
          <w:rPr>
            <w:webHidden/>
          </w:rPr>
          <w:fldChar w:fldCharType="begin"/>
        </w:r>
        <w:r w:rsidR="00DE1E8A">
          <w:rPr>
            <w:webHidden/>
          </w:rPr>
          <w:delInstrText xml:space="preserve"> PAGEREF _Toc153283204 \h </w:delInstrText>
        </w:r>
        <w:r w:rsidR="00DE1E8A">
          <w:rPr>
            <w:webHidden/>
          </w:rPr>
        </w:r>
        <w:r w:rsidR="00DE1E8A">
          <w:rPr>
            <w:webHidden/>
          </w:rPr>
          <w:fldChar w:fldCharType="separate"/>
        </w:r>
        <w:r w:rsidR="00DE1E8A">
          <w:rPr>
            <w:webHidden/>
          </w:rPr>
          <w:delText>10</w:delText>
        </w:r>
        <w:r w:rsidR="00DE1E8A">
          <w:rPr>
            <w:webHidden/>
          </w:rPr>
          <w:fldChar w:fldCharType="end"/>
        </w:r>
        <w:r>
          <w:fldChar w:fldCharType="end"/>
        </w:r>
      </w:del>
    </w:p>
    <w:p w14:paraId="49A9FF07" w14:textId="77777777" w:rsidR="00DE1E8A" w:rsidRDefault="00CA7146">
      <w:pPr>
        <w:pStyle w:val="TOC2"/>
        <w:tabs>
          <w:tab w:val="right" w:leader="dot" w:pos="9060"/>
        </w:tabs>
        <w:rPr>
          <w:del w:id="110" w:author="Prabhu, Akshata MS" w:date="2024-08-23T08:05:00Z"/>
          <w:rFonts w:asciiTheme="minorHAnsi" w:eastAsiaTheme="minorEastAsia" w:hAnsiTheme="minorHAnsi" w:cstheme="minorBidi"/>
          <w:noProof/>
          <w:sz w:val="22"/>
          <w:szCs w:val="22"/>
        </w:rPr>
      </w:pPr>
      <w:del w:id="111" w:author="Prabhu, Akshata MS" w:date="2024-08-23T08:05:00Z">
        <w:r>
          <w:fldChar w:fldCharType="begin"/>
        </w:r>
        <w:r>
          <w:delInstrText xml:space="preserve"> HYPERLINK \l "_Toc153283205" </w:delInstrText>
        </w:r>
        <w:r>
          <w:fldChar w:fldCharType="separate"/>
        </w:r>
        <w:r w:rsidR="00DE1E8A" w:rsidRPr="002D66A7">
          <w:rPr>
            <w:rStyle w:val="Hyperlink"/>
            <w:noProof/>
          </w:rPr>
          <w:delText>8.1</w:delText>
        </w:r>
        <w:r w:rsidR="00DE1E8A">
          <w:rPr>
            <w:rFonts w:asciiTheme="minorHAnsi" w:eastAsiaTheme="minorEastAsia" w:hAnsiTheme="minorHAnsi" w:cstheme="minorBidi"/>
            <w:noProof/>
            <w:sz w:val="22"/>
            <w:szCs w:val="22"/>
          </w:rPr>
          <w:tab/>
        </w:r>
        <w:r w:rsidR="00DE1E8A" w:rsidRPr="002D66A7">
          <w:rPr>
            <w:rStyle w:val="Hyperlink"/>
            <w:noProof/>
          </w:rPr>
          <w:delText>Warranty (Core)</w:delText>
        </w:r>
        <w:r w:rsidR="00DE1E8A">
          <w:rPr>
            <w:noProof/>
            <w:webHidden/>
          </w:rPr>
          <w:tab/>
        </w:r>
        <w:r w:rsidR="00DE1E8A">
          <w:rPr>
            <w:noProof/>
            <w:webHidden/>
          </w:rPr>
          <w:fldChar w:fldCharType="begin"/>
        </w:r>
        <w:r w:rsidR="00DE1E8A">
          <w:rPr>
            <w:noProof/>
            <w:webHidden/>
          </w:rPr>
          <w:delInstrText xml:space="preserve"> PAGEREF _Toc153283205 \h </w:delInstrText>
        </w:r>
        <w:r w:rsidR="00DE1E8A">
          <w:rPr>
            <w:noProof/>
            <w:webHidden/>
          </w:rPr>
        </w:r>
        <w:r w:rsidR="00DE1E8A">
          <w:rPr>
            <w:noProof/>
            <w:webHidden/>
          </w:rPr>
          <w:fldChar w:fldCharType="separate"/>
        </w:r>
        <w:r w:rsidR="00DE1E8A">
          <w:rPr>
            <w:noProof/>
            <w:webHidden/>
          </w:rPr>
          <w:delText>10</w:delText>
        </w:r>
        <w:r w:rsidR="00DE1E8A">
          <w:rPr>
            <w:noProof/>
            <w:webHidden/>
          </w:rPr>
          <w:fldChar w:fldCharType="end"/>
        </w:r>
        <w:r>
          <w:rPr>
            <w:noProof/>
          </w:rPr>
          <w:fldChar w:fldCharType="end"/>
        </w:r>
      </w:del>
    </w:p>
    <w:p w14:paraId="19A992D3" w14:textId="77777777" w:rsidR="00DE1E8A" w:rsidRDefault="00CA7146">
      <w:pPr>
        <w:pStyle w:val="TOC1"/>
        <w:rPr>
          <w:del w:id="112" w:author="Prabhu, Akshata MS" w:date="2024-08-23T08:05:00Z"/>
          <w:rFonts w:asciiTheme="minorHAnsi" w:eastAsiaTheme="minorEastAsia" w:hAnsiTheme="minorHAnsi" w:cstheme="minorBidi"/>
          <w:b w:val="0"/>
          <w:sz w:val="22"/>
          <w:szCs w:val="22"/>
        </w:rPr>
      </w:pPr>
      <w:del w:id="113" w:author="Prabhu, Akshata MS" w:date="2024-08-23T08:05:00Z">
        <w:r>
          <w:fldChar w:fldCharType="begin"/>
        </w:r>
        <w:r>
          <w:delInstrText xml:space="preserve"> HYPERLINK \l "_Toc153283206" </w:delInstrText>
        </w:r>
        <w:r>
          <w:fldChar w:fldCharType="separate"/>
        </w:r>
        <w:r w:rsidR="00DE1E8A" w:rsidRPr="002D66A7">
          <w:rPr>
            <w:rStyle w:val="Hyperlink"/>
          </w:rPr>
          <w:delText>9</w:delText>
        </w:r>
        <w:r w:rsidR="00DE1E8A">
          <w:rPr>
            <w:rFonts w:asciiTheme="minorHAnsi" w:eastAsiaTheme="minorEastAsia" w:hAnsiTheme="minorHAnsi" w:cstheme="minorBidi"/>
            <w:b w:val="0"/>
            <w:sz w:val="22"/>
            <w:szCs w:val="22"/>
          </w:rPr>
          <w:tab/>
        </w:r>
        <w:r w:rsidR="00DE1E8A" w:rsidRPr="002D66A7">
          <w:rPr>
            <w:rStyle w:val="Hyperlink"/>
          </w:rPr>
          <w:delText>INSURANCE AND LIABILITY</w:delText>
        </w:r>
        <w:r w:rsidR="00DE1E8A">
          <w:rPr>
            <w:webHidden/>
          </w:rPr>
          <w:tab/>
        </w:r>
        <w:r w:rsidR="00DE1E8A">
          <w:rPr>
            <w:webHidden/>
          </w:rPr>
          <w:fldChar w:fldCharType="begin"/>
        </w:r>
        <w:r w:rsidR="00DE1E8A">
          <w:rPr>
            <w:webHidden/>
          </w:rPr>
          <w:delInstrText xml:space="preserve"> PAGEREF _Toc153283206 \h </w:delInstrText>
        </w:r>
        <w:r w:rsidR="00DE1E8A">
          <w:rPr>
            <w:webHidden/>
          </w:rPr>
        </w:r>
        <w:r w:rsidR="00DE1E8A">
          <w:rPr>
            <w:webHidden/>
          </w:rPr>
          <w:fldChar w:fldCharType="separate"/>
        </w:r>
        <w:r w:rsidR="00DE1E8A">
          <w:rPr>
            <w:webHidden/>
          </w:rPr>
          <w:delText>10</w:delText>
        </w:r>
        <w:r w:rsidR="00DE1E8A">
          <w:rPr>
            <w:webHidden/>
          </w:rPr>
          <w:fldChar w:fldCharType="end"/>
        </w:r>
        <w:r>
          <w:fldChar w:fldCharType="end"/>
        </w:r>
      </w:del>
    </w:p>
    <w:p w14:paraId="197275FB" w14:textId="77777777" w:rsidR="00DE1E8A" w:rsidRDefault="00CA7146">
      <w:pPr>
        <w:pStyle w:val="TOC2"/>
        <w:tabs>
          <w:tab w:val="right" w:leader="dot" w:pos="9060"/>
        </w:tabs>
        <w:rPr>
          <w:del w:id="114" w:author="Prabhu, Akshata MS" w:date="2024-08-23T08:05:00Z"/>
          <w:rFonts w:asciiTheme="minorHAnsi" w:eastAsiaTheme="minorEastAsia" w:hAnsiTheme="minorHAnsi" w:cstheme="minorBidi"/>
          <w:noProof/>
          <w:sz w:val="22"/>
          <w:szCs w:val="22"/>
        </w:rPr>
      </w:pPr>
      <w:del w:id="115" w:author="Prabhu, Akshata MS" w:date="2024-08-23T08:05:00Z">
        <w:r>
          <w:fldChar w:fldCharType="begin"/>
        </w:r>
        <w:r>
          <w:delInstrText xml:space="preserve"> HYPERLINK \l "_Toc153283207" </w:delInstrText>
        </w:r>
        <w:r>
          <w:fldChar w:fldCharType="separate"/>
        </w:r>
        <w:r w:rsidR="00DE1E8A" w:rsidRPr="002D66A7">
          <w:rPr>
            <w:rStyle w:val="Hyperlink"/>
            <w:noProof/>
          </w:rPr>
          <w:delText>9.1</w:delText>
        </w:r>
        <w:r w:rsidR="00DE1E8A">
          <w:rPr>
            <w:rFonts w:asciiTheme="minorHAnsi" w:eastAsiaTheme="minorEastAsia" w:hAnsiTheme="minorHAnsi" w:cstheme="minorBidi"/>
            <w:noProof/>
            <w:sz w:val="22"/>
            <w:szCs w:val="22"/>
          </w:rPr>
          <w:tab/>
        </w:r>
        <w:r w:rsidR="00DE1E8A" w:rsidRPr="002D66A7">
          <w:rPr>
            <w:rStyle w:val="Hyperlink"/>
            <w:noProof/>
          </w:rPr>
          <w:delText>Indemnity (Core)</w:delText>
        </w:r>
        <w:r w:rsidR="00DE1E8A">
          <w:rPr>
            <w:noProof/>
            <w:webHidden/>
          </w:rPr>
          <w:tab/>
        </w:r>
        <w:r w:rsidR="00DE1E8A">
          <w:rPr>
            <w:noProof/>
            <w:webHidden/>
          </w:rPr>
          <w:fldChar w:fldCharType="begin"/>
        </w:r>
        <w:r w:rsidR="00DE1E8A">
          <w:rPr>
            <w:noProof/>
            <w:webHidden/>
          </w:rPr>
          <w:delInstrText xml:space="preserve"> PAGEREF _Toc153283207 \h </w:delInstrText>
        </w:r>
        <w:r w:rsidR="00DE1E8A">
          <w:rPr>
            <w:noProof/>
            <w:webHidden/>
          </w:rPr>
        </w:r>
        <w:r w:rsidR="00DE1E8A">
          <w:rPr>
            <w:noProof/>
            <w:webHidden/>
          </w:rPr>
          <w:fldChar w:fldCharType="separate"/>
        </w:r>
        <w:r w:rsidR="00DE1E8A">
          <w:rPr>
            <w:noProof/>
            <w:webHidden/>
          </w:rPr>
          <w:delText>10</w:delText>
        </w:r>
        <w:r w:rsidR="00DE1E8A">
          <w:rPr>
            <w:noProof/>
            <w:webHidden/>
          </w:rPr>
          <w:fldChar w:fldCharType="end"/>
        </w:r>
        <w:r>
          <w:rPr>
            <w:noProof/>
          </w:rPr>
          <w:fldChar w:fldCharType="end"/>
        </w:r>
      </w:del>
    </w:p>
    <w:p w14:paraId="5724E30B" w14:textId="77777777" w:rsidR="00DE1E8A" w:rsidRDefault="00CA7146">
      <w:pPr>
        <w:pStyle w:val="TOC2"/>
        <w:tabs>
          <w:tab w:val="right" w:leader="dot" w:pos="9060"/>
        </w:tabs>
        <w:rPr>
          <w:del w:id="116" w:author="Prabhu, Akshata MS" w:date="2024-08-23T08:05:00Z"/>
          <w:rFonts w:asciiTheme="minorHAnsi" w:eastAsiaTheme="minorEastAsia" w:hAnsiTheme="minorHAnsi" w:cstheme="minorBidi"/>
          <w:noProof/>
          <w:sz w:val="22"/>
          <w:szCs w:val="22"/>
        </w:rPr>
      </w:pPr>
      <w:del w:id="117" w:author="Prabhu, Akshata MS" w:date="2024-08-23T08:05:00Z">
        <w:r>
          <w:fldChar w:fldCharType="begin"/>
        </w:r>
        <w:r>
          <w:delInstrText xml:space="preserve"> HYPERLINK \l "_Toc153283208" </w:delInstrText>
        </w:r>
        <w:r>
          <w:fldChar w:fldCharType="separate"/>
        </w:r>
        <w:r w:rsidR="00DE1E8A" w:rsidRPr="002D66A7">
          <w:rPr>
            <w:rStyle w:val="Hyperlink"/>
            <w:noProof/>
          </w:rPr>
          <w:delText>9.2</w:delText>
        </w:r>
        <w:r w:rsidR="00DE1E8A">
          <w:rPr>
            <w:rFonts w:asciiTheme="minorHAnsi" w:eastAsiaTheme="minorEastAsia" w:hAnsiTheme="minorHAnsi" w:cstheme="minorBidi"/>
            <w:noProof/>
            <w:sz w:val="22"/>
            <w:szCs w:val="22"/>
          </w:rPr>
          <w:tab/>
        </w:r>
        <w:r w:rsidR="00DE1E8A" w:rsidRPr="002D66A7">
          <w:rPr>
            <w:rStyle w:val="Hyperlink"/>
            <w:noProof/>
          </w:rPr>
          <w:delText>Insurance (Core)</w:delText>
        </w:r>
        <w:r w:rsidR="00DE1E8A">
          <w:rPr>
            <w:noProof/>
            <w:webHidden/>
          </w:rPr>
          <w:tab/>
        </w:r>
        <w:r w:rsidR="00DE1E8A">
          <w:rPr>
            <w:noProof/>
            <w:webHidden/>
          </w:rPr>
          <w:fldChar w:fldCharType="begin"/>
        </w:r>
        <w:r w:rsidR="00DE1E8A">
          <w:rPr>
            <w:noProof/>
            <w:webHidden/>
          </w:rPr>
          <w:delInstrText xml:space="preserve"> PAGEREF _Toc153283208 \h </w:delInstrText>
        </w:r>
        <w:r w:rsidR="00DE1E8A">
          <w:rPr>
            <w:noProof/>
            <w:webHidden/>
          </w:rPr>
        </w:r>
        <w:r w:rsidR="00DE1E8A">
          <w:rPr>
            <w:noProof/>
            <w:webHidden/>
          </w:rPr>
          <w:fldChar w:fldCharType="separate"/>
        </w:r>
        <w:r w:rsidR="00DE1E8A">
          <w:rPr>
            <w:noProof/>
            <w:webHidden/>
          </w:rPr>
          <w:delText>11</w:delText>
        </w:r>
        <w:r w:rsidR="00DE1E8A">
          <w:rPr>
            <w:noProof/>
            <w:webHidden/>
          </w:rPr>
          <w:fldChar w:fldCharType="end"/>
        </w:r>
        <w:r>
          <w:rPr>
            <w:noProof/>
          </w:rPr>
          <w:fldChar w:fldCharType="end"/>
        </w:r>
      </w:del>
    </w:p>
    <w:p w14:paraId="3D26F410" w14:textId="77777777" w:rsidR="00DE1E8A" w:rsidRDefault="00CA7146">
      <w:pPr>
        <w:pStyle w:val="TOC2"/>
        <w:tabs>
          <w:tab w:val="right" w:leader="dot" w:pos="9060"/>
        </w:tabs>
        <w:rPr>
          <w:del w:id="118" w:author="Prabhu, Akshata MS" w:date="2024-08-23T08:05:00Z"/>
          <w:rFonts w:asciiTheme="minorHAnsi" w:eastAsiaTheme="minorEastAsia" w:hAnsiTheme="minorHAnsi" w:cstheme="minorBidi"/>
          <w:noProof/>
          <w:sz w:val="22"/>
          <w:szCs w:val="22"/>
        </w:rPr>
      </w:pPr>
      <w:del w:id="119" w:author="Prabhu, Akshata MS" w:date="2024-08-23T08:05:00Z">
        <w:r>
          <w:fldChar w:fldCharType="begin"/>
        </w:r>
        <w:r>
          <w:delInstrText xml:space="preserve"> HYPERLINK \l "_Toc153283209" </w:delInstrText>
        </w:r>
        <w:r>
          <w:fldChar w:fldCharType="separate"/>
        </w:r>
        <w:r w:rsidR="00DE1E8A" w:rsidRPr="002D66A7">
          <w:rPr>
            <w:rStyle w:val="Hyperlink"/>
            <w:noProof/>
          </w:rPr>
          <w:delText>9.3</w:delText>
        </w:r>
        <w:r w:rsidR="00DE1E8A">
          <w:rPr>
            <w:rFonts w:asciiTheme="minorHAnsi" w:eastAsiaTheme="minorEastAsia" w:hAnsiTheme="minorHAnsi" w:cstheme="minorBidi"/>
            <w:noProof/>
            <w:sz w:val="22"/>
            <w:szCs w:val="22"/>
          </w:rPr>
          <w:tab/>
        </w:r>
        <w:r w:rsidR="00DE1E8A" w:rsidRPr="002D66A7">
          <w:rPr>
            <w:rStyle w:val="Hyperlink"/>
            <w:noProof/>
          </w:rPr>
          <w:delText>Limitation of Liability (Optional)</w:delText>
        </w:r>
        <w:r w:rsidR="00DE1E8A">
          <w:rPr>
            <w:noProof/>
            <w:webHidden/>
          </w:rPr>
          <w:tab/>
        </w:r>
        <w:r w:rsidR="00DE1E8A">
          <w:rPr>
            <w:noProof/>
            <w:webHidden/>
          </w:rPr>
          <w:fldChar w:fldCharType="begin"/>
        </w:r>
        <w:r w:rsidR="00DE1E8A">
          <w:rPr>
            <w:noProof/>
            <w:webHidden/>
          </w:rPr>
          <w:delInstrText xml:space="preserve"> PAGEREF _Toc153283209 \h </w:delInstrText>
        </w:r>
        <w:r w:rsidR="00DE1E8A">
          <w:rPr>
            <w:noProof/>
            <w:webHidden/>
          </w:rPr>
        </w:r>
        <w:r w:rsidR="00DE1E8A">
          <w:rPr>
            <w:noProof/>
            <w:webHidden/>
          </w:rPr>
          <w:fldChar w:fldCharType="separate"/>
        </w:r>
        <w:r w:rsidR="00DE1E8A">
          <w:rPr>
            <w:noProof/>
            <w:webHidden/>
          </w:rPr>
          <w:delText>11</w:delText>
        </w:r>
        <w:r w:rsidR="00DE1E8A">
          <w:rPr>
            <w:noProof/>
            <w:webHidden/>
          </w:rPr>
          <w:fldChar w:fldCharType="end"/>
        </w:r>
        <w:r>
          <w:rPr>
            <w:noProof/>
          </w:rPr>
          <w:fldChar w:fldCharType="end"/>
        </w:r>
      </w:del>
    </w:p>
    <w:p w14:paraId="1A6DE634" w14:textId="77777777" w:rsidR="00DE1E8A" w:rsidRDefault="00CA7146">
      <w:pPr>
        <w:pStyle w:val="TOC1"/>
        <w:rPr>
          <w:del w:id="120" w:author="Prabhu, Akshata MS" w:date="2024-08-23T08:05:00Z"/>
          <w:rFonts w:asciiTheme="minorHAnsi" w:eastAsiaTheme="minorEastAsia" w:hAnsiTheme="minorHAnsi" w:cstheme="minorBidi"/>
          <w:b w:val="0"/>
          <w:sz w:val="22"/>
          <w:szCs w:val="22"/>
        </w:rPr>
      </w:pPr>
      <w:del w:id="121" w:author="Prabhu, Akshata MS" w:date="2024-08-23T08:05:00Z">
        <w:r>
          <w:fldChar w:fldCharType="begin"/>
        </w:r>
        <w:r>
          <w:delInstrText xml:space="preserve"> HYPERLINK \l "_Toc15</w:delInstrText>
        </w:r>
        <w:r>
          <w:delInstrText xml:space="preserve">3283210" </w:delInstrText>
        </w:r>
        <w:r>
          <w:fldChar w:fldCharType="separate"/>
        </w:r>
        <w:r w:rsidR="00DE1E8A" w:rsidRPr="002D66A7">
          <w:rPr>
            <w:rStyle w:val="Hyperlink"/>
          </w:rPr>
          <w:delText>10</w:delText>
        </w:r>
        <w:r w:rsidR="00DE1E8A">
          <w:rPr>
            <w:rFonts w:asciiTheme="minorHAnsi" w:eastAsiaTheme="minorEastAsia" w:hAnsiTheme="minorHAnsi" w:cstheme="minorBidi"/>
            <w:b w:val="0"/>
            <w:sz w:val="22"/>
            <w:szCs w:val="22"/>
          </w:rPr>
          <w:tab/>
        </w:r>
        <w:r w:rsidR="00DE1E8A" w:rsidRPr="002D66A7">
          <w:rPr>
            <w:rStyle w:val="Hyperlink"/>
          </w:rPr>
          <w:delText>DEED MANAGEMENT</w:delText>
        </w:r>
        <w:r w:rsidR="00DE1E8A">
          <w:rPr>
            <w:webHidden/>
          </w:rPr>
          <w:tab/>
        </w:r>
        <w:r w:rsidR="00DE1E8A">
          <w:rPr>
            <w:webHidden/>
          </w:rPr>
          <w:fldChar w:fldCharType="begin"/>
        </w:r>
        <w:r w:rsidR="00DE1E8A">
          <w:rPr>
            <w:webHidden/>
          </w:rPr>
          <w:delInstrText xml:space="preserve"> PAGEREF _Toc153283210 \h </w:delInstrText>
        </w:r>
        <w:r w:rsidR="00DE1E8A">
          <w:rPr>
            <w:webHidden/>
          </w:rPr>
        </w:r>
        <w:r w:rsidR="00DE1E8A">
          <w:rPr>
            <w:webHidden/>
          </w:rPr>
          <w:fldChar w:fldCharType="separate"/>
        </w:r>
        <w:r w:rsidR="00DE1E8A">
          <w:rPr>
            <w:webHidden/>
          </w:rPr>
          <w:delText>11</w:delText>
        </w:r>
        <w:r w:rsidR="00DE1E8A">
          <w:rPr>
            <w:webHidden/>
          </w:rPr>
          <w:fldChar w:fldCharType="end"/>
        </w:r>
        <w:r>
          <w:fldChar w:fldCharType="end"/>
        </w:r>
      </w:del>
    </w:p>
    <w:p w14:paraId="05250AF2" w14:textId="77777777" w:rsidR="00DE1E8A" w:rsidRDefault="00CA7146">
      <w:pPr>
        <w:pStyle w:val="TOC2"/>
        <w:tabs>
          <w:tab w:val="left" w:pos="1417"/>
          <w:tab w:val="right" w:leader="dot" w:pos="9060"/>
        </w:tabs>
        <w:rPr>
          <w:del w:id="122" w:author="Prabhu, Akshata MS" w:date="2024-08-23T08:05:00Z"/>
          <w:rFonts w:asciiTheme="minorHAnsi" w:eastAsiaTheme="minorEastAsia" w:hAnsiTheme="minorHAnsi" w:cstheme="minorBidi"/>
          <w:noProof/>
          <w:sz w:val="22"/>
          <w:szCs w:val="22"/>
        </w:rPr>
      </w:pPr>
      <w:del w:id="123" w:author="Prabhu, Akshata MS" w:date="2024-08-23T08:05:00Z">
        <w:r>
          <w:fldChar w:fldCharType="begin"/>
        </w:r>
        <w:r>
          <w:delInstrText xml:space="preserve"> HYPERLINK \l "_Toc153283211" </w:delInstrText>
        </w:r>
        <w:r>
          <w:fldChar w:fldCharType="separate"/>
        </w:r>
        <w:r w:rsidR="00DE1E8A" w:rsidRPr="002D66A7">
          <w:rPr>
            <w:rStyle w:val="Hyperlink"/>
            <w:noProof/>
          </w:rPr>
          <w:delText>10.1</w:delText>
        </w:r>
        <w:r w:rsidR="00DE1E8A">
          <w:rPr>
            <w:rFonts w:asciiTheme="minorHAnsi" w:eastAsiaTheme="minorEastAsia" w:hAnsiTheme="minorHAnsi" w:cstheme="minorBidi"/>
            <w:noProof/>
            <w:sz w:val="22"/>
            <w:szCs w:val="22"/>
          </w:rPr>
          <w:tab/>
        </w:r>
        <w:r w:rsidR="00DE1E8A" w:rsidRPr="002D66A7">
          <w:rPr>
            <w:rStyle w:val="Hyperlink"/>
            <w:noProof/>
          </w:rPr>
          <w:delText>Assignment (Core)</w:delText>
        </w:r>
        <w:r w:rsidR="00DE1E8A">
          <w:rPr>
            <w:noProof/>
            <w:webHidden/>
          </w:rPr>
          <w:tab/>
        </w:r>
        <w:r w:rsidR="00DE1E8A">
          <w:rPr>
            <w:noProof/>
            <w:webHidden/>
          </w:rPr>
          <w:fldChar w:fldCharType="begin"/>
        </w:r>
        <w:r w:rsidR="00DE1E8A">
          <w:rPr>
            <w:noProof/>
            <w:webHidden/>
          </w:rPr>
          <w:delInstrText xml:space="preserve"> PAGEREF _Toc153283211 \h </w:delInstrText>
        </w:r>
        <w:r w:rsidR="00DE1E8A">
          <w:rPr>
            <w:noProof/>
            <w:webHidden/>
          </w:rPr>
        </w:r>
        <w:r w:rsidR="00DE1E8A">
          <w:rPr>
            <w:noProof/>
            <w:webHidden/>
          </w:rPr>
          <w:fldChar w:fldCharType="separate"/>
        </w:r>
        <w:r w:rsidR="00DE1E8A">
          <w:rPr>
            <w:noProof/>
            <w:webHidden/>
          </w:rPr>
          <w:delText>11</w:delText>
        </w:r>
        <w:r w:rsidR="00DE1E8A">
          <w:rPr>
            <w:noProof/>
            <w:webHidden/>
          </w:rPr>
          <w:fldChar w:fldCharType="end"/>
        </w:r>
        <w:r>
          <w:rPr>
            <w:noProof/>
          </w:rPr>
          <w:fldChar w:fldCharType="end"/>
        </w:r>
      </w:del>
    </w:p>
    <w:p w14:paraId="7921A646" w14:textId="77777777" w:rsidR="00DE1E8A" w:rsidRDefault="00CA7146">
      <w:pPr>
        <w:pStyle w:val="TOC2"/>
        <w:tabs>
          <w:tab w:val="left" w:pos="1417"/>
          <w:tab w:val="right" w:leader="dot" w:pos="9060"/>
        </w:tabs>
        <w:rPr>
          <w:del w:id="124" w:author="Prabhu, Akshata MS" w:date="2024-08-23T08:05:00Z"/>
          <w:rFonts w:asciiTheme="minorHAnsi" w:eastAsiaTheme="minorEastAsia" w:hAnsiTheme="minorHAnsi" w:cstheme="minorBidi"/>
          <w:noProof/>
          <w:sz w:val="22"/>
          <w:szCs w:val="22"/>
        </w:rPr>
      </w:pPr>
      <w:del w:id="125" w:author="Prabhu, Akshata MS" w:date="2024-08-23T08:05:00Z">
        <w:r>
          <w:fldChar w:fldCharType="begin"/>
        </w:r>
        <w:r>
          <w:delInstrText xml:space="preserve"> HYPERLINK \l "_Toc153283212" </w:delInstrText>
        </w:r>
        <w:r>
          <w:fldChar w:fldCharType="separate"/>
        </w:r>
        <w:r w:rsidR="00DE1E8A" w:rsidRPr="002D66A7">
          <w:rPr>
            <w:rStyle w:val="Hyperlink"/>
            <w:noProof/>
          </w:rPr>
          <w:delText>10.2</w:delText>
        </w:r>
        <w:r w:rsidR="00DE1E8A">
          <w:rPr>
            <w:rFonts w:asciiTheme="minorHAnsi" w:eastAsiaTheme="minorEastAsia" w:hAnsiTheme="minorHAnsi" w:cstheme="minorBidi"/>
            <w:noProof/>
            <w:sz w:val="22"/>
            <w:szCs w:val="22"/>
          </w:rPr>
          <w:tab/>
        </w:r>
        <w:r w:rsidR="00DE1E8A" w:rsidRPr="002D66A7">
          <w:rPr>
            <w:rStyle w:val="Hyperlink"/>
            <w:noProof/>
          </w:rPr>
          <w:delText>Commonwealth Access (Core)</w:delText>
        </w:r>
        <w:r w:rsidR="00DE1E8A">
          <w:rPr>
            <w:noProof/>
            <w:webHidden/>
          </w:rPr>
          <w:tab/>
        </w:r>
        <w:r w:rsidR="00DE1E8A">
          <w:rPr>
            <w:noProof/>
            <w:webHidden/>
          </w:rPr>
          <w:fldChar w:fldCharType="begin"/>
        </w:r>
        <w:r w:rsidR="00DE1E8A">
          <w:rPr>
            <w:noProof/>
            <w:webHidden/>
          </w:rPr>
          <w:delInstrText xml:space="preserve"> PAGEREF _Toc153283212 \h </w:delInstrText>
        </w:r>
        <w:r w:rsidR="00DE1E8A">
          <w:rPr>
            <w:noProof/>
            <w:webHidden/>
          </w:rPr>
        </w:r>
        <w:r w:rsidR="00DE1E8A">
          <w:rPr>
            <w:noProof/>
            <w:webHidden/>
          </w:rPr>
          <w:fldChar w:fldCharType="separate"/>
        </w:r>
        <w:r w:rsidR="00DE1E8A">
          <w:rPr>
            <w:noProof/>
            <w:webHidden/>
          </w:rPr>
          <w:delText>11</w:delText>
        </w:r>
        <w:r w:rsidR="00DE1E8A">
          <w:rPr>
            <w:noProof/>
            <w:webHidden/>
          </w:rPr>
          <w:fldChar w:fldCharType="end"/>
        </w:r>
        <w:r>
          <w:rPr>
            <w:noProof/>
          </w:rPr>
          <w:fldChar w:fldCharType="end"/>
        </w:r>
      </w:del>
    </w:p>
    <w:p w14:paraId="1AF4CCC2" w14:textId="77777777" w:rsidR="00DE1E8A" w:rsidRDefault="00CA7146">
      <w:pPr>
        <w:pStyle w:val="TOC2"/>
        <w:tabs>
          <w:tab w:val="left" w:pos="1417"/>
          <w:tab w:val="right" w:leader="dot" w:pos="9060"/>
        </w:tabs>
        <w:rPr>
          <w:del w:id="126" w:author="Prabhu, Akshata MS" w:date="2024-08-23T08:05:00Z"/>
          <w:rFonts w:asciiTheme="minorHAnsi" w:eastAsiaTheme="minorEastAsia" w:hAnsiTheme="minorHAnsi" w:cstheme="minorBidi"/>
          <w:noProof/>
          <w:sz w:val="22"/>
          <w:szCs w:val="22"/>
        </w:rPr>
      </w:pPr>
      <w:del w:id="127" w:author="Prabhu, Akshata MS" w:date="2024-08-23T08:05:00Z">
        <w:r>
          <w:fldChar w:fldCharType="begin"/>
        </w:r>
        <w:r>
          <w:delInstrText xml:space="preserve"> HYPERLINK \l "_Toc15328321</w:delInstrText>
        </w:r>
        <w:r>
          <w:delInstrText xml:space="preserve">3" </w:delInstrText>
        </w:r>
        <w:r>
          <w:fldChar w:fldCharType="separate"/>
        </w:r>
        <w:r w:rsidR="00DE1E8A" w:rsidRPr="002D66A7">
          <w:rPr>
            <w:rStyle w:val="Hyperlink"/>
            <w:noProof/>
          </w:rPr>
          <w:delText>10.3</w:delText>
        </w:r>
        <w:r w:rsidR="00DE1E8A">
          <w:rPr>
            <w:rFonts w:asciiTheme="minorHAnsi" w:eastAsiaTheme="minorEastAsia" w:hAnsiTheme="minorHAnsi" w:cstheme="minorBidi"/>
            <w:noProof/>
            <w:sz w:val="22"/>
            <w:szCs w:val="22"/>
          </w:rPr>
          <w:tab/>
        </w:r>
        <w:r w:rsidR="00DE1E8A" w:rsidRPr="002D66A7">
          <w:rPr>
            <w:rStyle w:val="Hyperlink"/>
            <w:noProof/>
          </w:rPr>
          <w:delText>Subcontracting (Core)</w:delText>
        </w:r>
        <w:r w:rsidR="00DE1E8A">
          <w:rPr>
            <w:noProof/>
            <w:webHidden/>
          </w:rPr>
          <w:tab/>
        </w:r>
        <w:r w:rsidR="00DE1E8A">
          <w:rPr>
            <w:noProof/>
            <w:webHidden/>
          </w:rPr>
          <w:fldChar w:fldCharType="begin"/>
        </w:r>
        <w:r w:rsidR="00DE1E8A">
          <w:rPr>
            <w:noProof/>
            <w:webHidden/>
          </w:rPr>
          <w:delInstrText xml:space="preserve"> PAGEREF _Toc153283213 \h </w:delInstrText>
        </w:r>
        <w:r w:rsidR="00DE1E8A">
          <w:rPr>
            <w:noProof/>
            <w:webHidden/>
          </w:rPr>
        </w:r>
        <w:r w:rsidR="00DE1E8A">
          <w:rPr>
            <w:noProof/>
            <w:webHidden/>
          </w:rPr>
          <w:fldChar w:fldCharType="separate"/>
        </w:r>
        <w:r w:rsidR="00DE1E8A">
          <w:rPr>
            <w:noProof/>
            <w:webHidden/>
          </w:rPr>
          <w:delText>12</w:delText>
        </w:r>
        <w:r w:rsidR="00DE1E8A">
          <w:rPr>
            <w:noProof/>
            <w:webHidden/>
          </w:rPr>
          <w:fldChar w:fldCharType="end"/>
        </w:r>
        <w:r>
          <w:rPr>
            <w:noProof/>
          </w:rPr>
          <w:fldChar w:fldCharType="end"/>
        </w:r>
      </w:del>
    </w:p>
    <w:p w14:paraId="3C5FF5BC" w14:textId="77777777" w:rsidR="00DE1E8A" w:rsidRDefault="00CA7146">
      <w:pPr>
        <w:pStyle w:val="TOC2"/>
        <w:tabs>
          <w:tab w:val="left" w:pos="1417"/>
          <w:tab w:val="right" w:leader="dot" w:pos="9060"/>
        </w:tabs>
        <w:rPr>
          <w:del w:id="128" w:author="Prabhu, Akshata MS" w:date="2024-08-23T08:05:00Z"/>
          <w:rFonts w:asciiTheme="minorHAnsi" w:eastAsiaTheme="minorEastAsia" w:hAnsiTheme="minorHAnsi" w:cstheme="minorBidi"/>
          <w:noProof/>
          <w:sz w:val="22"/>
          <w:szCs w:val="22"/>
        </w:rPr>
      </w:pPr>
      <w:del w:id="129" w:author="Prabhu, Akshata MS" w:date="2024-08-23T08:05:00Z">
        <w:r>
          <w:fldChar w:fldCharType="begin"/>
        </w:r>
        <w:r>
          <w:delInstrText xml:space="preserve"> HYPERLINK \l "_Toc153283214" </w:delInstrText>
        </w:r>
        <w:r>
          <w:fldChar w:fldCharType="separate"/>
        </w:r>
        <w:r w:rsidR="00DE1E8A" w:rsidRPr="002D66A7">
          <w:rPr>
            <w:rStyle w:val="Hyperlink"/>
            <w:noProof/>
          </w:rPr>
          <w:delText>10.4</w:delText>
        </w:r>
        <w:r w:rsidR="00DE1E8A">
          <w:rPr>
            <w:rFonts w:asciiTheme="minorHAnsi" w:eastAsiaTheme="minorEastAsia" w:hAnsiTheme="minorHAnsi" w:cstheme="minorBidi"/>
            <w:noProof/>
            <w:sz w:val="22"/>
            <w:szCs w:val="22"/>
          </w:rPr>
          <w:tab/>
        </w:r>
        <w:r w:rsidR="00DE1E8A" w:rsidRPr="002D66A7">
          <w:rPr>
            <w:rStyle w:val="Hyperlink"/>
            <w:noProof/>
          </w:rPr>
          <w:delText>Security and Safety (Core)</w:delText>
        </w:r>
        <w:r w:rsidR="00DE1E8A">
          <w:rPr>
            <w:noProof/>
            <w:webHidden/>
          </w:rPr>
          <w:tab/>
        </w:r>
        <w:r w:rsidR="00DE1E8A">
          <w:rPr>
            <w:noProof/>
            <w:webHidden/>
          </w:rPr>
          <w:fldChar w:fldCharType="begin"/>
        </w:r>
        <w:r w:rsidR="00DE1E8A">
          <w:rPr>
            <w:noProof/>
            <w:webHidden/>
          </w:rPr>
          <w:delInstrText xml:space="preserve"> PAGEREF _Toc153283214 \h </w:delInstrText>
        </w:r>
        <w:r w:rsidR="00DE1E8A">
          <w:rPr>
            <w:noProof/>
            <w:webHidden/>
          </w:rPr>
        </w:r>
        <w:r w:rsidR="00DE1E8A">
          <w:rPr>
            <w:noProof/>
            <w:webHidden/>
          </w:rPr>
          <w:fldChar w:fldCharType="separate"/>
        </w:r>
        <w:r w:rsidR="00DE1E8A">
          <w:rPr>
            <w:noProof/>
            <w:webHidden/>
          </w:rPr>
          <w:delText>13</w:delText>
        </w:r>
        <w:r w:rsidR="00DE1E8A">
          <w:rPr>
            <w:noProof/>
            <w:webHidden/>
          </w:rPr>
          <w:fldChar w:fldCharType="end"/>
        </w:r>
        <w:r>
          <w:rPr>
            <w:noProof/>
          </w:rPr>
          <w:fldChar w:fldCharType="end"/>
        </w:r>
      </w:del>
    </w:p>
    <w:p w14:paraId="4862FD2C" w14:textId="77777777" w:rsidR="00DE1E8A" w:rsidRDefault="00CA7146">
      <w:pPr>
        <w:pStyle w:val="TOC1"/>
        <w:rPr>
          <w:del w:id="130" w:author="Prabhu, Akshata MS" w:date="2024-08-23T08:05:00Z"/>
          <w:rFonts w:asciiTheme="minorHAnsi" w:eastAsiaTheme="minorEastAsia" w:hAnsiTheme="minorHAnsi" w:cstheme="minorBidi"/>
          <w:b w:val="0"/>
          <w:sz w:val="22"/>
          <w:szCs w:val="22"/>
        </w:rPr>
      </w:pPr>
      <w:del w:id="131" w:author="Prabhu, Akshata MS" w:date="2024-08-23T08:05:00Z">
        <w:r>
          <w:fldChar w:fldCharType="begin"/>
        </w:r>
        <w:r>
          <w:delInstrText xml:space="preserve"> HYPERLINK \l "_Toc153283215" </w:delInstrText>
        </w:r>
        <w:r>
          <w:fldChar w:fldCharType="separate"/>
        </w:r>
        <w:r w:rsidR="00DE1E8A" w:rsidRPr="002D66A7">
          <w:rPr>
            <w:rStyle w:val="Hyperlink"/>
          </w:rPr>
          <w:delText>11</w:delText>
        </w:r>
        <w:r w:rsidR="00DE1E8A">
          <w:rPr>
            <w:rFonts w:asciiTheme="minorHAnsi" w:eastAsiaTheme="minorEastAsia" w:hAnsiTheme="minorHAnsi" w:cstheme="minorBidi"/>
            <w:b w:val="0"/>
            <w:sz w:val="22"/>
            <w:szCs w:val="22"/>
          </w:rPr>
          <w:tab/>
        </w:r>
        <w:r w:rsidR="00DE1E8A" w:rsidRPr="002D66A7">
          <w:rPr>
            <w:rStyle w:val="Hyperlink"/>
          </w:rPr>
          <w:delText>POLICY AND LAW</w:delText>
        </w:r>
        <w:r w:rsidR="00DE1E8A">
          <w:rPr>
            <w:webHidden/>
          </w:rPr>
          <w:tab/>
        </w:r>
        <w:r w:rsidR="00DE1E8A">
          <w:rPr>
            <w:webHidden/>
          </w:rPr>
          <w:fldChar w:fldCharType="begin"/>
        </w:r>
        <w:r w:rsidR="00DE1E8A">
          <w:rPr>
            <w:webHidden/>
          </w:rPr>
          <w:delInstrText xml:space="preserve"> PAGEREF _Toc153283215 \h </w:delInstrText>
        </w:r>
        <w:r w:rsidR="00DE1E8A">
          <w:rPr>
            <w:webHidden/>
          </w:rPr>
        </w:r>
        <w:r w:rsidR="00DE1E8A">
          <w:rPr>
            <w:webHidden/>
          </w:rPr>
          <w:fldChar w:fldCharType="separate"/>
        </w:r>
        <w:r w:rsidR="00DE1E8A">
          <w:rPr>
            <w:webHidden/>
          </w:rPr>
          <w:delText>15</w:delText>
        </w:r>
        <w:r w:rsidR="00DE1E8A">
          <w:rPr>
            <w:webHidden/>
          </w:rPr>
          <w:fldChar w:fldCharType="end"/>
        </w:r>
        <w:r>
          <w:fldChar w:fldCharType="end"/>
        </w:r>
      </w:del>
    </w:p>
    <w:p w14:paraId="18974C97" w14:textId="77777777" w:rsidR="00DE1E8A" w:rsidRDefault="00CA7146">
      <w:pPr>
        <w:pStyle w:val="TOC2"/>
        <w:tabs>
          <w:tab w:val="left" w:pos="1417"/>
          <w:tab w:val="right" w:leader="dot" w:pos="9060"/>
        </w:tabs>
        <w:rPr>
          <w:del w:id="132" w:author="Prabhu, Akshata MS" w:date="2024-08-23T08:05:00Z"/>
          <w:rFonts w:asciiTheme="minorHAnsi" w:eastAsiaTheme="minorEastAsia" w:hAnsiTheme="minorHAnsi" w:cstheme="minorBidi"/>
          <w:noProof/>
          <w:sz w:val="22"/>
          <w:szCs w:val="22"/>
        </w:rPr>
      </w:pPr>
      <w:del w:id="133" w:author="Prabhu, Akshata MS" w:date="2024-08-23T08:05:00Z">
        <w:r>
          <w:fldChar w:fldCharType="begin"/>
        </w:r>
        <w:r>
          <w:delInstrText xml:space="preserve"> HYPERLINK \l "_Toc153283216" </w:delInstrText>
        </w:r>
        <w:r>
          <w:fldChar w:fldCharType="separate"/>
        </w:r>
        <w:r w:rsidR="00DE1E8A" w:rsidRPr="002D66A7">
          <w:rPr>
            <w:rStyle w:val="Hyperlink"/>
            <w:noProof/>
          </w:rPr>
          <w:delText>11.1</w:delText>
        </w:r>
        <w:r w:rsidR="00DE1E8A">
          <w:rPr>
            <w:rFonts w:asciiTheme="minorHAnsi" w:eastAsiaTheme="minorEastAsia" w:hAnsiTheme="minorHAnsi" w:cstheme="minorBidi"/>
            <w:noProof/>
            <w:sz w:val="22"/>
            <w:szCs w:val="22"/>
          </w:rPr>
          <w:tab/>
        </w:r>
        <w:r w:rsidR="00DE1E8A" w:rsidRPr="002D66A7">
          <w:rPr>
            <w:rStyle w:val="Hyperlink"/>
            <w:noProof/>
          </w:rPr>
          <w:delText>Governing Law (Core)</w:delText>
        </w:r>
        <w:r w:rsidR="00DE1E8A">
          <w:rPr>
            <w:noProof/>
            <w:webHidden/>
          </w:rPr>
          <w:tab/>
        </w:r>
        <w:r w:rsidR="00DE1E8A">
          <w:rPr>
            <w:noProof/>
            <w:webHidden/>
          </w:rPr>
          <w:fldChar w:fldCharType="begin"/>
        </w:r>
        <w:r w:rsidR="00DE1E8A">
          <w:rPr>
            <w:noProof/>
            <w:webHidden/>
          </w:rPr>
          <w:delInstrText xml:space="preserve"> PAGEREF _Toc153283216 \h </w:delInstrText>
        </w:r>
        <w:r w:rsidR="00DE1E8A">
          <w:rPr>
            <w:noProof/>
            <w:webHidden/>
          </w:rPr>
        </w:r>
        <w:r w:rsidR="00DE1E8A">
          <w:rPr>
            <w:noProof/>
            <w:webHidden/>
          </w:rPr>
          <w:fldChar w:fldCharType="separate"/>
        </w:r>
        <w:r w:rsidR="00DE1E8A">
          <w:rPr>
            <w:noProof/>
            <w:webHidden/>
          </w:rPr>
          <w:delText>15</w:delText>
        </w:r>
        <w:r w:rsidR="00DE1E8A">
          <w:rPr>
            <w:noProof/>
            <w:webHidden/>
          </w:rPr>
          <w:fldChar w:fldCharType="end"/>
        </w:r>
        <w:r>
          <w:rPr>
            <w:noProof/>
          </w:rPr>
          <w:fldChar w:fldCharType="end"/>
        </w:r>
      </w:del>
    </w:p>
    <w:p w14:paraId="7F61FAE4" w14:textId="77777777" w:rsidR="00DE1E8A" w:rsidRDefault="00CA7146">
      <w:pPr>
        <w:pStyle w:val="TOC2"/>
        <w:tabs>
          <w:tab w:val="left" w:pos="1417"/>
          <w:tab w:val="right" w:leader="dot" w:pos="9060"/>
        </w:tabs>
        <w:rPr>
          <w:del w:id="134" w:author="Prabhu, Akshata MS" w:date="2024-08-23T08:05:00Z"/>
          <w:rFonts w:asciiTheme="minorHAnsi" w:eastAsiaTheme="minorEastAsia" w:hAnsiTheme="minorHAnsi" w:cstheme="minorBidi"/>
          <w:noProof/>
          <w:sz w:val="22"/>
          <w:szCs w:val="22"/>
        </w:rPr>
      </w:pPr>
      <w:del w:id="135" w:author="Prabhu, Akshata MS" w:date="2024-08-23T08:05:00Z">
        <w:r>
          <w:fldChar w:fldCharType="begin"/>
        </w:r>
        <w:r>
          <w:delInstrText xml:space="preserve"> HYPERLINK \l "_Toc153283217" </w:delInstrText>
        </w:r>
        <w:r>
          <w:fldChar w:fldCharType="separate"/>
        </w:r>
        <w:r w:rsidR="00DE1E8A" w:rsidRPr="002D66A7">
          <w:rPr>
            <w:rStyle w:val="Hyperlink"/>
            <w:noProof/>
          </w:rPr>
          <w:delText>11.2</w:delText>
        </w:r>
        <w:r w:rsidR="00DE1E8A">
          <w:rPr>
            <w:rFonts w:asciiTheme="minorHAnsi" w:eastAsiaTheme="minorEastAsia" w:hAnsiTheme="minorHAnsi" w:cstheme="minorBidi"/>
            <w:noProof/>
            <w:sz w:val="22"/>
            <w:szCs w:val="22"/>
          </w:rPr>
          <w:tab/>
        </w:r>
        <w:r w:rsidR="00DE1E8A" w:rsidRPr="002D66A7">
          <w:rPr>
            <w:rStyle w:val="Hyperlink"/>
            <w:noProof/>
          </w:rPr>
          <w:delText>Workplace Gender Equality (Optional)</w:delText>
        </w:r>
        <w:r w:rsidR="00DE1E8A">
          <w:rPr>
            <w:noProof/>
            <w:webHidden/>
          </w:rPr>
          <w:tab/>
        </w:r>
        <w:r w:rsidR="00DE1E8A">
          <w:rPr>
            <w:noProof/>
            <w:webHidden/>
          </w:rPr>
          <w:fldChar w:fldCharType="begin"/>
        </w:r>
        <w:r w:rsidR="00DE1E8A">
          <w:rPr>
            <w:noProof/>
            <w:webHidden/>
          </w:rPr>
          <w:delInstrText xml:space="preserve"> PAGEREF _Toc153283217 \h </w:delInstrText>
        </w:r>
        <w:r w:rsidR="00DE1E8A">
          <w:rPr>
            <w:noProof/>
            <w:webHidden/>
          </w:rPr>
        </w:r>
        <w:r w:rsidR="00DE1E8A">
          <w:rPr>
            <w:noProof/>
            <w:webHidden/>
          </w:rPr>
          <w:fldChar w:fldCharType="separate"/>
        </w:r>
        <w:r w:rsidR="00DE1E8A">
          <w:rPr>
            <w:noProof/>
            <w:webHidden/>
          </w:rPr>
          <w:delText>15</w:delText>
        </w:r>
        <w:r w:rsidR="00DE1E8A">
          <w:rPr>
            <w:noProof/>
            <w:webHidden/>
          </w:rPr>
          <w:fldChar w:fldCharType="end"/>
        </w:r>
        <w:r>
          <w:rPr>
            <w:noProof/>
          </w:rPr>
          <w:fldChar w:fldCharType="end"/>
        </w:r>
      </w:del>
    </w:p>
    <w:p w14:paraId="6CE30C50" w14:textId="77777777" w:rsidR="00DE1E8A" w:rsidRDefault="00CA7146">
      <w:pPr>
        <w:pStyle w:val="TOC2"/>
        <w:tabs>
          <w:tab w:val="left" w:pos="1417"/>
          <w:tab w:val="right" w:leader="dot" w:pos="9060"/>
        </w:tabs>
        <w:rPr>
          <w:del w:id="136" w:author="Prabhu, Akshata MS" w:date="2024-08-23T08:05:00Z"/>
          <w:rFonts w:asciiTheme="minorHAnsi" w:eastAsiaTheme="minorEastAsia" w:hAnsiTheme="minorHAnsi" w:cstheme="minorBidi"/>
          <w:noProof/>
          <w:sz w:val="22"/>
          <w:szCs w:val="22"/>
        </w:rPr>
      </w:pPr>
      <w:del w:id="137" w:author="Prabhu, Akshata MS" w:date="2024-08-23T08:05:00Z">
        <w:r>
          <w:fldChar w:fldCharType="begin"/>
        </w:r>
        <w:r>
          <w:delInstrText xml:space="preserve"> HYPERLINK \l "_Toc153283218" </w:delInstrText>
        </w:r>
        <w:r>
          <w:fldChar w:fldCharType="separate"/>
        </w:r>
        <w:r w:rsidR="00DE1E8A" w:rsidRPr="002D66A7">
          <w:rPr>
            <w:rStyle w:val="Hyperlink"/>
            <w:noProof/>
          </w:rPr>
          <w:delText>11.3</w:delText>
        </w:r>
        <w:r w:rsidR="00DE1E8A">
          <w:rPr>
            <w:rFonts w:asciiTheme="minorHAnsi" w:eastAsiaTheme="minorEastAsia" w:hAnsiTheme="minorHAnsi" w:cstheme="minorBidi"/>
            <w:noProof/>
            <w:sz w:val="22"/>
            <w:szCs w:val="22"/>
          </w:rPr>
          <w:tab/>
        </w:r>
        <w:r w:rsidR="00DE1E8A" w:rsidRPr="002D66A7">
          <w:rPr>
            <w:rStyle w:val="Hyperlink"/>
            <w:noProof/>
          </w:rPr>
          <w:delText>Indigenous Procurement Policy (Optional)</w:delText>
        </w:r>
        <w:r w:rsidR="00DE1E8A">
          <w:rPr>
            <w:noProof/>
            <w:webHidden/>
          </w:rPr>
          <w:tab/>
        </w:r>
        <w:r w:rsidR="00DE1E8A">
          <w:rPr>
            <w:noProof/>
            <w:webHidden/>
          </w:rPr>
          <w:fldChar w:fldCharType="begin"/>
        </w:r>
        <w:r w:rsidR="00DE1E8A">
          <w:rPr>
            <w:noProof/>
            <w:webHidden/>
          </w:rPr>
          <w:delInstrText xml:space="preserve"> PAGEREF _Toc153283218 \h </w:delInstrText>
        </w:r>
        <w:r w:rsidR="00DE1E8A">
          <w:rPr>
            <w:noProof/>
            <w:webHidden/>
          </w:rPr>
        </w:r>
        <w:r w:rsidR="00DE1E8A">
          <w:rPr>
            <w:noProof/>
            <w:webHidden/>
          </w:rPr>
          <w:fldChar w:fldCharType="separate"/>
        </w:r>
        <w:r w:rsidR="00DE1E8A">
          <w:rPr>
            <w:noProof/>
            <w:webHidden/>
          </w:rPr>
          <w:delText>16</w:delText>
        </w:r>
        <w:r w:rsidR="00DE1E8A">
          <w:rPr>
            <w:noProof/>
            <w:webHidden/>
          </w:rPr>
          <w:fldChar w:fldCharType="end"/>
        </w:r>
        <w:r>
          <w:rPr>
            <w:noProof/>
          </w:rPr>
          <w:fldChar w:fldCharType="end"/>
        </w:r>
      </w:del>
    </w:p>
    <w:p w14:paraId="5D5C5345" w14:textId="77777777" w:rsidR="00DE1E8A" w:rsidRDefault="00CA7146">
      <w:pPr>
        <w:pStyle w:val="TOC2"/>
        <w:tabs>
          <w:tab w:val="left" w:pos="1417"/>
          <w:tab w:val="right" w:leader="dot" w:pos="9060"/>
        </w:tabs>
        <w:rPr>
          <w:del w:id="138" w:author="Prabhu, Akshata MS" w:date="2024-08-23T08:05:00Z"/>
          <w:rFonts w:asciiTheme="minorHAnsi" w:eastAsiaTheme="minorEastAsia" w:hAnsiTheme="minorHAnsi" w:cstheme="minorBidi"/>
          <w:noProof/>
          <w:sz w:val="22"/>
          <w:szCs w:val="22"/>
        </w:rPr>
      </w:pPr>
      <w:del w:id="139" w:author="Prabhu, Akshata MS" w:date="2024-08-23T08:05:00Z">
        <w:r>
          <w:fldChar w:fldCharType="begin"/>
        </w:r>
        <w:r>
          <w:delInstrText xml:space="preserve"> HYPERLINK \l "_Toc153283219" </w:delInstrText>
        </w:r>
        <w:r>
          <w:fldChar w:fldCharType="separate"/>
        </w:r>
        <w:r w:rsidR="00DE1E8A" w:rsidRPr="002D66A7">
          <w:rPr>
            <w:rStyle w:val="Hyperlink"/>
            <w:noProof/>
          </w:rPr>
          <w:delText>11.4</w:delText>
        </w:r>
        <w:r w:rsidR="00DE1E8A">
          <w:rPr>
            <w:rFonts w:asciiTheme="minorHAnsi" w:eastAsiaTheme="minorEastAsia" w:hAnsiTheme="minorHAnsi" w:cstheme="minorBidi"/>
            <w:noProof/>
            <w:sz w:val="22"/>
            <w:szCs w:val="22"/>
          </w:rPr>
          <w:tab/>
        </w:r>
        <w:r w:rsidR="00DE1E8A" w:rsidRPr="002D66A7">
          <w:rPr>
            <w:rStyle w:val="Hyperlink"/>
            <w:noProof/>
          </w:rPr>
          <w:delText>Shadow Economy Procurement Connected Policy (Optional)</w:delText>
        </w:r>
        <w:r w:rsidR="00DE1E8A">
          <w:rPr>
            <w:noProof/>
            <w:webHidden/>
          </w:rPr>
          <w:tab/>
        </w:r>
        <w:r w:rsidR="00DE1E8A">
          <w:rPr>
            <w:noProof/>
            <w:webHidden/>
          </w:rPr>
          <w:fldChar w:fldCharType="begin"/>
        </w:r>
        <w:r w:rsidR="00DE1E8A">
          <w:rPr>
            <w:noProof/>
            <w:webHidden/>
          </w:rPr>
          <w:delInstrText xml:space="preserve"> PAGEREF _Toc153283219 \h </w:delInstrText>
        </w:r>
        <w:r w:rsidR="00DE1E8A">
          <w:rPr>
            <w:noProof/>
            <w:webHidden/>
          </w:rPr>
        </w:r>
        <w:r w:rsidR="00DE1E8A">
          <w:rPr>
            <w:noProof/>
            <w:webHidden/>
          </w:rPr>
          <w:fldChar w:fldCharType="separate"/>
        </w:r>
        <w:r w:rsidR="00DE1E8A">
          <w:rPr>
            <w:noProof/>
            <w:webHidden/>
          </w:rPr>
          <w:delText>17</w:delText>
        </w:r>
        <w:r w:rsidR="00DE1E8A">
          <w:rPr>
            <w:noProof/>
            <w:webHidden/>
          </w:rPr>
          <w:fldChar w:fldCharType="end"/>
        </w:r>
        <w:r>
          <w:rPr>
            <w:noProof/>
          </w:rPr>
          <w:fldChar w:fldCharType="end"/>
        </w:r>
      </w:del>
    </w:p>
    <w:p w14:paraId="39F361CC" w14:textId="77777777" w:rsidR="00DE1E8A" w:rsidRDefault="00CA7146">
      <w:pPr>
        <w:pStyle w:val="TOC2"/>
        <w:tabs>
          <w:tab w:val="left" w:pos="1417"/>
          <w:tab w:val="right" w:leader="dot" w:pos="9060"/>
        </w:tabs>
        <w:rPr>
          <w:del w:id="140" w:author="Prabhu, Akshata MS" w:date="2024-08-23T08:05:00Z"/>
          <w:rFonts w:asciiTheme="minorHAnsi" w:eastAsiaTheme="minorEastAsia" w:hAnsiTheme="minorHAnsi" w:cstheme="minorBidi"/>
          <w:noProof/>
          <w:sz w:val="22"/>
          <w:szCs w:val="22"/>
        </w:rPr>
      </w:pPr>
      <w:del w:id="141" w:author="Prabhu, Akshata MS" w:date="2024-08-23T08:05:00Z">
        <w:r>
          <w:fldChar w:fldCharType="begin"/>
        </w:r>
        <w:r>
          <w:delInstrText xml:space="preserve"> HYPERLINK \l "_Toc153283220" </w:delInstrText>
        </w:r>
        <w:r>
          <w:fldChar w:fldCharType="separate"/>
        </w:r>
        <w:r w:rsidR="00DE1E8A" w:rsidRPr="002D66A7">
          <w:rPr>
            <w:rStyle w:val="Hyperlink"/>
            <w:noProof/>
          </w:rPr>
          <w:delText>11.5</w:delText>
        </w:r>
        <w:r w:rsidR="00DE1E8A">
          <w:rPr>
            <w:rFonts w:asciiTheme="minorHAnsi" w:eastAsiaTheme="minorEastAsia" w:hAnsiTheme="minorHAnsi" w:cstheme="minorBidi"/>
            <w:noProof/>
            <w:sz w:val="22"/>
            <w:szCs w:val="22"/>
          </w:rPr>
          <w:tab/>
        </w:r>
        <w:r w:rsidR="00DE1E8A" w:rsidRPr="002D66A7">
          <w:rPr>
            <w:rStyle w:val="Hyperlink"/>
            <w:noProof/>
          </w:rPr>
          <w:delText>Child Safety (Optional)</w:delText>
        </w:r>
        <w:r w:rsidR="00DE1E8A">
          <w:rPr>
            <w:noProof/>
            <w:webHidden/>
          </w:rPr>
          <w:tab/>
        </w:r>
        <w:r w:rsidR="00DE1E8A">
          <w:rPr>
            <w:noProof/>
            <w:webHidden/>
          </w:rPr>
          <w:fldChar w:fldCharType="begin"/>
        </w:r>
        <w:r w:rsidR="00DE1E8A">
          <w:rPr>
            <w:noProof/>
            <w:webHidden/>
          </w:rPr>
          <w:delInstrText xml:space="preserve"> PAGEREF _Toc153283220 \h </w:delInstrText>
        </w:r>
        <w:r w:rsidR="00DE1E8A">
          <w:rPr>
            <w:noProof/>
            <w:webHidden/>
          </w:rPr>
        </w:r>
        <w:r w:rsidR="00DE1E8A">
          <w:rPr>
            <w:noProof/>
            <w:webHidden/>
          </w:rPr>
          <w:fldChar w:fldCharType="separate"/>
        </w:r>
        <w:r w:rsidR="00DE1E8A">
          <w:rPr>
            <w:noProof/>
            <w:webHidden/>
          </w:rPr>
          <w:delText>19</w:delText>
        </w:r>
        <w:r w:rsidR="00DE1E8A">
          <w:rPr>
            <w:noProof/>
            <w:webHidden/>
          </w:rPr>
          <w:fldChar w:fldCharType="end"/>
        </w:r>
        <w:r>
          <w:rPr>
            <w:noProof/>
          </w:rPr>
          <w:fldChar w:fldCharType="end"/>
        </w:r>
      </w:del>
    </w:p>
    <w:p w14:paraId="48FB9FE2" w14:textId="77777777" w:rsidR="00DE1E8A" w:rsidRDefault="00CA7146">
      <w:pPr>
        <w:pStyle w:val="TOC2"/>
        <w:tabs>
          <w:tab w:val="left" w:pos="1417"/>
          <w:tab w:val="right" w:leader="dot" w:pos="9060"/>
        </w:tabs>
        <w:rPr>
          <w:del w:id="142" w:author="Prabhu, Akshata MS" w:date="2024-08-23T08:05:00Z"/>
          <w:rFonts w:asciiTheme="minorHAnsi" w:eastAsiaTheme="minorEastAsia" w:hAnsiTheme="minorHAnsi" w:cstheme="minorBidi"/>
          <w:noProof/>
          <w:sz w:val="22"/>
          <w:szCs w:val="22"/>
        </w:rPr>
      </w:pPr>
      <w:del w:id="143" w:author="Prabhu, Akshata MS" w:date="2024-08-23T08:05:00Z">
        <w:r>
          <w:fldChar w:fldCharType="begin"/>
        </w:r>
        <w:r>
          <w:delInstrText xml:space="preserve"> HYPERLINK \l "_Toc153283221" </w:delInstrText>
        </w:r>
        <w:r>
          <w:fldChar w:fldCharType="separate"/>
        </w:r>
        <w:r w:rsidR="00DE1E8A" w:rsidRPr="002D66A7">
          <w:rPr>
            <w:rStyle w:val="Hyperlink"/>
            <w:noProof/>
          </w:rPr>
          <w:delText>11.6</w:delText>
        </w:r>
        <w:r w:rsidR="00DE1E8A">
          <w:rPr>
            <w:rFonts w:asciiTheme="minorHAnsi" w:eastAsiaTheme="minorEastAsia" w:hAnsiTheme="minorHAnsi" w:cstheme="minorBidi"/>
            <w:noProof/>
            <w:sz w:val="22"/>
            <w:szCs w:val="22"/>
          </w:rPr>
          <w:tab/>
        </w:r>
        <w:r w:rsidR="00DE1E8A" w:rsidRPr="002D66A7">
          <w:rPr>
            <w:rStyle w:val="Hyperlink"/>
            <w:noProof/>
          </w:rPr>
          <w:delText>Modern Slavery (Optional)</w:delText>
        </w:r>
        <w:r w:rsidR="00DE1E8A">
          <w:rPr>
            <w:noProof/>
            <w:webHidden/>
          </w:rPr>
          <w:tab/>
        </w:r>
        <w:r w:rsidR="00DE1E8A">
          <w:rPr>
            <w:noProof/>
            <w:webHidden/>
          </w:rPr>
          <w:fldChar w:fldCharType="begin"/>
        </w:r>
        <w:r w:rsidR="00DE1E8A">
          <w:rPr>
            <w:noProof/>
            <w:webHidden/>
          </w:rPr>
          <w:delInstrText xml:space="preserve"> PAGEREF _Toc153283221 \h </w:delInstrText>
        </w:r>
        <w:r w:rsidR="00DE1E8A">
          <w:rPr>
            <w:noProof/>
            <w:webHidden/>
          </w:rPr>
        </w:r>
        <w:r w:rsidR="00DE1E8A">
          <w:rPr>
            <w:noProof/>
            <w:webHidden/>
          </w:rPr>
          <w:fldChar w:fldCharType="separate"/>
        </w:r>
        <w:r w:rsidR="00DE1E8A">
          <w:rPr>
            <w:noProof/>
            <w:webHidden/>
          </w:rPr>
          <w:delText>20</w:delText>
        </w:r>
        <w:r w:rsidR="00DE1E8A">
          <w:rPr>
            <w:noProof/>
            <w:webHidden/>
          </w:rPr>
          <w:fldChar w:fldCharType="end"/>
        </w:r>
        <w:r>
          <w:rPr>
            <w:noProof/>
          </w:rPr>
          <w:fldChar w:fldCharType="end"/>
        </w:r>
      </w:del>
    </w:p>
    <w:p w14:paraId="78317398" w14:textId="77777777" w:rsidR="00DE1E8A" w:rsidRDefault="00CA7146">
      <w:pPr>
        <w:pStyle w:val="TOC1"/>
        <w:rPr>
          <w:del w:id="144" w:author="Prabhu, Akshata MS" w:date="2024-08-23T08:05:00Z"/>
          <w:rFonts w:asciiTheme="minorHAnsi" w:eastAsiaTheme="minorEastAsia" w:hAnsiTheme="minorHAnsi" w:cstheme="minorBidi"/>
          <w:b w:val="0"/>
          <w:sz w:val="22"/>
          <w:szCs w:val="22"/>
        </w:rPr>
      </w:pPr>
      <w:del w:id="145" w:author="Prabhu, Akshata MS" w:date="2024-08-23T08:05:00Z">
        <w:r>
          <w:fldChar w:fldCharType="begin"/>
        </w:r>
        <w:r>
          <w:delInstrText xml:space="preserve"> HYPERLINK \l "_Toc153283222" </w:delInstrText>
        </w:r>
        <w:r>
          <w:fldChar w:fldCharType="separate"/>
        </w:r>
        <w:r w:rsidR="00DE1E8A" w:rsidRPr="002D66A7">
          <w:rPr>
            <w:rStyle w:val="Hyperlink"/>
          </w:rPr>
          <w:delText>12</w:delText>
        </w:r>
        <w:r w:rsidR="00DE1E8A">
          <w:rPr>
            <w:rFonts w:asciiTheme="minorHAnsi" w:eastAsiaTheme="minorEastAsia" w:hAnsiTheme="minorHAnsi" w:cstheme="minorBidi"/>
            <w:b w:val="0"/>
            <w:sz w:val="22"/>
            <w:szCs w:val="22"/>
          </w:rPr>
          <w:tab/>
        </w:r>
        <w:r w:rsidR="00DE1E8A" w:rsidRPr="002D66A7">
          <w:rPr>
            <w:rStyle w:val="Hyperlink"/>
          </w:rPr>
          <w:delText>DISPUTES AND TERMINATION</w:delText>
        </w:r>
        <w:r w:rsidR="00DE1E8A">
          <w:rPr>
            <w:webHidden/>
          </w:rPr>
          <w:tab/>
        </w:r>
        <w:r w:rsidR="00DE1E8A">
          <w:rPr>
            <w:webHidden/>
          </w:rPr>
          <w:fldChar w:fldCharType="begin"/>
        </w:r>
        <w:r w:rsidR="00DE1E8A">
          <w:rPr>
            <w:webHidden/>
          </w:rPr>
          <w:delInstrText xml:space="preserve"> PAGEREF _Toc153283222 \h </w:delInstrText>
        </w:r>
        <w:r w:rsidR="00DE1E8A">
          <w:rPr>
            <w:webHidden/>
          </w:rPr>
        </w:r>
        <w:r w:rsidR="00DE1E8A">
          <w:rPr>
            <w:webHidden/>
          </w:rPr>
          <w:fldChar w:fldCharType="separate"/>
        </w:r>
        <w:r w:rsidR="00DE1E8A">
          <w:rPr>
            <w:webHidden/>
          </w:rPr>
          <w:delText>20</w:delText>
        </w:r>
        <w:r w:rsidR="00DE1E8A">
          <w:rPr>
            <w:webHidden/>
          </w:rPr>
          <w:fldChar w:fldCharType="end"/>
        </w:r>
        <w:r>
          <w:fldChar w:fldCharType="end"/>
        </w:r>
      </w:del>
    </w:p>
    <w:p w14:paraId="1C2C8DE6" w14:textId="77777777" w:rsidR="00DE1E8A" w:rsidRDefault="00CA7146">
      <w:pPr>
        <w:pStyle w:val="TOC2"/>
        <w:tabs>
          <w:tab w:val="left" w:pos="1417"/>
          <w:tab w:val="right" w:leader="dot" w:pos="9060"/>
        </w:tabs>
        <w:rPr>
          <w:del w:id="146" w:author="Prabhu, Akshata MS" w:date="2024-08-23T08:05:00Z"/>
          <w:rFonts w:asciiTheme="minorHAnsi" w:eastAsiaTheme="minorEastAsia" w:hAnsiTheme="minorHAnsi" w:cstheme="minorBidi"/>
          <w:noProof/>
          <w:sz w:val="22"/>
          <w:szCs w:val="22"/>
        </w:rPr>
      </w:pPr>
      <w:del w:id="147" w:author="Prabhu, Akshata MS" w:date="2024-08-23T08:05:00Z">
        <w:r>
          <w:fldChar w:fldCharType="begin"/>
        </w:r>
        <w:r>
          <w:delInstrText xml:space="preserve"> HYPERLINK \l "_Toc153283223" </w:delInstrText>
        </w:r>
        <w:r>
          <w:fldChar w:fldCharType="separate"/>
        </w:r>
        <w:r w:rsidR="00DE1E8A" w:rsidRPr="002D66A7">
          <w:rPr>
            <w:rStyle w:val="Hyperlink"/>
            <w:noProof/>
          </w:rPr>
          <w:delText>12.1</w:delText>
        </w:r>
        <w:r w:rsidR="00DE1E8A">
          <w:rPr>
            <w:rFonts w:asciiTheme="minorHAnsi" w:eastAsiaTheme="minorEastAsia" w:hAnsiTheme="minorHAnsi" w:cstheme="minorBidi"/>
            <w:noProof/>
            <w:sz w:val="22"/>
            <w:szCs w:val="22"/>
          </w:rPr>
          <w:tab/>
        </w:r>
        <w:r w:rsidR="00DE1E8A" w:rsidRPr="002D66A7">
          <w:rPr>
            <w:rStyle w:val="Hyperlink"/>
            <w:noProof/>
          </w:rPr>
          <w:delText>Termination (Core)</w:delText>
        </w:r>
        <w:r w:rsidR="00DE1E8A">
          <w:rPr>
            <w:noProof/>
            <w:webHidden/>
          </w:rPr>
          <w:tab/>
        </w:r>
        <w:r w:rsidR="00DE1E8A">
          <w:rPr>
            <w:noProof/>
            <w:webHidden/>
          </w:rPr>
          <w:fldChar w:fldCharType="begin"/>
        </w:r>
        <w:r w:rsidR="00DE1E8A">
          <w:rPr>
            <w:noProof/>
            <w:webHidden/>
          </w:rPr>
          <w:delInstrText xml:space="preserve"> PAGEREF _Toc153283223 \h </w:delInstrText>
        </w:r>
        <w:r w:rsidR="00DE1E8A">
          <w:rPr>
            <w:noProof/>
            <w:webHidden/>
          </w:rPr>
        </w:r>
        <w:r w:rsidR="00DE1E8A">
          <w:rPr>
            <w:noProof/>
            <w:webHidden/>
          </w:rPr>
          <w:fldChar w:fldCharType="separate"/>
        </w:r>
        <w:r w:rsidR="00DE1E8A">
          <w:rPr>
            <w:noProof/>
            <w:webHidden/>
          </w:rPr>
          <w:delText>20</w:delText>
        </w:r>
        <w:r w:rsidR="00DE1E8A">
          <w:rPr>
            <w:noProof/>
            <w:webHidden/>
          </w:rPr>
          <w:fldChar w:fldCharType="end"/>
        </w:r>
        <w:r>
          <w:rPr>
            <w:noProof/>
          </w:rPr>
          <w:fldChar w:fldCharType="end"/>
        </w:r>
      </w:del>
    </w:p>
    <w:p w14:paraId="744C77CF" w14:textId="77777777" w:rsidR="00DE1E8A" w:rsidRDefault="00CA7146">
      <w:pPr>
        <w:pStyle w:val="TOC2"/>
        <w:tabs>
          <w:tab w:val="left" w:pos="1417"/>
          <w:tab w:val="right" w:leader="dot" w:pos="9060"/>
        </w:tabs>
        <w:rPr>
          <w:del w:id="148" w:author="Prabhu, Akshata MS" w:date="2024-08-23T08:05:00Z"/>
          <w:rFonts w:asciiTheme="minorHAnsi" w:eastAsiaTheme="minorEastAsia" w:hAnsiTheme="minorHAnsi" w:cstheme="minorBidi"/>
          <w:noProof/>
          <w:sz w:val="22"/>
          <w:szCs w:val="22"/>
        </w:rPr>
      </w:pPr>
      <w:del w:id="149" w:author="Prabhu, Akshata MS" w:date="2024-08-23T08:05:00Z">
        <w:r>
          <w:fldChar w:fldCharType="begin"/>
        </w:r>
        <w:r>
          <w:delInstrText xml:space="preserve"> HYPERLINK \l "_Toc153283224" </w:delInstrText>
        </w:r>
        <w:r>
          <w:fldChar w:fldCharType="separate"/>
        </w:r>
        <w:r w:rsidR="00DE1E8A" w:rsidRPr="002D66A7">
          <w:rPr>
            <w:rStyle w:val="Hyperlink"/>
            <w:noProof/>
          </w:rPr>
          <w:delText>12.2</w:delText>
        </w:r>
        <w:r w:rsidR="00DE1E8A">
          <w:rPr>
            <w:rFonts w:asciiTheme="minorHAnsi" w:eastAsiaTheme="minorEastAsia" w:hAnsiTheme="minorHAnsi" w:cstheme="minorBidi"/>
            <w:noProof/>
            <w:sz w:val="22"/>
            <w:szCs w:val="22"/>
          </w:rPr>
          <w:tab/>
        </w:r>
        <w:r w:rsidR="00DE1E8A" w:rsidRPr="002D66A7">
          <w:rPr>
            <w:rStyle w:val="Hyperlink"/>
            <w:noProof/>
          </w:rPr>
          <w:delText>Set Off (Core)</w:delText>
        </w:r>
        <w:r w:rsidR="00DE1E8A">
          <w:rPr>
            <w:noProof/>
            <w:webHidden/>
          </w:rPr>
          <w:tab/>
        </w:r>
        <w:r w:rsidR="00DE1E8A">
          <w:rPr>
            <w:noProof/>
            <w:webHidden/>
          </w:rPr>
          <w:fldChar w:fldCharType="begin"/>
        </w:r>
        <w:r w:rsidR="00DE1E8A">
          <w:rPr>
            <w:noProof/>
            <w:webHidden/>
          </w:rPr>
          <w:delInstrText xml:space="preserve"> PAGEREF _Toc153283224 \h </w:delInstrText>
        </w:r>
        <w:r w:rsidR="00DE1E8A">
          <w:rPr>
            <w:noProof/>
            <w:webHidden/>
          </w:rPr>
        </w:r>
        <w:r w:rsidR="00DE1E8A">
          <w:rPr>
            <w:noProof/>
            <w:webHidden/>
          </w:rPr>
          <w:fldChar w:fldCharType="separate"/>
        </w:r>
        <w:r w:rsidR="00DE1E8A">
          <w:rPr>
            <w:noProof/>
            <w:webHidden/>
          </w:rPr>
          <w:delText>21</w:delText>
        </w:r>
        <w:r w:rsidR="00DE1E8A">
          <w:rPr>
            <w:noProof/>
            <w:webHidden/>
          </w:rPr>
          <w:fldChar w:fldCharType="end"/>
        </w:r>
        <w:r>
          <w:rPr>
            <w:noProof/>
          </w:rPr>
          <w:fldChar w:fldCharType="end"/>
        </w:r>
      </w:del>
    </w:p>
    <w:p w14:paraId="0265A9DE" w14:textId="349D3670" w:rsidR="00C7088C" w:rsidRDefault="006944AB">
      <w:pPr>
        <w:pStyle w:val="TOC1"/>
        <w:rPr>
          <w:ins w:id="150" w:author="Prabhu, Akshata MS" w:date="2024-08-23T08:05:00Z"/>
          <w:rFonts w:asciiTheme="minorHAnsi" w:eastAsiaTheme="minorEastAsia" w:hAnsiTheme="minorHAnsi" w:cstheme="minorBidi"/>
          <w:b w:val="0"/>
          <w:sz w:val="22"/>
          <w:szCs w:val="22"/>
        </w:rPr>
      </w:pPr>
      <w:del w:id="151" w:author="Prabhu, Akshata MS" w:date="2024-08-23T08:05:00Z">
        <w:r>
          <w:fldChar w:fldCharType="end"/>
        </w:r>
      </w:del>
      <w:ins w:id="152" w:author="Prabhu, Akshata MS" w:date="2024-08-23T08:05:00Z">
        <w:r w:rsidR="007C0AF2">
          <w:fldChar w:fldCharType="begin"/>
        </w:r>
        <w:r w:rsidR="007C0AF2">
          <w:instrText xml:space="preserve"> TOC \o "1-2" \t "COT/COC LV2 - ASDEFCON,2,COT/COC LV1 - ASDEFCON,1,SOW HL1 - ASDEFCON,1,SOW HL2 - ASDEFCON,2" </w:instrText>
        </w:r>
        <w:r w:rsidR="007C0AF2">
          <w:fldChar w:fldCharType="separate"/>
        </w:r>
        <w:r w:rsidR="00C7088C">
          <w:t>1</w:t>
        </w:r>
        <w:r w:rsidR="00C7088C">
          <w:rPr>
            <w:rFonts w:asciiTheme="minorHAnsi" w:eastAsiaTheme="minorEastAsia" w:hAnsiTheme="minorHAnsi" w:cstheme="minorBidi"/>
            <w:b w:val="0"/>
            <w:sz w:val="22"/>
            <w:szCs w:val="22"/>
          </w:rPr>
          <w:tab/>
        </w:r>
        <w:r w:rsidR="00C7088C">
          <w:t>Deed Framework</w:t>
        </w:r>
        <w:r w:rsidR="00C7088C">
          <w:tab/>
        </w:r>
        <w:r w:rsidR="00C7088C">
          <w:fldChar w:fldCharType="begin"/>
        </w:r>
        <w:r w:rsidR="00C7088C">
          <w:instrText xml:space="preserve"> PAGEREF _Toc175234240 \h </w:instrText>
        </w:r>
        <w:r w:rsidR="00C7088C">
          <w:fldChar w:fldCharType="separate"/>
        </w:r>
        <w:r w:rsidR="00C7088C">
          <w:t>1</w:t>
        </w:r>
        <w:r w:rsidR="00C7088C">
          <w:fldChar w:fldCharType="end"/>
        </w:r>
      </w:ins>
    </w:p>
    <w:p w14:paraId="11324BD2" w14:textId="35AED39E" w:rsidR="00C7088C" w:rsidRDefault="00C7088C">
      <w:pPr>
        <w:pStyle w:val="TOC2"/>
        <w:tabs>
          <w:tab w:val="right" w:leader="dot" w:pos="9060"/>
        </w:tabs>
        <w:rPr>
          <w:ins w:id="153" w:author="Prabhu, Akshata MS" w:date="2024-08-23T08:05:00Z"/>
          <w:rFonts w:asciiTheme="minorHAnsi" w:eastAsiaTheme="minorEastAsia" w:hAnsiTheme="minorHAnsi" w:cstheme="minorBidi"/>
          <w:noProof/>
          <w:sz w:val="22"/>
          <w:szCs w:val="22"/>
        </w:rPr>
      </w:pPr>
      <w:ins w:id="154" w:author="Prabhu, Akshata MS" w:date="2024-08-23T08:05:00Z">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_Toc175234241 \h </w:instrText>
        </w:r>
        <w:r>
          <w:rPr>
            <w:noProof/>
          </w:rPr>
        </w:r>
        <w:r>
          <w:rPr>
            <w:noProof/>
          </w:rPr>
          <w:fldChar w:fldCharType="separate"/>
        </w:r>
        <w:r>
          <w:rPr>
            <w:noProof/>
          </w:rPr>
          <w:t>1</w:t>
        </w:r>
        <w:r>
          <w:rPr>
            <w:noProof/>
          </w:rPr>
          <w:fldChar w:fldCharType="end"/>
        </w:r>
      </w:ins>
    </w:p>
    <w:p w14:paraId="5193642C" w14:textId="11EC0905" w:rsidR="00C7088C" w:rsidRDefault="00C7088C">
      <w:pPr>
        <w:pStyle w:val="TOC2"/>
        <w:tabs>
          <w:tab w:val="right" w:leader="dot" w:pos="9060"/>
        </w:tabs>
        <w:rPr>
          <w:ins w:id="155" w:author="Prabhu, Akshata MS" w:date="2024-08-23T08:05:00Z"/>
          <w:rFonts w:asciiTheme="minorHAnsi" w:eastAsiaTheme="minorEastAsia" w:hAnsiTheme="minorHAnsi" w:cstheme="minorBidi"/>
          <w:noProof/>
          <w:sz w:val="22"/>
          <w:szCs w:val="22"/>
        </w:rPr>
      </w:pPr>
      <w:ins w:id="156" w:author="Prabhu, Akshata MS" w:date="2024-08-23T08:05:00Z">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_Toc175234242 \h </w:instrText>
        </w:r>
        <w:r>
          <w:rPr>
            <w:noProof/>
          </w:rPr>
        </w:r>
        <w:r>
          <w:rPr>
            <w:noProof/>
          </w:rPr>
          <w:fldChar w:fldCharType="separate"/>
        </w:r>
        <w:r>
          <w:rPr>
            <w:noProof/>
          </w:rPr>
          <w:t>1</w:t>
        </w:r>
        <w:r>
          <w:rPr>
            <w:noProof/>
          </w:rPr>
          <w:fldChar w:fldCharType="end"/>
        </w:r>
      </w:ins>
    </w:p>
    <w:p w14:paraId="1E76D543" w14:textId="0F4A03F9" w:rsidR="00C7088C" w:rsidRDefault="00C7088C">
      <w:pPr>
        <w:pStyle w:val="TOC2"/>
        <w:tabs>
          <w:tab w:val="right" w:leader="dot" w:pos="9060"/>
        </w:tabs>
        <w:rPr>
          <w:ins w:id="157" w:author="Prabhu, Akshata MS" w:date="2024-08-23T08:05:00Z"/>
          <w:rFonts w:asciiTheme="minorHAnsi" w:eastAsiaTheme="minorEastAsia" w:hAnsiTheme="minorHAnsi" w:cstheme="minorBidi"/>
          <w:noProof/>
          <w:sz w:val="22"/>
          <w:szCs w:val="22"/>
        </w:rPr>
      </w:pPr>
      <w:ins w:id="158" w:author="Prabhu, Akshata MS" w:date="2024-08-23T08:05:00Z">
        <w:r>
          <w:rPr>
            <w:noProof/>
          </w:rPr>
          <w:t>1.3</w:t>
        </w:r>
        <w:r>
          <w:rPr>
            <w:rFonts w:asciiTheme="minorHAnsi" w:eastAsiaTheme="minorEastAsia" w:hAnsiTheme="minorHAnsi" w:cstheme="minorBidi"/>
            <w:noProof/>
            <w:sz w:val="22"/>
            <w:szCs w:val="22"/>
          </w:rPr>
          <w:tab/>
        </w:r>
        <w:r>
          <w:rPr>
            <w:noProof/>
          </w:rPr>
          <w:t>Term (Core)</w:t>
        </w:r>
        <w:r>
          <w:rPr>
            <w:noProof/>
          </w:rPr>
          <w:tab/>
        </w:r>
        <w:r>
          <w:rPr>
            <w:noProof/>
          </w:rPr>
          <w:fldChar w:fldCharType="begin"/>
        </w:r>
        <w:r>
          <w:rPr>
            <w:noProof/>
          </w:rPr>
          <w:instrText xml:space="preserve"> PAGEREF _Toc175234243 \h </w:instrText>
        </w:r>
        <w:r>
          <w:rPr>
            <w:noProof/>
          </w:rPr>
        </w:r>
        <w:r>
          <w:rPr>
            <w:noProof/>
          </w:rPr>
          <w:fldChar w:fldCharType="separate"/>
        </w:r>
        <w:r>
          <w:rPr>
            <w:noProof/>
          </w:rPr>
          <w:t>1</w:t>
        </w:r>
        <w:r>
          <w:rPr>
            <w:noProof/>
          </w:rPr>
          <w:fldChar w:fldCharType="end"/>
        </w:r>
      </w:ins>
    </w:p>
    <w:p w14:paraId="4FE026AF" w14:textId="591B0E46" w:rsidR="00C7088C" w:rsidRDefault="00C7088C">
      <w:pPr>
        <w:pStyle w:val="TOC2"/>
        <w:tabs>
          <w:tab w:val="right" w:leader="dot" w:pos="9060"/>
        </w:tabs>
        <w:rPr>
          <w:ins w:id="159" w:author="Prabhu, Akshata MS" w:date="2024-08-23T08:05:00Z"/>
          <w:rFonts w:asciiTheme="minorHAnsi" w:eastAsiaTheme="minorEastAsia" w:hAnsiTheme="minorHAnsi" w:cstheme="minorBidi"/>
          <w:noProof/>
          <w:sz w:val="22"/>
          <w:szCs w:val="22"/>
        </w:rPr>
      </w:pPr>
      <w:ins w:id="160" w:author="Prabhu, Akshata MS" w:date="2024-08-23T08:05:00Z">
        <w:r>
          <w:rPr>
            <w:noProof/>
          </w:rPr>
          <w:t>1.4</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_Toc175234244 \h </w:instrText>
        </w:r>
        <w:r>
          <w:rPr>
            <w:noProof/>
          </w:rPr>
        </w:r>
        <w:r>
          <w:rPr>
            <w:noProof/>
          </w:rPr>
          <w:fldChar w:fldCharType="separate"/>
        </w:r>
        <w:r>
          <w:rPr>
            <w:noProof/>
          </w:rPr>
          <w:t>2</w:t>
        </w:r>
        <w:r>
          <w:rPr>
            <w:noProof/>
          </w:rPr>
          <w:fldChar w:fldCharType="end"/>
        </w:r>
      </w:ins>
    </w:p>
    <w:p w14:paraId="6538DC04" w14:textId="30B47FD4" w:rsidR="00C7088C" w:rsidRDefault="00C7088C">
      <w:pPr>
        <w:pStyle w:val="TOC2"/>
        <w:tabs>
          <w:tab w:val="right" w:leader="dot" w:pos="9060"/>
        </w:tabs>
        <w:rPr>
          <w:ins w:id="161" w:author="Prabhu, Akshata MS" w:date="2024-08-23T08:05:00Z"/>
          <w:rFonts w:asciiTheme="minorHAnsi" w:eastAsiaTheme="minorEastAsia" w:hAnsiTheme="minorHAnsi" w:cstheme="minorBidi"/>
          <w:noProof/>
          <w:sz w:val="22"/>
          <w:szCs w:val="22"/>
        </w:rPr>
      </w:pPr>
      <w:ins w:id="162" w:author="Prabhu, Akshata MS" w:date="2024-08-23T08:05:00Z">
        <w:r>
          <w:rPr>
            <w:noProof/>
          </w:rPr>
          <w:t>1.5</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_Toc175234245 \h </w:instrText>
        </w:r>
        <w:r>
          <w:rPr>
            <w:noProof/>
          </w:rPr>
        </w:r>
        <w:r>
          <w:rPr>
            <w:noProof/>
          </w:rPr>
          <w:fldChar w:fldCharType="separate"/>
        </w:r>
        <w:r>
          <w:rPr>
            <w:noProof/>
          </w:rPr>
          <w:t>2</w:t>
        </w:r>
        <w:r>
          <w:rPr>
            <w:noProof/>
          </w:rPr>
          <w:fldChar w:fldCharType="end"/>
        </w:r>
      </w:ins>
    </w:p>
    <w:p w14:paraId="515D7A7E" w14:textId="3B17DD1C" w:rsidR="00C7088C" w:rsidRDefault="00C7088C">
      <w:pPr>
        <w:pStyle w:val="TOC2"/>
        <w:tabs>
          <w:tab w:val="right" w:leader="dot" w:pos="9060"/>
        </w:tabs>
        <w:rPr>
          <w:ins w:id="163" w:author="Prabhu, Akshata MS" w:date="2024-08-23T08:05:00Z"/>
          <w:rFonts w:asciiTheme="minorHAnsi" w:eastAsiaTheme="minorEastAsia" w:hAnsiTheme="minorHAnsi" w:cstheme="minorBidi"/>
          <w:noProof/>
          <w:sz w:val="22"/>
          <w:szCs w:val="22"/>
        </w:rPr>
      </w:pPr>
      <w:ins w:id="164" w:author="Prabhu, Akshata MS" w:date="2024-08-23T08:05:00Z">
        <w:r>
          <w:rPr>
            <w:noProof/>
          </w:rPr>
          <w:t>1.6</w:t>
        </w:r>
        <w:r>
          <w:rPr>
            <w:rFonts w:asciiTheme="minorHAnsi" w:eastAsiaTheme="minorEastAsia" w:hAnsiTheme="minorHAnsi" w:cstheme="minorBidi"/>
            <w:noProof/>
            <w:sz w:val="22"/>
            <w:szCs w:val="22"/>
          </w:rPr>
          <w:tab/>
        </w:r>
        <w:r>
          <w:rPr>
            <w:noProof/>
          </w:rPr>
          <w:t>Formation and Operation of Deed (Core)</w:t>
        </w:r>
        <w:r>
          <w:rPr>
            <w:noProof/>
          </w:rPr>
          <w:tab/>
        </w:r>
        <w:r>
          <w:rPr>
            <w:noProof/>
          </w:rPr>
          <w:fldChar w:fldCharType="begin"/>
        </w:r>
        <w:r>
          <w:rPr>
            <w:noProof/>
          </w:rPr>
          <w:instrText xml:space="preserve"> PAGEREF _Toc175234246 \h </w:instrText>
        </w:r>
        <w:r>
          <w:rPr>
            <w:noProof/>
          </w:rPr>
        </w:r>
        <w:r>
          <w:rPr>
            <w:noProof/>
          </w:rPr>
          <w:fldChar w:fldCharType="separate"/>
        </w:r>
        <w:r>
          <w:rPr>
            <w:noProof/>
          </w:rPr>
          <w:t>2</w:t>
        </w:r>
        <w:r>
          <w:rPr>
            <w:noProof/>
          </w:rPr>
          <w:fldChar w:fldCharType="end"/>
        </w:r>
      </w:ins>
    </w:p>
    <w:p w14:paraId="0A3102FA" w14:textId="6B57DBAA" w:rsidR="00C7088C" w:rsidRDefault="00C7088C">
      <w:pPr>
        <w:pStyle w:val="TOC2"/>
        <w:tabs>
          <w:tab w:val="right" w:leader="dot" w:pos="9060"/>
        </w:tabs>
        <w:rPr>
          <w:ins w:id="165" w:author="Prabhu, Akshata MS" w:date="2024-08-23T08:05:00Z"/>
          <w:rFonts w:asciiTheme="minorHAnsi" w:eastAsiaTheme="minorEastAsia" w:hAnsiTheme="minorHAnsi" w:cstheme="minorBidi"/>
          <w:noProof/>
          <w:sz w:val="22"/>
          <w:szCs w:val="22"/>
        </w:rPr>
      </w:pPr>
      <w:ins w:id="166" w:author="Prabhu, Akshata MS" w:date="2024-08-23T08:05:00Z">
        <w:r>
          <w:rPr>
            <w:noProof/>
          </w:rPr>
          <w:t>1.7</w:t>
        </w:r>
        <w:r>
          <w:rPr>
            <w:rFonts w:asciiTheme="minorHAnsi" w:eastAsiaTheme="minorEastAsia" w:hAnsiTheme="minorHAnsi" w:cstheme="minorBidi"/>
            <w:noProof/>
            <w:sz w:val="22"/>
            <w:szCs w:val="22"/>
          </w:rPr>
          <w:tab/>
        </w:r>
        <w:r>
          <w:rPr>
            <w:noProof/>
          </w:rPr>
          <w:t>Ordering of Supplies (Core)</w:t>
        </w:r>
        <w:r>
          <w:rPr>
            <w:noProof/>
          </w:rPr>
          <w:tab/>
        </w:r>
        <w:r>
          <w:rPr>
            <w:noProof/>
          </w:rPr>
          <w:fldChar w:fldCharType="begin"/>
        </w:r>
        <w:r>
          <w:rPr>
            <w:noProof/>
          </w:rPr>
          <w:instrText xml:space="preserve"> PAGEREF _Toc175234247 \h </w:instrText>
        </w:r>
        <w:r>
          <w:rPr>
            <w:noProof/>
          </w:rPr>
        </w:r>
        <w:r>
          <w:rPr>
            <w:noProof/>
          </w:rPr>
          <w:fldChar w:fldCharType="separate"/>
        </w:r>
        <w:r>
          <w:rPr>
            <w:noProof/>
          </w:rPr>
          <w:t>2</w:t>
        </w:r>
        <w:r>
          <w:rPr>
            <w:noProof/>
          </w:rPr>
          <w:fldChar w:fldCharType="end"/>
        </w:r>
      </w:ins>
    </w:p>
    <w:p w14:paraId="154BE413" w14:textId="364BD128" w:rsidR="00C7088C" w:rsidRDefault="00C7088C">
      <w:pPr>
        <w:pStyle w:val="TOC2"/>
        <w:tabs>
          <w:tab w:val="right" w:leader="dot" w:pos="9060"/>
        </w:tabs>
        <w:rPr>
          <w:ins w:id="167" w:author="Prabhu, Akshata MS" w:date="2024-08-23T08:05:00Z"/>
          <w:rFonts w:asciiTheme="minorHAnsi" w:eastAsiaTheme="minorEastAsia" w:hAnsiTheme="minorHAnsi" w:cstheme="minorBidi"/>
          <w:noProof/>
          <w:sz w:val="22"/>
          <w:szCs w:val="22"/>
        </w:rPr>
      </w:pPr>
      <w:ins w:id="168" w:author="Prabhu, Akshata MS" w:date="2024-08-23T08:05:00Z">
        <w:r>
          <w:rPr>
            <w:noProof/>
          </w:rPr>
          <w:t>1.8</w:t>
        </w:r>
        <w:r>
          <w:rPr>
            <w:rFonts w:asciiTheme="minorHAnsi" w:eastAsiaTheme="minorEastAsia" w:hAnsiTheme="minorHAnsi" w:cstheme="minorBidi"/>
            <w:noProof/>
            <w:sz w:val="22"/>
            <w:szCs w:val="22"/>
          </w:rPr>
          <w:tab/>
        </w:r>
        <w:r>
          <w:rPr>
            <w:noProof/>
          </w:rPr>
          <w:t>No Assurance of Orders (Core)</w:t>
        </w:r>
        <w:r>
          <w:rPr>
            <w:noProof/>
          </w:rPr>
          <w:tab/>
        </w:r>
        <w:r>
          <w:rPr>
            <w:noProof/>
          </w:rPr>
          <w:fldChar w:fldCharType="begin"/>
        </w:r>
        <w:r>
          <w:rPr>
            <w:noProof/>
          </w:rPr>
          <w:instrText xml:space="preserve"> PAGEREF _Toc175234248 \h </w:instrText>
        </w:r>
        <w:r>
          <w:rPr>
            <w:noProof/>
          </w:rPr>
        </w:r>
        <w:r>
          <w:rPr>
            <w:noProof/>
          </w:rPr>
          <w:fldChar w:fldCharType="separate"/>
        </w:r>
        <w:r>
          <w:rPr>
            <w:noProof/>
          </w:rPr>
          <w:t>3</w:t>
        </w:r>
        <w:r>
          <w:rPr>
            <w:noProof/>
          </w:rPr>
          <w:fldChar w:fldCharType="end"/>
        </w:r>
      </w:ins>
    </w:p>
    <w:p w14:paraId="1B7969AC" w14:textId="435C2C1F" w:rsidR="00C7088C" w:rsidRDefault="00C7088C">
      <w:pPr>
        <w:pStyle w:val="TOC1"/>
        <w:rPr>
          <w:ins w:id="169" w:author="Prabhu, Akshata MS" w:date="2024-08-23T08:05:00Z"/>
          <w:rFonts w:asciiTheme="minorHAnsi" w:eastAsiaTheme="minorEastAsia" w:hAnsiTheme="minorHAnsi" w:cstheme="minorBidi"/>
          <w:b w:val="0"/>
          <w:sz w:val="22"/>
          <w:szCs w:val="22"/>
        </w:rPr>
      </w:pPr>
      <w:ins w:id="170" w:author="Prabhu, Akshata MS" w:date="2024-08-23T08:05:00Z">
        <w:r>
          <w:t>2</w:t>
        </w:r>
        <w:r>
          <w:rPr>
            <w:rFonts w:asciiTheme="minorHAnsi" w:eastAsiaTheme="minorEastAsia" w:hAnsiTheme="minorHAnsi" w:cstheme="minorBidi"/>
            <w:b w:val="0"/>
            <w:sz w:val="22"/>
            <w:szCs w:val="22"/>
          </w:rPr>
          <w:tab/>
        </w:r>
        <w:r>
          <w:t>ROLES AND REPONSIBILITIES</w:t>
        </w:r>
        <w:r>
          <w:tab/>
        </w:r>
        <w:r>
          <w:fldChar w:fldCharType="begin"/>
        </w:r>
        <w:r>
          <w:instrText xml:space="preserve"> PAGEREF _Toc175234249 \h </w:instrText>
        </w:r>
        <w:r>
          <w:fldChar w:fldCharType="separate"/>
        </w:r>
        <w:r>
          <w:t>3</w:t>
        </w:r>
        <w:r>
          <w:fldChar w:fldCharType="end"/>
        </w:r>
      </w:ins>
    </w:p>
    <w:p w14:paraId="1BD7AAE0" w14:textId="3E17E084" w:rsidR="00C7088C" w:rsidRDefault="00C7088C">
      <w:pPr>
        <w:pStyle w:val="TOC2"/>
        <w:tabs>
          <w:tab w:val="right" w:leader="dot" w:pos="9060"/>
        </w:tabs>
        <w:rPr>
          <w:ins w:id="171" w:author="Prabhu, Akshata MS" w:date="2024-08-23T08:05:00Z"/>
          <w:rFonts w:asciiTheme="minorHAnsi" w:eastAsiaTheme="minorEastAsia" w:hAnsiTheme="minorHAnsi" w:cstheme="minorBidi"/>
          <w:noProof/>
          <w:sz w:val="22"/>
          <w:szCs w:val="22"/>
        </w:rPr>
      </w:pPr>
      <w:ins w:id="172" w:author="Prabhu, Akshata MS" w:date="2024-08-23T08:05:00Z">
        <w:r>
          <w:rPr>
            <w:noProof/>
          </w:rPr>
          <w:t>2.1</w:t>
        </w:r>
        <w:r>
          <w:rPr>
            <w:rFonts w:asciiTheme="minorHAnsi" w:eastAsiaTheme="minorEastAsia" w:hAnsiTheme="minorHAnsi" w:cstheme="minorBidi"/>
            <w:noProof/>
            <w:sz w:val="22"/>
            <w:szCs w:val="22"/>
          </w:rPr>
          <w:tab/>
        </w:r>
        <w:r>
          <w:rPr>
            <w:noProof/>
          </w:rPr>
          <w:t>Authorised Officer (Core)</w:t>
        </w:r>
        <w:r>
          <w:rPr>
            <w:noProof/>
          </w:rPr>
          <w:tab/>
        </w:r>
        <w:r>
          <w:rPr>
            <w:noProof/>
          </w:rPr>
          <w:fldChar w:fldCharType="begin"/>
        </w:r>
        <w:r>
          <w:rPr>
            <w:noProof/>
          </w:rPr>
          <w:instrText xml:space="preserve"> PAGEREF _Toc175234250 \h </w:instrText>
        </w:r>
        <w:r>
          <w:rPr>
            <w:noProof/>
          </w:rPr>
        </w:r>
        <w:r>
          <w:rPr>
            <w:noProof/>
          </w:rPr>
          <w:fldChar w:fldCharType="separate"/>
        </w:r>
        <w:r>
          <w:rPr>
            <w:noProof/>
          </w:rPr>
          <w:t>3</w:t>
        </w:r>
        <w:r>
          <w:rPr>
            <w:noProof/>
          </w:rPr>
          <w:fldChar w:fldCharType="end"/>
        </w:r>
      </w:ins>
    </w:p>
    <w:p w14:paraId="3BC3207A" w14:textId="456BAA62" w:rsidR="00C7088C" w:rsidRDefault="00C7088C">
      <w:pPr>
        <w:pStyle w:val="TOC2"/>
        <w:tabs>
          <w:tab w:val="right" w:leader="dot" w:pos="9060"/>
        </w:tabs>
        <w:rPr>
          <w:ins w:id="173" w:author="Prabhu, Akshata MS" w:date="2024-08-23T08:05:00Z"/>
          <w:rFonts w:asciiTheme="minorHAnsi" w:eastAsiaTheme="minorEastAsia" w:hAnsiTheme="minorHAnsi" w:cstheme="minorBidi"/>
          <w:noProof/>
          <w:sz w:val="22"/>
          <w:szCs w:val="22"/>
        </w:rPr>
      </w:pPr>
      <w:ins w:id="174" w:author="Prabhu, Akshata MS" w:date="2024-08-23T08:05:00Z">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_Toc175234251 \h </w:instrText>
        </w:r>
        <w:r>
          <w:rPr>
            <w:noProof/>
          </w:rPr>
        </w:r>
        <w:r>
          <w:rPr>
            <w:noProof/>
          </w:rPr>
          <w:fldChar w:fldCharType="separate"/>
        </w:r>
        <w:r>
          <w:rPr>
            <w:noProof/>
          </w:rPr>
          <w:t>4</w:t>
        </w:r>
        <w:r>
          <w:rPr>
            <w:noProof/>
          </w:rPr>
          <w:fldChar w:fldCharType="end"/>
        </w:r>
      </w:ins>
    </w:p>
    <w:p w14:paraId="47C1BEA3" w14:textId="74530F2D" w:rsidR="00C7088C" w:rsidRDefault="00C7088C">
      <w:pPr>
        <w:pStyle w:val="TOC2"/>
        <w:tabs>
          <w:tab w:val="right" w:leader="dot" w:pos="9060"/>
        </w:tabs>
        <w:rPr>
          <w:ins w:id="175" w:author="Prabhu, Akshata MS" w:date="2024-08-23T08:05:00Z"/>
          <w:rFonts w:asciiTheme="minorHAnsi" w:eastAsiaTheme="minorEastAsia" w:hAnsiTheme="minorHAnsi" w:cstheme="minorBidi"/>
          <w:noProof/>
          <w:sz w:val="22"/>
          <w:szCs w:val="22"/>
        </w:rPr>
      </w:pPr>
      <w:ins w:id="176" w:author="Prabhu, Akshata MS" w:date="2024-08-23T08:05:00Z">
        <w:r>
          <w:rPr>
            <w:noProof/>
          </w:rPr>
          <w:t>2.3</w:t>
        </w:r>
        <w:r>
          <w:rPr>
            <w:rFonts w:asciiTheme="minorHAnsi" w:eastAsiaTheme="minorEastAsia" w:hAnsiTheme="minorHAnsi" w:cstheme="minorBidi"/>
            <w:noProof/>
            <w:sz w:val="22"/>
            <w:szCs w:val="22"/>
          </w:rPr>
          <w:tab/>
        </w:r>
        <w:r>
          <w:rPr>
            <w:noProof/>
          </w:rPr>
          <w:t>Repairable Items (Core)</w:t>
        </w:r>
        <w:r>
          <w:rPr>
            <w:noProof/>
          </w:rPr>
          <w:tab/>
        </w:r>
        <w:r>
          <w:rPr>
            <w:noProof/>
          </w:rPr>
          <w:fldChar w:fldCharType="begin"/>
        </w:r>
        <w:r>
          <w:rPr>
            <w:noProof/>
          </w:rPr>
          <w:instrText xml:space="preserve"> PAGEREF _Toc175234252 \h </w:instrText>
        </w:r>
        <w:r>
          <w:rPr>
            <w:noProof/>
          </w:rPr>
        </w:r>
        <w:r>
          <w:rPr>
            <w:noProof/>
          </w:rPr>
          <w:fldChar w:fldCharType="separate"/>
        </w:r>
        <w:r>
          <w:rPr>
            <w:noProof/>
          </w:rPr>
          <w:t>4</w:t>
        </w:r>
        <w:r>
          <w:rPr>
            <w:noProof/>
          </w:rPr>
          <w:fldChar w:fldCharType="end"/>
        </w:r>
      </w:ins>
    </w:p>
    <w:p w14:paraId="6EBB56A4" w14:textId="24FFC849" w:rsidR="00C7088C" w:rsidRDefault="00C7088C">
      <w:pPr>
        <w:pStyle w:val="TOC1"/>
        <w:rPr>
          <w:ins w:id="177" w:author="Prabhu, Akshata MS" w:date="2024-08-23T08:05:00Z"/>
          <w:rFonts w:asciiTheme="minorHAnsi" w:eastAsiaTheme="minorEastAsia" w:hAnsiTheme="minorHAnsi" w:cstheme="minorBidi"/>
          <w:b w:val="0"/>
          <w:sz w:val="22"/>
          <w:szCs w:val="22"/>
        </w:rPr>
      </w:pPr>
      <w:ins w:id="178" w:author="Prabhu, Akshata MS" w:date="2024-08-23T08:05:00Z">
        <w:r>
          <w:t>3</w:t>
        </w:r>
        <w:r>
          <w:rPr>
            <w:rFonts w:asciiTheme="minorHAnsi" w:eastAsiaTheme="minorEastAsia" w:hAnsiTheme="minorHAnsi" w:cstheme="minorBidi"/>
            <w:b w:val="0"/>
            <w:sz w:val="22"/>
            <w:szCs w:val="22"/>
          </w:rPr>
          <w:tab/>
        </w:r>
        <w:r>
          <w:t>PROVISION OF SUPPLIES</w:t>
        </w:r>
        <w:r>
          <w:tab/>
        </w:r>
        <w:r>
          <w:fldChar w:fldCharType="begin"/>
        </w:r>
        <w:r>
          <w:instrText xml:space="preserve"> PAGEREF _Toc175234253 \h </w:instrText>
        </w:r>
        <w:r>
          <w:fldChar w:fldCharType="separate"/>
        </w:r>
        <w:r>
          <w:t>4</w:t>
        </w:r>
        <w:r>
          <w:fldChar w:fldCharType="end"/>
        </w:r>
      </w:ins>
    </w:p>
    <w:p w14:paraId="23F7D335" w14:textId="28B0844B" w:rsidR="00C7088C" w:rsidRDefault="00C7088C">
      <w:pPr>
        <w:pStyle w:val="TOC2"/>
        <w:tabs>
          <w:tab w:val="right" w:leader="dot" w:pos="9060"/>
        </w:tabs>
        <w:rPr>
          <w:ins w:id="179" w:author="Prabhu, Akshata MS" w:date="2024-08-23T08:05:00Z"/>
          <w:rFonts w:asciiTheme="minorHAnsi" w:eastAsiaTheme="minorEastAsia" w:hAnsiTheme="minorHAnsi" w:cstheme="minorBidi"/>
          <w:noProof/>
          <w:sz w:val="22"/>
          <w:szCs w:val="22"/>
        </w:rPr>
      </w:pPr>
      <w:ins w:id="180" w:author="Prabhu, Akshata MS" w:date="2024-08-23T08:05:00Z">
        <w:r>
          <w:rPr>
            <w:noProof/>
          </w:rPr>
          <w:t>3.1</w:t>
        </w:r>
        <w:r>
          <w:rPr>
            <w:rFonts w:asciiTheme="minorHAnsi" w:eastAsiaTheme="minorEastAsia" w:hAnsiTheme="minorHAnsi" w:cstheme="minorBidi"/>
            <w:noProof/>
            <w:sz w:val="22"/>
            <w:szCs w:val="22"/>
          </w:rPr>
          <w:tab/>
        </w:r>
        <w:r>
          <w:rPr>
            <w:noProof/>
          </w:rPr>
          <w:t>Supplies (Core)</w:t>
        </w:r>
        <w:r>
          <w:rPr>
            <w:noProof/>
          </w:rPr>
          <w:tab/>
        </w:r>
        <w:r>
          <w:rPr>
            <w:noProof/>
          </w:rPr>
          <w:fldChar w:fldCharType="begin"/>
        </w:r>
        <w:r>
          <w:rPr>
            <w:noProof/>
          </w:rPr>
          <w:instrText xml:space="preserve"> PAGEREF _Toc175234254 \h </w:instrText>
        </w:r>
        <w:r>
          <w:rPr>
            <w:noProof/>
          </w:rPr>
        </w:r>
        <w:r>
          <w:rPr>
            <w:noProof/>
          </w:rPr>
          <w:fldChar w:fldCharType="separate"/>
        </w:r>
        <w:r>
          <w:rPr>
            <w:noProof/>
          </w:rPr>
          <w:t>4</w:t>
        </w:r>
        <w:r>
          <w:rPr>
            <w:noProof/>
          </w:rPr>
          <w:fldChar w:fldCharType="end"/>
        </w:r>
      </w:ins>
    </w:p>
    <w:p w14:paraId="756E5505" w14:textId="67727009" w:rsidR="00C7088C" w:rsidRDefault="00C7088C">
      <w:pPr>
        <w:pStyle w:val="TOC2"/>
        <w:tabs>
          <w:tab w:val="right" w:leader="dot" w:pos="9060"/>
        </w:tabs>
        <w:rPr>
          <w:ins w:id="181" w:author="Prabhu, Akshata MS" w:date="2024-08-23T08:05:00Z"/>
          <w:rFonts w:asciiTheme="minorHAnsi" w:eastAsiaTheme="minorEastAsia" w:hAnsiTheme="minorHAnsi" w:cstheme="minorBidi"/>
          <w:noProof/>
          <w:sz w:val="22"/>
          <w:szCs w:val="22"/>
        </w:rPr>
      </w:pPr>
      <w:ins w:id="182" w:author="Prabhu, Akshata MS" w:date="2024-08-23T08:05:00Z">
        <w:r>
          <w:rPr>
            <w:noProof/>
          </w:rPr>
          <w:t>3.2</w:t>
        </w:r>
        <w:r>
          <w:rPr>
            <w:rFonts w:asciiTheme="minorHAnsi" w:eastAsiaTheme="minorEastAsia" w:hAnsiTheme="minorHAnsi" w:cstheme="minorBidi"/>
            <w:noProof/>
            <w:sz w:val="22"/>
            <w:szCs w:val="22"/>
          </w:rPr>
          <w:tab/>
        </w:r>
        <w:r>
          <w:rPr>
            <w:noProof/>
          </w:rPr>
          <w:t>Defects (Core)</w:t>
        </w:r>
        <w:r>
          <w:rPr>
            <w:noProof/>
          </w:rPr>
          <w:tab/>
        </w:r>
        <w:r>
          <w:rPr>
            <w:noProof/>
          </w:rPr>
          <w:fldChar w:fldCharType="begin"/>
        </w:r>
        <w:r>
          <w:rPr>
            <w:noProof/>
          </w:rPr>
          <w:instrText xml:space="preserve"> PAGEREF _Toc175234255 \h </w:instrText>
        </w:r>
        <w:r>
          <w:rPr>
            <w:noProof/>
          </w:rPr>
        </w:r>
        <w:r>
          <w:rPr>
            <w:noProof/>
          </w:rPr>
          <w:fldChar w:fldCharType="separate"/>
        </w:r>
        <w:r>
          <w:rPr>
            <w:noProof/>
          </w:rPr>
          <w:t>4</w:t>
        </w:r>
        <w:r>
          <w:rPr>
            <w:noProof/>
          </w:rPr>
          <w:fldChar w:fldCharType="end"/>
        </w:r>
      </w:ins>
    </w:p>
    <w:p w14:paraId="24C08692" w14:textId="11E3E945" w:rsidR="00C7088C" w:rsidRDefault="00C7088C">
      <w:pPr>
        <w:pStyle w:val="TOC2"/>
        <w:tabs>
          <w:tab w:val="right" w:leader="dot" w:pos="9060"/>
        </w:tabs>
        <w:rPr>
          <w:ins w:id="183" w:author="Prabhu, Akshata MS" w:date="2024-08-23T08:05:00Z"/>
          <w:rFonts w:asciiTheme="minorHAnsi" w:eastAsiaTheme="minorEastAsia" w:hAnsiTheme="minorHAnsi" w:cstheme="minorBidi"/>
          <w:noProof/>
          <w:sz w:val="22"/>
          <w:szCs w:val="22"/>
        </w:rPr>
      </w:pPr>
      <w:ins w:id="184" w:author="Prabhu, Akshata MS" w:date="2024-08-23T08:05:00Z">
        <w:r>
          <w:rPr>
            <w:noProof/>
          </w:rPr>
          <w:t>3.3</w:t>
        </w:r>
        <w:r>
          <w:rPr>
            <w:rFonts w:asciiTheme="minorHAnsi" w:eastAsiaTheme="minorEastAsia" w:hAnsiTheme="minorHAnsi" w:cstheme="minorBidi"/>
            <w:noProof/>
            <w:sz w:val="22"/>
            <w:szCs w:val="22"/>
          </w:rPr>
          <w:tab/>
        </w:r>
        <w:r>
          <w:rPr>
            <w:noProof/>
          </w:rPr>
          <w:t>Approvals and Compliance (Core)</w:t>
        </w:r>
        <w:r>
          <w:rPr>
            <w:noProof/>
          </w:rPr>
          <w:tab/>
        </w:r>
        <w:r>
          <w:rPr>
            <w:noProof/>
          </w:rPr>
          <w:fldChar w:fldCharType="begin"/>
        </w:r>
        <w:r>
          <w:rPr>
            <w:noProof/>
          </w:rPr>
          <w:instrText xml:space="preserve"> PAGEREF _Toc175234256 \h </w:instrText>
        </w:r>
        <w:r>
          <w:rPr>
            <w:noProof/>
          </w:rPr>
        </w:r>
        <w:r>
          <w:rPr>
            <w:noProof/>
          </w:rPr>
          <w:fldChar w:fldCharType="separate"/>
        </w:r>
        <w:r>
          <w:rPr>
            <w:noProof/>
          </w:rPr>
          <w:t>5</w:t>
        </w:r>
        <w:r>
          <w:rPr>
            <w:noProof/>
          </w:rPr>
          <w:fldChar w:fldCharType="end"/>
        </w:r>
      </w:ins>
    </w:p>
    <w:p w14:paraId="08F75C4B" w14:textId="5605C012" w:rsidR="00C7088C" w:rsidRDefault="00C7088C">
      <w:pPr>
        <w:pStyle w:val="TOC1"/>
        <w:rPr>
          <w:ins w:id="185" w:author="Prabhu, Akshata MS" w:date="2024-08-23T08:05:00Z"/>
          <w:rFonts w:asciiTheme="minorHAnsi" w:eastAsiaTheme="minorEastAsia" w:hAnsiTheme="minorHAnsi" w:cstheme="minorBidi"/>
          <w:b w:val="0"/>
          <w:sz w:val="22"/>
          <w:szCs w:val="22"/>
        </w:rPr>
      </w:pPr>
      <w:ins w:id="186" w:author="Prabhu, Akshata MS" w:date="2024-08-23T08:05:00Z">
        <w:r>
          <w:t>4</w:t>
        </w:r>
        <w:r>
          <w:rPr>
            <w:rFonts w:asciiTheme="minorHAnsi" w:eastAsiaTheme="minorEastAsia" w:hAnsiTheme="minorHAnsi" w:cstheme="minorBidi"/>
            <w:b w:val="0"/>
            <w:sz w:val="22"/>
            <w:szCs w:val="22"/>
          </w:rPr>
          <w:tab/>
        </w:r>
        <w:r>
          <w:t>AUSTRALIAN INDUSTRY CAPABILITY</w:t>
        </w:r>
        <w:r>
          <w:tab/>
        </w:r>
        <w:r>
          <w:fldChar w:fldCharType="begin"/>
        </w:r>
        <w:r>
          <w:instrText xml:space="preserve"> PAGEREF _Toc175234257 \h </w:instrText>
        </w:r>
        <w:r>
          <w:fldChar w:fldCharType="separate"/>
        </w:r>
        <w:r>
          <w:t>6</w:t>
        </w:r>
        <w:r>
          <w:fldChar w:fldCharType="end"/>
        </w:r>
      </w:ins>
    </w:p>
    <w:p w14:paraId="149C6724" w14:textId="5DBF3CBE" w:rsidR="00C7088C" w:rsidRDefault="00C7088C">
      <w:pPr>
        <w:pStyle w:val="TOC1"/>
        <w:rPr>
          <w:ins w:id="187" w:author="Prabhu, Akshata MS" w:date="2024-08-23T08:05:00Z"/>
          <w:rFonts w:asciiTheme="minorHAnsi" w:eastAsiaTheme="minorEastAsia" w:hAnsiTheme="minorHAnsi" w:cstheme="minorBidi"/>
          <w:b w:val="0"/>
          <w:sz w:val="22"/>
          <w:szCs w:val="22"/>
        </w:rPr>
      </w:pPr>
      <w:ins w:id="188" w:author="Prabhu, Akshata MS" w:date="2024-08-23T08:05:00Z">
        <w:r>
          <w:t>5</w:t>
        </w:r>
        <w:r>
          <w:rPr>
            <w:rFonts w:asciiTheme="minorHAnsi" w:eastAsiaTheme="minorEastAsia" w:hAnsiTheme="minorHAnsi" w:cstheme="minorBidi"/>
            <w:b w:val="0"/>
            <w:sz w:val="22"/>
            <w:szCs w:val="22"/>
          </w:rPr>
          <w:tab/>
        </w:r>
        <w:r>
          <w:t>CONTRACT MATERIAL AND INTELLECTURAL PROPERTY</w:t>
        </w:r>
        <w:r>
          <w:tab/>
        </w:r>
        <w:r>
          <w:fldChar w:fldCharType="begin"/>
        </w:r>
        <w:r>
          <w:instrText xml:space="preserve"> PAGEREF _Toc175234258 \h </w:instrText>
        </w:r>
        <w:r>
          <w:fldChar w:fldCharType="separate"/>
        </w:r>
        <w:r>
          <w:t>6</w:t>
        </w:r>
        <w:r>
          <w:fldChar w:fldCharType="end"/>
        </w:r>
      </w:ins>
    </w:p>
    <w:p w14:paraId="4F2D84E7" w14:textId="706B91E0" w:rsidR="00C7088C" w:rsidRDefault="00C7088C">
      <w:pPr>
        <w:pStyle w:val="TOC2"/>
        <w:tabs>
          <w:tab w:val="right" w:leader="dot" w:pos="9060"/>
        </w:tabs>
        <w:rPr>
          <w:ins w:id="189" w:author="Prabhu, Akshata MS" w:date="2024-08-23T08:05:00Z"/>
          <w:rFonts w:asciiTheme="minorHAnsi" w:eastAsiaTheme="minorEastAsia" w:hAnsiTheme="minorHAnsi" w:cstheme="minorBidi"/>
          <w:noProof/>
          <w:sz w:val="22"/>
          <w:szCs w:val="22"/>
        </w:rPr>
      </w:pPr>
      <w:ins w:id="190" w:author="Prabhu, Akshata MS" w:date="2024-08-23T08:05:00Z">
        <w:r>
          <w:rPr>
            <w:noProof/>
          </w:rPr>
          <w:t>5.1</w:t>
        </w:r>
        <w:r>
          <w:rPr>
            <w:rFonts w:asciiTheme="minorHAnsi" w:eastAsiaTheme="minorEastAsia" w:hAnsiTheme="minorHAnsi" w:cstheme="minorBidi"/>
            <w:noProof/>
            <w:sz w:val="22"/>
            <w:szCs w:val="22"/>
          </w:rPr>
          <w:tab/>
        </w:r>
        <w:r>
          <w:rPr>
            <w:noProof/>
          </w:rPr>
          <w:t>Ownership of Intellectual Property (Core)</w:t>
        </w:r>
        <w:r>
          <w:rPr>
            <w:noProof/>
          </w:rPr>
          <w:tab/>
        </w:r>
        <w:r>
          <w:rPr>
            <w:noProof/>
          </w:rPr>
          <w:fldChar w:fldCharType="begin"/>
        </w:r>
        <w:r>
          <w:rPr>
            <w:noProof/>
          </w:rPr>
          <w:instrText xml:space="preserve"> PAGEREF _Toc175234259 \h </w:instrText>
        </w:r>
        <w:r>
          <w:rPr>
            <w:noProof/>
          </w:rPr>
        </w:r>
        <w:r>
          <w:rPr>
            <w:noProof/>
          </w:rPr>
          <w:fldChar w:fldCharType="separate"/>
        </w:r>
        <w:r>
          <w:rPr>
            <w:noProof/>
          </w:rPr>
          <w:t>6</w:t>
        </w:r>
        <w:r>
          <w:rPr>
            <w:noProof/>
          </w:rPr>
          <w:fldChar w:fldCharType="end"/>
        </w:r>
      </w:ins>
    </w:p>
    <w:p w14:paraId="20506DEF" w14:textId="0E1C981C" w:rsidR="00C7088C" w:rsidRDefault="00C7088C">
      <w:pPr>
        <w:pStyle w:val="TOC2"/>
        <w:tabs>
          <w:tab w:val="right" w:leader="dot" w:pos="9060"/>
        </w:tabs>
        <w:rPr>
          <w:ins w:id="191" w:author="Prabhu, Akshata MS" w:date="2024-08-23T08:05:00Z"/>
          <w:rFonts w:asciiTheme="minorHAnsi" w:eastAsiaTheme="minorEastAsia" w:hAnsiTheme="minorHAnsi" w:cstheme="minorBidi"/>
          <w:noProof/>
          <w:sz w:val="22"/>
          <w:szCs w:val="22"/>
        </w:rPr>
      </w:pPr>
      <w:ins w:id="192" w:author="Prabhu, Akshata MS" w:date="2024-08-23T08:05:00Z">
        <w:r>
          <w:rPr>
            <w:noProof/>
            <w:lang w:eastAsia="zh-CN"/>
          </w:rPr>
          <w:t>5.2</w:t>
        </w:r>
        <w:r>
          <w:rPr>
            <w:rFonts w:asciiTheme="minorHAnsi" w:eastAsiaTheme="minorEastAsia" w:hAnsiTheme="minorHAnsi" w:cstheme="minorBidi"/>
            <w:noProof/>
            <w:sz w:val="22"/>
            <w:szCs w:val="22"/>
          </w:rPr>
          <w:tab/>
        </w:r>
        <w:r>
          <w:rPr>
            <w:noProof/>
            <w:lang w:eastAsia="zh-CN"/>
          </w:rPr>
          <w:t>Contract Material (Core)</w:t>
        </w:r>
        <w:r>
          <w:rPr>
            <w:noProof/>
          </w:rPr>
          <w:tab/>
        </w:r>
        <w:r>
          <w:rPr>
            <w:noProof/>
          </w:rPr>
          <w:fldChar w:fldCharType="begin"/>
        </w:r>
        <w:r>
          <w:rPr>
            <w:noProof/>
          </w:rPr>
          <w:instrText xml:space="preserve"> PAGEREF _Toc175234260 \h </w:instrText>
        </w:r>
        <w:r>
          <w:rPr>
            <w:noProof/>
          </w:rPr>
        </w:r>
        <w:r>
          <w:rPr>
            <w:noProof/>
          </w:rPr>
          <w:fldChar w:fldCharType="separate"/>
        </w:r>
        <w:r>
          <w:rPr>
            <w:noProof/>
          </w:rPr>
          <w:t>6</w:t>
        </w:r>
        <w:r>
          <w:rPr>
            <w:noProof/>
          </w:rPr>
          <w:fldChar w:fldCharType="end"/>
        </w:r>
      </w:ins>
    </w:p>
    <w:p w14:paraId="48961F66" w14:textId="467697B0" w:rsidR="00C7088C" w:rsidRDefault="00C7088C">
      <w:pPr>
        <w:pStyle w:val="TOC2"/>
        <w:tabs>
          <w:tab w:val="right" w:leader="dot" w:pos="9060"/>
        </w:tabs>
        <w:rPr>
          <w:ins w:id="193" w:author="Prabhu, Akshata MS" w:date="2024-08-23T08:05:00Z"/>
          <w:rFonts w:asciiTheme="minorHAnsi" w:eastAsiaTheme="minorEastAsia" w:hAnsiTheme="minorHAnsi" w:cstheme="minorBidi"/>
          <w:noProof/>
          <w:sz w:val="22"/>
          <w:szCs w:val="22"/>
        </w:rPr>
      </w:pPr>
      <w:ins w:id="194" w:author="Prabhu, Akshata MS" w:date="2024-08-23T08:05:00Z">
        <w:r>
          <w:rPr>
            <w:noProof/>
            <w:lang w:eastAsia="zh-CN"/>
          </w:rPr>
          <w:t>5.3</w:t>
        </w:r>
        <w:r>
          <w:rPr>
            <w:rFonts w:asciiTheme="minorHAnsi" w:eastAsiaTheme="minorEastAsia" w:hAnsiTheme="minorHAnsi" w:cstheme="minorBidi"/>
            <w:noProof/>
            <w:sz w:val="22"/>
            <w:szCs w:val="22"/>
          </w:rPr>
          <w:tab/>
        </w:r>
        <w:r>
          <w:rPr>
            <w:noProof/>
            <w:lang w:eastAsia="zh-CN"/>
          </w:rPr>
          <w:t>No Commercialisation (Core)</w:t>
        </w:r>
        <w:r>
          <w:rPr>
            <w:noProof/>
          </w:rPr>
          <w:tab/>
        </w:r>
        <w:r>
          <w:rPr>
            <w:noProof/>
          </w:rPr>
          <w:fldChar w:fldCharType="begin"/>
        </w:r>
        <w:r>
          <w:rPr>
            <w:noProof/>
          </w:rPr>
          <w:instrText xml:space="preserve"> PAGEREF _Toc175234261 \h </w:instrText>
        </w:r>
        <w:r>
          <w:rPr>
            <w:noProof/>
          </w:rPr>
        </w:r>
        <w:r>
          <w:rPr>
            <w:noProof/>
          </w:rPr>
          <w:fldChar w:fldCharType="separate"/>
        </w:r>
        <w:r>
          <w:rPr>
            <w:noProof/>
          </w:rPr>
          <w:t>6</w:t>
        </w:r>
        <w:r>
          <w:rPr>
            <w:noProof/>
          </w:rPr>
          <w:fldChar w:fldCharType="end"/>
        </w:r>
      </w:ins>
    </w:p>
    <w:p w14:paraId="423F6106" w14:textId="680F2669" w:rsidR="00C7088C" w:rsidRDefault="00C7088C">
      <w:pPr>
        <w:pStyle w:val="TOC2"/>
        <w:tabs>
          <w:tab w:val="right" w:leader="dot" w:pos="9060"/>
        </w:tabs>
        <w:rPr>
          <w:ins w:id="195" w:author="Prabhu, Akshata MS" w:date="2024-08-23T08:05:00Z"/>
          <w:rFonts w:asciiTheme="minorHAnsi" w:eastAsiaTheme="minorEastAsia" w:hAnsiTheme="minorHAnsi" w:cstheme="minorBidi"/>
          <w:noProof/>
          <w:sz w:val="22"/>
          <w:szCs w:val="22"/>
        </w:rPr>
      </w:pPr>
      <w:ins w:id="196" w:author="Prabhu, Akshata MS" w:date="2024-08-23T08:05:00Z">
        <w:r>
          <w:rPr>
            <w:noProof/>
          </w:rPr>
          <w:t>5.4</w:t>
        </w:r>
        <w:r>
          <w:rPr>
            <w:rFonts w:asciiTheme="minorHAnsi" w:eastAsiaTheme="minorEastAsia" w:hAnsiTheme="minorHAnsi" w:cstheme="minorBidi"/>
            <w:noProof/>
            <w:sz w:val="22"/>
            <w:szCs w:val="22"/>
          </w:rPr>
          <w:tab/>
        </w:r>
        <w:r>
          <w:rPr>
            <w:noProof/>
          </w:rPr>
          <w:t>Warranties (Core)</w:t>
        </w:r>
        <w:r>
          <w:rPr>
            <w:noProof/>
          </w:rPr>
          <w:tab/>
        </w:r>
        <w:r>
          <w:rPr>
            <w:noProof/>
          </w:rPr>
          <w:fldChar w:fldCharType="begin"/>
        </w:r>
        <w:r>
          <w:rPr>
            <w:noProof/>
          </w:rPr>
          <w:instrText xml:space="preserve"> PAGEREF _Toc175234262 \h </w:instrText>
        </w:r>
        <w:r>
          <w:rPr>
            <w:noProof/>
          </w:rPr>
        </w:r>
        <w:r>
          <w:rPr>
            <w:noProof/>
          </w:rPr>
          <w:fldChar w:fldCharType="separate"/>
        </w:r>
        <w:r>
          <w:rPr>
            <w:noProof/>
          </w:rPr>
          <w:t>7</w:t>
        </w:r>
        <w:r>
          <w:rPr>
            <w:noProof/>
          </w:rPr>
          <w:fldChar w:fldCharType="end"/>
        </w:r>
      </w:ins>
    </w:p>
    <w:p w14:paraId="1479FC46" w14:textId="271C642D" w:rsidR="00C7088C" w:rsidRDefault="00C7088C">
      <w:pPr>
        <w:pStyle w:val="TOC1"/>
        <w:rPr>
          <w:ins w:id="197" w:author="Prabhu, Akshata MS" w:date="2024-08-23T08:05:00Z"/>
          <w:rFonts w:asciiTheme="minorHAnsi" w:eastAsiaTheme="minorEastAsia" w:hAnsiTheme="minorHAnsi" w:cstheme="minorBidi"/>
          <w:b w:val="0"/>
          <w:sz w:val="22"/>
          <w:szCs w:val="22"/>
        </w:rPr>
      </w:pPr>
      <w:ins w:id="198" w:author="Prabhu, Akshata MS" w:date="2024-08-23T08:05:00Z">
        <w:r>
          <w:t>6</w:t>
        </w:r>
        <w:r>
          <w:rPr>
            <w:rFonts w:asciiTheme="minorHAnsi" w:eastAsiaTheme="minorEastAsia" w:hAnsiTheme="minorHAnsi" w:cstheme="minorBidi"/>
            <w:b w:val="0"/>
            <w:sz w:val="22"/>
            <w:szCs w:val="22"/>
          </w:rPr>
          <w:tab/>
        </w:r>
        <w:r>
          <w:t>ACCEPTANCE AND OWNERSHIP</w:t>
        </w:r>
        <w:r>
          <w:tab/>
        </w:r>
        <w:r>
          <w:fldChar w:fldCharType="begin"/>
        </w:r>
        <w:r>
          <w:instrText xml:space="preserve"> PAGEREF _Toc175234263 \h </w:instrText>
        </w:r>
        <w:r>
          <w:fldChar w:fldCharType="separate"/>
        </w:r>
        <w:r>
          <w:t>7</w:t>
        </w:r>
        <w:r>
          <w:fldChar w:fldCharType="end"/>
        </w:r>
      </w:ins>
    </w:p>
    <w:p w14:paraId="26CFBBC9" w14:textId="18696798" w:rsidR="00C7088C" w:rsidRDefault="00C7088C">
      <w:pPr>
        <w:pStyle w:val="TOC2"/>
        <w:tabs>
          <w:tab w:val="right" w:leader="dot" w:pos="9060"/>
        </w:tabs>
        <w:rPr>
          <w:ins w:id="199" w:author="Prabhu, Akshata MS" w:date="2024-08-23T08:05:00Z"/>
          <w:rFonts w:asciiTheme="minorHAnsi" w:eastAsiaTheme="minorEastAsia" w:hAnsiTheme="minorHAnsi" w:cstheme="minorBidi"/>
          <w:noProof/>
          <w:sz w:val="22"/>
          <w:szCs w:val="22"/>
        </w:rPr>
      </w:pPr>
      <w:ins w:id="200" w:author="Prabhu, Akshata MS" w:date="2024-08-23T08:05:00Z">
        <w:r>
          <w:rPr>
            <w:noProof/>
          </w:rPr>
          <w:t>6.1</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_Toc175234264 \h </w:instrText>
        </w:r>
        <w:r>
          <w:rPr>
            <w:noProof/>
          </w:rPr>
        </w:r>
        <w:r>
          <w:rPr>
            <w:noProof/>
          </w:rPr>
          <w:fldChar w:fldCharType="separate"/>
        </w:r>
        <w:r>
          <w:rPr>
            <w:noProof/>
          </w:rPr>
          <w:t>7</w:t>
        </w:r>
        <w:r>
          <w:rPr>
            <w:noProof/>
          </w:rPr>
          <w:fldChar w:fldCharType="end"/>
        </w:r>
      </w:ins>
    </w:p>
    <w:p w14:paraId="0A63C3E6" w14:textId="4788D7BF" w:rsidR="00C7088C" w:rsidRDefault="00C7088C">
      <w:pPr>
        <w:pStyle w:val="TOC2"/>
        <w:tabs>
          <w:tab w:val="right" w:leader="dot" w:pos="9060"/>
        </w:tabs>
        <w:rPr>
          <w:ins w:id="201" w:author="Prabhu, Akshata MS" w:date="2024-08-23T08:05:00Z"/>
          <w:rFonts w:asciiTheme="minorHAnsi" w:eastAsiaTheme="minorEastAsia" w:hAnsiTheme="minorHAnsi" w:cstheme="minorBidi"/>
          <w:noProof/>
          <w:sz w:val="22"/>
          <w:szCs w:val="22"/>
        </w:rPr>
      </w:pPr>
      <w:ins w:id="202" w:author="Prabhu, Akshata MS" w:date="2024-08-23T08:05:00Z">
        <w:r>
          <w:rPr>
            <w:noProof/>
          </w:rPr>
          <w:t>6.2</w:t>
        </w:r>
        <w:r>
          <w:rPr>
            <w:rFonts w:asciiTheme="minorHAnsi" w:eastAsiaTheme="minorEastAsia" w:hAnsiTheme="minorHAnsi" w:cstheme="minorBidi"/>
            <w:noProof/>
            <w:sz w:val="22"/>
            <w:szCs w:val="22"/>
          </w:rPr>
          <w:tab/>
        </w:r>
        <w:r>
          <w:rPr>
            <w:noProof/>
          </w:rPr>
          <w:t>Ownership and Risk (Core)</w:t>
        </w:r>
        <w:r>
          <w:rPr>
            <w:noProof/>
          </w:rPr>
          <w:tab/>
        </w:r>
        <w:r>
          <w:rPr>
            <w:noProof/>
          </w:rPr>
          <w:fldChar w:fldCharType="begin"/>
        </w:r>
        <w:r>
          <w:rPr>
            <w:noProof/>
          </w:rPr>
          <w:instrText xml:space="preserve"> PAGEREF _Toc175234265 \h </w:instrText>
        </w:r>
        <w:r>
          <w:rPr>
            <w:noProof/>
          </w:rPr>
        </w:r>
        <w:r>
          <w:rPr>
            <w:noProof/>
          </w:rPr>
          <w:fldChar w:fldCharType="separate"/>
        </w:r>
        <w:r>
          <w:rPr>
            <w:noProof/>
          </w:rPr>
          <w:t>7</w:t>
        </w:r>
        <w:r>
          <w:rPr>
            <w:noProof/>
          </w:rPr>
          <w:fldChar w:fldCharType="end"/>
        </w:r>
      </w:ins>
    </w:p>
    <w:p w14:paraId="305EF2AC" w14:textId="160183EA" w:rsidR="00C7088C" w:rsidRDefault="00C7088C">
      <w:pPr>
        <w:pStyle w:val="TOC1"/>
        <w:rPr>
          <w:ins w:id="203" w:author="Prabhu, Akshata MS" w:date="2024-08-23T08:05:00Z"/>
          <w:rFonts w:asciiTheme="minorHAnsi" w:eastAsiaTheme="minorEastAsia" w:hAnsiTheme="minorHAnsi" w:cstheme="minorBidi"/>
          <w:b w:val="0"/>
          <w:sz w:val="22"/>
          <w:szCs w:val="22"/>
        </w:rPr>
      </w:pPr>
      <w:ins w:id="204" w:author="Prabhu, Akshata MS" w:date="2024-08-23T08:05:00Z">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_Toc175234266 \h </w:instrText>
        </w:r>
        <w:r>
          <w:fldChar w:fldCharType="separate"/>
        </w:r>
        <w:r>
          <w:t>7</w:t>
        </w:r>
        <w:r>
          <w:fldChar w:fldCharType="end"/>
        </w:r>
      </w:ins>
    </w:p>
    <w:p w14:paraId="45907917" w14:textId="687869B1" w:rsidR="00C7088C" w:rsidRDefault="00C7088C">
      <w:pPr>
        <w:pStyle w:val="TOC2"/>
        <w:tabs>
          <w:tab w:val="right" w:leader="dot" w:pos="9060"/>
        </w:tabs>
        <w:rPr>
          <w:ins w:id="205" w:author="Prabhu, Akshata MS" w:date="2024-08-23T08:05:00Z"/>
          <w:rFonts w:asciiTheme="minorHAnsi" w:eastAsiaTheme="minorEastAsia" w:hAnsiTheme="minorHAnsi" w:cstheme="minorBidi"/>
          <w:noProof/>
          <w:sz w:val="22"/>
          <w:szCs w:val="22"/>
        </w:rPr>
      </w:pPr>
      <w:ins w:id="206" w:author="Prabhu, Akshata MS" w:date="2024-08-23T08:05:00Z">
        <w:r>
          <w:rPr>
            <w:noProof/>
          </w:rPr>
          <w:t>7.1</w:t>
        </w:r>
        <w:r>
          <w:rPr>
            <w:rFonts w:asciiTheme="minorHAnsi" w:eastAsiaTheme="minorEastAsia" w:hAnsiTheme="minorHAnsi" w:cstheme="minorBidi"/>
            <w:noProof/>
            <w:sz w:val="22"/>
            <w:szCs w:val="22"/>
          </w:rPr>
          <w:tab/>
        </w:r>
        <w:r>
          <w:rPr>
            <w:noProof/>
          </w:rPr>
          <w:t>Price Basis (Core)</w:t>
        </w:r>
        <w:r>
          <w:rPr>
            <w:noProof/>
          </w:rPr>
          <w:tab/>
        </w:r>
        <w:r>
          <w:rPr>
            <w:noProof/>
          </w:rPr>
          <w:fldChar w:fldCharType="begin"/>
        </w:r>
        <w:r>
          <w:rPr>
            <w:noProof/>
          </w:rPr>
          <w:instrText xml:space="preserve"> PAGEREF _Toc175234267 \h </w:instrText>
        </w:r>
        <w:r>
          <w:rPr>
            <w:noProof/>
          </w:rPr>
        </w:r>
        <w:r>
          <w:rPr>
            <w:noProof/>
          </w:rPr>
          <w:fldChar w:fldCharType="separate"/>
        </w:r>
        <w:r>
          <w:rPr>
            <w:noProof/>
          </w:rPr>
          <w:t>7</w:t>
        </w:r>
        <w:r>
          <w:rPr>
            <w:noProof/>
          </w:rPr>
          <w:fldChar w:fldCharType="end"/>
        </w:r>
      </w:ins>
    </w:p>
    <w:p w14:paraId="52824191" w14:textId="4B6F335F" w:rsidR="00C7088C" w:rsidRDefault="00C7088C">
      <w:pPr>
        <w:pStyle w:val="TOC2"/>
        <w:tabs>
          <w:tab w:val="right" w:leader="dot" w:pos="9060"/>
        </w:tabs>
        <w:rPr>
          <w:ins w:id="207" w:author="Prabhu, Akshata MS" w:date="2024-08-23T08:05:00Z"/>
          <w:rFonts w:asciiTheme="minorHAnsi" w:eastAsiaTheme="minorEastAsia" w:hAnsiTheme="minorHAnsi" w:cstheme="minorBidi"/>
          <w:noProof/>
          <w:sz w:val="22"/>
          <w:szCs w:val="22"/>
        </w:rPr>
      </w:pPr>
      <w:ins w:id="208" w:author="Prabhu, Akshata MS" w:date="2024-08-23T08:05:00Z">
        <w:r>
          <w:rPr>
            <w:noProof/>
          </w:rPr>
          <w:t>7.2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_Toc175234268 \h </w:instrText>
        </w:r>
        <w:r>
          <w:rPr>
            <w:noProof/>
          </w:rPr>
        </w:r>
        <w:r>
          <w:rPr>
            <w:noProof/>
          </w:rPr>
          <w:fldChar w:fldCharType="separate"/>
        </w:r>
        <w:r>
          <w:rPr>
            <w:noProof/>
          </w:rPr>
          <w:t>9</w:t>
        </w:r>
        <w:r>
          <w:rPr>
            <w:noProof/>
          </w:rPr>
          <w:fldChar w:fldCharType="end"/>
        </w:r>
      </w:ins>
    </w:p>
    <w:p w14:paraId="6A1A4C30" w14:textId="6CFBC394" w:rsidR="00C7088C" w:rsidRDefault="00C7088C">
      <w:pPr>
        <w:pStyle w:val="TOC2"/>
        <w:tabs>
          <w:tab w:val="right" w:leader="dot" w:pos="9060"/>
        </w:tabs>
        <w:rPr>
          <w:ins w:id="209" w:author="Prabhu, Akshata MS" w:date="2024-08-23T08:05:00Z"/>
          <w:rFonts w:asciiTheme="minorHAnsi" w:eastAsiaTheme="minorEastAsia" w:hAnsiTheme="minorHAnsi" w:cstheme="minorBidi"/>
          <w:noProof/>
          <w:sz w:val="22"/>
          <w:szCs w:val="22"/>
        </w:rPr>
      </w:pPr>
      <w:ins w:id="210" w:author="Prabhu, Akshata MS" w:date="2024-08-23T08:05:00Z">
        <w:r>
          <w:rPr>
            <w:noProof/>
          </w:rPr>
          <w:t>7.3</w:t>
        </w:r>
        <w:r>
          <w:rPr>
            <w:rFonts w:asciiTheme="minorHAnsi" w:eastAsiaTheme="minorEastAsia" w:hAnsiTheme="minorHAnsi" w:cstheme="minorBidi"/>
            <w:noProof/>
            <w:sz w:val="22"/>
            <w:szCs w:val="22"/>
          </w:rPr>
          <w:tab/>
        </w:r>
        <w:r>
          <w:rPr>
            <w:noProof/>
          </w:rPr>
          <w:t>Late Payment (Core)</w:t>
        </w:r>
        <w:r>
          <w:rPr>
            <w:noProof/>
          </w:rPr>
          <w:tab/>
        </w:r>
        <w:r>
          <w:rPr>
            <w:noProof/>
          </w:rPr>
          <w:fldChar w:fldCharType="begin"/>
        </w:r>
        <w:r>
          <w:rPr>
            <w:noProof/>
          </w:rPr>
          <w:instrText xml:space="preserve"> PAGEREF _Toc175234269 \h </w:instrText>
        </w:r>
        <w:r>
          <w:rPr>
            <w:noProof/>
          </w:rPr>
        </w:r>
        <w:r>
          <w:rPr>
            <w:noProof/>
          </w:rPr>
          <w:fldChar w:fldCharType="separate"/>
        </w:r>
        <w:r>
          <w:rPr>
            <w:noProof/>
          </w:rPr>
          <w:t>9</w:t>
        </w:r>
        <w:r>
          <w:rPr>
            <w:noProof/>
          </w:rPr>
          <w:fldChar w:fldCharType="end"/>
        </w:r>
      </w:ins>
    </w:p>
    <w:p w14:paraId="0DE9B897" w14:textId="0AFC33A6" w:rsidR="00C7088C" w:rsidRDefault="00C7088C">
      <w:pPr>
        <w:pStyle w:val="TOC2"/>
        <w:tabs>
          <w:tab w:val="right" w:leader="dot" w:pos="9060"/>
        </w:tabs>
        <w:rPr>
          <w:ins w:id="211" w:author="Prabhu, Akshata MS" w:date="2024-08-23T08:05:00Z"/>
          <w:rFonts w:asciiTheme="minorHAnsi" w:eastAsiaTheme="minorEastAsia" w:hAnsiTheme="minorHAnsi" w:cstheme="minorBidi"/>
          <w:noProof/>
          <w:sz w:val="22"/>
          <w:szCs w:val="22"/>
        </w:rPr>
      </w:pPr>
      <w:ins w:id="212" w:author="Prabhu, Akshata MS" w:date="2024-08-23T08:05:00Z">
        <w:r>
          <w:rPr>
            <w:noProof/>
          </w:rPr>
          <w:t>7.4</w:t>
        </w:r>
        <w:r>
          <w:rPr>
            <w:rFonts w:asciiTheme="minorHAnsi" w:eastAsiaTheme="minorEastAsia" w:hAnsiTheme="minorHAnsi" w:cstheme="minorBidi"/>
            <w:noProof/>
            <w:sz w:val="22"/>
            <w:szCs w:val="22"/>
          </w:rPr>
          <w:tab/>
        </w:r>
        <w:r>
          <w:rPr>
            <w:noProof/>
          </w:rPr>
          <w:t>Invoice (Core)</w:t>
        </w:r>
        <w:r>
          <w:rPr>
            <w:noProof/>
          </w:rPr>
          <w:tab/>
        </w:r>
        <w:r>
          <w:rPr>
            <w:noProof/>
          </w:rPr>
          <w:fldChar w:fldCharType="begin"/>
        </w:r>
        <w:r>
          <w:rPr>
            <w:noProof/>
          </w:rPr>
          <w:instrText xml:space="preserve"> PAGEREF _Toc175234270 \h </w:instrText>
        </w:r>
        <w:r>
          <w:rPr>
            <w:noProof/>
          </w:rPr>
        </w:r>
        <w:r>
          <w:rPr>
            <w:noProof/>
          </w:rPr>
          <w:fldChar w:fldCharType="separate"/>
        </w:r>
        <w:r>
          <w:rPr>
            <w:noProof/>
          </w:rPr>
          <w:t>10</w:t>
        </w:r>
        <w:r>
          <w:rPr>
            <w:noProof/>
          </w:rPr>
          <w:fldChar w:fldCharType="end"/>
        </w:r>
      </w:ins>
    </w:p>
    <w:p w14:paraId="5A5B2297" w14:textId="36C7D7D1" w:rsidR="00C7088C" w:rsidRDefault="00C7088C">
      <w:pPr>
        <w:pStyle w:val="TOC1"/>
        <w:rPr>
          <w:ins w:id="213" w:author="Prabhu, Akshata MS" w:date="2024-08-23T08:05:00Z"/>
          <w:rFonts w:asciiTheme="minorHAnsi" w:eastAsiaTheme="minorEastAsia" w:hAnsiTheme="minorHAnsi" w:cstheme="minorBidi"/>
          <w:b w:val="0"/>
          <w:sz w:val="22"/>
          <w:szCs w:val="22"/>
        </w:rPr>
      </w:pPr>
      <w:ins w:id="214" w:author="Prabhu, Akshata MS" w:date="2024-08-23T08:05:00Z">
        <w:r>
          <w:t>8</w:t>
        </w:r>
        <w:r>
          <w:rPr>
            <w:rFonts w:asciiTheme="minorHAnsi" w:eastAsiaTheme="minorEastAsia" w:hAnsiTheme="minorHAnsi" w:cstheme="minorBidi"/>
            <w:b w:val="0"/>
            <w:sz w:val="22"/>
            <w:szCs w:val="22"/>
          </w:rPr>
          <w:tab/>
        </w:r>
        <w:r>
          <w:t>WARRANTIES</w:t>
        </w:r>
        <w:r>
          <w:tab/>
        </w:r>
        <w:r>
          <w:fldChar w:fldCharType="begin"/>
        </w:r>
        <w:r>
          <w:instrText xml:space="preserve"> PAGEREF _Toc175234271 \h </w:instrText>
        </w:r>
        <w:r>
          <w:fldChar w:fldCharType="separate"/>
        </w:r>
        <w:r>
          <w:t>10</w:t>
        </w:r>
        <w:r>
          <w:fldChar w:fldCharType="end"/>
        </w:r>
      </w:ins>
    </w:p>
    <w:p w14:paraId="754ADB5C" w14:textId="28836121" w:rsidR="00C7088C" w:rsidRDefault="00C7088C">
      <w:pPr>
        <w:pStyle w:val="TOC2"/>
        <w:tabs>
          <w:tab w:val="right" w:leader="dot" w:pos="9060"/>
        </w:tabs>
        <w:rPr>
          <w:ins w:id="215" w:author="Prabhu, Akshata MS" w:date="2024-08-23T08:05:00Z"/>
          <w:rFonts w:asciiTheme="minorHAnsi" w:eastAsiaTheme="minorEastAsia" w:hAnsiTheme="minorHAnsi" w:cstheme="minorBidi"/>
          <w:noProof/>
          <w:sz w:val="22"/>
          <w:szCs w:val="22"/>
        </w:rPr>
      </w:pPr>
      <w:ins w:id="216" w:author="Prabhu, Akshata MS" w:date="2024-08-23T08:05:00Z">
        <w:r>
          <w:rPr>
            <w:noProof/>
          </w:rPr>
          <w:t>8.1</w:t>
        </w:r>
        <w:r>
          <w:rPr>
            <w:rFonts w:asciiTheme="minorHAnsi" w:eastAsiaTheme="minorEastAsia" w:hAnsiTheme="minorHAnsi" w:cstheme="minorBidi"/>
            <w:noProof/>
            <w:sz w:val="22"/>
            <w:szCs w:val="22"/>
          </w:rPr>
          <w:tab/>
        </w:r>
        <w:r>
          <w:rPr>
            <w:noProof/>
          </w:rPr>
          <w:t>Warranty (Core)</w:t>
        </w:r>
        <w:r>
          <w:rPr>
            <w:noProof/>
          </w:rPr>
          <w:tab/>
        </w:r>
        <w:r>
          <w:rPr>
            <w:noProof/>
          </w:rPr>
          <w:fldChar w:fldCharType="begin"/>
        </w:r>
        <w:r>
          <w:rPr>
            <w:noProof/>
          </w:rPr>
          <w:instrText xml:space="preserve"> PAGEREF _Toc175234272 \h </w:instrText>
        </w:r>
        <w:r>
          <w:rPr>
            <w:noProof/>
          </w:rPr>
        </w:r>
        <w:r>
          <w:rPr>
            <w:noProof/>
          </w:rPr>
          <w:fldChar w:fldCharType="separate"/>
        </w:r>
        <w:r>
          <w:rPr>
            <w:noProof/>
          </w:rPr>
          <w:t>10</w:t>
        </w:r>
        <w:r>
          <w:rPr>
            <w:noProof/>
          </w:rPr>
          <w:fldChar w:fldCharType="end"/>
        </w:r>
      </w:ins>
    </w:p>
    <w:p w14:paraId="53CE56D3" w14:textId="1BD9760B" w:rsidR="00C7088C" w:rsidRDefault="00C7088C">
      <w:pPr>
        <w:pStyle w:val="TOC1"/>
        <w:rPr>
          <w:ins w:id="217" w:author="Prabhu, Akshata MS" w:date="2024-08-23T08:05:00Z"/>
          <w:rFonts w:asciiTheme="minorHAnsi" w:eastAsiaTheme="minorEastAsia" w:hAnsiTheme="minorHAnsi" w:cstheme="minorBidi"/>
          <w:b w:val="0"/>
          <w:sz w:val="22"/>
          <w:szCs w:val="22"/>
        </w:rPr>
      </w:pPr>
      <w:ins w:id="218" w:author="Prabhu, Akshata MS" w:date="2024-08-23T08:05:00Z">
        <w:r>
          <w:t>9</w:t>
        </w:r>
        <w:r>
          <w:rPr>
            <w:rFonts w:asciiTheme="minorHAnsi" w:eastAsiaTheme="minorEastAsia" w:hAnsiTheme="minorHAnsi" w:cstheme="minorBidi"/>
            <w:b w:val="0"/>
            <w:sz w:val="22"/>
            <w:szCs w:val="22"/>
          </w:rPr>
          <w:tab/>
        </w:r>
        <w:r>
          <w:t>INSURANCE AND LIABILITY</w:t>
        </w:r>
        <w:r>
          <w:tab/>
        </w:r>
        <w:r>
          <w:fldChar w:fldCharType="begin"/>
        </w:r>
        <w:r>
          <w:instrText xml:space="preserve"> PAGEREF _Toc175234273 \h </w:instrText>
        </w:r>
        <w:r>
          <w:fldChar w:fldCharType="separate"/>
        </w:r>
        <w:r>
          <w:t>10</w:t>
        </w:r>
        <w:r>
          <w:fldChar w:fldCharType="end"/>
        </w:r>
      </w:ins>
    </w:p>
    <w:p w14:paraId="2DE5C6FA" w14:textId="3E1C3471" w:rsidR="00C7088C" w:rsidRDefault="00C7088C">
      <w:pPr>
        <w:pStyle w:val="TOC2"/>
        <w:tabs>
          <w:tab w:val="right" w:leader="dot" w:pos="9060"/>
        </w:tabs>
        <w:rPr>
          <w:ins w:id="219" w:author="Prabhu, Akshata MS" w:date="2024-08-23T08:05:00Z"/>
          <w:rFonts w:asciiTheme="minorHAnsi" w:eastAsiaTheme="minorEastAsia" w:hAnsiTheme="minorHAnsi" w:cstheme="minorBidi"/>
          <w:noProof/>
          <w:sz w:val="22"/>
          <w:szCs w:val="22"/>
        </w:rPr>
      </w:pPr>
      <w:ins w:id="220" w:author="Prabhu, Akshata MS" w:date="2024-08-23T08:05:00Z">
        <w:r>
          <w:rPr>
            <w:noProof/>
          </w:rPr>
          <w:t>9.1</w:t>
        </w:r>
        <w:r>
          <w:rPr>
            <w:rFonts w:asciiTheme="minorHAnsi" w:eastAsiaTheme="minorEastAsia" w:hAnsiTheme="minorHAnsi" w:cstheme="minorBidi"/>
            <w:noProof/>
            <w:sz w:val="22"/>
            <w:szCs w:val="22"/>
          </w:rPr>
          <w:tab/>
        </w:r>
        <w:r>
          <w:rPr>
            <w:noProof/>
          </w:rPr>
          <w:t>Indemnity (Core)</w:t>
        </w:r>
        <w:r>
          <w:rPr>
            <w:noProof/>
          </w:rPr>
          <w:tab/>
        </w:r>
        <w:r>
          <w:rPr>
            <w:noProof/>
          </w:rPr>
          <w:fldChar w:fldCharType="begin"/>
        </w:r>
        <w:r>
          <w:rPr>
            <w:noProof/>
          </w:rPr>
          <w:instrText xml:space="preserve"> PAGEREF _Toc175234274 \h </w:instrText>
        </w:r>
        <w:r>
          <w:rPr>
            <w:noProof/>
          </w:rPr>
        </w:r>
        <w:r>
          <w:rPr>
            <w:noProof/>
          </w:rPr>
          <w:fldChar w:fldCharType="separate"/>
        </w:r>
        <w:r>
          <w:rPr>
            <w:noProof/>
          </w:rPr>
          <w:t>10</w:t>
        </w:r>
        <w:r>
          <w:rPr>
            <w:noProof/>
          </w:rPr>
          <w:fldChar w:fldCharType="end"/>
        </w:r>
      </w:ins>
    </w:p>
    <w:p w14:paraId="630F34FE" w14:textId="015327B9" w:rsidR="00C7088C" w:rsidRDefault="00C7088C">
      <w:pPr>
        <w:pStyle w:val="TOC2"/>
        <w:tabs>
          <w:tab w:val="right" w:leader="dot" w:pos="9060"/>
        </w:tabs>
        <w:rPr>
          <w:ins w:id="221" w:author="Prabhu, Akshata MS" w:date="2024-08-23T08:05:00Z"/>
          <w:rFonts w:asciiTheme="minorHAnsi" w:eastAsiaTheme="minorEastAsia" w:hAnsiTheme="minorHAnsi" w:cstheme="minorBidi"/>
          <w:noProof/>
          <w:sz w:val="22"/>
          <w:szCs w:val="22"/>
        </w:rPr>
      </w:pPr>
      <w:ins w:id="222" w:author="Prabhu, Akshata MS" w:date="2024-08-23T08:05:00Z">
        <w:r>
          <w:rPr>
            <w:noProof/>
          </w:rPr>
          <w:t>9.2</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_Toc175234275 \h </w:instrText>
        </w:r>
        <w:r>
          <w:rPr>
            <w:noProof/>
          </w:rPr>
        </w:r>
        <w:r>
          <w:rPr>
            <w:noProof/>
          </w:rPr>
          <w:fldChar w:fldCharType="separate"/>
        </w:r>
        <w:r>
          <w:rPr>
            <w:noProof/>
          </w:rPr>
          <w:t>11</w:t>
        </w:r>
        <w:r>
          <w:rPr>
            <w:noProof/>
          </w:rPr>
          <w:fldChar w:fldCharType="end"/>
        </w:r>
      </w:ins>
    </w:p>
    <w:p w14:paraId="5970DBC0" w14:textId="17088A57" w:rsidR="00C7088C" w:rsidRDefault="00C7088C">
      <w:pPr>
        <w:pStyle w:val="TOC2"/>
        <w:tabs>
          <w:tab w:val="right" w:leader="dot" w:pos="9060"/>
        </w:tabs>
        <w:rPr>
          <w:ins w:id="223" w:author="Prabhu, Akshata MS" w:date="2024-08-23T08:05:00Z"/>
          <w:rFonts w:asciiTheme="minorHAnsi" w:eastAsiaTheme="minorEastAsia" w:hAnsiTheme="minorHAnsi" w:cstheme="minorBidi"/>
          <w:noProof/>
          <w:sz w:val="22"/>
          <w:szCs w:val="22"/>
        </w:rPr>
      </w:pPr>
      <w:ins w:id="224" w:author="Prabhu, Akshata MS" w:date="2024-08-23T08:05:00Z">
        <w:r>
          <w:rPr>
            <w:noProof/>
          </w:rPr>
          <w:t>9.3</w:t>
        </w:r>
        <w:r>
          <w:rPr>
            <w:rFonts w:asciiTheme="minorHAnsi" w:eastAsiaTheme="minorEastAsia" w:hAnsiTheme="minorHAnsi" w:cstheme="minorBidi"/>
            <w:noProof/>
            <w:sz w:val="22"/>
            <w:szCs w:val="22"/>
          </w:rPr>
          <w:tab/>
        </w:r>
        <w:r>
          <w:rPr>
            <w:noProof/>
          </w:rPr>
          <w:t>Limitation of Liability (Optional)</w:t>
        </w:r>
        <w:r>
          <w:rPr>
            <w:noProof/>
          </w:rPr>
          <w:tab/>
        </w:r>
        <w:r>
          <w:rPr>
            <w:noProof/>
          </w:rPr>
          <w:fldChar w:fldCharType="begin"/>
        </w:r>
        <w:r>
          <w:rPr>
            <w:noProof/>
          </w:rPr>
          <w:instrText xml:space="preserve"> PAGEREF _Toc175234276 \h </w:instrText>
        </w:r>
        <w:r>
          <w:rPr>
            <w:noProof/>
          </w:rPr>
        </w:r>
        <w:r>
          <w:rPr>
            <w:noProof/>
          </w:rPr>
          <w:fldChar w:fldCharType="separate"/>
        </w:r>
        <w:r>
          <w:rPr>
            <w:noProof/>
          </w:rPr>
          <w:t>11</w:t>
        </w:r>
        <w:r>
          <w:rPr>
            <w:noProof/>
          </w:rPr>
          <w:fldChar w:fldCharType="end"/>
        </w:r>
      </w:ins>
    </w:p>
    <w:p w14:paraId="59AB28AB" w14:textId="7E21FFD4" w:rsidR="00C7088C" w:rsidRDefault="00C7088C">
      <w:pPr>
        <w:pStyle w:val="TOC1"/>
        <w:rPr>
          <w:ins w:id="225" w:author="Prabhu, Akshata MS" w:date="2024-08-23T08:05:00Z"/>
          <w:rFonts w:asciiTheme="minorHAnsi" w:eastAsiaTheme="minorEastAsia" w:hAnsiTheme="minorHAnsi" w:cstheme="minorBidi"/>
          <w:b w:val="0"/>
          <w:sz w:val="22"/>
          <w:szCs w:val="22"/>
        </w:rPr>
      </w:pPr>
      <w:ins w:id="226" w:author="Prabhu, Akshata MS" w:date="2024-08-23T08:05:00Z">
        <w:r>
          <w:t>10</w:t>
        </w:r>
        <w:r>
          <w:rPr>
            <w:rFonts w:asciiTheme="minorHAnsi" w:eastAsiaTheme="minorEastAsia" w:hAnsiTheme="minorHAnsi" w:cstheme="minorBidi"/>
            <w:b w:val="0"/>
            <w:sz w:val="22"/>
            <w:szCs w:val="22"/>
          </w:rPr>
          <w:tab/>
        </w:r>
        <w:r>
          <w:t>DEED MANAGEMENT</w:t>
        </w:r>
        <w:r>
          <w:tab/>
        </w:r>
        <w:r>
          <w:fldChar w:fldCharType="begin"/>
        </w:r>
        <w:r>
          <w:instrText xml:space="preserve"> PAGEREF _Toc175234277 \h </w:instrText>
        </w:r>
        <w:r>
          <w:fldChar w:fldCharType="separate"/>
        </w:r>
        <w:r>
          <w:t>11</w:t>
        </w:r>
        <w:r>
          <w:fldChar w:fldCharType="end"/>
        </w:r>
      </w:ins>
    </w:p>
    <w:p w14:paraId="164412BF" w14:textId="0BE44FF5" w:rsidR="00C7088C" w:rsidRDefault="00C7088C">
      <w:pPr>
        <w:pStyle w:val="TOC2"/>
        <w:tabs>
          <w:tab w:val="left" w:pos="1417"/>
          <w:tab w:val="right" w:leader="dot" w:pos="9060"/>
        </w:tabs>
        <w:rPr>
          <w:ins w:id="227" w:author="Prabhu, Akshata MS" w:date="2024-08-23T08:05:00Z"/>
          <w:rFonts w:asciiTheme="minorHAnsi" w:eastAsiaTheme="minorEastAsia" w:hAnsiTheme="minorHAnsi" w:cstheme="minorBidi"/>
          <w:noProof/>
          <w:sz w:val="22"/>
          <w:szCs w:val="22"/>
        </w:rPr>
      </w:pPr>
      <w:ins w:id="228" w:author="Prabhu, Akshata MS" w:date="2024-08-23T08:05:00Z">
        <w:r>
          <w:rPr>
            <w:noProof/>
          </w:rPr>
          <w:t>10.1</w:t>
        </w:r>
        <w:r>
          <w:rPr>
            <w:rFonts w:asciiTheme="minorHAnsi" w:eastAsiaTheme="minorEastAsia" w:hAnsiTheme="minorHAnsi" w:cstheme="minorBidi"/>
            <w:noProof/>
            <w:sz w:val="22"/>
            <w:szCs w:val="22"/>
          </w:rPr>
          <w:tab/>
        </w:r>
        <w:r>
          <w:rPr>
            <w:noProof/>
          </w:rPr>
          <w:t>Assignment (Core)</w:t>
        </w:r>
        <w:r>
          <w:rPr>
            <w:noProof/>
          </w:rPr>
          <w:tab/>
        </w:r>
        <w:r>
          <w:rPr>
            <w:noProof/>
          </w:rPr>
          <w:fldChar w:fldCharType="begin"/>
        </w:r>
        <w:r>
          <w:rPr>
            <w:noProof/>
          </w:rPr>
          <w:instrText xml:space="preserve"> PAGEREF _Toc175234278 \h </w:instrText>
        </w:r>
        <w:r>
          <w:rPr>
            <w:noProof/>
          </w:rPr>
        </w:r>
        <w:r>
          <w:rPr>
            <w:noProof/>
          </w:rPr>
          <w:fldChar w:fldCharType="separate"/>
        </w:r>
        <w:r>
          <w:rPr>
            <w:noProof/>
          </w:rPr>
          <w:t>11</w:t>
        </w:r>
        <w:r>
          <w:rPr>
            <w:noProof/>
          </w:rPr>
          <w:fldChar w:fldCharType="end"/>
        </w:r>
      </w:ins>
    </w:p>
    <w:p w14:paraId="4C8FEF12" w14:textId="1E8894EE" w:rsidR="00C7088C" w:rsidRDefault="00C7088C">
      <w:pPr>
        <w:pStyle w:val="TOC2"/>
        <w:tabs>
          <w:tab w:val="left" w:pos="1417"/>
          <w:tab w:val="right" w:leader="dot" w:pos="9060"/>
        </w:tabs>
        <w:rPr>
          <w:ins w:id="229" w:author="Prabhu, Akshata MS" w:date="2024-08-23T08:05:00Z"/>
          <w:rFonts w:asciiTheme="minorHAnsi" w:eastAsiaTheme="minorEastAsia" w:hAnsiTheme="minorHAnsi" w:cstheme="minorBidi"/>
          <w:noProof/>
          <w:sz w:val="22"/>
          <w:szCs w:val="22"/>
        </w:rPr>
      </w:pPr>
      <w:ins w:id="230" w:author="Prabhu, Akshata MS" w:date="2024-08-23T08:05:00Z">
        <w:r>
          <w:rPr>
            <w:noProof/>
          </w:rPr>
          <w:t>10.2</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_Toc175234279 \h </w:instrText>
        </w:r>
        <w:r>
          <w:rPr>
            <w:noProof/>
          </w:rPr>
        </w:r>
        <w:r>
          <w:rPr>
            <w:noProof/>
          </w:rPr>
          <w:fldChar w:fldCharType="separate"/>
        </w:r>
        <w:r>
          <w:rPr>
            <w:noProof/>
          </w:rPr>
          <w:t>11</w:t>
        </w:r>
        <w:r>
          <w:rPr>
            <w:noProof/>
          </w:rPr>
          <w:fldChar w:fldCharType="end"/>
        </w:r>
      </w:ins>
    </w:p>
    <w:p w14:paraId="48D35C88" w14:textId="5486A838" w:rsidR="00C7088C" w:rsidRDefault="00C7088C">
      <w:pPr>
        <w:pStyle w:val="TOC2"/>
        <w:tabs>
          <w:tab w:val="left" w:pos="1417"/>
          <w:tab w:val="right" w:leader="dot" w:pos="9060"/>
        </w:tabs>
        <w:rPr>
          <w:ins w:id="231" w:author="Prabhu, Akshata MS" w:date="2024-08-23T08:05:00Z"/>
          <w:rFonts w:asciiTheme="minorHAnsi" w:eastAsiaTheme="minorEastAsia" w:hAnsiTheme="minorHAnsi" w:cstheme="minorBidi"/>
          <w:noProof/>
          <w:sz w:val="22"/>
          <w:szCs w:val="22"/>
        </w:rPr>
      </w:pPr>
      <w:ins w:id="232" w:author="Prabhu, Akshata MS" w:date="2024-08-23T08:05:00Z">
        <w:r>
          <w:rPr>
            <w:noProof/>
          </w:rPr>
          <w:t>10.3</w:t>
        </w:r>
        <w:r>
          <w:rPr>
            <w:rFonts w:asciiTheme="minorHAnsi" w:eastAsiaTheme="minorEastAsia" w:hAnsiTheme="minorHAnsi" w:cstheme="minorBidi"/>
            <w:noProof/>
            <w:sz w:val="22"/>
            <w:szCs w:val="22"/>
          </w:rPr>
          <w:tab/>
        </w:r>
        <w:r>
          <w:rPr>
            <w:noProof/>
          </w:rPr>
          <w:t>Subcontracting (Core)</w:t>
        </w:r>
        <w:r>
          <w:rPr>
            <w:noProof/>
          </w:rPr>
          <w:tab/>
        </w:r>
        <w:r>
          <w:rPr>
            <w:noProof/>
          </w:rPr>
          <w:fldChar w:fldCharType="begin"/>
        </w:r>
        <w:r>
          <w:rPr>
            <w:noProof/>
          </w:rPr>
          <w:instrText xml:space="preserve"> PAGEREF _Toc175234280 \h </w:instrText>
        </w:r>
        <w:r>
          <w:rPr>
            <w:noProof/>
          </w:rPr>
        </w:r>
        <w:r>
          <w:rPr>
            <w:noProof/>
          </w:rPr>
          <w:fldChar w:fldCharType="separate"/>
        </w:r>
        <w:r>
          <w:rPr>
            <w:noProof/>
          </w:rPr>
          <w:t>12</w:t>
        </w:r>
        <w:r>
          <w:rPr>
            <w:noProof/>
          </w:rPr>
          <w:fldChar w:fldCharType="end"/>
        </w:r>
      </w:ins>
    </w:p>
    <w:p w14:paraId="6F91A2D2" w14:textId="154CFA25" w:rsidR="00C7088C" w:rsidRDefault="00C7088C">
      <w:pPr>
        <w:pStyle w:val="TOC2"/>
        <w:tabs>
          <w:tab w:val="left" w:pos="1417"/>
          <w:tab w:val="right" w:leader="dot" w:pos="9060"/>
        </w:tabs>
        <w:rPr>
          <w:ins w:id="233" w:author="Prabhu, Akshata MS" w:date="2024-08-23T08:05:00Z"/>
          <w:rFonts w:asciiTheme="minorHAnsi" w:eastAsiaTheme="minorEastAsia" w:hAnsiTheme="minorHAnsi" w:cstheme="minorBidi"/>
          <w:noProof/>
          <w:sz w:val="22"/>
          <w:szCs w:val="22"/>
        </w:rPr>
      </w:pPr>
      <w:ins w:id="234" w:author="Prabhu, Akshata MS" w:date="2024-08-23T08:05:00Z">
        <w:r>
          <w:rPr>
            <w:noProof/>
          </w:rPr>
          <w:t>10.4</w:t>
        </w:r>
        <w:r>
          <w:rPr>
            <w:rFonts w:asciiTheme="minorHAnsi" w:eastAsiaTheme="minorEastAsia" w:hAnsiTheme="minorHAnsi" w:cstheme="minorBidi"/>
            <w:noProof/>
            <w:sz w:val="22"/>
            <w:szCs w:val="22"/>
          </w:rPr>
          <w:tab/>
        </w:r>
        <w:r>
          <w:rPr>
            <w:noProof/>
          </w:rPr>
          <w:t>Security and Safety (Core)</w:t>
        </w:r>
        <w:r>
          <w:rPr>
            <w:noProof/>
          </w:rPr>
          <w:tab/>
        </w:r>
        <w:r>
          <w:rPr>
            <w:noProof/>
          </w:rPr>
          <w:fldChar w:fldCharType="begin"/>
        </w:r>
        <w:r>
          <w:rPr>
            <w:noProof/>
          </w:rPr>
          <w:instrText xml:space="preserve"> PAGEREF _Toc175234281 \h </w:instrText>
        </w:r>
        <w:r>
          <w:rPr>
            <w:noProof/>
          </w:rPr>
        </w:r>
        <w:r>
          <w:rPr>
            <w:noProof/>
          </w:rPr>
          <w:fldChar w:fldCharType="separate"/>
        </w:r>
        <w:r>
          <w:rPr>
            <w:noProof/>
          </w:rPr>
          <w:t>13</w:t>
        </w:r>
        <w:r>
          <w:rPr>
            <w:noProof/>
          </w:rPr>
          <w:fldChar w:fldCharType="end"/>
        </w:r>
      </w:ins>
    </w:p>
    <w:p w14:paraId="41205530" w14:textId="38F98C26" w:rsidR="00C7088C" w:rsidRDefault="00C7088C">
      <w:pPr>
        <w:pStyle w:val="TOC1"/>
        <w:rPr>
          <w:ins w:id="235" w:author="Prabhu, Akshata MS" w:date="2024-08-23T08:05:00Z"/>
          <w:rFonts w:asciiTheme="minorHAnsi" w:eastAsiaTheme="minorEastAsia" w:hAnsiTheme="minorHAnsi" w:cstheme="minorBidi"/>
          <w:b w:val="0"/>
          <w:sz w:val="22"/>
          <w:szCs w:val="22"/>
        </w:rPr>
      </w:pPr>
      <w:ins w:id="236" w:author="Prabhu, Akshata MS" w:date="2024-08-23T08:05:00Z">
        <w:r>
          <w:t>11</w:t>
        </w:r>
        <w:r>
          <w:rPr>
            <w:rFonts w:asciiTheme="minorHAnsi" w:eastAsiaTheme="minorEastAsia" w:hAnsiTheme="minorHAnsi" w:cstheme="minorBidi"/>
            <w:b w:val="0"/>
            <w:sz w:val="22"/>
            <w:szCs w:val="22"/>
          </w:rPr>
          <w:tab/>
        </w:r>
        <w:r>
          <w:t>POLICY AND LAW</w:t>
        </w:r>
        <w:r>
          <w:tab/>
        </w:r>
        <w:r>
          <w:fldChar w:fldCharType="begin"/>
        </w:r>
        <w:r>
          <w:instrText xml:space="preserve"> PAGEREF _Toc175234282 \h </w:instrText>
        </w:r>
        <w:r>
          <w:fldChar w:fldCharType="separate"/>
        </w:r>
        <w:r>
          <w:t>15</w:t>
        </w:r>
        <w:r>
          <w:fldChar w:fldCharType="end"/>
        </w:r>
      </w:ins>
    </w:p>
    <w:p w14:paraId="1070F8DE" w14:textId="56D36022" w:rsidR="00C7088C" w:rsidRDefault="00C7088C">
      <w:pPr>
        <w:pStyle w:val="TOC2"/>
        <w:tabs>
          <w:tab w:val="left" w:pos="1417"/>
          <w:tab w:val="right" w:leader="dot" w:pos="9060"/>
        </w:tabs>
        <w:rPr>
          <w:ins w:id="237" w:author="Prabhu, Akshata MS" w:date="2024-08-23T08:05:00Z"/>
          <w:rFonts w:asciiTheme="minorHAnsi" w:eastAsiaTheme="minorEastAsia" w:hAnsiTheme="minorHAnsi" w:cstheme="minorBidi"/>
          <w:noProof/>
          <w:sz w:val="22"/>
          <w:szCs w:val="22"/>
        </w:rPr>
      </w:pPr>
      <w:ins w:id="238" w:author="Prabhu, Akshata MS" w:date="2024-08-23T08:05:00Z">
        <w:r>
          <w:rPr>
            <w:noProof/>
          </w:rPr>
          <w:t>11.1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_Toc175234283 \h </w:instrText>
        </w:r>
        <w:r>
          <w:rPr>
            <w:noProof/>
          </w:rPr>
        </w:r>
        <w:r>
          <w:rPr>
            <w:noProof/>
          </w:rPr>
          <w:fldChar w:fldCharType="separate"/>
        </w:r>
        <w:r>
          <w:rPr>
            <w:noProof/>
          </w:rPr>
          <w:t>15</w:t>
        </w:r>
        <w:r>
          <w:rPr>
            <w:noProof/>
          </w:rPr>
          <w:fldChar w:fldCharType="end"/>
        </w:r>
      </w:ins>
    </w:p>
    <w:p w14:paraId="59081BBD" w14:textId="0CDE05D2" w:rsidR="00C7088C" w:rsidRDefault="00C7088C">
      <w:pPr>
        <w:pStyle w:val="TOC2"/>
        <w:tabs>
          <w:tab w:val="left" w:pos="1417"/>
          <w:tab w:val="right" w:leader="dot" w:pos="9060"/>
        </w:tabs>
        <w:rPr>
          <w:ins w:id="239" w:author="Prabhu, Akshata MS" w:date="2024-08-23T08:05:00Z"/>
          <w:rFonts w:asciiTheme="minorHAnsi" w:eastAsiaTheme="minorEastAsia" w:hAnsiTheme="minorHAnsi" w:cstheme="minorBidi"/>
          <w:noProof/>
          <w:sz w:val="22"/>
          <w:szCs w:val="22"/>
        </w:rPr>
      </w:pPr>
      <w:ins w:id="240" w:author="Prabhu, Akshata MS" w:date="2024-08-23T08:05:00Z">
        <w:r>
          <w:rPr>
            <w:noProof/>
          </w:rPr>
          <w:t>11.2</w:t>
        </w:r>
        <w:r>
          <w:rPr>
            <w:rFonts w:asciiTheme="minorHAnsi" w:eastAsiaTheme="minorEastAsia" w:hAnsiTheme="minorHAnsi" w:cstheme="minorBidi"/>
            <w:noProof/>
            <w:sz w:val="22"/>
            <w:szCs w:val="22"/>
          </w:rPr>
          <w:tab/>
        </w:r>
        <w:r>
          <w:rPr>
            <w:noProof/>
          </w:rPr>
          <w:t>Workplace Gender Equality (Optional)</w:t>
        </w:r>
        <w:r>
          <w:rPr>
            <w:noProof/>
          </w:rPr>
          <w:tab/>
        </w:r>
        <w:r>
          <w:rPr>
            <w:noProof/>
          </w:rPr>
          <w:fldChar w:fldCharType="begin"/>
        </w:r>
        <w:r>
          <w:rPr>
            <w:noProof/>
          </w:rPr>
          <w:instrText xml:space="preserve"> PAGEREF _Toc175234284 \h </w:instrText>
        </w:r>
        <w:r>
          <w:rPr>
            <w:noProof/>
          </w:rPr>
        </w:r>
        <w:r>
          <w:rPr>
            <w:noProof/>
          </w:rPr>
          <w:fldChar w:fldCharType="separate"/>
        </w:r>
        <w:r>
          <w:rPr>
            <w:noProof/>
          </w:rPr>
          <w:t>15</w:t>
        </w:r>
        <w:r>
          <w:rPr>
            <w:noProof/>
          </w:rPr>
          <w:fldChar w:fldCharType="end"/>
        </w:r>
      </w:ins>
    </w:p>
    <w:p w14:paraId="271CF941" w14:textId="3F3654F6" w:rsidR="00C7088C" w:rsidRDefault="00C7088C">
      <w:pPr>
        <w:pStyle w:val="TOC2"/>
        <w:tabs>
          <w:tab w:val="left" w:pos="1417"/>
          <w:tab w:val="right" w:leader="dot" w:pos="9060"/>
        </w:tabs>
        <w:rPr>
          <w:ins w:id="241" w:author="Prabhu, Akshata MS" w:date="2024-08-23T08:05:00Z"/>
          <w:rFonts w:asciiTheme="minorHAnsi" w:eastAsiaTheme="minorEastAsia" w:hAnsiTheme="minorHAnsi" w:cstheme="minorBidi"/>
          <w:noProof/>
          <w:sz w:val="22"/>
          <w:szCs w:val="22"/>
        </w:rPr>
      </w:pPr>
      <w:ins w:id="242" w:author="Prabhu, Akshata MS" w:date="2024-08-23T08:05:00Z">
        <w:r>
          <w:rPr>
            <w:noProof/>
          </w:rPr>
          <w:t>11.3</w:t>
        </w:r>
        <w:r>
          <w:rPr>
            <w:rFonts w:asciiTheme="minorHAnsi" w:eastAsiaTheme="minorEastAsia" w:hAnsiTheme="minorHAnsi" w:cstheme="minorBidi"/>
            <w:noProof/>
            <w:sz w:val="22"/>
            <w:szCs w:val="22"/>
          </w:rPr>
          <w:tab/>
        </w:r>
        <w:r>
          <w:rPr>
            <w:noProof/>
          </w:rPr>
          <w:t>Indigenous Procurement Policy (Optional)</w:t>
        </w:r>
        <w:r>
          <w:rPr>
            <w:noProof/>
          </w:rPr>
          <w:tab/>
        </w:r>
        <w:r>
          <w:rPr>
            <w:noProof/>
          </w:rPr>
          <w:fldChar w:fldCharType="begin"/>
        </w:r>
        <w:r>
          <w:rPr>
            <w:noProof/>
          </w:rPr>
          <w:instrText xml:space="preserve"> PAGEREF _Toc175234285 \h </w:instrText>
        </w:r>
        <w:r>
          <w:rPr>
            <w:noProof/>
          </w:rPr>
        </w:r>
        <w:r>
          <w:rPr>
            <w:noProof/>
          </w:rPr>
          <w:fldChar w:fldCharType="separate"/>
        </w:r>
        <w:r>
          <w:rPr>
            <w:noProof/>
          </w:rPr>
          <w:t>16</w:t>
        </w:r>
        <w:r>
          <w:rPr>
            <w:noProof/>
          </w:rPr>
          <w:fldChar w:fldCharType="end"/>
        </w:r>
      </w:ins>
    </w:p>
    <w:p w14:paraId="1D92F30E" w14:textId="75A09460" w:rsidR="00C7088C" w:rsidRDefault="00C7088C">
      <w:pPr>
        <w:pStyle w:val="TOC2"/>
        <w:tabs>
          <w:tab w:val="left" w:pos="1417"/>
          <w:tab w:val="right" w:leader="dot" w:pos="9060"/>
        </w:tabs>
        <w:rPr>
          <w:ins w:id="243" w:author="Prabhu, Akshata MS" w:date="2024-08-23T08:05:00Z"/>
          <w:rFonts w:asciiTheme="minorHAnsi" w:eastAsiaTheme="minorEastAsia" w:hAnsiTheme="minorHAnsi" w:cstheme="minorBidi"/>
          <w:noProof/>
          <w:sz w:val="22"/>
          <w:szCs w:val="22"/>
        </w:rPr>
      </w:pPr>
      <w:ins w:id="244" w:author="Prabhu, Akshata MS" w:date="2024-08-23T08:05:00Z">
        <w:r>
          <w:rPr>
            <w:noProof/>
          </w:rPr>
          <w:t>11.4</w:t>
        </w:r>
        <w:r>
          <w:rPr>
            <w:rFonts w:asciiTheme="minorHAnsi" w:eastAsiaTheme="minorEastAsia" w:hAnsiTheme="minorHAnsi" w:cstheme="minorBidi"/>
            <w:noProof/>
            <w:sz w:val="22"/>
            <w:szCs w:val="22"/>
          </w:rPr>
          <w:tab/>
        </w:r>
        <w:r>
          <w:rPr>
            <w:noProof/>
          </w:rPr>
          <w:t>Shadow Economy Procurement Connected Policy (Optional)</w:t>
        </w:r>
        <w:r>
          <w:rPr>
            <w:noProof/>
          </w:rPr>
          <w:tab/>
        </w:r>
        <w:r>
          <w:rPr>
            <w:noProof/>
          </w:rPr>
          <w:fldChar w:fldCharType="begin"/>
        </w:r>
        <w:r>
          <w:rPr>
            <w:noProof/>
          </w:rPr>
          <w:instrText xml:space="preserve"> PAGEREF _Toc175234286 \h </w:instrText>
        </w:r>
        <w:r>
          <w:rPr>
            <w:noProof/>
          </w:rPr>
        </w:r>
        <w:r>
          <w:rPr>
            <w:noProof/>
          </w:rPr>
          <w:fldChar w:fldCharType="separate"/>
        </w:r>
        <w:r>
          <w:rPr>
            <w:noProof/>
          </w:rPr>
          <w:t>16</w:t>
        </w:r>
        <w:r>
          <w:rPr>
            <w:noProof/>
          </w:rPr>
          <w:fldChar w:fldCharType="end"/>
        </w:r>
      </w:ins>
    </w:p>
    <w:p w14:paraId="29831BA8" w14:textId="44EAD3D9" w:rsidR="00C7088C" w:rsidRDefault="00C7088C">
      <w:pPr>
        <w:pStyle w:val="TOC2"/>
        <w:tabs>
          <w:tab w:val="left" w:pos="1417"/>
          <w:tab w:val="right" w:leader="dot" w:pos="9060"/>
        </w:tabs>
        <w:rPr>
          <w:ins w:id="245" w:author="Prabhu, Akshata MS" w:date="2024-08-23T08:05:00Z"/>
          <w:rFonts w:asciiTheme="minorHAnsi" w:eastAsiaTheme="minorEastAsia" w:hAnsiTheme="minorHAnsi" w:cstheme="minorBidi"/>
          <w:noProof/>
          <w:sz w:val="22"/>
          <w:szCs w:val="22"/>
        </w:rPr>
      </w:pPr>
      <w:ins w:id="246" w:author="Prabhu, Akshata MS" w:date="2024-08-23T08:05:00Z">
        <w:r>
          <w:rPr>
            <w:noProof/>
          </w:rPr>
          <w:t>11.5</w:t>
        </w:r>
        <w:r>
          <w:rPr>
            <w:rFonts w:asciiTheme="minorHAnsi" w:eastAsiaTheme="minorEastAsia" w:hAnsiTheme="minorHAnsi" w:cstheme="minorBidi"/>
            <w:noProof/>
            <w:sz w:val="22"/>
            <w:szCs w:val="22"/>
          </w:rPr>
          <w:tab/>
        </w:r>
        <w:r>
          <w:rPr>
            <w:noProof/>
          </w:rPr>
          <w:t>Country of Tax Residency (Optional)</w:t>
        </w:r>
        <w:r>
          <w:rPr>
            <w:noProof/>
          </w:rPr>
          <w:tab/>
        </w:r>
        <w:r>
          <w:rPr>
            <w:noProof/>
          </w:rPr>
          <w:fldChar w:fldCharType="begin"/>
        </w:r>
        <w:r>
          <w:rPr>
            <w:noProof/>
          </w:rPr>
          <w:instrText xml:space="preserve"> PAGEREF _Toc175234287 \h </w:instrText>
        </w:r>
        <w:r>
          <w:rPr>
            <w:noProof/>
          </w:rPr>
        </w:r>
        <w:r>
          <w:rPr>
            <w:noProof/>
          </w:rPr>
          <w:fldChar w:fldCharType="separate"/>
        </w:r>
        <w:r>
          <w:rPr>
            <w:noProof/>
          </w:rPr>
          <w:t>18</w:t>
        </w:r>
        <w:r>
          <w:rPr>
            <w:noProof/>
          </w:rPr>
          <w:fldChar w:fldCharType="end"/>
        </w:r>
      </w:ins>
    </w:p>
    <w:p w14:paraId="25C8BF05" w14:textId="71B57612" w:rsidR="00C7088C" w:rsidRDefault="00C7088C">
      <w:pPr>
        <w:pStyle w:val="TOC2"/>
        <w:tabs>
          <w:tab w:val="left" w:pos="1417"/>
          <w:tab w:val="right" w:leader="dot" w:pos="9060"/>
        </w:tabs>
        <w:rPr>
          <w:ins w:id="247" w:author="Prabhu, Akshata MS" w:date="2024-08-23T08:05:00Z"/>
          <w:rFonts w:asciiTheme="minorHAnsi" w:eastAsiaTheme="minorEastAsia" w:hAnsiTheme="minorHAnsi" w:cstheme="minorBidi"/>
          <w:noProof/>
          <w:sz w:val="22"/>
          <w:szCs w:val="22"/>
        </w:rPr>
      </w:pPr>
      <w:ins w:id="248" w:author="Prabhu, Akshata MS" w:date="2024-08-23T08:05:00Z">
        <w:r>
          <w:rPr>
            <w:noProof/>
          </w:rPr>
          <w:t>11.6</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_Toc175234288 \h </w:instrText>
        </w:r>
        <w:r>
          <w:rPr>
            <w:noProof/>
          </w:rPr>
        </w:r>
        <w:r>
          <w:rPr>
            <w:noProof/>
          </w:rPr>
          <w:fldChar w:fldCharType="separate"/>
        </w:r>
        <w:r>
          <w:rPr>
            <w:noProof/>
          </w:rPr>
          <w:t>18</w:t>
        </w:r>
        <w:r>
          <w:rPr>
            <w:noProof/>
          </w:rPr>
          <w:fldChar w:fldCharType="end"/>
        </w:r>
      </w:ins>
    </w:p>
    <w:p w14:paraId="2154E521" w14:textId="22589F66" w:rsidR="00C7088C" w:rsidRDefault="00C7088C">
      <w:pPr>
        <w:pStyle w:val="TOC2"/>
        <w:tabs>
          <w:tab w:val="left" w:pos="1417"/>
          <w:tab w:val="right" w:leader="dot" w:pos="9060"/>
        </w:tabs>
        <w:rPr>
          <w:ins w:id="249" w:author="Prabhu, Akshata MS" w:date="2024-08-23T08:05:00Z"/>
          <w:rFonts w:asciiTheme="minorHAnsi" w:eastAsiaTheme="minorEastAsia" w:hAnsiTheme="minorHAnsi" w:cstheme="minorBidi"/>
          <w:noProof/>
          <w:sz w:val="22"/>
          <w:szCs w:val="22"/>
        </w:rPr>
      </w:pPr>
      <w:ins w:id="250" w:author="Prabhu, Akshata MS" w:date="2024-08-23T08:05:00Z">
        <w:r>
          <w:rPr>
            <w:noProof/>
          </w:rPr>
          <w:t>11.7</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_Toc175234289 \h </w:instrText>
        </w:r>
        <w:r>
          <w:rPr>
            <w:noProof/>
          </w:rPr>
        </w:r>
        <w:r>
          <w:rPr>
            <w:noProof/>
          </w:rPr>
          <w:fldChar w:fldCharType="separate"/>
        </w:r>
        <w:r>
          <w:rPr>
            <w:noProof/>
          </w:rPr>
          <w:t>19</w:t>
        </w:r>
        <w:r>
          <w:rPr>
            <w:noProof/>
          </w:rPr>
          <w:fldChar w:fldCharType="end"/>
        </w:r>
      </w:ins>
    </w:p>
    <w:p w14:paraId="50E6F350" w14:textId="0AD617B5" w:rsidR="00C7088C" w:rsidRDefault="00C7088C">
      <w:pPr>
        <w:pStyle w:val="TOC2"/>
        <w:tabs>
          <w:tab w:val="left" w:pos="1417"/>
          <w:tab w:val="right" w:leader="dot" w:pos="9060"/>
        </w:tabs>
        <w:rPr>
          <w:ins w:id="251" w:author="Prabhu, Akshata MS" w:date="2024-08-23T08:05:00Z"/>
          <w:rFonts w:asciiTheme="minorHAnsi" w:eastAsiaTheme="minorEastAsia" w:hAnsiTheme="minorHAnsi" w:cstheme="minorBidi"/>
          <w:noProof/>
          <w:sz w:val="22"/>
          <w:szCs w:val="22"/>
        </w:rPr>
      </w:pPr>
      <w:ins w:id="252" w:author="Prabhu, Akshata MS" w:date="2024-08-23T08:05:00Z">
        <w:r>
          <w:rPr>
            <w:noProof/>
          </w:rPr>
          <w:t>11.8</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_Toc175234290 \h </w:instrText>
        </w:r>
        <w:r>
          <w:rPr>
            <w:noProof/>
          </w:rPr>
        </w:r>
        <w:r>
          <w:rPr>
            <w:noProof/>
          </w:rPr>
          <w:fldChar w:fldCharType="separate"/>
        </w:r>
        <w:r>
          <w:rPr>
            <w:noProof/>
          </w:rPr>
          <w:t>19</w:t>
        </w:r>
        <w:r>
          <w:rPr>
            <w:noProof/>
          </w:rPr>
          <w:fldChar w:fldCharType="end"/>
        </w:r>
      </w:ins>
    </w:p>
    <w:p w14:paraId="4711131D" w14:textId="7125F04F" w:rsidR="00C7088C" w:rsidRDefault="00C7088C">
      <w:pPr>
        <w:pStyle w:val="TOC2"/>
        <w:tabs>
          <w:tab w:val="left" w:pos="1417"/>
          <w:tab w:val="right" w:leader="dot" w:pos="9060"/>
        </w:tabs>
        <w:rPr>
          <w:ins w:id="253" w:author="Prabhu, Akshata MS" w:date="2024-08-23T08:05:00Z"/>
          <w:rFonts w:asciiTheme="minorHAnsi" w:eastAsiaTheme="minorEastAsia" w:hAnsiTheme="minorHAnsi" w:cstheme="minorBidi"/>
          <w:noProof/>
          <w:sz w:val="22"/>
          <w:szCs w:val="22"/>
        </w:rPr>
      </w:pPr>
      <w:ins w:id="254" w:author="Prabhu, Akshata MS" w:date="2024-08-23T08:05:00Z">
        <w:r>
          <w:rPr>
            <w:noProof/>
          </w:rPr>
          <w:t>11.9</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_Toc175234291 \h </w:instrText>
        </w:r>
        <w:r>
          <w:rPr>
            <w:noProof/>
          </w:rPr>
        </w:r>
        <w:r>
          <w:rPr>
            <w:noProof/>
          </w:rPr>
          <w:fldChar w:fldCharType="separate"/>
        </w:r>
        <w:r>
          <w:rPr>
            <w:noProof/>
          </w:rPr>
          <w:t>20</w:t>
        </w:r>
        <w:r>
          <w:rPr>
            <w:noProof/>
          </w:rPr>
          <w:fldChar w:fldCharType="end"/>
        </w:r>
      </w:ins>
    </w:p>
    <w:p w14:paraId="75170B36" w14:textId="2CCA269E" w:rsidR="00C7088C" w:rsidRDefault="00C7088C">
      <w:pPr>
        <w:pStyle w:val="TOC1"/>
        <w:rPr>
          <w:ins w:id="255" w:author="Prabhu, Akshata MS" w:date="2024-08-23T08:05:00Z"/>
          <w:rFonts w:asciiTheme="minorHAnsi" w:eastAsiaTheme="minorEastAsia" w:hAnsiTheme="minorHAnsi" w:cstheme="minorBidi"/>
          <w:b w:val="0"/>
          <w:sz w:val="22"/>
          <w:szCs w:val="22"/>
        </w:rPr>
      </w:pPr>
      <w:ins w:id="256" w:author="Prabhu, Akshata MS" w:date="2024-08-23T08:05:00Z">
        <w:r>
          <w:t>12</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_Toc175234292 \h </w:instrText>
        </w:r>
        <w:r>
          <w:fldChar w:fldCharType="separate"/>
        </w:r>
        <w:r>
          <w:t>20</w:t>
        </w:r>
        <w:r>
          <w:fldChar w:fldCharType="end"/>
        </w:r>
      </w:ins>
    </w:p>
    <w:p w14:paraId="101601FE" w14:textId="72BB7738" w:rsidR="00C7088C" w:rsidRDefault="00C7088C">
      <w:pPr>
        <w:pStyle w:val="TOC2"/>
        <w:tabs>
          <w:tab w:val="left" w:pos="1417"/>
          <w:tab w:val="right" w:leader="dot" w:pos="9060"/>
        </w:tabs>
        <w:rPr>
          <w:ins w:id="257" w:author="Prabhu, Akshata MS" w:date="2024-08-23T08:05:00Z"/>
          <w:rFonts w:asciiTheme="minorHAnsi" w:eastAsiaTheme="minorEastAsia" w:hAnsiTheme="minorHAnsi" w:cstheme="minorBidi"/>
          <w:noProof/>
          <w:sz w:val="22"/>
          <w:szCs w:val="22"/>
        </w:rPr>
      </w:pPr>
      <w:ins w:id="258" w:author="Prabhu, Akshata MS" w:date="2024-08-23T08:05:00Z">
        <w:r>
          <w:rPr>
            <w:noProof/>
          </w:rPr>
          <w:t>12.1</w:t>
        </w:r>
        <w:r>
          <w:rPr>
            <w:rFonts w:asciiTheme="minorHAnsi" w:eastAsiaTheme="minorEastAsia" w:hAnsiTheme="minorHAnsi" w:cstheme="minorBidi"/>
            <w:noProof/>
            <w:sz w:val="22"/>
            <w:szCs w:val="22"/>
          </w:rPr>
          <w:tab/>
        </w:r>
        <w:r>
          <w:rPr>
            <w:noProof/>
          </w:rPr>
          <w:t>Termination (Core)</w:t>
        </w:r>
        <w:r>
          <w:rPr>
            <w:noProof/>
          </w:rPr>
          <w:tab/>
        </w:r>
        <w:r>
          <w:rPr>
            <w:noProof/>
          </w:rPr>
          <w:fldChar w:fldCharType="begin"/>
        </w:r>
        <w:r>
          <w:rPr>
            <w:noProof/>
          </w:rPr>
          <w:instrText xml:space="preserve"> PAGEREF _Toc175234293 \h </w:instrText>
        </w:r>
        <w:r>
          <w:rPr>
            <w:noProof/>
          </w:rPr>
        </w:r>
        <w:r>
          <w:rPr>
            <w:noProof/>
          </w:rPr>
          <w:fldChar w:fldCharType="separate"/>
        </w:r>
        <w:r>
          <w:rPr>
            <w:noProof/>
          </w:rPr>
          <w:t>20</w:t>
        </w:r>
        <w:r>
          <w:rPr>
            <w:noProof/>
          </w:rPr>
          <w:fldChar w:fldCharType="end"/>
        </w:r>
      </w:ins>
    </w:p>
    <w:p w14:paraId="37572BFD" w14:textId="72CAB6D5" w:rsidR="00C7088C" w:rsidRDefault="00C7088C">
      <w:pPr>
        <w:pStyle w:val="TOC2"/>
        <w:tabs>
          <w:tab w:val="left" w:pos="1417"/>
          <w:tab w:val="right" w:leader="dot" w:pos="9060"/>
        </w:tabs>
        <w:rPr>
          <w:ins w:id="259" w:author="Prabhu, Akshata MS" w:date="2024-08-23T08:05:00Z"/>
          <w:rFonts w:asciiTheme="minorHAnsi" w:eastAsiaTheme="minorEastAsia" w:hAnsiTheme="minorHAnsi" w:cstheme="minorBidi"/>
          <w:noProof/>
          <w:sz w:val="22"/>
          <w:szCs w:val="22"/>
        </w:rPr>
      </w:pPr>
      <w:ins w:id="260" w:author="Prabhu, Akshata MS" w:date="2024-08-23T08:05:00Z">
        <w:r>
          <w:rPr>
            <w:noProof/>
          </w:rPr>
          <w:t>12.2</w:t>
        </w:r>
        <w:r>
          <w:rPr>
            <w:rFonts w:asciiTheme="minorHAnsi" w:eastAsiaTheme="minorEastAsia" w:hAnsiTheme="minorHAnsi" w:cstheme="minorBidi"/>
            <w:noProof/>
            <w:sz w:val="22"/>
            <w:szCs w:val="22"/>
          </w:rPr>
          <w:tab/>
        </w:r>
        <w:r>
          <w:rPr>
            <w:noProof/>
          </w:rPr>
          <w:t>Set Off (Core)</w:t>
        </w:r>
        <w:r>
          <w:rPr>
            <w:noProof/>
          </w:rPr>
          <w:tab/>
        </w:r>
        <w:r>
          <w:rPr>
            <w:noProof/>
          </w:rPr>
          <w:fldChar w:fldCharType="begin"/>
        </w:r>
        <w:r>
          <w:rPr>
            <w:noProof/>
          </w:rPr>
          <w:instrText xml:space="preserve"> PAGEREF _Toc175234294 \h </w:instrText>
        </w:r>
        <w:r>
          <w:rPr>
            <w:noProof/>
          </w:rPr>
        </w:r>
        <w:r>
          <w:rPr>
            <w:noProof/>
          </w:rPr>
          <w:fldChar w:fldCharType="separate"/>
        </w:r>
        <w:r>
          <w:rPr>
            <w:noProof/>
          </w:rPr>
          <w:t>21</w:t>
        </w:r>
        <w:r>
          <w:rPr>
            <w:noProof/>
          </w:rPr>
          <w:fldChar w:fldCharType="end"/>
        </w:r>
      </w:ins>
    </w:p>
    <w:p w14:paraId="3E3B766A" w14:textId="014C9FBC" w:rsidR="00DD5BC3" w:rsidRPr="00F62FB2" w:rsidRDefault="007C0AF2" w:rsidP="007C0AF2">
      <w:pPr>
        <w:pStyle w:val="TOC1"/>
      </w:pPr>
      <w:ins w:id="261" w:author="Prabhu, Akshata MS" w:date="2024-08-23T08:05:00Z">
        <w:r>
          <w:fldChar w:fldCharType="end"/>
        </w:r>
      </w:ins>
      <w:r w:rsidR="00DD5BC3" w:rsidRPr="00F62FB2">
        <w:t>ATTACHMENTS</w:t>
      </w:r>
    </w:p>
    <w:p w14:paraId="0A3A96C1" w14:textId="77777777" w:rsidR="00DD5BC3" w:rsidRPr="00F62FB2" w:rsidRDefault="00DD5BC3">
      <w:pPr>
        <w:pStyle w:val="TOC1"/>
      </w:pPr>
      <w:r w:rsidRPr="00F62FB2">
        <w:t>A.</w:t>
      </w:r>
      <w:r w:rsidRPr="00F62FB2">
        <w:tab/>
        <w:t>Statement of Work</w:t>
      </w:r>
      <w:r w:rsidR="00797E41" w:rsidRPr="00F62FB2">
        <w:t xml:space="preserve"> </w:t>
      </w:r>
      <w:r w:rsidRPr="00F62FB2">
        <w:tab/>
        <w:t>A</w:t>
      </w:r>
      <w:r w:rsidR="00772D51" w:rsidRPr="00F62FB2">
        <w:t xml:space="preserve"> </w:t>
      </w:r>
      <w:r w:rsidRPr="00F62FB2">
        <w:t>-1</w:t>
      </w:r>
    </w:p>
    <w:p w14:paraId="04B62037" w14:textId="77777777" w:rsidR="00DD5BC3" w:rsidRPr="00F62FB2" w:rsidRDefault="00797E41">
      <w:pPr>
        <w:pStyle w:val="TOC1"/>
      </w:pPr>
      <w:r w:rsidRPr="00F62FB2">
        <w:t>B.</w:t>
      </w:r>
      <w:r w:rsidRPr="00F62FB2">
        <w:tab/>
        <w:t xml:space="preserve">Price and Delivery Schedule </w:t>
      </w:r>
      <w:r w:rsidR="00DD5BC3" w:rsidRPr="00F62FB2">
        <w:tab/>
        <w:t>B</w:t>
      </w:r>
      <w:r w:rsidR="00772D51" w:rsidRPr="00F62FB2">
        <w:t xml:space="preserve"> </w:t>
      </w:r>
      <w:r w:rsidR="00DD5BC3" w:rsidRPr="00F62FB2">
        <w:t>-1</w:t>
      </w:r>
    </w:p>
    <w:p w14:paraId="59FE9700" w14:textId="6E891B6D" w:rsidR="00DD5BC3" w:rsidRDefault="00797E41">
      <w:pPr>
        <w:pStyle w:val="TOC1"/>
      </w:pPr>
      <w:r w:rsidRPr="00F62FB2">
        <w:t>C.</w:t>
      </w:r>
      <w:r w:rsidRPr="00F62FB2">
        <w:tab/>
      </w:r>
      <w:r w:rsidR="00A2199F" w:rsidRPr="00F62FB2">
        <w:t>Tasking</w:t>
      </w:r>
      <w:r w:rsidRPr="00F62FB2">
        <w:t xml:space="preserve"> Order </w:t>
      </w:r>
      <w:r w:rsidR="00DD5BC3" w:rsidRPr="00F62FB2">
        <w:tab/>
        <w:t>C</w:t>
      </w:r>
      <w:r w:rsidR="00772D51" w:rsidRPr="00F62FB2">
        <w:t xml:space="preserve"> </w:t>
      </w:r>
      <w:r w:rsidR="00DD5BC3" w:rsidRPr="00F62FB2">
        <w:t>-1</w:t>
      </w:r>
    </w:p>
    <w:p w14:paraId="50EB8E8C" w14:textId="1CFF0024" w:rsidR="006A7687" w:rsidRDefault="006A7687">
      <w:pPr>
        <w:pStyle w:val="TOC1"/>
      </w:pPr>
      <w:r>
        <w:t>D</w:t>
      </w:r>
      <w:r w:rsidRPr="00F62FB2">
        <w:t>.</w:t>
      </w:r>
      <w:r w:rsidRPr="00F62FB2">
        <w:tab/>
      </w:r>
      <w:r>
        <w:t>Contract Material Rights Schedule</w:t>
      </w:r>
      <w:r w:rsidRPr="00F62FB2">
        <w:t xml:space="preserve"> </w:t>
      </w:r>
      <w:r w:rsidRPr="00F62FB2">
        <w:tab/>
      </w:r>
      <w:r w:rsidR="00846F98">
        <w:t>D</w:t>
      </w:r>
      <w:r w:rsidRPr="00F62FB2">
        <w:t xml:space="preserve"> -1</w:t>
      </w:r>
    </w:p>
    <w:p w14:paraId="1CEE2481" w14:textId="56C1945B" w:rsidR="009A2DB3" w:rsidRPr="009A2DB3" w:rsidRDefault="006A7687">
      <w:pPr>
        <w:pStyle w:val="TOC1"/>
      </w:pPr>
      <w:r>
        <w:t>E</w:t>
      </w:r>
      <w:r w:rsidR="00D97983">
        <w:t>.</w:t>
      </w:r>
      <w:r w:rsidR="00D97983">
        <w:tab/>
        <w:t>Glossary……….......................................................................................................................</w:t>
      </w:r>
      <w:r>
        <w:t>E</w:t>
      </w:r>
      <w:r w:rsidR="00D97983">
        <w:t>-1</w:t>
      </w:r>
    </w:p>
    <w:p w14:paraId="16F3BD9C" w14:textId="77777777" w:rsidR="00AF3F70" w:rsidRPr="00F62FB2" w:rsidRDefault="00AF3F70">
      <w:pPr>
        <w:pStyle w:val="TOC1"/>
      </w:pPr>
    </w:p>
    <w:p w14:paraId="1FBDBEA6" w14:textId="77777777" w:rsidR="00AF3F70" w:rsidRPr="00F62FB2" w:rsidRDefault="00AF3F70" w:rsidP="003D2C8F">
      <w:pPr>
        <w:pStyle w:val="ATTANNLV2-ASDEFCON"/>
        <w:sectPr w:rsidR="00AF3F70" w:rsidRPr="00F62FB2" w:rsidSect="004A641D">
          <w:footerReference w:type="default" r:id="rId15"/>
          <w:footerReference w:type="first" r:id="rId16"/>
          <w:pgSz w:w="11906" w:h="16838"/>
          <w:pgMar w:top="1304" w:right="1418" w:bottom="680" w:left="1418" w:header="720" w:footer="720" w:gutter="0"/>
          <w:pgNumType w:fmt="lowerRoman" w:start="1"/>
          <w:cols w:space="720"/>
        </w:sectPr>
      </w:pPr>
    </w:p>
    <w:p w14:paraId="4D47A9E4" w14:textId="6D50C537" w:rsidR="00BD1718" w:rsidRPr="00253DEF" w:rsidRDefault="00635ED1" w:rsidP="003D2C8F">
      <w:pPr>
        <w:pStyle w:val="COTCOCLV1-ASDEFCON"/>
      </w:pPr>
      <w:bookmarkStart w:id="264" w:name="_Toc175234240"/>
      <w:bookmarkStart w:id="265" w:name="_Ref371504366"/>
      <w:bookmarkStart w:id="266" w:name="_Ref380747991"/>
      <w:bookmarkStart w:id="267" w:name="_Toc143607416"/>
      <w:bookmarkStart w:id="268" w:name="_Toc143607872"/>
      <w:bookmarkStart w:id="269" w:name="_Toc143608322"/>
      <w:bookmarkStart w:id="270" w:name="_Toc153283173"/>
      <w:r>
        <w:t>Deed Framework</w:t>
      </w:r>
      <w:bookmarkEnd w:id="264"/>
      <w:bookmarkEnd w:id="267"/>
      <w:bookmarkEnd w:id="268"/>
      <w:bookmarkEnd w:id="269"/>
      <w:bookmarkEnd w:id="270"/>
    </w:p>
    <w:p w14:paraId="514D6386" w14:textId="5BD512A0" w:rsidR="008C1C67" w:rsidRPr="003E2EC0" w:rsidRDefault="008C1C67" w:rsidP="003D2C8F">
      <w:pPr>
        <w:pStyle w:val="COTCOCLV2-ASDEFCON"/>
      </w:pPr>
      <w:bookmarkStart w:id="271" w:name="_Toc175234241"/>
      <w:bookmarkStart w:id="272" w:name="_Toc143607417"/>
      <w:bookmarkStart w:id="273" w:name="_Toc143607873"/>
      <w:bookmarkStart w:id="274" w:name="_Toc143608323"/>
      <w:bookmarkStart w:id="275" w:name="_Toc153283174"/>
      <w:r w:rsidRPr="002C2B83">
        <w:t>Definitions</w:t>
      </w:r>
      <w:bookmarkEnd w:id="265"/>
      <w:r w:rsidR="00865AB5" w:rsidRPr="00F261DD">
        <w:t xml:space="preserve"> (</w:t>
      </w:r>
      <w:r w:rsidR="003F7B0C">
        <w:t>Core</w:t>
      </w:r>
      <w:r w:rsidR="00865AB5" w:rsidRPr="00F261DD">
        <w:t>)</w:t>
      </w:r>
      <w:bookmarkEnd w:id="266"/>
      <w:bookmarkEnd w:id="271"/>
      <w:bookmarkEnd w:id="272"/>
      <w:bookmarkEnd w:id="273"/>
      <w:bookmarkEnd w:id="274"/>
      <w:bookmarkEnd w:id="275"/>
    </w:p>
    <w:p w14:paraId="75B9B369" w14:textId="5B7C17BC" w:rsidR="00557717" w:rsidRPr="00F62FB2" w:rsidRDefault="008C1C67" w:rsidP="003D2C8F">
      <w:pPr>
        <w:pStyle w:val="COTCOCLV3-ASDEFCON"/>
      </w:pPr>
      <w:r w:rsidRPr="00F62FB2">
        <w:t>In th</w:t>
      </w:r>
      <w:r w:rsidR="00C14B76" w:rsidRPr="00F62FB2">
        <w:t>e</w:t>
      </w:r>
      <w:r w:rsidRPr="00F62FB2">
        <w:t xml:space="preserve"> Deed</w:t>
      </w:r>
      <w:r w:rsidR="00BD1718">
        <w:t xml:space="preserve"> and in any Contract</w:t>
      </w:r>
      <w:r w:rsidR="009103A0" w:rsidRPr="00F62FB2">
        <w:t xml:space="preserve">, unless the contrary intention appears, words, abbreviations and acronyms have the meaning given to them </w:t>
      </w:r>
      <w:r w:rsidR="00BD1718">
        <w:t>by</w:t>
      </w:r>
      <w:r w:rsidR="00BD1718" w:rsidRPr="00F62FB2">
        <w:t xml:space="preserve"> </w:t>
      </w:r>
      <w:r w:rsidR="009103A0" w:rsidRPr="00F62FB2">
        <w:t xml:space="preserve">the Details Schedule or </w:t>
      </w:r>
      <w:r w:rsidR="007C68C4">
        <w:t>by the Glossary at Attachment E</w:t>
      </w:r>
      <w:r w:rsidR="00BD1718">
        <w:t xml:space="preserve">. </w:t>
      </w:r>
      <w:r w:rsidR="00BD1718" w:rsidRPr="00253DEF">
        <w:t>The Glossary also contains a list of documents referred to in the Deed and details of the version that is applicable to the Deed and any Contract.</w:t>
      </w:r>
      <w:bookmarkStart w:id="276" w:name="_Toc80707478"/>
      <w:bookmarkStart w:id="277" w:name="_Toc80707479"/>
      <w:bookmarkStart w:id="278" w:name="_Toc80707480"/>
      <w:bookmarkStart w:id="279" w:name="_Toc80707481"/>
      <w:bookmarkStart w:id="280" w:name="_Toc80707482"/>
      <w:bookmarkStart w:id="281" w:name="_Toc80707483"/>
      <w:bookmarkStart w:id="282" w:name="_Toc80707484"/>
      <w:bookmarkStart w:id="283" w:name="_Toc80707485"/>
      <w:bookmarkStart w:id="284" w:name="_Toc80707486"/>
      <w:bookmarkStart w:id="285" w:name="_Toc80707487"/>
      <w:bookmarkStart w:id="286" w:name="_Toc80707488"/>
      <w:bookmarkStart w:id="287" w:name="_Toc80707489"/>
      <w:bookmarkStart w:id="288" w:name="_Toc80707490"/>
      <w:bookmarkStart w:id="289" w:name="_Toc80707491"/>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520BB109" w14:textId="183872CC" w:rsidR="00110AB5" w:rsidRPr="00253DEF" w:rsidRDefault="002A69B1" w:rsidP="003D2C8F">
      <w:pPr>
        <w:pStyle w:val="COTCOCLV2-ASDEFCON"/>
      </w:pPr>
      <w:r w:rsidRPr="00FA3093" w:rsidDel="002A69B1">
        <w:t xml:space="preserve"> </w:t>
      </w:r>
      <w:bookmarkStart w:id="290" w:name="_Toc80707492"/>
      <w:bookmarkStart w:id="291" w:name="_Toc80707493"/>
      <w:bookmarkStart w:id="292" w:name="_Toc80707494"/>
      <w:bookmarkStart w:id="293" w:name="_Toc80707495"/>
      <w:bookmarkStart w:id="294" w:name="_Toc80707496"/>
      <w:bookmarkStart w:id="295" w:name="_Toc80707497"/>
      <w:bookmarkStart w:id="296" w:name="_Toc80707498"/>
      <w:bookmarkStart w:id="297" w:name="_Toc80707499"/>
      <w:bookmarkStart w:id="298" w:name="_Toc80707500"/>
      <w:bookmarkStart w:id="299" w:name="_Toc80707501"/>
      <w:bookmarkStart w:id="300" w:name="_Toc80707502"/>
      <w:bookmarkStart w:id="301" w:name="_Toc80707503"/>
      <w:bookmarkStart w:id="302" w:name="_Toc80707504"/>
      <w:bookmarkStart w:id="303" w:name="_Toc80707505"/>
      <w:bookmarkStart w:id="304" w:name="_Toc80707506"/>
      <w:bookmarkStart w:id="305" w:name="_Toc80707507"/>
      <w:bookmarkStart w:id="306" w:name="_Toc80707508"/>
      <w:bookmarkStart w:id="307" w:name="_Toc80707509"/>
      <w:bookmarkStart w:id="308" w:name="_Toc80707510"/>
      <w:bookmarkStart w:id="309" w:name="_Toc80707511"/>
      <w:bookmarkStart w:id="310" w:name="_Toc96403543"/>
      <w:bookmarkStart w:id="311" w:name="_Ref111004810"/>
      <w:bookmarkStart w:id="312" w:name="_Toc229471723"/>
      <w:bookmarkStart w:id="313" w:name="_Toc480531966"/>
      <w:bookmarkStart w:id="314" w:name="_Toc505695100"/>
      <w:bookmarkStart w:id="315" w:name="_Toc506111866"/>
      <w:bookmarkStart w:id="316" w:name="_Toc80119733"/>
      <w:bookmarkStart w:id="317" w:name="_Toc175234242"/>
      <w:bookmarkStart w:id="318" w:name="_Toc143607418"/>
      <w:bookmarkStart w:id="319" w:name="_Toc143607874"/>
      <w:bookmarkStart w:id="320" w:name="_Toc143608324"/>
      <w:bookmarkStart w:id="321" w:name="_Toc153283175"/>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00110AB5" w:rsidRPr="00253DEF">
        <w:t>Interpretation (</w:t>
      </w:r>
      <w:r w:rsidR="003F7B0C">
        <w:t>Core</w:t>
      </w:r>
      <w:r w:rsidR="00110AB5" w:rsidRPr="00253DEF">
        <w:t>)</w:t>
      </w:r>
      <w:bookmarkEnd w:id="310"/>
      <w:bookmarkEnd w:id="311"/>
      <w:bookmarkEnd w:id="312"/>
      <w:bookmarkEnd w:id="313"/>
      <w:bookmarkEnd w:id="314"/>
      <w:bookmarkEnd w:id="315"/>
      <w:bookmarkEnd w:id="316"/>
      <w:bookmarkEnd w:id="317"/>
      <w:bookmarkEnd w:id="318"/>
      <w:bookmarkEnd w:id="319"/>
      <w:bookmarkEnd w:id="320"/>
      <w:bookmarkEnd w:id="321"/>
    </w:p>
    <w:p w14:paraId="259377DE" w14:textId="77777777" w:rsidR="00110AB5" w:rsidRDefault="00110AB5" w:rsidP="003D2C8F">
      <w:pPr>
        <w:pStyle w:val="COTCOCLV3-ASDEFCON"/>
      </w:pPr>
      <w:r w:rsidRPr="00253DEF">
        <w:t xml:space="preserve">In the Deed and in any Contract, unless the contrary intention appears: </w:t>
      </w:r>
    </w:p>
    <w:p w14:paraId="256A5212" w14:textId="77777777" w:rsidR="00110AB5" w:rsidRPr="00253DEF" w:rsidRDefault="00110AB5" w:rsidP="003D2C8F">
      <w:pPr>
        <w:pStyle w:val="COTCOCLV4-ASDEFCON"/>
      </w:pPr>
      <w:r w:rsidRPr="00253DEF">
        <w:t xml:space="preserve">headings are for the purpose of convenient reference only and do not form part of the Deed or any Contract; </w:t>
      </w:r>
    </w:p>
    <w:p w14:paraId="7ADB4EE2" w14:textId="77777777" w:rsidR="00110AB5" w:rsidRPr="00253DEF" w:rsidRDefault="00110AB5" w:rsidP="003D2C8F">
      <w:pPr>
        <w:pStyle w:val="COTCOCLV4-ASDEFCON"/>
      </w:pPr>
      <w:r w:rsidRPr="00253DEF">
        <w:t xml:space="preserve">the singular includes the plural and vice-versa; </w:t>
      </w:r>
    </w:p>
    <w:p w14:paraId="4A6E25D8" w14:textId="77777777" w:rsidR="00110AB5" w:rsidRPr="00253DEF" w:rsidRDefault="00110AB5" w:rsidP="003D2C8F">
      <w:pPr>
        <w:pStyle w:val="COTCOCLV4-ASDEFCON"/>
      </w:pPr>
      <w:r w:rsidRPr="00253DEF">
        <w:t xml:space="preserve">a reference to one gender includes </w:t>
      </w:r>
      <w:r>
        <w:t>any</w:t>
      </w:r>
      <w:r w:rsidRPr="00253DEF">
        <w:t xml:space="preserve"> others; </w:t>
      </w:r>
    </w:p>
    <w:p w14:paraId="7EAE9F1D" w14:textId="77777777" w:rsidR="00110AB5" w:rsidRPr="00253DEF" w:rsidRDefault="00110AB5" w:rsidP="003D2C8F">
      <w:pPr>
        <w:pStyle w:val="COTCOCLV4-ASDEFCON"/>
      </w:pPr>
      <w:r w:rsidRPr="00253DEF">
        <w:t xml:space="preserve">a reference to a person includes a body politic, body corporate or a partnership; </w:t>
      </w:r>
    </w:p>
    <w:p w14:paraId="0C1B1EF6" w14:textId="77777777" w:rsidR="00110AB5" w:rsidRPr="00253DEF" w:rsidRDefault="00110AB5" w:rsidP="003D2C8F">
      <w:pPr>
        <w:pStyle w:val="COTCOCLV4-ASDEFCON"/>
      </w:pPr>
      <w:r w:rsidRPr="00253DEF">
        <w:t xml:space="preserve">if the last day of any period prescribed for the doing of an action falls on a day which is not a Working Day, the action shall be done no later than the end of the next Working Day; </w:t>
      </w:r>
    </w:p>
    <w:p w14:paraId="077F8DED" w14:textId="77777777" w:rsidR="00110AB5" w:rsidRPr="00253DEF" w:rsidRDefault="00110AB5" w:rsidP="003D2C8F">
      <w:pPr>
        <w:pStyle w:val="COTCOCLV4-ASDEFCON"/>
      </w:pPr>
      <w:r w:rsidRPr="00253DEF">
        <w:t xml:space="preserve">a reference to an Act is a reference to an Act of the Commonwealth, State or Territory of Australia, as amended from time to time, and includes a reference to any subordinate legislation made under the Act; </w:t>
      </w:r>
    </w:p>
    <w:p w14:paraId="4374664F" w14:textId="77777777" w:rsidR="00110AB5" w:rsidRPr="00253DEF" w:rsidRDefault="00110AB5" w:rsidP="003D2C8F">
      <w:pPr>
        <w:pStyle w:val="COTCOCLV4-ASDEFCON"/>
      </w:pPr>
      <w:r w:rsidRPr="00253DEF">
        <w:t xml:space="preserve">a reference to a clause includes a reference to a subclause of that clause; </w:t>
      </w:r>
    </w:p>
    <w:p w14:paraId="6385BACA" w14:textId="77777777" w:rsidR="00110AB5" w:rsidRPr="00253DEF" w:rsidRDefault="00110AB5" w:rsidP="003D2C8F">
      <w:pPr>
        <w:pStyle w:val="COTCOCLV4-ASDEFCON"/>
      </w:pPr>
      <w:r w:rsidRPr="00253DEF">
        <w:t xml:space="preserve">a reference to a ‘dollar’, ‘$’, ‘$A’ or ‘AUD’ means the Australian dollar unless otherwise stated; </w:t>
      </w:r>
    </w:p>
    <w:p w14:paraId="1C5BCC46" w14:textId="77777777" w:rsidR="00110AB5" w:rsidRPr="00253DEF" w:rsidRDefault="00110AB5" w:rsidP="003D2C8F">
      <w:pPr>
        <w:pStyle w:val="COTCOCLV4-ASDEFCON"/>
      </w:pPr>
      <w:r w:rsidRPr="00253DEF">
        <w:t>a reference to a specification, publication, Commonwealth policy or other document is a reference to that specification, publication, Commonwealth policy or document, in effect on the Effective Date</w:t>
      </w:r>
      <w:r>
        <w:t xml:space="preserve"> specified in the Details Schedule and updated from time to time</w:t>
      </w:r>
      <w:r w:rsidRPr="00253DEF">
        <w:t>, or alternatively, a reference to another version of the document if agreed in writing between the parties;</w:t>
      </w:r>
    </w:p>
    <w:p w14:paraId="08B85AB2" w14:textId="77777777" w:rsidR="00110AB5" w:rsidRPr="00253DEF" w:rsidRDefault="00110AB5" w:rsidP="003D2C8F">
      <w:pPr>
        <w:pStyle w:val="COTCOCLV4-ASDEFCON"/>
      </w:pPr>
      <w:r w:rsidRPr="00253DEF">
        <w:t xml:space="preserve">the word ‘includes’ in any form is not a word of limitation; </w:t>
      </w:r>
    </w:p>
    <w:p w14:paraId="237C1A29" w14:textId="77777777" w:rsidR="00110AB5" w:rsidRDefault="00110AB5" w:rsidP="003D2C8F">
      <w:pPr>
        <w:pStyle w:val="COTCOCLV4-ASDEFCON"/>
      </w:pPr>
      <w:r w:rsidRPr="00253DEF">
        <w:t>a reference to a party includes that party’s administrators, successors, and permitted assignees, including any person to whom that party novates any part of the Deed or any Contract</w:t>
      </w:r>
      <w:r>
        <w:t>;</w:t>
      </w:r>
      <w:r w:rsidRPr="00563C4C">
        <w:t xml:space="preserve"> </w:t>
      </w:r>
      <w:r w:rsidRPr="00253DEF">
        <w:t>and</w:t>
      </w:r>
    </w:p>
    <w:p w14:paraId="6B0452E9" w14:textId="77777777" w:rsidR="00110AB5" w:rsidRPr="00253DEF" w:rsidRDefault="00110AB5" w:rsidP="003D2C8F">
      <w:pPr>
        <w:pStyle w:val="COTCOCLV4-ASDEFCON"/>
      </w:pPr>
      <w:r w:rsidRPr="00744086">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1FEDA171" w14:textId="77777777" w:rsidR="00110AB5" w:rsidRDefault="00110AB5" w:rsidP="003D2C8F">
      <w:pPr>
        <w:pStyle w:val="COTCOCLV3-ASDEFCON"/>
      </w:pPr>
      <w:bookmarkStart w:id="322" w:name="_Hlt111364901"/>
      <w:bookmarkEnd w:id="322"/>
      <w:r w:rsidRPr="00337F55">
        <w:t xml:space="preserve">All information delivered as part of the Supplies under the Deed and any Contract </w:t>
      </w:r>
      <w:r>
        <w:t xml:space="preserve">shall be written in English.  </w:t>
      </w:r>
      <w:r w:rsidRPr="0091177B">
        <w:t xml:space="preserve">Measurements of physical quantity shall be in Australian legal units as prescribed under the </w:t>
      </w:r>
      <w:r w:rsidRPr="00110AB5">
        <w:rPr>
          <w:i/>
        </w:rPr>
        <w:t xml:space="preserve">National Measurement Act 1960 </w:t>
      </w:r>
      <w:r>
        <w:t>(Cth)</w:t>
      </w:r>
      <w:r w:rsidRPr="0091177B">
        <w:t xml:space="preserve">, or, if </w:t>
      </w:r>
      <w:r>
        <w:t>S</w:t>
      </w:r>
      <w:r w:rsidRPr="0091177B">
        <w:t>upplies are imported, units of measurement as agreed by the Commonwealth Representative.</w:t>
      </w:r>
    </w:p>
    <w:p w14:paraId="7A573BFF" w14:textId="375B4E2F" w:rsidR="002C2B83" w:rsidRPr="00F62FB2" w:rsidRDefault="002C2B83" w:rsidP="003D2C8F">
      <w:pPr>
        <w:pStyle w:val="COTCOCLV2-ASDEFCON"/>
      </w:pPr>
      <w:bookmarkStart w:id="323" w:name="_Toc175234243"/>
      <w:bookmarkStart w:id="324" w:name="_Toc143607419"/>
      <w:bookmarkStart w:id="325" w:name="_Toc143607875"/>
      <w:bookmarkStart w:id="326" w:name="_Toc143608325"/>
      <w:bookmarkStart w:id="327" w:name="_Toc153283176"/>
      <w:r w:rsidRPr="00F62FB2">
        <w:t>Term (</w:t>
      </w:r>
      <w:r w:rsidR="003F7B0C">
        <w:t>Core</w:t>
      </w:r>
      <w:r w:rsidRPr="00F62FB2">
        <w:t>)</w:t>
      </w:r>
      <w:bookmarkEnd w:id="323"/>
      <w:bookmarkEnd w:id="324"/>
      <w:bookmarkEnd w:id="325"/>
      <w:bookmarkEnd w:id="326"/>
      <w:bookmarkEnd w:id="327"/>
    </w:p>
    <w:p w14:paraId="7FA59E91" w14:textId="77777777" w:rsidR="002C2B83" w:rsidRPr="00F62FB2" w:rsidRDefault="002C2B83" w:rsidP="003D2C8F">
      <w:pPr>
        <w:pStyle w:val="COTCOCLV3-ASDEFCON"/>
      </w:pPr>
      <w:bookmarkStart w:id="328" w:name="_Ref232674948"/>
      <w:r w:rsidRPr="00F62FB2">
        <w:t>The Deed is legally binding from the Effective Date specified in the Details Schedule.  Unless terminated earlier, the Deed expires on the Expiry Date specified in the Details Schedule.</w:t>
      </w:r>
      <w:bookmarkEnd w:id="328"/>
    </w:p>
    <w:p w14:paraId="0FC1277A" w14:textId="384DB158" w:rsidR="002C2B83" w:rsidRPr="00F62FB2" w:rsidRDefault="002C2B83" w:rsidP="008815D0">
      <w:pPr>
        <w:pStyle w:val="COTCOCLV3-ASDEFCON"/>
      </w:pPr>
      <w:bookmarkStart w:id="329" w:name="_Ref57089974"/>
      <w:r w:rsidRPr="00F62FB2">
        <w:t xml:space="preserve">The termination or expiry of this Deed does not, of itself, affect the validity or ongoing force or effect of individual Contracts placed under this Deed.  The Contractor shall fulfil all Contracts placed by the Commonwealth under clause </w:t>
      </w:r>
      <w:r w:rsidRPr="00F62FB2">
        <w:fldChar w:fldCharType="begin"/>
      </w:r>
      <w:r w:rsidRPr="00F62FB2">
        <w:instrText xml:space="preserve"> REF _Ref232674845 \r \h </w:instrText>
      </w:r>
      <w:r>
        <w:instrText xml:space="preserve"> \* MERGEFORMAT </w:instrText>
      </w:r>
      <w:r w:rsidRPr="00F62FB2">
        <w:fldChar w:fldCharType="separate"/>
      </w:r>
      <w:r w:rsidR="00C7088C">
        <w:t>1.7</w:t>
      </w:r>
      <w:r w:rsidRPr="00F62FB2">
        <w:fldChar w:fldCharType="end"/>
      </w:r>
      <w:r w:rsidRPr="00F62FB2">
        <w:t xml:space="preserve"> during the Term notwithstanding that the date for completion of the Contract may occur after the date on which the Deed has expired.</w:t>
      </w:r>
      <w:bookmarkEnd w:id="329"/>
    </w:p>
    <w:p w14:paraId="00141E1C" w14:textId="788266C6" w:rsidR="002C2B83" w:rsidRPr="00F62FB2" w:rsidRDefault="002C2B83" w:rsidP="003D2C8F">
      <w:pPr>
        <w:pStyle w:val="COTCOCLV2-ASDEFCON"/>
      </w:pPr>
      <w:bookmarkStart w:id="330" w:name="_Toc175234244"/>
      <w:bookmarkStart w:id="331" w:name="_Toc143607420"/>
      <w:bookmarkStart w:id="332" w:name="_Toc143607876"/>
      <w:bookmarkStart w:id="333" w:name="_Toc143608326"/>
      <w:bookmarkStart w:id="334" w:name="_Toc153283177"/>
      <w:r w:rsidRPr="00F62FB2">
        <w:t>Entire Agreement (</w:t>
      </w:r>
      <w:r w:rsidR="003F7B0C">
        <w:t>Core</w:t>
      </w:r>
      <w:r w:rsidRPr="00F62FB2">
        <w:t>)</w:t>
      </w:r>
      <w:bookmarkEnd w:id="330"/>
      <w:bookmarkEnd w:id="331"/>
      <w:bookmarkEnd w:id="332"/>
      <w:bookmarkEnd w:id="333"/>
      <w:bookmarkEnd w:id="334"/>
    </w:p>
    <w:p w14:paraId="1ED3C0C9" w14:textId="77777777" w:rsidR="002C2B83" w:rsidRPr="00F62FB2" w:rsidRDefault="002C2B83" w:rsidP="003D2C8F">
      <w:pPr>
        <w:pStyle w:val="COTCOCLV3-ASDEFCON"/>
      </w:pPr>
      <w:r w:rsidRPr="00F62FB2">
        <w:t>The Deed represents the parties’ entire agreement in relation to the subject matter and supersedes all tendered offers and prior representations, communications, agreements, statements and understandings, whether oral or in writing.</w:t>
      </w:r>
    </w:p>
    <w:p w14:paraId="3C97A3BB" w14:textId="30759785" w:rsidR="002C2B83" w:rsidRPr="00F62FB2" w:rsidRDefault="002C2B83" w:rsidP="003D2C8F">
      <w:pPr>
        <w:pStyle w:val="COTCOCLV2-ASDEFCON"/>
      </w:pPr>
      <w:bookmarkStart w:id="335" w:name="_Toc175234245"/>
      <w:bookmarkStart w:id="336" w:name="_Toc143607421"/>
      <w:bookmarkStart w:id="337" w:name="_Toc143607877"/>
      <w:bookmarkStart w:id="338" w:name="_Toc143608327"/>
      <w:bookmarkStart w:id="339" w:name="_Toc153283178"/>
      <w:r w:rsidRPr="00F62FB2">
        <w:t>Precedence of Documents (</w:t>
      </w:r>
      <w:r w:rsidR="003F7B0C">
        <w:t>Core</w:t>
      </w:r>
      <w:r w:rsidRPr="00F62FB2">
        <w:t>)</w:t>
      </w:r>
      <w:bookmarkEnd w:id="335"/>
      <w:bookmarkEnd w:id="336"/>
      <w:bookmarkEnd w:id="337"/>
      <w:bookmarkEnd w:id="338"/>
      <w:bookmarkEnd w:id="339"/>
    </w:p>
    <w:p w14:paraId="207113B4" w14:textId="77777777" w:rsidR="002C2B83" w:rsidRPr="00F62FB2" w:rsidRDefault="002C2B83" w:rsidP="003D2C8F">
      <w:pPr>
        <w:pStyle w:val="COTCOCLV3-ASDEFCON"/>
      </w:pPr>
      <w:r w:rsidRPr="00F62FB2">
        <w:t>If there is any ambiguity or inconsistency between the documents comprising the Deed, the document appearing higher in the following list will have precedence to the extent of the ambiguity or inconsistency:</w:t>
      </w:r>
    </w:p>
    <w:p w14:paraId="2D0DA0E8" w14:textId="77777777" w:rsidR="002C2B83" w:rsidRPr="00F62FB2" w:rsidRDefault="002C2B83" w:rsidP="003D2C8F">
      <w:pPr>
        <w:pStyle w:val="COTCOCLV4-ASDEFCON"/>
      </w:pPr>
      <w:r w:rsidRPr="00F62FB2">
        <w:t>the Deed;</w:t>
      </w:r>
    </w:p>
    <w:p w14:paraId="7EE2A6D0" w14:textId="77777777" w:rsidR="002C2B83" w:rsidRPr="00F62FB2" w:rsidRDefault="002C2B83" w:rsidP="003D2C8F">
      <w:pPr>
        <w:pStyle w:val="COTCOCLV4-ASDEFCON"/>
      </w:pPr>
      <w:r w:rsidRPr="00F62FB2">
        <w:t>the Attachments; and</w:t>
      </w:r>
    </w:p>
    <w:p w14:paraId="58268527" w14:textId="77777777" w:rsidR="002C2B83" w:rsidRPr="00F62FB2" w:rsidRDefault="002C2B83" w:rsidP="003D2C8F">
      <w:pPr>
        <w:pStyle w:val="COTCOCLV4-ASDEFCON"/>
      </w:pPr>
      <w:r w:rsidRPr="00F62FB2">
        <w:t>any document incorporated by express reference as part of the Deed.</w:t>
      </w:r>
    </w:p>
    <w:p w14:paraId="58CF124B" w14:textId="272BCA5C" w:rsidR="00935D8A" w:rsidRPr="00FA3093" w:rsidRDefault="00BD0482" w:rsidP="003D2C8F">
      <w:pPr>
        <w:pStyle w:val="COTCOCLV2-ASDEFCON"/>
      </w:pPr>
      <w:bookmarkStart w:id="340" w:name="_Toc175234246"/>
      <w:bookmarkStart w:id="341" w:name="_Toc143607422"/>
      <w:bookmarkStart w:id="342" w:name="_Toc143607878"/>
      <w:bookmarkStart w:id="343" w:name="_Toc143608328"/>
      <w:bookmarkStart w:id="344" w:name="_Toc153283179"/>
      <w:r w:rsidRPr="00FA3093">
        <w:t xml:space="preserve">Formation </w:t>
      </w:r>
      <w:r w:rsidR="00935D8A" w:rsidRPr="00FA3093">
        <w:t>and Operation of Deed</w:t>
      </w:r>
      <w:r w:rsidR="00D81020" w:rsidRPr="00FA3093">
        <w:t xml:space="preserve"> (</w:t>
      </w:r>
      <w:r w:rsidR="003F7B0C">
        <w:t>Core</w:t>
      </w:r>
      <w:r w:rsidR="00D81020" w:rsidRPr="00FA3093">
        <w:t>)</w:t>
      </w:r>
      <w:bookmarkEnd w:id="340"/>
      <w:bookmarkEnd w:id="341"/>
      <w:bookmarkEnd w:id="342"/>
      <w:bookmarkEnd w:id="343"/>
      <w:bookmarkEnd w:id="344"/>
    </w:p>
    <w:p w14:paraId="1AFD9B05" w14:textId="6E009343" w:rsidR="00935D8A" w:rsidRPr="00FA3093" w:rsidRDefault="00935D8A" w:rsidP="008815D0">
      <w:pPr>
        <w:pStyle w:val="COTCOCLV3-ASDEFCON"/>
      </w:pPr>
      <w:r w:rsidRPr="00FA3093">
        <w:t xml:space="preserve">The Deed constitutes a standing offer for the </w:t>
      </w:r>
      <w:r w:rsidR="009A544A" w:rsidRPr="00FA3093">
        <w:t>Term d</w:t>
      </w:r>
      <w:r w:rsidRPr="00FA3093">
        <w:t xml:space="preserve">uring </w:t>
      </w:r>
      <w:r w:rsidR="009A544A" w:rsidRPr="00FA3093">
        <w:t>which</w:t>
      </w:r>
      <w:r w:rsidRPr="00FA3093">
        <w:t xml:space="preserve"> the Commonwealth may require the </w:t>
      </w:r>
      <w:r w:rsidR="00D55D02" w:rsidRPr="00FA3093">
        <w:t>Contractor</w:t>
      </w:r>
      <w:r w:rsidRPr="00FA3093">
        <w:t xml:space="preserve"> to provide Supplies as and when required by the Commonwealth</w:t>
      </w:r>
      <w:r w:rsidR="009A544A" w:rsidRPr="00FA3093">
        <w:t xml:space="preserve"> in accordance with clause </w:t>
      </w:r>
      <w:r w:rsidR="00E4735C" w:rsidRPr="00FA3093">
        <w:fldChar w:fldCharType="begin"/>
      </w:r>
      <w:r w:rsidR="00E4735C" w:rsidRPr="00FA3093">
        <w:instrText xml:space="preserve"> REF _Ref232674845 \r \h </w:instrText>
      </w:r>
      <w:r w:rsidR="00FA3093" w:rsidRPr="00FA3093">
        <w:instrText xml:space="preserve"> \* MERGEFORMAT </w:instrText>
      </w:r>
      <w:r w:rsidR="00E4735C" w:rsidRPr="00FA3093">
        <w:fldChar w:fldCharType="separate"/>
      </w:r>
      <w:r w:rsidR="00C7088C">
        <w:t>1.7</w:t>
      </w:r>
      <w:r w:rsidR="00E4735C" w:rsidRPr="00FA3093">
        <w:fldChar w:fldCharType="end"/>
      </w:r>
      <w:r w:rsidRPr="00FA3093">
        <w:t>.</w:t>
      </w:r>
    </w:p>
    <w:p w14:paraId="0E30C525" w14:textId="55FF0410" w:rsidR="004D3B2E" w:rsidRPr="00F62FB2" w:rsidRDefault="004D3B2E" w:rsidP="003D2C8F">
      <w:pPr>
        <w:pStyle w:val="COTCOCLV2-ASDEFCON"/>
      </w:pPr>
      <w:bookmarkStart w:id="345" w:name="_Toc388865494"/>
      <w:bookmarkStart w:id="346" w:name="_Toc388962981"/>
      <w:bookmarkStart w:id="347" w:name="_Toc388963043"/>
      <w:bookmarkStart w:id="348" w:name="_Toc388966066"/>
      <w:bookmarkStart w:id="349" w:name="_Toc388967793"/>
      <w:bookmarkStart w:id="350" w:name="_Toc388967855"/>
      <w:bookmarkStart w:id="351" w:name="_Toc388967917"/>
      <w:bookmarkStart w:id="352" w:name="_Toc388967979"/>
      <w:bookmarkStart w:id="353" w:name="_Toc389492765"/>
      <w:bookmarkStart w:id="354" w:name="_Toc389492827"/>
      <w:bookmarkStart w:id="355" w:name="_Toc389493034"/>
      <w:bookmarkStart w:id="356" w:name="_Ref232674845"/>
      <w:bookmarkStart w:id="357" w:name="_Toc175234247"/>
      <w:bookmarkStart w:id="358" w:name="_Toc143607423"/>
      <w:bookmarkStart w:id="359" w:name="_Toc143607879"/>
      <w:bookmarkStart w:id="360" w:name="_Toc143608329"/>
      <w:bookmarkStart w:id="361" w:name="_Toc153283180"/>
      <w:bookmarkEnd w:id="345"/>
      <w:bookmarkEnd w:id="346"/>
      <w:bookmarkEnd w:id="347"/>
      <w:bookmarkEnd w:id="348"/>
      <w:bookmarkEnd w:id="349"/>
      <w:bookmarkEnd w:id="350"/>
      <w:bookmarkEnd w:id="351"/>
      <w:bookmarkEnd w:id="352"/>
      <w:bookmarkEnd w:id="353"/>
      <w:bookmarkEnd w:id="354"/>
      <w:bookmarkEnd w:id="355"/>
      <w:r w:rsidRPr="00F62FB2">
        <w:t>Ordering of Supplies</w:t>
      </w:r>
      <w:bookmarkEnd w:id="356"/>
      <w:r w:rsidR="00D81020" w:rsidRPr="00F62FB2">
        <w:t xml:space="preserve"> (</w:t>
      </w:r>
      <w:r w:rsidR="003F7B0C">
        <w:t>Core</w:t>
      </w:r>
      <w:r w:rsidR="00D81020" w:rsidRPr="00F62FB2">
        <w:t>)</w:t>
      </w:r>
      <w:bookmarkEnd w:id="357"/>
      <w:bookmarkEnd w:id="358"/>
      <w:bookmarkEnd w:id="359"/>
      <w:bookmarkEnd w:id="360"/>
      <w:bookmarkEnd w:id="361"/>
    </w:p>
    <w:p w14:paraId="0007C402" w14:textId="77777777" w:rsidR="001F489D" w:rsidRPr="00F62FB2" w:rsidRDefault="00F419D4" w:rsidP="003D2C8F">
      <w:pPr>
        <w:pStyle w:val="COTCOCLV3-ASDEFCON"/>
      </w:pPr>
      <w:bookmarkStart w:id="362" w:name="_Ref232674894"/>
      <w:r w:rsidRPr="00F62FB2">
        <w:t xml:space="preserve">The range of Supplies which the </w:t>
      </w:r>
      <w:r w:rsidR="00D55D02" w:rsidRPr="00F62FB2">
        <w:t>Contractor</w:t>
      </w:r>
      <w:r w:rsidRPr="00F62FB2">
        <w:t xml:space="preserve"> offers the Commonwealth</w:t>
      </w:r>
      <w:r w:rsidR="00AC68FC" w:rsidRPr="00F62FB2">
        <w:t xml:space="preserve"> and the technical requirements</w:t>
      </w:r>
      <w:r w:rsidR="00FD28F2" w:rsidRPr="00F62FB2">
        <w:t>,</w:t>
      </w:r>
      <w:r w:rsidR="00AC68FC" w:rsidRPr="00F62FB2">
        <w:t xml:space="preserve"> </w:t>
      </w:r>
      <w:r w:rsidR="00FD28F2" w:rsidRPr="00F62FB2">
        <w:t>Lead Times and prices</w:t>
      </w:r>
      <w:r w:rsidR="00AC68FC" w:rsidRPr="00F62FB2">
        <w:t xml:space="preserve"> applicable to those Supplies</w:t>
      </w:r>
      <w:r w:rsidRPr="00F62FB2">
        <w:t xml:space="preserve"> are set out in Attachment</w:t>
      </w:r>
      <w:r w:rsidR="00E52BC6" w:rsidRPr="00F62FB2">
        <w:t>s</w:t>
      </w:r>
      <w:r w:rsidRPr="00F62FB2">
        <w:t xml:space="preserve"> A</w:t>
      </w:r>
      <w:r w:rsidR="00E52BC6" w:rsidRPr="00F62FB2">
        <w:t xml:space="preserve"> and B</w:t>
      </w:r>
      <w:r w:rsidRPr="00F62FB2">
        <w:t>.</w:t>
      </w:r>
    </w:p>
    <w:p w14:paraId="44F7309B" w14:textId="05632499" w:rsidR="001F489D" w:rsidRPr="00F62FB2" w:rsidRDefault="001F489D">
      <w:pPr>
        <w:pStyle w:val="NoteToDrafters-ASDEFCON"/>
        <w:rPr>
          <w:rFonts w:eastAsia="Calibri"/>
        </w:rPr>
      </w:pPr>
      <w:r w:rsidRPr="00F62FB2">
        <w:rPr>
          <w:rFonts w:eastAsia="Calibri"/>
        </w:rPr>
        <w:t>Note to drafters:</w:t>
      </w:r>
      <w:r w:rsidR="00F62988" w:rsidRPr="00F62FB2">
        <w:rPr>
          <w:rFonts w:eastAsia="Calibri"/>
        </w:rPr>
        <w:t xml:space="preserve"> </w:t>
      </w:r>
      <w:r w:rsidR="007318BC" w:rsidRPr="00F62FB2">
        <w:rPr>
          <w:rFonts w:eastAsia="Calibri"/>
        </w:rPr>
        <w:t xml:space="preserve"> </w:t>
      </w:r>
      <w:r w:rsidR="00F62988" w:rsidRPr="00F62FB2">
        <w:rPr>
          <w:rFonts w:eastAsia="Calibri"/>
        </w:rPr>
        <w:t xml:space="preserve">Clause </w:t>
      </w:r>
      <w:r w:rsidR="00CA596F" w:rsidRPr="00F62FB2">
        <w:rPr>
          <w:rFonts w:eastAsia="Calibri"/>
        </w:rPr>
        <w:fldChar w:fldCharType="begin"/>
      </w:r>
      <w:r w:rsidR="00CA596F" w:rsidRPr="00F62FB2">
        <w:rPr>
          <w:rFonts w:eastAsia="Calibri"/>
        </w:rPr>
        <w:instrText xml:space="preserve"> REF _Ref271019353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1.7.2</w:t>
      </w:r>
      <w:r w:rsidR="00CA596F" w:rsidRPr="00F62FB2">
        <w:rPr>
          <w:rFonts w:eastAsia="Calibri"/>
        </w:rPr>
        <w:fldChar w:fldCharType="end"/>
      </w:r>
      <w:r w:rsidR="00F62988" w:rsidRPr="00F62FB2">
        <w:rPr>
          <w:rFonts w:eastAsia="Calibri"/>
        </w:rPr>
        <w:t xml:space="preserve"> should be</w:t>
      </w:r>
      <w:r w:rsidR="007318BC" w:rsidRPr="00F62FB2">
        <w:rPr>
          <w:rFonts w:eastAsia="Calibri"/>
        </w:rPr>
        <w:t xml:space="preserve"> </w:t>
      </w:r>
      <w:r w:rsidR="00F62988" w:rsidRPr="00F62FB2">
        <w:rPr>
          <w:rFonts w:eastAsia="Calibri"/>
        </w:rPr>
        <w:t>amended if either of the</w:t>
      </w:r>
      <w:r w:rsidR="007318BC" w:rsidRPr="00F62FB2">
        <w:rPr>
          <w:rFonts w:eastAsia="Calibri"/>
        </w:rPr>
        <w:t xml:space="preserve"> </w:t>
      </w:r>
      <w:r w:rsidR="00F62988" w:rsidRPr="00F62FB2">
        <w:rPr>
          <w:rFonts w:eastAsia="Calibri"/>
        </w:rPr>
        <w:t xml:space="preserve">optional clauses </w:t>
      </w:r>
      <w:r w:rsidR="00CA596F" w:rsidRPr="00F62FB2">
        <w:rPr>
          <w:rFonts w:eastAsia="Calibri"/>
        </w:rPr>
        <w:fldChar w:fldCharType="begin"/>
      </w:r>
      <w:r w:rsidR="00CA596F" w:rsidRPr="00F62FB2">
        <w:rPr>
          <w:rFonts w:eastAsia="Calibri"/>
        </w:rPr>
        <w:instrText xml:space="preserve"> REF _Ref262714393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3</w:t>
      </w:r>
      <w:r w:rsidR="00CA596F" w:rsidRPr="00F62FB2">
        <w:rPr>
          <w:rFonts w:eastAsia="Calibri"/>
        </w:rPr>
        <w:fldChar w:fldCharType="end"/>
      </w:r>
      <w:r w:rsidR="007318BC" w:rsidRPr="00F62FB2">
        <w:rPr>
          <w:rFonts w:eastAsia="Calibri"/>
        </w:rPr>
        <w:t xml:space="preserve"> </w:t>
      </w:r>
      <w:r w:rsidR="00F62988" w:rsidRPr="00F62FB2">
        <w:rPr>
          <w:rFonts w:eastAsia="Calibri"/>
        </w:rPr>
        <w:t xml:space="preserve">or </w:t>
      </w:r>
      <w:r w:rsidR="00CA596F" w:rsidRPr="00F62FB2">
        <w:rPr>
          <w:rFonts w:eastAsia="Calibri"/>
        </w:rPr>
        <w:fldChar w:fldCharType="begin"/>
      </w:r>
      <w:r w:rsidR="00CA596F" w:rsidRPr="00F62FB2">
        <w:rPr>
          <w:rFonts w:eastAsia="Calibri"/>
        </w:rPr>
        <w:instrText xml:space="preserve"> REF _Ref271019392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5</w:t>
      </w:r>
      <w:r w:rsidR="00CA596F" w:rsidRPr="00F62FB2">
        <w:rPr>
          <w:rFonts w:eastAsia="Calibri"/>
        </w:rPr>
        <w:fldChar w:fldCharType="end"/>
      </w:r>
      <w:r w:rsidR="00F62988" w:rsidRPr="00F62FB2">
        <w:rPr>
          <w:rFonts w:eastAsia="Calibri"/>
        </w:rPr>
        <w:t xml:space="preserve"> of Attachment A are not used</w:t>
      </w:r>
      <w:r w:rsidR="008D443B" w:rsidRPr="00F62FB2">
        <w:rPr>
          <w:rFonts w:eastAsia="Calibri"/>
        </w:rPr>
        <w:t xml:space="preserve"> or clause </w:t>
      </w:r>
      <w:r w:rsidR="008D443B" w:rsidRPr="00F62FB2">
        <w:rPr>
          <w:rFonts w:eastAsia="Calibri"/>
        </w:rPr>
        <w:fldChar w:fldCharType="begin"/>
      </w:r>
      <w:r w:rsidR="008D443B" w:rsidRPr="00F62FB2">
        <w:rPr>
          <w:rFonts w:eastAsia="Calibri"/>
        </w:rPr>
        <w:instrText xml:space="preserve"> REF _Ref269743626 \r \h </w:instrText>
      </w:r>
      <w:r w:rsidR="003615B0">
        <w:rPr>
          <w:rFonts w:eastAsia="Calibri"/>
        </w:rPr>
        <w:instrText xml:space="preserve"> \* MERGEFORMAT </w:instrText>
      </w:r>
      <w:r w:rsidR="008D443B" w:rsidRPr="00F62FB2">
        <w:rPr>
          <w:rFonts w:eastAsia="Calibri"/>
        </w:rPr>
      </w:r>
      <w:r w:rsidR="008D443B" w:rsidRPr="00F62FB2">
        <w:rPr>
          <w:rFonts w:eastAsia="Calibri"/>
        </w:rPr>
        <w:fldChar w:fldCharType="separate"/>
      </w:r>
      <w:r w:rsidR="00C7088C">
        <w:rPr>
          <w:rFonts w:eastAsia="Calibri"/>
        </w:rPr>
        <w:t>3.3</w:t>
      </w:r>
      <w:r w:rsidR="008D443B" w:rsidRPr="00F62FB2">
        <w:rPr>
          <w:rFonts w:eastAsia="Calibri"/>
        </w:rPr>
        <w:fldChar w:fldCharType="end"/>
      </w:r>
      <w:r w:rsidR="00EA5ECA" w:rsidRPr="00F62FB2">
        <w:rPr>
          <w:rFonts w:eastAsia="Calibri"/>
        </w:rPr>
        <w:t xml:space="preserve"> of Attachment A</w:t>
      </w:r>
      <w:r w:rsidR="008D443B" w:rsidRPr="00F62FB2">
        <w:rPr>
          <w:rFonts w:eastAsia="Calibri"/>
        </w:rPr>
        <w:t xml:space="preserve"> is omitted</w:t>
      </w:r>
      <w:r w:rsidR="00F62988" w:rsidRPr="00F62FB2">
        <w:rPr>
          <w:rFonts w:eastAsia="Calibri"/>
        </w:rPr>
        <w:t>.</w:t>
      </w:r>
      <w:r w:rsidR="009350A0" w:rsidRPr="00F62FB2">
        <w:rPr>
          <w:rFonts w:eastAsia="Calibri"/>
        </w:rPr>
        <w:t xml:space="preserve"> </w:t>
      </w:r>
      <w:r w:rsidR="007318BC" w:rsidRPr="00F62FB2">
        <w:rPr>
          <w:rFonts w:eastAsia="Calibri"/>
        </w:rPr>
        <w:t xml:space="preserve"> </w:t>
      </w:r>
      <w:r w:rsidR="00F62988" w:rsidRPr="00F62FB2">
        <w:rPr>
          <w:rFonts w:eastAsia="Calibri"/>
        </w:rPr>
        <w:t xml:space="preserve">If neither clause </w:t>
      </w:r>
      <w:r w:rsidR="008944FB" w:rsidRPr="00F62FB2">
        <w:rPr>
          <w:rFonts w:eastAsia="Calibri"/>
        </w:rPr>
        <w:fldChar w:fldCharType="begin"/>
      </w:r>
      <w:r w:rsidR="008944FB" w:rsidRPr="00F62FB2">
        <w:rPr>
          <w:rFonts w:eastAsia="Calibri"/>
        </w:rPr>
        <w:instrText xml:space="preserve"> REF _Ref269743626 \r \h </w:instrText>
      </w:r>
      <w:r w:rsidR="003615B0">
        <w:rPr>
          <w:rFonts w:eastAsia="Calibri"/>
        </w:rPr>
        <w:instrText xml:space="preserve"> \* MERGEFORMAT </w:instrText>
      </w:r>
      <w:r w:rsidR="008944FB" w:rsidRPr="00F62FB2">
        <w:rPr>
          <w:rFonts w:eastAsia="Calibri"/>
        </w:rPr>
      </w:r>
      <w:r w:rsidR="008944FB" w:rsidRPr="00F62FB2">
        <w:rPr>
          <w:rFonts w:eastAsia="Calibri"/>
        </w:rPr>
        <w:fldChar w:fldCharType="separate"/>
      </w:r>
      <w:r w:rsidR="00C7088C">
        <w:rPr>
          <w:rFonts w:eastAsia="Calibri"/>
        </w:rPr>
        <w:t>3.3</w:t>
      </w:r>
      <w:r w:rsidR="008944FB" w:rsidRPr="00F62FB2">
        <w:rPr>
          <w:rFonts w:eastAsia="Calibri"/>
        </w:rPr>
        <w:fldChar w:fldCharType="end"/>
      </w:r>
      <w:r w:rsidR="00F62988" w:rsidRPr="00F62FB2">
        <w:rPr>
          <w:rFonts w:eastAsia="Calibri"/>
        </w:rPr>
        <w:t xml:space="preserve"> </w:t>
      </w:r>
      <w:r w:rsidR="008944FB" w:rsidRPr="00F62FB2">
        <w:rPr>
          <w:rFonts w:eastAsia="Calibri"/>
        </w:rPr>
        <w:t>nor clause</w:t>
      </w:r>
      <w:r w:rsidR="00F62988" w:rsidRPr="00F62FB2">
        <w:rPr>
          <w:rFonts w:eastAsia="Calibri"/>
        </w:rPr>
        <w:t xml:space="preserve"> </w:t>
      </w:r>
      <w:r w:rsidR="00CA596F" w:rsidRPr="00F62FB2">
        <w:rPr>
          <w:rFonts w:eastAsia="Calibri"/>
        </w:rPr>
        <w:fldChar w:fldCharType="begin"/>
      </w:r>
      <w:r w:rsidR="00CA596F" w:rsidRPr="00F62FB2">
        <w:rPr>
          <w:rFonts w:eastAsia="Calibri"/>
        </w:rPr>
        <w:instrText xml:space="preserve"> REF _Ref271019392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5</w:t>
      </w:r>
      <w:r w:rsidR="00CA596F" w:rsidRPr="00F62FB2">
        <w:rPr>
          <w:rFonts w:eastAsia="Calibri"/>
        </w:rPr>
        <w:fldChar w:fldCharType="end"/>
      </w:r>
      <w:r w:rsidR="00F62988" w:rsidRPr="00F62FB2">
        <w:rPr>
          <w:rFonts w:eastAsia="Calibri"/>
        </w:rPr>
        <w:t xml:space="preserve"> of Attachment A are included in the draft deed</w:t>
      </w:r>
      <w:r w:rsidR="008944FB" w:rsidRPr="00F62FB2">
        <w:rPr>
          <w:rFonts w:eastAsia="Calibri"/>
        </w:rPr>
        <w:t>,</w:t>
      </w:r>
      <w:r w:rsidR="00F62988" w:rsidRPr="00F62FB2">
        <w:rPr>
          <w:rFonts w:eastAsia="Calibri"/>
        </w:rPr>
        <w:t xml:space="preserve"> then clause </w:t>
      </w:r>
      <w:r w:rsidR="00CA596F" w:rsidRPr="00F62FB2">
        <w:rPr>
          <w:rFonts w:eastAsia="Calibri"/>
        </w:rPr>
        <w:fldChar w:fldCharType="begin"/>
      </w:r>
      <w:r w:rsidR="00CA596F" w:rsidRPr="00F62FB2">
        <w:rPr>
          <w:rFonts w:eastAsia="Calibri"/>
        </w:rPr>
        <w:instrText xml:space="preserve"> REF _Ref271019353 \r \h </w:instrText>
      </w:r>
      <w:r w:rsidR="003615B0">
        <w:rPr>
          <w:rFonts w:eastAsia="Calibri"/>
        </w:rPr>
        <w:instrText xml:space="preserve"> \* MERGEFORMAT </w:instrText>
      </w:r>
      <w:r w:rsidR="00CA596F" w:rsidRPr="00F62FB2">
        <w:rPr>
          <w:rFonts w:eastAsia="Calibri"/>
        </w:rPr>
      </w:r>
      <w:r w:rsidR="00CA596F" w:rsidRPr="00F62FB2">
        <w:rPr>
          <w:rFonts w:eastAsia="Calibri"/>
        </w:rPr>
        <w:fldChar w:fldCharType="separate"/>
      </w:r>
      <w:r w:rsidR="00C7088C">
        <w:rPr>
          <w:rFonts w:eastAsia="Calibri"/>
        </w:rPr>
        <w:t>1.7.2</w:t>
      </w:r>
      <w:r w:rsidR="00CA596F" w:rsidRPr="00F62FB2">
        <w:rPr>
          <w:rFonts w:eastAsia="Calibri"/>
        </w:rPr>
        <w:fldChar w:fldCharType="end"/>
      </w:r>
      <w:r w:rsidR="00F62988" w:rsidRPr="00F62FB2">
        <w:rPr>
          <w:rFonts w:eastAsia="Calibri"/>
        </w:rPr>
        <w:t xml:space="preserve"> should be deleted and replaced with '</w:t>
      </w:r>
      <w:r w:rsidR="008D443B" w:rsidRPr="00F62FB2">
        <w:rPr>
          <w:rFonts w:eastAsia="Calibri"/>
        </w:rPr>
        <w:t>N</w:t>
      </w:r>
      <w:r w:rsidR="00F62988" w:rsidRPr="00F62FB2">
        <w:rPr>
          <w:rFonts w:eastAsia="Calibri"/>
        </w:rPr>
        <w:t>ot used'.</w:t>
      </w:r>
    </w:p>
    <w:p w14:paraId="5A1086C5" w14:textId="23D56883" w:rsidR="00342BA4" w:rsidRPr="00F62FB2" w:rsidRDefault="00987046" w:rsidP="008815D0">
      <w:pPr>
        <w:pStyle w:val="COTCOCLV3-ASDEFCON"/>
      </w:pPr>
      <w:bookmarkStart w:id="363" w:name="_Ref271019353"/>
      <w:r w:rsidRPr="00F62FB2">
        <w:t>Additionally,</w:t>
      </w:r>
      <w:r w:rsidR="00FA72C6" w:rsidRPr="00F62FB2">
        <w:t xml:space="preserve"> subject to clause </w:t>
      </w:r>
      <w:r w:rsidR="00712ADF" w:rsidRPr="00F62FB2">
        <w:fldChar w:fldCharType="begin"/>
      </w:r>
      <w:r w:rsidR="00712ADF" w:rsidRPr="00F62FB2">
        <w:instrText xml:space="preserve"> REF _Ref270444613 \r \h </w:instrText>
      </w:r>
      <w:r w:rsidR="003615B0">
        <w:instrText xml:space="preserve"> \* MERGEFORMAT </w:instrText>
      </w:r>
      <w:r w:rsidR="00712ADF" w:rsidRPr="00F62FB2">
        <w:fldChar w:fldCharType="separate"/>
      </w:r>
      <w:r w:rsidR="00C7088C">
        <w:t>1.7.8</w:t>
      </w:r>
      <w:r w:rsidR="00712ADF" w:rsidRPr="00F62FB2">
        <w:fldChar w:fldCharType="end"/>
      </w:r>
      <w:r w:rsidR="00FA72C6" w:rsidRPr="00F62FB2">
        <w:t xml:space="preserve">, </w:t>
      </w:r>
      <w:r w:rsidRPr="00F62FB2">
        <w:t>the Commonwealth may request a</w:t>
      </w:r>
      <w:r w:rsidR="00486218" w:rsidRPr="00F62FB2">
        <w:t xml:space="preserve"> </w:t>
      </w:r>
      <w:r w:rsidRPr="00F62FB2">
        <w:t xml:space="preserve">quote for Maintenance Services </w:t>
      </w:r>
      <w:r w:rsidR="00AC14F2" w:rsidRPr="00F62FB2">
        <w:t xml:space="preserve">or codification data </w:t>
      </w:r>
      <w:r w:rsidRPr="00F62FB2">
        <w:t>in accordance with clause</w:t>
      </w:r>
      <w:r w:rsidR="00AC14F2" w:rsidRPr="00F62FB2">
        <w:t>s</w:t>
      </w:r>
      <w:r w:rsidRPr="00F62FB2">
        <w:t xml:space="preserve"> </w:t>
      </w:r>
      <w:r w:rsidR="00FA72C6" w:rsidRPr="00F62FB2">
        <w:fldChar w:fldCharType="begin"/>
      </w:r>
      <w:r w:rsidR="00FA72C6" w:rsidRPr="00F62FB2">
        <w:instrText xml:space="preserve"> REF _Ref269743626 \r \h </w:instrText>
      </w:r>
      <w:r w:rsidR="003615B0">
        <w:instrText xml:space="preserve"> \* MERGEFORMAT </w:instrText>
      </w:r>
      <w:r w:rsidR="00FA72C6" w:rsidRPr="00F62FB2">
        <w:fldChar w:fldCharType="separate"/>
      </w:r>
      <w:r w:rsidR="00C7088C">
        <w:t>3.3</w:t>
      </w:r>
      <w:r w:rsidR="00FA72C6" w:rsidRPr="00F62FB2">
        <w:fldChar w:fldCharType="end"/>
      </w:r>
      <w:r w:rsidRPr="00F62FB2">
        <w:t xml:space="preserve"> </w:t>
      </w:r>
      <w:r w:rsidR="00AC14F2" w:rsidRPr="00F62FB2">
        <w:t xml:space="preserve">or </w:t>
      </w:r>
      <w:r w:rsidR="00AC14F2" w:rsidRPr="00F62FB2">
        <w:fldChar w:fldCharType="begin"/>
      </w:r>
      <w:r w:rsidR="00AC14F2" w:rsidRPr="00F62FB2">
        <w:instrText xml:space="preserve"> REF _Ref270573879 \r \h </w:instrText>
      </w:r>
      <w:r w:rsidR="003615B0">
        <w:instrText xml:space="preserve"> \* MERGEFORMAT </w:instrText>
      </w:r>
      <w:r w:rsidR="00AC14F2" w:rsidRPr="00F62FB2">
        <w:fldChar w:fldCharType="separate"/>
      </w:r>
      <w:r w:rsidR="00C7088C">
        <w:t>5.2</w:t>
      </w:r>
      <w:r w:rsidR="00AC14F2" w:rsidRPr="00F62FB2">
        <w:fldChar w:fldCharType="end"/>
      </w:r>
      <w:r w:rsidR="00AC14F2" w:rsidRPr="00F62FB2">
        <w:t xml:space="preserve"> </w:t>
      </w:r>
      <w:r w:rsidRPr="00F62FB2">
        <w:t xml:space="preserve">of Attachment A, </w:t>
      </w:r>
      <w:r w:rsidR="00AC14F2" w:rsidRPr="00F62FB2">
        <w:t xml:space="preserve">respectively, </w:t>
      </w:r>
      <w:r w:rsidR="00FA72C6" w:rsidRPr="00F62FB2">
        <w:t xml:space="preserve">and </w:t>
      </w:r>
      <w:r w:rsidR="00AC14F2" w:rsidRPr="00F62FB2">
        <w:t xml:space="preserve">within </w:t>
      </w:r>
      <w:r w:rsidR="007318BC" w:rsidRPr="00F62FB2">
        <w:t>10 Working D</w:t>
      </w:r>
      <w:r w:rsidR="00AC14F2" w:rsidRPr="00F62FB2">
        <w:t>ay</w:t>
      </w:r>
      <w:r w:rsidR="00A95744" w:rsidRPr="00F62FB2">
        <w:t>s</w:t>
      </w:r>
      <w:r w:rsidR="00AC14F2" w:rsidRPr="00F62FB2">
        <w:t xml:space="preserve"> (or other time</w:t>
      </w:r>
      <w:r w:rsidR="00A95744" w:rsidRPr="00F62FB2">
        <w:t xml:space="preserve"> as</w:t>
      </w:r>
      <w:r w:rsidR="00AC14F2" w:rsidRPr="00F62FB2">
        <w:t xml:space="preserve"> agreed by the </w:t>
      </w:r>
      <w:r w:rsidR="00FB51F8" w:rsidRPr="00F62FB2">
        <w:t>Authorised Officer</w:t>
      </w:r>
      <w:r w:rsidR="00AC14F2" w:rsidRPr="00F62FB2">
        <w:t>), the Contractor shall provide a quote for the Maintenance</w:t>
      </w:r>
      <w:r w:rsidR="00CA596F" w:rsidRPr="00F62FB2">
        <w:t xml:space="preserve"> Services or codification data.</w:t>
      </w:r>
      <w:r w:rsidR="009350A0" w:rsidRPr="00F62FB2">
        <w:t xml:space="preserve"> </w:t>
      </w:r>
      <w:r w:rsidR="00AC14F2" w:rsidRPr="00F62FB2">
        <w:t xml:space="preserve"> I</w:t>
      </w:r>
      <w:r w:rsidR="00FA72C6" w:rsidRPr="00F62FB2">
        <w:t xml:space="preserve">f satisfied with the quote, </w:t>
      </w:r>
      <w:r w:rsidR="00AC14F2" w:rsidRPr="00F62FB2">
        <w:t xml:space="preserve">the </w:t>
      </w:r>
      <w:r w:rsidR="003C70D6" w:rsidRPr="00F62FB2">
        <w:t>Authorised Officer</w:t>
      </w:r>
      <w:r w:rsidR="00AC14F2" w:rsidRPr="00F62FB2">
        <w:t xml:space="preserve"> will </w:t>
      </w:r>
      <w:r w:rsidR="00FA72C6" w:rsidRPr="00F62FB2">
        <w:t xml:space="preserve">order the Maintenance Services </w:t>
      </w:r>
      <w:r w:rsidR="00AC14F2" w:rsidRPr="00F62FB2">
        <w:t xml:space="preserve">or codification data </w:t>
      </w:r>
      <w:r w:rsidR="00FA72C6" w:rsidRPr="00F62FB2">
        <w:t xml:space="preserve">in accordance with clause </w:t>
      </w:r>
      <w:r w:rsidR="00FA72C6" w:rsidRPr="00F62FB2">
        <w:fldChar w:fldCharType="begin"/>
      </w:r>
      <w:r w:rsidR="00FA72C6" w:rsidRPr="00F62FB2">
        <w:instrText xml:space="preserve"> REF _Ref263323906 \r \h </w:instrText>
      </w:r>
      <w:r w:rsidR="003615B0">
        <w:instrText xml:space="preserve"> \* MERGEFORMAT </w:instrText>
      </w:r>
      <w:r w:rsidR="00FA72C6" w:rsidRPr="00F62FB2">
        <w:fldChar w:fldCharType="separate"/>
      </w:r>
      <w:r w:rsidR="00C7088C">
        <w:t>1.7.3</w:t>
      </w:r>
      <w:r w:rsidR="00FA72C6" w:rsidRPr="00F62FB2">
        <w:fldChar w:fldCharType="end"/>
      </w:r>
      <w:r w:rsidR="00FA72C6" w:rsidRPr="00F62FB2">
        <w:t>.</w:t>
      </w:r>
      <w:bookmarkEnd w:id="363"/>
    </w:p>
    <w:p w14:paraId="470F2096" w14:textId="77777777" w:rsidR="00342BA4" w:rsidRPr="00F62FB2" w:rsidRDefault="00845A36" w:rsidP="003D2C8F">
      <w:pPr>
        <w:pStyle w:val="COTCOCLV3-ASDEFCON"/>
      </w:pPr>
      <w:bookmarkStart w:id="364" w:name="_Ref263323906"/>
      <w:r w:rsidRPr="00F62FB2">
        <w:t>If the Commonwealth requires any Supplies</w:t>
      </w:r>
      <w:r w:rsidR="00960AE2" w:rsidRPr="00F62FB2">
        <w:t>,</w:t>
      </w:r>
      <w:r w:rsidRPr="00F62FB2">
        <w:t xml:space="preserve"> </w:t>
      </w:r>
      <w:r w:rsidR="0000082F" w:rsidRPr="00F62FB2">
        <w:t>the</w:t>
      </w:r>
      <w:r w:rsidRPr="00F62FB2">
        <w:t xml:space="preserve"> </w:t>
      </w:r>
      <w:r w:rsidR="00275117" w:rsidRPr="00F62FB2">
        <w:t xml:space="preserve">Authorised Officer </w:t>
      </w:r>
      <w:r w:rsidRPr="00F62FB2">
        <w:t xml:space="preserve">shall </w:t>
      </w:r>
      <w:r w:rsidR="00AB5C7E" w:rsidRPr="00F62FB2">
        <w:t>submit</w:t>
      </w:r>
      <w:r w:rsidRPr="00F62FB2">
        <w:t xml:space="preserve"> a </w:t>
      </w:r>
      <w:r w:rsidR="005F3A57" w:rsidRPr="00F62FB2">
        <w:t>Tasking Order</w:t>
      </w:r>
      <w:r w:rsidRPr="00F62FB2">
        <w:t xml:space="preserve"> to the </w:t>
      </w:r>
      <w:r w:rsidR="00D55D02" w:rsidRPr="00F62FB2">
        <w:t>Contractor</w:t>
      </w:r>
      <w:r w:rsidR="007A4247" w:rsidRPr="00F62FB2">
        <w:t xml:space="preserve"> </w:t>
      </w:r>
      <w:r w:rsidRPr="00F62FB2">
        <w:t>which</w:t>
      </w:r>
      <w:r w:rsidR="00342BA4" w:rsidRPr="00F62FB2">
        <w:t xml:space="preserve"> specifies:</w:t>
      </w:r>
      <w:bookmarkEnd w:id="364"/>
    </w:p>
    <w:p w14:paraId="2A61FF59" w14:textId="77777777" w:rsidR="00342BA4" w:rsidRPr="00F62FB2" w:rsidRDefault="00845A36" w:rsidP="003D2C8F">
      <w:pPr>
        <w:pStyle w:val="COTCOCLV4-ASDEFCON"/>
      </w:pPr>
      <w:r w:rsidRPr="00F62FB2">
        <w:t xml:space="preserve">the Supplies it requires from those listed in Attachment </w:t>
      </w:r>
      <w:r w:rsidR="00AF374F" w:rsidRPr="00F62FB2">
        <w:t>B</w:t>
      </w:r>
      <w:r w:rsidR="00342BA4" w:rsidRPr="00F62FB2">
        <w:t>; and</w:t>
      </w:r>
      <w:r w:rsidR="009350A0" w:rsidRPr="00F62FB2">
        <w:t xml:space="preserve"> </w:t>
      </w:r>
    </w:p>
    <w:p w14:paraId="0C8DBF8B" w14:textId="77777777" w:rsidR="004D3B2E" w:rsidRPr="00F62FB2" w:rsidRDefault="00342BA4" w:rsidP="003D2C8F">
      <w:pPr>
        <w:pStyle w:val="COTCOCLV4-ASDEFCON"/>
      </w:pPr>
      <w:r w:rsidRPr="00F62FB2">
        <w:t>the Special Conditions (if any) that the Commonwealth requires to apply to the delivery or performance of those Supplies</w:t>
      </w:r>
      <w:r w:rsidR="00845A36" w:rsidRPr="00F62FB2">
        <w:t>.</w:t>
      </w:r>
      <w:bookmarkEnd w:id="362"/>
    </w:p>
    <w:p w14:paraId="34F9F28A" w14:textId="06CDEF18" w:rsidR="00342BA4" w:rsidRPr="00F62FB2" w:rsidRDefault="00342BA4" w:rsidP="008815D0">
      <w:pPr>
        <w:pStyle w:val="COTCOCLV3-ASDEFCON"/>
      </w:pPr>
      <w:bookmarkStart w:id="365" w:name="_Ref263324071"/>
      <w:bookmarkStart w:id="366" w:name="_Ref228680253"/>
      <w:r w:rsidRPr="00F62FB2">
        <w:t xml:space="preserve">If the Commonwealth specifies Special Conditions in a </w:t>
      </w:r>
      <w:r w:rsidR="005F3A57" w:rsidRPr="00F62FB2">
        <w:t>Tasking Order</w:t>
      </w:r>
      <w:r w:rsidRPr="00F62FB2">
        <w:t xml:space="preserve"> submitted to the Contractor under clause </w:t>
      </w:r>
      <w:r w:rsidRPr="00F62FB2">
        <w:fldChar w:fldCharType="begin"/>
      </w:r>
      <w:r w:rsidRPr="00F62FB2">
        <w:instrText xml:space="preserve"> REF _Ref263323906 \r \h </w:instrText>
      </w:r>
      <w:r w:rsidR="003615B0">
        <w:instrText xml:space="preserve"> \* MERGEFORMAT </w:instrText>
      </w:r>
      <w:r w:rsidRPr="00F62FB2">
        <w:fldChar w:fldCharType="separate"/>
      </w:r>
      <w:r w:rsidR="00C7088C">
        <w:t>1.7.3</w:t>
      </w:r>
      <w:r w:rsidRPr="00F62FB2">
        <w:fldChar w:fldCharType="end"/>
      </w:r>
      <w:r w:rsidRPr="00F62FB2">
        <w:t xml:space="preserve">, the Contractor </w:t>
      </w:r>
      <w:r w:rsidR="00AC68FC" w:rsidRPr="00F62FB2">
        <w:t xml:space="preserve">shall </w:t>
      </w:r>
      <w:r w:rsidRPr="00F62FB2">
        <w:t xml:space="preserve">confirm within </w:t>
      </w:r>
      <w:r w:rsidR="004D15AF" w:rsidRPr="00F62FB2">
        <w:t xml:space="preserve">10 Working Days (or other time as agreed by the </w:t>
      </w:r>
      <w:r w:rsidR="00FB51F8" w:rsidRPr="00F62FB2">
        <w:t>Authorised Officer</w:t>
      </w:r>
      <w:r w:rsidR="004D15AF" w:rsidRPr="00F62FB2">
        <w:t>)</w:t>
      </w:r>
      <w:r w:rsidRPr="00F62FB2">
        <w:t xml:space="preserve"> that it agrees to those Special Conditions and will comply with them in the delivery or performance of the Supplies.</w:t>
      </w:r>
      <w:bookmarkEnd w:id="365"/>
      <w:r w:rsidRPr="00F62FB2">
        <w:t xml:space="preserve">  If the Contractor does not confirm its agreement within </w:t>
      </w:r>
      <w:r w:rsidR="004D15AF" w:rsidRPr="00F62FB2">
        <w:t xml:space="preserve">10 Working Days (or other time as agreed by the </w:t>
      </w:r>
      <w:r w:rsidR="00FB51F8" w:rsidRPr="00F62FB2">
        <w:t>Authorised Officer</w:t>
      </w:r>
      <w:r w:rsidR="004D15AF" w:rsidRPr="00F62FB2">
        <w:t>)</w:t>
      </w:r>
      <w:r w:rsidR="007137E4" w:rsidRPr="00F62FB2">
        <w:rPr>
          <w:b/>
          <w:i/>
        </w:rPr>
        <w:t xml:space="preserve"> </w:t>
      </w:r>
      <w:r w:rsidRPr="00F62FB2">
        <w:t xml:space="preserve">the Commonwealth may procure the relevant Supplies from an alternate </w:t>
      </w:r>
      <w:r w:rsidR="00575DB2" w:rsidRPr="00F62FB2">
        <w:t>contractor</w:t>
      </w:r>
      <w:r w:rsidRPr="00F62FB2">
        <w:t>.</w:t>
      </w:r>
    </w:p>
    <w:p w14:paraId="73DA7710" w14:textId="77777777" w:rsidR="00342BA4" w:rsidRPr="00F62FB2" w:rsidRDefault="00342BA4" w:rsidP="003D2C8F">
      <w:pPr>
        <w:pStyle w:val="COTCOCLV3-ASDEFCON"/>
      </w:pPr>
      <w:bookmarkStart w:id="367" w:name="_Ref269302052"/>
      <w:r w:rsidRPr="00F62FB2">
        <w:t xml:space="preserve">A Contract for the delivery or performance of Supplies described in a </w:t>
      </w:r>
      <w:r w:rsidR="005F3A57" w:rsidRPr="00F62FB2">
        <w:t>Tasking Order</w:t>
      </w:r>
      <w:r w:rsidRPr="00F62FB2">
        <w:t xml:space="preserve"> will be formed and effective on and from the date that:</w:t>
      </w:r>
      <w:bookmarkEnd w:id="367"/>
    </w:p>
    <w:p w14:paraId="1F16A656" w14:textId="0DB64F7A" w:rsidR="00342BA4" w:rsidRPr="00F62FB2" w:rsidRDefault="00342BA4" w:rsidP="008815D0">
      <w:pPr>
        <w:pStyle w:val="COTCOCLV4-ASDEFCON"/>
      </w:pPr>
      <w:r w:rsidRPr="00F62FB2">
        <w:t xml:space="preserve">the </w:t>
      </w:r>
      <w:r w:rsidR="0000082F" w:rsidRPr="00F62FB2">
        <w:t>Commonwealth Representative</w:t>
      </w:r>
      <w:r w:rsidR="000148D5" w:rsidRPr="00F62FB2">
        <w:t xml:space="preserve"> </w:t>
      </w:r>
      <w:r w:rsidR="00AB5C7E" w:rsidRPr="00F62FB2">
        <w:t>submits</w:t>
      </w:r>
      <w:r w:rsidR="000148D5" w:rsidRPr="00F62FB2">
        <w:t xml:space="preserve"> a </w:t>
      </w:r>
      <w:r w:rsidR="005F3A57" w:rsidRPr="00F62FB2">
        <w:t>Tasking Order</w:t>
      </w:r>
      <w:r w:rsidR="000148D5" w:rsidRPr="00F62FB2">
        <w:t xml:space="preserve"> to the </w:t>
      </w:r>
      <w:r w:rsidR="00D55D02" w:rsidRPr="00F62FB2">
        <w:t>Contractor</w:t>
      </w:r>
      <w:r w:rsidR="000148D5" w:rsidRPr="00F62FB2">
        <w:t xml:space="preserve"> in accordance with clause </w:t>
      </w:r>
      <w:r w:rsidR="00712ADF" w:rsidRPr="00F62FB2">
        <w:fldChar w:fldCharType="begin"/>
      </w:r>
      <w:r w:rsidR="00712ADF" w:rsidRPr="00F62FB2">
        <w:instrText xml:space="preserve"> REF _Ref263323906 \r \h </w:instrText>
      </w:r>
      <w:r w:rsidR="003615B0">
        <w:instrText xml:space="preserve"> \* MERGEFORMAT </w:instrText>
      </w:r>
      <w:r w:rsidR="00712ADF" w:rsidRPr="00F62FB2">
        <w:fldChar w:fldCharType="separate"/>
      </w:r>
      <w:r w:rsidR="00C7088C">
        <w:t>1.7.3</w:t>
      </w:r>
      <w:r w:rsidR="00712ADF" w:rsidRPr="00F62FB2">
        <w:fldChar w:fldCharType="end"/>
      </w:r>
      <w:r w:rsidRPr="00F62FB2">
        <w:t>; or</w:t>
      </w:r>
      <w:r w:rsidR="009350A0" w:rsidRPr="00F62FB2">
        <w:t xml:space="preserve"> </w:t>
      </w:r>
    </w:p>
    <w:p w14:paraId="42F7FF18" w14:textId="5D450CD9" w:rsidR="00035C74" w:rsidRPr="00F62FB2" w:rsidRDefault="00AC68FC" w:rsidP="008815D0">
      <w:pPr>
        <w:pStyle w:val="COTCOCLV4-ASDEFCON"/>
      </w:pPr>
      <w:r w:rsidRPr="00F62FB2">
        <w:t>i</w:t>
      </w:r>
      <w:r w:rsidR="00342BA4" w:rsidRPr="00F62FB2">
        <w:t xml:space="preserve">f Special Conditions are to apply to the delivery or performance of Supplies, from the date the Contractor provides confirmation of its acceptance of the Special Conditions under clause </w:t>
      </w:r>
      <w:r w:rsidR="00342BA4" w:rsidRPr="00F62FB2">
        <w:fldChar w:fldCharType="begin"/>
      </w:r>
      <w:r w:rsidR="00342BA4" w:rsidRPr="00F62FB2">
        <w:instrText xml:space="preserve"> REF _Ref263324071 \r \h </w:instrText>
      </w:r>
      <w:r w:rsidR="003615B0">
        <w:instrText xml:space="preserve"> \* MERGEFORMAT </w:instrText>
      </w:r>
      <w:r w:rsidR="00342BA4" w:rsidRPr="00F62FB2">
        <w:fldChar w:fldCharType="separate"/>
      </w:r>
      <w:r w:rsidR="00C7088C">
        <w:t>1.7.4</w:t>
      </w:r>
      <w:r w:rsidR="00342BA4" w:rsidRPr="00F62FB2">
        <w:fldChar w:fldCharType="end"/>
      </w:r>
      <w:r w:rsidR="00342BA4" w:rsidRPr="00F62FB2">
        <w:t>.</w:t>
      </w:r>
      <w:bookmarkEnd w:id="366"/>
    </w:p>
    <w:p w14:paraId="3F020AFE" w14:textId="611259DC" w:rsidR="00557717" w:rsidRPr="00F62FB2" w:rsidRDefault="00557717" w:rsidP="008815D0">
      <w:pPr>
        <w:pStyle w:val="COTCOCLV3-ASDEFCON"/>
      </w:pPr>
      <w:bookmarkStart w:id="368" w:name="_Ref267831897"/>
      <w:r w:rsidRPr="00F62FB2">
        <w:t>The terms of each</w:t>
      </w:r>
      <w:r w:rsidR="004B6766" w:rsidRPr="00F62FB2">
        <w:t xml:space="preserve"> </w:t>
      </w:r>
      <w:r w:rsidRPr="00F62FB2">
        <w:t xml:space="preserve">Contract formed under this clause </w:t>
      </w:r>
      <w:r w:rsidRPr="00F62FB2">
        <w:fldChar w:fldCharType="begin"/>
      </w:r>
      <w:r w:rsidRPr="00F62FB2">
        <w:instrText xml:space="preserve"> REF _Ref232674845 \r \h </w:instrText>
      </w:r>
      <w:r w:rsidR="003615B0">
        <w:instrText xml:space="preserve"> \* MERGEFORMAT </w:instrText>
      </w:r>
      <w:r w:rsidRPr="00F62FB2">
        <w:fldChar w:fldCharType="separate"/>
      </w:r>
      <w:r w:rsidR="00C7088C">
        <w:t>1.7</w:t>
      </w:r>
      <w:r w:rsidRPr="00F62FB2">
        <w:fldChar w:fldCharType="end"/>
      </w:r>
      <w:r w:rsidRPr="00F62FB2">
        <w:t xml:space="preserve"> shall comprise:</w:t>
      </w:r>
      <w:bookmarkEnd w:id="368"/>
    </w:p>
    <w:p w14:paraId="4C6C92DB" w14:textId="77777777" w:rsidR="00FC7353" w:rsidRPr="00F62FB2" w:rsidRDefault="00FC7353" w:rsidP="003D2C8F">
      <w:pPr>
        <w:pStyle w:val="COTCOCLV4-ASDEFCON"/>
      </w:pPr>
      <w:r w:rsidRPr="00F62FB2">
        <w:t xml:space="preserve">the Special Conditions, if any, specified in the </w:t>
      </w:r>
      <w:r w:rsidR="005F3A57" w:rsidRPr="00F62FB2">
        <w:t>Tasking Order</w:t>
      </w:r>
      <w:r w:rsidRPr="00F62FB2">
        <w:t>;</w:t>
      </w:r>
    </w:p>
    <w:p w14:paraId="7C4ABA90" w14:textId="6D6A17B7" w:rsidR="00557717" w:rsidRPr="00F62FB2" w:rsidRDefault="00557717" w:rsidP="008815D0">
      <w:pPr>
        <w:pStyle w:val="COTCOCLV4-ASDEFCON"/>
      </w:pPr>
      <w:r w:rsidRPr="00F62FB2">
        <w:t xml:space="preserve">clauses </w:t>
      </w:r>
      <w:r w:rsidR="00EA5ECA" w:rsidRPr="00F62FB2">
        <w:fldChar w:fldCharType="begin"/>
      </w:r>
      <w:r w:rsidR="00EA5ECA" w:rsidRPr="00F62FB2">
        <w:instrText xml:space="preserve"> REF _Ref380747991 \r \h </w:instrText>
      </w:r>
      <w:r w:rsidR="003615B0">
        <w:instrText xml:space="preserve"> \* MERGEFORMAT </w:instrText>
      </w:r>
      <w:r w:rsidR="00EA5ECA" w:rsidRPr="00F62FB2">
        <w:fldChar w:fldCharType="separate"/>
      </w:r>
      <w:r w:rsidR="00C7088C">
        <w:t>1</w:t>
      </w:r>
      <w:r w:rsidR="00EA5ECA" w:rsidRPr="00F62FB2">
        <w:fldChar w:fldCharType="end"/>
      </w:r>
      <w:r w:rsidR="009F439C" w:rsidRPr="00F62FB2">
        <w:t>,</w:t>
      </w:r>
      <w:r w:rsidR="00EC03FE" w:rsidRPr="00F62FB2">
        <w:t xml:space="preserve"> and </w:t>
      </w:r>
      <w:r w:rsidR="00251C74">
        <w:fldChar w:fldCharType="begin"/>
      </w:r>
      <w:r w:rsidR="00251C74">
        <w:instrText xml:space="preserve"> REF _Ref80720187 \r \h </w:instrText>
      </w:r>
      <w:r w:rsidR="003F7B0C">
        <w:instrText xml:space="preserve"> \* MERGEFORMAT </w:instrText>
      </w:r>
      <w:r w:rsidR="00251C74">
        <w:fldChar w:fldCharType="separate"/>
      </w:r>
      <w:r w:rsidR="00C7088C">
        <w:t>3.1</w:t>
      </w:r>
      <w:r w:rsidR="00251C74">
        <w:fldChar w:fldCharType="end"/>
      </w:r>
      <w:r w:rsidRPr="00F62FB2">
        <w:t xml:space="preserve">to </w:t>
      </w:r>
      <w:r w:rsidR="00E71A65" w:rsidRPr="00F62FB2">
        <w:fldChar w:fldCharType="begin"/>
      </w:r>
      <w:r w:rsidR="00E71A65" w:rsidRPr="00F62FB2">
        <w:instrText xml:space="preserve"> REF _Ref353365472 \r \h </w:instrText>
      </w:r>
      <w:r w:rsidR="003615B0">
        <w:instrText xml:space="preserve"> \* MERGEFORMAT </w:instrText>
      </w:r>
      <w:r w:rsidR="00E71A65" w:rsidRPr="00F62FB2">
        <w:fldChar w:fldCharType="separate"/>
      </w:r>
      <w:r w:rsidR="00C7088C">
        <w:t>12.2</w:t>
      </w:r>
      <w:r w:rsidR="00E71A65" w:rsidRPr="00F62FB2">
        <w:fldChar w:fldCharType="end"/>
      </w:r>
      <w:r w:rsidR="00E71A65" w:rsidRPr="00F62FB2">
        <w:t xml:space="preserve"> </w:t>
      </w:r>
      <w:r w:rsidRPr="00F62FB2">
        <w:t>of this Deed;</w:t>
      </w:r>
    </w:p>
    <w:p w14:paraId="59E432CD" w14:textId="77777777" w:rsidR="0080093D" w:rsidRPr="00F62FB2" w:rsidRDefault="0080093D" w:rsidP="003D2C8F">
      <w:pPr>
        <w:pStyle w:val="COTCOCLV4-ASDEFCON"/>
      </w:pPr>
      <w:r w:rsidRPr="00F62FB2">
        <w:t xml:space="preserve">Attachment A (SOW) </w:t>
      </w:r>
      <w:r w:rsidR="00FC7353" w:rsidRPr="00F62FB2">
        <w:t xml:space="preserve">and Attachment B </w:t>
      </w:r>
      <w:r w:rsidRPr="00F62FB2">
        <w:t>to this Deed;</w:t>
      </w:r>
      <w:r w:rsidR="00FC7353" w:rsidRPr="00F62FB2">
        <w:t xml:space="preserve"> and</w:t>
      </w:r>
      <w:r w:rsidR="009350A0" w:rsidRPr="00F62FB2">
        <w:t xml:space="preserve"> </w:t>
      </w:r>
    </w:p>
    <w:p w14:paraId="227DD27E" w14:textId="77777777" w:rsidR="00557717" w:rsidRPr="00F62FB2" w:rsidRDefault="00557717" w:rsidP="003D2C8F">
      <w:pPr>
        <w:pStyle w:val="COTCOCLV4-ASDEFCON"/>
      </w:pPr>
      <w:r w:rsidRPr="00F62FB2">
        <w:t xml:space="preserve">the details set out in the </w:t>
      </w:r>
      <w:r w:rsidR="005F3A57" w:rsidRPr="00F62FB2">
        <w:t>Tasking Order</w:t>
      </w:r>
      <w:r w:rsidR="00FC7353" w:rsidRPr="00F62FB2">
        <w:t>.</w:t>
      </w:r>
    </w:p>
    <w:p w14:paraId="5000F474" w14:textId="6784D26F" w:rsidR="00BA5ABA" w:rsidRPr="00F62FB2" w:rsidRDefault="004145C3" w:rsidP="008815D0">
      <w:pPr>
        <w:pStyle w:val="COTCOCLV3-ASDEFCON"/>
      </w:pPr>
      <w:r w:rsidRPr="00F62FB2">
        <w:t xml:space="preserve">To the extent of any inconsistency between documents forming part of a Contract formed under </w:t>
      </w:r>
      <w:r w:rsidR="000A5DC8" w:rsidRPr="00F62FB2">
        <w:t xml:space="preserve">this </w:t>
      </w:r>
      <w:r w:rsidRPr="00F62FB2">
        <w:t xml:space="preserve">clause </w:t>
      </w:r>
      <w:r w:rsidRPr="00F62FB2">
        <w:fldChar w:fldCharType="begin"/>
      </w:r>
      <w:r w:rsidRPr="00F62FB2">
        <w:instrText xml:space="preserve"> REF _Ref232674845 \r \h </w:instrText>
      </w:r>
      <w:r w:rsidR="003615B0">
        <w:instrText xml:space="preserve"> \* MERGEFORMAT </w:instrText>
      </w:r>
      <w:r w:rsidRPr="00F62FB2">
        <w:fldChar w:fldCharType="separate"/>
      </w:r>
      <w:r w:rsidR="00C7088C">
        <w:t>1.7</w:t>
      </w:r>
      <w:r w:rsidRPr="00F62FB2">
        <w:fldChar w:fldCharType="end"/>
      </w:r>
      <w:r w:rsidRPr="00F62FB2">
        <w:t>, the provisions of the higher ranked document</w:t>
      </w:r>
      <w:r w:rsidR="009A1637" w:rsidRPr="00F62FB2">
        <w:t xml:space="preserve"> at clause </w:t>
      </w:r>
      <w:r w:rsidR="009A1637" w:rsidRPr="00F62FB2">
        <w:fldChar w:fldCharType="begin"/>
      </w:r>
      <w:r w:rsidR="009A1637" w:rsidRPr="00F62FB2">
        <w:instrText xml:space="preserve"> REF _Ref267831897 \r \h </w:instrText>
      </w:r>
      <w:r w:rsidR="003615B0">
        <w:instrText xml:space="preserve"> \* MERGEFORMAT </w:instrText>
      </w:r>
      <w:r w:rsidR="009A1637" w:rsidRPr="00F62FB2">
        <w:fldChar w:fldCharType="separate"/>
      </w:r>
      <w:r w:rsidR="00C7088C">
        <w:t>1.7.6</w:t>
      </w:r>
      <w:r w:rsidR="009A1637" w:rsidRPr="00F62FB2">
        <w:fldChar w:fldCharType="end"/>
      </w:r>
      <w:r w:rsidRPr="00F62FB2">
        <w:t xml:space="preserve"> shall prevail to the extent of the inconsistency.</w:t>
      </w:r>
    </w:p>
    <w:p w14:paraId="4FAEE752" w14:textId="77777777" w:rsidR="00BA5ABA" w:rsidRPr="00F62FB2" w:rsidRDefault="00FC7353" w:rsidP="003D2C8F">
      <w:pPr>
        <w:pStyle w:val="COTCOCLV3-ASDEFCON"/>
      </w:pPr>
      <w:bookmarkStart w:id="369" w:name="_Ref270444613"/>
      <w:r w:rsidRPr="00F62FB2">
        <w:t xml:space="preserve">The Contractor acknowledges and agrees that this Deed is not intended for use by the Commonwealth to procure Goods, Maintenance </w:t>
      </w:r>
      <w:r w:rsidR="00CA596F" w:rsidRPr="00F62FB2">
        <w:t>Services</w:t>
      </w:r>
      <w:r w:rsidR="00570FF2" w:rsidRPr="00F62FB2">
        <w:t xml:space="preserve"> or</w:t>
      </w:r>
      <w:r w:rsidRPr="00F62FB2">
        <w:t xml:space="preserve"> other Supplies that involve:</w:t>
      </w:r>
      <w:bookmarkEnd w:id="369"/>
    </w:p>
    <w:p w14:paraId="03ED252F" w14:textId="77777777" w:rsidR="00557717" w:rsidRPr="00A26649" w:rsidRDefault="008C41CF" w:rsidP="003D2C8F">
      <w:pPr>
        <w:pStyle w:val="COTCOCLV4-ASDEFCON"/>
      </w:pPr>
      <w:r w:rsidRPr="00A26649">
        <w:t>design and development activities;</w:t>
      </w:r>
    </w:p>
    <w:p w14:paraId="3BB8413C" w14:textId="77777777" w:rsidR="008C41CF" w:rsidRPr="00A26649" w:rsidRDefault="008C41CF" w:rsidP="003D2C8F">
      <w:pPr>
        <w:pStyle w:val="COTCOCLV4-ASDEFCON"/>
      </w:pPr>
      <w:r w:rsidRPr="00A26649">
        <w:t>modification of systems;</w:t>
      </w:r>
    </w:p>
    <w:p w14:paraId="26AB6760" w14:textId="77777777" w:rsidR="008C41CF" w:rsidRPr="00A26649" w:rsidRDefault="008C41CF" w:rsidP="003D2C8F">
      <w:pPr>
        <w:pStyle w:val="COTCOCLV4-ASDEFCON"/>
      </w:pPr>
      <w:r w:rsidRPr="00A26649">
        <w:t>systems installation or integration;</w:t>
      </w:r>
    </w:p>
    <w:p w14:paraId="18A999C8" w14:textId="77777777" w:rsidR="008C41CF" w:rsidRPr="00A26649" w:rsidRDefault="008C41CF" w:rsidP="003D2C8F">
      <w:pPr>
        <w:pStyle w:val="COTCOCLV4-ASDEFCON"/>
      </w:pPr>
      <w:r w:rsidRPr="00A26649">
        <w:t>maintenance activities on Defence premises; and</w:t>
      </w:r>
    </w:p>
    <w:p w14:paraId="3D7D4135" w14:textId="2DC945BF" w:rsidR="008C41CF" w:rsidRPr="003D2C8F" w:rsidRDefault="002E45F3" w:rsidP="003D2C8F">
      <w:pPr>
        <w:pStyle w:val="COTCOCLV4-ASDEFCON"/>
        <w:rPr>
          <w:rStyle w:val="DMO-NumListALV5Char"/>
          <w:lang w:eastAsia="en-AU"/>
        </w:rPr>
      </w:pPr>
      <w:r w:rsidRPr="003D2C8F">
        <w:rPr>
          <w:b/>
        </w:rPr>
        <w:fldChar w:fldCharType="begin">
          <w:ffData>
            <w:name w:val=""/>
            <w:enabled/>
            <w:calcOnExit w:val="0"/>
            <w:textInput>
              <w:default w:val="[INSERT OTHER SPECIFIC TYPE OF WORK OR TASK(S) FOR WHICH CONTRACTS UNDER THE DEED SHOULD NOT BE USED]"/>
            </w:textInput>
          </w:ffData>
        </w:fldChar>
      </w:r>
      <w:r w:rsidRPr="003D2C8F">
        <w:rPr>
          <w:b/>
        </w:rPr>
        <w:instrText xml:space="preserve"> FORMTEXT </w:instrText>
      </w:r>
      <w:r w:rsidRPr="003D2C8F">
        <w:rPr>
          <w:b/>
        </w:rPr>
      </w:r>
      <w:r w:rsidRPr="003D2C8F">
        <w:rPr>
          <w:b/>
        </w:rPr>
        <w:fldChar w:fldCharType="separate"/>
      </w:r>
      <w:r w:rsidR="00313BFF">
        <w:rPr>
          <w:b/>
          <w:noProof/>
        </w:rPr>
        <w:t>[INSERT OTHER SPECIFIC TYPE OF WORK OR TASK(S) FOR WHICH CONTRACTS UNDER THE DEED SHOULD NOT BE USED]</w:t>
      </w:r>
      <w:r w:rsidRPr="003D2C8F">
        <w:rPr>
          <w:b/>
        </w:rPr>
        <w:fldChar w:fldCharType="end"/>
      </w:r>
      <w:r w:rsidR="006206EE" w:rsidRPr="00656EA3">
        <w:t>.</w:t>
      </w:r>
    </w:p>
    <w:p w14:paraId="093B66E6" w14:textId="2E925E8D" w:rsidR="00FC7353" w:rsidRPr="00A26649" w:rsidRDefault="00FC7353" w:rsidP="008815D0">
      <w:pPr>
        <w:pStyle w:val="COTCOCLV3-ASDEFCON"/>
      </w:pPr>
      <w:r w:rsidRPr="00A26649">
        <w:t xml:space="preserve">If, at any time, the Contractor is requested to quote for, or provide or perform, Supplies under this Deed that require or involve any one or more of the activities described in clause </w:t>
      </w:r>
      <w:r w:rsidRPr="00A26649">
        <w:fldChar w:fldCharType="begin"/>
      </w:r>
      <w:r w:rsidRPr="00A26649">
        <w:instrText xml:space="preserve"> REF _Ref270444613 \r \h </w:instrText>
      </w:r>
      <w:r w:rsidR="003615B0" w:rsidRPr="00A26649">
        <w:instrText xml:space="preserve"> \* MERGEFORMAT </w:instrText>
      </w:r>
      <w:r w:rsidRPr="00A26649">
        <w:fldChar w:fldCharType="separate"/>
      </w:r>
      <w:r w:rsidR="00C7088C">
        <w:t>1.7.8</w:t>
      </w:r>
      <w:r w:rsidRPr="00A26649">
        <w:fldChar w:fldCharType="end"/>
      </w:r>
      <w:r w:rsidRPr="00A26649">
        <w:t xml:space="preserve"> above, then prior to performing or quoting in relation to those Supplies the Contractor shall notify the Commonwealth in writing that the request to quote or provide such Supplies is inconsistent with clause </w:t>
      </w:r>
      <w:r w:rsidRPr="00A26649">
        <w:fldChar w:fldCharType="begin"/>
      </w:r>
      <w:r w:rsidRPr="00A26649">
        <w:instrText xml:space="preserve"> REF _Ref270444613 \r \h </w:instrText>
      </w:r>
      <w:r w:rsidR="003615B0" w:rsidRPr="00A26649">
        <w:instrText xml:space="preserve"> \* MERGEFORMAT </w:instrText>
      </w:r>
      <w:r w:rsidRPr="00A26649">
        <w:fldChar w:fldCharType="separate"/>
      </w:r>
      <w:r w:rsidR="00C7088C">
        <w:t>1.7.8</w:t>
      </w:r>
      <w:r w:rsidRPr="00A26649">
        <w:fldChar w:fldCharType="end"/>
      </w:r>
      <w:r w:rsidRPr="00A26649">
        <w:t>.</w:t>
      </w:r>
    </w:p>
    <w:p w14:paraId="46E73476" w14:textId="55D2AAFE" w:rsidR="004D3B2E" w:rsidRPr="00A26649" w:rsidRDefault="004D3B2E" w:rsidP="003D2C8F">
      <w:pPr>
        <w:pStyle w:val="COTCOCLV2-ASDEFCON"/>
      </w:pPr>
      <w:bookmarkStart w:id="370" w:name="_Toc175234248"/>
      <w:bookmarkStart w:id="371" w:name="_Toc143607424"/>
      <w:bookmarkStart w:id="372" w:name="_Toc143607880"/>
      <w:bookmarkStart w:id="373" w:name="_Toc143608330"/>
      <w:bookmarkStart w:id="374" w:name="_Toc153283181"/>
      <w:r w:rsidRPr="00A26649">
        <w:t>No Assurance of Orders</w:t>
      </w:r>
      <w:r w:rsidR="00D81020" w:rsidRPr="00A26649">
        <w:t xml:space="preserve"> (</w:t>
      </w:r>
      <w:r w:rsidR="003F7B0C">
        <w:t>Core</w:t>
      </w:r>
      <w:r w:rsidR="00D81020" w:rsidRPr="00A26649">
        <w:t>)</w:t>
      </w:r>
      <w:bookmarkEnd w:id="370"/>
      <w:bookmarkEnd w:id="371"/>
      <w:bookmarkEnd w:id="372"/>
      <w:bookmarkEnd w:id="373"/>
      <w:bookmarkEnd w:id="374"/>
    </w:p>
    <w:p w14:paraId="2ED46178" w14:textId="77777777" w:rsidR="00FB7513" w:rsidRPr="00F62FB2" w:rsidRDefault="00FB7513" w:rsidP="003D2C8F">
      <w:pPr>
        <w:pStyle w:val="COTCOCLV3-ASDEFCON"/>
      </w:pPr>
      <w:r w:rsidRPr="00F62FB2">
        <w:t xml:space="preserve">The Commonwealth does not make any representation nor in any way binds itself to placing any specific number of </w:t>
      </w:r>
      <w:r w:rsidR="005F3A57" w:rsidRPr="00F62FB2">
        <w:t>Tasking Order</w:t>
      </w:r>
      <w:r w:rsidR="00A95744" w:rsidRPr="00F62FB2">
        <w:t>s</w:t>
      </w:r>
      <w:r w:rsidRPr="00F62FB2">
        <w:t xml:space="preserve"> or any </w:t>
      </w:r>
      <w:r w:rsidR="005F3A57" w:rsidRPr="00F62FB2">
        <w:t>Tasking Order</w:t>
      </w:r>
      <w:r w:rsidR="002C5CB7" w:rsidRPr="00F62FB2">
        <w:t xml:space="preserve">s </w:t>
      </w:r>
      <w:r w:rsidRPr="00F62FB2">
        <w:t>at all, during the Term of the Deed.</w:t>
      </w:r>
    </w:p>
    <w:p w14:paraId="24AC00D4" w14:textId="77777777" w:rsidR="00E50B56" w:rsidRPr="00F62FB2" w:rsidRDefault="00FB7513" w:rsidP="003D2C8F">
      <w:pPr>
        <w:pStyle w:val="COTCOCLV3-ASDEFCON"/>
      </w:pPr>
      <w:r w:rsidRPr="00F62FB2">
        <w:t>The Deed or any</w:t>
      </w:r>
      <w:r w:rsidR="004B6766" w:rsidRPr="00F62FB2">
        <w:t xml:space="preserve"> </w:t>
      </w:r>
      <w:r w:rsidR="005F3A57" w:rsidRPr="00F62FB2">
        <w:t>Tasking Order</w:t>
      </w:r>
      <w:r w:rsidR="002C5CB7" w:rsidRPr="00F62FB2">
        <w:t xml:space="preserve">s </w:t>
      </w:r>
      <w:r w:rsidR="00521602" w:rsidRPr="00F62FB2">
        <w:t xml:space="preserve">are </w:t>
      </w:r>
      <w:r w:rsidRPr="00F62FB2">
        <w:t>not to be interpreted as</w:t>
      </w:r>
      <w:r w:rsidR="00E50B56" w:rsidRPr="00F62FB2">
        <w:t>:</w:t>
      </w:r>
    </w:p>
    <w:p w14:paraId="75A87C62" w14:textId="77777777" w:rsidR="00E50B56" w:rsidRPr="00F62FB2" w:rsidRDefault="00185E33" w:rsidP="003D2C8F">
      <w:pPr>
        <w:pStyle w:val="COTCOCLV4-ASDEFCON"/>
      </w:pPr>
      <w:r w:rsidRPr="00F62FB2">
        <w:t xml:space="preserve">the </w:t>
      </w:r>
      <w:r w:rsidR="00D55D02" w:rsidRPr="00F62FB2">
        <w:t>Contractor</w:t>
      </w:r>
      <w:r w:rsidR="00FB7513" w:rsidRPr="00F62FB2">
        <w:t xml:space="preserve"> ha</w:t>
      </w:r>
      <w:r w:rsidRPr="00F62FB2">
        <w:t>ving</w:t>
      </w:r>
      <w:r w:rsidR="00FB7513" w:rsidRPr="00F62FB2">
        <w:t xml:space="preserve"> the right to be the sole provider of the Supplies, or any part of the Supplies, to the Commonwealth</w:t>
      </w:r>
      <w:r w:rsidR="00E50B56" w:rsidRPr="00F62FB2">
        <w:t>;</w:t>
      </w:r>
      <w:r w:rsidR="00FB7513" w:rsidRPr="00F62FB2">
        <w:t xml:space="preserve"> or </w:t>
      </w:r>
    </w:p>
    <w:p w14:paraId="5BB8C4B8" w14:textId="77777777" w:rsidR="00FB7513" w:rsidRPr="00F62FB2" w:rsidRDefault="00D92F43" w:rsidP="003D2C8F">
      <w:pPr>
        <w:pStyle w:val="COTCOCLV4-ASDEFCON"/>
      </w:pPr>
      <w:r w:rsidRPr="00F62FB2">
        <w:t xml:space="preserve">the </w:t>
      </w:r>
      <w:r w:rsidR="00FB7513" w:rsidRPr="00F62FB2">
        <w:t xml:space="preserve">Commonwealth </w:t>
      </w:r>
      <w:r w:rsidR="00185E33" w:rsidRPr="00F62FB2">
        <w:t xml:space="preserve">being </w:t>
      </w:r>
      <w:r w:rsidR="00FB7513" w:rsidRPr="00F62FB2">
        <w:t xml:space="preserve">prevented from seeking the Supplies from other </w:t>
      </w:r>
      <w:r w:rsidR="008C41CF" w:rsidRPr="00F62FB2">
        <w:t>c</w:t>
      </w:r>
      <w:r w:rsidR="00D55D02" w:rsidRPr="00F62FB2">
        <w:t>ontractor</w:t>
      </w:r>
      <w:r w:rsidR="00FB7513" w:rsidRPr="00F62FB2">
        <w:t>s.</w:t>
      </w:r>
    </w:p>
    <w:p w14:paraId="1A1BE353" w14:textId="77777777" w:rsidR="004A54F4" w:rsidRDefault="004A54F4" w:rsidP="003D2C8F">
      <w:pPr>
        <w:pStyle w:val="COTCOCLV1-ASDEFCON"/>
      </w:pPr>
      <w:bookmarkStart w:id="375" w:name="_Toc175234249"/>
      <w:bookmarkStart w:id="376" w:name="_Toc96403553"/>
      <w:bookmarkStart w:id="377" w:name="_Ref111005033"/>
      <w:bookmarkStart w:id="378" w:name="_Ref228678463"/>
      <w:bookmarkStart w:id="379" w:name="_Ref228678473"/>
      <w:bookmarkStart w:id="380" w:name="_Toc229471733"/>
      <w:bookmarkStart w:id="381" w:name="_Toc365893581"/>
      <w:bookmarkStart w:id="382" w:name="_Toc143607425"/>
      <w:bookmarkStart w:id="383" w:name="_Toc143607881"/>
      <w:bookmarkStart w:id="384" w:name="_Toc143608331"/>
      <w:bookmarkStart w:id="385" w:name="_Toc153283182"/>
      <w:r>
        <w:t>ROLES AND REPONSIBILITIES</w:t>
      </w:r>
      <w:bookmarkEnd w:id="375"/>
      <w:bookmarkEnd w:id="382"/>
      <w:bookmarkEnd w:id="383"/>
      <w:bookmarkEnd w:id="384"/>
      <w:bookmarkEnd w:id="385"/>
      <w:r>
        <w:t xml:space="preserve"> </w:t>
      </w:r>
    </w:p>
    <w:p w14:paraId="3AEC978F" w14:textId="15D2EB6E" w:rsidR="00FB51F8" w:rsidRPr="00F62FB2" w:rsidRDefault="00FB51F8" w:rsidP="003D2C8F">
      <w:pPr>
        <w:pStyle w:val="COTCOCLV2-ASDEFCON"/>
      </w:pPr>
      <w:bookmarkStart w:id="386" w:name="_Toc175234250"/>
      <w:bookmarkStart w:id="387" w:name="_Toc143607426"/>
      <w:bookmarkStart w:id="388" w:name="_Toc143607882"/>
      <w:bookmarkStart w:id="389" w:name="_Toc143608332"/>
      <w:bookmarkStart w:id="390" w:name="_Toc153283183"/>
      <w:r w:rsidRPr="00F62FB2">
        <w:t>Authorised Officer (Core)</w:t>
      </w:r>
      <w:bookmarkEnd w:id="376"/>
      <w:bookmarkEnd w:id="377"/>
      <w:bookmarkEnd w:id="378"/>
      <w:bookmarkEnd w:id="379"/>
      <w:bookmarkEnd w:id="380"/>
      <w:bookmarkEnd w:id="381"/>
      <w:bookmarkEnd w:id="386"/>
      <w:bookmarkEnd w:id="387"/>
      <w:bookmarkEnd w:id="388"/>
      <w:bookmarkEnd w:id="389"/>
      <w:bookmarkEnd w:id="390"/>
    </w:p>
    <w:p w14:paraId="217F0977" w14:textId="77777777" w:rsidR="00FB51F8" w:rsidRPr="00F62FB2" w:rsidRDefault="00FB51F8" w:rsidP="003D2C8F">
      <w:pPr>
        <w:pStyle w:val="COTCOCLV3-ASDEFCON"/>
      </w:pPr>
      <w:bookmarkStart w:id="391" w:name="_Ref263070020"/>
      <w:r w:rsidRPr="00F62FB2">
        <w:t xml:space="preserve">The Commonwealth Representative may nominate to the Contractor by written notice from time to time any Authorised Officers for the purposes of the Deed. </w:t>
      </w:r>
      <w:r w:rsidR="00B87F5A" w:rsidRPr="00F62FB2">
        <w:t xml:space="preserve"> </w:t>
      </w:r>
      <w:r w:rsidRPr="00F62FB2">
        <w:t>The written notice shall include the address</w:t>
      </w:r>
      <w:ins w:id="392" w:author="Prabhu, Akshata MS" w:date="2024-08-23T08:05:00Z">
        <w:r w:rsidR="00207AC6" w:rsidRPr="00F62FB2">
          <w:t>,</w:t>
        </w:r>
        <w:r w:rsidRPr="00F62FB2">
          <w:t xml:space="preserve"> fa</w:t>
        </w:r>
        <w:r w:rsidR="00D41D67" w:rsidRPr="00F62FB2">
          <w:t>x</w:t>
        </w:r>
        <w:r w:rsidRPr="00F62FB2">
          <w:t xml:space="preserve"> number</w:t>
        </w:r>
      </w:ins>
      <w:r w:rsidR="00207AC6" w:rsidRPr="00F62FB2">
        <w:t xml:space="preserve"> and email address</w:t>
      </w:r>
      <w:r w:rsidRPr="00F62FB2">
        <w:t xml:space="preserve"> at which notice or communication under</w:t>
      </w:r>
      <w:r w:rsidR="00367FFA" w:rsidRPr="00F62FB2">
        <w:t xml:space="preserve"> </w:t>
      </w:r>
      <w:r w:rsidR="00C25C02" w:rsidRPr="00F62FB2">
        <w:t>the</w:t>
      </w:r>
      <w:r w:rsidR="00367FFA" w:rsidRPr="00F62FB2">
        <w:t xml:space="preserve"> </w:t>
      </w:r>
      <w:r w:rsidR="00E56EF2" w:rsidRPr="00F62FB2">
        <w:t>Deed or any</w:t>
      </w:r>
      <w:r w:rsidRPr="00F62FB2">
        <w:t xml:space="preserve"> Contract is to be delivered to the Authorised Officer.</w:t>
      </w:r>
      <w:bookmarkEnd w:id="391"/>
    </w:p>
    <w:p w14:paraId="219ADCC5" w14:textId="77777777" w:rsidR="00FB51F8" w:rsidRPr="00F62FB2" w:rsidRDefault="00FB51F8" w:rsidP="003D2C8F">
      <w:pPr>
        <w:pStyle w:val="COTCOCLV3-ASDEFCON"/>
      </w:pPr>
      <w:bookmarkStart w:id="393" w:name="_Ref381887837"/>
      <w:r w:rsidRPr="00F62FB2">
        <w:t>An Authorised Officer is responsible for placing and administering Contracts on behalf of the Commonwealth.</w:t>
      </w:r>
      <w:r w:rsidR="00B87F5A" w:rsidRPr="00F62FB2">
        <w:t xml:space="preserve"> </w:t>
      </w:r>
      <w:r w:rsidR="00E56EF2" w:rsidRPr="00F62FB2">
        <w:t xml:space="preserve"> </w:t>
      </w:r>
      <w:r w:rsidRPr="00F62FB2">
        <w:t xml:space="preserve">The Contractor shall comply with the reasonable directions of the Authorised Officer made within the scope of the administration of </w:t>
      </w:r>
      <w:r w:rsidR="00B0170D" w:rsidRPr="00F62FB2">
        <w:t xml:space="preserve">a </w:t>
      </w:r>
      <w:r w:rsidRPr="00F62FB2">
        <w:t>Contract.  All directions by an Authorised Officer will be provided in writing.</w:t>
      </w:r>
      <w:bookmarkEnd w:id="393"/>
      <w:r w:rsidRPr="00F62FB2">
        <w:t xml:space="preserve"> </w:t>
      </w:r>
      <w:r w:rsidR="00B87F5A" w:rsidRPr="00F62FB2">
        <w:t xml:space="preserve"> </w:t>
      </w:r>
    </w:p>
    <w:p w14:paraId="4D14306E" w14:textId="41AB0F20" w:rsidR="00FB51F8" w:rsidRPr="00F62FB2" w:rsidRDefault="00FB51F8" w:rsidP="008815D0">
      <w:pPr>
        <w:pStyle w:val="COTCOCLV3-ASDEFCON"/>
      </w:pPr>
      <w:r w:rsidRPr="00F62FB2">
        <w:t>Unless authorised by this Deed or any</w:t>
      </w:r>
      <w:r w:rsidR="004B6766" w:rsidRPr="00F62FB2">
        <w:t xml:space="preserve"> </w:t>
      </w:r>
      <w:r w:rsidRPr="00F62FB2">
        <w:t>Contract or a direction given under clause</w:t>
      </w:r>
      <w:r w:rsidR="00BD1BF6" w:rsidRPr="00F62FB2">
        <w:t xml:space="preserve"> </w:t>
      </w:r>
      <w:r w:rsidR="00BD1BF6" w:rsidRPr="00F62FB2">
        <w:fldChar w:fldCharType="begin"/>
      </w:r>
      <w:r w:rsidR="00BD1BF6" w:rsidRPr="00F62FB2">
        <w:instrText xml:space="preserve"> REF _Ref381887837 \r \h </w:instrText>
      </w:r>
      <w:r w:rsidR="00A26649">
        <w:instrText xml:space="preserve"> \* MERGEFORMAT </w:instrText>
      </w:r>
      <w:r w:rsidR="00BD1BF6" w:rsidRPr="00F62FB2">
        <w:fldChar w:fldCharType="separate"/>
      </w:r>
      <w:r w:rsidR="00C7088C">
        <w:t>2.1.2</w:t>
      </w:r>
      <w:r w:rsidR="00BD1BF6" w:rsidRPr="00F62FB2">
        <w:fldChar w:fldCharType="end"/>
      </w:r>
      <w:r w:rsidRPr="00F62FB2">
        <w:t>, any work performed or cost incurred by the Contractor in response to a communication from the Authorised Officer is at the Contractor’s sole risk.</w:t>
      </w:r>
    </w:p>
    <w:p w14:paraId="1A92D503" w14:textId="77777777" w:rsidR="00E56EF2" w:rsidRDefault="00E56EF2" w:rsidP="003D2C8F">
      <w:pPr>
        <w:pStyle w:val="COTCOCLV3-ASDEFCON"/>
      </w:pPr>
      <w:r w:rsidRPr="00F62FB2">
        <w:t xml:space="preserve">Notwithstanding any other provision of this Deed or any Contract, </w:t>
      </w:r>
      <w:r w:rsidR="000361D4" w:rsidRPr="00F62FB2">
        <w:t>the</w:t>
      </w:r>
      <w:r w:rsidR="000646CF" w:rsidRPr="00F62FB2">
        <w:t xml:space="preserve"> </w:t>
      </w:r>
      <w:r w:rsidRPr="00F62FB2">
        <w:t xml:space="preserve">Authorised Officer </w:t>
      </w:r>
      <w:r w:rsidR="000361D4" w:rsidRPr="00F62FB2">
        <w:t xml:space="preserve">for the purposes of a Contract is the Authorised Officer </w:t>
      </w:r>
      <w:r w:rsidR="00B0170D" w:rsidRPr="00F62FB2">
        <w:t>who</w:t>
      </w:r>
      <w:r w:rsidR="000361D4" w:rsidRPr="00F62FB2">
        <w:t xml:space="preserve"> placed that Contract</w:t>
      </w:r>
      <w:r w:rsidR="000646CF" w:rsidRPr="00F62FB2">
        <w:t>.</w:t>
      </w:r>
    </w:p>
    <w:p w14:paraId="0E02A0E5" w14:textId="099F8E62" w:rsidR="007E2306" w:rsidRPr="00F62FB2" w:rsidRDefault="007E2306" w:rsidP="003D2C8F">
      <w:pPr>
        <w:pStyle w:val="COTCOCLV2-ASDEFCON"/>
      </w:pPr>
      <w:bookmarkStart w:id="394" w:name="_Toc175234251"/>
      <w:bookmarkStart w:id="395" w:name="_Toc143607427"/>
      <w:bookmarkStart w:id="396" w:name="_Toc143607883"/>
      <w:bookmarkStart w:id="397" w:name="_Toc143608333"/>
      <w:bookmarkStart w:id="398" w:name="_Toc153283184"/>
      <w:r w:rsidRPr="00F62FB2">
        <w:t>Notices (</w:t>
      </w:r>
      <w:r w:rsidR="003F7B0C">
        <w:t>Core</w:t>
      </w:r>
      <w:r w:rsidRPr="00F62FB2">
        <w:t>)</w:t>
      </w:r>
      <w:bookmarkEnd w:id="394"/>
      <w:bookmarkEnd w:id="395"/>
      <w:bookmarkEnd w:id="396"/>
      <w:bookmarkEnd w:id="397"/>
      <w:bookmarkEnd w:id="398"/>
    </w:p>
    <w:p w14:paraId="15E32BA3" w14:textId="77777777" w:rsidR="007E2306" w:rsidRPr="00F62FB2" w:rsidRDefault="007E2306" w:rsidP="003D2C8F">
      <w:pPr>
        <w:pStyle w:val="COTCOCLV3-ASDEFCON"/>
      </w:pPr>
      <w:bookmarkStart w:id="399" w:name="_Ref53455858"/>
      <w:bookmarkStart w:id="400" w:name="_Ref265230219"/>
      <w:r w:rsidRPr="00F62FB2">
        <w:t xml:space="preserve">Any notice or communication under the Deed will be effective if it is in writing, signed and delivered to the Commonwealth Representative or Contractor Representative, as the case may be, in accordance with the Notice Details set out in the Details Schedule. </w:t>
      </w:r>
    </w:p>
    <w:p w14:paraId="470DD9C4" w14:textId="1A13D725" w:rsidR="007E2306" w:rsidRPr="00F62FB2" w:rsidRDefault="007E2306" w:rsidP="008815D0">
      <w:pPr>
        <w:pStyle w:val="COTCOCLV3-ASDEFCON"/>
      </w:pPr>
      <w:r w:rsidRPr="00F62FB2">
        <w:t xml:space="preserve">Any notice or communication under any Contract will be effective if it is in writing, signed and delivered to the Authorised Officer at the address specified in the written notice under clause </w:t>
      </w:r>
      <w:r w:rsidRPr="00F62FB2">
        <w:fldChar w:fldCharType="begin"/>
      </w:r>
      <w:r w:rsidRPr="00F62FB2">
        <w:instrText xml:space="preserve"> REF _Ref263070020 \r \h </w:instrText>
      </w:r>
      <w:r>
        <w:instrText xml:space="preserve"> \* MERGEFORMAT </w:instrText>
      </w:r>
      <w:r w:rsidRPr="00F62FB2">
        <w:fldChar w:fldCharType="separate"/>
      </w:r>
      <w:r w:rsidR="00C7088C">
        <w:t>2.1.1</w:t>
      </w:r>
      <w:r w:rsidRPr="00F62FB2">
        <w:fldChar w:fldCharType="end"/>
      </w:r>
      <w:r w:rsidRPr="00F62FB2">
        <w:t xml:space="preserve"> or, as the case may be, to the Contractor Representative in accordance with the Notice Details</w:t>
      </w:r>
      <w:bookmarkEnd w:id="399"/>
      <w:bookmarkEnd w:id="400"/>
      <w:r w:rsidRPr="00F62FB2">
        <w:t>.</w:t>
      </w:r>
    </w:p>
    <w:p w14:paraId="79680DF7" w14:textId="77777777" w:rsidR="007E2306" w:rsidRPr="00F62FB2" w:rsidRDefault="007E2306" w:rsidP="003D2C8F">
      <w:pPr>
        <w:pStyle w:val="COTCOCLV3-ASDEFCON"/>
      </w:pPr>
      <w:r w:rsidRPr="00F62FB2">
        <w:t>Notices or communications that relate to a specific Contract shall clearly identify the specific Contract (for example by Tasking Order number).</w:t>
      </w:r>
    </w:p>
    <w:p w14:paraId="27ECADCD" w14:textId="210B981E" w:rsidR="004145C3" w:rsidRPr="00F62FB2" w:rsidRDefault="004145C3" w:rsidP="003D2C8F">
      <w:pPr>
        <w:pStyle w:val="COTCOCLV2-ASDEFCON"/>
      </w:pPr>
      <w:bookmarkStart w:id="401" w:name="_Toc388962987"/>
      <w:bookmarkStart w:id="402" w:name="_Toc388963049"/>
      <w:bookmarkStart w:id="403" w:name="_Toc388966072"/>
      <w:bookmarkStart w:id="404" w:name="_Toc388967799"/>
      <w:bookmarkStart w:id="405" w:name="_Toc388967861"/>
      <w:bookmarkStart w:id="406" w:name="_Toc388967923"/>
      <w:bookmarkStart w:id="407" w:name="_Toc388967985"/>
      <w:bookmarkStart w:id="408" w:name="_Toc389492771"/>
      <w:bookmarkStart w:id="409" w:name="_Toc389492833"/>
      <w:bookmarkStart w:id="410" w:name="_Toc389493040"/>
      <w:bookmarkStart w:id="411" w:name="_Toc175234252"/>
      <w:bookmarkStart w:id="412" w:name="_Toc143607428"/>
      <w:bookmarkStart w:id="413" w:name="_Toc143607884"/>
      <w:bookmarkStart w:id="414" w:name="_Toc143608334"/>
      <w:bookmarkStart w:id="415" w:name="_Toc153283185"/>
      <w:bookmarkEnd w:id="401"/>
      <w:bookmarkEnd w:id="402"/>
      <w:bookmarkEnd w:id="403"/>
      <w:bookmarkEnd w:id="404"/>
      <w:bookmarkEnd w:id="405"/>
      <w:bookmarkEnd w:id="406"/>
      <w:bookmarkEnd w:id="407"/>
      <w:bookmarkEnd w:id="408"/>
      <w:bookmarkEnd w:id="409"/>
      <w:bookmarkEnd w:id="410"/>
      <w:r w:rsidRPr="00F62FB2">
        <w:t>Repairable Item</w:t>
      </w:r>
      <w:r w:rsidR="000F62F8">
        <w:t>s</w:t>
      </w:r>
      <w:r w:rsidR="00D81020" w:rsidRPr="00F62FB2">
        <w:t xml:space="preserve"> (</w:t>
      </w:r>
      <w:r w:rsidR="003F7B0C">
        <w:t>Core</w:t>
      </w:r>
      <w:r w:rsidR="00D81020" w:rsidRPr="00F62FB2">
        <w:t>)</w:t>
      </w:r>
      <w:bookmarkEnd w:id="411"/>
      <w:bookmarkEnd w:id="412"/>
      <w:bookmarkEnd w:id="413"/>
      <w:bookmarkEnd w:id="414"/>
      <w:bookmarkEnd w:id="415"/>
    </w:p>
    <w:p w14:paraId="3DD448B2" w14:textId="77777777" w:rsidR="004145C3" w:rsidRPr="00F62FB2" w:rsidRDefault="004145C3" w:rsidP="003D2C8F">
      <w:pPr>
        <w:pStyle w:val="COTCOCLV3-ASDEFCON"/>
      </w:pPr>
      <w:r w:rsidRPr="00F62FB2">
        <w:t>The Contractor acknowledges that all Repairable Items remain the property of the Commonwealth</w:t>
      </w:r>
      <w:r w:rsidR="003212C7" w:rsidRPr="00F62FB2">
        <w:t xml:space="preserve"> at all times</w:t>
      </w:r>
      <w:r w:rsidRPr="00F62FB2">
        <w:t>.</w:t>
      </w:r>
    </w:p>
    <w:p w14:paraId="13F5A97C" w14:textId="77777777" w:rsidR="004145C3" w:rsidRPr="00F62FB2" w:rsidRDefault="004145C3" w:rsidP="003D2C8F">
      <w:pPr>
        <w:pStyle w:val="COTCOCLV3-ASDEFCON"/>
      </w:pPr>
      <w:r w:rsidRPr="00F62FB2">
        <w:t>If a Contract requires the performance of Maintenance Services in relation to a Repairable Item then:</w:t>
      </w:r>
    </w:p>
    <w:p w14:paraId="5273C533" w14:textId="77777777" w:rsidR="00FC7353" w:rsidRPr="00F62FB2" w:rsidRDefault="00FC7353" w:rsidP="003D2C8F">
      <w:pPr>
        <w:pStyle w:val="COTCOCLV4-ASDEFCON"/>
      </w:pPr>
      <w:r w:rsidRPr="00F62FB2">
        <w:t xml:space="preserve">the </w:t>
      </w:r>
      <w:r w:rsidR="00FA1945" w:rsidRPr="00F62FB2">
        <w:t>Contractor shall collect or accept delivery of the Repairable Item in accordance with the relevant Contract for Maintenance Services;</w:t>
      </w:r>
    </w:p>
    <w:p w14:paraId="3E61167C" w14:textId="77777777" w:rsidR="004145C3" w:rsidRPr="00F62FB2" w:rsidRDefault="004145C3" w:rsidP="00180417">
      <w:pPr>
        <w:pStyle w:val="COTCOCLV4-ASDEFCON"/>
      </w:pPr>
      <w:r w:rsidRPr="00F62FB2">
        <w:t>the Contractor shall keep the Repairable Item safe and secure and not use the Repairable Item for any purpose other than for the purpose of providing the Maintenance Services;</w:t>
      </w:r>
    </w:p>
    <w:p w14:paraId="2DA86E89" w14:textId="77777777" w:rsidR="004145C3" w:rsidRPr="00F62FB2" w:rsidRDefault="004145C3" w:rsidP="003D2C8F">
      <w:pPr>
        <w:pStyle w:val="COTCOCLV4-ASDEFCON"/>
      </w:pPr>
      <w:r w:rsidRPr="00F62FB2">
        <w:t xml:space="preserve">the Contractor shall not part with possession or control of the Repairable Item except where specified in the relevant Contract or otherwise agreed by the </w:t>
      </w:r>
      <w:r w:rsidR="009611F7" w:rsidRPr="00F62FB2">
        <w:t>Authorised Officer</w:t>
      </w:r>
      <w:r w:rsidRPr="00F62FB2">
        <w:t xml:space="preserve">; </w:t>
      </w:r>
    </w:p>
    <w:p w14:paraId="31A54F4B" w14:textId="77777777" w:rsidR="004145C3" w:rsidRPr="00F62FB2" w:rsidRDefault="004145C3" w:rsidP="003D2C8F">
      <w:pPr>
        <w:pStyle w:val="COTCOCLV4-ASDEFCON"/>
      </w:pPr>
      <w:r w:rsidRPr="00F62FB2">
        <w:t>the Contractor shall not create or allow to be created any lien, charge, mortgage or encumbrance over the Repairable Item; and</w:t>
      </w:r>
    </w:p>
    <w:p w14:paraId="2DDFBBB3" w14:textId="77777777" w:rsidR="004145C3" w:rsidRPr="00F62FB2" w:rsidRDefault="004145C3" w:rsidP="003D2C8F">
      <w:pPr>
        <w:pStyle w:val="COTCOCLV4-ASDEFCON"/>
      </w:pPr>
      <w:r w:rsidRPr="00F62FB2">
        <w:t xml:space="preserve">the Contractor shall return the Repairable Item to the Commonwealth on or before the Delivery Date specified in the </w:t>
      </w:r>
      <w:r w:rsidR="005F3A57" w:rsidRPr="00F62FB2">
        <w:t>Tasking Order</w:t>
      </w:r>
      <w:r w:rsidRPr="00F62FB2">
        <w:t xml:space="preserve"> that forms part of that Contract.</w:t>
      </w:r>
    </w:p>
    <w:p w14:paraId="7B30987E" w14:textId="23867690" w:rsidR="003E2EC0" w:rsidRPr="00F62FB2" w:rsidRDefault="00C46A39" w:rsidP="003D2C8F">
      <w:pPr>
        <w:pStyle w:val="COTCOCLV1-ASDEFCON"/>
      </w:pPr>
      <w:bookmarkStart w:id="416" w:name="_Toc175234253"/>
      <w:bookmarkStart w:id="417" w:name="_Ref259719072"/>
      <w:bookmarkStart w:id="418" w:name="_Toc143607429"/>
      <w:bookmarkStart w:id="419" w:name="_Toc143607885"/>
      <w:bookmarkStart w:id="420" w:name="_Toc143608335"/>
      <w:bookmarkStart w:id="421" w:name="_Toc153283186"/>
      <w:r>
        <w:t>PROVISION OF SUPPLIES</w:t>
      </w:r>
      <w:bookmarkEnd w:id="416"/>
      <w:bookmarkEnd w:id="418"/>
      <w:bookmarkEnd w:id="419"/>
      <w:bookmarkEnd w:id="420"/>
      <w:bookmarkEnd w:id="421"/>
    </w:p>
    <w:p w14:paraId="12570B25" w14:textId="54D784AC" w:rsidR="00D52F9F" w:rsidRDefault="00D52F9F" w:rsidP="003D2C8F">
      <w:pPr>
        <w:pStyle w:val="COTCOCLV2-ASDEFCON"/>
      </w:pPr>
      <w:bookmarkStart w:id="422" w:name="_Ref80720187"/>
      <w:bookmarkStart w:id="423" w:name="_Toc175234254"/>
      <w:bookmarkStart w:id="424" w:name="_Toc143607430"/>
      <w:bookmarkStart w:id="425" w:name="_Toc143607886"/>
      <w:bookmarkStart w:id="426" w:name="_Toc143608336"/>
      <w:bookmarkStart w:id="427" w:name="_Toc153283187"/>
      <w:r>
        <w:t>Supplies (</w:t>
      </w:r>
      <w:r w:rsidR="003F7B0C">
        <w:t>Core</w:t>
      </w:r>
      <w:r>
        <w:t>)</w:t>
      </w:r>
      <w:bookmarkEnd w:id="422"/>
      <w:bookmarkEnd w:id="423"/>
      <w:bookmarkEnd w:id="424"/>
      <w:bookmarkEnd w:id="425"/>
      <w:bookmarkEnd w:id="426"/>
      <w:bookmarkEnd w:id="427"/>
    </w:p>
    <w:p w14:paraId="3053372D" w14:textId="31727A17" w:rsidR="003E2EC0" w:rsidRPr="00F62FB2" w:rsidRDefault="003E2EC0" w:rsidP="008815D0">
      <w:pPr>
        <w:pStyle w:val="COTCOCLV3-ASDEFCON"/>
      </w:pPr>
      <w:r w:rsidRPr="00F62FB2">
        <w:t xml:space="preserve">For each Contract formed pursuant to clause </w:t>
      </w:r>
      <w:r w:rsidRPr="00F62FB2">
        <w:fldChar w:fldCharType="begin"/>
      </w:r>
      <w:r w:rsidRPr="00F62FB2">
        <w:instrText xml:space="preserve"> REF _Ref232674845 \r \h </w:instrText>
      </w:r>
      <w:r>
        <w:instrText xml:space="preserve"> \* MERGEFORMAT </w:instrText>
      </w:r>
      <w:r w:rsidRPr="00F62FB2">
        <w:fldChar w:fldCharType="separate"/>
      </w:r>
      <w:r w:rsidR="00C7088C">
        <w:t>1.7</w:t>
      </w:r>
      <w:r w:rsidRPr="00F62FB2">
        <w:fldChar w:fldCharType="end"/>
      </w:r>
      <w:r w:rsidRPr="00F62FB2">
        <w:t>, the Contractor shall, for the Contract Price, and any other payment required under that Contract, provide the Supplies in accordance with that Contract, and fulfil all other obligations as specified in that Contract.</w:t>
      </w:r>
    </w:p>
    <w:p w14:paraId="03787DB0" w14:textId="77777777" w:rsidR="003E2EC0" w:rsidRPr="00F62FB2" w:rsidRDefault="003E2EC0" w:rsidP="003D2C8F">
      <w:pPr>
        <w:pStyle w:val="COTCOCLV3-ASDEFCON"/>
      </w:pPr>
      <w:r w:rsidRPr="00F62FB2">
        <w:t>The Contractor shall not respond to any directions in relation to a Contract unless those directions are issued by the Authorised Officer.</w:t>
      </w:r>
    </w:p>
    <w:p w14:paraId="407A6F3A" w14:textId="77777777" w:rsidR="003E2EC0" w:rsidRDefault="003E2EC0" w:rsidP="003D2C8F">
      <w:pPr>
        <w:pStyle w:val="COTCOCLV3-ASDEFCON"/>
      </w:pPr>
      <w:r w:rsidRPr="00F62FB2">
        <w:t>The Contractor shall deliver the Supplies required to be delivered under each Contract in accordance with the SOW at Attachment A.</w:t>
      </w:r>
    </w:p>
    <w:p w14:paraId="3409D6F1" w14:textId="6B09A927" w:rsidR="00D52F9F" w:rsidRPr="00F62FB2" w:rsidRDefault="00D52F9F" w:rsidP="003D2C8F">
      <w:pPr>
        <w:pStyle w:val="COTCOCLV2-ASDEFCON"/>
      </w:pPr>
      <w:bookmarkStart w:id="428" w:name="_Toc175234255"/>
      <w:bookmarkStart w:id="429" w:name="_Toc143607431"/>
      <w:bookmarkStart w:id="430" w:name="_Toc143607887"/>
      <w:bookmarkStart w:id="431" w:name="_Toc143608337"/>
      <w:bookmarkStart w:id="432" w:name="_Toc153283188"/>
      <w:r w:rsidRPr="00F62FB2">
        <w:t>Defects (</w:t>
      </w:r>
      <w:r w:rsidR="003F7B0C">
        <w:t>Core</w:t>
      </w:r>
      <w:r w:rsidRPr="00F62FB2">
        <w:t>)</w:t>
      </w:r>
      <w:bookmarkEnd w:id="428"/>
      <w:bookmarkEnd w:id="429"/>
      <w:bookmarkEnd w:id="430"/>
      <w:bookmarkEnd w:id="431"/>
      <w:bookmarkEnd w:id="432"/>
    </w:p>
    <w:p w14:paraId="7887B157" w14:textId="0B1376D3" w:rsidR="00D52F9F" w:rsidRPr="00F62FB2" w:rsidRDefault="00D52F9F" w:rsidP="008815D0">
      <w:pPr>
        <w:pStyle w:val="COTCOCLV3-ASDEFCON"/>
      </w:pPr>
      <w:bookmarkStart w:id="433" w:name="_Ref354148786"/>
      <w:bookmarkStart w:id="434" w:name="_Ref265232057"/>
      <w:r w:rsidRPr="00F62FB2">
        <w:t xml:space="preserve">Notwithstanding acceptance of the Supplies by the Commonwealth in accordance with clause </w:t>
      </w:r>
      <w:r w:rsidR="002A63E2">
        <w:fldChar w:fldCharType="begin"/>
      </w:r>
      <w:r w:rsidR="002A63E2">
        <w:instrText xml:space="preserve"> REF _Ref80720061 \r \h </w:instrText>
      </w:r>
      <w:r w:rsidR="002A63E2">
        <w:fldChar w:fldCharType="separate"/>
      </w:r>
      <w:r w:rsidR="00C7088C">
        <w:t>6.1</w:t>
      </w:r>
      <w:r w:rsidR="002A63E2">
        <w:fldChar w:fldCharType="end"/>
      </w:r>
      <w:r w:rsidRPr="00F62FB2">
        <w:t>, the Contractor shall remedy at its cost any defects in the Supplies notified by the Commonwealth to the Contractor at any time within the Defect Rectification Period specified in the Details Schedule following acceptance of the Supplies by the Commonwealth.</w:t>
      </w:r>
      <w:bookmarkEnd w:id="433"/>
    </w:p>
    <w:p w14:paraId="08AB55FD" w14:textId="3EDB6F8E" w:rsidR="00D52F9F" w:rsidRPr="00F62FB2" w:rsidRDefault="00D52F9F" w:rsidP="008815D0">
      <w:pPr>
        <w:pStyle w:val="COTCOCLV3-ASDEFCON"/>
      </w:pPr>
      <w:r w:rsidRPr="00F62FB2">
        <w:t xml:space="preserve">The Contractor shall remedy all defects notified to it by the Commonwealth under clause </w:t>
      </w:r>
      <w:r w:rsidRPr="00F62FB2">
        <w:fldChar w:fldCharType="begin"/>
      </w:r>
      <w:r w:rsidRPr="00F62FB2">
        <w:instrText xml:space="preserve"> REF _Ref354148786 \r \h </w:instrText>
      </w:r>
      <w:r>
        <w:instrText xml:space="preserve"> \* MERGEFORMAT </w:instrText>
      </w:r>
      <w:r w:rsidRPr="00F62FB2">
        <w:fldChar w:fldCharType="separate"/>
      </w:r>
      <w:r w:rsidR="00C7088C">
        <w:t>3.2.1</w:t>
      </w:r>
      <w:r w:rsidRPr="00F62FB2">
        <w:fldChar w:fldCharType="end"/>
      </w:r>
      <w:r w:rsidRPr="00F62FB2">
        <w:t xml:space="preserve"> promptly, to a high professional standard, and in accordance with the directions of the Commonwealth.  The Contractor shall bear all costs and expenses arising out of, or in connection with the remedy of defects in Supplies in accordance with clause </w:t>
      </w:r>
      <w:r w:rsidRPr="00F62FB2">
        <w:fldChar w:fldCharType="begin"/>
      </w:r>
      <w:r w:rsidRPr="00F62FB2">
        <w:instrText xml:space="preserve"> REF _Ref354148786 \r \h </w:instrText>
      </w:r>
      <w:r>
        <w:instrText xml:space="preserve"> \* MERGEFORMAT </w:instrText>
      </w:r>
      <w:r w:rsidRPr="00F62FB2">
        <w:fldChar w:fldCharType="separate"/>
      </w:r>
      <w:r w:rsidR="00C7088C">
        <w:t>3.2.1</w:t>
      </w:r>
      <w:r w:rsidRPr="00F62FB2">
        <w:fldChar w:fldCharType="end"/>
      </w:r>
      <w:r w:rsidRPr="00F62FB2">
        <w:t>.</w:t>
      </w:r>
    </w:p>
    <w:p w14:paraId="300E764C" w14:textId="5AB6FE4B" w:rsidR="00D52F9F" w:rsidRDefault="00D52F9F" w:rsidP="003D2C8F">
      <w:pPr>
        <w:pStyle w:val="COTCOCLV3-ASDEFCON"/>
      </w:pPr>
      <w:r w:rsidRPr="00F62FB2">
        <w:t>If the Contractor does not remedy any defect, the Commonwealth may (itself or through a third party) remedy the defect and the costs incurred by the Commonwealth in doing so will be a debt due from the Contractor to the Commonwealth.</w:t>
      </w:r>
      <w:bookmarkEnd w:id="434"/>
    </w:p>
    <w:p w14:paraId="35DCFB9B" w14:textId="7C3F46A5" w:rsidR="00C46A39" w:rsidRPr="00F62FB2" w:rsidRDefault="00C46A39" w:rsidP="003D2C8F">
      <w:pPr>
        <w:pStyle w:val="COTCOCLV2-ASDEFCON"/>
        <w:rPr>
          <w:szCs w:val="20"/>
        </w:rPr>
      </w:pPr>
      <w:bookmarkStart w:id="435" w:name="_Toc175234256"/>
      <w:bookmarkStart w:id="436" w:name="_Toc143607432"/>
      <w:bookmarkStart w:id="437" w:name="_Toc143607888"/>
      <w:bookmarkStart w:id="438" w:name="_Toc143608338"/>
      <w:bookmarkStart w:id="439" w:name="_Toc153283189"/>
      <w:r w:rsidRPr="00F62FB2">
        <w:t>Approvals and Compliance (</w:t>
      </w:r>
      <w:r w:rsidR="003F7B0C">
        <w:t>Core</w:t>
      </w:r>
      <w:r w:rsidRPr="00F62FB2">
        <w:t>)</w:t>
      </w:r>
      <w:bookmarkEnd w:id="435"/>
      <w:bookmarkEnd w:id="436"/>
      <w:bookmarkEnd w:id="437"/>
      <w:bookmarkEnd w:id="438"/>
      <w:bookmarkEnd w:id="439"/>
    </w:p>
    <w:p w14:paraId="79AD3369" w14:textId="77777777" w:rsidR="00C46A39" w:rsidRPr="00F62FB2" w:rsidRDefault="00C46A39" w:rsidP="003D2C8F">
      <w:pPr>
        <w:pStyle w:val="COTCOCLV3-ASDEFCON"/>
      </w:pPr>
      <w:r w:rsidRPr="00F62FB2">
        <w:t xml:space="preserve">The Contractor shall </w:t>
      </w:r>
      <w:r w:rsidRPr="00B7539D">
        <w:t>obtain and maintain in force any necessary export licences, licences, accreditations, permits, registrations, regulatory approvals or other documented authority (however described) required by law and necessary for the delivery of the Supplies or the</w:t>
      </w:r>
      <w:r>
        <w:t xml:space="preserve"> </w:t>
      </w:r>
      <w:r w:rsidRPr="00F62FB2">
        <w:t>work performed under the Deed or any Contract and arrange any necessary customs entry for the Supplies.  The Contractor shall comply with and ensure its officers, employees, agents and subcontractors comply with the laws from time to time in force in the State, Territory or other jurisdictions in which any part of the Deed or any Contract is to be carried out and all Commonwealth policies relevant or applicable to the Deed or any Contract.</w:t>
      </w:r>
    </w:p>
    <w:p w14:paraId="049A35A4" w14:textId="77777777" w:rsidR="00C46A39" w:rsidRPr="00F62FB2" w:rsidRDefault="00C46A39" w:rsidP="003D2C8F">
      <w:pPr>
        <w:pStyle w:val="COTCOCLV3-ASDEFCON"/>
      </w:pPr>
      <w:r w:rsidRPr="00F62FB2">
        <w:t>Subject to any relevant foreign government restrictions, where the Contractor provides the Supplies to the Commonwealth in Australia and the Supplies include plant which requires registration of design under the WHS Legislation (</w:t>
      </w:r>
      <w:r>
        <w:t>s</w:t>
      </w:r>
      <w:r w:rsidRPr="00F62FB2">
        <w:t xml:space="preserve">ee Part 1 of Schedule 5 of the </w:t>
      </w:r>
      <w:r w:rsidRPr="00F62FB2">
        <w:rPr>
          <w:i/>
        </w:rPr>
        <w:t>Work Health and Safety Regulations 2011</w:t>
      </w:r>
      <w:r w:rsidRPr="00F62FB2">
        <w:t xml:space="preserve"> (Cth)) or an OHS Law (in the case of an OHS Law, as a result of a licence being granted to the Australian Defence Organisation - see Regulation 743 of the </w:t>
      </w:r>
      <w:r w:rsidRPr="00F62FB2">
        <w:rPr>
          <w:i/>
        </w:rPr>
        <w:t>Work Health and Safety Regulations 2011</w:t>
      </w:r>
      <w:r w:rsidRPr="00F62FB2">
        <w:t xml:space="preserve"> (Cth)), the Contractor shall:</w:t>
      </w:r>
    </w:p>
    <w:p w14:paraId="2B0876AC" w14:textId="77777777" w:rsidR="00C46A39" w:rsidRPr="00F62FB2" w:rsidRDefault="00C46A39" w:rsidP="003D2C8F">
      <w:pPr>
        <w:pStyle w:val="COTCOCLV4-ASDEFCON"/>
      </w:pPr>
      <w:r w:rsidRPr="00F62FB2">
        <w:t>obtain the registration of design from a relevant regulator (or where this is not possible, from the Australian Defence Organisation pursuant to a licence granted under the OHS Law) and provide this to the Commonwealth at the time the Contractor provides the Supplies to the Commonwealth;</w:t>
      </w:r>
    </w:p>
    <w:p w14:paraId="7EBD70C2" w14:textId="77777777" w:rsidR="00C46A39" w:rsidRPr="00F62FB2" w:rsidRDefault="00C46A39" w:rsidP="003D2C8F">
      <w:pPr>
        <w:pStyle w:val="COTCOCLV4-ASDEFCON"/>
      </w:pPr>
      <w:r w:rsidRPr="00F62FB2">
        <w:t>attach a data plate to the relevant item (or items) of plant with the design registration details (or in a circumstance where it is not practicable to attach the data plate to the relevant item of plant, the data plate is to be affixed in a prominent place in the vicinity of the plant), which includes:</w:t>
      </w:r>
    </w:p>
    <w:p w14:paraId="449BBF3B" w14:textId="77777777" w:rsidR="00C46A39" w:rsidRPr="00F62FB2" w:rsidRDefault="00C46A39" w:rsidP="003D2C8F">
      <w:pPr>
        <w:pStyle w:val="COTCOCLV5-ASDEFCON"/>
      </w:pPr>
      <w:r w:rsidRPr="00F62FB2">
        <w:t>the Design Registration Number (DRN);</w:t>
      </w:r>
    </w:p>
    <w:p w14:paraId="260424E9" w14:textId="77777777" w:rsidR="00C46A39" w:rsidRPr="00F62FB2" w:rsidRDefault="00C46A39" w:rsidP="003D2C8F">
      <w:pPr>
        <w:pStyle w:val="COTCOCLV5-ASDEFCON"/>
      </w:pPr>
      <w:r w:rsidRPr="00F62FB2">
        <w:t xml:space="preserve">the date of issue of the DRN; and </w:t>
      </w:r>
    </w:p>
    <w:p w14:paraId="0808B665" w14:textId="77777777" w:rsidR="00C46A39" w:rsidRPr="00F62FB2" w:rsidRDefault="00C46A39" w:rsidP="003D2C8F">
      <w:pPr>
        <w:pStyle w:val="COTCOCLV5-ASDEFCON"/>
      </w:pPr>
      <w:r w:rsidRPr="00F62FB2">
        <w:t>the name of the Commonwealth, State or Territory regulator that issued the DRN; and</w:t>
      </w:r>
    </w:p>
    <w:p w14:paraId="5149F990" w14:textId="77777777" w:rsidR="00C46A39" w:rsidRPr="00F62FB2" w:rsidRDefault="00C46A39" w:rsidP="003D2C8F">
      <w:pPr>
        <w:pStyle w:val="COTCOCLV5-ASDEFCON"/>
      </w:pPr>
      <w:r w:rsidRPr="00F62FB2">
        <w:t>provide maintenance documentation that details all mandatory maintenance activities and inspections required to ensure the plant is without risks to health and safety, including those required by an OHS Law or the WHS Legislation at the time the Contractor provides the Supplies to the Commonwealth.</w:t>
      </w:r>
    </w:p>
    <w:p w14:paraId="1DF7DDFC" w14:textId="77777777" w:rsidR="00C46A39" w:rsidRPr="00F62FB2" w:rsidRDefault="00C46A39" w:rsidP="003D2C8F">
      <w:pPr>
        <w:pStyle w:val="COTCOCLV3-ASDEFCON"/>
      </w:pPr>
      <w:r w:rsidRPr="00F62FB2">
        <w:t>Subject to any relevant foreign government restrictions, where the Contractor provides the Supplies to the Commonwealth outside Australia and the Supplies include plant which requires registration of design under the WHS Legislation (</w:t>
      </w:r>
      <w:r>
        <w:t>s</w:t>
      </w:r>
      <w:r w:rsidRPr="00F62FB2">
        <w:t xml:space="preserve">ee Part 1 of Schedule 5 of the </w:t>
      </w:r>
      <w:r w:rsidRPr="00F62FB2">
        <w:rPr>
          <w:i/>
          <w:szCs w:val="20"/>
        </w:rPr>
        <w:t>Work Health and Safety Regulations 2011</w:t>
      </w:r>
      <w:r w:rsidRPr="00F62FB2">
        <w:rPr>
          <w:szCs w:val="20"/>
        </w:rPr>
        <w:t xml:space="preserve"> (Cth)</w:t>
      </w:r>
      <w:r w:rsidRPr="00F62FB2">
        <w:t xml:space="preserve">) or an OHS Law (in the case of an OHS Law, as a result of a licence being granted to the Australian Defence Organisation - see Regulation 743 of the </w:t>
      </w:r>
      <w:r w:rsidRPr="00F62FB2">
        <w:rPr>
          <w:i/>
          <w:szCs w:val="20"/>
        </w:rPr>
        <w:t>Work Health and Safety Regulations 2011</w:t>
      </w:r>
      <w:r w:rsidRPr="00F62FB2">
        <w:rPr>
          <w:szCs w:val="20"/>
        </w:rPr>
        <w:t xml:space="preserve"> (Cth)</w:t>
      </w:r>
      <w:r w:rsidRPr="00F62FB2">
        <w:t>), the Contractor shall, at the time the Contractor provides the Supplies to the Commonwealth, provide to the Commonwealth all information sufficient for the Commonwealth to register the design of the plant in Australia. Such information may include:</w:t>
      </w:r>
    </w:p>
    <w:p w14:paraId="490BC9C3" w14:textId="77777777" w:rsidR="00C46A39" w:rsidRPr="00F62FB2" w:rsidRDefault="00C46A39" w:rsidP="003D2C8F">
      <w:pPr>
        <w:pStyle w:val="COTCOCLV4-ASDEFCON"/>
      </w:pPr>
      <w:r w:rsidRPr="00F62FB2">
        <w:t>a statement signed by the designer of the plant specifying the published technical standards and engineering principles used in the design;</w:t>
      </w:r>
    </w:p>
    <w:p w14:paraId="6448270A" w14:textId="77777777" w:rsidR="00C46A39" w:rsidRPr="00F62FB2" w:rsidRDefault="00C46A39" w:rsidP="003D2C8F">
      <w:pPr>
        <w:pStyle w:val="COTCOCLV4-ASDEFCON"/>
      </w:pPr>
      <w:r w:rsidRPr="00F62FB2">
        <w:t xml:space="preserve">a design verification statement in a format supplied by the Commonwealth; </w:t>
      </w:r>
    </w:p>
    <w:p w14:paraId="3F0E855F" w14:textId="77777777" w:rsidR="00C46A39" w:rsidRPr="00F62FB2" w:rsidRDefault="00C46A39" w:rsidP="003D2C8F">
      <w:pPr>
        <w:pStyle w:val="COTCOCLV4-ASDEFCON"/>
      </w:pPr>
      <w:r w:rsidRPr="00F62FB2">
        <w:t>representational drawings of the design; and</w:t>
      </w:r>
    </w:p>
    <w:p w14:paraId="2B1F6614" w14:textId="77777777" w:rsidR="00C46A39" w:rsidRPr="00F62FB2" w:rsidRDefault="00C46A39" w:rsidP="003D2C8F">
      <w:pPr>
        <w:pStyle w:val="COTCOCLV4-ASDEFCON"/>
      </w:pPr>
      <w:r w:rsidRPr="00F62FB2">
        <w:t>a statement in a format supplied by the Commonwealth concerning compliance with the designer obligations of the WHS Legislation.</w:t>
      </w:r>
    </w:p>
    <w:p w14:paraId="6E9BDB90" w14:textId="77777777" w:rsidR="003E2EC0" w:rsidRDefault="003E2EC0" w:rsidP="003D2C8F">
      <w:pPr>
        <w:pStyle w:val="COTCOCLV1-ASDEFCON"/>
      </w:pPr>
      <w:bookmarkStart w:id="440" w:name="_Toc175234257"/>
      <w:bookmarkStart w:id="441" w:name="_Toc143607433"/>
      <w:bookmarkStart w:id="442" w:name="_Toc143607889"/>
      <w:bookmarkStart w:id="443" w:name="_Toc143608339"/>
      <w:bookmarkStart w:id="444" w:name="_Toc153283190"/>
      <w:r>
        <w:t>AUSTRALIAN INDUSTRY CAPABILITY</w:t>
      </w:r>
      <w:bookmarkEnd w:id="440"/>
      <w:bookmarkEnd w:id="441"/>
      <w:bookmarkEnd w:id="442"/>
      <w:bookmarkEnd w:id="443"/>
      <w:bookmarkEnd w:id="444"/>
    </w:p>
    <w:p w14:paraId="52FF615E" w14:textId="77777777" w:rsidR="00726C5E" w:rsidRDefault="00726C5E" w:rsidP="00726C5E">
      <w:pPr>
        <w:pStyle w:val="NoteToDrafters-ASDEFCON"/>
      </w:pPr>
      <w:r>
        <w:t>Note to drafters:  If the expected value of a Contact under any resultant Deed is less than $4 million (including GST), or an exemption from the AIC program applies (refer to the 2019 Defence Policy for Industry Participation), then an AIC program is not required.</w:t>
      </w:r>
    </w:p>
    <w:p w14:paraId="2A4724E6" w14:textId="77777777" w:rsidR="00726C5E" w:rsidRDefault="00726C5E" w:rsidP="00726C5E">
      <w:pPr>
        <w:pStyle w:val="NoteToDrafters-ASDEFCON"/>
      </w:pPr>
      <w:r>
        <w:t xml:space="preserve">If an AIC program is not required, the heading should be retained and ‘(Not used)’ added at the end of the heading. Delete all clauses below the heading.  This will preserve the clause numbering and cross references throughout the Deed.  </w:t>
      </w:r>
    </w:p>
    <w:p w14:paraId="065F458E" w14:textId="0E3E3272" w:rsidR="00726C5E" w:rsidRDefault="00726C5E" w:rsidP="00726C5E">
      <w:pPr>
        <w:pStyle w:val="NoteToDrafters-ASDEFCON"/>
      </w:pPr>
      <w:r>
        <w:t>If the expected value of any resultant Contract is at or above $4 million and less than $20 million (including GST), then Australian Industry Capability (AIC) requirements will need to be inserted.</w:t>
      </w:r>
      <w:del w:id="445" w:author="Prabhu, Akshata MS" w:date="2024-08-23T08:05:00Z">
        <w:r w:rsidR="00E275BF">
          <w:delText> </w:delText>
        </w:r>
      </w:del>
      <w:ins w:id="446" w:author="Prabhu, Akshata MS" w:date="2024-08-23T08:05:00Z">
        <w:r>
          <w:t xml:space="preserve"> </w:t>
        </w:r>
      </w:ins>
      <w:r>
        <w:t xml:space="preserve"> Drafters should transfer the provisions from the ASDEFCON (Standing Offer for Services) template.</w:t>
      </w:r>
    </w:p>
    <w:p w14:paraId="0FFBFC54" w14:textId="77777777" w:rsidR="00726C5E" w:rsidRDefault="00726C5E" w:rsidP="00726C5E">
      <w:pPr>
        <w:pStyle w:val="NoteToDrafters-ASDEFCON"/>
      </w:pPr>
      <w:r>
        <w:t>If the expected value of a Contract under any resultant Deed is at or above $20 million (including GST), then a more extensive AIC program, including an AIC Plan, will be required.  Drafters will then need to transfer and tailor appropriate provisions from the higher level ASDEFCON templates into the draft Contract, and update the applicable tender data requirements.  Drafters should contact their contracting officer for guidance on how to incorporate these requirements.</w:t>
      </w:r>
    </w:p>
    <w:p w14:paraId="510BEEA4" w14:textId="77777777" w:rsidR="00726C5E" w:rsidRDefault="00726C5E" w:rsidP="00726C5E">
      <w:pPr>
        <w:pStyle w:val="NoteToDrafters-ASDEFCON"/>
      </w:pPr>
      <w:r>
        <w:t>Drafters can consult with:</w:t>
      </w:r>
    </w:p>
    <w:p w14:paraId="51CEF865" w14:textId="03536B23" w:rsidR="00726C5E" w:rsidRDefault="00726C5E" w:rsidP="00726C5E">
      <w:pPr>
        <w:pStyle w:val="NoteToDrafters-ASDEFCON"/>
      </w:pPr>
      <w:r>
        <w:t>CASG AIC Division at</w:t>
      </w:r>
      <w:ins w:id="447" w:author="Prabhu, Akshata MS" w:date="2024-08-23T08:05:00Z">
        <w:r>
          <w:t>:</w:t>
        </w:r>
      </w:ins>
      <w:r>
        <w:t xml:space="preserve"> </w:t>
      </w:r>
      <w:hyperlink r:id="rId17" w:history="1">
        <w:r w:rsidRPr="00DB3846">
          <w:rPr>
            <w:rStyle w:val="Hyperlink"/>
          </w:rPr>
          <w:t>aic.delivery@defence.gov.au</w:t>
        </w:r>
      </w:hyperlink>
      <w:r>
        <w:t>; and</w:t>
      </w:r>
    </w:p>
    <w:p w14:paraId="6C431C65" w14:textId="0321E508" w:rsidR="00D52F9F" w:rsidRDefault="00726C5E" w:rsidP="00CA7146">
      <w:pPr>
        <w:pStyle w:val="NoteToDrafters-ASDEFCON"/>
      </w:pPr>
      <w:r>
        <w:t xml:space="preserve">Strategy, Policy and Industry (SP&amp;I) Group’s AIC Directorate at </w:t>
      </w:r>
      <w:del w:id="448" w:author="Prabhu, Akshata MS" w:date="2024-08-23T08:05:00Z">
        <w:r w:rsidR="00CA7146">
          <w:fldChar w:fldCharType="begin"/>
        </w:r>
        <w:r w:rsidR="00CA7146">
          <w:delInstrText xml:space="preserve"> HYPERLINK "mailto:aic.info@defence.gov.au" </w:delInstrText>
        </w:r>
        <w:r w:rsidR="00CA7146">
          <w:fldChar w:fldCharType="separate"/>
        </w:r>
        <w:r w:rsidR="00E275BF" w:rsidRPr="00A0304B">
          <w:rPr>
            <w:rStyle w:val="Hyperlink"/>
          </w:rPr>
          <w:delText>aic.info@defence.gov.au</w:delText>
        </w:r>
        <w:r w:rsidR="00CA7146">
          <w:rPr>
            <w:rStyle w:val="Hyperlink"/>
          </w:rPr>
          <w:fldChar w:fldCharType="end"/>
        </w:r>
      </w:del>
      <w:ins w:id="449" w:author="Prabhu, Akshata MS" w:date="2024-08-23T08:05:00Z">
        <w:r>
          <w:t>aic.info@defence.gov.au</w:t>
        </w:r>
      </w:ins>
      <w:r>
        <w:t xml:space="preserve"> or visit:</w:t>
      </w:r>
    </w:p>
    <w:p w14:paraId="465C1E6D" w14:textId="77777777" w:rsidR="00E275BF" w:rsidRDefault="00E275BF" w:rsidP="00E17F4D">
      <w:pPr>
        <w:pStyle w:val="NoteToDraftersBullets-ASDEFCON"/>
        <w:rPr>
          <w:del w:id="450" w:author="Prabhu, Akshata MS" w:date="2024-08-23T08:05:00Z"/>
        </w:rPr>
      </w:pPr>
      <w:del w:id="451" w:author="Prabhu, Akshata MS" w:date="2024-08-23T08:05:00Z">
        <w:r w:rsidRPr="00E17F4D">
          <w:delText>http://drnet/strategy/DIPD/Australian-Industry-Capability/Pages/AIC.aspx</w:delText>
        </w:r>
        <w:r w:rsidRPr="00A0304B">
          <w:delText xml:space="preserve">. </w:delText>
        </w:r>
      </w:del>
    </w:p>
    <w:p w14:paraId="44B105E5" w14:textId="3241DB4F" w:rsidR="00726C5E" w:rsidRDefault="00CA7146" w:rsidP="00726C5E">
      <w:pPr>
        <w:pStyle w:val="NoteToDraftersBullets-ASDEFCON"/>
        <w:rPr>
          <w:ins w:id="452" w:author="Prabhu, Akshata MS" w:date="2024-08-23T08:05:00Z"/>
        </w:rPr>
      </w:pPr>
      <w:ins w:id="453" w:author="Prabhu, Akshata MS" w:date="2024-08-23T08:05:00Z">
        <w:r>
          <w:fldChar w:fldCharType="begin"/>
        </w:r>
        <w:r>
          <w:instrText xml:space="preserve"> HYPERLINK "http://drnet/strategy/DIPD/Australian-Industry-Capability/Pages/AIC.aspx" </w:instrText>
        </w:r>
        <w:r>
          <w:fldChar w:fldCharType="separate"/>
        </w:r>
        <w:r w:rsidR="00726C5E" w:rsidRPr="00DB3846">
          <w:rPr>
            <w:rStyle w:val="Hyperlink"/>
          </w:rPr>
          <w:t>http://drnet/strategy/DIPD/Australian-Industry-Capability/Pages/AIC.aspx</w:t>
        </w:r>
        <w:r>
          <w:rPr>
            <w:rStyle w:val="Hyperlink"/>
          </w:rPr>
          <w:fldChar w:fldCharType="end"/>
        </w:r>
        <w:r w:rsidR="00726C5E">
          <w:t>.</w:t>
        </w:r>
      </w:ins>
    </w:p>
    <w:p w14:paraId="23B929CA" w14:textId="30321A55" w:rsidR="003E2EC0" w:rsidRDefault="0021497C" w:rsidP="003D2C8F">
      <w:pPr>
        <w:pStyle w:val="COTCOCLV1-ASDEFCON"/>
      </w:pPr>
      <w:bookmarkStart w:id="454" w:name="_Toc80707533"/>
      <w:bookmarkStart w:id="455" w:name="_Ref80719628"/>
      <w:bookmarkStart w:id="456" w:name="_Ref80719640"/>
      <w:bookmarkStart w:id="457" w:name="_Ref80719678"/>
      <w:bookmarkStart w:id="458" w:name="_Ref80719691"/>
      <w:bookmarkStart w:id="459" w:name="_Ref80719788"/>
      <w:bookmarkStart w:id="460" w:name="_Toc175234258"/>
      <w:bookmarkStart w:id="461" w:name="_Ref260317721"/>
      <w:bookmarkStart w:id="462" w:name="_Ref388625629"/>
      <w:bookmarkStart w:id="463" w:name="_Toc143607434"/>
      <w:bookmarkStart w:id="464" w:name="_Toc143607890"/>
      <w:bookmarkStart w:id="465" w:name="_Toc143608340"/>
      <w:bookmarkStart w:id="466" w:name="_Toc153283191"/>
      <w:bookmarkEnd w:id="454"/>
      <w:r>
        <w:t>CONTRACT MATERIAL</w:t>
      </w:r>
      <w:bookmarkEnd w:id="455"/>
      <w:bookmarkEnd w:id="456"/>
      <w:bookmarkEnd w:id="457"/>
      <w:bookmarkEnd w:id="458"/>
      <w:bookmarkEnd w:id="459"/>
      <w:r w:rsidR="00D524DA">
        <w:t xml:space="preserve"> AND INTELLECTURAL PROPERTY</w:t>
      </w:r>
      <w:bookmarkEnd w:id="460"/>
      <w:bookmarkEnd w:id="463"/>
      <w:bookmarkEnd w:id="464"/>
      <w:bookmarkEnd w:id="465"/>
      <w:bookmarkEnd w:id="466"/>
    </w:p>
    <w:p w14:paraId="1184E74D" w14:textId="77777777" w:rsidR="007C1B1C" w:rsidRDefault="007C1B1C" w:rsidP="003D2C8F">
      <w:pPr>
        <w:pStyle w:val="COTCOCLV2-ASDEFCON"/>
      </w:pPr>
      <w:bookmarkStart w:id="467" w:name="_Ref509915489"/>
      <w:bookmarkStart w:id="468" w:name="_Toc510699728"/>
      <w:bookmarkStart w:id="469" w:name="_Toc49426880"/>
      <w:bookmarkStart w:id="470" w:name="_Toc80119755"/>
      <w:bookmarkStart w:id="471" w:name="_Toc175234259"/>
      <w:bookmarkStart w:id="472" w:name="_Toc143607435"/>
      <w:bookmarkStart w:id="473" w:name="_Toc143607891"/>
      <w:bookmarkStart w:id="474" w:name="_Toc143608341"/>
      <w:bookmarkStart w:id="475" w:name="_Toc153283192"/>
      <w:r>
        <w:t>Ownership of Intellectual Property (Core)</w:t>
      </w:r>
      <w:bookmarkEnd w:id="467"/>
      <w:bookmarkEnd w:id="468"/>
      <w:bookmarkEnd w:id="469"/>
      <w:bookmarkEnd w:id="470"/>
      <w:bookmarkEnd w:id="471"/>
      <w:bookmarkEnd w:id="472"/>
      <w:bookmarkEnd w:id="473"/>
      <w:bookmarkEnd w:id="474"/>
      <w:bookmarkEnd w:id="475"/>
      <w:r>
        <w:t xml:space="preserve"> </w:t>
      </w:r>
    </w:p>
    <w:p w14:paraId="32AA424D" w14:textId="77777777" w:rsidR="007C1B1C" w:rsidRDefault="007C1B1C">
      <w:pPr>
        <w:pStyle w:val="NoteToDrafters-ASDEFCON"/>
      </w:pPr>
      <w:r>
        <w:t xml:space="preserve">Note to drafters:  The Commonwealth’s default position as reflected in clause 5.1 is that the Contractor (or its nominee) will own all IP created under the Deed and any Contract or  Subcontract. </w:t>
      </w:r>
      <w:r w:rsidRPr="00662094">
        <w:t>If Commonwealth ownership of IP (</w:t>
      </w:r>
      <w:r>
        <w:t>for example, if the Contractor will be developing Commonwealth-owned IP or for security reasons), further tailoring will be required.</w:t>
      </w:r>
    </w:p>
    <w:p w14:paraId="48BE48D5" w14:textId="12A3E798" w:rsidR="007C1B1C" w:rsidRPr="00AF6A85" w:rsidRDefault="007C1B1C">
      <w:pPr>
        <w:pStyle w:val="NoteToTenderers-ASDEFCON"/>
      </w:pPr>
      <w:bookmarkStart w:id="476" w:name="_Toc183238516"/>
      <w:bookmarkStart w:id="477" w:name="_Toc229468284"/>
      <w:bookmarkStart w:id="478" w:name="_Toc500918919"/>
      <w:bookmarkStart w:id="479" w:name="_Ref529544392"/>
      <w:r w:rsidRPr="00AF6A85">
        <w:t xml:space="preserve">Note to tenderers:  The Commonwealth’s default position reflected in clause </w:t>
      </w:r>
      <w:r>
        <w:fldChar w:fldCharType="begin"/>
      </w:r>
      <w:r>
        <w:instrText xml:space="preserve"> REF _Ref509915489 \r \h </w:instrText>
      </w:r>
      <w:r>
        <w:fldChar w:fldCharType="separate"/>
      </w:r>
      <w:r w:rsidR="00C7088C">
        <w:t>5.1</w:t>
      </w:r>
      <w:r>
        <w:fldChar w:fldCharType="end"/>
      </w:r>
      <w:r w:rsidRPr="00AF6A85">
        <w:t xml:space="preserve"> is that the Contractor (or its nominee) will own all IP created under the </w:t>
      </w:r>
      <w:r>
        <w:t>Deed</w:t>
      </w:r>
      <w:r w:rsidRPr="00AF6A85">
        <w:t xml:space="preserve">.  </w:t>
      </w:r>
    </w:p>
    <w:p w14:paraId="46FCEA72" w14:textId="371D5DF3" w:rsidR="007C1B1C" w:rsidRDefault="007C1B1C" w:rsidP="008815D0">
      <w:pPr>
        <w:pStyle w:val="COTCOCLV3-ASDEFCON"/>
      </w:pPr>
      <w:r>
        <w:t>Nothing in this Deed or under any Contract affects the ownership of Intellectual Property (IP), except as expressly provided for in this clause</w:t>
      </w:r>
      <w:r w:rsidR="00D524DA">
        <w:t xml:space="preserve"> </w:t>
      </w:r>
      <w:r w:rsidR="00D524DA">
        <w:fldChar w:fldCharType="begin"/>
      </w:r>
      <w:r w:rsidR="00D524DA">
        <w:instrText xml:space="preserve"> REF _Ref80719788 \r \h </w:instrText>
      </w:r>
      <w:r w:rsidR="00D524DA">
        <w:fldChar w:fldCharType="separate"/>
      </w:r>
      <w:r w:rsidR="00C7088C">
        <w:t>5</w:t>
      </w:r>
      <w:r w:rsidR="00D524DA">
        <w:fldChar w:fldCharType="end"/>
      </w:r>
      <w:r>
        <w:t>.</w:t>
      </w:r>
      <w:bookmarkStart w:id="480" w:name="_Toc509912173"/>
      <w:bookmarkStart w:id="481" w:name="_Toc509912349"/>
      <w:bookmarkStart w:id="482" w:name="_Toc509912500"/>
      <w:bookmarkStart w:id="483" w:name="_Toc509912651"/>
      <w:bookmarkStart w:id="484" w:name="_Toc509912501"/>
      <w:bookmarkStart w:id="485" w:name="_DV_C252"/>
      <w:bookmarkStart w:id="486" w:name="_Ref499482878"/>
      <w:bookmarkEnd w:id="476"/>
      <w:bookmarkEnd w:id="477"/>
      <w:bookmarkEnd w:id="478"/>
      <w:bookmarkEnd w:id="479"/>
      <w:bookmarkEnd w:id="480"/>
      <w:bookmarkEnd w:id="481"/>
      <w:bookmarkEnd w:id="482"/>
      <w:bookmarkEnd w:id="483"/>
      <w:bookmarkEnd w:id="484"/>
    </w:p>
    <w:p w14:paraId="6FBAF3CC" w14:textId="475DBACB" w:rsidR="007C1B1C" w:rsidRPr="004B37AD" w:rsidRDefault="007C1B1C" w:rsidP="003D2C8F">
      <w:pPr>
        <w:pStyle w:val="COTCOCLV3-ASDEFCON"/>
      </w:pPr>
      <w:r>
        <w:t>A</w:t>
      </w:r>
      <w:r w:rsidRPr="004B37AD">
        <w:t xml:space="preserve">ll IP created under </w:t>
      </w:r>
      <w:r>
        <w:t>this Deed or under any</w:t>
      </w:r>
      <w:r w:rsidRPr="004B37AD">
        <w:t xml:space="preserve"> Contract in respect of </w:t>
      </w:r>
      <w:r>
        <w:t>Contract</w:t>
      </w:r>
      <w:r w:rsidRPr="004B37AD">
        <w:t xml:space="preserve"> Material is assigned to the Contractor (or its nominee) immediately upon its creation.</w:t>
      </w:r>
      <w:bookmarkEnd w:id="485"/>
      <w:bookmarkEnd w:id="486"/>
    </w:p>
    <w:p w14:paraId="7227D7E3" w14:textId="77777777" w:rsidR="007C1B1C" w:rsidRPr="00662094" w:rsidRDefault="007C1B1C" w:rsidP="003D2C8F">
      <w:pPr>
        <w:pStyle w:val="COTCOCLV2-ASDEFCON"/>
        <w:rPr>
          <w:lang w:eastAsia="zh-CN"/>
        </w:rPr>
      </w:pPr>
      <w:bookmarkStart w:id="487" w:name="_Ref2178076"/>
      <w:bookmarkStart w:id="488" w:name="_Toc8991679"/>
      <w:bookmarkStart w:id="489" w:name="_Toc50403253"/>
      <w:bookmarkStart w:id="490" w:name="_Toc80120149"/>
      <w:bookmarkStart w:id="491" w:name="_Toc175234260"/>
      <w:bookmarkStart w:id="492" w:name="_Toc143607436"/>
      <w:bookmarkStart w:id="493" w:name="_Toc143607892"/>
      <w:bookmarkStart w:id="494" w:name="_Toc143608342"/>
      <w:bookmarkStart w:id="495" w:name="_Toc153283193"/>
      <w:r w:rsidRPr="00662094">
        <w:rPr>
          <w:lang w:eastAsia="zh-CN"/>
        </w:rPr>
        <w:t>Contract Material (Core)</w:t>
      </w:r>
      <w:bookmarkEnd w:id="487"/>
      <w:bookmarkEnd w:id="488"/>
      <w:bookmarkEnd w:id="489"/>
      <w:bookmarkEnd w:id="490"/>
      <w:bookmarkEnd w:id="491"/>
      <w:bookmarkEnd w:id="492"/>
      <w:bookmarkEnd w:id="493"/>
      <w:bookmarkEnd w:id="494"/>
      <w:bookmarkEnd w:id="495"/>
    </w:p>
    <w:p w14:paraId="7D920630" w14:textId="77777777" w:rsidR="007C1B1C" w:rsidRPr="00662094" w:rsidRDefault="007C1B1C" w:rsidP="003D2C8F">
      <w:pPr>
        <w:pStyle w:val="COTCOCLV3-ASDEFCON"/>
      </w:pPr>
      <w:bookmarkStart w:id="496" w:name="_Ref5198808"/>
      <w:r w:rsidRPr="00662094">
        <w:rPr>
          <w:lang w:eastAsia="zh-CN"/>
        </w:rPr>
        <w:t xml:space="preserve">The Contractor grants to the Commonwealth (or shall ensure the Commonwealth is granted) a Licence in respect of all Contract Material </w:t>
      </w:r>
      <w:r>
        <w:rPr>
          <w:lang w:eastAsia="zh-CN"/>
        </w:rPr>
        <w:t xml:space="preserve">(other than Commercial Material) </w:t>
      </w:r>
      <w:r w:rsidRPr="00662094">
        <w:rPr>
          <w:lang w:eastAsia="zh-CN"/>
        </w:rPr>
        <w:t xml:space="preserve">to Use the Contract Material for any Defence Purpose and to </w:t>
      </w:r>
      <w:r w:rsidRPr="00662094">
        <w:t>grant a sublicence to:</w:t>
      </w:r>
      <w:bookmarkEnd w:id="496"/>
    </w:p>
    <w:p w14:paraId="660460D6" w14:textId="0F182533" w:rsidR="007C1B1C" w:rsidRPr="00662094" w:rsidRDefault="007C1B1C" w:rsidP="003D2C8F">
      <w:pPr>
        <w:pStyle w:val="COTCOCLV4-ASDEFCON"/>
      </w:pPr>
      <w:bookmarkStart w:id="497" w:name="_Ref5198818"/>
      <w:r w:rsidRPr="00662094">
        <w:t>a Commonwealth Service Provider to Use the Contract Material to enable it to perform its obligations, functions or duties to the Commonwealth;</w:t>
      </w:r>
      <w:bookmarkEnd w:id="497"/>
      <w:r w:rsidR="00D524DA">
        <w:t xml:space="preserve"> and </w:t>
      </w:r>
    </w:p>
    <w:p w14:paraId="5103E641" w14:textId="56A0B86B" w:rsidR="007C1B1C" w:rsidRPr="00662094" w:rsidRDefault="007C1B1C" w:rsidP="003D2C8F">
      <w:pPr>
        <w:pStyle w:val="COTCOCLV4-ASDEFCON"/>
      </w:pPr>
      <w:r w:rsidRPr="00662094">
        <w:t>any person to Use the Contract Material, or to grant a further sublicence to Use the Contract Material, for a Defence Purpose</w:t>
      </w:r>
      <w:r>
        <w:t xml:space="preserve"> but subject to any restrictions specified in the Contract Material Rights (CMR) Schedule for the relevant Contract Material</w:t>
      </w:r>
      <w:r w:rsidR="00D524DA">
        <w:t>.</w:t>
      </w:r>
    </w:p>
    <w:p w14:paraId="6632A6F0" w14:textId="77777777" w:rsidR="007C1B1C" w:rsidRDefault="007C1B1C" w:rsidP="003D2C8F">
      <w:pPr>
        <w:pStyle w:val="COTCOCLV3-ASDEFCON"/>
      </w:pPr>
      <w:bookmarkStart w:id="498" w:name="_Ref434485352"/>
      <w:r w:rsidRPr="005F6BC7">
        <w:t xml:space="preserve">The Contractor shall ensure that the Commonwealth is granted a licence </w:t>
      </w:r>
      <w:r>
        <w:t>in respect of</w:t>
      </w:r>
      <w:r w:rsidRPr="005F6BC7">
        <w:t xml:space="preserve"> all </w:t>
      </w:r>
      <w:r>
        <w:t xml:space="preserve">Commercial Material </w:t>
      </w:r>
      <w:r w:rsidRPr="005F6BC7">
        <w:t>on the best commercial terms.</w:t>
      </w:r>
      <w:bookmarkEnd w:id="498"/>
    </w:p>
    <w:p w14:paraId="403B25B2" w14:textId="77777777" w:rsidR="007C1B1C" w:rsidRPr="00662094" w:rsidRDefault="007C1B1C" w:rsidP="003D2C8F">
      <w:pPr>
        <w:pStyle w:val="COTCOCLV2-ASDEFCON"/>
        <w:rPr>
          <w:lang w:eastAsia="zh-CN"/>
        </w:rPr>
      </w:pPr>
      <w:bookmarkStart w:id="499" w:name="_Ref2178069"/>
      <w:bookmarkStart w:id="500" w:name="_Toc8991687"/>
      <w:bookmarkStart w:id="501" w:name="_Toc50403254"/>
      <w:bookmarkStart w:id="502" w:name="_Toc80120151"/>
      <w:bookmarkStart w:id="503" w:name="_Toc175234261"/>
      <w:bookmarkStart w:id="504" w:name="_Toc143607437"/>
      <w:bookmarkStart w:id="505" w:name="_Toc143607893"/>
      <w:bookmarkStart w:id="506" w:name="_Toc143608343"/>
      <w:bookmarkStart w:id="507" w:name="_Toc153283194"/>
      <w:r w:rsidRPr="00662094">
        <w:rPr>
          <w:lang w:eastAsia="zh-CN"/>
        </w:rPr>
        <w:t>No Commercialisation (Core)</w:t>
      </w:r>
      <w:bookmarkEnd w:id="499"/>
      <w:bookmarkEnd w:id="500"/>
      <w:bookmarkEnd w:id="501"/>
      <w:bookmarkEnd w:id="502"/>
      <w:bookmarkEnd w:id="503"/>
      <w:bookmarkEnd w:id="504"/>
      <w:bookmarkEnd w:id="505"/>
      <w:bookmarkEnd w:id="506"/>
      <w:bookmarkEnd w:id="507"/>
    </w:p>
    <w:p w14:paraId="3821F5B5" w14:textId="2380E12B" w:rsidR="007C1B1C" w:rsidRPr="00662094" w:rsidRDefault="007C1B1C" w:rsidP="008815D0">
      <w:pPr>
        <w:pStyle w:val="COTCOCLV3-ASDEFCON"/>
        <w:rPr>
          <w:lang w:eastAsia="zh-CN"/>
        </w:rPr>
      </w:pPr>
      <w:bookmarkStart w:id="508" w:name="_Ref1050054"/>
      <w:r w:rsidRPr="00662094">
        <w:rPr>
          <w:lang w:eastAsia="zh-CN"/>
        </w:rPr>
        <w:t xml:space="preserve">A Licence or sublicence granted in accordance with this clause </w:t>
      </w:r>
      <w:r w:rsidR="00D524DA">
        <w:rPr>
          <w:lang w:eastAsia="zh-CN"/>
        </w:rPr>
        <w:fldChar w:fldCharType="begin"/>
      </w:r>
      <w:r w:rsidR="00D524DA">
        <w:rPr>
          <w:lang w:eastAsia="zh-CN"/>
        </w:rPr>
        <w:instrText xml:space="preserve"> REF _Ref80719678 \r \h </w:instrText>
      </w:r>
      <w:r w:rsidR="00D524DA">
        <w:rPr>
          <w:lang w:eastAsia="zh-CN"/>
        </w:rPr>
      </w:r>
      <w:r w:rsidR="00D524DA">
        <w:rPr>
          <w:lang w:eastAsia="zh-CN"/>
        </w:rPr>
        <w:fldChar w:fldCharType="separate"/>
      </w:r>
      <w:r w:rsidR="00C7088C">
        <w:rPr>
          <w:lang w:eastAsia="zh-CN"/>
        </w:rPr>
        <w:t>5</w:t>
      </w:r>
      <w:r w:rsidR="00D524DA">
        <w:rPr>
          <w:lang w:eastAsia="zh-CN"/>
        </w:rPr>
        <w:fldChar w:fldCharType="end"/>
      </w:r>
      <w:r w:rsidR="00D524DA">
        <w:rPr>
          <w:lang w:eastAsia="zh-CN"/>
        </w:rPr>
        <w:t xml:space="preserve"> </w:t>
      </w:r>
      <w:r w:rsidRPr="00662094">
        <w:rPr>
          <w:lang w:eastAsia="zh-CN"/>
        </w:rPr>
        <w:t>does not permit the Commonwealth or its sublicensee to Commercialise any IP in the Contract Material.</w:t>
      </w:r>
      <w:bookmarkEnd w:id="508"/>
    </w:p>
    <w:p w14:paraId="09DBE4A4" w14:textId="16136EE7" w:rsidR="007C1B1C" w:rsidRDefault="007C1B1C" w:rsidP="008815D0">
      <w:pPr>
        <w:pStyle w:val="COTCOCLV3-ASDEFCON"/>
        <w:rPr>
          <w:lang w:eastAsia="zh-CN"/>
        </w:rPr>
      </w:pPr>
      <w:r w:rsidRPr="00662094">
        <w:rPr>
          <w:lang w:eastAsia="zh-CN"/>
        </w:rPr>
        <w:t xml:space="preserve">For the avoidance of doubt, clause </w:t>
      </w:r>
      <w:r w:rsidRPr="00F861FD">
        <w:rPr>
          <w:lang w:eastAsia="zh-CN"/>
        </w:rPr>
        <w:fldChar w:fldCharType="begin"/>
      </w:r>
      <w:r w:rsidRPr="00F861FD">
        <w:rPr>
          <w:lang w:eastAsia="zh-CN"/>
        </w:rPr>
        <w:instrText xml:space="preserve"> REF _Ref1050054 \r \h  \* MERGEFORMAT </w:instrText>
      </w:r>
      <w:r w:rsidRPr="00F861FD">
        <w:rPr>
          <w:lang w:eastAsia="zh-CN"/>
        </w:rPr>
      </w:r>
      <w:r w:rsidRPr="00F861FD">
        <w:rPr>
          <w:lang w:eastAsia="zh-CN"/>
        </w:rPr>
        <w:fldChar w:fldCharType="separate"/>
      </w:r>
      <w:r w:rsidR="00C7088C">
        <w:rPr>
          <w:lang w:eastAsia="zh-CN"/>
        </w:rPr>
        <w:t>5.3.1</w:t>
      </w:r>
      <w:r w:rsidRPr="00F861FD">
        <w:rPr>
          <w:lang w:eastAsia="zh-CN"/>
        </w:rPr>
        <w:fldChar w:fldCharType="end"/>
      </w:r>
      <w:r w:rsidRPr="00662094">
        <w:rPr>
          <w:lang w:eastAsia="zh-CN"/>
        </w:rPr>
        <w:t xml:space="preserve"> does not prevent the Commonwealth from granting a sublicence in accordance with the rights granted in this clause </w:t>
      </w:r>
      <w:r w:rsidR="00D524DA">
        <w:rPr>
          <w:lang w:eastAsia="zh-CN"/>
        </w:rPr>
        <w:fldChar w:fldCharType="begin"/>
      </w:r>
      <w:r w:rsidR="00D524DA">
        <w:rPr>
          <w:lang w:eastAsia="zh-CN"/>
        </w:rPr>
        <w:instrText xml:space="preserve"> REF _Ref80719691 \r \h </w:instrText>
      </w:r>
      <w:r w:rsidR="00D524DA">
        <w:rPr>
          <w:lang w:eastAsia="zh-CN"/>
        </w:rPr>
      </w:r>
      <w:r w:rsidR="00D524DA">
        <w:rPr>
          <w:lang w:eastAsia="zh-CN"/>
        </w:rPr>
        <w:fldChar w:fldCharType="separate"/>
      </w:r>
      <w:r w:rsidR="00C7088C">
        <w:rPr>
          <w:lang w:eastAsia="zh-CN"/>
        </w:rPr>
        <w:t>5</w:t>
      </w:r>
      <w:r w:rsidR="00D524DA">
        <w:rPr>
          <w:lang w:eastAsia="zh-CN"/>
        </w:rPr>
        <w:fldChar w:fldCharType="end"/>
      </w:r>
      <w:r w:rsidR="00D524DA">
        <w:rPr>
          <w:lang w:eastAsia="zh-CN"/>
        </w:rPr>
        <w:t xml:space="preserve"> </w:t>
      </w:r>
      <w:r w:rsidRPr="00662094">
        <w:rPr>
          <w:lang w:eastAsia="zh-CN"/>
        </w:rPr>
        <w:t>to a person for the purpose of the person providing goods or services to the Commonwealth for a Defence Purpose.</w:t>
      </w:r>
    </w:p>
    <w:p w14:paraId="53DF30C8" w14:textId="77777777" w:rsidR="007C1B1C" w:rsidRPr="00662094" w:rsidRDefault="007C1B1C" w:rsidP="003D2C8F">
      <w:pPr>
        <w:pStyle w:val="COTCOCLV2-ASDEFCON"/>
      </w:pPr>
      <w:bookmarkStart w:id="509" w:name="_Toc8991694"/>
      <w:bookmarkStart w:id="510" w:name="_Toc50403259"/>
      <w:bookmarkStart w:id="511" w:name="_Toc80120153"/>
      <w:bookmarkStart w:id="512" w:name="_Toc175234262"/>
      <w:bookmarkStart w:id="513" w:name="_Toc510699744"/>
      <w:bookmarkStart w:id="514" w:name="_Toc143607438"/>
      <w:bookmarkStart w:id="515" w:name="_Toc143607894"/>
      <w:bookmarkStart w:id="516" w:name="_Toc143608344"/>
      <w:bookmarkStart w:id="517" w:name="_Toc153283195"/>
      <w:r w:rsidRPr="00662094">
        <w:t>Warranties (Core)</w:t>
      </w:r>
      <w:bookmarkEnd w:id="509"/>
      <w:bookmarkEnd w:id="510"/>
      <w:bookmarkEnd w:id="511"/>
      <w:bookmarkEnd w:id="512"/>
      <w:bookmarkEnd w:id="514"/>
      <w:bookmarkEnd w:id="515"/>
      <w:bookmarkEnd w:id="516"/>
      <w:bookmarkEnd w:id="517"/>
    </w:p>
    <w:p w14:paraId="345F5441" w14:textId="4250ADC6" w:rsidR="007C1B1C" w:rsidRDefault="007C1B1C" w:rsidP="008815D0">
      <w:pPr>
        <w:pStyle w:val="COTCOCLV3-ASDEFCON"/>
      </w:pPr>
      <w:bookmarkStart w:id="518" w:name="_Ref509917902"/>
      <w:bookmarkEnd w:id="513"/>
      <w:r>
        <w:t xml:space="preserve">The Contractor warrants that the rights granted to the Commonwealth in accordance with this </w:t>
      </w:r>
      <w:r w:rsidRPr="00662094">
        <w:rPr>
          <w:lang w:eastAsia="zh-CN"/>
        </w:rPr>
        <w:t>clause</w:t>
      </w:r>
      <w:r w:rsidR="00D524DA">
        <w:rPr>
          <w:lang w:eastAsia="zh-CN"/>
        </w:rPr>
        <w:t xml:space="preserve"> </w:t>
      </w:r>
      <w:r w:rsidR="00D524DA">
        <w:rPr>
          <w:lang w:eastAsia="zh-CN"/>
        </w:rPr>
        <w:fldChar w:fldCharType="begin"/>
      </w:r>
      <w:r w:rsidR="00D524DA">
        <w:rPr>
          <w:lang w:eastAsia="zh-CN"/>
        </w:rPr>
        <w:instrText xml:space="preserve"> REF _Ref80719640 \r \h </w:instrText>
      </w:r>
      <w:r w:rsidR="00D524DA">
        <w:rPr>
          <w:lang w:eastAsia="zh-CN"/>
        </w:rPr>
      </w:r>
      <w:r w:rsidR="00D524DA">
        <w:rPr>
          <w:lang w:eastAsia="zh-CN"/>
        </w:rPr>
        <w:fldChar w:fldCharType="separate"/>
      </w:r>
      <w:r w:rsidR="00C7088C">
        <w:rPr>
          <w:lang w:eastAsia="zh-CN"/>
        </w:rPr>
        <w:t>5</w:t>
      </w:r>
      <w:r w:rsidR="00D524DA">
        <w:rPr>
          <w:lang w:eastAsia="zh-CN"/>
        </w:rPr>
        <w:fldChar w:fldCharType="end"/>
      </w:r>
      <w:r>
        <w:t>, will not prevent the Commonwealth from:</w:t>
      </w:r>
    </w:p>
    <w:p w14:paraId="48301528" w14:textId="77777777" w:rsidR="007C1B1C" w:rsidRDefault="007C1B1C" w:rsidP="003D2C8F">
      <w:pPr>
        <w:pStyle w:val="COTCOCLV4-ASDEFCON"/>
      </w:pPr>
      <w:r>
        <w:t>Using the Contract Material; or</w:t>
      </w:r>
    </w:p>
    <w:p w14:paraId="77A88DAC" w14:textId="77777777" w:rsidR="007C1B1C" w:rsidRDefault="007C1B1C" w:rsidP="003D2C8F">
      <w:pPr>
        <w:pStyle w:val="COTCOCLV4-ASDEFCON"/>
      </w:pPr>
      <w:r>
        <w:t>otherwise obtaining the benefit of the Services as contemplated under the Contract.</w:t>
      </w:r>
    </w:p>
    <w:p w14:paraId="18500024" w14:textId="77777777" w:rsidR="007C1B1C" w:rsidRDefault="007C1B1C" w:rsidP="003D2C8F">
      <w:pPr>
        <w:pStyle w:val="COTCOCLV3-ASDEFCON"/>
      </w:pPr>
      <w:r>
        <w:t>The Contractor warrants and shall ensure that, in respect of all IP licensed to the Commonwealth under or in connection with this Contract:</w:t>
      </w:r>
    </w:p>
    <w:p w14:paraId="502213E8" w14:textId="7F993B26" w:rsidR="007C1B1C" w:rsidRDefault="007C1B1C" w:rsidP="008815D0">
      <w:pPr>
        <w:pStyle w:val="COTCOCLV4-ASDEFCON"/>
      </w:pPr>
      <w:r>
        <w:t xml:space="preserve">the relevant licensor has the right, title or authority to license, and has been made aware of, the rights granted in respect of IP under this </w:t>
      </w:r>
      <w:r w:rsidRPr="00662094">
        <w:rPr>
          <w:lang w:eastAsia="zh-CN"/>
        </w:rPr>
        <w:t>clause</w:t>
      </w:r>
      <w:r w:rsidR="00D524DA">
        <w:rPr>
          <w:lang w:eastAsia="zh-CN"/>
        </w:rPr>
        <w:t xml:space="preserve"> </w:t>
      </w:r>
      <w:r w:rsidR="00D524DA">
        <w:rPr>
          <w:lang w:eastAsia="zh-CN"/>
        </w:rPr>
        <w:fldChar w:fldCharType="begin"/>
      </w:r>
      <w:r w:rsidR="00D524DA">
        <w:rPr>
          <w:lang w:eastAsia="zh-CN"/>
        </w:rPr>
        <w:instrText xml:space="preserve"> REF _Ref80719628 \r \h </w:instrText>
      </w:r>
      <w:r w:rsidR="00D524DA">
        <w:rPr>
          <w:lang w:eastAsia="zh-CN"/>
        </w:rPr>
      </w:r>
      <w:r w:rsidR="00D524DA">
        <w:rPr>
          <w:lang w:eastAsia="zh-CN"/>
        </w:rPr>
        <w:fldChar w:fldCharType="separate"/>
      </w:r>
      <w:r w:rsidR="00C7088C">
        <w:rPr>
          <w:lang w:eastAsia="zh-CN"/>
        </w:rPr>
        <w:t>5</w:t>
      </w:r>
      <w:r w:rsidR="00D524DA">
        <w:rPr>
          <w:lang w:eastAsia="zh-CN"/>
        </w:rPr>
        <w:fldChar w:fldCharType="end"/>
      </w:r>
      <w:r>
        <w:t>; and</w:t>
      </w:r>
    </w:p>
    <w:p w14:paraId="46629947" w14:textId="77777777" w:rsidR="007C1B1C" w:rsidRDefault="007C1B1C" w:rsidP="003D2C8F">
      <w:pPr>
        <w:pStyle w:val="COTCOCLV4-ASDEFCON"/>
      </w:pPr>
      <w:bookmarkStart w:id="519" w:name="_Ref7021214"/>
      <w:r>
        <w:t>as at the time of delivery and after making diligent enquiries, the Contractor has no notice of any challenge, claim or proceeding in respect of any such IP.</w:t>
      </w:r>
      <w:bookmarkEnd w:id="519"/>
    </w:p>
    <w:bookmarkEnd w:id="518"/>
    <w:p w14:paraId="4F9F0525" w14:textId="0BA0C15F" w:rsidR="0021497C" w:rsidRPr="00BD640F" w:rsidRDefault="007C1B1C" w:rsidP="008815D0">
      <w:pPr>
        <w:pStyle w:val="COTCOCLV3-ASDEFCON"/>
      </w:pPr>
      <w:r w:rsidRPr="00662094">
        <w:t xml:space="preserve">The Contractor shall notify the Commonwealth if the Contractor becomes aware of any challenge, claim or proceeding referred to in clause </w:t>
      </w:r>
      <w:r>
        <w:fldChar w:fldCharType="begin"/>
      </w:r>
      <w:r>
        <w:instrText xml:space="preserve"> REF _Ref7021214 \w \h </w:instrText>
      </w:r>
      <w:r>
        <w:fldChar w:fldCharType="separate"/>
      </w:r>
      <w:r w:rsidR="00C7088C">
        <w:t>5.4.2b</w:t>
      </w:r>
      <w:r>
        <w:fldChar w:fldCharType="end"/>
      </w:r>
      <w:r w:rsidRPr="00662094">
        <w:t xml:space="preserve"> arising in respect of any IP after the Contract Material is delivered to the Commonwealth.</w:t>
      </w:r>
    </w:p>
    <w:p w14:paraId="229539CE" w14:textId="77777777" w:rsidR="004A54F4" w:rsidRDefault="004A54F4" w:rsidP="003D2C8F">
      <w:pPr>
        <w:pStyle w:val="COTCOCLV1-ASDEFCON"/>
      </w:pPr>
      <w:bookmarkStart w:id="520" w:name="_Toc175234263"/>
      <w:bookmarkStart w:id="521" w:name="_Toc143607439"/>
      <w:bookmarkStart w:id="522" w:name="_Toc143607895"/>
      <w:bookmarkStart w:id="523" w:name="_Toc143608345"/>
      <w:bookmarkStart w:id="524" w:name="_Toc153283196"/>
      <w:r>
        <w:t>ACCEPTANCE AND OWNERSHIP</w:t>
      </w:r>
      <w:bookmarkEnd w:id="520"/>
      <w:bookmarkEnd w:id="521"/>
      <w:bookmarkEnd w:id="522"/>
      <w:bookmarkEnd w:id="523"/>
      <w:bookmarkEnd w:id="524"/>
    </w:p>
    <w:p w14:paraId="51D753C0" w14:textId="5D1F8251" w:rsidR="007839DC" w:rsidRPr="00F62FB2" w:rsidRDefault="00415950" w:rsidP="003D2C8F">
      <w:pPr>
        <w:pStyle w:val="COTCOCLV2-ASDEFCON"/>
      </w:pPr>
      <w:bookmarkStart w:id="525" w:name="_Ref80717889"/>
      <w:bookmarkStart w:id="526" w:name="_Ref80718875"/>
      <w:bookmarkStart w:id="527" w:name="_Ref80719482"/>
      <w:bookmarkStart w:id="528" w:name="_Ref80720061"/>
      <w:bookmarkStart w:id="529" w:name="_Toc175234264"/>
      <w:bookmarkStart w:id="530" w:name="_Toc143607440"/>
      <w:bookmarkStart w:id="531" w:name="_Toc143607896"/>
      <w:bookmarkStart w:id="532" w:name="_Toc143608346"/>
      <w:bookmarkStart w:id="533" w:name="_Toc153283197"/>
      <w:r w:rsidRPr="00F62FB2">
        <w:t>Acceptance</w:t>
      </w:r>
      <w:bookmarkEnd w:id="417"/>
      <w:bookmarkEnd w:id="461"/>
      <w:r w:rsidR="00D81020" w:rsidRPr="00F62FB2">
        <w:t xml:space="preserve"> (</w:t>
      </w:r>
      <w:r w:rsidR="003F7B0C">
        <w:t>Core</w:t>
      </w:r>
      <w:r w:rsidR="00D81020" w:rsidRPr="00F62FB2">
        <w:t>)</w:t>
      </w:r>
      <w:bookmarkEnd w:id="462"/>
      <w:bookmarkEnd w:id="525"/>
      <w:bookmarkEnd w:id="526"/>
      <w:bookmarkEnd w:id="527"/>
      <w:bookmarkEnd w:id="528"/>
      <w:bookmarkEnd w:id="529"/>
      <w:bookmarkEnd w:id="530"/>
      <w:bookmarkEnd w:id="531"/>
      <w:bookmarkEnd w:id="532"/>
      <w:bookmarkEnd w:id="533"/>
    </w:p>
    <w:p w14:paraId="4CB4C444" w14:textId="77777777" w:rsidR="007839DC" w:rsidRPr="00F62FB2" w:rsidRDefault="007839DC" w:rsidP="003D2C8F">
      <w:pPr>
        <w:pStyle w:val="COTCOCLV3-ASDEFCON"/>
      </w:pPr>
      <w:r w:rsidRPr="00F62FB2">
        <w:t xml:space="preserve">The Commonwealth may accept or reject the relevant Supplies within </w:t>
      </w:r>
      <w:r w:rsidR="007318BC" w:rsidRPr="00F62FB2">
        <w:t>10 Working Days</w:t>
      </w:r>
      <w:r w:rsidRPr="00F62FB2">
        <w:t xml:space="preserve"> after delivery of the Supplies to the Delivery Location</w:t>
      </w:r>
      <w:r w:rsidR="00557717" w:rsidRPr="00F62FB2">
        <w:t xml:space="preserve"> specified in the relevant Contract</w:t>
      </w:r>
      <w:r w:rsidRPr="00F62FB2">
        <w:t xml:space="preserve">. </w:t>
      </w:r>
      <w:r w:rsidR="009514E2" w:rsidRPr="00F62FB2">
        <w:t xml:space="preserve"> </w:t>
      </w:r>
      <w:r w:rsidRPr="00F62FB2">
        <w:t xml:space="preserve">If the Commonwealth does not notify the </w:t>
      </w:r>
      <w:r w:rsidR="00D55D02" w:rsidRPr="00F62FB2">
        <w:t>Contractor</w:t>
      </w:r>
      <w:r w:rsidRPr="00F62FB2">
        <w:t xml:space="preserve"> of acceptance or rejection within the </w:t>
      </w:r>
      <w:r w:rsidR="003245C2" w:rsidRPr="00F62FB2">
        <w:t>10</w:t>
      </w:r>
      <w:r w:rsidRPr="00F62FB2">
        <w:t xml:space="preserve"> </w:t>
      </w:r>
      <w:r w:rsidR="003245C2" w:rsidRPr="00F62FB2">
        <w:t>Working D</w:t>
      </w:r>
      <w:r w:rsidRPr="00F62FB2">
        <w:t xml:space="preserve">ay period, the Commonwealth will be taken to have accepted the Supplies on the expiry of the </w:t>
      </w:r>
      <w:r w:rsidR="003245C2" w:rsidRPr="00F62FB2">
        <w:t xml:space="preserve">10 Working Day </w:t>
      </w:r>
      <w:r w:rsidRPr="00F62FB2">
        <w:t xml:space="preserve">period. </w:t>
      </w:r>
      <w:r w:rsidR="009514E2" w:rsidRPr="00F62FB2">
        <w:t xml:space="preserve"> </w:t>
      </w:r>
      <w:r w:rsidRPr="00F62FB2">
        <w:t xml:space="preserve">The Commonwealth may reject the Supplies where the Supplies do not comply with the requirements of the </w:t>
      </w:r>
      <w:r w:rsidR="002249EC" w:rsidRPr="00F62FB2">
        <w:t xml:space="preserve">relevant </w:t>
      </w:r>
      <w:r w:rsidRPr="00F62FB2">
        <w:t xml:space="preserve">Contract including </w:t>
      </w:r>
      <w:r w:rsidR="007E3E7A" w:rsidRPr="00F62FB2">
        <w:t>any acceptance tests specified.</w:t>
      </w:r>
      <w:r w:rsidR="009514E2" w:rsidRPr="00F62FB2">
        <w:t xml:space="preserve"> </w:t>
      </w:r>
      <w:r w:rsidRPr="00F62FB2">
        <w:t xml:space="preserve"> If the Commonwealth rejects the Supplies the Commonwealth may:</w:t>
      </w:r>
    </w:p>
    <w:p w14:paraId="4DDA4489" w14:textId="77777777" w:rsidR="007839DC" w:rsidRPr="00F62FB2" w:rsidRDefault="007839DC" w:rsidP="003D2C8F">
      <w:pPr>
        <w:pStyle w:val="COTCOCLV4-ASDEFCON"/>
      </w:pPr>
      <w:r w:rsidRPr="00F62FB2">
        <w:t xml:space="preserve">require the </w:t>
      </w:r>
      <w:r w:rsidR="00D55D02" w:rsidRPr="00F62FB2">
        <w:t>Contractor</w:t>
      </w:r>
      <w:r w:rsidRPr="00F62FB2">
        <w:t xml:space="preserve"> to provide, at the </w:t>
      </w:r>
      <w:r w:rsidR="00D55D02" w:rsidRPr="00F62FB2">
        <w:t>Contractor</w:t>
      </w:r>
      <w:r w:rsidRPr="00F62FB2">
        <w:t xml:space="preserve">’s cost, replacement Supplies which comply with the requirements of the </w:t>
      </w:r>
      <w:r w:rsidR="002249EC" w:rsidRPr="00F62FB2">
        <w:t xml:space="preserve">relevant </w:t>
      </w:r>
      <w:r w:rsidRPr="00F62FB2">
        <w:t xml:space="preserve">Contract within a period determined by the Commonwealth; or </w:t>
      </w:r>
    </w:p>
    <w:p w14:paraId="498421D2" w14:textId="433B2B4C" w:rsidR="007839DC" w:rsidRPr="00F62FB2" w:rsidRDefault="007839DC" w:rsidP="008815D0">
      <w:pPr>
        <w:pStyle w:val="COTCOCLV4-ASDEFCON"/>
      </w:pPr>
      <w:r w:rsidRPr="00F62FB2">
        <w:t>terminate the</w:t>
      </w:r>
      <w:r w:rsidR="002249EC" w:rsidRPr="00F62FB2">
        <w:t xml:space="preserve"> relevant</w:t>
      </w:r>
      <w:r w:rsidRPr="00F62FB2">
        <w:t xml:space="preserve"> Contract in accordance with clause</w:t>
      </w:r>
      <w:r w:rsidR="002249EC" w:rsidRPr="00F62FB2">
        <w:t xml:space="preserve"> </w:t>
      </w:r>
      <w:r w:rsidR="00E71A65" w:rsidRPr="00F62FB2">
        <w:fldChar w:fldCharType="begin"/>
      </w:r>
      <w:r w:rsidR="00E71A65" w:rsidRPr="00F62FB2">
        <w:instrText xml:space="preserve"> REF _Ref259783971 \r \h </w:instrText>
      </w:r>
      <w:r w:rsidR="00A26649">
        <w:instrText xml:space="preserve"> \* MERGEFORMAT </w:instrText>
      </w:r>
      <w:r w:rsidR="00E71A65" w:rsidRPr="00F62FB2">
        <w:fldChar w:fldCharType="separate"/>
      </w:r>
      <w:r w:rsidR="00C7088C">
        <w:t>12.1.2</w:t>
      </w:r>
      <w:r w:rsidR="00E71A65" w:rsidRPr="00F62FB2">
        <w:fldChar w:fldCharType="end"/>
      </w:r>
      <w:r w:rsidRPr="00F62FB2">
        <w:t>.</w:t>
      </w:r>
    </w:p>
    <w:p w14:paraId="6D125E43" w14:textId="77777777" w:rsidR="007839DC" w:rsidRPr="00F62FB2" w:rsidRDefault="00BC1D82" w:rsidP="003D2C8F">
      <w:pPr>
        <w:pStyle w:val="COTCOCLV3-ASDEFCON"/>
      </w:pPr>
      <w:r w:rsidRPr="00F62FB2">
        <w:t xml:space="preserve">If required by the </w:t>
      </w:r>
      <w:r w:rsidR="007839DC" w:rsidRPr="00F62FB2">
        <w:t xml:space="preserve">Commonwealth, the </w:t>
      </w:r>
      <w:r w:rsidR="00D55D02" w:rsidRPr="00F62FB2">
        <w:t>Contractor</w:t>
      </w:r>
      <w:r w:rsidR="007839DC" w:rsidRPr="00F62FB2">
        <w:t xml:space="preserve"> </w:t>
      </w:r>
      <w:r w:rsidR="00AC68FC" w:rsidRPr="00F62FB2">
        <w:t>shall</w:t>
      </w:r>
      <w:r w:rsidR="007839DC" w:rsidRPr="00F62FB2">
        <w:t xml:space="preserve"> promptly remove any </w:t>
      </w:r>
      <w:r w:rsidRPr="00F62FB2">
        <w:t xml:space="preserve">rejected </w:t>
      </w:r>
      <w:r w:rsidR="002249EC" w:rsidRPr="00F62FB2">
        <w:t>Goods</w:t>
      </w:r>
      <w:r w:rsidR="00C0085A" w:rsidRPr="00F62FB2">
        <w:t xml:space="preserve"> or Repairable Items</w:t>
      </w:r>
      <w:r w:rsidR="00FA1945" w:rsidRPr="00F62FB2">
        <w:t xml:space="preserve"> (or both)</w:t>
      </w:r>
      <w:r w:rsidR="002249EC" w:rsidRPr="00F62FB2">
        <w:t xml:space="preserve"> </w:t>
      </w:r>
      <w:r w:rsidR="007839DC" w:rsidRPr="00F62FB2">
        <w:t xml:space="preserve">from the Commonwealth’s premises at </w:t>
      </w:r>
      <w:r w:rsidR="0075222D" w:rsidRPr="00F62FB2">
        <w:t>the Contractor’s</w:t>
      </w:r>
      <w:r w:rsidR="007839DC" w:rsidRPr="00F62FB2">
        <w:t xml:space="preserve"> cost.</w:t>
      </w:r>
    </w:p>
    <w:p w14:paraId="74B71C89" w14:textId="329B1E8B" w:rsidR="00415950" w:rsidRPr="00F62FB2" w:rsidRDefault="00480156" w:rsidP="003D2C8F">
      <w:pPr>
        <w:pStyle w:val="COTCOCLV2-ASDEFCON"/>
      </w:pPr>
      <w:bookmarkStart w:id="534" w:name="_Toc175234265"/>
      <w:bookmarkStart w:id="535" w:name="_Toc143607441"/>
      <w:bookmarkStart w:id="536" w:name="_Toc143607897"/>
      <w:bookmarkStart w:id="537" w:name="_Toc143608347"/>
      <w:bookmarkStart w:id="538" w:name="_Toc153283198"/>
      <w:r w:rsidRPr="00F62FB2">
        <w:t xml:space="preserve">Ownership </w:t>
      </w:r>
      <w:r w:rsidR="00415950" w:rsidRPr="00F62FB2">
        <w:t>and Risk</w:t>
      </w:r>
      <w:r w:rsidR="00D81020" w:rsidRPr="00F62FB2">
        <w:t xml:space="preserve"> (</w:t>
      </w:r>
      <w:r w:rsidR="003F7B0C">
        <w:t>Core</w:t>
      </w:r>
      <w:r w:rsidR="00D81020" w:rsidRPr="00F62FB2">
        <w:t>)</w:t>
      </w:r>
      <w:bookmarkEnd w:id="534"/>
      <w:bookmarkEnd w:id="535"/>
      <w:bookmarkEnd w:id="536"/>
      <w:bookmarkEnd w:id="537"/>
      <w:bookmarkEnd w:id="538"/>
    </w:p>
    <w:p w14:paraId="2FCE98B3" w14:textId="7AF59B56" w:rsidR="007839DC" w:rsidRPr="00F62FB2" w:rsidRDefault="007839DC" w:rsidP="003D2C8F">
      <w:pPr>
        <w:pStyle w:val="COTCOCLV3-ASDEFCON"/>
      </w:pPr>
      <w:r w:rsidRPr="00F62FB2">
        <w:t>Title to the Goods transfers to the Commonwealth upon their acceptance by the Commonwe</w:t>
      </w:r>
      <w:r w:rsidR="00415950" w:rsidRPr="00F62FB2">
        <w:t xml:space="preserve">alth in accordance with </w:t>
      </w:r>
      <w:r w:rsidR="00D524DA" w:rsidRPr="00F62FB2">
        <w:t>clause</w:t>
      </w:r>
      <w:r w:rsidR="00D524DA">
        <w:t xml:space="preserve"> </w:t>
      </w:r>
      <w:r w:rsidR="00E71A65" w:rsidRPr="00F62FB2">
        <w:fldChar w:fldCharType="begin"/>
      </w:r>
      <w:r w:rsidR="00E71A65" w:rsidRPr="00F62FB2">
        <w:instrText xml:space="preserve"> REF _Ref260317721 \r \h </w:instrText>
      </w:r>
      <w:r w:rsidR="00A26649">
        <w:instrText xml:space="preserve"> \* MERGEFORMAT </w:instrText>
      </w:r>
      <w:r w:rsidR="00E71A65" w:rsidRPr="00F62FB2">
        <w:fldChar w:fldCharType="separate"/>
      </w:r>
      <w:r w:rsidR="00C7088C">
        <w:t>5</w:t>
      </w:r>
      <w:r w:rsidR="00E71A65" w:rsidRPr="00F62FB2">
        <w:fldChar w:fldCharType="end"/>
      </w:r>
      <w:r w:rsidR="001F7D36">
        <w:fldChar w:fldCharType="begin"/>
      </w:r>
      <w:r w:rsidR="001F7D36">
        <w:instrText xml:space="preserve"> REF _Ref80717889 \w \h </w:instrText>
      </w:r>
      <w:r w:rsidR="001F7D36">
        <w:fldChar w:fldCharType="separate"/>
      </w:r>
      <w:r w:rsidR="00C7088C">
        <w:t>6.1</w:t>
      </w:r>
      <w:r w:rsidR="001F7D36">
        <w:fldChar w:fldCharType="end"/>
      </w:r>
      <w:r w:rsidRPr="00F62FB2">
        <w:t xml:space="preserve">. </w:t>
      </w:r>
      <w:r w:rsidR="009514E2" w:rsidRPr="00F62FB2">
        <w:t xml:space="preserve"> </w:t>
      </w:r>
      <w:r w:rsidRPr="00F62FB2">
        <w:t xml:space="preserve">The risk of any loss or damage to the Goods remains with the </w:t>
      </w:r>
      <w:r w:rsidR="00D55D02" w:rsidRPr="00F62FB2">
        <w:t>Contractor</w:t>
      </w:r>
      <w:r w:rsidRPr="00F62FB2">
        <w:t xml:space="preserve"> until their delivery to the Commonwealth at the Delivery Location</w:t>
      </w:r>
      <w:r w:rsidR="00557717" w:rsidRPr="00F62FB2">
        <w:t xml:space="preserve"> specified in the relevant Contract</w:t>
      </w:r>
      <w:r w:rsidRPr="00F62FB2">
        <w:t xml:space="preserve">.  The </w:t>
      </w:r>
      <w:r w:rsidR="00D55D02" w:rsidRPr="00F62FB2">
        <w:t>Contractor</w:t>
      </w:r>
      <w:r w:rsidRPr="00F62FB2">
        <w:t xml:space="preserve"> bears the risk of any loss or damage to a Repairable Item from the </w:t>
      </w:r>
      <w:r w:rsidR="00BC1D82" w:rsidRPr="00F62FB2">
        <w:t xml:space="preserve">time at which the </w:t>
      </w:r>
      <w:r w:rsidRPr="00F62FB2">
        <w:t xml:space="preserve">Repairable Item is </w:t>
      </w:r>
      <w:r w:rsidR="00DC5AF2" w:rsidRPr="00F62FB2">
        <w:t xml:space="preserve">either delivered to, or </w:t>
      </w:r>
      <w:r w:rsidR="00EF2B6A" w:rsidRPr="00F62FB2">
        <w:t>picked up by</w:t>
      </w:r>
      <w:r w:rsidR="00DC5AF2" w:rsidRPr="00F62FB2">
        <w:t>,</w:t>
      </w:r>
      <w:r w:rsidRPr="00F62FB2">
        <w:t xml:space="preserve"> the </w:t>
      </w:r>
      <w:r w:rsidR="00D55D02" w:rsidRPr="00F62FB2">
        <w:t>Contractor</w:t>
      </w:r>
      <w:r w:rsidRPr="00F62FB2">
        <w:t xml:space="preserve"> until </w:t>
      </w:r>
      <w:r w:rsidR="00BC1D82" w:rsidRPr="00F62FB2">
        <w:t xml:space="preserve">the return </w:t>
      </w:r>
      <w:r w:rsidRPr="00F62FB2">
        <w:t>of the Repairable Item to the Commonwealth at the Delivery Location.</w:t>
      </w:r>
    </w:p>
    <w:p w14:paraId="23C4D848" w14:textId="77777777" w:rsidR="00C72160" w:rsidRDefault="00C46A39" w:rsidP="003D2C8F">
      <w:pPr>
        <w:pStyle w:val="COTCOCLV1-ASDEFCON"/>
      </w:pPr>
      <w:bookmarkStart w:id="539" w:name="_Toc175234266"/>
      <w:bookmarkStart w:id="540" w:name="_Ref259779399"/>
      <w:bookmarkStart w:id="541" w:name="_Toc143607442"/>
      <w:bookmarkStart w:id="542" w:name="_Toc143607898"/>
      <w:bookmarkStart w:id="543" w:name="_Toc143608348"/>
      <w:bookmarkStart w:id="544" w:name="_Toc153283199"/>
      <w:r>
        <w:t>PRICE AND PAYMENT</w:t>
      </w:r>
      <w:bookmarkEnd w:id="539"/>
      <w:bookmarkEnd w:id="541"/>
      <w:bookmarkEnd w:id="542"/>
      <w:bookmarkEnd w:id="543"/>
      <w:bookmarkEnd w:id="544"/>
      <w:r>
        <w:t xml:space="preserve"> </w:t>
      </w:r>
    </w:p>
    <w:p w14:paraId="51AA000C" w14:textId="14F8A882" w:rsidR="00480156" w:rsidRPr="00F62FB2" w:rsidRDefault="00480156" w:rsidP="003D2C8F">
      <w:pPr>
        <w:pStyle w:val="COTCOCLV2-ASDEFCON"/>
      </w:pPr>
      <w:bookmarkStart w:id="545" w:name="_Toc175234267"/>
      <w:bookmarkStart w:id="546" w:name="_Toc143607443"/>
      <w:bookmarkStart w:id="547" w:name="_Toc143607899"/>
      <w:bookmarkStart w:id="548" w:name="_Toc143608349"/>
      <w:bookmarkStart w:id="549" w:name="_Toc153283200"/>
      <w:r w:rsidRPr="00F62FB2">
        <w:t>Price Basis</w:t>
      </w:r>
      <w:r w:rsidR="00D81020" w:rsidRPr="00F62FB2">
        <w:t xml:space="preserve"> (</w:t>
      </w:r>
      <w:r w:rsidR="003F7B0C">
        <w:t>Core</w:t>
      </w:r>
      <w:r w:rsidR="00D81020" w:rsidRPr="00F62FB2">
        <w:t>)</w:t>
      </w:r>
      <w:bookmarkEnd w:id="545"/>
      <w:bookmarkEnd w:id="546"/>
      <w:bookmarkEnd w:id="547"/>
      <w:bookmarkEnd w:id="548"/>
      <w:bookmarkEnd w:id="549"/>
    </w:p>
    <w:p w14:paraId="01D0A78D" w14:textId="77777777" w:rsidR="00480156" w:rsidRPr="00F62FB2" w:rsidRDefault="00480156" w:rsidP="003D2C8F">
      <w:pPr>
        <w:pStyle w:val="COTCOCLV3-ASDEFCON"/>
      </w:pPr>
      <w:r w:rsidRPr="00F62FB2">
        <w:t xml:space="preserve">The Contract Price is inclusive of GST and all taxes, duties (including any customs duty) and government charges imposed or levied in Australia or overseas. </w:t>
      </w:r>
      <w:r w:rsidR="009514E2" w:rsidRPr="00F62FB2">
        <w:t xml:space="preserve"> </w:t>
      </w:r>
      <w:r w:rsidRPr="00F62FB2">
        <w:t xml:space="preserve">(For contracts raised through the </w:t>
      </w:r>
      <w:r w:rsidR="00DC5AF2" w:rsidRPr="00F62FB2">
        <w:t>Military Integrated Logistics Information</w:t>
      </w:r>
      <w:r w:rsidRPr="00F62FB2">
        <w:t xml:space="preserve"> System (</w:t>
      </w:r>
      <w:r w:rsidR="00E13145" w:rsidRPr="00F62FB2">
        <w:t>MILI</w:t>
      </w:r>
      <w:r w:rsidRPr="00F62FB2">
        <w:t>S) the GST will be applied at the invoice stage)</w:t>
      </w:r>
      <w:r w:rsidR="003245C2" w:rsidRPr="00F62FB2">
        <w:t>.</w:t>
      </w:r>
      <w:r w:rsidR="009514E2" w:rsidRPr="00F62FB2">
        <w:t xml:space="preserve"> </w:t>
      </w:r>
      <w:r w:rsidRPr="00F62FB2">
        <w:t xml:space="preserve"> The Contract Price includes the cost of any packaging, marking, handling, freight and delivery, insurance and any other applicable costs and charges.</w:t>
      </w: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8"/>
      </w:tblGrid>
      <w:tr w:rsidR="00414866" w:rsidRPr="0076643B" w14:paraId="6359A89B" w14:textId="77777777" w:rsidTr="00F53897">
        <w:tc>
          <w:tcPr>
            <w:tcW w:w="9208" w:type="dxa"/>
          </w:tcPr>
          <w:p w14:paraId="3CB881DF" w14:textId="77777777" w:rsidR="00414866" w:rsidRPr="00A26649" w:rsidRDefault="00414866" w:rsidP="003D2C8F">
            <w:pPr>
              <w:pStyle w:val="ASDEFCONOption"/>
            </w:pPr>
            <w:r w:rsidRPr="00A26649">
              <w:t xml:space="preserve">Option: </w:t>
            </w:r>
            <w:r w:rsidR="003245C2" w:rsidRPr="00A26649">
              <w:t xml:space="preserve"> </w:t>
            </w:r>
            <w:r w:rsidRPr="00A26649">
              <w:t>Where price adjustment is allowed</w:t>
            </w:r>
            <w:r w:rsidR="009F4D36" w:rsidRPr="00A26649">
              <w:t>.</w:t>
            </w:r>
          </w:p>
          <w:p w14:paraId="0D5B23F4" w14:textId="5708101E" w:rsidR="00414866" w:rsidRPr="00F62FB2" w:rsidRDefault="00414866">
            <w:pPr>
              <w:pStyle w:val="NoteToDrafters-ASDEFCON"/>
              <w:rPr>
                <w:rFonts w:eastAsia="Calibri"/>
              </w:rPr>
            </w:pPr>
            <w:r w:rsidRPr="00F62FB2">
              <w:rPr>
                <w:rFonts w:eastAsia="Calibri"/>
              </w:rPr>
              <w:t xml:space="preserve">Note to drafters: </w:t>
            </w:r>
            <w:r w:rsidR="003245C2" w:rsidRPr="00F62FB2">
              <w:rPr>
                <w:rFonts w:eastAsia="Calibri"/>
              </w:rPr>
              <w:t xml:space="preserve"> </w:t>
            </w:r>
            <w:r w:rsidRPr="00F62FB2">
              <w:rPr>
                <w:rFonts w:eastAsia="Calibri"/>
              </w:rPr>
              <w:t>These clauses should be</w:t>
            </w:r>
            <w:r w:rsidR="00570FF2" w:rsidRPr="00F62FB2">
              <w:rPr>
                <w:rFonts w:eastAsia="Calibri"/>
              </w:rPr>
              <w:t xml:space="preserve"> used when the Term of the Deed</w:t>
            </w:r>
            <w:r w:rsidRPr="00F62FB2">
              <w:rPr>
                <w:rFonts w:eastAsia="Calibri"/>
              </w:rPr>
              <w:t xml:space="preserve"> is greater than </w:t>
            </w:r>
            <w:del w:id="550" w:author="Prabhu, Akshata MS" w:date="2024-08-23T08:05:00Z">
              <w:r w:rsidR="00124374">
                <w:rPr>
                  <w:rFonts w:eastAsia="Calibri"/>
                </w:rPr>
                <w:delText>a</w:delText>
              </w:r>
              <w:r w:rsidR="00124374" w:rsidRPr="00F62FB2">
                <w:rPr>
                  <w:rFonts w:eastAsia="Calibri"/>
                </w:rPr>
                <w:delText xml:space="preserve"> </w:delText>
              </w:r>
              <w:r w:rsidRPr="00F62FB2">
                <w:rPr>
                  <w:rFonts w:eastAsia="Calibri"/>
                </w:rPr>
                <w:delText>year</w:delText>
              </w:r>
            </w:del>
            <w:ins w:id="551" w:author="Prabhu, Akshata MS" w:date="2024-08-23T08:05:00Z">
              <w:r w:rsidRPr="00F62FB2">
                <w:rPr>
                  <w:rFonts w:eastAsia="Calibri"/>
                </w:rPr>
                <w:t>two years</w:t>
              </w:r>
            </w:ins>
            <w:r w:rsidRPr="00F62FB2">
              <w:rPr>
                <w:rFonts w:eastAsia="Calibri"/>
              </w:rPr>
              <w:t xml:space="preserve"> and adjustments for fluctuation in the cost of labour and materials will be allowed.</w:t>
            </w:r>
            <w:r w:rsidR="009514E2" w:rsidRPr="00F62FB2">
              <w:rPr>
                <w:rFonts w:eastAsia="Calibri"/>
              </w:rPr>
              <w:t xml:space="preserve"> </w:t>
            </w:r>
            <w:r w:rsidR="003245C2" w:rsidRPr="00F62FB2">
              <w:rPr>
                <w:rFonts w:eastAsia="Calibri"/>
              </w:rPr>
              <w:t xml:space="preserve"> </w:t>
            </w:r>
            <w:r w:rsidRPr="00F62FB2">
              <w:rPr>
                <w:rFonts w:eastAsia="Calibri"/>
              </w:rPr>
              <w:t>This Deed is not approved for use for a term of greater than five years.</w:t>
            </w:r>
          </w:p>
          <w:p w14:paraId="7C7F0D3F" w14:textId="77777777" w:rsidR="00414866" w:rsidRPr="00F62FB2" w:rsidRDefault="006E42FD" w:rsidP="003D2C8F">
            <w:pPr>
              <w:pStyle w:val="COTCOCLV3-ASDEFCON"/>
            </w:pPr>
            <w:bookmarkStart w:id="552" w:name="_Ref269736043"/>
            <w:r w:rsidRPr="00F62FB2">
              <w:t>T</w:t>
            </w:r>
            <w:r w:rsidR="00414866" w:rsidRPr="00F62FB2">
              <w:t>he prices at Attachment B shall be subject to adjustments</w:t>
            </w:r>
            <w:r w:rsidRPr="00F62FB2">
              <w:t xml:space="preserve"> on the Price Adjustment Date</w:t>
            </w:r>
            <w:r w:rsidR="00414866" w:rsidRPr="00F62FB2">
              <w:t xml:space="preserve"> to reflect </w:t>
            </w:r>
            <w:r w:rsidR="00414866" w:rsidRPr="00D52F9F">
              <w:t>changes</w:t>
            </w:r>
            <w:r w:rsidR="00414866" w:rsidRPr="00F62FB2">
              <w:t xml:space="preserve"> in the cost of labour and materials in accordance with this formula:</w:t>
            </w:r>
            <w:bookmarkEnd w:id="552"/>
          </w:p>
          <w:p w14:paraId="312C2046" w14:textId="22654AA3" w:rsidR="00414866" w:rsidRPr="0076643B" w:rsidRDefault="00BD5013" w:rsidP="003D2C8F">
            <w:pPr>
              <w:pStyle w:val="dmonumlistblv2nonum0"/>
              <w:spacing w:before="0" w:beforeAutospacing="0" w:after="120" w:afterAutospacing="0"/>
              <w:ind w:left="851"/>
              <w:jc w:val="center"/>
              <w:rPr>
                <w:rFonts w:cs="Arial"/>
                <w:color w:val="0000FF"/>
                <w:szCs w:val="20"/>
              </w:rPr>
            </w:pPr>
            <w:r>
              <w:rPr>
                <w:rFonts w:cs="Arial"/>
                <w:noProof/>
                <w:color w:val="0000FF"/>
              </w:rPr>
              <w:drawing>
                <wp:inline distT="0" distB="0" distL="0" distR="0" wp14:anchorId="046775ED" wp14:editId="1023AB8A">
                  <wp:extent cx="1314450" cy="476250"/>
                  <wp:effectExtent l="0" t="0" r="0" b="0"/>
                  <wp:docPr id="4" name="Picture 4" descr="https://owa.sparke.com.au/exchange/HXM/Inbox/005_ASDEFCON_SOGMS_COD (16Aug10).doc [SEC=UNCLASSIFIED].EML/1_multipart_xF8FF_2_005_ASDEFCON_SOGMS_COD (16Aug10).doc/Temp/attb0d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wa.sparke.com.au/exchange/HXM/Inbox/005_ASDEFCON_SOGMS_COD (16Aug10).doc [SEC=UNCLASSIFIED].EML/1_multipart_xF8FF_2_005_ASDEFCON_SOGMS_COD (16Aug10).doc/Temp/attb0d5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14450" cy="476250"/>
                          </a:xfrm>
                          <a:prstGeom prst="rect">
                            <a:avLst/>
                          </a:prstGeom>
                          <a:noFill/>
                          <a:ln>
                            <a:noFill/>
                          </a:ln>
                        </pic:spPr>
                      </pic:pic>
                    </a:graphicData>
                  </a:graphic>
                </wp:inline>
              </w:drawing>
            </w:r>
          </w:p>
          <w:p w14:paraId="04DEF6F9" w14:textId="77777777" w:rsidR="00414866" w:rsidRPr="00F62FB2" w:rsidRDefault="00414866" w:rsidP="00656EA3">
            <w:pPr>
              <w:pStyle w:val="ATTANNLV2NONUM-ASDEFCON"/>
              <w:rPr>
                <w:color w:val="0000FF"/>
              </w:rPr>
            </w:pPr>
            <w:r w:rsidRPr="00F62FB2">
              <w:t>where:</w:t>
            </w:r>
          </w:p>
          <w:p w14:paraId="78B56441" w14:textId="77777777" w:rsidR="00414866" w:rsidRPr="00F62FB2" w:rsidRDefault="00414866">
            <w:pPr>
              <w:pStyle w:val="ATTANNLV2NONUM-ASDEFCON"/>
              <w:rPr>
                <w:color w:val="0000FF"/>
              </w:rPr>
            </w:pPr>
            <w:r w:rsidRPr="00F62FB2">
              <w:t>AUP =</w:t>
            </w:r>
            <w:r w:rsidRPr="00F62FB2">
              <w:tab/>
            </w:r>
            <w:r w:rsidR="00C27603" w:rsidRPr="00F62FB2">
              <w:t xml:space="preserve"> </w:t>
            </w:r>
            <w:r w:rsidRPr="00F62FB2">
              <w:t>Adjusted Price;</w:t>
            </w:r>
          </w:p>
          <w:p w14:paraId="61D3FB7C" w14:textId="77777777" w:rsidR="00414866" w:rsidRPr="00F62FB2" w:rsidRDefault="00414866">
            <w:pPr>
              <w:pStyle w:val="ATTANNLV2NONUM-ASDEFCON"/>
              <w:rPr>
                <w:color w:val="0000FF"/>
              </w:rPr>
            </w:pPr>
            <w:r w:rsidRPr="00F62FB2">
              <w:t>EDP =</w:t>
            </w:r>
            <w:r w:rsidR="00C27603" w:rsidRPr="00F62FB2">
              <w:t xml:space="preserve"> </w:t>
            </w:r>
            <w:r w:rsidRPr="00F62FB2">
              <w:t xml:space="preserve">Price at Effective Date; </w:t>
            </w:r>
          </w:p>
          <w:p w14:paraId="1C63B737" w14:textId="77777777" w:rsidR="00414866" w:rsidRPr="00F62FB2" w:rsidRDefault="00414866">
            <w:pPr>
              <w:pStyle w:val="ATTANNLV2NONUM-ASDEFCON"/>
              <w:rPr>
                <w:color w:val="0000FF"/>
              </w:rPr>
            </w:pPr>
            <w:r w:rsidRPr="00F62FB2">
              <w:t>V =</w:t>
            </w:r>
            <w:r w:rsidR="00C27603" w:rsidRPr="00F62FB2">
              <w:t xml:space="preserve"> </w:t>
            </w:r>
            <w:r w:rsidRPr="00F62FB2">
              <w:t>the index number for the quarter preceding the quarter containing the applicable Price Adjustment Date; and</w:t>
            </w:r>
          </w:p>
          <w:p w14:paraId="3878736D" w14:textId="77777777" w:rsidR="00414866" w:rsidRPr="00F62FB2" w:rsidRDefault="00414866">
            <w:pPr>
              <w:pStyle w:val="ATTANNLV2NONUM-ASDEFCON"/>
              <w:rPr>
                <w:color w:val="0000FF"/>
              </w:rPr>
            </w:pPr>
            <w:r w:rsidRPr="00F62FB2">
              <w:t>Vo =</w:t>
            </w:r>
            <w:r w:rsidR="00C27603" w:rsidRPr="00F62FB2">
              <w:t xml:space="preserve"> </w:t>
            </w:r>
            <w:r w:rsidRPr="00F62FB2">
              <w:t>the index number for the quarter containing the Effective Date;</w:t>
            </w:r>
          </w:p>
          <w:p w14:paraId="7FF0EA25" w14:textId="77777777" w:rsidR="00414866" w:rsidRPr="00F62FB2" w:rsidRDefault="00414866">
            <w:pPr>
              <w:pStyle w:val="ATTANNLV2NONUM-ASDEFCON"/>
              <w:rPr>
                <w:color w:val="0000FF"/>
              </w:rPr>
            </w:pPr>
            <w:r w:rsidRPr="00F62FB2">
              <w:t>and</w:t>
            </w:r>
          </w:p>
          <w:p w14:paraId="58538D91" w14:textId="77777777" w:rsidR="00414866" w:rsidRPr="00F62FB2" w:rsidRDefault="00414866">
            <w:pPr>
              <w:pStyle w:val="ATTANNLV2NONUM-ASDEFCON"/>
              <w:rPr>
                <w:color w:val="0000FF"/>
              </w:rPr>
            </w:pPr>
            <w:r w:rsidRPr="00F62FB2">
              <w:t>The index number to be used in the formula is the first published index number for the relevant quarter.</w:t>
            </w:r>
          </w:p>
          <w:p w14:paraId="186AE4E5" w14:textId="4D777CDB" w:rsidR="00414866" w:rsidRPr="00F62FB2" w:rsidRDefault="003245C2" w:rsidP="008815D0">
            <w:pPr>
              <w:pStyle w:val="COTCOCLV3-ASDEFCON"/>
            </w:pPr>
            <w:bookmarkStart w:id="553" w:name="_Ref269736060"/>
            <w:bookmarkStart w:id="554" w:name="_Ref354151910"/>
            <w:r w:rsidRPr="00F62FB2">
              <w:t>10</w:t>
            </w:r>
            <w:r w:rsidR="00D62C07" w:rsidRPr="00F62FB2">
              <w:t xml:space="preserve"> </w:t>
            </w:r>
            <w:r w:rsidRPr="00F62FB2">
              <w:t>W</w:t>
            </w:r>
            <w:r w:rsidR="00D62C07" w:rsidRPr="00F62FB2">
              <w:t xml:space="preserve">orking </w:t>
            </w:r>
            <w:r w:rsidRPr="00F62FB2">
              <w:t>D</w:t>
            </w:r>
            <w:r w:rsidR="00D62C07" w:rsidRPr="00F62FB2">
              <w:t xml:space="preserve">ays prior to the </w:t>
            </w:r>
            <w:r w:rsidR="00B5418A" w:rsidRPr="00F62FB2">
              <w:t>Price Adjustment Date</w:t>
            </w:r>
            <w:r w:rsidR="00D62C07" w:rsidRPr="00F62FB2">
              <w:t xml:space="preserve">, the Contractor shall supply to the </w:t>
            </w:r>
            <w:r w:rsidR="00D62C07" w:rsidRPr="00D52F9F">
              <w:t>Commonwealth</w:t>
            </w:r>
            <w:r w:rsidR="00D62C07" w:rsidRPr="00F62FB2">
              <w:t xml:space="preserve"> an updated Price and Delivery Schedule calculated in accordance with the formula at clause </w:t>
            </w:r>
            <w:r w:rsidR="00FE66F2" w:rsidRPr="00F62FB2">
              <w:fldChar w:fldCharType="begin"/>
            </w:r>
            <w:r w:rsidR="00FE66F2" w:rsidRPr="00F62FB2">
              <w:instrText xml:space="preserve"> REF _Ref269736043 \r \h </w:instrText>
            </w:r>
            <w:r w:rsidR="00F53897" w:rsidRPr="00F62FB2">
              <w:instrText xml:space="preserve"> \* MERGEFORMAT </w:instrText>
            </w:r>
            <w:r w:rsidR="00FE66F2" w:rsidRPr="00F62FB2">
              <w:fldChar w:fldCharType="separate"/>
            </w:r>
            <w:r w:rsidR="00C7088C">
              <w:t>7.1.2</w:t>
            </w:r>
            <w:r w:rsidR="00FE66F2" w:rsidRPr="00F62FB2">
              <w:fldChar w:fldCharType="end"/>
            </w:r>
            <w:r w:rsidR="00D62C07" w:rsidRPr="00F62FB2">
              <w:t>.</w:t>
            </w:r>
            <w:bookmarkEnd w:id="553"/>
            <w:bookmarkEnd w:id="554"/>
          </w:p>
          <w:p w14:paraId="57DBEA46" w14:textId="4E15C560" w:rsidR="00C828D4" w:rsidRPr="00F62FB2" w:rsidRDefault="00D62C07" w:rsidP="008815D0">
            <w:pPr>
              <w:pStyle w:val="COTCOCLV3-ASDEFCON"/>
            </w:pPr>
            <w:r w:rsidRPr="00F62FB2">
              <w:t xml:space="preserve">Within </w:t>
            </w:r>
            <w:r w:rsidR="00FB2570" w:rsidRPr="00F62FB2">
              <w:t>10</w:t>
            </w:r>
            <w:r w:rsidRPr="00F62FB2">
              <w:t xml:space="preserve"> </w:t>
            </w:r>
            <w:r w:rsidR="003245C2" w:rsidRPr="00F62FB2">
              <w:t>W</w:t>
            </w:r>
            <w:r w:rsidRPr="00F62FB2">
              <w:t xml:space="preserve">orking </w:t>
            </w:r>
            <w:r w:rsidR="003245C2" w:rsidRPr="00F62FB2">
              <w:t>D</w:t>
            </w:r>
            <w:r w:rsidRPr="00F62FB2">
              <w:t xml:space="preserve">ays of receiving the updated Price and Delivery Schedule in accordance with clause </w:t>
            </w:r>
            <w:r w:rsidR="00F94DFD" w:rsidRPr="00F62FB2">
              <w:fldChar w:fldCharType="begin"/>
            </w:r>
            <w:r w:rsidR="00F94DFD" w:rsidRPr="00F62FB2">
              <w:instrText xml:space="preserve"> REF _Ref354151910 \r \h </w:instrText>
            </w:r>
            <w:r w:rsidR="00F53897" w:rsidRPr="00F62FB2">
              <w:instrText xml:space="preserve"> \* MERGEFORMAT </w:instrText>
            </w:r>
            <w:r w:rsidR="00F94DFD" w:rsidRPr="00F62FB2">
              <w:fldChar w:fldCharType="separate"/>
            </w:r>
            <w:r w:rsidR="00C7088C">
              <w:t>7.1.3</w:t>
            </w:r>
            <w:r w:rsidR="00F94DFD" w:rsidRPr="00F62FB2">
              <w:fldChar w:fldCharType="end"/>
            </w:r>
            <w:r w:rsidRPr="00F62FB2">
              <w:t>, the Commonwealth shal</w:t>
            </w:r>
            <w:r w:rsidR="00C828D4" w:rsidRPr="00F62FB2">
              <w:t>l inform the Contractor that it either</w:t>
            </w:r>
            <w:r w:rsidR="009514E2" w:rsidRPr="00F62FB2">
              <w:t>:</w:t>
            </w:r>
          </w:p>
          <w:p w14:paraId="2AB76B67" w14:textId="5B6C77ED" w:rsidR="00D62C07" w:rsidRPr="00F62FB2" w:rsidRDefault="00D62C07" w:rsidP="008815D0">
            <w:pPr>
              <w:pStyle w:val="COTCOCLV4-ASDEFCON"/>
            </w:pPr>
            <w:r w:rsidRPr="00F62FB2">
              <w:t>accepts the updated Price and Delivery Schedule as a</w:t>
            </w:r>
            <w:r w:rsidR="00C828D4" w:rsidRPr="00F62FB2">
              <w:t>n</w:t>
            </w:r>
            <w:r w:rsidRPr="00F62FB2">
              <w:t xml:space="preserve"> </w:t>
            </w:r>
            <w:r w:rsidR="00C828D4" w:rsidRPr="00F62FB2">
              <w:t xml:space="preserve">accurate application of the formula at clause </w:t>
            </w:r>
            <w:r w:rsidR="00F94DFD" w:rsidRPr="00F62FB2">
              <w:fldChar w:fldCharType="begin"/>
            </w:r>
            <w:r w:rsidR="00F94DFD" w:rsidRPr="00F62FB2">
              <w:instrText xml:space="preserve"> REF _Ref269736043 \r \h </w:instrText>
            </w:r>
            <w:r w:rsidR="00F53897" w:rsidRPr="00F62FB2">
              <w:instrText xml:space="preserve"> \* MERGEFORMAT </w:instrText>
            </w:r>
            <w:r w:rsidR="00F94DFD" w:rsidRPr="00F62FB2">
              <w:fldChar w:fldCharType="separate"/>
            </w:r>
            <w:r w:rsidR="00C7088C">
              <w:t>7.1.2</w:t>
            </w:r>
            <w:r w:rsidR="00F94DFD" w:rsidRPr="00F62FB2">
              <w:fldChar w:fldCharType="end"/>
            </w:r>
            <w:r w:rsidR="00C828D4" w:rsidRPr="00F62FB2">
              <w:t>;</w:t>
            </w:r>
            <w:r w:rsidR="005D606F" w:rsidRPr="00F62FB2">
              <w:t xml:space="preserve"> or</w:t>
            </w:r>
          </w:p>
          <w:p w14:paraId="59A01E71" w14:textId="523856F5" w:rsidR="00C828D4" w:rsidRPr="00F62FB2" w:rsidRDefault="00C828D4" w:rsidP="008815D0">
            <w:pPr>
              <w:pStyle w:val="COTCOCLV4-ASDEFCON"/>
            </w:pPr>
            <w:r w:rsidRPr="00F62FB2">
              <w:t xml:space="preserve">rejects the updated Price and Delivery Schedule as an accurate application of the formula at clause </w:t>
            </w:r>
            <w:r w:rsidR="00F94DFD" w:rsidRPr="00F62FB2">
              <w:fldChar w:fldCharType="begin"/>
            </w:r>
            <w:r w:rsidR="00F94DFD" w:rsidRPr="00F62FB2">
              <w:instrText xml:space="preserve"> REF _Ref269736043 \r \h </w:instrText>
            </w:r>
            <w:r w:rsidR="00F53897" w:rsidRPr="00F62FB2">
              <w:instrText xml:space="preserve"> \* MERGEFORMAT </w:instrText>
            </w:r>
            <w:r w:rsidR="00F94DFD" w:rsidRPr="00F62FB2">
              <w:fldChar w:fldCharType="separate"/>
            </w:r>
            <w:r w:rsidR="00C7088C">
              <w:t>7.1.2</w:t>
            </w:r>
            <w:r w:rsidR="00F94DFD" w:rsidRPr="00F62FB2">
              <w:fldChar w:fldCharType="end"/>
            </w:r>
            <w:r w:rsidRPr="00F62FB2">
              <w:t xml:space="preserve"> and shall instruct the Contractor to make any changes necessary to give application to the formula.</w:t>
            </w:r>
          </w:p>
          <w:p w14:paraId="6EBCAE96" w14:textId="77777777" w:rsidR="00C828D4" w:rsidRPr="00F62FB2" w:rsidRDefault="00C828D4" w:rsidP="003D2C8F">
            <w:pPr>
              <w:pStyle w:val="COTCOCLV3-ASDEFCON"/>
            </w:pPr>
            <w:r w:rsidRPr="00F62FB2">
              <w:t>The C</w:t>
            </w:r>
            <w:r w:rsidR="00166727" w:rsidRPr="00F62FB2">
              <w:t>ontract Price shall be calculated with respect to the date</w:t>
            </w:r>
            <w:r w:rsidR="003E36FB" w:rsidRPr="00F62FB2">
              <w:t xml:space="preserve"> of issue of the </w:t>
            </w:r>
            <w:r w:rsidR="005F3A57" w:rsidRPr="00F62FB2">
              <w:t>Tasking Order</w:t>
            </w:r>
            <w:r w:rsidR="003E36FB" w:rsidRPr="00F62FB2">
              <w:t>.</w:t>
            </w:r>
          </w:p>
          <w:p w14:paraId="5782B304" w14:textId="6B5F3B8B" w:rsidR="00414866" w:rsidRPr="00F62FB2" w:rsidRDefault="00414866">
            <w:pPr>
              <w:pStyle w:val="NoteToDrafters-ASDEFCON"/>
              <w:rPr>
                <w:rFonts w:eastAsia="Calibri"/>
              </w:rPr>
            </w:pPr>
            <w:r w:rsidRPr="00F62FB2">
              <w:rPr>
                <w:rFonts w:eastAsia="Calibri"/>
              </w:rPr>
              <w:t xml:space="preserve">Note to drafters:  If the prices for different items of Supplies are to be adjusted with reference to different indices, or a formula which applies to more than one index is considered necessary, the template must be amended.  Drafters should contact </w:t>
            </w:r>
            <w:ins w:id="555" w:author="Prabhu, Akshata MS" w:date="2024-08-23T08:05:00Z">
              <w:r w:rsidR="00726C5E">
                <w:rPr>
                  <w:rFonts w:eastAsia="Calibri"/>
                </w:rPr>
                <w:t xml:space="preserve">Commercial </w:t>
              </w:r>
            </w:ins>
            <w:r w:rsidR="00726C5E">
              <w:rPr>
                <w:rFonts w:eastAsia="Calibri"/>
              </w:rPr>
              <w:t xml:space="preserve">Financial </w:t>
            </w:r>
            <w:del w:id="556" w:author="Prabhu, Akshata MS" w:date="2024-08-23T08:05:00Z">
              <w:r w:rsidR="00E953BF" w:rsidRPr="00F62FB2">
                <w:rPr>
                  <w:rFonts w:eastAsia="Calibri"/>
                </w:rPr>
                <w:delText>Investigation Service (FIS</w:delText>
              </w:r>
            </w:del>
            <w:ins w:id="557" w:author="Prabhu, Akshata MS" w:date="2024-08-23T08:05:00Z">
              <w:r w:rsidR="00726C5E">
                <w:rPr>
                  <w:rFonts w:eastAsia="Calibri"/>
                </w:rPr>
                <w:t>Analysis</w:t>
              </w:r>
              <w:r w:rsidR="00E953BF" w:rsidRPr="00F62FB2">
                <w:rPr>
                  <w:rFonts w:eastAsia="Calibri"/>
                </w:rPr>
                <w:t xml:space="preserve"> (</w:t>
              </w:r>
              <w:r w:rsidR="00726C5E">
                <w:rPr>
                  <w:rFonts w:eastAsia="Calibri"/>
                </w:rPr>
                <w:t>CFA</w:t>
              </w:r>
            </w:ins>
            <w:r w:rsidR="00E953BF" w:rsidRPr="00F62FB2">
              <w:rPr>
                <w:rFonts w:eastAsia="Calibri"/>
              </w:rPr>
              <w:t xml:space="preserve">) </w:t>
            </w:r>
            <w:r w:rsidRPr="00F62FB2">
              <w:rPr>
                <w:rFonts w:eastAsia="Calibri"/>
              </w:rPr>
              <w:t>if they require further assistance.</w:t>
            </w:r>
          </w:p>
          <w:p w14:paraId="68DAE35C" w14:textId="7279320E" w:rsidR="007D4FFF" w:rsidRDefault="00414866">
            <w:pPr>
              <w:pStyle w:val="NoteToDrafters-ASDEFCON"/>
              <w:rPr>
                <w:rFonts w:eastAsia="Calibri"/>
              </w:rPr>
            </w:pPr>
            <w:r w:rsidRPr="00F62FB2">
              <w:rPr>
                <w:rFonts w:eastAsia="Calibri"/>
              </w:rPr>
              <w:t xml:space="preserve">Drafters must select an appropriate index from the list of </w:t>
            </w:r>
            <w:del w:id="558" w:author="Prabhu, Akshata MS" w:date="2024-08-23T08:05:00Z">
              <w:r w:rsidRPr="00F62FB2">
                <w:rPr>
                  <w:rFonts w:eastAsia="Calibri"/>
                </w:rPr>
                <w:delText>FIS</w:delText>
              </w:r>
            </w:del>
            <w:ins w:id="559" w:author="Prabhu, Akshata MS" w:date="2024-08-23T08:05:00Z">
              <w:r w:rsidR="00726C5E">
                <w:rPr>
                  <w:rFonts w:eastAsia="Calibri"/>
                </w:rPr>
                <w:t>CFA</w:t>
              </w:r>
            </w:ins>
            <w:r w:rsidR="00726C5E" w:rsidRPr="00F62FB2">
              <w:rPr>
                <w:rFonts w:eastAsia="Calibri"/>
              </w:rPr>
              <w:t xml:space="preserve"> </w:t>
            </w:r>
            <w:r w:rsidRPr="00F62FB2">
              <w:rPr>
                <w:rFonts w:eastAsia="Calibri"/>
              </w:rPr>
              <w:t>approved indexes.</w:t>
            </w:r>
            <w:r w:rsidR="00210162" w:rsidRPr="00F62FB2">
              <w:rPr>
                <w:rFonts w:eastAsia="Calibri"/>
              </w:rPr>
              <w:t xml:space="preserve"> </w:t>
            </w:r>
            <w:r w:rsidR="009514E2" w:rsidRPr="00F62FB2">
              <w:rPr>
                <w:rFonts w:eastAsia="Calibri"/>
              </w:rPr>
              <w:t xml:space="preserve"> </w:t>
            </w:r>
            <w:r w:rsidRPr="00F62FB2">
              <w:rPr>
                <w:rFonts w:eastAsia="Calibri"/>
              </w:rPr>
              <w:t xml:space="preserve">Any index selected which is not included in the </w:t>
            </w:r>
            <w:del w:id="560" w:author="Prabhu, Akshata MS" w:date="2024-08-23T08:05:00Z">
              <w:r w:rsidRPr="00F62FB2">
                <w:rPr>
                  <w:rFonts w:eastAsia="Calibri"/>
                </w:rPr>
                <w:delText>FIS</w:delText>
              </w:r>
            </w:del>
            <w:ins w:id="561" w:author="Prabhu, Akshata MS" w:date="2024-08-23T08:05:00Z">
              <w:r w:rsidR="00726C5E">
                <w:rPr>
                  <w:rFonts w:eastAsia="Calibri"/>
                </w:rPr>
                <w:t>CFA</w:t>
              </w:r>
            </w:ins>
            <w:r w:rsidR="00726C5E" w:rsidRPr="00F62FB2">
              <w:rPr>
                <w:rFonts w:eastAsia="Calibri"/>
              </w:rPr>
              <w:t xml:space="preserve"> </w:t>
            </w:r>
            <w:r w:rsidRPr="00F62FB2">
              <w:rPr>
                <w:rFonts w:eastAsia="Calibri"/>
              </w:rPr>
              <w:t xml:space="preserve">approved list of indexes must be reviewed and cleared by </w:t>
            </w:r>
            <w:del w:id="562" w:author="Prabhu, Akshata MS" w:date="2024-08-23T08:05:00Z">
              <w:r w:rsidRPr="00F62FB2">
                <w:rPr>
                  <w:rFonts w:eastAsia="Calibri"/>
                </w:rPr>
                <w:delText>FIS</w:delText>
              </w:r>
            </w:del>
            <w:ins w:id="563" w:author="Prabhu, Akshata MS" w:date="2024-08-23T08:05:00Z">
              <w:r w:rsidR="00726C5E">
                <w:rPr>
                  <w:rFonts w:eastAsia="Calibri"/>
                </w:rPr>
                <w:t>CFA</w:t>
              </w:r>
            </w:ins>
            <w:r w:rsidR="00726C5E" w:rsidRPr="00F62FB2">
              <w:rPr>
                <w:rFonts w:eastAsia="Calibri"/>
              </w:rPr>
              <w:t xml:space="preserve"> </w:t>
            </w:r>
            <w:r w:rsidRPr="00F62FB2">
              <w:rPr>
                <w:rFonts w:eastAsia="Calibri"/>
              </w:rPr>
              <w:t>prior to inclusion in the RFT or Standing Offer.  The list of approved indexes is available from</w:t>
            </w:r>
            <w:r w:rsidR="005D606F" w:rsidRPr="00F62FB2">
              <w:rPr>
                <w:rFonts w:eastAsia="Calibri"/>
              </w:rPr>
              <w:t>:</w:t>
            </w:r>
          </w:p>
          <w:p w14:paraId="2E822F82" w14:textId="77777777" w:rsidR="00414866" w:rsidRPr="00F62FB2" w:rsidRDefault="00AC2CE1" w:rsidP="00E17F4D">
            <w:pPr>
              <w:pStyle w:val="NoteToDraftersBullets-ASDEFCON"/>
              <w:rPr>
                <w:del w:id="564" w:author="Prabhu, Akshata MS" w:date="2024-08-23T08:05:00Z"/>
                <w:rFonts w:eastAsia="Calibri"/>
              </w:rPr>
            </w:pPr>
            <w:del w:id="565" w:author="Prabhu, Akshata MS" w:date="2024-08-23T08:05:00Z">
              <w:r w:rsidRPr="00E17F4D">
                <w:delText>http://drnet.defence.gov.au/casg/commercial/SpecialistCommercialServices/Pages/FIS-Endorsed-Indexes.aspx</w:delText>
              </w:r>
              <w:r w:rsidR="009D53B0" w:rsidRPr="00F62FB2">
                <w:rPr>
                  <w:rFonts w:eastAsia="Calibri"/>
                </w:rPr>
                <w:delText>.</w:delText>
              </w:r>
            </w:del>
          </w:p>
          <w:p w14:paraId="3FE36D74" w14:textId="0A8C069F" w:rsidR="00C7088C" w:rsidRDefault="00CA7146" w:rsidP="00C7088C">
            <w:pPr>
              <w:pStyle w:val="NoteToDraftersBullets-ASDEFCON"/>
              <w:rPr>
                <w:ins w:id="566" w:author="Prabhu, Akshata MS" w:date="2024-08-23T08:05:00Z"/>
                <w:rFonts w:eastAsia="Calibri"/>
              </w:rPr>
            </w:pPr>
            <w:ins w:id="567" w:author="Prabhu, Akshata MS" w:date="2024-08-23T08:05:00Z">
              <w:r>
                <w:fldChar w:fldCharType="begin"/>
              </w:r>
              <w:r>
                <w:instrText xml:space="preserve"> HYPERLINK "http://ibss/PublishedWebsite/LatestFinal/836F0CF2-84F0-43C2-8A34-6D34BD246B0D/Item/682BB2D7-2D14-408A-9B47-888C261DAFE0" </w:instrText>
              </w:r>
              <w:r>
                <w:fldChar w:fldCharType="separate"/>
              </w:r>
              <w:r w:rsidR="00C7088C" w:rsidRPr="00C7088C">
                <w:rPr>
                  <w:rStyle w:val="Hyperlink"/>
                  <w:rFonts w:eastAsia="Calibri"/>
                </w:rPr>
                <w:t>http://ibss/PublishedWebsite/LatestFinal/836F0CF2-84F0-43C2-8A34-6D34BD246B0D/Item/682BB2D7-2D14-408A-9B47-888C261DAFE0</w:t>
              </w:r>
              <w:r>
                <w:rPr>
                  <w:rStyle w:val="Hyperlink"/>
                  <w:rFonts w:eastAsia="Calibri"/>
                </w:rPr>
                <w:fldChar w:fldCharType="end"/>
              </w:r>
            </w:ins>
          </w:p>
          <w:p w14:paraId="313F44FC" w14:textId="77777777" w:rsidR="00414866" w:rsidRPr="00F62FB2" w:rsidRDefault="00414866" w:rsidP="003D2C8F">
            <w:pPr>
              <w:pStyle w:val="COTCOCLV3-ASDEFCON"/>
            </w:pPr>
            <w:r w:rsidRPr="00F62FB2">
              <w:t>The designated index shall be as follows:</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1300"/>
              <w:gridCol w:w="5000"/>
            </w:tblGrid>
            <w:tr w:rsidR="00414866" w:rsidRPr="0076643B" w14:paraId="03F0B43C" w14:textId="77777777" w:rsidTr="00F53897">
              <w:tc>
                <w:tcPr>
                  <w:tcW w:w="2695" w:type="dxa"/>
                </w:tcPr>
                <w:p w14:paraId="63464924" w14:textId="77777777" w:rsidR="00414866" w:rsidRPr="00F62FB2" w:rsidRDefault="00414866">
                  <w:pPr>
                    <w:pStyle w:val="Table10ptHeading-ASDEFCON"/>
                  </w:pPr>
                  <w:r w:rsidRPr="00F62FB2">
                    <w:t>Description of Index</w:t>
                  </w:r>
                </w:p>
              </w:tc>
              <w:tc>
                <w:tcPr>
                  <w:tcW w:w="1300" w:type="dxa"/>
                </w:tcPr>
                <w:p w14:paraId="1A70E2DD" w14:textId="77777777" w:rsidR="00414866" w:rsidRPr="00F62FB2" w:rsidRDefault="00414866">
                  <w:pPr>
                    <w:pStyle w:val="Table10ptHeading-ASDEFCON"/>
                  </w:pPr>
                  <w:r w:rsidRPr="00F62FB2">
                    <w:t>Table</w:t>
                  </w:r>
                </w:p>
              </w:tc>
              <w:tc>
                <w:tcPr>
                  <w:tcW w:w="5000" w:type="dxa"/>
                </w:tcPr>
                <w:p w14:paraId="77BC0AA1" w14:textId="77777777" w:rsidR="00414866" w:rsidRPr="00F62FB2" w:rsidRDefault="00414866">
                  <w:pPr>
                    <w:pStyle w:val="Table10ptHeading-ASDEFCON"/>
                  </w:pPr>
                  <w:r w:rsidRPr="00F62FB2">
                    <w:t>Group</w:t>
                  </w:r>
                </w:p>
              </w:tc>
            </w:tr>
            <w:tr w:rsidR="00414866" w:rsidRPr="0076643B" w14:paraId="24A28389" w14:textId="77777777" w:rsidTr="00F53897">
              <w:tc>
                <w:tcPr>
                  <w:tcW w:w="2695" w:type="dxa"/>
                </w:tcPr>
                <w:p w14:paraId="443F0B15" w14:textId="77777777" w:rsidR="00414866" w:rsidRPr="00F62FB2" w:rsidRDefault="00414866" w:rsidP="00656EA3">
                  <w:pPr>
                    <w:pStyle w:val="Table10ptText-ASDEFCON"/>
                  </w:pPr>
                  <w:r w:rsidRPr="00F62FB2">
                    <w:t>Example</w:t>
                  </w:r>
                </w:p>
                <w:p w14:paraId="419901B1" w14:textId="77777777" w:rsidR="00414866" w:rsidRPr="00F62FB2" w:rsidRDefault="00414866">
                  <w:pPr>
                    <w:pStyle w:val="Table10ptText-ASDEFCON"/>
                  </w:pPr>
                  <w:r w:rsidRPr="00F62FB2">
                    <w:t>ABS Catalogue 6427 Producer Price Indexes</w:t>
                  </w:r>
                </w:p>
              </w:tc>
              <w:tc>
                <w:tcPr>
                  <w:tcW w:w="1300" w:type="dxa"/>
                </w:tcPr>
                <w:p w14:paraId="25E2ADB5" w14:textId="77777777" w:rsidR="00414866" w:rsidRPr="00F62FB2" w:rsidRDefault="00414866">
                  <w:pPr>
                    <w:pStyle w:val="Table10ptText-ASDEFCON"/>
                  </w:pPr>
                </w:p>
                <w:p w14:paraId="042EBA65" w14:textId="77777777" w:rsidR="00414866" w:rsidRPr="00F62FB2" w:rsidRDefault="00414866">
                  <w:pPr>
                    <w:pStyle w:val="Table10ptText-ASDEFCON"/>
                  </w:pPr>
                  <w:r w:rsidRPr="00F62FB2">
                    <w:t>11</w:t>
                  </w:r>
                </w:p>
              </w:tc>
              <w:tc>
                <w:tcPr>
                  <w:tcW w:w="5000" w:type="dxa"/>
                </w:tcPr>
                <w:p w14:paraId="0FB16CAB" w14:textId="77777777" w:rsidR="00414866" w:rsidRPr="00F62FB2" w:rsidRDefault="00414866">
                  <w:pPr>
                    <w:pStyle w:val="Table10ptText-ASDEFCON"/>
                  </w:pPr>
                  <w:r w:rsidRPr="00F62FB2">
                    <w:t>ARTICLES PRODUCED BY MANUFACTURING INDUSTRIES (a) Subdivision &amp; Group.  Electronic Equipment and other machinery (283-286).</w:t>
                  </w:r>
                </w:p>
              </w:tc>
            </w:tr>
          </w:tbl>
          <w:p w14:paraId="7F70DAF2" w14:textId="77777777" w:rsidR="00BD5013" w:rsidRDefault="00BD5013" w:rsidP="003D2C8F">
            <w:pPr>
              <w:pStyle w:val="ASDEFCONOptionSpace"/>
            </w:pPr>
          </w:p>
          <w:p w14:paraId="099CE714" w14:textId="67FD674D" w:rsidR="00BD5013" w:rsidRPr="00F62FB2" w:rsidRDefault="00BD5013" w:rsidP="003D2C8F">
            <w:pPr>
              <w:pStyle w:val="ASDEFCONOptionSpace"/>
            </w:pPr>
          </w:p>
        </w:tc>
      </w:tr>
    </w:tbl>
    <w:p w14:paraId="01A620F2" w14:textId="77777777" w:rsidR="00C72160" w:rsidRDefault="00C72160" w:rsidP="003D2C8F">
      <w:pPr>
        <w:pStyle w:val="ASDEFCONOptionSpace"/>
      </w:pPr>
      <w:bookmarkStart w:id="568" w:name="_Toc371512130"/>
      <w:bookmarkStart w:id="569" w:name="_Toc371579197"/>
      <w:bookmarkStart w:id="570" w:name="_Toc371579233"/>
      <w:bookmarkStart w:id="571" w:name="_Toc373144119"/>
      <w:bookmarkStart w:id="572" w:name="_Toc380669368"/>
      <w:bookmarkStart w:id="573" w:name="_Toc380743077"/>
      <w:bookmarkStart w:id="574" w:name="_Ref351975923"/>
      <w:bookmarkStart w:id="575" w:name="_Ref392857882"/>
      <w:bookmarkEnd w:id="568"/>
      <w:bookmarkEnd w:id="569"/>
      <w:bookmarkEnd w:id="570"/>
      <w:bookmarkEnd w:id="571"/>
      <w:bookmarkEnd w:id="572"/>
      <w:bookmarkEnd w:id="573"/>
    </w:p>
    <w:p w14:paraId="5D4AA733" w14:textId="24368097" w:rsidR="007839DC" w:rsidRPr="00F62FB2" w:rsidRDefault="00415950" w:rsidP="003D2C8F">
      <w:pPr>
        <w:pStyle w:val="COTCOCLV2-ASDEFCON"/>
      </w:pPr>
      <w:bookmarkStart w:id="576" w:name="_Toc175234268"/>
      <w:bookmarkStart w:id="577" w:name="_Toc143607444"/>
      <w:bookmarkStart w:id="578" w:name="_Toc143607900"/>
      <w:bookmarkStart w:id="579" w:name="_Toc143608350"/>
      <w:bookmarkStart w:id="580" w:name="_Toc153283201"/>
      <w:r w:rsidRPr="00F62FB2">
        <w:t>Payment</w:t>
      </w:r>
      <w:bookmarkEnd w:id="540"/>
      <w:bookmarkEnd w:id="574"/>
      <w:r w:rsidR="00D81020" w:rsidRPr="00F62FB2">
        <w:t xml:space="preserve"> (</w:t>
      </w:r>
      <w:r w:rsidR="00BD5013">
        <w:t>Core</w:t>
      </w:r>
      <w:r w:rsidR="00D81020" w:rsidRPr="00F62FB2">
        <w:t>)</w:t>
      </w:r>
      <w:bookmarkEnd w:id="575"/>
      <w:bookmarkEnd w:id="576"/>
      <w:bookmarkEnd w:id="577"/>
      <w:bookmarkEnd w:id="578"/>
      <w:bookmarkEnd w:id="579"/>
      <w:bookmarkEnd w:id="580"/>
    </w:p>
    <w:p w14:paraId="13FD2DB7" w14:textId="59EFE6D6" w:rsidR="007C1B1C" w:rsidRDefault="007E2770" w:rsidP="00656EA3">
      <w:pPr>
        <w:pStyle w:val="NoteToTenderers-ASDEFCON"/>
      </w:pPr>
      <w:bookmarkStart w:id="581" w:name="_Ref359590320"/>
      <w:r w:rsidRPr="007E2770">
        <w:t>Note to tenderers:  Per the Commonwealth</w:t>
      </w:r>
      <w:r w:rsidR="00526B64">
        <w:t xml:space="preserve"> Supplier</w:t>
      </w:r>
      <w:r w:rsidRPr="007E2770">
        <w:t xml:space="preserve"> Pay On-Time </w:t>
      </w:r>
      <w:r w:rsidR="00526B64">
        <w:t xml:space="preserve">or Pay Interest </w:t>
      </w:r>
      <w:r w:rsidRPr="007E2770">
        <w:t xml:space="preserve">Policy, maximum payment terms </w:t>
      </w:r>
      <w:r w:rsidR="007C1B1C" w:rsidRPr="005F6A56">
        <w:t>will depend on the applicability of the Pan-European Public Procurement On-Line (PEPPOL) framework. The maximum payment term will either be:</w:t>
      </w:r>
    </w:p>
    <w:p w14:paraId="72CF90C8" w14:textId="77777777" w:rsidR="007C1B1C" w:rsidRDefault="007C1B1C" w:rsidP="003D2C8F">
      <w:pPr>
        <w:pStyle w:val="NoteToTenderersBullets-ASDEFCON"/>
      </w:pPr>
      <w:r w:rsidRPr="005F6A56">
        <w:t xml:space="preserve">5 days, where the Commonwealth and the Contractor both have the capability to deliver and receive electronic invoices (e-invoices) through the PEPPOL framework and have agreed to use e-invoicing; or  </w:t>
      </w:r>
    </w:p>
    <w:p w14:paraId="1FF2378D" w14:textId="77777777" w:rsidR="007C1B1C" w:rsidRDefault="007C1B1C" w:rsidP="003D2C8F">
      <w:pPr>
        <w:pStyle w:val="NoteToTenderersBullets-ASDEFCON"/>
      </w:pPr>
      <w:r w:rsidRPr="005F6A56">
        <w:t>20 days where the PEPPOL framework does not apply.</w:t>
      </w:r>
    </w:p>
    <w:p w14:paraId="52D66C77" w14:textId="77777777" w:rsidR="007D4FFF" w:rsidRDefault="007C1B1C" w:rsidP="003D2C8F">
      <w:pPr>
        <w:pStyle w:val="NoteToTenderersList-ASDEFCON"/>
        <w:numPr>
          <w:ilvl w:val="0"/>
          <w:numId w:val="0"/>
        </w:numPr>
      </w:pPr>
      <w:r>
        <w:t>Further i</w:t>
      </w:r>
      <w:r w:rsidR="007E2770" w:rsidRPr="007E2770">
        <w:t xml:space="preserve">nformation on the </w:t>
      </w:r>
      <w:r w:rsidR="00526B64">
        <w:t>Supplier</w:t>
      </w:r>
      <w:r w:rsidR="00526B64" w:rsidRPr="007E2770">
        <w:t xml:space="preserve"> Pay On-Time </w:t>
      </w:r>
      <w:r w:rsidR="00526B64">
        <w:t xml:space="preserve">or Pay Interest </w:t>
      </w:r>
      <w:r w:rsidR="00526B64" w:rsidRPr="007E2770">
        <w:t>Policy</w:t>
      </w:r>
      <w:r w:rsidR="007E2770" w:rsidRPr="007E2770">
        <w:t xml:space="preserve"> is available at:</w:t>
      </w:r>
    </w:p>
    <w:p w14:paraId="7174A0DD" w14:textId="566CD609" w:rsidR="007E2770" w:rsidRDefault="00CA7146" w:rsidP="00726C5E">
      <w:pPr>
        <w:pStyle w:val="NoteToTenderersBullets-ASDEFCON"/>
      </w:pPr>
      <w:hyperlink r:id="rId19" w:history="1">
        <w:r w:rsidR="00526B64" w:rsidRPr="00FC400D">
          <w:rPr>
            <w:rStyle w:val="Hyperlink"/>
          </w:rPr>
          <w:t>https://www.finance.gov.au/publications/resource-management-guides/supplier-pay-time-or-pay-interest-policy-rmg-417</w:t>
        </w:r>
      </w:hyperlink>
      <w:r w:rsidR="007E2770" w:rsidRPr="007E2770">
        <w:t>.</w:t>
      </w:r>
    </w:p>
    <w:p w14:paraId="04C083AB" w14:textId="6B8821F8" w:rsidR="005B4549" w:rsidRDefault="007839DC" w:rsidP="008815D0">
      <w:pPr>
        <w:pStyle w:val="COTCOCLV3-ASDEFCON"/>
      </w:pPr>
      <w:bookmarkStart w:id="582" w:name="_Ref175234522"/>
      <w:bookmarkStart w:id="583" w:name="_Ref143606542"/>
      <w:r w:rsidRPr="00F62FB2">
        <w:t xml:space="preserve">The Commonwealth </w:t>
      </w:r>
      <w:r w:rsidR="00AC68FC" w:rsidRPr="00F62FB2">
        <w:t>shall</w:t>
      </w:r>
      <w:r w:rsidRPr="00F62FB2">
        <w:t xml:space="preserve"> pay the Contract Price to the </w:t>
      </w:r>
      <w:r w:rsidR="00D55D02" w:rsidRPr="00F62FB2">
        <w:t>Contractor</w:t>
      </w:r>
      <w:r w:rsidRPr="00F62FB2">
        <w:t xml:space="preserve"> within</w:t>
      </w:r>
      <w:r w:rsidR="00827A65">
        <w:t xml:space="preserve"> the following period (as applicable)</w:t>
      </w:r>
      <w:r w:rsidRPr="00F62FB2">
        <w:t xml:space="preserve"> after receiving a correctly rendered invo</w:t>
      </w:r>
      <w:r w:rsidR="00415950" w:rsidRPr="00F62FB2">
        <w:t>ice in accordance with clause</w:t>
      </w:r>
      <w:r w:rsidR="00431DD1">
        <w:t xml:space="preserve"> </w:t>
      </w:r>
      <w:r w:rsidR="00431DD1">
        <w:fldChar w:fldCharType="begin"/>
      </w:r>
      <w:r w:rsidR="00431DD1">
        <w:instrText xml:space="preserve"> REF _Ref80719342 \r \h </w:instrText>
      </w:r>
      <w:r w:rsidR="00431DD1">
        <w:fldChar w:fldCharType="separate"/>
      </w:r>
      <w:r w:rsidR="00C7088C">
        <w:t>7.4</w:t>
      </w:r>
      <w:r w:rsidR="00431DD1">
        <w:fldChar w:fldCharType="end"/>
      </w:r>
      <w:r w:rsidR="00827A65">
        <w:t>:</w:t>
      </w:r>
      <w:bookmarkEnd w:id="582"/>
      <w:bookmarkEnd w:id="583"/>
    </w:p>
    <w:p w14:paraId="623771F5" w14:textId="75911C6F" w:rsidR="005B4549" w:rsidRDefault="005B4549" w:rsidP="003D2C8F">
      <w:pPr>
        <w:pStyle w:val="NoteToTenderers-ASDEFCON"/>
      </w:pPr>
      <w:r w:rsidRPr="005B4549">
        <w:t xml:space="preserve">Note to tenderers:  The option selected below will depend on the tenderer’s response to clause </w:t>
      </w:r>
      <w:r w:rsidR="002174D9">
        <w:t>24.1</w:t>
      </w:r>
      <w:r w:rsidR="00C20CC4">
        <w:t xml:space="preserve"> </w:t>
      </w:r>
      <w:r w:rsidRPr="005B4549">
        <w:t>of the Conditions of Tender.</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5B4549" w14:paraId="74CFAA1E" w14:textId="77777777" w:rsidTr="003D2C8F">
        <w:trPr>
          <w:trHeight w:val="2043"/>
        </w:trPr>
        <w:tc>
          <w:tcPr>
            <w:tcW w:w="9072" w:type="dxa"/>
          </w:tcPr>
          <w:p w14:paraId="7D4E6CCC" w14:textId="77777777" w:rsidR="005B4549" w:rsidRDefault="005B4549" w:rsidP="003D2C8F">
            <w:pPr>
              <w:pStyle w:val="ASDEFCONOption"/>
            </w:pPr>
            <w:r>
              <w:t>Option A: For when the PEPPOL framework has been agreed by the Commonwealth and the Contractor.</w:t>
            </w:r>
          </w:p>
          <w:p w14:paraId="44B0D92D" w14:textId="477033B2" w:rsidR="005B4549" w:rsidRDefault="005B4549" w:rsidP="003D2C8F">
            <w:pPr>
              <w:pStyle w:val="COTCOCLV3-ASDEFCON"/>
            </w:pPr>
            <w:r>
              <w:t>T</w:t>
            </w:r>
            <w:r w:rsidRPr="005F6A56">
              <w:t>he Commonwealth and the Contractor</w:t>
            </w:r>
            <w:r>
              <w:t xml:space="preserve"> shall use </w:t>
            </w:r>
            <w:r w:rsidRPr="005F6A56">
              <w:t>electronic invoice</w:t>
            </w:r>
            <w:r>
              <w:t>s</w:t>
            </w:r>
            <w:r w:rsidRPr="005F6A56">
              <w:t xml:space="preserve"> through the Pan-European Public Procurement On-Line (PEPPOL) framework</w:t>
            </w:r>
            <w:r>
              <w:t xml:space="preserve"> </w:t>
            </w:r>
            <w:r w:rsidRPr="005B4549">
              <w:t>for the purposes of the delivery and receipt of payment claims under the Contract.</w:t>
            </w:r>
          </w:p>
          <w:p w14:paraId="1605BA7A" w14:textId="536561C5" w:rsidR="005B4549" w:rsidRDefault="005B4549" w:rsidP="008B5894">
            <w:pPr>
              <w:pStyle w:val="COTCOCLV3-ASDEFCON"/>
            </w:pPr>
            <w:r w:rsidRPr="005B4549">
              <w:t xml:space="preserve">When a claim is Approved under clause </w:t>
            </w:r>
            <w:del w:id="584" w:author="Prabhu, Akshata MS" w:date="2024-08-23T08:05:00Z">
              <w:r w:rsidR="00AC2CE1">
                <w:fldChar w:fldCharType="begin"/>
              </w:r>
              <w:r w:rsidR="00AC2CE1">
                <w:delInstrText xml:space="preserve"> REF _Ref143606542 \w \h </w:delInstrText>
              </w:r>
              <w:r w:rsidR="00AC2CE1">
                <w:fldChar w:fldCharType="separate"/>
              </w:r>
              <w:r w:rsidR="00DE1E8A">
                <w:delText>7.2.1</w:delText>
              </w:r>
              <w:r w:rsidR="00AC2CE1">
                <w:fldChar w:fldCharType="end"/>
              </w:r>
            </w:del>
            <w:ins w:id="585" w:author="Prabhu, Akshata MS" w:date="2024-08-23T08:05:00Z">
              <w:r w:rsidR="008B5894">
                <w:fldChar w:fldCharType="begin"/>
              </w:r>
              <w:r w:rsidR="008B5894">
                <w:instrText xml:space="preserve"> REF _Ref175234522 \r \h </w:instrText>
              </w:r>
              <w:r w:rsidR="008B5894">
                <w:fldChar w:fldCharType="separate"/>
              </w:r>
              <w:r w:rsidR="008B5894">
                <w:t>7.2.1</w:t>
              </w:r>
              <w:r w:rsidR="008B5894">
                <w:fldChar w:fldCharType="end"/>
              </w:r>
            </w:ins>
            <w:r w:rsidRPr="005B4549">
              <w:t>, the Commonwealth shall make payment within 5 days of receipt of the claim.</w:t>
            </w:r>
          </w:p>
        </w:tc>
      </w:tr>
    </w:tbl>
    <w:p w14:paraId="1A024191" w14:textId="77777777" w:rsidR="005B4549" w:rsidRPr="00CA7146" w:rsidRDefault="005B4549" w:rsidP="00CA7146">
      <w:pPr>
        <w:pStyle w:val="COTCOCLV3-ASDEFCON"/>
        <w:numPr>
          <w:ilvl w:val="0"/>
          <w:numId w:val="0"/>
        </w:numPr>
        <w:spacing w:after="0"/>
        <w:rPr>
          <w:b/>
          <w: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5B4549" w14:paraId="27A5AAD6" w14:textId="77777777" w:rsidTr="003D2C8F">
        <w:trPr>
          <w:trHeight w:val="1301"/>
        </w:trPr>
        <w:tc>
          <w:tcPr>
            <w:tcW w:w="9072" w:type="dxa"/>
          </w:tcPr>
          <w:p w14:paraId="749BEB63" w14:textId="77777777" w:rsidR="005B4549" w:rsidRPr="003D2C8F" w:rsidRDefault="005B4549" w:rsidP="003D2C8F">
            <w:pPr>
              <w:pStyle w:val="COTCOCLV3-ASDEFCON"/>
              <w:numPr>
                <w:ilvl w:val="0"/>
                <w:numId w:val="0"/>
              </w:numPr>
              <w:spacing w:before="120"/>
              <w:rPr>
                <w:b/>
                <w:i/>
              </w:rPr>
            </w:pPr>
            <w:r w:rsidRPr="003D2C8F">
              <w:rPr>
                <w:b/>
                <w:i/>
              </w:rPr>
              <w:t>Option B: For when the use of the PEPPOL framework has not been agreed by the Commonwealth and the Contractor.</w:t>
            </w:r>
          </w:p>
          <w:p w14:paraId="07B436C4" w14:textId="7364B0B5" w:rsidR="00C81C8D" w:rsidRPr="003D2C8F" w:rsidRDefault="005B4549" w:rsidP="008B5894">
            <w:pPr>
              <w:pStyle w:val="COTCOCLV3-ASDEFCON"/>
              <w:spacing w:after="0"/>
            </w:pPr>
            <w:r>
              <w:t xml:space="preserve">When a claim is Approved under </w:t>
            </w:r>
            <w:r w:rsidRPr="00C34A62">
              <w:rPr>
                <w:color w:val="auto"/>
              </w:rPr>
              <w:t>clause</w:t>
            </w:r>
            <w:r w:rsidR="008B5894">
              <w:rPr>
                <w:color w:val="auto"/>
              </w:rPr>
              <w:t xml:space="preserve"> </w:t>
            </w:r>
            <w:del w:id="586" w:author="Prabhu, Akshata MS" w:date="2024-08-23T08:05:00Z">
              <w:r w:rsidR="00AC2CE1">
                <w:rPr>
                  <w:color w:val="auto"/>
                </w:rPr>
                <w:fldChar w:fldCharType="begin"/>
              </w:r>
              <w:r w:rsidR="00AC2CE1">
                <w:rPr>
                  <w:color w:val="auto"/>
                </w:rPr>
                <w:delInstrText xml:space="preserve"> REF _Ref143606542 \w \h </w:delInstrText>
              </w:r>
              <w:r w:rsidR="00AC2CE1">
                <w:rPr>
                  <w:color w:val="auto"/>
                </w:rPr>
              </w:r>
              <w:r w:rsidR="00AC2CE1">
                <w:rPr>
                  <w:color w:val="auto"/>
                </w:rPr>
                <w:fldChar w:fldCharType="separate"/>
              </w:r>
              <w:r w:rsidR="00DE1E8A">
                <w:rPr>
                  <w:color w:val="auto"/>
                </w:rPr>
                <w:delText>7.2.1</w:delText>
              </w:r>
              <w:r w:rsidR="00AC2CE1">
                <w:rPr>
                  <w:color w:val="auto"/>
                </w:rPr>
                <w:fldChar w:fldCharType="end"/>
              </w:r>
              <w:r w:rsidRPr="00C34A62">
                <w:rPr>
                  <w:color w:val="auto"/>
                </w:rPr>
                <w:delText>,</w:delText>
              </w:r>
            </w:del>
            <w:ins w:id="587" w:author="Prabhu, Akshata MS" w:date="2024-08-23T08:05:00Z">
              <w:r w:rsidRPr="00C34A62">
                <w:rPr>
                  <w:color w:val="auto"/>
                </w:rPr>
                <w:t>,</w:t>
              </w:r>
            </w:ins>
            <w:r w:rsidRPr="00C34A62">
              <w:rPr>
                <w:color w:val="auto"/>
              </w:rPr>
              <w:t xml:space="preserve"> the Commonwealth shall make payment within</w:t>
            </w:r>
            <w:r>
              <w:rPr>
                <w:color w:val="auto"/>
              </w:rPr>
              <w:t xml:space="preserve"> </w:t>
            </w:r>
            <w:r w:rsidR="00C81C8D" w:rsidRPr="00827A65">
              <w:t>20 days</w:t>
            </w:r>
            <w:r w:rsidR="00C81C8D">
              <w:t xml:space="preserve"> </w:t>
            </w:r>
            <w:r w:rsidR="00C81C8D" w:rsidRPr="00C34A62">
              <w:rPr>
                <w:color w:val="auto"/>
              </w:rPr>
              <w:t>of receipt of the claim.</w:t>
            </w:r>
          </w:p>
        </w:tc>
      </w:tr>
    </w:tbl>
    <w:p w14:paraId="7B35492A" w14:textId="77777777" w:rsidR="005B4549" w:rsidRDefault="005B4549" w:rsidP="00CA7146">
      <w:pPr>
        <w:pStyle w:val="COTCOCLV3-ASDEFCON"/>
        <w:numPr>
          <w:ilvl w:val="0"/>
          <w:numId w:val="0"/>
        </w:numPr>
        <w:spacing w:after="0"/>
        <w:ind w:left="851"/>
      </w:pPr>
    </w:p>
    <w:bookmarkEnd w:id="581"/>
    <w:p w14:paraId="2F73527F" w14:textId="277A1AA5" w:rsidR="00895894" w:rsidRPr="00F62FB2" w:rsidRDefault="00895894" w:rsidP="008815D0">
      <w:pPr>
        <w:pStyle w:val="COTCOCLV3-ASDEFCON"/>
      </w:pPr>
      <w:r w:rsidRPr="00F62FB2">
        <w:t>Subject to compliance with clause</w:t>
      </w:r>
      <w:r w:rsidR="00BD5013">
        <w:t xml:space="preserve"> </w:t>
      </w:r>
      <w:r w:rsidR="00431DD1">
        <w:fldChar w:fldCharType="begin"/>
      </w:r>
      <w:r w:rsidR="00431DD1">
        <w:instrText xml:space="preserve"> REF _Ref80719317 \r \h </w:instrText>
      </w:r>
      <w:r w:rsidR="00431DD1">
        <w:fldChar w:fldCharType="separate"/>
      </w:r>
      <w:r w:rsidR="00C7088C">
        <w:t>7.4</w:t>
      </w:r>
      <w:r w:rsidR="00431DD1">
        <w:fldChar w:fldCharType="end"/>
      </w:r>
      <w:r w:rsidR="00776CD1" w:rsidRPr="00F62FB2">
        <w:t xml:space="preserve">, </w:t>
      </w:r>
      <w:r w:rsidRPr="00F62FB2">
        <w:t>the Commonwealth is deemed to have received a correctly rendered invoice at the following times:</w:t>
      </w:r>
    </w:p>
    <w:p w14:paraId="763092B9" w14:textId="77777777" w:rsidR="00895894" w:rsidRPr="00F62FB2" w:rsidRDefault="00895894" w:rsidP="003D2C8F">
      <w:pPr>
        <w:pStyle w:val="COTCOCLV4-ASDEFCON"/>
      </w:pPr>
      <w:r w:rsidRPr="00F62FB2">
        <w:t>at the time of delivery of the Supplies where the invoice is supplied:</w:t>
      </w:r>
    </w:p>
    <w:p w14:paraId="4079B313" w14:textId="77777777" w:rsidR="00895894" w:rsidRPr="00F62FB2" w:rsidRDefault="00895894" w:rsidP="003D2C8F">
      <w:pPr>
        <w:pStyle w:val="COTCOCLV5-ASDEFCON"/>
      </w:pPr>
      <w:r w:rsidRPr="00F62FB2">
        <w:t>prior to delivery of the Supplies; or</w:t>
      </w:r>
    </w:p>
    <w:p w14:paraId="17D7C116" w14:textId="77777777" w:rsidR="00895894" w:rsidRPr="00F62FB2" w:rsidRDefault="00895894" w:rsidP="003D2C8F">
      <w:pPr>
        <w:pStyle w:val="COTCOCLV5-ASDEFCON"/>
      </w:pPr>
      <w:r w:rsidRPr="00F62FB2">
        <w:t>at the time of delivery of the Supplies;</w:t>
      </w:r>
    </w:p>
    <w:p w14:paraId="4B173305" w14:textId="15C7CD79" w:rsidR="0019757B" w:rsidRDefault="00895894" w:rsidP="003D2C8F">
      <w:pPr>
        <w:pStyle w:val="COTCOCLV4-ASDEFCON"/>
      </w:pPr>
      <w:r w:rsidRPr="00F62FB2">
        <w:t>at the time of actual receipt of the invoice, where the inv</w:t>
      </w:r>
      <w:r w:rsidR="00776CD1" w:rsidRPr="00F62FB2">
        <w:t>oice is provided by the Contractor</w:t>
      </w:r>
      <w:r w:rsidRPr="00F62FB2">
        <w:t xml:space="preserve"> after delivery of the Supplies.</w:t>
      </w:r>
    </w:p>
    <w:p w14:paraId="2D2250FB" w14:textId="38570625" w:rsidR="00046046" w:rsidRDefault="00046046" w:rsidP="003D2C8F">
      <w:pPr>
        <w:pStyle w:val="COTCOCLV2-ASDEFCON"/>
      </w:pPr>
      <w:bookmarkStart w:id="588" w:name="_Ref80719190"/>
      <w:bookmarkStart w:id="589" w:name="_Toc175234269"/>
      <w:bookmarkStart w:id="590" w:name="_Toc143607445"/>
      <w:bookmarkStart w:id="591" w:name="_Toc143607901"/>
      <w:bookmarkStart w:id="592" w:name="_Toc143608351"/>
      <w:bookmarkStart w:id="593" w:name="_Toc153283202"/>
      <w:r>
        <w:t>Late Payment (</w:t>
      </w:r>
      <w:r w:rsidR="00726C5E">
        <w:t>Core</w:t>
      </w:r>
      <w:r>
        <w:t>)</w:t>
      </w:r>
      <w:bookmarkEnd w:id="588"/>
      <w:bookmarkEnd w:id="589"/>
      <w:bookmarkEnd w:id="590"/>
      <w:bookmarkEnd w:id="591"/>
      <w:bookmarkEnd w:id="592"/>
      <w:bookmarkEnd w:id="593"/>
    </w:p>
    <w:p w14:paraId="25B1A1AD" w14:textId="77777777" w:rsidR="00726C5E" w:rsidRDefault="00726C5E" w:rsidP="00726C5E">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78DC1067" w14:textId="77777777" w:rsidR="0047005C" w:rsidRDefault="00726C5E" w:rsidP="0047005C">
      <w:pPr>
        <w:pStyle w:val="NoteToDraftersBullets-ASDEFCON"/>
        <w:rPr>
          <w:del w:id="594" w:author="Prabhu, Akshata MS" w:date="2024-08-23T08:05:00Z"/>
        </w:rPr>
      </w:pPr>
      <w:ins w:id="595" w:author="Prabhu, Akshata MS" w:date="2024-08-23T08:05:00Z">
        <w:r>
          <w:t>•</w:t>
        </w:r>
        <w:r>
          <w:tab/>
        </w:r>
      </w:ins>
      <w:hyperlink r:id="rId20" w:history="1">
        <w:r w:rsidRPr="00DB3846">
          <w:rPr>
            <w:rStyle w:val="Hyperlink"/>
          </w:rPr>
          <w:t>https://www.finance.gov.au/publications/resource-management-guides/supplier-pay-time-or-pay-interest-policy-rmg-417</w:t>
        </w:r>
      </w:hyperlink>
      <w:del w:id="596" w:author="Prabhu, Akshata MS" w:date="2024-08-23T08:05:00Z">
        <w:r w:rsidR="00FF00E1">
          <w:delText xml:space="preserve"> </w:delText>
        </w:r>
      </w:del>
    </w:p>
    <w:p w14:paraId="5BCB2EA8" w14:textId="125CE231" w:rsidR="00046046" w:rsidRPr="00921EA0" w:rsidRDefault="00726C5E" w:rsidP="00726C5E">
      <w:pPr>
        <w:pStyle w:val="NoteToDrafters-ASDEFCON"/>
        <w:rPr>
          <w:ins w:id="597" w:author="Prabhu, Akshata MS" w:date="2024-08-23T08:05:00Z"/>
        </w:rPr>
      </w:pPr>
      <w:ins w:id="598" w:author="Prabhu, Akshata MS" w:date="2024-08-23T08:05:00Z">
        <w:r>
          <w:t>.</w:t>
        </w:r>
      </w:ins>
    </w:p>
    <w:p w14:paraId="6EF7796A" w14:textId="7FC4E37E" w:rsidR="00431DD1" w:rsidRDefault="00431DD1" w:rsidP="003D2C8F">
      <w:pPr>
        <w:pStyle w:val="COTCOCLV3-ASDEFCON"/>
      </w:pPr>
      <w:r>
        <w:t xml:space="preserve">If payment </w:t>
      </w:r>
      <w:r w:rsidRPr="00431DD1">
        <w:t>of an amount due to the Contractor under a Contract is made late, the Commonwealth shall pay interest on the unpaid amount, whether or not the Contractor has submitted a separate invoice for the interest.</w:t>
      </w:r>
    </w:p>
    <w:p w14:paraId="7B8C4896" w14:textId="09B444D8" w:rsidR="00046046" w:rsidRDefault="00046046" w:rsidP="008815D0">
      <w:pPr>
        <w:pStyle w:val="COTCOCLV3-ASDEFCON"/>
      </w:pPr>
      <w:r>
        <w:t xml:space="preserve">Interest </w:t>
      </w:r>
      <w:r w:rsidRPr="00776825">
        <w:t xml:space="preserve">payable by the Commonwealth under this clause </w:t>
      </w:r>
      <w:r w:rsidR="00431DD1">
        <w:fldChar w:fldCharType="begin"/>
      </w:r>
      <w:r w:rsidR="00431DD1">
        <w:instrText xml:space="preserve"> REF _Ref80719190 \r \h </w:instrText>
      </w:r>
      <w:r w:rsidR="00431DD1">
        <w:fldChar w:fldCharType="separate"/>
      </w:r>
      <w:r w:rsidR="00C7088C">
        <w:t>7.3</w:t>
      </w:r>
      <w:r w:rsidR="00431DD1">
        <w:fldChar w:fldCharType="end"/>
      </w:r>
      <w:r w:rsidR="00431DD1">
        <w:t xml:space="preserve"> </w:t>
      </w:r>
      <w:r w:rsidRPr="00776825">
        <w:t>shall be calculated in accordance with the following formula:</w:t>
      </w:r>
    </w:p>
    <w:p w14:paraId="088AF46E" w14:textId="77777777" w:rsidR="00046046" w:rsidRPr="00776825" w:rsidRDefault="00046046">
      <w:pPr>
        <w:pStyle w:val="COTCOCLV3NONUM-ASDEFCON"/>
      </w:pPr>
      <w:bookmarkStart w:id="599" w:name="_Subject_to_clause"/>
      <w:bookmarkStart w:id="600" w:name="_The_Contractor_shall"/>
      <w:bookmarkStart w:id="601" w:name="_Ref216840737"/>
      <w:bookmarkEnd w:id="599"/>
      <w:bookmarkEnd w:id="600"/>
      <w:r w:rsidRPr="00776825">
        <w:t xml:space="preserve">Interest </w:t>
      </w:r>
      <w:r>
        <w:t>p</w:t>
      </w:r>
      <w:r w:rsidRPr="00776825">
        <w:t xml:space="preserve">ayment </w:t>
      </w:r>
      <w:r>
        <w:t>=</w:t>
      </w:r>
      <w:r>
        <w:rPr>
          <w:position w:val="-24"/>
        </w:rPr>
        <w:object w:dxaOrig="1155" w:dyaOrig="555" w14:anchorId="4F86E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29.25pt" o:ole="" fillcolor="window">
            <v:imagedata r:id="rId21" o:title=""/>
          </v:shape>
          <o:OLEObject Type="Embed" ProgID="Equation.3" ShapeID="_x0000_i1025" DrawAspect="Content" ObjectID="_1785905581" r:id="rId22"/>
        </w:object>
      </w:r>
      <w:bookmarkEnd w:id="601"/>
    </w:p>
    <w:p w14:paraId="55CFCF2A" w14:textId="2D6E3AFA" w:rsidR="00046046" w:rsidRDefault="0047005C">
      <w:pPr>
        <w:pStyle w:val="COTCOCLV3NONUM-ASDEFCON"/>
      </w:pPr>
      <w:bookmarkStart w:id="602" w:name="_SI_=_UA"/>
      <w:bookmarkStart w:id="603" w:name="_Ref216840780"/>
      <w:bookmarkEnd w:id="602"/>
      <w:del w:id="604" w:author="Prabhu, Akshata MS" w:date="2024-08-23T08:05:00Z">
        <w:r>
          <w:delText>w</w:delText>
        </w:r>
        <w:r w:rsidRPr="00776825">
          <w:delText>here</w:delText>
        </w:r>
      </w:del>
      <w:ins w:id="605" w:author="Prabhu, Akshata MS" w:date="2024-08-23T08:05:00Z">
        <w:r w:rsidR="00046046" w:rsidRPr="00776825">
          <w:t>Where</w:t>
        </w:r>
      </w:ins>
      <w:r w:rsidR="00046046" w:rsidRPr="00776825">
        <w:t xml:space="preserve">: </w:t>
      </w:r>
    </w:p>
    <w:tbl>
      <w:tblPr>
        <w:tblW w:w="8200" w:type="dxa"/>
        <w:tblInd w:w="1008" w:type="dxa"/>
        <w:tblLayout w:type="fixed"/>
        <w:tblLook w:val="0000" w:firstRow="0" w:lastRow="0" w:firstColumn="0" w:lastColumn="0" w:noHBand="0" w:noVBand="0"/>
      </w:tblPr>
      <w:tblGrid>
        <w:gridCol w:w="1500"/>
        <w:gridCol w:w="6700"/>
      </w:tblGrid>
      <w:tr w:rsidR="00046046" w:rsidRPr="007A4853" w14:paraId="29BE013B" w14:textId="77777777" w:rsidTr="00CA7146">
        <w:tc>
          <w:tcPr>
            <w:tcW w:w="1500" w:type="dxa"/>
          </w:tcPr>
          <w:p w14:paraId="204B68BC" w14:textId="77777777" w:rsidR="00046046" w:rsidRPr="007A4853" w:rsidRDefault="00046046">
            <w:pPr>
              <w:pStyle w:val="Table10ptText-ASDEFCON"/>
            </w:pPr>
            <w:r>
              <w:t>“</w:t>
            </w:r>
            <w:r w:rsidRPr="00715F8B">
              <w:t>I%</w:t>
            </w:r>
            <w:r>
              <w:t>”</w:t>
            </w:r>
            <w:r w:rsidRPr="00715F8B">
              <w:t xml:space="preserve"> </w:t>
            </w:r>
          </w:p>
        </w:tc>
        <w:tc>
          <w:tcPr>
            <w:tcW w:w="6700" w:type="dxa"/>
          </w:tcPr>
          <w:p w14:paraId="07FDAC0C" w14:textId="77777777" w:rsidR="00046046" w:rsidRPr="007A4853" w:rsidRDefault="00046046">
            <w:pPr>
              <w:pStyle w:val="Table10ptText-ASDEFCON"/>
            </w:pPr>
            <w:r w:rsidRPr="00A3113C">
              <w:rPr>
                <w:rFonts w:eastAsia="SimSun" w:cs="Arial"/>
                <w:lang w:eastAsia="zh-CN"/>
              </w:rPr>
              <w:t>means</w:t>
            </w:r>
            <w:r w:rsidRPr="00A3113C">
              <w:t xml:space="preserve"> the Australian Taxation Office </w:t>
            </w:r>
            <w:r>
              <w:t xml:space="preserve">(ATO) </w:t>
            </w:r>
            <w:r w:rsidRPr="00A3113C">
              <w:t xml:space="preserve">sourced General Interest Charge rate current at the due date of payment expressed as a </w:t>
            </w:r>
            <w:r>
              <w:t>percentage;</w:t>
            </w:r>
          </w:p>
        </w:tc>
      </w:tr>
      <w:tr w:rsidR="00046046" w:rsidRPr="007A4853" w14:paraId="1A7AE575" w14:textId="77777777" w:rsidTr="00CA7146">
        <w:tc>
          <w:tcPr>
            <w:tcW w:w="1500" w:type="dxa"/>
          </w:tcPr>
          <w:p w14:paraId="79420919" w14:textId="77777777" w:rsidR="00046046" w:rsidRPr="007A4853" w:rsidRDefault="00046046" w:rsidP="00656EA3">
            <w:pPr>
              <w:pStyle w:val="Table10ptText-ASDEFCON"/>
            </w:pPr>
            <w:r>
              <w:t>“P”</w:t>
            </w:r>
            <w:r w:rsidRPr="007A4853">
              <w:t xml:space="preserve"> </w:t>
            </w:r>
            <w:ins w:id="606" w:author="Prabhu, Akshata MS" w:date="2024-08-23T08:05:00Z">
              <w:r w:rsidRPr="007A4853">
                <w:t>=</w:t>
              </w:r>
            </w:ins>
          </w:p>
        </w:tc>
        <w:tc>
          <w:tcPr>
            <w:tcW w:w="6700" w:type="dxa"/>
          </w:tcPr>
          <w:p w14:paraId="75640E06" w14:textId="43F31E5D" w:rsidR="00046046" w:rsidRPr="007A4853" w:rsidRDefault="0047005C">
            <w:pPr>
              <w:pStyle w:val="Table10ptText-ASDEFCON"/>
            </w:pPr>
            <w:del w:id="607" w:author="Prabhu, Akshata MS" w:date="2024-08-23T08:05:00Z">
              <w:r>
                <w:delText xml:space="preserve">means </w:delText>
              </w:r>
            </w:del>
            <w:r w:rsidR="00046046" w:rsidRPr="00715F8B">
              <w:t>the amount of the late payment</w:t>
            </w:r>
            <w:del w:id="608" w:author="Prabhu, Akshata MS" w:date="2024-08-23T08:05:00Z">
              <w:r>
                <w:delText>; and</w:delText>
              </w:r>
            </w:del>
            <w:ins w:id="609" w:author="Prabhu, Akshata MS" w:date="2024-08-23T08:05:00Z">
              <w:r w:rsidR="00046046">
                <w:t>.</w:t>
              </w:r>
            </w:ins>
          </w:p>
        </w:tc>
      </w:tr>
      <w:tr w:rsidR="00046046" w:rsidRPr="007A4853" w14:paraId="0995455D" w14:textId="77777777" w:rsidTr="00CA7146">
        <w:tc>
          <w:tcPr>
            <w:tcW w:w="1500" w:type="dxa"/>
          </w:tcPr>
          <w:p w14:paraId="77C174EB" w14:textId="77777777" w:rsidR="00046046" w:rsidRPr="007A4853" w:rsidRDefault="00046046" w:rsidP="00656EA3">
            <w:pPr>
              <w:pStyle w:val="Table10ptText-ASDEFCON"/>
            </w:pPr>
            <w:r>
              <w:t>“n”</w:t>
            </w:r>
            <w:r w:rsidRPr="007A4853">
              <w:t xml:space="preserve"> </w:t>
            </w:r>
            <w:ins w:id="610" w:author="Prabhu, Akshata MS" w:date="2024-08-23T08:05:00Z">
              <w:r w:rsidRPr="007A4853">
                <w:t>=</w:t>
              </w:r>
            </w:ins>
          </w:p>
        </w:tc>
        <w:tc>
          <w:tcPr>
            <w:tcW w:w="6700" w:type="dxa"/>
          </w:tcPr>
          <w:p w14:paraId="53AF5D25" w14:textId="60E0AF06" w:rsidR="00046046" w:rsidRPr="007A4853" w:rsidRDefault="0047005C">
            <w:pPr>
              <w:pStyle w:val="Table10ptText-ASDEFCON"/>
            </w:pPr>
            <w:del w:id="611" w:author="Prabhu, Akshata MS" w:date="2024-08-23T08:05:00Z">
              <w:r>
                <w:delText xml:space="preserve">means </w:delText>
              </w:r>
            </w:del>
            <w:r w:rsidR="00046046" w:rsidRPr="00715F8B">
              <w:t xml:space="preserve">the number of days </w:t>
            </w:r>
            <w:r w:rsidR="00046046">
              <w:t>that the payment was late</w:t>
            </w:r>
            <w:r w:rsidR="00046046" w:rsidRPr="00776825">
              <w:t xml:space="preserve"> up to and including the day </w:t>
            </w:r>
            <w:r w:rsidR="00046046">
              <w:t>that the payment is made.</w:t>
            </w:r>
          </w:p>
        </w:tc>
      </w:tr>
    </w:tbl>
    <w:p w14:paraId="1C400D3F" w14:textId="1C29E2B5" w:rsidR="00431DD1" w:rsidRPr="004B37AD" w:rsidRDefault="00431DD1" w:rsidP="008815D0">
      <w:pPr>
        <w:pStyle w:val="COTCOCLV3-ASDEFCON"/>
      </w:pPr>
      <w:bookmarkStart w:id="612" w:name="_Ref228693734"/>
      <w:r>
        <w:t xml:space="preserve">Interest </w:t>
      </w:r>
      <w:r w:rsidRPr="004B37AD">
        <w:t xml:space="preserve">shall only be payable in accordance with this clause </w:t>
      </w:r>
      <w:r>
        <w:fldChar w:fldCharType="begin"/>
      </w:r>
      <w:r>
        <w:instrText xml:space="preserve"> REF _Ref80719190 \r \h </w:instrText>
      </w:r>
      <w:r>
        <w:fldChar w:fldCharType="separate"/>
      </w:r>
      <w:r w:rsidR="00C7088C">
        <w:t>7.3</w:t>
      </w:r>
      <w:r>
        <w:fldChar w:fldCharType="end"/>
      </w:r>
      <w:r>
        <w:t xml:space="preserve"> </w:t>
      </w:r>
      <w:r w:rsidRPr="004B37AD">
        <w:t>if the interest amount exceeds A$100.</w:t>
      </w:r>
    </w:p>
    <w:p w14:paraId="69F43E74" w14:textId="74792BF0" w:rsidR="00415950" w:rsidRPr="00F62FB2" w:rsidRDefault="00415950" w:rsidP="003D2C8F">
      <w:pPr>
        <w:pStyle w:val="COTCOCLV2-ASDEFCON"/>
      </w:pPr>
      <w:bookmarkStart w:id="613" w:name="_Toc393270905"/>
      <w:bookmarkStart w:id="614" w:name="_Toc393271594"/>
      <w:bookmarkStart w:id="615" w:name="_Toc393709058"/>
      <w:bookmarkStart w:id="616" w:name="_Toc393270906"/>
      <w:bookmarkStart w:id="617" w:name="_Toc393271595"/>
      <w:bookmarkStart w:id="618" w:name="_Toc393709059"/>
      <w:bookmarkStart w:id="619" w:name="_Toc393270907"/>
      <w:bookmarkStart w:id="620" w:name="_Toc393271596"/>
      <w:bookmarkStart w:id="621" w:name="_Toc393709060"/>
      <w:bookmarkStart w:id="622" w:name="_Ref259717988"/>
      <w:bookmarkStart w:id="623" w:name="_Ref388626999"/>
      <w:bookmarkStart w:id="624" w:name="_Ref80719317"/>
      <w:bookmarkStart w:id="625" w:name="_Ref80719342"/>
      <w:bookmarkStart w:id="626" w:name="_Toc175234270"/>
      <w:bookmarkStart w:id="627" w:name="_Toc143607446"/>
      <w:bookmarkStart w:id="628" w:name="_Toc143607902"/>
      <w:bookmarkStart w:id="629" w:name="_Toc143608352"/>
      <w:bookmarkStart w:id="630" w:name="_Toc153283203"/>
      <w:bookmarkEnd w:id="603"/>
      <w:bookmarkEnd w:id="612"/>
      <w:bookmarkEnd w:id="613"/>
      <w:bookmarkEnd w:id="614"/>
      <w:bookmarkEnd w:id="615"/>
      <w:bookmarkEnd w:id="616"/>
      <w:bookmarkEnd w:id="617"/>
      <w:bookmarkEnd w:id="618"/>
      <w:bookmarkEnd w:id="619"/>
      <w:bookmarkEnd w:id="620"/>
      <w:bookmarkEnd w:id="621"/>
      <w:r w:rsidRPr="00F62FB2">
        <w:t>Invoice</w:t>
      </w:r>
      <w:bookmarkEnd w:id="622"/>
      <w:r w:rsidR="00D81020" w:rsidRPr="00F62FB2">
        <w:t xml:space="preserve"> (</w:t>
      </w:r>
      <w:r w:rsidR="00BD5013" w:rsidRPr="00F62FB2">
        <w:t>C</w:t>
      </w:r>
      <w:r w:rsidR="00BD5013">
        <w:t>ore</w:t>
      </w:r>
      <w:r w:rsidR="00D81020" w:rsidRPr="00F62FB2">
        <w:t>)</w:t>
      </w:r>
      <w:bookmarkEnd w:id="623"/>
      <w:bookmarkEnd w:id="624"/>
      <w:bookmarkEnd w:id="625"/>
      <w:bookmarkEnd w:id="626"/>
      <w:bookmarkEnd w:id="627"/>
      <w:bookmarkEnd w:id="628"/>
      <w:bookmarkEnd w:id="629"/>
      <w:bookmarkEnd w:id="630"/>
    </w:p>
    <w:p w14:paraId="5A0CDD1A" w14:textId="77777777" w:rsidR="007839DC" w:rsidRPr="00F62FB2" w:rsidRDefault="007839DC" w:rsidP="003D2C8F">
      <w:pPr>
        <w:pStyle w:val="COTCOCLV3-ASDEFCON"/>
      </w:pPr>
      <w:r w:rsidRPr="00F62FB2">
        <w:t xml:space="preserve">The </w:t>
      </w:r>
      <w:r w:rsidR="00D55D02" w:rsidRPr="00F62FB2">
        <w:t>Contractor</w:t>
      </w:r>
      <w:r w:rsidRPr="00F62FB2">
        <w:t xml:space="preserve"> </w:t>
      </w:r>
      <w:r w:rsidR="00AC68FC" w:rsidRPr="00F62FB2">
        <w:t>shall</w:t>
      </w:r>
      <w:r w:rsidRPr="00F62FB2">
        <w:t xml:space="preserve"> submit a correctly rendered invoice to the Commonwealth.  An invoice is correctly rendered if:</w:t>
      </w:r>
    </w:p>
    <w:p w14:paraId="3A8B1D0A" w14:textId="77777777" w:rsidR="007839DC" w:rsidRPr="00A26649" w:rsidRDefault="007839DC" w:rsidP="003D2C8F">
      <w:pPr>
        <w:pStyle w:val="COTCOCLV4-ASDEFCON"/>
      </w:pPr>
      <w:r w:rsidRPr="00A26649">
        <w:t>it is correctly addressed and c</w:t>
      </w:r>
      <w:r w:rsidR="00F34795" w:rsidRPr="00A26649">
        <w:t>alculated in accordance with the relevant</w:t>
      </w:r>
      <w:r w:rsidRPr="00A26649">
        <w:t xml:space="preserve"> Contract;</w:t>
      </w:r>
    </w:p>
    <w:p w14:paraId="05E5E65F" w14:textId="0D028F6A" w:rsidR="007839DC" w:rsidRPr="00A26649" w:rsidRDefault="00895894" w:rsidP="008815D0">
      <w:pPr>
        <w:pStyle w:val="COTCOCLV4-ASDEFCON"/>
      </w:pPr>
      <w:r w:rsidRPr="00A26649">
        <w:t xml:space="preserve">the Commonwealth has not rejected </w:t>
      </w:r>
      <w:r w:rsidR="007839DC" w:rsidRPr="00A26649">
        <w:t xml:space="preserve">the Supplies </w:t>
      </w:r>
      <w:r w:rsidRPr="00A26649">
        <w:t>under clause</w:t>
      </w:r>
      <w:r w:rsidR="00046046">
        <w:fldChar w:fldCharType="begin"/>
      </w:r>
      <w:r w:rsidR="00046046">
        <w:instrText xml:space="preserve"> REF _Ref80718875 \r \h </w:instrText>
      </w:r>
      <w:r w:rsidR="0017428E">
        <w:instrText xml:space="preserve"> \* MERGEFORMAT </w:instrText>
      </w:r>
      <w:r w:rsidR="00046046">
        <w:fldChar w:fldCharType="separate"/>
      </w:r>
      <w:r w:rsidR="00C7088C">
        <w:t>6.1</w:t>
      </w:r>
      <w:r w:rsidR="00046046">
        <w:fldChar w:fldCharType="end"/>
      </w:r>
      <w:r w:rsidR="007839DC" w:rsidRPr="00A26649">
        <w:t>;</w:t>
      </w:r>
    </w:p>
    <w:p w14:paraId="5FC386E7" w14:textId="77777777" w:rsidR="007839DC" w:rsidRPr="00A26649" w:rsidRDefault="007839DC" w:rsidP="003D2C8F">
      <w:pPr>
        <w:pStyle w:val="COTCOCLV4-ASDEFCON"/>
      </w:pPr>
      <w:r w:rsidRPr="00A26649">
        <w:t xml:space="preserve">it is for an amount which does not exceed the </w:t>
      </w:r>
      <w:r w:rsidR="002249EC" w:rsidRPr="00A26649">
        <w:t xml:space="preserve">relevant </w:t>
      </w:r>
      <w:r w:rsidRPr="00A26649">
        <w:t>Contract Price;</w:t>
      </w:r>
    </w:p>
    <w:p w14:paraId="6B1B3531" w14:textId="77777777" w:rsidR="007839DC" w:rsidRPr="00A26649" w:rsidRDefault="007839DC" w:rsidP="003D2C8F">
      <w:pPr>
        <w:pStyle w:val="COTCOCLV4-ASDEFCON"/>
      </w:pPr>
      <w:r w:rsidRPr="00A26649">
        <w:t xml:space="preserve">it includes the </w:t>
      </w:r>
      <w:r w:rsidR="003031DE" w:rsidRPr="00A26649">
        <w:t xml:space="preserve">Tasking </w:t>
      </w:r>
      <w:r w:rsidRPr="00A26649">
        <w:t xml:space="preserve">Order number, and the name and phone number of the </w:t>
      </w:r>
      <w:r w:rsidR="00412CC7" w:rsidRPr="00A26649">
        <w:t>Authorised Officer</w:t>
      </w:r>
      <w:r w:rsidRPr="00A26649">
        <w:t>; and</w:t>
      </w:r>
    </w:p>
    <w:p w14:paraId="0DD47A83" w14:textId="77777777" w:rsidR="007839DC" w:rsidRPr="00A26649" w:rsidRDefault="007839DC" w:rsidP="003D2C8F">
      <w:pPr>
        <w:pStyle w:val="COTCOCLV4-ASDEFCON"/>
      </w:pPr>
      <w:r w:rsidRPr="00A26649">
        <w:t>it is a valid tax invoice in accordance with the GST Act.</w:t>
      </w:r>
    </w:p>
    <w:p w14:paraId="2B6CA1AC" w14:textId="77777777" w:rsidR="007839DC" w:rsidRPr="00F62FB2" w:rsidRDefault="007839DC" w:rsidP="003D2C8F">
      <w:pPr>
        <w:pStyle w:val="COTCOCLV3-ASDEFCON"/>
      </w:pPr>
      <w:r w:rsidRPr="00F62FB2">
        <w:t xml:space="preserve">The </w:t>
      </w:r>
      <w:r w:rsidR="00D55D02" w:rsidRPr="00F62FB2">
        <w:t>Contractor</w:t>
      </w:r>
      <w:r w:rsidRPr="00F62FB2">
        <w:t xml:space="preserve"> </w:t>
      </w:r>
      <w:r w:rsidR="00AC68FC" w:rsidRPr="00F62FB2">
        <w:t>shall</w:t>
      </w:r>
      <w:r w:rsidRPr="00F62FB2">
        <w:t xml:space="preserve"> promptly provide to the </w:t>
      </w:r>
      <w:r w:rsidR="00457036" w:rsidRPr="00F62FB2">
        <w:t>Authorised Officer</w:t>
      </w:r>
      <w:r w:rsidRPr="00F62FB2">
        <w:t xml:space="preserve"> such supporting documentation and other evidence reasonably required by the Commonwealth to substantiate performance of the </w:t>
      </w:r>
      <w:r w:rsidR="002249EC" w:rsidRPr="00F62FB2">
        <w:t xml:space="preserve">relevant </w:t>
      </w:r>
      <w:r w:rsidRPr="00F62FB2">
        <w:t xml:space="preserve">Contract by the </w:t>
      </w:r>
      <w:r w:rsidR="00D55D02" w:rsidRPr="00F62FB2">
        <w:t>Contractor</w:t>
      </w:r>
      <w:r w:rsidRPr="00F62FB2">
        <w:t xml:space="preserve"> or payment of the Contract Price by the Commonwealth.</w:t>
      </w:r>
    </w:p>
    <w:p w14:paraId="0183122A" w14:textId="0F5EE398" w:rsidR="00D52F9F" w:rsidRDefault="00D52F9F" w:rsidP="003D2C8F">
      <w:pPr>
        <w:pStyle w:val="COTCOCLV1-ASDEFCON"/>
      </w:pPr>
      <w:bookmarkStart w:id="631" w:name="_Toc175234271"/>
      <w:bookmarkStart w:id="632" w:name="_Toc143607447"/>
      <w:bookmarkStart w:id="633" w:name="_Toc143607903"/>
      <w:bookmarkStart w:id="634" w:name="_Toc143608353"/>
      <w:bookmarkStart w:id="635" w:name="_Toc153283204"/>
      <w:r>
        <w:t>WARRANTIES</w:t>
      </w:r>
      <w:bookmarkEnd w:id="631"/>
      <w:bookmarkEnd w:id="632"/>
      <w:bookmarkEnd w:id="633"/>
      <w:bookmarkEnd w:id="634"/>
      <w:bookmarkEnd w:id="635"/>
    </w:p>
    <w:p w14:paraId="1C5C7E19" w14:textId="6509CE2A" w:rsidR="00D52F9F" w:rsidRDefault="00D52F9F" w:rsidP="003D2C8F">
      <w:pPr>
        <w:pStyle w:val="COTCOCLV2-ASDEFCON"/>
      </w:pPr>
      <w:bookmarkStart w:id="636" w:name="_Toc175234272"/>
      <w:bookmarkStart w:id="637" w:name="_Toc143607448"/>
      <w:bookmarkStart w:id="638" w:name="_Toc143607904"/>
      <w:bookmarkStart w:id="639" w:name="_Toc143608354"/>
      <w:bookmarkStart w:id="640" w:name="_Toc153283205"/>
      <w:r>
        <w:t>Warranty (</w:t>
      </w:r>
      <w:r w:rsidR="00BD5013">
        <w:t>Core</w:t>
      </w:r>
      <w:r>
        <w:t>)</w:t>
      </w:r>
      <w:bookmarkEnd w:id="636"/>
      <w:bookmarkEnd w:id="637"/>
      <w:bookmarkEnd w:id="638"/>
      <w:bookmarkEnd w:id="639"/>
      <w:bookmarkEnd w:id="640"/>
    </w:p>
    <w:p w14:paraId="70A40382" w14:textId="77777777" w:rsidR="00E94469" w:rsidRPr="00F62FB2" w:rsidRDefault="00E94469" w:rsidP="003D2C8F">
      <w:pPr>
        <w:pStyle w:val="COTCOCLV3-ASDEFCON"/>
      </w:pPr>
      <w:r w:rsidRPr="00F62FB2">
        <w:t xml:space="preserve">The </w:t>
      </w:r>
      <w:r w:rsidR="00D55D02" w:rsidRPr="00F62FB2">
        <w:t>Contractor</w:t>
      </w:r>
      <w:r w:rsidRPr="00F62FB2">
        <w:t xml:space="preserve"> warrants that:</w:t>
      </w:r>
    </w:p>
    <w:p w14:paraId="5F2786A0" w14:textId="7D95C53C" w:rsidR="00E94469" w:rsidRPr="00F62FB2" w:rsidRDefault="00E94469" w:rsidP="008815D0">
      <w:pPr>
        <w:pStyle w:val="COTCOCLV4-ASDEFCON"/>
      </w:pPr>
      <w:r w:rsidRPr="00F62FB2">
        <w:t>the Goods are new</w:t>
      </w:r>
      <w:r w:rsidR="00554B1B" w:rsidRPr="00F62FB2">
        <w:t xml:space="preserve"> (unless agreed in writing with the </w:t>
      </w:r>
      <w:r w:rsidR="000926C6" w:rsidRPr="00F62FB2">
        <w:t xml:space="preserve">Authorised Officer </w:t>
      </w:r>
      <w:r w:rsidR="00554B1B" w:rsidRPr="00F62FB2">
        <w:t xml:space="preserve">in accordance with clause </w:t>
      </w:r>
      <w:r w:rsidR="00554B1B" w:rsidRPr="00F62FB2">
        <w:fldChar w:fldCharType="begin"/>
      </w:r>
      <w:r w:rsidR="00554B1B" w:rsidRPr="00F62FB2">
        <w:instrText xml:space="preserve"> REF _Ref269736909 \r \h </w:instrText>
      </w:r>
      <w:r w:rsidR="00A26649">
        <w:instrText xml:space="preserve"> \* MERGEFORMAT </w:instrText>
      </w:r>
      <w:r w:rsidR="00554B1B" w:rsidRPr="00F62FB2">
        <w:fldChar w:fldCharType="separate"/>
      </w:r>
      <w:r w:rsidR="00C7088C">
        <w:t>3.7</w:t>
      </w:r>
      <w:r w:rsidR="00554B1B" w:rsidRPr="00F62FB2">
        <w:fldChar w:fldCharType="end"/>
      </w:r>
      <w:r w:rsidR="00554B1B" w:rsidRPr="00F62FB2">
        <w:t xml:space="preserve"> of Attachment A)</w:t>
      </w:r>
      <w:r w:rsidRPr="00F62FB2">
        <w:t xml:space="preserve">, free from deficiencies in design, manufacture and workmanship and are fit for the purposes for which </w:t>
      </w:r>
      <w:r w:rsidR="00BC1D82" w:rsidRPr="00F62FB2">
        <w:t>the Contractor knows, or ought reasonably to know, the Goods are to be used</w:t>
      </w:r>
      <w:r w:rsidRPr="00F62FB2">
        <w:t>;</w:t>
      </w:r>
    </w:p>
    <w:p w14:paraId="0A649C0B" w14:textId="77777777" w:rsidR="00BC1D82" w:rsidRPr="00F62FB2" w:rsidRDefault="00E94469" w:rsidP="003D2C8F">
      <w:pPr>
        <w:pStyle w:val="COTCOCLV4-ASDEFCON"/>
      </w:pPr>
      <w:r w:rsidRPr="00F62FB2">
        <w:tab/>
        <w:t xml:space="preserve">in providing the </w:t>
      </w:r>
      <w:r w:rsidR="00960AE2" w:rsidRPr="00F62FB2">
        <w:t>Maintenance</w:t>
      </w:r>
      <w:r w:rsidRPr="00F62FB2">
        <w:t xml:space="preserve"> Services, it will use workmanship of a standard consistent with best industry standards for work of a similar nature to the provision of the </w:t>
      </w:r>
      <w:r w:rsidR="00960AE2" w:rsidRPr="00F62FB2">
        <w:t>Maintenance</w:t>
      </w:r>
      <w:r w:rsidRPr="00F62FB2">
        <w:t xml:space="preserve"> Services and which is fit for its intended purpose</w:t>
      </w:r>
      <w:r w:rsidR="00BC1D82" w:rsidRPr="00F62FB2">
        <w:t xml:space="preserve">; </w:t>
      </w:r>
      <w:r w:rsidR="007E3E7A" w:rsidRPr="00F62FB2">
        <w:t>and</w:t>
      </w:r>
      <w:r w:rsidR="009514E2" w:rsidRPr="00F62FB2">
        <w:t xml:space="preserve"> </w:t>
      </w:r>
    </w:p>
    <w:p w14:paraId="50C30565" w14:textId="77777777" w:rsidR="00E94469" w:rsidRPr="00F62FB2" w:rsidRDefault="00BC1D82" w:rsidP="003D2C8F">
      <w:pPr>
        <w:pStyle w:val="COTCOCLV4-ASDEFCON"/>
      </w:pPr>
      <w:r w:rsidRPr="00F62FB2">
        <w:t>the Maintenance Services and Goods that the Contractor performs or uses on, or in relation to, each Repairable Item shall not adversely affect the condition, functionality or capability of the Repairable Item</w:t>
      </w:r>
      <w:r w:rsidR="00E94469" w:rsidRPr="00F62FB2">
        <w:t>.</w:t>
      </w:r>
    </w:p>
    <w:p w14:paraId="64B2E4C2" w14:textId="714C025B" w:rsidR="007E2306" w:rsidRDefault="007E2306" w:rsidP="003D2C8F">
      <w:pPr>
        <w:pStyle w:val="COTCOCLV1-ASDEFCON"/>
      </w:pPr>
      <w:bookmarkStart w:id="641" w:name="_Toc175234273"/>
      <w:bookmarkStart w:id="642" w:name="_Toc143607449"/>
      <w:bookmarkStart w:id="643" w:name="_Toc143607905"/>
      <w:bookmarkStart w:id="644" w:name="_Toc143608355"/>
      <w:bookmarkStart w:id="645" w:name="_Toc153283206"/>
      <w:r>
        <w:t>INSURANCE AND LIABILITY</w:t>
      </w:r>
      <w:bookmarkEnd w:id="641"/>
      <w:bookmarkEnd w:id="642"/>
      <w:bookmarkEnd w:id="643"/>
      <w:bookmarkEnd w:id="644"/>
      <w:bookmarkEnd w:id="645"/>
      <w:r>
        <w:t xml:space="preserve"> </w:t>
      </w:r>
    </w:p>
    <w:p w14:paraId="3DFEC3FD" w14:textId="012E7319" w:rsidR="002F3182" w:rsidRPr="00F62FB2" w:rsidRDefault="002F3182" w:rsidP="003D2C8F">
      <w:pPr>
        <w:pStyle w:val="COTCOCLV2-ASDEFCON"/>
      </w:pPr>
      <w:bookmarkStart w:id="646" w:name="_Ref80718723"/>
      <w:bookmarkStart w:id="647" w:name="_Toc175234274"/>
      <w:bookmarkStart w:id="648" w:name="_Toc143607450"/>
      <w:bookmarkStart w:id="649" w:name="_Toc143607906"/>
      <w:bookmarkStart w:id="650" w:name="_Toc143608356"/>
      <w:bookmarkStart w:id="651" w:name="_Toc153283207"/>
      <w:r w:rsidRPr="00F62FB2">
        <w:t>Indemnity</w:t>
      </w:r>
      <w:r w:rsidR="00D81020" w:rsidRPr="00F62FB2">
        <w:t xml:space="preserve"> (</w:t>
      </w:r>
      <w:r w:rsidR="0017428E" w:rsidRPr="00F62FB2">
        <w:t>C</w:t>
      </w:r>
      <w:r w:rsidR="0017428E">
        <w:t>ore</w:t>
      </w:r>
      <w:r w:rsidR="00D81020" w:rsidRPr="00F62FB2">
        <w:t>)</w:t>
      </w:r>
      <w:bookmarkEnd w:id="646"/>
      <w:bookmarkEnd w:id="647"/>
      <w:bookmarkEnd w:id="648"/>
      <w:bookmarkEnd w:id="649"/>
      <w:bookmarkEnd w:id="650"/>
      <w:bookmarkEnd w:id="651"/>
    </w:p>
    <w:p w14:paraId="71B18EC2" w14:textId="77777777" w:rsidR="00E94469" w:rsidRPr="00F62FB2" w:rsidRDefault="00E94469" w:rsidP="003D2C8F">
      <w:pPr>
        <w:pStyle w:val="COTCOCLV3-ASDEFCON"/>
      </w:pPr>
      <w:bookmarkStart w:id="652" w:name="_Ref80718748"/>
      <w:r w:rsidRPr="00F62FB2">
        <w:t xml:space="preserve">The </w:t>
      </w:r>
      <w:r w:rsidR="00D55D02" w:rsidRPr="00F62FB2">
        <w:t>Contractor</w:t>
      </w:r>
      <w:r w:rsidRPr="00F62FB2">
        <w:t xml:space="preserve"> indemnifies the Commonwealth, its officers, employees and </w:t>
      </w:r>
      <w:r w:rsidR="00F76076" w:rsidRPr="00F62FB2">
        <w:t xml:space="preserve">agents </w:t>
      </w:r>
      <w:r w:rsidRPr="00F62FB2">
        <w:t xml:space="preserve">against </w:t>
      </w:r>
      <w:r w:rsidR="005C67E1" w:rsidRPr="00F62FB2">
        <w:t xml:space="preserve">any </w:t>
      </w:r>
      <w:r w:rsidRPr="00F62FB2">
        <w:t>liability, loss, damage, cost (including the cost of any settlement and legal costs and expenses on a solicitor and own client basis), compensation or expense arising out of or in any way in connection with:</w:t>
      </w:r>
      <w:bookmarkEnd w:id="652"/>
    </w:p>
    <w:p w14:paraId="43BE9E1D" w14:textId="77777777" w:rsidR="00E94469" w:rsidRPr="00F62FB2" w:rsidRDefault="00E94469" w:rsidP="003D2C8F">
      <w:pPr>
        <w:pStyle w:val="COTCOCLV4-ASDEFCON"/>
      </w:pPr>
      <w:bookmarkStart w:id="653" w:name="_Ref259785773"/>
      <w:r w:rsidRPr="00F62FB2">
        <w:t xml:space="preserve">a default or any unlawful, wilful or negligent act or omission on the part of the </w:t>
      </w:r>
      <w:r w:rsidR="00D55D02" w:rsidRPr="00F62FB2">
        <w:t>Contractor</w:t>
      </w:r>
      <w:r w:rsidRPr="00F62FB2">
        <w:t>, its officers, employees, agents or subcontractors; or</w:t>
      </w:r>
      <w:bookmarkEnd w:id="653"/>
      <w:r w:rsidR="009514E2" w:rsidRPr="00F62FB2">
        <w:t xml:space="preserve"> </w:t>
      </w:r>
    </w:p>
    <w:p w14:paraId="02C49F46" w14:textId="77777777" w:rsidR="00E94469" w:rsidRPr="00F62FB2" w:rsidRDefault="00E94469" w:rsidP="003D2C8F">
      <w:pPr>
        <w:pStyle w:val="COTCOCLV4-ASDEFCON"/>
      </w:pPr>
      <w:bookmarkStart w:id="654" w:name="_Ref259785682"/>
      <w:r w:rsidRPr="00F62FB2">
        <w:t xml:space="preserve">any action, claim, dispute, suit or proceeding brought by any third party in respect of any infringement or alleged infringement of that third party’s </w:t>
      </w:r>
      <w:r w:rsidR="00474123" w:rsidRPr="00F62FB2">
        <w:t>I</w:t>
      </w:r>
      <w:r w:rsidRPr="00F62FB2">
        <w:t xml:space="preserve">ntellectual </w:t>
      </w:r>
      <w:r w:rsidR="00474123" w:rsidRPr="00F62FB2">
        <w:t>P</w:t>
      </w:r>
      <w:r w:rsidRPr="00F62FB2">
        <w:t xml:space="preserve">roperty </w:t>
      </w:r>
      <w:r w:rsidR="0057379D" w:rsidRPr="00F62FB2">
        <w:t xml:space="preserve">rights </w:t>
      </w:r>
      <w:r w:rsidR="00D31E3C" w:rsidRPr="00F62FB2">
        <w:t>or</w:t>
      </w:r>
      <w:r w:rsidR="0057379D" w:rsidRPr="00F62FB2">
        <w:t xml:space="preserve"> </w:t>
      </w:r>
      <w:r w:rsidRPr="00F62FB2">
        <w:t>moral rights in connection with the Supplies.</w:t>
      </w:r>
      <w:bookmarkEnd w:id="654"/>
    </w:p>
    <w:p w14:paraId="4C1EE0A6" w14:textId="5BC15C06" w:rsidR="00E94469" w:rsidRPr="00F62FB2" w:rsidRDefault="00E94469" w:rsidP="003D2C8F">
      <w:pPr>
        <w:pStyle w:val="COTCOCLV3-ASDEFCON"/>
      </w:pPr>
      <w:r w:rsidRPr="00F62FB2">
        <w:t xml:space="preserve">The </w:t>
      </w:r>
      <w:r w:rsidR="00D55D02" w:rsidRPr="00F62FB2">
        <w:t>Contractor</w:t>
      </w:r>
      <w:r w:rsidRPr="00F62FB2">
        <w:t>’s liability to indemnify the Commonwealth</w:t>
      </w:r>
      <w:r w:rsidR="001E4CB3" w:rsidRPr="00F62FB2">
        <w:t xml:space="preserve"> under </w:t>
      </w:r>
      <w:r w:rsidR="00212A41" w:rsidRPr="00F62FB2">
        <w:t xml:space="preserve">clause </w:t>
      </w:r>
      <w:r w:rsidR="0017428E">
        <w:fldChar w:fldCharType="begin"/>
      </w:r>
      <w:r w:rsidR="0017428E">
        <w:instrText xml:space="preserve"> REF _Ref259785773 \w \h </w:instrText>
      </w:r>
      <w:r w:rsidR="0017428E">
        <w:fldChar w:fldCharType="separate"/>
      </w:r>
      <w:r w:rsidR="00C7088C">
        <w:t>9.1.1a</w:t>
      </w:r>
      <w:r w:rsidR="0017428E">
        <w:fldChar w:fldCharType="end"/>
      </w:r>
      <w:r w:rsidR="00046046">
        <w:t xml:space="preserve"> </w:t>
      </w:r>
      <w:r w:rsidRPr="00F62FB2">
        <w:t xml:space="preserve">is reduced to the extent that any wilful, unlawful, or negligent act or omission of the Commonwealth, its officers, employees or </w:t>
      </w:r>
      <w:r w:rsidR="005675ED" w:rsidRPr="00F62FB2">
        <w:t xml:space="preserve">agents </w:t>
      </w:r>
      <w:r w:rsidRPr="00F62FB2">
        <w:t>contributed to the liability, loss, damage, cost, compensation or expense.</w:t>
      </w:r>
    </w:p>
    <w:p w14:paraId="579D1E31" w14:textId="07B658DE" w:rsidR="005F4489" w:rsidRPr="00F62FB2" w:rsidRDefault="005F4489" w:rsidP="003D2C8F">
      <w:pPr>
        <w:pStyle w:val="COTCOCLV2-ASDEFCON"/>
      </w:pPr>
      <w:bookmarkStart w:id="655" w:name="_Ref359590677"/>
      <w:bookmarkStart w:id="656" w:name="_Toc175234275"/>
      <w:bookmarkStart w:id="657" w:name="_Toc143607451"/>
      <w:bookmarkStart w:id="658" w:name="_Toc143607907"/>
      <w:bookmarkStart w:id="659" w:name="_Toc143608357"/>
      <w:bookmarkStart w:id="660" w:name="_Toc153283208"/>
      <w:r w:rsidRPr="00F62FB2">
        <w:t>Insurance</w:t>
      </w:r>
      <w:bookmarkEnd w:id="655"/>
      <w:r w:rsidR="00D81020" w:rsidRPr="00F62FB2">
        <w:t xml:space="preserve"> (</w:t>
      </w:r>
      <w:r w:rsidR="0017428E" w:rsidRPr="00F62FB2">
        <w:t>C</w:t>
      </w:r>
      <w:r w:rsidR="0017428E">
        <w:t>ore</w:t>
      </w:r>
      <w:r w:rsidR="00D81020" w:rsidRPr="00F62FB2">
        <w:t>)</w:t>
      </w:r>
      <w:bookmarkEnd w:id="656"/>
      <w:bookmarkEnd w:id="657"/>
      <w:bookmarkEnd w:id="658"/>
      <w:bookmarkEnd w:id="659"/>
      <w:bookmarkEnd w:id="660"/>
    </w:p>
    <w:p w14:paraId="419C1F22" w14:textId="77777777" w:rsidR="00AF5137" w:rsidRPr="00F62FB2" w:rsidRDefault="00AF5137">
      <w:pPr>
        <w:pStyle w:val="NoteToDrafters-ASDEFCON"/>
      </w:pPr>
      <w:bookmarkStart w:id="661" w:name="_Ref371503185"/>
      <w:r w:rsidRPr="00F62FB2">
        <w:t xml:space="preserve">Note to drafters:  If a Repairable Item is being provided to the Contractor, consideration should be given as to whether additional or specific insurance covering the Repairable Item is required. </w:t>
      </w:r>
    </w:p>
    <w:p w14:paraId="1D633352" w14:textId="77777777" w:rsidR="005F4489" w:rsidRPr="00F62FB2" w:rsidRDefault="005F4489" w:rsidP="003D2C8F">
      <w:pPr>
        <w:pStyle w:val="COTCOCLV3-ASDEFCON"/>
      </w:pPr>
      <w:r w:rsidRPr="00F62FB2">
        <w:t xml:space="preserve">The </w:t>
      </w:r>
      <w:r w:rsidR="00D55D02" w:rsidRPr="00F62FB2">
        <w:t>Contractor</w:t>
      </w:r>
      <w:r w:rsidRPr="00F62FB2">
        <w:t xml:space="preserve"> </w:t>
      </w:r>
      <w:r w:rsidR="00AC68FC" w:rsidRPr="00F62FB2">
        <w:t>shall</w:t>
      </w:r>
      <w:r w:rsidRPr="00F62FB2">
        <w:t xml:space="preserve"> procure and maintain such insurances and on such terms and conditions as a prudent </w:t>
      </w:r>
      <w:r w:rsidR="00E978B3" w:rsidRPr="00F62FB2">
        <w:t>contractor</w:t>
      </w:r>
      <w:r w:rsidRPr="00F62FB2">
        <w:t>, providing supplies similar to the Supplies, would procure and maintain.</w:t>
      </w:r>
      <w:bookmarkEnd w:id="661"/>
    </w:p>
    <w:p w14:paraId="01B48DB6" w14:textId="4B12AA0F" w:rsidR="00AF5137" w:rsidRPr="00F62FB2" w:rsidRDefault="00AF5137" w:rsidP="003D2C8F">
      <w:pPr>
        <w:pStyle w:val="COTCOCLV2-ASDEFCON"/>
      </w:pPr>
      <w:bookmarkStart w:id="662" w:name="_Ref389553235"/>
      <w:bookmarkStart w:id="663" w:name="_Ref389555750"/>
      <w:bookmarkStart w:id="664" w:name="_Ref389556212"/>
      <w:bookmarkStart w:id="665" w:name="_Toc175234276"/>
      <w:bookmarkStart w:id="666" w:name="_Toc143607452"/>
      <w:bookmarkStart w:id="667" w:name="_Toc143607908"/>
      <w:bookmarkStart w:id="668" w:name="_Toc143608358"/>
      <w:bookmarkStart w:id="669" w:name="_Toc153283209"/>
      <w:r w:rsidRPr="00F62FB2">
        <w:t>L</w:t>
      </w:r>
      <w:r w:rsidR="00D52F9F">
        <w:t>imitation of Liability</w:t>
      </w:r>
      <w:r w:rsidRPr="00F62FB2">
        <w:t xml:space="preserve"> (</w:t>
      </w:r>
      <w:r w:rsidR="0017428E">
        <w:t>Optional</w:t>
      </w:r>
      <w:r w:rsidRPr="00F62FB2">
        <w:t>)</w:t>
      </w:r>
      <w:bookmarkEnd w:id="662"/>
      <w:bookmarkEnd w:id="663"/>
      <w:bookmarkEnd w:id="664"/>
      <w:bookmarkEnd w:id="665"/>
      <w:bookmarkEnd w:id="666"/>
      <w:bookmarkEnd w:id="667"/>
      <w:bookmarkEnd w:id="668"/>
      <w:bookmarkEnd w:id="669"/>
    </w:p>
    <w:p w14:paraId="06AD2615" w14:textId="6C34EBDC" w:rsidR="00AF5137" w:rsidRPr="00F62FB2" w:rsidRDefault="00AF5137">
      <w:pPr>
        <w:pStyle w:val="NoteToDrafters-ASDEFCON"/>
        <w:rPr>
          <w:rFonts w:eastAsia="Calibri"/>
        </w:rPr>
      </w:pPr>
      <w:r w:rsidRPr="00F62FB2">
        <w:rPr>
          <w:rFonts w:eastAsia="Calibri"/>
        </w:rPr>
        <w:t xml:space="preserve">Note to drafters:  A risk assessment should be undertaken by the Commonwealth prior to release of the RFT to determine appropriate caps for inclusion in this clause </w:t>
      </w:r>
      <w:r w:rsidR="00364682" w:rsidRPr="00F62FB2">
        <w:rPr>
          <w:rFonts w:eastAsia="Calibri"/>
        </w:rPr>
        <w:fldChar w:fldCharType="begin"/>
      </w:r>
      <w:r w:rsidR="00364682" w:rsidRPr="00F62FB2">
        <w:rPr>
          <w:rFonts w:eastAsia="Calibri"/>
        </w:rPr>
        <w:instrText xml:space="preserve"> REF _Ref389553235 \r \h </w:instrText>
      </w:r>
      <w:r w:rsidR="00A26649">
        <w:rPr>
          <w:rFonts w:eastAsia="Calibri"/>
        </w:rPr>
        <w:instrText xml:space="preserve"> \* MERGEFORMAT </w:instrText>
      </w:r>
      <w:r w:rsidR="00364682" w:rsidRPr="00F62FB2">
        <w:rPr>
          <w:rFonts w:eastAsia="Calibri"/>
        </w:rPr>
      </w:r>
      <w:r w:rsidR="00364682" w:rsidRPr="00F62FB2">
        <w:rPr>
          <w:rFonts w:eastAsia="Calibri"/>
        </w:rPr>
        <w:fldChar w:fldCharType="separate"/>
      </w:r>
      <w:r w:rsidR="00C7088C">
        <w:rPr>
          <w:rFonts w:eastAsia="Calibri"/>
        </w:rPr>
        <w:t>9.3</w:t>
      </w:r>
      <w:r w:rsidR="00364682" w:rsidRPr="00F62FB2">
        <w:rPr>
          <w:rFonts w:eastAsia="Calibri"/>
        </w:rPr>
        <w:fldChar w:fldCharType="end"/>
      </w:r>
      <w:r w:rsidRPr="00F62FB2">
        <w:rPr>
          <w:rFonts w:eastAsia="Calibri"/>
        </w:rPr>
        <w:t>.</w:t>
      </w:r>
    </w:p>
    <w:p w14:paraId="3B9AB87E" w14:textId="77777777" w:rsidR="00AF5137" w:rsidRPr="00F62FB2" w:rsidRDefault="00AF5137">
      <w:pPr>
        <w:pStyle w:val="NoteToTenderers-ASDEFCON"/>
        <w:rPr>
          <w:rFonts w:eastAsia="Calibri"/>
        </w:rPr>
      </w:pPr>
      <w:r w:rsidRPr="00F62FB2">
        <w:rPr>
          <w:rFonts w:eastAsia="Calibri"/>
        </w:rPr>
        <w:t>Note to tenderers:  The Commonwealth’s preference is for liability under the Deed to be assessed according to common law principles.  If the tenderer proposes an alternative liability regime, the following clause may be used – refer to the conditions of tender for further information.</w:t>
      </w:r>
    </w:p>
    <w:p w14:paraId="39A48179" w14:textId="11F1FF48" w:rsidR="00AF5137" w:rsidRPr="00F62FB2" w:rsidRDefault="00AF5137" w:rsidP="008815D0">
      <w:pPr>
        <w:pStyle w:val="COTCOCLV3-ASDEFCON"/>
      </w:pPr>
      <w:bookmarkStart w:id="670" w:name="_Ref389492987"/>
      <w:r w:rsidRPr="00F62FB2">
        <w:t xml:space="preserve">Subject to clause </w:t>
      </w:r>
      <w:r w:rsidR="00364682" w:rsidRPr="00F62FB2">
        <w:fldChar w:fldCharType="begin"/>
      </w:r>
      <w:r w:rsidR="00364682" w:rsidRPr="00F62FB2">
        <w:instrText xml:space="preserve"> REF _Ref389553301 \r \h </w:instrText>
      </w:r>
      <w:r w:rsidR="00A26649">
        <w:instrText xml:space="preserve"> \* MERGEFORMAT </w:instrText>
      </w:r>
      <w:r w:rsidR="00364682" w:rsidRPr="00F62FB2">
        <w:fldChar w:fldCharType="separate"/>
      </w:r>
      <w:r w:rsidR="00C7088C">
        <w:t>9.3.2</w:t>
      </w:r>
      <w:r w:rsidR="00364682" w:rsidRPr="00F62FB2">
        <w:fldChar w:fldCharType="end"/>
      </w:r>
      <w:r w:rsidRPr="00F62FB2">
        <w:t>, the liability of the Contractor to the Commonwealth arising out of the Contractor’s performance of the Contract will be limited in aggregate to the Limitation Amount</w:t>
      </w:r>
      <w:r w:rsidR="006C43DB" w:rsidRPr="00F62FB2">
        <w:t xml:space="preserve"> specified in the Details Schedule</w:t>
      </w:r>
      <w:r w:rsidRPr="00F62FB2">
        <w:t>.</w:t>
      </w:r>
      <w:bookmarkEnd w:id="670"/>
    </w:p>
    <w:p w14:paraId="7707C2FD" w14:textId="29F6747E" w:rsidR="00AF5137" w:rsidRPr="00F62FB2" w:rsidRDefault="00AF5137" w:rsidP="008815D0">
      <w:pPr>
        <w:pStyle w:val="COTCOCLV3-ASDEFCON"/>
      </w:pPr>
      <w:bookmarkStart w:id="671" w:name="_Ref389553301"/>
      <w:r w:rsidRPr="00F62FB2">
        <w:t xml:space="preserve">The limitation in clause </w:t>
      </w:r>
      <w:r w:rsidR="00364682" w:rsidRPr="00F62FB2">
        <w:fldChar w:fldCharType="begin"/>
      </w:r>
      <w:r w:rsidR="00364682" w:rsidRPr="00F62FB2">
        <w:instrText xml:space="preserve"> REF _Ref389492987 \r \h </w:instrText>
      </w:r>
      <w:r w:rsidR="00A26649">
        <w:instrText xml:space="preserve"> \* MERGEFORMAT </w:instrText>
      </w:r>
      <w:r w:rsidR="00364682" w:rsidRPr="00F62FB2">
        <w:fldChar w:fldCharType="separate"/>
      </w:r>
      <w:r w:rsidR="00C7088C">
        <w:t>9.3.1</w:t>
      </w:r>
      <w:r w:rsidR="00364682" w:rsidRPr="00F62FB2">
        <w:fldChar w:fldCharType="end"/>
      </w:r>
      <w:r w:rsidRPr="00F62FB2">
        <w:t xml:space="preserve"> does not apply to liability of the Contractor for:</w:t>
      </w:r>
      <w:bookmarkEnd w:id="671"/>
    </w:p>
    <w:p w14:paraId="7FD06169" w14:textId="77777777" w:rsidR="00AF5137" w:rsidRPr="00F62FB2" w:rsidRDefault="00AF5137" w:rsidP="003D2C8F">
      <w:pPr>
        <w:pStyle w:val="COTCOCLV4-ASDEFCON"/>
      </w:pPr>
      <w:r w:rsidRPr="00F62FB2">
        <w:tab/>
        <w:t>personal injury and death;</w:t>
      </w:r>
    </w:p>
    <w:p w14:paraId="783602EF" w14:textId="77777777" w:rsidR="00AF5137" w:rsidRPr="00F62FB2" w:rsidRDefault="00AF5137" w:rsidP="003D2C8F">
      <w:pPr>
        <w:pStyle w:val="COTCOCLV4-ASDEFCON"/>
      </w:pPr>
      <w:r w:rsidRPr="00F62FB2">
        <w:tab/>
        <w:t>loss of, or damage to, third party property or Commonwealth property (other than Defence property);</w:t>
      </w:r>
    </w:p>
    <w:p w14:paraId="4B1B8C86" w14:textId="77777777" w:rsidR="00AF5137" w:rsidRPr="00F62FB2" w:rsidRDefault="00AF5137" w:rsidP="003D2C8F">
      <w:pPr>
        <w:pStyle w:val="COTCOCLV4-ASDEFCON"/>
      </w:pPr>
      <w:r w:rsidRPr="00F62FB2">
        <w:tab/>
        <w:t>breach of Intellectual Property rights, confidentiality, privacy or security obligations;</w:t>
      </w:r>
    </w:p>
    <w:p w14:paraId="7AEADAB3" w14:textId="77777777" w:rsidR="00AF5137" w:rsidRPr="00F62FB2" w:rsidRDefault="00AF5137" w:rsidP="003D2C8F">
      <w:pPr>
        <w:pStyle w:val="COTCOCLV4-ASDEFCON"/>
      </w:pPr>
      <w:r w:rsidRPr="00F62FB2">
        <w:tab/>
        <w:t>fraud;</w:t>
      </w:r>
    </w:p>
    <w:p w14:paraId="1ED5060E" w14:textId="77777777" w:rsidR="00AF5137" w:rsidRPr="00F62FB2" w:rsidRDefault="00AF5137" w:rsidP="003D2C8F">
      <w:pPr>
        <w:pStyle w:val="COTCOCLV4-ASDEFCON"/>
      </w:pPr>
      <w:r w:rsidRPr="00F62FB2">
        <w:tab/>
        <w:t>unlawful (not including breach of contract) or illegal acts; or</w:t>
      </w:r>
    </w:p>
    <w:p w14:paraId="6D5618D5" w14:textId="389CAC10" w:rsidR="005535C3" w:rsidRPr="00F62FB2" w:rsidRDefault="00AF5137" w:rsidP="008815D0">
      <w:pPr>
        <w:pStyle w:val="COTCOCLV4-ASDEFCON"/>
      </w:pPr>
      <w:r w:rsidRPr="00F62FB2">
        <w:tab/>
        <w:t>the Intellectual Property indemnity provided by the Contractor under clause</w:t>
      </w:r>
      <w:r w:rsidR="00FE7DA2">
        <w:t xml:space="preserve"> </w:t>
      </w:r>
      <w:r w:rsidR="00FE7DA2">
        <w:fldChar w:fldCharType="begin"/>
      </w:r>
      <w:r w:rsidR="00FE7DA2">
        <w:instrText xml:space="preserve"> REF _Ref80718748 \r \h </w:instrText>
      </w:r>
      <w:r w:rsidR="0017428E">
        <w:instrText xml:space="preserve"> \* MERGEFORMAT </w:instrText>
      </w:r>
      <w:r w:rsidR="00FE7DA2">
        <w:fldChar w:fldCharType="separate"/>
      </w:r>
      <w:r w:rsidR="00C7088C">
        <w:t>9.1.1</w:t>
      </w:r>
      <w:r w:rsidR="00FE7DA2">
        <w:fldChar w:fldCharType="end"/>
      </w:r>
      <w:r w:rsidR="00FE7DA2">
        <w:fldChar w:fldCharType="begin"/>
      </w:r>
      <w:r w:rsidR="00FE7DA2">
        <w:instrText xml:space="preserve"> REF _Ref259785682 \r \h </w:instrText>
      </w:r>
      <w:r w:rsidR="0017428E">
        <w:instrText xml:space="preserve"> \* MERGEFORMAT </w:instrText>
      </w:r>
      <w:r w:rsidR="00FE7DA2">
        <w:fldChar w:fldCharType="separate"/>
      </w:r>
      <w:r w:rsidR="00C7088C">
        <w:t>9.1.1b</w:t>
      </w:r>
      <w:r w:rsidR="00FE7DA2">
        <w:fldChar w:fldCharType="end"/>
      </w:r>
      <w:r w:rsidRPr="00F62FB2">
        <w:t>.</w:t>
      </w:r>
    </w:p>
    <w:p w14:paraId="1B0383BD" w14:textId="5A4BF2DC" w:rsidR="00F261DD" w:rsidRDefault="001F5C93" w:rsidP="003D2C8F">
      <w:pPr>
        <w:pStyle w:val="COTCOCLV1-ASDEFCON"/>
      </w:pPr>
      <w:bookmarkStart w:id="672" w:name="_Toc175234277"/>
      <w:bookmarkStart w:id="673" w:name="_Toc143607453"/>
      <w:bookmarkStart w:id="674" w:name="_Toc143607909"/>
      <w:bookmarkStart w:id="675" w:name="_Toc143608359"/>
      <w:bookmarkStart w:id="676" w:name="_Toc153283210"/>
      <w:r>
        <w:t>DEED MANAGEMENT</w:t>
      </w:r>
      <w:bookmarkEnd w:id="672"/>
      <w:bookmarkEnd w:id="673"/>
      <w:bookmarkEnd w:id="674"/>
      <w:bookmarkEnd w:id="675"/>
      <w:bookmarkEnd w:id="676"/>
      <w:r>
        <w:t xml:space="preserve"> </w:t>
      </w:r>
    </w:p>
    <w:p w14:paraId="70E1B3E9" w14:textId="03EB8DC6" w:rsidR="002D7E94" w:rsidRPr="00F62FB2" w:rsidRDefault="005535C3" w:rsidP="003D2C8F">
      <w:pPr>
        <w:pStyle w:val="COTCOCLV2-ASDEFCON"/>
      </w:pPr>
      <w:bookmarkStart w:id="677" w:name="_Toc175234278"/>
      <w:bookmarkStart w:id="678" w:name="_Toc143607454"/>
      <w:bookmarkStart w:id="679" w:name="_Toc143607910"/>
      <w:bookmarkStart w:id="680" w:name="_Toc143608360"/>
      <w:bookmarkStart w:id="681" w:name="_Toc153283211"/>
      <w:r w:rsidRPr="00F62FB2">
        <w:t>Assignment</w:t>
      </w:r>
      <w:r w:rsidR="00D81020" w:rsidRPr="00F62FB2">
        <w:t xml:space="preserve"> (</w:t>
      </w:r>
      <w:r w:rsidR="0017428E" w:rsidRPr="00F62FB2">
        <w:t>C</w:t>
      </w:r>
      <w:r w:rsidR="0017428E">
        <w:t>ore</w:t>
      </w:r>
      <w:r w:rsidR="00D81020" w:rsidRPr="00F62FB2">
        <w:t>)</w:t>
      </w:r>
      <w:bookmarkEnd w:id="677"/>
      <w:bookmarkEnd w:id="678"/>
      <w:bookmarkEnd w:id="679"/>
      <w:bookmarkEnd w:id="680"/>
      <w:bookmarkEnd w:id="681"/>
    </w:p>
    <w:p w14:paraId="1DBFF213" w14:textId="77777777" w:rsidR="005535C3" w:rsidRPr="00F62FB2" w:rsidRDefault="005535C3" w:rsidP="003D2C8F">
      <w:pPr>
        <w:pStyle w:val="COTCOCLV3-ASDEFCON"/>
      </w:pPr>
      <w:r w:rsidRPr="00F62FB2">
        <w:t xml:space="preserve">The </w:t>
      </w:r>
      <w:r w:rsidR="00D55D02" w:rsidRPr="00F62FB2">
        <w:t>Contractor</w:t>
      </w:r>
      <w:r w:rsidRPr="00F62FB2">
        <w:t xml:space="preserve"> </w:t>
      </w:r>
      <w:r w:rsidR="00AC68FC" w:rsidRPr="00F62FB2">
        <w:t>shall</w:t>
      </w:r>
      <w:r w:rsidRPr="00F62FB2">
        <w:t xml:space="preserve"> not assign any of its rights under the </w:t>
      </w:r>
      <w:r w:rsidR="002D7E94" w:rsidRPr="00F62FB2">
        <w:t>Deed or any</w:t>
      </w:r>
      <w:r w:rsidR="004B6766" w:rsidRPr="00F62FB2">
        <w:t xml:space="preserve"> </w:t>
      </w:r>
      <w:r w:rsidRPr="00F62FB2">
        <w:t xml:space="preserve">Contract without the prior written consent of the </w:t>
      </w:r>
      <w:r w:rsidR="00165940" w:rsidRPr="00F62FB2">
        <w:t>Authorised Officer</w:t>
      </w:r>
      <w:r w:rsidRPr="00F62FB2">
        <w:t>.</w:t>
      </w:r>
    </w:p>
    <w:p w14:paraId="67B68343" w14:textId="612260F4" w:rsidR="003E2EC0" w:rsidRPr="00F62FB2" w:rsidRDefault="003E2EC0" w:rsidP="003D2C8F">
      <w:pPr>
        <w:pStyle w:val="COTCOCLV2-ASDEFCON"/>
      </w:pPr>
      <w:bookmarkStart w:id="682" w:name="_Ref353375798"/>
      <w:bookmarkStart w:id="683" w:name="_Toc175234279"/>
      <w:bookmarkStart w:id="684" w:name="_Toc143607455"/>
      <w:bookmarkStart w:id="685" w:name="_Toc143607911"/>
      <w:bookmarkStart w:id="686" w:name="_Toc143608361"/>
      <w:bookmarkStart w:id="687" w:name="_Toc153283212"/>
      <w:r w:rsidRPr="00F62FB2">
        <w:t xml:space="preserve">Commonwealth </w:t>
      </w:r>
      <w:r w:rsidR="00D708A9">
        <w:t>A</w:t>
      </w:r>
      <w:r w:rsidRPr="00F62FB2">
        <w:t>ccess</w:t>
      </w:r>
      <w:bookmarkEnd w:id="682"/>
      <w:r w:rsidRPr="00F62FB2">
        <w:t xml:space="preserve"> (</w:t>
      </w:r>
      <w:r w:rsidR="0017428E" w:rsidRPr="00F62FB2">
        <w:t>C</w:t>
      </w:r>
      <w:r w:rsidR="0017428E">
        <w:t>ore</w:t>
      </w:r>
      <w:r w:rsidRPr="00F62FB2">
        <w:t>)</w:t>
      </w:r>
      <w:bookmarkEnd w:id="683"/>
      <w:bookmarkEnd w:id="684"/>
      <w:bookmarkEnd w:id="685"/>
      <w:bookmarkEnd w:id="686"/>
      <w:bookmarkEnd w:id="687"/>
    </w:p>
    <w:p w14:paraId="5FD6A2AA" w14:textId="77777777" w:rsidR="003E2EC0" w:rsidRPr="003D2C8F" w:rsidRDefault="003E2EC0" w:rsidP="003D2C8F">
      <w:pPr>
        <w:pStyle w:val="COTCOCLV3-ASDEFCON"/>
        <w:rPr>
          <w:rStyle w:val="SC4438"/>
          <w:rFonts w:cs="Times New Roman"/>
          <w:szCs w:val="40"/>
        </w:rPr>
      </w:pPr>
      <w:bookmarkStart w:id="688" w:name="_Ref389551652"/>
      <w:r w:rsidRPr="00656EA3">
        <w:rPr>
          <w:rStyle w:val="SC4438"/>
          <w:rFonts w:cs="Times New Roman"/>
          <w:szCs w:val="40"/>
        </w:rPr>
        <w:t xml:space="preserve">At the Commonwealth Representative’s request (acting reasonably), the Contractor shall permit the Commonwealth and its nominees timely and sufficient access to the Contractor’s premises, </w:t>
      </w:r>
      <w:r w:rsidRPr="005B4549">
        <w:rPr>
          <w:rStyle w:val="SC4438"/>
          <w:rFonts w:cs="Times New Roman"/>
          <w:szCs w:val="40"/>
        </w:rPr>
        <w:t>records or accounts relevant to the Deed or any</w:t>
      </w:r>
      <w:r w:rsidRPr="005B4549">
        <w:t xml:space="preserve"> </w:t>
      </w:r>
      <w:r w:rsidRPr="005B4549">
        <w:rPr>
          <w:rStyle w:val="SC4438"/>
          <w:rFonts w:cs="Times New Roman"/>
          <w:szCs w:val="40"/>
        </w:rPr>
        <w:t>Contract to:</w:t>
      </w:r>
      <w:bookmarkEnd w:id="688"/>
    </w:p>
    <w:p w14:paraId="482B413A" w14:textId="77777777" w:rsidR="003E2EC0" w:rsidRPr="003D2C8F" w:rsidRDefault="003E2EC0" w:rsidP="003D2C8F">
      <w:pPr>
        <w:pStyle w:val="COTCOCLV4-ASDEFCON"/>
        <w:rPr>
          <w:rStyle w:val="SC4438"/>
          <w:rFonts w:cs="Times New Roman"/>
          <w:szCs w:val="40"/>
        </w:rPr>
      </w:pPr>
      <w:r w:rsidRPr="005B4549">
        <w:rPr>
          <w:rStyle w:val="SC4438"/>
          <w:rFonts w:cs="Times New Roman"/>
          <w:szCs w:val="40"/>
        </w:rPr>
        <w:t>undertake quality audits and quality surveillance (as defined in AS/NZ ISO 9000 current at the date the Tasking Order is issued) of the Contractor’s quality system and/or the production processes related to the Supplies; and</w:t>
      </w:r>
    </w:p>
    <w:p w14:paraId="3E72365F" w14:textId="77777777" w:rsidR="003E2EC0" w:rsidRPr="003D2C8F" w:rsidRDefault="003E2EC0" w:rsidP="003D2C8F">
      <w:pPr>
        <w:pStyle w:val="COTCOCLV4-ASDEFCON"/>
      </w:pPr>
      <w:r w:rsidRPr="003D2C8F">
        <w:t xml:space="preserve">monitor the Contractor’s work health and safety and environmental compliance in connection with the provision of the Supplies. </w:t>
      </w:r>
    </w:p>
    <w:p w14:paraId="3E9CAE5B" w14:textId="251446D3" w:rsidR="003E2EC0" w:rsidRPr="003D2C8F" w:rsidRDefault="003E2EC0" w:rsidP="003D2C8F">
      <w:pPr>
        <w:pStyle w:val="COTCOCLV3-ASDEFCON"/>
        <w:rPr>
          <w:rStyle w:val="SC4438"/>
          <w:rFonts w:cs="Times New Roman"/>
          <w:szCs w:val="40"/>
        </w:rPr>
      </w:pPr>
      <w:r w:rsidRPr="003D2C8F">
        <w:rPr>
          <w:rStyle w:val="SC4438"/>
          <w:rFonts w:cs="Times New Roman"/>
          <w:szCs w:val="40"/>
        </w:rPr>
        <w:t xml:space="preserve">In addition, if the cumulative value of all Tasking Orders (by itself or cumulatively with previous changes to Tasking Orders) entered into under the Deed is equal to or greater than A$100,000, the Contractor shall permit the Commonwealth and its nominees timely and sufficient access to the Contractor’s premises, records or accounts relevant to the Deed or any Contract to conduct audits under the </w:t>
      </w:r>
      <w:r w:rsidRPr="003D2C8F">
        <w:rPr>
          <w:rStyle w:val="SC4438"/>
          <w:rFonts w:cs="Times New Roman"/>
          <w:i/>
          <w:szCs w:val="40"/>
        </w:rPr>
        <w:t>Auditor-General Act 1997</w:t>
      </w:r>
      <w:r w:rsidRPr="003D2C8F">
        <w:rPr>
          <w:rStyle w:val="SC4438"/>
          <w:rFonts w:cs="Times New Roman"/>
          <w:szCs w:val="40"/>
        </w:rPr>
        <w:t>.  The Commonwealth and its nominees may copy any records or accounts relevant to the Deed or any</w:t>
      </w:r>
      <w:r w:rsidRPr="003D2C8F">
        <w:t xml:space="preserve"> </w:t>
      </w:r>
      <w:r w:rsidRPr="003D2C8F">
        <w:rPr>
          <w:rStyle w:val="SC4438"/>
          <w:rFonts w:cs="Times New Roman"/>
          <w:szCs w:val="40"/>
        </w:rPr>
        <w:t xml:space="preserve">Contract and retain or use these records and accounts for the purposes of this clause </w:t>
      </w:r>
      <w:r w:rsidRPr="003D2C8F">
        <w:rPr>
          <w:rStyle w:val="SC4438"/>
          <w:rFonts w:cs="Times New Roman"/>
          <w:szCs w:val="40"/>
        </w:rPr>
        <w:fldChar w:fldCharType="begin"/>
      </w:r>
      <w:r w:rsidRPr="003D2C8F">
        <w:rPr>
          <w:rStyle w:val="SC4438"/>
          <w:rFonts w:cs="Times New Roman"/>
          <w:szCs w:val="40"/>
        </w:rPr>
        <w:instrText xml:space="preserve"> REF _Ref353375798 \r \h </w:instrText>
      </w:r>
      <w:r w:rsidRPr="003D2C8F">
        <w:instrText xml:space="preserve"> \* MERGEFORMAT </w:instrText>
      </w:r>
      <w:r w:rsidRPr="003D2C8F">
        <w:rPr>
          <w:rStyle w:val="SC4438"/>
          <w:rFonts w:cs="Times New Roman"/>
          <w:szCs w:val="40"/>
        </w:rPr>
      </w:r>
      <w:r w:rsidRPr="003D2C8F">
        <w:rPr>
          <w:rStyle w:val="SC4438"/>
          <w:rFonts w:cs="Times New Roman"/>
          <w:szCs w:val="40"/>
        </w:rPr>
        <w:fldChar w:fldCharType="separate"/>
      </w:r>
      <w:r w:rsidR="00C7088C">
        <w:rPr>
          <w:rStyle w:val="SC4438"/>
          <w:rFonts w:cs="Times New Roman"/>
          <w:szCs w:val="40"/>
        </w:rPr>
        <w:t>10.2</w:t>
      </w:r>
      <w:r w:rsidRPr="003D2C8F">
        <w:rPr>
          <w:rStyle w:val="SC4438"/>
          <w:rFonts w:cs="Times New Roman"/>
          <w:szCs w:val="40"/>
        </w:rPr>
        <w:fldChar w:fldCharType="end"/>
      </w:r>
      <w:r w:rsidRPr="003D2C8F">
        <w:rPr>
          <w:rStyle w:val="SC4438"/>
          <w:rFonts w:cs="Times New Roman"/>
          <w:szCs w:val="40"/>
        </w:rPr>
        <w:t>.</w:t>
      </w:r>
    </w:p>
    <w:p w14:paraId="1BD9BCB7" w14:textId="602C5E6A" w:rsidR="003E2EC0" w:rsidRPr="00F62FB2" w:rsidRDefault="003E2EC0" w:rsidP="008815D0">
      <w:pPr>
        <w:pStyle w:val="COTCOCLV3-ASDEFCON"/>
      </w:pPr>
      <w:r w:rsidRPr="00F62FB2">
        <w:t xml:space="preserve">Without affecting this clause </w:t>
      </w:r>
      <w:r w:rsidRPr="00F62FB2">
        <w:fldChar w:fldCharType="begin"/>
      </w:r>
      <w:r w:rsidRPr="00F62FB2">
        <w:instrText xml:space="preserve"> REF _Ref353375798 \r \h </w:instrText>
      </w:r>
      <w:r>
        <w:instrText xml:space="preserve"> \* MERGEFORMAT </w:instrText>
      </w:r>
      <w:r w:rsidRPr="00F62FB2">
        <w:fldChar w:fldCharType="separate"/>
      </w:r>
      <w:r w:rsidR="00C7088C">
        <w:t>10.2</w:t>
      </w:r>
      <w:r w:rsidRPr="00F62FB2">
        <w:fldChar w:fldCharType="end"/>
      </w:r>
      <w:r w:rsidRPr="00F62FB2">
        <w:t>, the Contractor acknowledges that:</w:t>
      </w:r>
    </w:p>
    <w:p w14:paraId="0B29824A" w14:textId="77777777" w:rsidR="003E2EC0" w:rsidRPr="00F62FB2" w:rsidRDefault="003E2EC0" w:rsidP="003D2C8F">
      <w:pPr>
        <w:pStyle w:val="COTCOCLV4-ASDEFCON"/>
      </w:pPr>
      <w:r w:rsidRPr="00F62FB2">
        <w:t>the Auditor-General has the power under the Auditor Act 1997 to conduct audits (including performance audits) of the Contractor and Subcontractors in relation to the Contract;</w:t>
      </w:r>
    </w:p>
    <w:p w14:paraId="52780123" w14:textId="77777777" w:rsidR="003E2EC0" w:rsidRPr="00F62FB2" w:rsidRDefault="003E2EC0" w:rsidP="003D2C8F">
      <w:pPr>
        <w:pStyle w:val="COTCOCLV4-ASDEFCON"/>
      </w:pPr>
      <w:r w:rsidRPr="00F62FB2">
        <w:t xml:space="preserve">the Auditor-General may give a copy of, or an extract from, a report on an audit in relation to the Contract to any person (including a Minister) who, or any body that, in the Auditor-General’s opinion, has a special interest, in the report or the content of the extract; and </w:t>
      </w:r>
    </w:p>
    <w:p w14:paraId="60D074A7" w14:textId="1EF8FEA5" w:rsidR="003E2EC0" w:rsidRPr="00F62FB2" w:rsidRDefault="003E2EC0" w:rsidP="008815D0">
      <w:pPr>
        <w:pStyle w:val="COTCOCLV4-ASDEFCON"/>
      </w:pPr>
      <w:r w:rsidRPr="00F62FB2">
        <w:t xml:space="preserve">the Commonwealth Representative may authorise the Auditor-General, or member of the staff of the Australian National Audit Office, under clause </w:t>
      </w:r>
      <w:r w:rsidRPr="00F62FB2">
        <w:fldChar w:fldCharType="begin"/>
      </w:r>
      <w:r w:rsidRPr="00F62FB2">
        <w:instrText xml:space="preserve"> REF _Ref389551652 \r \h </w:instrText>
      </w:r>
      <w:r>
        <w:instrText xml:space="preserve"> \* MERGEFORMAT </w:instrText>
      </w:r>
      <w:r w:rsidRPr="00F62FB2">
        <w:fldChar w:fldCharType="separate"/>
      </w:r>
      <w:r w:rsidR="00C7088C">
        <w:t>10.2.1</w:t>
      </w:r>
      <w:r w:rsidRPr="00F62FB2">
        <w:fldChar w:fldCharType="end"/>
      </w:r>
      <w:r w:rsidRPr="00F62FB2">
        <w:t>.</w:t>
      </w:r>
    </w:p>
    <w:p w14:paraId="38181BCF" w14:textId="080EA452" w:rsidR="002D7E94" w:rsidRPr="00F62FB2" w:rsidRDefault="005535C3" w:rsidP="003D2C8F">
      <w:pPr>
        <w:pStyle w:val="COTCOCLV2-ASDEFCON"/>
      </w:pPr>
      <w:bookmarkStart w:id="689" w:name="_Toc175234280"/>
      <w:bookmarkStart w:id="690" w:name="_Toc143607456"/>
      <w:bookmarkStart w:id="691" w:name="_Toc143607912"/>
      <w:bookmarkStart w:id="692" w:name="_Toc143608362"/>
      <w:bookmarkStart w:id="693" w:name="_Toc153283213"/>
      <w:r w:rsidRPr="00F62FB2">
        <w:t>Subcontracting</w:t>
      </w:r>
      <w:r w:rsidR="00D81020" w:rsidRPr="00F62FB2">
        <w:t xml:space="preserve"> (</w:t>
      </w:r>
      <w:r w:rsidR="0017428E">
        <w:t>Core</w:t>
      </w:r>
      <w:r w:rsidR="00D81020" w:rsidRPr="00F62FB2">
        <w:t>)</w:t>
      </w:r>
      <w:bookmarkEnd w:id="689"/>
      <w:bookmarkEnd w:id="690"/>
      <w:bookmarkEnd w:id="691"/>
      <w:bookmarkEnd w:id="692"/>
      <w:bookmarkEnd w:id="693"/>
    </w:p>
    <w:p w14:paraId="0FEFB8AE" w14:textId="7A5C578E" w:rsidR="005535C3" w:rsidRDefault="005535C3" w:rsidP="003D2C8F">
      <w:pPr>
        <w:pStyle w:val="COTCOCLV3-ASDEFCON"/>
      </w:pPr>
      <w:r w:rsidRPr="00F62FB2">
        <w:t xml:space="preserve">Subcontracting the whole or part of the </w:t>
      </w:r>
      <w:r w:rsidR="00D55D02" w:rsidRPr="00F62FB2">
        <w:t>Contractor</w:t>
      </w:r>
      <w:r w:rsidRPr="00F62FB2">
        <w:t xml:space="preserve">’s obligations under the </w:t>
      </w:r>
      <w:r w:rsidR="002D7E94" w:rsidRPr="00F62FB2">
        <w:t>Deed or any</w:t>
      </w:r>
      <w:r w:rsidR="004B6766" w:rsidRPr="00F62FB2">
        <w:t xml:space="preserve"> </w:t>
      </w:r>
      <w:r w:rsidRPr="00F62FB2">
        <w:t xml:space="preserve">Contract will not relieve the </w:t>
      </w:r>
      <w:r w:rsidR="00D55D02" w:rsidRPr="00F62FB2">
        <w:t>Contractor</w:t>
      </w:r>
      <w:r w:rsidRPr="00F62FB2">
        <w:t xml:space="preserve"> from any of its obligations. </w:t>
      </w:r>
      <w:r w:rsidR="00E20236" w:rsidRPr="00F62FB2">
        <w:t xml:space="preserve"> </w:t>
      </w:r>
      <w:r w:rsidRPr="00F62FB2">
        <w:t>Upon request</w:t>
      </w:r>
      <w:r w:rsidR="00E20236" w:rsidRPr="00F62FB2">
        <w:t>,</w:t>
      </w:r>
      <w:r w:rsidRPr="00F62FB2">
        <w:t xml:space="preserve"> the </w:t>
      </w:r>
      <w:r w:rsidR="00D55D02" w:rsidRPr="00F62FB2">
        <w:t>Contractor</w:t>
      </w:r>
      <w:r w:rsidRPr="00F62FB2">
        <w:t xml:space="preserve"> </w:t>
      </w:r>
      <w:r w:rsidR="00AC68FC" w:rsidRPr="00F62FB2">
        <w:t>shall</w:t>
      </w:r>
      <w:r w:rsidRPr="00F62FB2">
        <w:t xml:space="preserve"> make available to the Commonwealth the details of all subcontractors engaged to provide the Supplies under the</w:t>
      </w:r>
      <w:r w:rsidR="00E043D6" w:rsidRPr="00F62FB2">
        <w:t xml:space="preserve"> Deed or any</w:t>
      </w:r>
      <w:r w:rsidR="004B6766" w:rsidRPr="00F62FB2">
        <w:t xml:space="preserve"> </w:t>
      </w:r>
      <w:r w:rsidRPr="00F62FB2">
        <w:t xml:space="preserve">Contract. </w:t>
      </w:r>
      <w:r w:rsidR="00E20236" w:rsidRPr="00F62FB2">
        <w:t xml:space="preserve"> </w:t>
      </w:r>
      <w:r w:rsidRPr="00F62FB2">
        <w:t xml:space="preserve">The </w:t>
      </w:r>
      <w:r w:rsidR="00D55D02" w:rsidRPr="00F62FB2">
        <w:t>Contractor</w:t>
      </w:r>
      <w:r w:rsidRPr="00F62FB2">
        <w:t xml:space="preserve"> acknowledges that the Commonwealth may be required to disclose such information.</w:t>
      </w:r>
    </w:p>
    <w:p w14:paraId="450EAA20" w14:textId="1E4B5777" w:rsidR="00FE7DA2" w:rsidRPr="00D26539" w:rsidRDefault="00FE7DA2" w:rsidP="00FE7DA2">
      <w:pPr>
        <w:keepNext/>
        <w:shd w:val="clear" w:color="auto" w:fill="000000"/>
        <w:rPr>
          <w:rFonts w:cs="Arial"/>
          <w:b/>
          <w:i/>
          <w:color w:val="FFFFFF"/>
          <w:szCs w:val="20"/>
        </w:rPr>
      </w:pPr>
      <w:r w:rsidRPr="00D26539">
        <w:rPr>
          <w:rFonts w:cs="Arial"/>
          <w:b/>
          <w:i/>
          <w:color w:val="FFFFFF"/>
          <w:szCs w:val="20"/>
        </w:rPr>
        <w:t xml:space="preserve">Note to drafters: These clauses </w:t>
      </w:r>
      <w:r w:rsidR="00846F98">
        <w:rPr>
          <w:rFonts w:cs="Arial"/>
          <w:b/>
          <w:i/>
          <w:color w:val="FFFFFF"/>
          <w:szCs w:val="20"/>
        </w:rPr>
        <w:fldChar w:fldCharType="begin"/>
      </w:r>
      <w:r w:rsidR="00846F98">
        <w:rPr>
          <w:rFonts w:cs="Arial"/>
          <w:b/>
          <w:i/>
          <w:color w:val="FFFFFF"/>
          <w:szCs w:val="20"/>
        </w:rPr>
        <w:instrText xml:space="preserve"> REF _Ref83644952 \r \h </w:instrText>
      </w:r>
      <w:r w:rsidR="00846F98">
        <w:rPr>
          <w:rFonts w:cs="Arial"/>
          <w:b/>
          <w:i/>
          <w:color w:val="FFFFFF"/>
          <w:szCs w:val="20"/>
        </w:rPr>
      </w:r>
      <w:r w:rsidR="00846F98">
        <w:rPr>
          <w:rFonts w:cs="Arial"/>
          <w:b/>
          <w:i/>
          <w:color w:val="FFFFFF"/>
          <w:szCs w:val="20"/>
        </w:rPr>
        <w:fldChar w:fldCharType="separate"/>
      </w:r>
      <w:r w:rsidR="00C7088C">
        <w:rPr>
          <w:rFonts w:cs="Arial"/>
          <w:b/>
          <w:i/>
          <w:color w:val="FFFFFF"/>
          <w:szCs w:val="20"/>
        </w:rPr>
        <w:t>10.3.2</w:t>
      </w:r>
      <w:r w:rsidR="00846F98">
        <w:rPr>
          <w:rFonts w:cs="Arial"/>
          <w:b/>
          <w:i/>
          <w:color w:val="FFFFFF"/>
          <w:szCs w:val="20"/>
        </w:rPr>
        <w:fldChar w:fldCharType="end"/>
      </w:r>
      <w:r w:rsidR="00846F98">
        <w:rPr>
          <w:rFonts w:cs="Arial"/>
          <w:b/>
          <w:i/>
          <w:color w:val="FFFFFF"/>
          <w:szCs w:val="20"/>
        </w:rPr>
        <w:t xml:space="preserve"> to </w:t>
      </w:r>
      <w:r w:rsidR="00846F98">
        <w:rPr>
          <w:rFonts w:cs="Arial"/>
          <w:b/>
          <w:i/>
          <w:color w:val="FFFFFF"/>
          <w:szCs w:val="20"/>
        </w:rPr>
        <w:fldChar w:fldCharType="begin"/>
      </w:r>
      <w:r w:rsidR="00846F98">
        <w:rPr>
          <w:rFonts w:cs="Arial"/>
          <w:b/>
          <w:i/>
          <w:color w:val="FFFFFF"/>
          <w:szCs w:val="20"/>
        </w:rPr>
        <w:instrText xml:space="preserve"> REF _Ref83131268 \r \h </w:instrText>
      </w:r>
      <w:r w:rsidR="00846F98">
        <w:rPr>
          <w:rFonts w:cs="Arial"/>
          <w:b/>
          <w:i/>
          <w:color w:val="FFFFFF"/>
          <w:szCs w:val="20"/>
        </w:rPr>
      </w:r>
      <w:r w:rsidR="00846F98">
        <w:rPr>
          <w:rFonts w:cs="Arial"/>
          <w:b/>
          <w:i/>
          <w:color w:val="FFFFFF"/>
          <w:szCs w:val="20"/>
        </w:rPr>
        <w:fldChar w:fldCharType="separate"/>
      </w:r>
      <w:r w:rsidR="00C7088C">
        <w:rPr>
          <w:rFonts w:cs="Arial"/>
          <w:b/>
          <w:i/>
          <w:color w:val="FFFFFF"/>
          <w:szCs w:val="20"/>
        </w:rPr>
        <w:t>10.3.6</w:t>
      </w:r>
      <w:r w:rsidR="00846F98">
        <w:rPr>
          <w:rFonts w:cs="Arial"/>
          <w:b/>
          <w:i/>
          <w:color w:val="FFFFFF"/>
          <w:szCs w:val="20"/>
        </w:rPr>
        <w:fldChar w:fldCharType="end"/>
      </w:r>
      <w:r w:rsidRPr="00D26539">
        <w:rPr>
          <w:rFonts w:cs="Arial"/>
          <w:b/>
          <w:i/>
          <w:color w:val="FFFFFF"/>
          <w:szCs w:val="20"/>
        </w:rPr>
        <w:t xml:space="preserve"> must be included in the draft RFT when a procurement will be subject to the Payment Times Procurement Connected Policy (PT PCP). The PT PCP applies to procurements of new standing offers where the estimated value of all anticipated orders awarded under the standing offer is expected to exceed $4 million (GST inclusive). </w:t>
      </w:r>
      <w:r w:rsidR="0017428E">
        <w:rPr>
          <w:rFonts w:cs="Arial"/>
          <w:b/>
          <w:i/>
          <w:color w:val="FFFFFF"/>
          <w:szCs w:val="20"/>
        </w:rPr>
        <w:t xml:space="preserve"> </w:t>
      </w:r>
      <w:r w:rsidRPr="00D26539">
        <w:rPr>
          <w:rFonts w:cs="Arial"/>
          <w:b/>
          <w:i/>
          <w:color w:val="FFFFFF"/>
          <w:szCs w:val="20"/>
        </w:rPr>
        <w:t xml:space="preserve">If the value of the procurement is not known, it should be assumed for the purposes of the PT PCP, that the procurement is valued above $4 million (inc GST), unless it is reasonable to assume otherwise. </w:t>
      </w:r>
    </w:p>
    <w:p w14:paraId="5EA16A03" w14:textId="77777777" w:rsidR="00FE7DA2" w:rsidRPr="00D26539" w:rsidRDefault="00FE7DA2" w:rsidP="00FE7DA2">
      <w:pPr>
        <w:keepNext/>
        <w:shd w:val="clear" w:color="auto" w:fill="000000"/>
        <w:rPr>
          <w:rFonts w:cs="Arial"/>
          <w:b/>
          <w:i/>
          <w:color w:val="FFFFFF"/>
          <w:szCs w:val="20"/>
        </w:rPr>
      </w:pPr>
      <w:r w:rsidRPr="00D26539">
        <w:rPr>
          <w:rFonts w:cs="Arial"/>
          <w:b/>
          <w:i/>
          <w:color w:val="FFFFFF"/>
          <w:szCs w:val="20"/>
        </w:rPr>
        <w:t xml:space="preserve"> It is not mandatory to include these clauses if any of the limitations at 2.1 of the PT PCP apply.</w:t>
      </w:r>
    </w:p>
    <w:p w14:paraId="1054E684" w14:textId="77777777" w:rsidR="007D4FFF" w:rsidRDefault="00FE7DA2" w:rsidP="00656EA3">
      <w:pPr>
        <w:pStyle w:val="NoteToTenderers-ASDEFCON"/>
      </w:pPr>
      <w:r w:rsidRPr="00147C13">
        <w:t xml:space="preserve">Note to tenderers: The Payment Times Procurement Connected Policy (PT PCP) imposes obligations on </w:t>
      </w:r>
      <w:r w:rsidRPr="00C97E2B">
        <w:t>large businesses who enter into a contract with the Commonwealth to pay invoices under their new subcontracts (up to $1 million (inc GST)) within 20 days. Late payments of invoices in scope will incur interest. Further information about the Payment Times Procurement Connected Policy is available from the Department of Treasury at</w:t>
      </w:r>
      <w:r w:rsidR="007D4FFF">
        <w:t>:</w:t>
      </w:r>
    </w:p>
    <w:p w14:paraId="4BF06348" w14:textId="4B67377D" w:rsidR="007D4FFF" w:rsidRDefault="00CA7146" w:rsidP="00726C5E">
      <w:pPr>
        <w:pStyle w:val="NoteToTenderersBullets-ASDEFCON"/>
      </w:pPr>
      <w:hyperlink r:id="rId23" w:history="1">
        <w:r w:rsidR="007D4FFF" w:rsidRPr="00F9723C">
          <w:rPr>
            <w:rStyle w:val="Hyperlink"/>
          </w:rPr>
          <w:t>https://treasury.gov.au/small-business/payment-times-procurement-connected-policy</w:t>
        </w:r>
      </w:hyperlink>
      <w:r w:rsidR="00FE7DA2" w:rsidRPr="00C97E2B">
        <w:t>.</w:t>
      </w:r>
    </w:p>
    <w:p w14:paraId="716CCD81" w14:textId="47ABE0F8" w:rsidR="00FE7DA2" w:rsidRPr="00C97E2B" w:rsidRDefault="00FE7DA2" w:rsidP="00656EA3">
      <w:pPr>
        <w:pStyle w:val="NoteToTenderers-ASDEFCON"/>
      </w:pPr>
      <w:r w:rsidRPr="00C97E2B">
        <w:t xml:space="preserve">The PT PCP complements the Government Supplier Pay </w:t>
      </w:r>
      <w:r w:rsidR="0017428E">
        <w:t>O</w:t>
      </w:r>
      <w:r w:rsidRPr="00C97E2B">
        <w:t>n</w:t>
      </w:r>
      <w:r w:rsidR="0017428E">
        <w:t>-</w:t>
      </w:r>
      <w:r w:rsidRPr="00C97E2B">
        <w:t xml:space="preserve">Time or Pay Interest Policy. </w:t>
      </w:r>
    </w:p>
    <w:p w14:paraId="7614B496" w14:textId="77777777" w:rsidR="00FE7DA2" w:rsidRPr="00D26539" w:rsidRDefault="00FE7DA2" w:rsidP="003D2C8F">
      <w:pPr>
        <w:pStyle w:val="NoteToTenderers-ASDEFCON"/>
      </w:pPr>
      <w:r w:rsidRPr="00D26539">
        <w:t>The following clauses will be included in the COD if:</w:t>
      </w:r>
    </w:p>
    <w:p w14:paraId="1360DFE5" w14:textId="27E270D2" w:rsidR="00FE7DA2" w:rsidRPr="00D26539" w:rsidRDefault="00FE7DA2" w:rsidP="003D2C8F">
      <w:pPr>
        <w:pStyle w:val="NoteToTenderersBullets-ASDEFCON"/>
      </w:pPr>
      <w:r w:rsidRPr="00D26539">
        <w:t>the Tenderer is a Reporting Entity as at the date of its tender response; and</w:t>
      </w:r>
    </w:p>
    <w:p w14:paraId="067A2258" w14:textId="350F0341" w:rsidR="00FE7DA2" w:rsidRPr="00D26539" w:rsidRDefault="00FE7DA2" w:rsidP="003D2C8F">
      <w:pPr>
        <w:pStyle w:val="NoteToTenderersBullets-ASDEFCON"/>
      </w:pPr>
      <w:r w:rsidRPr="00D26539">
        <w:t>the estimated value all anticipated orders awarded under the standing offer is expected to exceed $4 million (GST inclusive).</w:t>
      </w:r>
    </w:p>
    <w:p w14:paraId="0C625A89" w14:textId="77777777" w:rsidR="00F52506" w:rsidRPr="00DF11D1" w:rsidRDefault="00F52506" w:rsidP="003D2C8F">
      <w:pPr>
        <w:pStyle w:val="COTCOCLV3-ASDEFCON"/>
      </w:pPr>
      <w:bookmarkStart w:id="694" w:name="_Ref83644952"/>
      <w:bookmarkStart w:id="695" w:name="_Ref53398249"/>
      <w:bookmarkStart w:id="696" w:name="_Toc63437081"/>
      <w:bookmarkStart w:id="697" w:name="_Ref52997197"/>
      <w:r w:rsidRPr="00DF11D1">
        <w:t>The Contractor shall comply with the Payment Times Procurement Connected Policy (PT PCP), including the obligation to provide and comply with a PT PCP Remediation Plan (as defined in the PT PCP) when required to do so by the PT PCP Policy Team.</w:t>
      </w:r>
      <w:bookmarkEnd w:id="694"/>
    </w:p>
    <w:p w14:paraId="6CCE1236" w14:textId="77777777" w:rsidR="00FE7DA2" w:rsidRPr="00FB36F0" w:rsidRDefault="00FE7DA2" w:rsidP="003D2C8F">
      <w:pPr>
        <w:pStyle w:val="COTCOCLV3-ASDEFCON"/>
      </w:pPr>
      <w:bookmarkStart w:id="698" w:name="_Ref80096083"/>
      <w:bookmarkEnd w:id="695"/>
      <w:bookmarkEnd w:id="696"/>
      <w:bookmarkEnd w:id="697"/>
      <w:r w:rsidRPr="00FB36F0">
        <w:t xml:space="preserve">If the </w:t>
      </w:r>
      <w:r>
        <w:t>Contractor</w:t>
      </w:r>
      <w:r w:rsidRPr="00FB36F0">
        <w:t xml:space="preserve"> enters into a PT PCP Subcontract, the </w:t>
      </w:r>
      <w:r>
        <w:t>Contractor shall</w:t>
      </w:r>
      <w:r w:rsidRPr="00FB36F0">
        <w:t xml:space="preserve"> include in that subcontract:</w:t>
      </w:r>
      <w:bookmarkEnd w:id="698"/>
    </w:p>
    <w:p w14:paraId="389D8220" w14:textId="77777777" w:rsidR="00FE7DA2" w:rsidRPr="00FB36F0" w:rsidRDefault="00FE7DA2" w:rsidP="003D2C8F">
      <w:pPr>
        <w:pStyle w:val="COTCOCLV4-ASDEFCON"/>
      </w:pPr>
      <w:r w:rsidRPr="00FB36F0">
        <w:t xml:space="preserve">a requirement for the </w:t>
      </w:r>
      <w:r>
        <w:t>Contractor</w:t>
      </w:r>
      <w:r w:rsidRPr="00FB36F0">
        <w:t xml:space="preserve"> to pay the PT PCP Subcontractor:</w:t>
      </w:r>
    </w:p>
    <w:p w14:paraId="0D95DDAB" w14:textId="77777777" w:rsidR="00FE7DA2" w:rsidRPr="00FB36F0" w:rsidRDefault="00FE7DA2" w:rsidP="003D2C8F">
      <w:pPr>
        <w:pStyle w:val="COTCOCLV5-ASDEFCON"/>
      </w:pPr>
      <w:bookmarkStart w:id="699"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1A5872">
        <w:t>provided that this does not affect any other obligation to comply with applicable legislation that provides for a shorter payment period</w:t>
      </w:r>
      <w:r w:rsidRPr="00FB36F0">
        <w:t>; and</w:t>
      </w:r>
      <w:bookmarkEnd w:id="699"/>
    </w:p>
    <w:p w14:paraId="4965AD02" w14:textId="4DE461E2" w:rsidR="00FE7DA2" w:rsidRPr="00147C13" w:rsidRDefault="00FE7DA2" w:rsidP="008815D0">
      <w:pPr>
        <w:pStyle w:val="COTCOCLV5-ASDEFCON"/>
      </w:pPr>
      <w:bookmarkStart w:id="700" w:name="_Ref53043442"/>
      <w:bookmarkStart w:id="701" w:name="_Ref53390681"/>
      <w:bookmarkStart w:id="702" w:name="_Ref53208738"/>
      <w:r w:rsidRPr="00FB36F0">
        <w:t xml:space="preserve">subject to clause </w:t>
      </w:r>
      <w:r w:rsidRPr="004B37AD">
        <w:fldChar w:fldCharType="begin"/>
      </w:r>
      <w:r w:rsidRPr="004B37AD">
        <w:rPr>
          <w:bCs/>
        </w:rPr>
        <w:instrText xml:space="preserve"> REF _Ref53396737 \w \h </w:instrText>
      </w:r>
      <w:r w:rsidRPr="004B37AD">
        <w:instrText xml:space="preserve"> \* MERGEFORMAT </w:instrText>
      </w:r>
      <w:r w:rsidRPr="004B37AD">
        <w:fldChar w:fldCharType="separate"/>
      </w:r>
      <w:r w:rsidR="00C7088C">
        <w:rPr>
          <w:bCs/>
        </w:rPr>
        <w:t>10.3.5</w:t>
      </w:r>
      <w:r w:rsidRPr="004B37AD">
        <w:fldChar w:fldCharType="end"/>
      </w:r>
      <w:r w:rsidRPr="00FB36F0">
        <w:t xml:space="preserve">, for payments made by the </w:t>
      </w:r>
      <w:r>
        <w:t xml:space="preserve">Contractor </w:t>
      </w:r>
      <w:r w:rsidRPr="00FB36F0">
        <w:t xml:space="preserve">after the payment is due, the </w:t>
      </w:r>
      <w:r w:rsidRPr="00147C13">
        <w:t xml:space="preserve">unpaid amount plus interest on the unpaid amount calculated in accordance with </w:t>
      </w:r>
      <w:bookmarkEnd w:id="700"/>
      <w:r w:rsidRPr="00D26539">
        <w:t xml:space="preserve">the formula for late payments at clause </w:t>
      </w:r>
      <w:r w:rsidR="00431DD1" w:rsidRPr="00D26539">
        <w:fldChar w:fldCharType="begin"/>
      </w:r>
      <w:r w:rsidR="00431DD1" w:rsidRPr="00D26539">
        <w:instrText xml:space="preserve"> REF _Ref80719190 \r \h </w:instrText>
      </w:r>
      <w:r w:rsidR="00431DD1" w:rsidRPr="00D26539">
        <w:fldChar w:fldCharType="separate"/>
      </w:r>
      <w:r w:rsidR="00C7088C">
        <w:t>7.3</w:t>
      </w:r>
      <w:r w:rsidR="00431DD1" w:rsidRPr="00D26539">
        <w:fldChar w:fldCharType="end"/>
      </w:r>
      <w:r w:rsidRPr="00147C13">
        <w:t>;</w:t>
      </w:r>
      <w:bookmarkEnd w:id="701"/>
      <w:r w:rsidRPr="00147C13">
        <w:t xml:space="preserve"> </w:t>
      </w:r>
    </w:p>
    <w:bookmarkEnd w:id="702"/>
    <w:p w14:paraId="5CAAEEEE" w14:textId="77777777" w:rsidR="00FE7DA2" w:rsidRPr="00FB36F0" w:rsidRDefault="00FE7DA2" w:rsidP="003D2C8F">
      <w:pPr>
        <w:pStyle w:val="COTCOCLV4-ASDEFCON"/>
      </w:pPr>
      <w:r w:rsidRPr="00FB36F0">
        <w:t xml:space="preserve">a statement that the PT PCP applies to that subcontract; </w:t>
      </w:r>
    </w:p>
    <w:p w14:paraId="249D0C0F" w14:textId="0C57BDB4" w:rsidR="00FE7DA2" w:rsidRPr="00367514" w:rsidRDefault="00FE7DA2" w:rsidP="008815D0">
      <w:pPr>
        <w:pStyle w:val="COTCOCLV4-ASDEFCON"/>
      </w:pPr>
      <w:bookmarkStart w:id="703" w:name="_Ref80096100"/>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fldChar w:fldCharType="begin"/>
      </w:r>
      <w:r>
        <w:instrText xml:space="preserve"> REF _Ref80096083 \w \h </w:instrText>
      </w:r>
      <w:r>
        <w:fldChar w:fldCharType="separate"/>
      </w:r>
      <w:r w:rsidR="00C7088C">
        <w:t>10.3.3</w:t>
      </w:r>
      <w:r>
        <w:fldChar w:fldCharType="end"/>
      </w:r>
      <w:r w:rsidRPr="00367514">
        <w:rPr>
          <w:bCs/>
          <w:iCs/>
        </w:rPr>
        <w:t>;</w:t>
      </w:r>
      <w:r>
        <w:rPr>
          <w:bCs/>
          <w:iCs/>
        </w:rPr>
        <w:t xml:space="preserve"> </w:t>
      </w:r>
      <w:bookmarkEnd w:id="703"/>
    </w:p>
    <w:p w14:paraId="24950EE1" w14:textId="54C2EBE2" w:rsidR="00F52506" w:rsidRPr="00D26539" w:rsidRDefault="00FE7DA2" w:rsidP="008815D0">
      <w:pPr>
        <w:pStyle w:val="COTCOCLV4-ASDEFCON"/>
      </w:pPr>
      <w:r>
        <w:t xml:space="preserve">a statement that the Contractor must respond to any complaint of non-compliance made by the subcontractor under clause </w:t>
      </w:r>
      <w:r>
        <w:fldChar w:fldCharType="begin"/>
      </w:r>
      <w:r>
        <w:instrText xml:space="preserve"> REF _Ref80096100 \w \h </w:instrText>
      </w:r>
      <w:r>
        <w:fldChar w:fldCharType="separate"/>
      </w:r>
      <w:r w:rsidR="00C7088C">
        <w:t>10.3.3c</w:t>
      </w:r>
      <w:r>
        <w:fldChar w:fldCharType="end"/>
      </w:r>
      <w:r w:rsidR="00F52506">
        <w:rPr>
          <w:b/>
        </w:rPr>
        <w:t xml:space="preserve">; </w:t>
      </w:r>
      <w:r w:rsidR="00F52506" w:rsidRPr="00D26539">
        <w:t>and</w:t>
      </w:r>
      <w:r w:rsidR="00F52506">
        <w:rPr>
          <w:b/>
        </w:rPr>
        <w:t xml:space="preserve"> </w:t>
      </w:r>
    </w:p>
    <w:p w14:paraId="37E46EFF" w14:textId="7066B898" w:rsidR="00FE7DA2" w:rsidRPr="00FB36F0" w:rsidRDefault="00F52506" w:rsidP="003D2C8F">
      <w:pPr>
        <w:pStyle w:val="COTCOCLV4-ASDEFCON"/>
      </w:pPr>
      <w:r w:rsidRPr="00F52506">
        <w:t>a statement that, if requested by the PT PCP Policy Team, the Contractor must complete a questionnaire in the form of Appendix C to the PT PCP</w:t>
      </w:r>
      <w:r w:rsidR="00FE7DA2" w:rsidRPr="00FB36F0">
        <w:t>.</w:t>
      </w:r>
    </w:p>
    <w:p w14:paraId="5182F46B" w14:textId="77777777" w:rsidR="00FE7DA2" w:rsidRDefault="00FE7DA2" w:rsidP="003D2C8F">
      <w:pPr>
        <w:pStyle w:val="COTCOCLV3-ASDEFCON"/>
        <w:rPr>
          <w:szCs w:val="20"/>
        </w:rPr>
      </w:pPr>
      <w:r>
        <w:t>If the Contractor enters into a Reporting Entity Subcontract, the Contractor:</w:t>
      </w:r>
    </w:p>
    <w:p w14:paraId="27E78729" w14:textId="344188B2" w:rsidR="00FE7DA2" w:rsidRDefault="00FE7DA2" w:rsidP="008815D0">
      <w:pPr>
        <w:pStyle w:val="COTCOCLV4-ASDEFCON"/>
      </w:pPr>
      <w:r>
        <w:t xml:space="preserve">shall include in that subcontract obligations equivalent to those in clause </w:t>
      </w:r>
      <w:r>
        <w:fldChar w:fldCharType="begin"/>
      </w:r>
      <w:r>
        <w:instrText xml:space="preserve"> REF _Ref80096083 \w \h </w:instrText>
      </w:r>
      <w:r>
        <w:fldChar w:fldCharType="separate"/>
      </w:r>
      <w:r w:rsidR="00C7088C">
        <w:t>10.3.3</w:t>
      </w:r>
      <w:r>
        <w:fldChar w:fldCharType="end"/>
      </w:r>
      <w:r>
        <w:t xml:space="preserve">; and </w:t>
      </w:r>
    </w:p>
    <w:p w14:paraId="78390503" w14:textId="77777777" w:rsidR="00FE7DA2" w:rsidRPr="003D2C8F" w:rsidRDefault="00FE7DA2" w:rsidP="003D2C8F">
      <w:pPr>
        <w:pStyle w:val="COTCOCLV4-ASDEFCON"/>
        <w:rPr>
          <w:iCs/>
        </w:rPr>
      </w:pPr>
      <w:bookmarkStart w:id="704" w:name="_Ref80096184"/>
      <w:r w:rsidRPr="00656EA3">
        <w:t>use reasonable ende</w:t>
      </w:r>
      <w:r w:rsidRPr="005B4549">
        <w:t>avours to include in that subcontract a requirement that if the Reporting Entity Subcontractor in turn enters into a Reporting Entity Subcontract, then that subcontract will include:</w:t>
      </w:r>
      <w:bookmarkEnd w:id="704"/>
    </w:p>
    <w:p w14:paraId="3E822B1E" w14:textId="388BED68" w:rsidR="00FE7DA2" w:rsidRPr="003D2C8F" w:rsidRDefault="00FE7DA2" w:rsidP="003D2C8F">
      <w:pPr>
        <w:pStyle w:val="COTCOCLV5-ASDEFCON"/>
        <w:rPr>
          <w:iCs/>
        </w:rPr>
      </w:pPr>
      <w:r w:rsidRPr="00656EA3">
        <w:t xml:space="preserve">obligations equivalent to those in clause </w:t>
      </w:r>
      <w:r w:rsidRPr="003D2C8F">
        <w:fldChar w:fldCharType="begin"/>
      </w:r>
      <w:r w:rsidRPr="003D2C8F">
        <w:instrText xml:space="preserve"> REF _Ref80096083 \w \h </w:instrText>
      </w:r>
      <w:r w:rsidR="0017428E" w:rsidRPr="003D2C8F">
        <w:instrText xml:space="preserve"> \* MERGEFORMAT </w:instrText>
      </w:r>
      <w:r w:rsidRPr="003D2C8F">
        <w:fldChar w:fldCharType="separate"/>
      </w:r>
      <w:r w:rsidR="00C7088C">
        <w:t>10.3.3</w:t>
      </w:r>
      <w:r w:rsidRPr="003D2C8F">
        <w:fldChar w:fldCharType="end"/>
      </w:r>
      <w:r w:rsidRPr="003D2C8F">
        <w:t>; and</w:t>
      </w:r>
    </w:p>
    <w:p w14:paraId="22BCEE73" w14:textId="4C0DF25B" w:rsidR="00FE7DA2" w:rsidRPr="003D2C8F" w:rsidRDefault="00FE7DA2" w:rsidP="003D2C8F">
      <w:pPr>
        <w:pStyle w:val="COTCOCLV5-ASDEFCON"/>
        <w:rPr>
          <w:iCs/>
        </w:rPr>
      </w:pPr>
      <w:r w:rsidRPr="00656EA3">
        <w:t xml:space="preserve">obligations equivalent to this clause </w:t>
      </w:r>
      <w:r w:rsidRPr="003D2C8F">
        <w:fldChar w:fldCharType="begin"/>
      </w:r>
      <w:r w:rsidRPr="003D2C8F">
        <w:instrText xml:space="preserve"> REF _Ref80096184 \w \h </w:instrText>
      </w:r>
      <w:r w:rsidR="0017428E" w:rsidRPr="003D2C8F">
        <w:instrText xml:space="preserve"> \* MERGEFORMAT </w:instrText>
      </w:r>
      <w:r w:rsidRPr="003D2C8F">
        <w:fldChar w:fldCharType="separate"/>
      </w:r>
      <w:r w:rsidR="00C7088C">
        <w:t>10.3.4b</w:t>
      </w:r>
      <w:r w:rsidRPr="003D2C8F">
        <w:fldChar w:fldCharType="end"/>
      </w:r>
      <w:r w:rsidRPr="003D2C8F">
        <w:t xml:space="preserve"> (such that the obligations in this clause </w:t>
      </w:r>
      <w:r w:rsidRPr="003D2C8F">
        <w:fldChar w:fldCharType="begin"/>
      </w:r>
      <w:r w:rsidRPr="003D2C8F">
        <w:instrText xml:space="preserve"> REF _Ref80096184 \w \h </w:instrText>
      </w:r>
      <w:r w:rsidR="0017428E" w:rsidRPr="003D2C8F">
        <w:instrText xml:space="preserve"> \* MERGEFORMAT </w:instrText>
      </w:r>
      <w:r w:rsidRPr="003D2C8F">
        <w:fldChar w:fldCharType="separate"/>
      </w:r>
      <w:r w:rsidR="00C7088C">
        <w:t>10.3.4b</w:t>
      </w:r>
      <w:r w:rsidRPr="003D2C8F">
        <w:fldChar w:fldCharType="end"/>
      </w:r>
      <w:r w:rsidRPr="003D2C8F">
        <w:t xml:space="preserve"> are to continue to be flowed down the supply chain to all Reporting Entity Subcontractors). </w:t>
      </w:r>
    </w:p>
    <w:p w14:paraId="45146F5E" w14:textId="17B9C5B6" w:rsidR="00FE7DA2" w:rsidRDefault="00FE7DA2" w:rsidP="008815D0">
      <w:pPr>
        <w:pStyle w:val="COTCOCLV3-ASDEFCON"/>
        <w:rPr>
          <w:szCs w:val="20"/>
        </w:rPr>
      </w:pPr>
      <w:bookmarkStart w:id="705" w:name="_Ref83651453"/>
      <w:bookmarkStart w:id="706" w:name="_Ref53396737"/>
      <w:r>
        <w:t xml:space="preserve">The Contractor is not required to pay interest in accordance with clause </w:t>
      </w:r>
      <w:r>
        <w:fldChar w:fldCharType="begin"/>
      </w:r>
      <w:r>
        <w:instrText xml:space="preserve"> REF _Ref53390681 \w \h </w:instrText>
      </w:r>
      <w:r>
        <w:fldChar w:fldCharType="separate"/>
      </w:r>
      <w:r w:rsidR="00C7088C">
        <w:t>10.3.3a(ii)</w:t>
      </w:r>
      <w:r>
        <w:fldChar w:fldCharType="end"/>
      </w:r>
      <w:r>
        <w:t xml:space="preserve"> if either:</w:t>
      </w:r>
      <w:bookmarkEnd w:id="705"/>
    </w:p>
    <w:bookmarkEnd w:id="706"/>
    <w:p w14:paraId="3C014ED4" w14:textId="77777777" w:rsidR="00FE7DA2" w:rsidRDefault="00FE7DA2" w:rsidP="003D2C8F">
      <w:pPr>
        <w:pStyle w:val="COTCOCLV4-ASDEFCON"/>
      </w:pPr>
      <w:r>
        <w:t xml:space="preserve">the Commonwealth has failed to pay the Contractor in accordance with the timeframes and requirements under this Contract; or </w:t>
      </w:r>
    </w:p>
    <w:p w14:paraId="1939E127" w14:textId="3FD57702" w:rsidR="00FE7DA2" w:rsidRDefault="00FE7DA2" w:rsidP="003D2C8F">
      <w:pPr>
        <w:pStyle w:val="COTCOCLV4-ASDEFCON"/>
      </w:pPr>
      <w:r>
        <w:t xml:space="preserve">the amount of the </w:t>
      </w:r>
      <w:r w:rsidRPr="00147C13">
        <w:t xml:space="preserve">interest </w:t>
      </w:r>
      <w:r w:rsidRPr="00D26539">
        <w:t xml:space="preserve">that would otherwise be </w:t>
      </w:r>
      <w:r w:rsidRPr="00147C13">
        <w:t xml:space="preserve">payable </w:t>
      </w:r>
      <w:r>
        <w:t xml:space="preserve">is less than $100 (inc GST). </w:t>
      </w:r>
    </w:p>
    <w:p w14:paraId="57062169" w14:textId="2A4D767F" w:rsidR="00F52506" w:rsidRPr="00C61E8E" w:rsidRDefault="00F52506" w:rsidP="008815D0">
      <w:pPr>
        <w:pStyle w:val="COTCOCLV3-ASDEFCON"/>
      </w:pPr>
      <w:bookmarkStart w:id="707" w:name="_Ref83131268"/>
      <w:r w:rsidRPr="00C61E8E">
        <w:t xml:space="preserve">The Contractor agrees that if it is the subject of a complaint in relation to its compliance with clauses </w:t>
      </w:r>
      <w:r>
        <w:fldChar w:fldCharType="begin"/>
      </w:r>
      <w:r>
        <w:instrText xml:space="preserve"> REF _Ref83644952 \r \h </w:instrText>
      </w:r>
      <w:r>
        <w:fldChar w:fldCharType="separate"/>
      </w:r>
      <w:r w:rsidR="00C7088C">
        <w:t>10.3.2</w:t>
      </w:r>
      <w:r>
        <w:fldChar w:fldCharType="end"/>
      </w:r>
      <w:r>
        <w:t xml:space="preserve"> to </w:t>
      </w:r>
      <w:r>
        <w:fldChar w:fldCharType="begin"/>
      </w:r>
      <w:r>
        <w:instrText xml:space="preserve"> REF _Ref83651453 \r \h </w:instrText>
      </w:r>
      <w:r>
        <w:fldChar w:fldCharType="separate"/>
      </w:r>
      <w:r w:rsidR="00C7088C">
        <w:t>10.3.5</w:t>
      </w:r>
      <w:r>
        <w:fldChar w:fldCharType="end"/>
      </w:r>
      <w:r w:rsidRPr="00C61E8E">
        <w:t>, or the associated payment provisions of a PT PCP Subcontract, the Contractor shall:</w:t>
      </w:r>
      <w:bookmarkEnd w:id="707"/>
      <w:r w:rsidRPr="00C61E8E">
        <w:t xml:space="preserve"> </w:t>
      </w:r>
    </w:p>
    <w:p w14:paraId="213CA3C5" w14:textId="77777777" w:rsidR="00F52506" w:rsidRPr="00C61E8E" w:rsidRDefault="00F52506" w:rsidP="003D2C8F">
      <w:pPr>
        <w:pStyle w:val="COTCOCLV4-ASDEFCON"/>
      </w:pPr>
      <w:r w:rsidRPr="00C61E8E">
        <w:t xml:space="preserve">not take any prejudicial action against the complainant due to the complaint or any investigation or inquiry in relation to the complaint; and </w:t>
      </w:r>
    </w:p>
    <w:p w14:paraId="2E638240" w14:textId="77777777" w:rsidR="00F52506" w:rsidRPr="00776825" w:rsidRDefault="00F52506" w:rsidP="003D2C8F">
      <w:pPr>
        <w:pStyle w:val="COTCOCLV4-ASDEFCON"/>
      </w:pPr>
      <w:bookmarkStart w:id="708" w:name="_Ref80010169"/>
      <w:r w:rsidRPr="00C61E8E">
        <w:t>cooperate in good faith with the PT PCP Policy Team in connection with any investigation or inquiry and any attempt to resolve the complaint.</w:t>
      </w:r>
      <w:bookmarkEnd w:id="708"/>
    </w:p>
    <w:p w14:paraId="7A8CB4F0" w14:textId="789AE29A" w:rsidR="00CA5514" w:rsidRPr="00F62FB2" w:rsidRDefault="00CA5514" w:rsidP="003D2C8F">
      <w:pPr>
        <w:pStyle w:val="COTCOCLV2-ASDEFCON"/>
      </w:pPr>
      <w:bookmarkStart w:id="709" w:name="_Toc388431117"/>
      <w:bookmarkStart w:id="710" w:name="_Toc388512737"/>
      <w:bookmarkStart w:id="711" w:name="_Toc388628585"/>
      <w:bookmarkStart w:id="712" w:name="_Toc388628643"/>
      <w:bookmarkStart w:id="713" w:name="_Toc388865516"/>
      <w:bookmarkStart w:id="714" w:name="_Toc388963005"/>
      <w:bookmarkStart w:id="715" w:name="_Toc388963067"/>
      <w:bookmarkStart w:id="716" w:name="_Toc388966090"/>
      <w:bookmarkStart w:id="717" w:name="_Toc388967817"/>
      <w:bookmarkStart w:id="718" w:name="_Toc388967879"/>
      <w:bookmarkStart w:id="719" w:name="_Toc388967941"/>
      <w:bookmarkStart w:id="720" w:name="_Toc388968003"/>
      <w:bookmarkStart w:id="721" w:name="_Toc389492789"/>
      <w:bookmarkStart w:id="722" w:name="_Toc389492851"/>
      <w:bookmarkStart w:id="723" w:name="_Toc389493058"/>
      <w:bookmarkStart w:id="724" w:name="_Toc388431119"/>
      <w:bookmarkStart w:id="725" w:name="_Toc388512739"/>
      <w:bookmarkStart w:id="726" w:name="_Toc388628587"/>
      <w:bookmarkStart w:id="727" w:name="_Toc388628645"/>
      <w:bookmarkStart w:id="728" w:name="_Toc388865518"/>
      <w:bookmarkStart w:id="729" w:name="_Toc388963007"/>
      <w:bookmarkStart w:id="730" w:name="_Toc388963069"/>
      <w:bookmarkStart w:id="731" w:name="_Toc388966092"/>
      <w:bookmarkStart w:id="732" w:name="_Toc388967819"/>
      <w:bookmarkStart w:id="733" w:name="_Toc388967881"/>
      <w:bookmarkStart w:id="734" w:name="_Toc388967943"/>
      <w:bookmarkStart w:id="735" w:name="_Toc388968005"/>
      <w:bookmarkStart w:id="736" w:name="_Toc389492791"/>
      <w:bookmarkStart w:id="737" w:name="_Toc389492853"/>
      <w:bookmarkStart w:id="738" w:name="_Toc389493060"/>
      <w:bookmarkStart w:id="739" w:name="_Toc388431123"/>
      <w:bookmarkStart w:id="740" w:name="_Toc388512743"/>
      <w:bookmarkStart w:id="741" w:name="_Toc388628591"/>
      <w:bookmarkStart w:id="742" w:name="_Toc388628649"/>
      <w:bookmarkStart w:id="743" w:name="_Toc388865522"/>
      <w:bookmarkStart w:id="744" w:name="_Toc388963011"/>
      <w:bookmarkStart w:id="745" w:name="_Toc388963073"/>
      <w:bookmarkStart w:id="746" w:name="_Toc388966096"/>
      <w:bookmarkStart w:id="747" w:name="_Toc388967823"/>
      <w:bookmarkStart w:id="748" w:name="_Toc388967885"/>
      <w:bookmarkStart w:id="749" w:name="_Toc388967947"/>
      <w:bookmarkStart w:id="750" w:name="_Toc388968009"/>
      <w:bookmarkStart w:id="751" w:name="_Toc389492795"/>
      <w:bookmarkStart w:id="752" w:name="_Toc389492857"/>
      <w:bookmarkStart w:id="753" w:name="_Toc389493064"/>
      <w:bookmarkStart w:id="754" w:name="_Toc388431124"/>
      <w:bookmarkStart w:id="755" w:name="_Toc388512744"/>
      <w:bookmarkStart w:id="756" w:name="_Toc388628592"/>
      <w:bookmarkStart w:id="757" w:name="_Toc388628650"/>
      <w:bookmarkStart w:id="758" w:name="_Toc388865523"/>
      <w:bookmarkStart w:id="759" w:name="_Toc388963012"/>
      <w:bookmarkStart w:id="760" w:name="_Toc388963074"/>
      <w:bookmarkStart w:id="761" w:name="_Toc388966097"/>
      <w:bookmarkStart w:id="762" w:name="_Toc388967824"/>
      <w:bookmarkStart w:id="763" w:name="_Toc388967886"/>
      <w:bookmarkStart w:id="764" w:name="_Toc388967948"/>
      <w:bookmarkStart w:id="765" w:name="_Toc388968010"/>
      <w:bookmarkStart w:id="766" w:name="_Toc389492796"/>
      <w:bookmarkStart w:id="767" w:name="_Toc389492858"/>
      <w:bookmarkStart w:id="768" w:name="_Toc389493065"/>
      <w:bookmarkStart w:id="769" w:name="_Ref354150703"/>
      <w:bookmarkStart w:id="770" w:name="_Toc175234281"/>
      <w:bookmarkStart w:id="771" w:name="_Toc143607457"/>
      <w:bookmarkStart w:id="772" w:name="_Toc143607913"/>
      <w:bookmarkStart w:id="773" w:name="_Toc143608363"/>
      <w:bookmarkStart w:id="774" w:name="_Toc153283214"/>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r w:rsidRPr="00F62FB2">
        <w:t>Security and Safety</w:t>
      </w:r>
      <w:bookmarkEnd w:id="769"/>
      <w:r w:rsidR="00D81020" w:rsidRPr="00F62FB2">
        <w:t xml:space="preserve"> (</w:t>
      </w:r>
      <w:r w:rsidR="0017428E" w:rsidRPr="00F62FB2">
        <w:t>C</w:t>
      </w:r>
      <w:r w:rsidR="0017428E">
        <w:t>ore</w:t>
      </w:r>
      <w:r w:rsidR="00D81020" w:rsidRPr="00F62FB2">
        <w:t>)</w:t>
      </w:r>
      <w:bookmarkEnd w:id="770"/>
      <w:bookmarkEnd w:id="771"/>
      <w:bookmarkEnd w:id="772"/>
      <w:bookmarkEnd w:id="773"/>
      <w:bookmarkEnd w:id="774"/>
    </w:p>
    <w:p w14:paraId="1720E0EC" w14:textId="26A75FD5" w:rsidR="00405F48" w:rsidRPr="00E0303E" w:rsidRDefault="00405F48">
      <w:pPr>
        <w:pStyle w:val="NoteToDrafters-ASDEFCON"/>
      </w:pPr>
      <w:r w:rsidRPr="00E0303E">
        <w:t xml:space="preserve">Note to </w:t>
      </w:r>
      <w:r>
        <w:t>d</w:t>
      </w:r>
      <w:r w:rsidRPr="00E0303E">
        <w:t xml:space="preserve">rafters: Drafters should consider whether Defence Industry Security Program (DISP) membership in accordance with Control 16.1 of the DSPF is required for this contract. For further assistance and guidance in relation to determining whether DISP membership is required, refer to </w:t>
      </w:r>
      <w:del w:id="775" w:author="Prabhu, Akshata MS" w:date="2024-08-23T08:05:00Z">
        <w:r w:rsidR="009D12DC">
          <w:delText>the</w:delText>
        </w:r>
        <w:r w:rsidRPr="00E0303E">
          <w:delText xml:space="preserve"> </w:delText>
        </w:r>
      </w:del>
      <w:r w:rsidRPr="00E0303E">
        <w:t>DISP Factsheet here:</w:t>
      </w:r>
    </w:p>
    <w:p w14:paraId="1DAEEE2B" w14:textId="7E14425F" w:rsidR="00CE36F8" w:rsidRPr="00CE36F8" w:rsidRDefault="00B10117" w:rsidP="001D75A0">
      <w:pPr>
        <w:pStyle w:val="NoteToDrafters-ASDEFCON"/>
        <w:numPr>
          <w:ilvl w:val="0"/>
          <w:numId w:val="42"/>
        </w:numPr>
        <w:rPr>
          <w:ins w:id="776" w:author="Prabhu, Akshata MS" w:date="2024-08-23T08:05:00Z"/>
          <w:bCs/>
          <w:iCs/>
          <w:szCs w:val="20"/>
        </w:rPr>
      </w:pPr>
      <w:del w:id="777" w:author="Prabhu, Akshata MS" w:date="2024-08-23T08:05:00Z">
        <w:r w:rsidRPr="00B10117">
          <w:delText>http://ibss/PublishedWebsite/LatestFinal/836F0CF2-84F0-43C2-8A34-6D34BD246B0D/Item/EBDAF9B0-2B07-45D4-BC51-67963BAA2394</w:delText>
        </w:r>
      </w:del>
    </w:p>
    <w:p w14:paraId="5AF3B2C6" w14:textId="4E175ECE" w:rsidR="00CE36F8" w:rsidRPr="00CE36F8" w:rsidRDefault="00CA7146" w:rsidP="00CE36F8">
      <w:pPr>
        <w:pStyle w:val="NoteToDraftersBullets-ASDEFCON"/>
      </w:pPr>
      <w:ins w:id="778" w:author="Prabhu, Akshata MS" w:date="2024-08-23T08:05:00Z">
        <w:r>
          <w:fldChar w:fldCharType="begin"/>
        </w:r>
        <w:r>
          <w:instrText xml:space="preserve"> HYPERLINK "http://ibss/PublishedWebsite/LatestFinal/836F0CF2-84F0-43C2-8A34-6D34BD246B0D/Item/EBDAF9B0-2B07-45D4-BC51-67963BAA2394%20" </w:instrText>
        </w:r>
        <w:r>
          <w:fldChar w:fldCharType="separate"/>
        </w:r>
        <w:r w:rsidR="00CE36F8" w:rsidRPr="00CE36F8">
          <w:rPr>
            <w:rStyle w:val="Hyperlink"/>
          </w:rPr>
          <w:t>http://ibss/PublishedWebsite/LatestFinal/836F0CF2-84F0-43C2-8A34-6D34BD246B0D/Item/EBDAF9B0-2B07-45D4-BC51-67963BAA2394</w:t>
        </w:r>
        <w:r>
          <w:rPr>
            <w:rStyle w:val="Hyperlink"/>
          </w:rPr>
          <w:fldChar w:fldCharType="end"/>
        </w:r>
        <w:r w:rsidR="00CE36F8">
          <w:t>.</w:t>
        </w:r>
      </w:ins>
      <w:r w:rsidR="00CE36F8" w:rsidRPr="00CE36F8">
        <w:t xml:space="preserve"> </w:t>
      </w:r>
    </w:p>
    <w:p w14:paraId="2EF5B71F" w14:textId="77777777" w:rsidR="00405F48" w:rsidRPr="00E0303E" w:rsidRDefault="00405F48">
      <w:pPr>
        <w:pStyle w:val="NoteToDrafters-ASDEFCON"/>
      </w:pPr>
      <w:r w:rsidRPr="00E0303E">
        <w:t>If it is determined that DISP membership is required, a more extensive template will be required and drafters should refer to the ASDEFCON Suite of Tendering and Contracting Templates available at:</w:t>
      </w:r>
    </w:p>
    <w:p w14:paraId="6A43281A" w14:textId="77777777" w:rsidR="00FF00E1" w:rsidRDefault="00FF00E1" w:rsidP="00E17F4D">
      <w:pPr>
        <w:pStyle w:val="NoteToDraftersBullets-ASDEFCON"/>
        <w:rPr>
          <w:del w:id="779" w:author="Prabhu, Akshata MS" w:date="2024-08-23T08:05:00Z"/>
        </w:rPr>
      </w:pPr>
      <w:del w:id="780" w:author="Prabhu, Akshata MS" w:date="2024-08-23T08:05:00Z">
        <w:r w:rsidRPr="00E17F4D">
          <w:delText>http://drnet/casg/commercial/CommercialPolicyFramework/Pages/ASDEFCON-Templates.aspx</w:delText>
        </w:r>
      </w:del>
    </w:p>
    <w:p w14:paraId="355883FB" w14:textId="719CE531" w:rsidR="00405F48" w:rsidRDefault="00CA7146" w:rsidP="001A10C8">
      <w:pPr>
        <w:pStyle w:val="NoteToDraftersBullets-ASDEFCON"/>
        <w:rPr>
          <w:ins w:id="781" w:author="Prabhu, Akshata MS" w:date="2024-08-23T08:05:00Z"/>
        </w:rPr>
      </w:pPr>
      <w:ins w:id="782" w:author="Prabhu, Akshata MS" w:date="2024-08-23T08:05:00Z">
        <w:r>
          <w:fldChar w:fldCharType="begin"/>
        </w:r>
        <w:r>
          <w:instrText xml:space="preserve"> HYPERLINK "http://drnet/casg/commercial/CommercialPo</w:instrText>
        </w:r>
        <w:r>
          <w:instrText xml:space="preserve">licyFramework/Pages/ASDEFCON-Templates.aspx" </w:instrText>
        </w:r>
        <w:r>
          <w:fldChar w:fldCharType="separate"/>
        </w:r>
        <w:r w:rsidR="00405F48" w:rsidRPr="00957FB5">
          <w:rPr>
            <w:rStyle w:val="Hyperlink"/>
          </w:rPr>
          <w:t>http://drnet/casg/commercial/CommercialPolicyFramework/Pages/ASDEFCON-Templates.aspx</w:t>
        </w:r>
        <w:r>
          <w:rPr>
            <w:rStyle w:val="Hyperlink"/>
          </w:rPr>
          <w:fldChar w:fldCharType="end"/>
        </w:r>
      </w:ins>
    </w:p>
    <w:p w14:paraId="03065134" w14:textId="0BF79D41" w:rsidR="00F064F9" w:rsidRPr="00F62FB2" w:rsidRDefault="00F064F9" w:rsidP="003D2C8F">
      <w:pPr>
        <w:pStyle w:val="COTCOCLV3-ASDEFCON"/>
      </w:pPr>
      <w:r w:rsidRPr="00F62FB2">
        <w:t>If the Commonwealth provides the Contractor with access to any Commonwealth place, area or facility, the Contractor shall comply with any security and safety requirements notified to the Contractor by the Commonwealth or of which the Contractor is aware and ensure that its officers, employees, agents and subcontractors are aware of and comply with such security and safety requirements.</w:t>
      </w:r>
    </w:p>
    <w:p w14:paraId="2465EEAA" w14:textId="77777777" w:rsidR="00F064F9" w:rsidRPr="00F62FB2" w:rsidRDefault="00F064F9" w:rsidP="003D2C8F">
      <w:pPr>
        <w:pStyle w:val="COTCOCLV3-ASDEFCON"/>
      </w:pPr>
      <w:r w:rsidRPr="00F62FB2">
        <w:t>Where the Supplies are designed, manufactured, supplied, installed, commissioned or constructed by the Contractor within Australia or the Contractor imports the Supplies into Australia (and is an importer for the purposes of the WHS Legislation),</w:t>
      </w:r>
      <w:r w:rsidRPr="00F62FB2">
        <w:rPr>
          <w:sz w:val="16"/>
          <w:szCs w:val="16"/>
        </w:rPr>
        <w:t xml:space="preserve"> </w:t>
      </w:r>
      <w:r w:rsidRPr="00F62FB2">
        <w:t>the Contactor shall:</w:t>
      </w:r>
    </w:p>
    <w:p w14:paraId="7581C121" w14:textId="77777777" w:rsidR="00F064F9" w:rsidRPr="00F62FB2" w:rsidRDefault="00F064F9" w:rsidP="003D2C8F">
      <w:pPr>
        <w:pStyle w:val="COTCOCLV4-ASDEFCON"/>
      </w:pPr>
      <w:r w:rsidRPr="00F62FB2">
        <w:t>comply with, and shall ensure that all subcontractors comply with, the applicable WHS Legislation when performing work under the Deed or any</w:t>
      </w:r>
      <w:r w:rsidR="00654568" w:rsidRPr="00F62FB2">
        <w:t xml:space="preserve"> </w:t>
      </w:r>
      <w:r w:rsidRPr="00F62FB2">
        <w:t>Contract in Australia; and</w:t>
      </w:r>
    </w:p>
    <w:p w14:paraId="0DDB09E0" w14:textId="77777777" w:rsidR="00F064F9" w:rsidRPr="00F62FB2" w:rsidRDefault="00D715DB" w:rsidP="003D2C8F">
      <w:pPr>
        <w:pStyle w:val="COTCOCLV4-ASDEFCON"/>
      </w:pPr>
      <w:r w:rsidRPr="00D715DB">
        <w:t>where applicable, comply with, and must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work health and safety duty under the WHS Legislation in relation to the same</w:t>
      </w:r>
      <w:r w:rsidRPr="00F62FB2">
        <w:t xml:space="preserve"> matter</w:t>
      </w:r>
      <w:r w:rsidR="00F064F9" w:rsidRPr="00F62FB2">
        <w:t>.</w:t>
      </w:r>
    </w:p>
    <w:p w14:paraId="271685A8" w14:textId="77777777" w:rsidR="00F064F9" w:rsidRPr="00F62FB2" w:rsidRDefault="00F064F9" w:rsidP="003D2C8F">
      <w:pPr>
        <w:pStyle w:val="COTCOCLV3-ASDEFCON"/>
      </w:pPr>
      <w:bookmarkStart w:id="783" w:name="_Ref80718262"/>
      <w:r w:rsidRPr="00F62FB2">
        <w:t>Subject to any relevant foreign government restrictions, the Contractor shall provide to the Commonwealth Representative at the time the Contractor provides the Supplies to the Commonwealth</w:t>
      </w:r>
      <w:r w:rsidR="00D715DB">
        <w:t xml:space="preserve"> adequate</w:t>
      </w:r>
      <w:r w:rsidRPr="00F62FB2">
        <w:t xml:space="preserve"> information concerning:</w:t>
      </w:r>
      <w:bookmarkEnd w:id="783"/>
    </w:p>
    <w:p w14:paraId="2612491C" w14:textId="77777777" w:rsidR="00F064F9" w:rsidRPr="00F62FB2" w:rsidRDefault="00D715DB" w:rsidP="003D2C8F">
      <w:pPr>
        <w:pStyle w:val="COTCOCLV4-ASDEFCON"/>
      </w:pPr>
      <w:bookmarkStart w:id="784" w:name="_Ref393274026"/>
      <w:r>
        <w:t>each</w:t>
      </w:r>
      <w:r w:rsidR="00F064F9" w:rsidRPr="00F62FB2">
        <w:t xml:space="preserve"> purpose for which the Supplies </w:t>
      </w:r>
      <w:r>
        <w:t>were</w:t>
      </w:r>
      <w:r w:rsidRPr="00F62FB2">
        <w:t xml:space="preserve"> </w:t>
      </w:r>
      <w:r w:rsidR="00F064F9" w:rsidRPr="00F62FB2">
        <w:t>designed or manufactured;</w:t>
      </w:r>
      <w:bookmarkEnd w:id="784"/>
    </w:p>
    <w:p w14:paraId="268B912A" w14:textId="77777777" w:rsidR="00F064F9" w:rsidRPr="00D715DB" w:rsidRDefault="00F064F9" w:rsidP="003D2C8F">
      <w:pPr>
        <w:pStyle w:val="COTCOCLV4-ASDEFCON"/>
      </w:pPr>
      <w:r w:rsidRPr="00F62FB2">
        <w:t xml:space="preserve">the results of any calculations, analysis, testing or examination carried out concerning the safety of the Supplies (and the risks to the health and safety of </w:t>
      </w:r>
      <w:r w:rsidRPr="00D715DB">
        <w:t>persons</w:t>
      </w:r>
      <w:r w:rsidR="00D715DB" w:rsidRPr="00D715DB">
        <w:t>), including any hazardous properties identified by the testing</w:t>
      </w:r>
      <w:r w:rsidRPr="00D715DB">
        <w:t>; and</w:t>
      </w:r>
    </w:p>
    <w:p w14:paraId="534CB181" w14:textId="77777777" w:rsidR="00F064F9" w:rsidRPr="00F62FB2" w:rsidRDefault="00D715DB" w:rsidP="003D2C8F">
      <w:pPr>
        <w:pStyle w:val="COTCOCLV4-ASDEFCON"/>
      </w:pPr>
      <w:bookmarkStart w:id="785" w:name="_Ref393274043"/>
      <w:r w:rsidRPr="00F62FB2">
        <w:t xml:space="preserve">any conditions necessary to ensure the Supplies are without risks to health and safety when used for </w:t>
      </w:r>
      <w:r w:rsidRPr="00D715DB">
        <w:t>a</w:t>
      </w:r>
      <w:r w:rsidRPr="00F62FB2">
        <w:t xml:space="preserve"> purpose for which </w:t>
      </w:r>
      <w:r>
        <w:t>it was</w:t>
      </w:r>
      <w:r w:rsidRPr="00F62FB2">
        <w:t xml:space="preserve"> designed or manufactured</w:t>
      </w:r>
      <w:r w:rsidR="00F064F9" w:rsidRPr="00F62FB2">
        <w:t>.</w:t>
      </w:r>
      <w:bookmarkEnd w:id="785"/>
    </w:p>
    <w:p w14:paraId="40427303" w14:textId="120D4FEF" w:rsidR="00F064F9" w:rsidRPr="00D715DB" w:rsidRDefault="00F064F9" w:rsidP="003D2C8F">
      <w:pPr>
        <w:pStyle w:val="COTCOCLV3-ASDEFCON"/>
        <w:rPr>
          <w:bCs/>
        </w:rPr>
      </w:pPr>
      <w:r w:rsidRPr="00F62FB2">
        <w:t>Subject to any relevant foreign government restrictions, the Contractor shall, so far as is reasonably practicable, provide to the Commonwealth Representative within 10 Working Days (or such other period as agreed by the Commonwealth in writing) of a request by the Commonwealth any current relevant information concerning the matters</w:t>
      </w:r>
      <w:r w:rsidR="00D715DB">
        <w:t xml:space="preserve"> referred to</w:t>
      </w:r>
      <w:r w:rsidRPr="00F62FB2">
        <w:t xml:space="preserve"> in clauses </w:t>
      </w:r>
      <w:r w:rsidR="0017428E">
        <w:fldChar w:fldCharType="begin"/>
      </w:r>
      <w:r w:rsidR="0017428E">
        <w:instrText xml:space="preserve"> REF _Ref393274026 \w \h </w:instrText>
      </w:r>
      <w:r w:rsidR="0017428E">
        <w:fldChar w:fldCharType="separate"/>
      </w:r>
      <w:r w:rsidR="00C7088C">
        <w:t>10.4.3a</w:t>
      </w:r>
      <w:r w:rsidR="0017428E">
        <w:fldChar w:fldCharType="end"/>
      </w:r>
      <w:r w:rsidR="00FE7DA2">
        <w:t xml:space="preserve"> </w:t>
      </w:r>
      <w:r w:rsidR="00AE55ED" w:rsidRPr="00F62FB2">
        <w:t>to</w:t>
      </w:r>
      <w:r w:rsidRPr="00F62FB2">
        <w:t xml:space="preserve"> </w:t>
      </w:r>
      <w:r w:rsidR="0017428E">
        <w:fldChar w:fldCharType="begin"/>
      </w:r>
      <w:r w:rsidR="0017428E">
        <w:instrText xml:space="preserve"> REF _Ref393274043 \w \h </w:instrText>
      </w:r>
      <w:r w:rsidR="0017428E">
        <w:fldChar w:fldCharType="separate"/>
      </w:r>
      <w:r w:rsidR="00C7088C">
        <w:t>10.4.3c</w:t>
      </w:r>
      <w:r w:rsidR="0017428E">
        <w:fldChar w:fldCharType="end"/>
      </w:r>
      <w:r w:rsidRPr="00F62FB2">
        <w:t>.</w:t>
      </w:r>
    </w:p>
    <w:p w14:paraId="50430910" w14:textId="77777777" w:rsidR="00D715DB" w:rsidRPr="00D715DB" w:rsidRDefault="00D715DB" w:rsidP="003D2C8F">
      <w:pPr>
        <w:pStyle w:val="COTCOCLV3-ASDEFCON"/>
      </w:pPr>
      <w:r w:rsidRPr="00D715DB">
        <w:t>The Contractor shall ensure, so far as is reasonably practicable, that the Supplies are without risk to the health and safety of persons who use the Supplies for a purpose for which they were designed or manufactured.</w:t>
      </w:r>
    </w:p>
    <w:p w14:paraId="36BF95E3" w14:textId="77777777" w:rsidR="00F064F9" w:rsidRPr="00F62FB2" w:rsidRDefault="00D715DB" w:rsidP="003D2C8F">
      <w:pPr>
        <w:pStyle w:val="COTCOCLV3-ASDEFCON"/>
        <w:rPr>
          <w:rFonts w:cs="Arial"/>
        </w:rPr>
      </w:pPr>
      <w:r w:rsidRPr="00D715DB">
        <w:t xml:space="preserve">Without limiting the Contractor’s obligations under the Deed or any Contract or at law or in equity (and subject to any relevant foreign government restrictions), the Contractor shall, in connection with or related to the Supplies or the work performed under the Deed or any Contract, </w:t>
      </w:r>
      <w:r w:rsidRPr="00D715DB">
        <w:rPr>
          <w:rFonts w:cs="Arial"/>
        </w:rPr>
        <w:t xml:space="preserve">provide, and shall </w:t>
      </w:r>
      <w:r w:rsidRPr="00D715DB">
        <w:rPr>
          <w:szCs w:val="20"/>
        </w:rPr>
        <w:t xml:space="preserve">use its </w:t>
      </w:r>
      <w:r w:rsidR="00261436">
        <w:rPr>
          <w:szCs w:val="20"/>
        </w:rPr>
        <w:t>reasonable</w:t>
      </w:r>
      <w:r w:rsidRPr="00D715DB">
        <w:rPr>
          <w:szCs w:val="20"/>
        </w:rPr>
        <w:t xml:space="preserve"> endeavours to </w:t>
      </w:r>
      <w:r w:rsidRPr="00D715DB">
        <w:rPr>
          <w:rFonts w:cs="Arial"/>
        </w:rPr>
        <w:t>ensure that a subcontractor provides, to the Commonwealth</w:t>
      </w:r>
      <w:r w:rsidRPr="00F62FB2">
        <w:rPr>
          <w:rFonts w:cs="Arial"/>
        </w:rPr>
        <w:t xml:space="preserve"> within 10 Working Days (or such other period as agreed by the Commonwealth in writing) of a request by the Commonwealth any </w:t>
      </w:r>
      <w:r w:rsidRPr="00F62FB2">
        <w:rPr>
          <w:rFonts w:cs="Arial"/>
          <w:szCs w:val="20"/>
        </w:rPr>
        <w:t>information</w:t>
      </w:r>
      <w:r w:rsidRPr="00F62FB2">
        <w:rPr>
          <w:rFonts w:cs="Arial"/>
        </w:rPr>
        <w:t xml:space="preserve"> or copies of documentation requested by the Commonwealth and held by the Contractor or subcontractor (as the case may be) to enable the Commonwealth to comply with its obligations under the WHS Legislation</w:t>
      </w:r>
      <w:r w:rsidR="00F064F9" w:rsidRPr="00F62FB2">
        <w:rPr>
          <w:rFonts w:cs="Arial"/>
        </w:rPr>
        <w:t xml:space="preserve">. </w:t>
      </w:r>
    </w:p>
    <w:p w14:paraId="6EE5EE98" w14:textId="77777777" w:rsidR="00F064F9" w:rsidRPr="00F62FB2" w:rsidRDefault="00F064F9" w:rsidP="003D2C8F">
      <w:pPr>
        <w:pStyle w:val="COTCOCLV3-ASDEFCON"/>
      </w:pPr>
      <w:r w:rsidRPr="00F62FB2">
        <w:t>The Contractor shall not provide Supplies containing Asbestos Containing Material and shall not take</w:t>
      </w:r>
      <w:r w:rsidR="00D715DB">
        <w:t xml:space="preserve"> any</w:t>
      </w:r>
      <w:r w:rsidRPr="00F62FB2">
        <w:t xml:space="preserve"> Asbestos Containing Material</w:t>
      </w:r>
      <w:r w:rsidRPr="00F62FB2" w:rsidDel="00EE3A6A">
        <w:rPr>
          <w:rFonts w:cs="Arial"/>
          <w:bCs/>
        </w:rPr>
        <w:t xml:space="preserve"> </w:t>
      </w:r>
      <w:r w:rsidRPr="00F62FB2">
        <w:t>onto Commonwealth premises in connection with providing the Supplies.</w:t>
      </w:r>
    </w:p>
    <w:p w14:paraId="05FF21DA" w14:textId="77777777" w:rsidR="00D715DB" w:rsidRPr="00D715DB" w:rsidRDefault="00D715DB" w:rsidP="003D2C8F">
      <w:pPr>
        <w:pStyle w:val="COTCOCLV3-ASDEFCON"/>
      </w:pPr>
      <w:r w:rsidRPr="00D715DB">
        <w:t>If a Notifiable Incident occurs in connection with work carried out under the Deed or any Contract:</w:t>
      </w:r>
    </w:p>
    <w:p w14:paraId="27C25993" w14:textId="77777777" w:rsidR="00D715DB" w:rsidRPr="00D715DB" w:rsidRDefault="00D715DB" w:rsidP="003D2C8F">
      <w:pPr>
        <w:pStyle w:val="COTCOCLV4-ASDEFCON"/>
      </w:pPr>
      <w:r w:rsidRPr="00D715DB">
        <w:t xml:space="preserve">on Commonwealth premises; </w:t>
      </w:r>
    </w:p>
    <w:p w14:paraId="65F32AC6" w14:textId="77777777" w:rsidR="00D715DB" w:rsidRPr="00D715DB" w:rsidRDefault="00D715DB" w:rsidP="003D2C8F">
      <w:pPr>
        <w:pStyle w:val="COTCOCLV4-ASDEFCON"/>
      </w:pPr>
      <w:r w:rsidRPr="00D715DB">
        <w:t xml:space="preserve">which involves Commonwealth personnel; or </w:t>
      </w:r>
    </w:p>
    <w:p w14:paraId="3CBCEDFC" w14:textId="77777777" w:rsidR="00D715DB" w:rsidRPr="00D715DB" w:rsidRDefault="00D715DB" w:rsidP="003D2C8F">
      <w:pPr>
        <w:pStyle w:val="COTCOCLV4-ASDEFCON"/>
      </w:pPr>
      <w:r w:rsidRPr="00D715DB">
        <w:t xml:space="preserve">which involves a Commonwealth specified system of work, </w:t>
      </w:r>
    </w:p>
    <w:p w14:paraId="3702A048" w14:textId="77777777" w:rsidR="00D715DB" w:rsidRPr="00D715DB" w:rsidRDefault="00D715DB">
      <w:pPr>
        <w:pStyle w:val="ATTANNLV2NONUM-ASDEFCON"/>
      </w:pPr>
      <w:r w:rsidRPr="00D715DB">
        <w:t>the Contractor shall:</w:t>
      </w:r>
    </w:p>
    <w:p w14:paraId="7ACBCBC9" w14:textId="77777777" w:rsidR="00D715DB" w:rsidRPr="00D715DB" w:rsidRDefault="00D715DB" w:rsidP="003D2C8F">
      <w:pPr>
        <w:pStyle w:val="COTCOCLV4-ASDEFCON"/>
      </w:pPr>
      <w:r w:rsidRPr="00D715DB">
        <w:t>immediately report the incident to the Commonwealth;</w:t>
      </w:r>
    </w:p>
    <w:p w14:paraId="7755D1DB" w14:textId="77777777" w:rsidR="00D715DB" w:rsidRPr="00D715DB" w:rsidRDefault="00D715DB" w:rsidP="003D2C8F">
      <w:pPr>
        <w:pStyle w:val="COTCOCLV4-ASDEFCON"/>
      </w:pPr>
      <w:r w:rsidRPr="00D715DB">
        <w:t xml:space="preserve">promptly provide the Commonwealth with copies of any notices or other documentation provided to, or issued by, the relevant Commonwealth, State or Territory regulator in relation to the Notifiable Incident;  </w:t>
      </w:r>
    </w:p>
    <w:p w14:paraId="3260B7DE" w14:textId="77777777" w:rsidR="00D715DB" w:rsidRPr="00D715DB" w:rsidRDefault="00D715DB" w:rsidP="003D2C8F">
      <w:pPr>
        <w:pStyle w:val="COTCOCLV4-ASDEFCON"/>
      </w:pPr>
      <w:r w:rsidRPr="00D715DB">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437A9C7C" w14:textId="636FF86D" w:rsidR="00D715DB" w:rsidRPr="00D715DB" w:rsidRDefault="00D715DB" w:rsidP="003D2C8F">
      <w:pPr>
        <w:pStyle w:val="COTCOCLV4-ASDEFCON"/>
        <w:rPr>
          <w:rFonts w:eastAsia="Calibri"/>
          <w:bCs/>
        </w:rPr>
      </w:pPr>
      <w:r w:rsidRPr="00D715DB">
        <w:t>provide other reasonable assistance required by the Commonwealth to undertake mandatory incident reporting</w:t>
      </w:r>
      <w:r w:rsidR="0017428E">
        <w:t>.</w:t>
      </w:r>
    </w:p>
    <w:p w14:paraId="51D21CE8" w14:textId="77777777" w:rsidR="009C79E1" w:rsidRPr="009C79E1" w:rsidRDefault="009C79E1" w:rsidP="003D2C8F">
      <w:pPr>
        <w:pStyle w:val="COTCOCLV3-ASDEFCON"/>
      </w:pPr>
      <w:bookmarkStart w:id="786" w:name="_Ref418608186"/>
      <w:r w:rsidRPr="009C79E1">
        <w:rPr>
          <w:szCs w:val="20"/>
        </w:rPr>
        <w:t>From time to time the Commonwealth may advise the Contractor of hazards to health and safety that hav</w:t>
      </w:r>
      <w:r w:rsidRPr="009C79E1">
        <w:t>e been identified at, or in the proximity of, Commonwealth premises where Contractor and/or subcontractor personnel may be working.</w:t>
      </w:r>
      <w:bookmarkEnd w:id="786"/>
    </w:p>
    <w:p w14:paraId="04ABE4A6" w14:textId="1FA07BF3" w:rsidR="009C79E1" w:rsidRPr="009C79E1" w:rsidRDefault="009C79E1" w:rsidP="008815D0">
      <w:pPr>
        <w:pStyle w:val="COTCOCLV3-ASDEFCON"/>
      </w:pPr>
      <w:r w:rsidRPr="009C79E1">
        <w:t xml:space="preserve">On receipt of advice from the Commonwealth under clause </w:t>
      </w:r>
      <w:r>
        <w:fldChar w:fldCharType="begin"/>
      </w:r>
      <w:r>
        <w:instrText xml:space="preserve"> REF _Ref418608186 \r \h </w:instrText>
      </w:r>
      <w:r w:rsidR="00F261DD">
        <w:instrText xml:space="preserve"> \* MERGEFORMAT </w:instrText>
      </w:r>
      <w:r>
        <w:fldChar w:fldCharType="separate"/>
      </w:r>
      <w:r w:rsidR="00C7088C">
        <w:t>10.4.9</w:t>
      </w:r>
      <w:r>
        <w:fldChar w:fldCharType="end"/>
      </w:r>
      <w:r w:rsidRPr="009C79E1">
        <w:t xml:space="preserve">, the Contractor shall undertake necessary risk </w:t>
      </w:r>
      <w:r w:rsidRPr="009C79E1">
        <w:rPr>
          <w:szCs w:val="20"/>
        </w:rPr>
        <w:t>assessments, identify control measures and advise Contractor and/or subcontractor personnel of the hazards and risks and relevant control measures.</w:t>
      </w:r>
    </w:p>
    <w:p w14:paraId="516F6B27" w14:textId="77777777" w:rsidR="00F064F9" w:rsidRPr="00F62FB2" w:rsidRDefault="00F064F9" w:rsidP="003D2C8F">
      <w:pPr>
        <w:pStyle w:val="COTCOCLV3-ASDEFCON"/>
      </w:pPr>
      <w:bookmarkStart w:id="787" w:name="_Ref393274954"/>
      <w:r w:rsidRPr="00F62FB2">
        <w:t xml:space="preserve">Unless the Commonwealth </w:t>
      </w:r>
      <w:r w:rsidRPr="00F62FB2">
        <w:rPr>
          <w:bCs/>
        </w:rPr>
        <w:t xml:space="preserve">Representative </w:t>
      </w:r>
      <w:r w:rsidRPr="00F62FB2">
        <w:t>otherwise agrees in writing, the Contractor shall:</w:t>
      </w:r>
      <w:bookmarkEnd w:id="787"/>
    </w:p>
    <w:p w14:paraId="3A6E8F82" w14:textId="77777777" w:rsidR="00F064F9" w:rsidRPr="00D715DB" w:rsidRDefault="00D715DB" w:rsidP="003D2C8F">
      <w:pPr>
        <w:pStyle w:val="COTCOCLV4-ASDEFCON"/>
      </w:pPr>
      <w:r w:rsidRPr="00D715DB">
        <w:t xml:space="preserve">not deliver Supplies that </w:t>
      </w:r>
      <w:r w:rsidR="00F064F9" w:rsidRPr="00D715DB">
        <w:t>contain or emit a Problematic Substance where:</w:t>
      </w:r>
    </w:p>
    <w:p w14:paraId="3E844DFC" w14:textId="77777777" w:rsidR="00F064F9" w:rsidRPr="00F62FB2" w:rsidRDefault="00F064F9" w:rsidP="003D2C8F">
      <w:pPr>
        <w:pStyle w:val="COTCOCLV5-ASDEFCON"/>
      </w:pPr>
      <w:r w:rsidRPr="00F62FB2">
        <w:t xml:space="preserve">the Problematic Substance may affect the health or safety of persons who may be exposed to the Problematic Substance; or </w:t>
      </w:r>
    </w:p>
    <w:p w14:paraId="74B09BA1" w14:textId="77777777" w:rsidR="00094063" w:rsidRPr="00F62FB2" w:rsidRDefault="00F064F9" w:rsidP="003D2C8F">
      <w:pPr>
        <w:pStyle w:val="COTCOCLV5-ASDEFCON"/>
      </w:pPr>
      <w:r w:rsidRPr="00F62FB2">
        <w:t>a persons health or safety may be affected by</w:t>
      </w:r>
      <w:r w:rsidR="001B4B4D" w:rsidRPr="00F62FB2">
        <w:t xml:space="preserve"> the Problematic Substance when</w:t>
      </w:r>
      <w:r w:rsidR="00094063" w:rsidRPr="00F62FB2">
        <w:t>:</w:t>
      </w:r>
      <w:r w:rsidR="001B4B4D" w:rsidRPr="00F62FB2">
        <w:t xml:space="preserve"> </w:t>
      </w:r>
    </w:p>
    <w:p w14:paraId="364F5C96" w14:textId="77777777" w:rsidR="00584DF0" w:rsidRPr="00F62FB2" w:rsidRDefault="00F064F9" w:rsidP="003D2C8F">
      <w:pPr>
        <w:pStyle w:val="COTCOCLV5-ASDEFCON"/>
      </w:pPr>
      <w:r w:rsidRPr="00F62FB2">
        <w:t>using the Supplies for a purpose for which they were designed</w:t>
      </w:r>
      <w:r w:rsidR="001B4B4D" w:rsidRPr="00F62FB2">
        <w:t xml:space="preserve"> or manufactured; </w:t>
      </w:r>
    </w:p>
    <w:p w14:paraId="1D9FABF4" w14:textId="77777777" w:rsidR="00584DF0" w:rsidRPr="00F62FB2" w:rsidRDefault="00F064F9" w:rsidP="003D2C8F">
      <w:pPr>
        <w:pStyle w:val="COTCOCLV5-ASDEFCON"/>
      </w:pPr>
      <w:r w:rsidRPr="00F62FB2">
        <w:t xml:space="preserve">handling or storing the Supplies; or </w:t>
      </w:r>
    </w:p>
    <w:p w14:paraId="119471BB" w14:textId="77777777" w:rsidR="00F064F9" w:rsidRPr="00F62FB2" w:rsidRDefault="00F064F9" w:rsidP="003D2C8F">
      <w:pPr>
        <w:pStyle w:val="COTCOCLV5-ASDEFCON"/>
      </w:pPr>
      <w:r w:rsidRPr="00F62FB2">
        <w:t xml:space="preserve">carrying out any reasonably foreseeable activity in relation to the assembly or use of the Supplies for a purpose for which </w:t>
      </w:r>
      <w:r w:rsidR="00D715DB">
        <w:t>it was</w:t>
      </w:r>
      <w:r w:rsidRPr="00F62FB2">
        <w:t xml:space="preserve"> designed or manufactured, or the proper storage, decommissioning, dismantling, demolitio</w:t>
      </w:r>
      <w:r w:rsidR="001B4B4D" w:rsidRPr="00F62FB2">
        <w:t xml:space="preserve">n or disposal of the Supplies; </w:t>
      </w:r>
      <w:r w:rsidRPr="00F62FB2">
        <w:t>and</w:t>
      </w:r>
    </w:p>
    <w:p w14:paraId="06DBCE5B" w14:textId="77777777" w:rsidR="00D4172A" w:rsidRPr="00F62FB2" w:rsidRDefault="00F064F9" w:rsidP="003D2C8F">
      <w:pPr>
        <w:pStyle w:val="COTCOCLV4-ASDEFCON"/>
      </w:pPr>
      <w:r w:rsidRPr="00F62FB2">
        <w:t>not use, handle or store a Problematic Substance on Commonwealth premises in connection with work carried out under the Deed or any</w:t>
      </w:r>
      <w:r w:rsidR="00654568" w:rsidRPr="00F62FB2">
        <w:t xml:space="preserve"> </w:t>
      </w:r>
      <w:r w:rsidRPr="00F62FB2">
        <w:t>Contract.</w:t>
      </w:r>
    </w:p>
    <w:p w14:paraId="39882E1C" w14:textId="0D8CCCC8" w:rsidR="00F261DD" w:rsidRDefault="00F261DD" w:rsidP="003D2C8F">
      <w:pPr>
        <w:pStyle w:val="COTCOCLV1-ASDEFCON"/>
      </w:pPr>
      <w:bookmarkStart w:id="788" w:name="_Toc388431126"/>
      <w:bookmarkStart w:id="789" w:name="_Toc388512746"/>
      <w:bookmarkStart w:id="790" w:name="_Toc388628594"/>
      <w:bookmarkStart w:id="791" w:name="_Toc388628652"/>
      <w:bookmarkStart w:id="792" w:name="_Toc388865525"/>
      <w:bookmarkStart w:id="793" w:name="_Toc388963014"/>
      <w:bookmarkStart w:id="794" w:name="_Toc388963076"/>
      <w:bookmarkStart w:id="795" w:name="_Toc388966099"/>
      <w:bookmarkStart w:id="796" w:name="_Toc388967826"/>
      <w:bookmarkStart w:id="797" w:name="_Toc388967888"/>
      <w:bookmarkStart w:id="798" w:name="_Toc388967950"/>
      <w:bookmarkStart w:id="799" w:name="_Toc388968012"/>
      <w:bookmarkStart w:id="800" w:name="_Toc389492798"/>
      <w:bookmarkStart w:id="801" w:name="_Toc389492860"/>
      <w:bookmarkStart w:id="802" w:name="_Toc389493067"/>
      <w:bookmarkStart w:id="803" w:name="_Toc388431127"/>
      <w:bookmarkStart w:id="804" w:name="_Toc388512747"/>
      <w:bookmarkStart w:id="805" w:name="_Toc388628595"/>
      <w:bookmarkStart w:id="806" w:name="_Toc388628653"/>
      <w:bookmarkStart w:id="807" w:name="_Toc388865526"/>
      <w:bookmarkStart w:id="808" w:name="_Toc388963015"/>
      <w:bookmarkStart w:id="809" w:name="_Toc388963077"/>
      <w:bookmarkStart w:id="810" w:name="_Toc388966100"/>
      <w:bookmarkStart w:id="811" w:name="_Toc388967827"/>
      <w:bookmarkStart w:id="812" w:name="_Toc388967889"/>
      <w:bookmarkStart w:id="813" w:name="_Toc388967951"/>
      <w:bookmarkStart w:id="814" w:name="_Toc388968013"/>
      <w:bookmarkStart w:id="815" w:name="_Toc389492799"/>
      <w:bookmarkStart w:id="816" w:name="_Toc389492861"/>
      <w:bookmarkStart w:id="817" w:name="_Toc389493068"/>
      <w:bookmarkStart w:id="818" w:name="_Toc388431128"/>
      <w:bookmarkStart w:id="819" w:name="_Toc388512748"/>
      <w:bookmarkStart w:id="820" w:name="_Toc388628596"/>
      <w:bookmarkStart w:id="821" w:name="_Toc388628654"/>
      <w:bookmarkStart w:id="822" w:name="_Toc388865527"/>
      <w:bookmarkStart w:id="823" w:name="_Toc388963016"/>
      <w:bookmarkStart w:id="824" w:name="_Toc388963078"/>
      <w:bookmarkStart w:id="825" w:name="_Toc388966101"/>
      <w:bookmarkStart w:id="826" w:name="_Toc388967828"/>
      <w:bookmarkStart w:id="827" w:name="_Toc388967890"/>
      <w:bookmarkStart w:id="828" w:name="_Toc388967952"/>
      <w:bookmarkStart w:id="829" w:name="_Toc388968014"/>
      <w:bookmarkStart w:id="830" w:name="_Toc389492800"/>
      <w:bookmarkStart w:id="831" w:name="_Toc389492862"/>
      <w:bookmarkStart w:id="832" w:name="_Toc389493069"/>
      <w:bookmarkStart w:id="833" w:name="_Toc388431129"/>
      <w:bookmarkStart w:id="834" w:name="_Toc388512749"/>
      <w:bookmarkStart w:id="835" w:name="_Toc388628597"/>
      <w:bookmarkStart w:id="836" w:name="_Toc388628655"/>
      <w:bookmarkStart w:id="837" w:name="_Toc388865528"/>
      <w:bookmarkStart w:id="838" w:name="_Toc388963017"/>
      <w:bookmarkStart w:id="839" w:name="_Toc388963079"/>
      <w:bookmarkStart w:id="840" w:name="_Toc388966102"/>
      <w:bookmarkStart w:id="841" w:name="_Toc388967829"/>
      <w:bookmarkStart w:id="842" w:name="_Toc388967891"/>
      <w:bookmarkStart w:id="843" w:name="_Toc388967953"/>
      <w:bookmarkStart w:id="844" w:name="_Toc388968015"/>
      <w:bookmarkStart w:id="845" w:name="_Toc389492801"/>
      <w:bookmarkStart w:id="846" w:name="_Toc389492863"/>
      <w:bookmarkStart w:id="847" w:name="_Toc389493070"/>
      <w:bookmarkStart w:id="848" w:name="_Toc388431132"/>
      <w:bookmarkStart w:id="849" w:name="_Toc388512752"/>
      <w:bookmarkStart w:id="850" w:name="_Toc388628600"/>
      <w:bookmarkStart w:id="851" w:name="_Toc388628658"/>
      <w:bookmarkStart w:id="852" w:name="_Toc388865531"/>
      <w:bookmarkStart w:id="853" w:name="_Toc388963020"/>
      <w:bookmarkStart w:id="854" w:name="_Toc388963082"/>
      <w:bookmarkStart w:id="855" w:name="_Toc388966105"/>
      <w:bookmarkStart w:id="856" w:name="_Toc388967832"/>
      <w:bookmarkStart w:id="857" w:name="_Toc388967894"/>
      <w:bookmarkStart w:id="858" w:name="_Toc388967956"/>
      <w:bookmarkStart w:id="859" w:name="_Toc388968018"/>
      <w:bookmarkStart w:id="860" w:name="_Toc389492804"/>
      <w:bookmarkStart w:id="861" w:name="_Toc389492866"/>
      <w:bookmarkStart w:id="862" w:name="_Toc389493073"/>
      <w:bookmarkStart w:id="863" w:name="_Toc388431133"/>
      <w:bookmarkStart w:id="864" w:name="_Toc388512753"/>
      <w:bookmarkStart w:id="865" w:name="_Toc388628601"/>
      <w:bookmarkStart w:id="866" w:name="_Toc388628659"/>
      <w:bookmarkStart w:id="867" w:name="_Toc388865532"/>
      <w:bookmarkStart w:id="868" w:name="_Toc388963021"/>
      <w:bookmarkStart w:id="869" w:name="_Toc388963083"/>
      <w:bookmarkStart w:id="870" w:name="_Toc388966106"/>
      <w:bookmarkStart w:id="871" w:name="_Toc388967833"/>
      <w:bookmarkStart w:id="872" w:name="_Toc388967895"/>
      <w:bookmarkStart w:id="873" w:name="_Toc388967957"/>
      <w:bookmarkStart w:id="874" w:name="_Toc388968019"/>
      <w:bookmarkStart w:id="875" w:name="_Toc389492805"/>
      <w:bookmarkStart w:id="876" w:name="_Toc389492867"/>
      <w:bookmarkStart w:id="877" w:name="_Toc389493074"/>
      <w:bookmarkStart w:id="878" w:name="_Toc388431134"/>
      <w:bookmarkStart w:id="879" w:name="_Toc388512754"/>
      <w:bookmarkStart w:id="880" w:name="_Toc388628602"/>
      <w:bookmarkStart w:id="881" w:name="_Toc388628660"/>
      <w:bookmarkStart w:id="882" w:name="_Toc388865533"/>
      <w:bookmarkStart w:id="883" w:name="_Toc388963022"/>
      <w:bookmarkStart w:id="884" w:name="_Toc388963084"/>
      <w:bookmarkStart w:id="885" w:name="_Toc388966107"/>
      <w:bookmarkStart w:id="886" w:name="_Toc388967834"/>
      <w:bookmarkStart w:id="887" w:name="_Toc388967896"/>
      <w:bookmarkStart w:id="888" w:name="_Toc388967958"/>
      <w:bookmarkStart w:id="889" w:name="_Toc388968020"/>
      <w:bookmarkStart w:id="890" w:name="_Toc389492806"/>
      <w:bookmarkStart w:id="891" w:name="_Toc389492868"/>
      <w:bookmarkStart w:id="892" w:name="_Toc389493075"/>
      <w:bookmarkStart w:id="893" w:name="_Toc175234282"/>
      <w:bookmarkStart w:id="894" w:name="_Toc143607459"/>
      <w:bookmarkStart w:id="895" w:name="_Toc143607915"/>
      <w:bookmarkStart w:id="896" w:name="_Toc143608365"/>
      <w:bookmarkStart w:id="897" w:name="_Toc153283215"/>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t>POLICY AND LAW</w:t>
      </w:r>
      <w:bookmarkEnd w:id="893"/>
      <w:bookmarkEnd w:id="894"/>
      <w:bookmarkEnd w:id="895"/>
      <w:bookmarkEnd w:id="896"/>
      <w:bookmarkEnd w:id="897"/>
    </w:p>
    <w:p w14:paraId="385DB2BA" w14:textId="116A1F8C" w:rsidR="002161F5" w:rsidRPr="00F62FB2" w:rsidRDefault="00F261DD" w:rsidP="003D2C8F">
      <w:pPr>
        <w:pStyle w:val="COTCOCLV2-ASDEFCON"/>
      </w:pPr>
      <w:bookmarkStart w:id="898" w:name="_Toc175234283"/>
      <w:bookmarkStart w:id="899" w:name="_Toc143607460"/>
      <w:bookmarkStart w:id="900" w:name="_Toc143607916"/>
      <w:bookmarkStart w:id="901" w:name="_Toc143608366"/>
      <w:bookmarkStart w:id="902" w:name="_Toc153283216"/>
      <w:r>
        <w:t>G</w:t>
      </w:r>
      <w:r w:rsidR="00E42DD7" w:rsidRPr="00F62FB2">
        <w:t xml:space="preserve">overning </w:t>
      </w:r>
      <w:r w:rsidR="00E83F95" w:rsidRPr="00F62FB2">
        <w:t xml:space="preserve">Law </w:t>
      </w:r>
      <w:r w:rsidR="00D81020" w:rsidRPr="00F62FB2">
        <w:t>(</w:t>
      </w:r>
      <w:r w:rsidR="0017428E" w:rsidRPr="00F62FB2">
        <w:t>C</w:t>
      </w:r>
      <w:r w:rsidR="0017428E">
        <w:t>ore</w:t>
      </w:r>
      <w:r w:rsidR="00D81020" w:rsidRPr="00F62FB2">
        <w:t>)</w:t>
      </w:r>
      <w:bookmarkEnd w:id="898"/>
      <w:bookmarkEnd w:id="899"/>
      <w:bookmarkEnd w:id="900"/>
      <w:bookmarkEnd w:id="901"/>
      <w:bookmarkEnd w:id="902"/>
    </w:p>
    <w:p w14:paraId="7D9E5924" w14:textId="77777777" w:rsidR="005F4489" w:rsidRPr="00F62FB2" w:rsidRDefault="003D574B" w:rsidP="003D2C8F">
      <w:pPr>
        <w:pStyle w:val="COTCOCLV3-ASDEFCON"/>
      </w:pPr>
      <w:bookmarkStart w:id="903" w:name="_Ref371498684"/>
      <w:r w:rsidRPr="00F62FB2">
        <w:t xml:space="preserve">The laws of </w:t>
      </w:r>
      <w:r w:rsidR="00E21BBB" w:rsidRPr="00F62FB2">
        <w:t>the</w:t>
      </w:r>
      <w:r w:rsidR="007137E4" w:rsidRPr="00F62FB2">
        <w:t xml:space="preserve"> </w:t>
      </w:r>
      <w:r w:rsidR="00D6124E" w:rsidRPr="00F62FB2">
        <w:rPr>
          <w:bCs/>
          <w:lang w:eastAsia="zh-CN"/>
        </w:rPr>
        <w:t xml:space="preserve">jurisdiction specified in the Details Schedule </w:t>
      </w:r>
      <w:r w:rsidRPr="00F62FB2">
        <w:t>apply to the Deed</w:t>
      </w:r>
      <w:r w:rsidR="00E043D6" w:rsidRPr="00F62FB2">
        <w:t xml:space="preserve"> and </w:t>
      </w:r>
      <w:r w:rsidR="00BC1D82" w:rsidRPr="00F62FB2">
        <w:t xml:space="preserve">each </w:t>
      </w:r>
      <w:r w:rsidR="00E043D6" w:rsidRPr="00F62FB2">
        <w:t>Contract</w:t>
      </w:r>
      <w:r w:rsidRPr="00F62FB2">
        <w:t>.</w:t>
      </w:r>
      <w:bookmarkEnd w:id="903"/>
    </w:p>
    <w:p w14:paraId="3ECEB689" w14:textId="27BFCE92" w:rsidR="00867280" w:rsidRPr="00F62FB2" w:rsidRDefault="0036519E" w:rsidP="003D2C8F">
      <w:pPr>
        <w:pStyle w:val="COTCOCLV2-ASDEFCON"/>
      </w:pPr>
      <w:bookmarkStart w:id="904" w:name="_Toc390784839"/>
      <w:bookmarkStart w:id="905" w:name="_Toc390784878"/>
      <w:bookmarkStart w:id="906" w:name="_Toc390784917"/>
      <w:bookmarkStart w:id="907" w:name="_Toc390784840"/>
      <w:bookmarkStart w:id="908" w:name="_Toc390784879"/>
      <w:bookmarkStart w:id="909" w:name="_Toc390784918"/>
      <w:bookmarkStart w:id="910" w:name="_Toc390784841"/>
      <w:bookmarkStart w:id="911" w:name="_Toc390784880"/>
      <w:bookmarkStart w:id="912" w:name="_Toc390784919"/>
      <w:bookmarkStart w:id="913" w:name="_Toc390784846"/>
      <w:bookmarkStart w:id="914" w:name="_Toc390784885"/>
      <w:bookmarkStart w:id="915" w:name="_Toc390784924"/>
      <w:bookmarkStart w:id="916" w:name="_Ref389652891"/>
      <w:bookmarkStart w:id="917" w:name="_Toc175234284"/>
      <w:bookmarkStart w:id="918" w:name="_Toc143607461"/>
      <w:bookmarkStart w:id="919" w:name="_Toc143607917"/>
      <w:bookmarkStart w:id="920" w:name="_Toc143608367"/>
      <w:bookmarkStart w:id="921" w:name="_Toc153283217"/>
      <w:bookmarkEnd w:id="904"/>
      <w:bookmarkEnd w:id="905"/>
      <w:bookmarkEnd w:id="906"/>
      <w:bookmarkEnd w:id="907"/>
      <w:bookmarkEnd w:id="908"/>
      <w:bookmarkEnd w:id="909"/>
      <w:bookmarkEnd w:id="910"/>
      <w:bookmarkEnd w:id="911"/>
      <w:bookmarkEnd w:id="912"/>
      <w:bookmarkEnd w:id="913"/>
      <w:bookmarkEnd w:id="914"/>
      <w:bookmarkEnd w:id="915"/>
      <w:r>
        <w:t>Workplace Gender Equality</w:t>
      </w:r>
      <w:r w:rsidR="00867280" w:rsidRPr="00F62FB2">
        <w:t xml:space="preserve"> (</w:t>
      </w:r>
      <w:r w:rsidR="0017428E" w:rsidRPr="00F62FB2">
        <w:t>O</w:t>
      </w:r>
      <w:r w:rsidR="0017428E">
        <w:t>ptional</w:t>
      </w:r>
      <w:r w:rsidR="00867280" w:rsidRPr="00F62FB2">
        <w:t>)</w:t>
      </w:r>
      <w:bookmarkEnd w:id="916"/>
      <w:bookmarkEnd w:id="917"/>
      <w:bookmarkEnd w:id="918"/>
      <w:bookmarkEnd w:id="919"/>
      <w:bookmarkEnd w:id="920"/>
      <w:bookmarkEnd w:id="921"/>
    </w:p>
    <w:p w14:paraId="1B3D745F" w14:textId="77777777" w:rsidR="00867280" w:rsidRPr="00F62FB2" w:rsidRDefault="00867280">
      <w:pPr>
        <w:pStyle w:val="NoteToDrafters-ASDEFCON"/>
      </w:pPr>
      <w:r w:rsidRPr="00F62FB2">
        <w:rPr>
          <w:rStyle w:val="SC6416"/>
          <w:color w:val="FFFFFF"/>
        </w:rPr>
        <w:t xml:space="preserve">Note to drafters:  </w:t>
      </w:r>
      <w:r w:rsidRPr="00F62FB2">
        <w:rPr>
          <w:rStyle w:val="SC3416"/>
          <w:b/>
          <w:color w:val="FFFFFF"/>
        </w:rPr>
        <w:t>The following clauses must be used</w:t>
      </w:r>
      <w:r w:rsidRPr="00F62FB2" w:rsidDel="00921EEB">
        <w:rPr>
          <w:rStyle w:val="SC6416"/>
          <w:color w:val="FFFFFF"/>
        </w:rPr>
        <w:t xml:space="preserve"> </w:t>
      </w:r>
      <w:r w:rsidRPr="00F62FB2">
        <w:rPr>
          <w:rStyle w:val="SC6416"/>
          <w:color w:val="FFFFFF"/>
        </w:rPr>
        <w:t xml:space="preserve">for procurements at or above the relevant procurement threshold and that do not meet the exemptions set out at Appendix A to the CPRs.  </w:t>
      </w:r>
      <w:r w:rsidRPr="00F62FB2">
        <w:t xml:space="preserve">If the procurement is specifically exempt from </w:t>
      </w:r>
      <w:r w:rsidRPr="00F62FB2">
        <w:rPr>
          <w:bCs/>
          <w:iCs/>
        </w:rPr>
        <w:t>the additional rules detailed in Division 2 of the CPRs</w:t>
      </w:r>
      <w:r w:rsidRPr="00F62FB2">
        <w:t xml:space="preserve"> </w:t>
      </w:r>
      <w:r w:rsidRPr="00F62FB2">
        <w:rPr>
          <w:bCs/>
          <w:iCs/>
        </w:rPr>
        <w:t>as a result of</w:t>
      </w:r>
      <w:r w:rsidRPr="00F62FB2">
        <w:t xml:space="preserve"> a D</w:t>
      </w:r>
      <w:r w:rsidRPr="00F62FB2">
        <w:rPr>
          <w:bCs/>
          <w:iCs/>
        </w:rPr>
        <w:t>efence specific exemption (a</w:t>
      </w:r>
      <w:r w:rsidRPr="00F62FB2">
        <w:t xml:space="preserve"> list of Defence specific exemptions is found in the DPPM</w:t>
      </w:r>
      <w:r w:rsidRPr="00F62FB2">
        <w:rPr>
          <w:bCs/>
          <w:iCs/>
        </w:rPr>
        <w:t>)</w:t>
      </w:r>
      <w:r w:rsidRPr="00F62FB2">
        <w:t xml:space="preserve"> the procurement will still be </w:t>
      </w:r>
      <w:r w:rsidRPr="00F62FB2">
        <w:rPr>
          <w:bCs/>
          <w:iCs/>
        </w:rPr>
        <w:t xml:space="preserve">subject to the </w:t>
      </w:r>
      <w:r w:rsidRPr="00F62FB2">
        <w:t>Workplace Gender Equality Procurement Principles</w:t>
      </w:r>
      <w:r w:rsidRPr="00F62FB2">
        <w:rPr>
          <w:bCs/>
          <w:iCs/>
        </w:rPr>
        <w:t xml:space="preserve"> and this </w:t>
      </w:r>
      <w:r w:rsidRPr="00F62FB2">
        <w:rPr>
          <w:rStyle w:val="SC3416"/>
          <w:b/>
          <w:color w:val="FFFFFF"/>
        </w:rPr>
        <w:t>clause</w:t>
      </w:r>
      <w:r w:rsidRPr="00F62FB2">
        <w:t xml:space="preserve"> must be used</w:t>
      </w:r>
      <w:r w:rsidRPr="00F62FB2">
        <w:rPr>
          <w:rStyle w:val="SC6416"/>
          <w:color w:val="FFFFFF"/>
        </w:rPr>
        <w:t xml:space="preserve">.  </w:t>
      </w:r>
    </w:p>
    <w:p w14:paraId="1FA628BF" w14:textId="77777777" w:rsidR="00867280" w:rsidRPr="00FE3A66" w:rsidRDefault="00867280">
      <w:pPr>
        <w:pStyle w:val="NoteToTenderers-ASDEFCON"/>
      </w:pPr>
      <w:r w:rsidRPr="00FE3A66">
        <w:t>Note to tenderers:  The following clauses apply only to the extent that the Contractor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p>
    <w:p w14:paraId="4475DEC2" w14:textId="77777777" w:rsidR="00867280" w:rsidRPr="00F62FB2" w:rsidRDefault="00867280" w:rsidP="003D2C8F">
      <w:pPr>
        <w:pStyle w:val="COTCOCLV3-ASDEFCON"/>
      </w:pPr>
      <w:r w:rsidRPr="00F62FB2">
        <w:t xml:space="preserve">The Contractor shall comply with its obligations under the </w:t>
      </w:r>
      <w:r w:rsidRPr="00F62FB2">
        <w:rPr>
          <w:i/>
        </w:rPr>
        <w:t>Workplace Gender Equality Act 2012</w:t>
      </w:r>
      <w:r w:rsidRPr="00F62FB2">
        <w:t xml:space="preserve"> (Cth) (WGE Act).</w:t>
      </w:r>
    </w:p>
    <w:p w14:paraId="78EF9B3B" w14:textId="2D66555F" w:rsidR="00867280" w:rsidRPr="00F62FB2" w:rsidRDefault="00867280" w:rsidP="003D2C8F">
      <w:pPr>
        <w:pStyle w:val="COTCOCLV3-ASDEFCON"/>
      </w:pPr>
      <w:r w:rsidRPr="00F62FB2">
        <w:t>If the Contractor becomes non-compliant with the WGE Act during the period of the Deed or any</w:t>
      </w:r>
      <w:r w:rsidR="004B6766" w:rsidRPr="00F62FB2">
        <w:t xml:space="preserve"> </w:t>
      </w:r>
      <w:r w:rsidRPr="00F62FB2">
        <w:t xml:space="preserve">Contract, the Contractor shall notify the </w:t>
      </w:r>
      <w:del w:id="922" w:author="Prabhu, Akshata MS" w:date="2024-08-23T08:05:00Z">
        <w:r w:rsidRPr="00F62FB2">
          <w:delText>Contract</w:delText>
        </w:r>
      </w:del>
      <w:ins w:id="923" w:author="Prabhu, Akshata MS" w:date="2024-08-23T08:05:00Z">
        <w:r w:rsidR="001B4CFC">
          <w:t>Authorised</w:t>
        </w:r>
      </w:ins>
      <w:r w:rsidR="001B4CFC" w:rsidRPr="00F62FB2">
        <w:t xml:space="preserve"> </w:t>
      </w:r>
      <w:r w:rsidRPr="00F62FB2">
        <w:t>Officer.</w:t>
      </w:r>
    </w:p>
    <w:p w14:paraId="49E5F4E1" w14:textId="77777777" w:rsidR="00F01A96" w:rsidRPr="00F62FB2" w:rsidRDefault="00867280" w:rsidP="008815D0">
      <w:pPr>
        <w:pStyle w:val="COTCOCLV3-ASDEFCON"/>
        <w:rPr>
          <w:del w:id="924" w:author="Prabhu, Akshata MS" w:date="2024-08-23T08:05:00Z"/>
        </w:rPr>
      </w:pPr>
      <w:del w:id="925" w:author="Prabhu, Akshata MS" w:date="2024-08-23T08:05:00Z">
        <w:r w:rsidRPr="00F62FB2">
          <w:delText>For the purposes of this clause</w:delText>
        </w:r>
        <w:r w:rsidR="00601A77" w:rsidRPr="00F62FB2">
          <w:delText xml:space="preserve"> </w:delText>
        </w:r>
        <w:r w:rsidR="00601A77" w:rsidRPr="00F62FB2">
          <w:fldChar w:fldCharType="begin"/>
        </w:r>
        <w:r w:rsidR="00601A77" w:rsidRPr="00F62FB2">
          <w:delInstrText xml:space="preserve"> REF _Ref389652891 \r \h </w:delInstrText>
        </w:r>
        <w:r w:rsidR="00FE3A66">
          <w:delInstrText xml:space="preserve"> \* MERGEFORMAT </w:delInstrText>
        </w:r>
        <w:r w:rsidR="00601A77" w:rsidRPr="00F62FB2">
          <w:fldChar w:fldCharType="separate"/>
        </w:r>
        <w:r w:rsidR="00DE1E8A">
          <w:delText>11.2</w:delText>
        </w:r>
        <w:r w:rsidR="00601A77" w:rsidRPr="00F62FB2">
          <w:fldChar w:fldCharType="end"/>
        </w:r>
        <w:r w:rsidRPr="00F62FB2">
          <w:delText>, ‘Relevant Employer’ means an employer who has been a Relevant Employer under the Workplace Gender Equality Procurement Principles for a period of not less than 6 months.  The Contractor will continue to be obligated as a Relevant Employer until the number of its employees falls below 80.</w:delText>
        </w:r>
      </w:del>
    </w:p>
    <w:p w14:paraId="2B1E7489" w14:textId="04648D49" w:rsidR="0066091C" w:rsidRDefault="0036519E" w:rsidP="003D2C8F">
      <w:pPr>
        <w:pStyle w:val="COTCOCLV2-ASDEFCON"/>
      </w:pPr>
      <w:bookmarkStart w:id="926" w:name="_Toc175234285"/>
      <w:bookmarkStart w:id="927" w:name="_Ref371522178"/>
      <w:bookmarkStart w:id="928" w:name="_Toc143607462"/>
      <w:bookmarkStart w:id="929" w:name="_Toc143607918"/>
      <w:bookmarkStart w:id="930" w:name="_Toc143608368"/>
      <w:bookmarkStart w:id="931" w:name="_Toc153283218"/>
      <w:r>
        <w:t>Indigenous Procurement Policy</w:t>
      </w:r>
      <w:r w:rsidR="0066091C">
        <w:t xml:space="preserve"> (</w:t>
      </w:r>
      <w:r w:rsidR="0017428E">
        <w:t>Optional</w:t>
      </w:r>
      <w:r w:rsidR="0066091C">
        <w:t>)</w:t>
      </w:r>
      <w:bookmarkEnd w:id="926"/>
      <w:bookmarkEnd w:id="928"/>
      <w:bookmarkEnd w:id="929"/>
      <w:bookmarkEnd w:id="930"/>
      <w:bookmarkEnd w:id="931"/>
    </w:p>
    <w:p w14:paraId="4A69872F" w14:textId="77777777" w:rsidR="00D3140F" w:rsidRPr="00FE3A66" w:rsidRDefault="00D3140F">
      <w:pPr>
        <w:pStyle w:val="NoteToDrafters-ASDEFCON"/>
      </w:pPr>
      <w:r w:rsidRPr="00FE3A66">
        <w:rPr>
          <w:rStyle w:val="SC6416"/>
          <w:rFonts w:cs="Times New Roman"/>
          <w:color w:val="FFFFFF"/>
        </w:rPr>
        <w:t>Note to drafters:  The following clause is f</w:t>
      </w:r>
      <w:r w:rsidRPr="00FE3A66">
        <w:t xml:space="preserve">or use if the IPP mandatory minimum requirements are NOT included in the RFT. </w:t>
      </w:r>
    </w:p>
    <w:p w14:paraId="39B53FF7" w14:textId="77777777" w:rsidR="007D4FFF" w:rsidRDefault="00B579B3">
      <w:pPr>
        <w:pStyle w:val="NoteToTenderers-ASDEFCON"/>
      </w:pPr>
      <w:r w:rsidRPr="00FE3A66">
        <w:t xml:space="preserve">Note to tenderers:  It is Commonwealth policy to stimulate Indigenous entrepreneurship and business development, providing Indigenous Australians with more opportunities to participate in the economy. </w:t>
      </w:r>
      <w:r w:rsidR="00D14A5D">
        <w:t>The Commonwealth Indigenous Procurement Policy is available at</w:t>
      </w:r>
      <w:r w:rsidR="007D4FFF">
        <w:t>:</w:t>
      </w:r>
    </w:p>
    <w:p w14:paraId="4D73E0A1" w14:textId="15F02DA3" w:rsidR="00B579B3" w:rsidRPr="00FE3A66" w:rsidRDefault="00CA7146" w:rsidP="00986DD4">
      <w:pPr>
        <w:pStyle w:val="NoteToTenderersBullets-ASDEFCON"/>
      </w:pPr>
      <w:hyperlink r:id="rId24" w:history="1">
        <w:r w:rsidR="005F429F">
          <w:rPr>
            <w:rStyle w:val="Hyperlink"/>
          </w:rPr>
          <w:t>https://www.niaa.gov.au/indigenous-affairs/economic-development/indigenous-procurement-policy-ipp</w:t>
        </w:r>
      </w:hyperlink>
      <w:del w:id="932" w:author="Prabhu, Akshata MS" w:date="2024-08-23T08:05:00Z">
        <w:r w:rsidR="00B10117">
          <w:rPr>
            <w:rStyle w:val="Hyperlink"/>
          </w:rPr>
          <w:delText xml:space="preserve"> </w:delText>
        </w:r>
        <w:r w:rsidR="00FF00E1" w:rsidRPr="001D4B9F">
          <w:rPr>
            <w:rStyle w:val="Hyperlink"/>
            <w:color w:val="auto"/>
          </w:rPr>
          <w:delText xml:space="preserve"> </w:delText>
        </w:r>
      </w:del>
    </w:p>
    <w:p w14:paraId="717D500F" w14:textId="77777777" w:rsidR="00B579B3" w:rsidRDefault="00B579B3" w:rsidP="003D2C8F">
      <w:pPr>
        <w:pStyle w:val="COTCOCLV3-ASDEFCON"/>
      </w:pPr>
      <w:bookmarkStart w:id="933" w:name="_Ref396741713"/>
      <w:r w:rsidRPr="00451456" w:rsidDel="00791CA8">
        <w:t xml:space="preserve">The Contractor shall </w:t>
      </w:r>
      <w:bookmarkEnd w:id="933"/>
      <w:r>
        <w:t>use its reasonable endeavours to increase its:</w:t>
      </w:r>
    </w:p>
    <w:p w14:paraId="6F754BE7" w14:textId="77777777" w:rsidR="00B579B3" w:rsidRPr="00F46C5F" w:rsidRDefault="00B579B3" w:rsidP="003D2C8F">
      <w:pPr>
        <w:pStyle w:val="COTCOCLV4-ASDEFCON"/>
      </w:pPr>
      <w:r w:rsidRPr="00F46C5F">
        <w:t>purchasing from Indigenous enterprises; and</w:t>
      </w:r>
    </w:p>
    <w:p w14:paraId="01EDD1E3" w14:textId="77777777" w:rsidR="00B579B3" w:rsidRPr="00F46C5F" w:rsidRDefault="00B579B3" w:rsidP="003D2C8F">
      <w:pPr>
        <w:pStyle w:val="COTCOCLV4-ASDEFCON"/>
      </w:pPr>
      <w:r w:rsidRPr="00F46C5F">
        <w:t>employment of Indigenous Australians,</w:t>
      </w:r>
    </w:p>
    <w:p w14:paraId="1B999369" w14:textId="3A138E26" w:rsidR="00B579B3" w:rsidRDefault="00B579B3">
      <w:pPr>
        <w:pStyle w:val="ATTANNLV2NONUM-ASDEFCON"/>
        <w:rPr>
          <w:bCs/>
          <w:iCs/>
        </w:rPr>
      </w:pPr>
      <w:r>
        <w:t xml:space="preserve">in the performance of the Contract. For the purposes of this clause “Indigenous enterprise” means an organisation that is 50 per cent or more Indigenous owned that is operating a business.  </w:t>
      </w:r>
      <w:r>
        <w:rPr>
          <w:bCs/>
          <w:iCs/>
        </w:rPr>
        <w:t>Supply Nation maintains a list of enterprises that meet the definition of “Indigenous enterprises” (</w:t>
      </w:r>
      <w:del w:id="934" w:author="Prabhu, Akshata MS" w:date="2024-08-23T08:05:00Z">
        <w:r w:rsidR="00CA7146">
          <w:fldChar w:fldCharType="begin"/>
        </w:r>
        <w:r w:rsidR="00CA7146">
          <w:delInstrText xml:space="preserve"> HYPERLINK "https://supplynation.org.au/" </w:delInstrText>
        </w:r>
        <w:r w:rsidR="00CA7146">
          <w:fldChar w:fldCharType="separate"/>
        </w:r>
        <w:r w:rsidR="00D6041F">
          <w:rPr>
            <w:rStyle w:val="Hyperlink"/>
            <w:bCs/>
            <w:iCs/>
          </w:rPr>
          <w:delText>https://supplynation.org.au/</w:delText>
        </w:r>
        <w:r w:rsidR="00CA7146">
          <w:rPr>
            <w:rStyle w:val="Hyperlink"/>
            <w:bCs/>
            <w:iCs/>
          </w:rPr>
          <w:fldChar w:fldCharType="end"/>
        </w:r>
        <w:r>
          <w:rPr>
            <w:bCs/>
            <w:iCs/>
          </w:rPr>
          <w:delText>).</w:delText>
        </w:r>
      </w:del>
      <w:ins w:id="935" w:author="Prabhu, Akshata MS" w:date="2024-08-23T08:05:00Z">
        <w:r w:rsidR="00CA7146">
          <w:fldChar w:fldCharType="begin"/>
        </w:r>
        <w:r w:rsidR="00CA7146">
          <w:instrText xml:space="preserve"> HYPERLINK "http://www.supplynation.org.au" </w:instrText>
        </w:r>
        <w:r w:rsidR="00CA7146">
          <w:fldChar w:fldCharType="separate"/>
        </w:r>
        <w:r w:rsidRPr="00464192">
          <w:rPr>
            <w:rStyle w:val="Hyperlink"/>
            <w:bCs/>
            <w:iCs/>
          </w:rPr>
          <w:t>www.supplynation.org.au</w:t>
        </w:r>
        <w:r w:rsidR="00CA7146">
          <w:rPr>
            <w:rStyle w:val="Hyperlink"/>
            <w:bCs/>
            <w:iCs/>
          </w:rPr>
          <w:fldChar w:fldCharType="end"/>
        </w:r>
        <w:r>
          <w:rPr>
            <w:bCs/>
            <w:iCs/>
          </w:rPr>
          <w:t>).</w:t>
        </w:r>
      </w:ins>
    </w:p>
    <w:p w14:paraId="6DB8E17C" w14:textId="6CAD603B" w:rsidR="0036519E" w:rsidRDefault="00A44A36" w:rsidP="003D2C8F">
      <w:pPr>
        <w:pStyle w:val="COTCOCLV2-ASDEFCON"/>
        <w:rPr>
          <w:ins w:id="936" w:author="Prabhu, Akshata MS" w:date="2024-08-23T08:05:00Z"/>
        </w:rPr>
      </w:pPr>
      <w:bookmarkStart w:id="937" w:name="_Toc175234286"/>
      <w:ins w:id="938" w:author="Prabhu, Akshata MS" w:date="2024-08-23T08:05:00Z">
        <w:r>
          <w:t>Shadow</w:t>
        </w:r>
        <w:r w:rsidR="006045A6">
          <w:t xml:space="preserve"> </w:t>
        </w:r>
        <w:r w:rsidR="0036519E">
          <w:t>Economy Procurement Connected Policy (</w:t>
        </w:r>
        <w:r w:rsidR="0017428E">
          <w:t>Optional</w:t>
        </w:r>
        <w:r w:rsidR="0036519E">
          <w:t>)</w:t>
        </w:r>
        <w:bookmarkEnd w:id="937"/>
      </w:ins>
    </w:p>
    <w:p w14:paraId="68AF47AF" w14:textId="65B9B2DC" w:rsidR="0036519E" w:rsidRPr="003D2C8F" w:rsidRDefault="0036519E" w:rsidP="003D2C8F">
      <w:pPr>
        <w:pStyle w:val="NoteToDrafters-ASDEFCON"/>
        <w:rPr>
          <w:ins w:id="939" w:author="Prabhu, Akshata MS" w:date="2024-08-23T08:05:00Z"/>
          <w:rStyle w:val="SC6416"/>
          <w:rFonts w:cs="Times New Roman"/>
          <w:b w:val="0"/>
          <w:i w:val="0"/>
          <w:color w:val="FFFFFF"/>
          <w:szCs w:val="40"/>
        </w:rPr>
      </w:pPr>
      <w:ins w:id="940" w:author="Prabhu, Akshata MS" w:date="2024-08-23T08:05:00Z">
        <w:r w:rsidRPr="00656EA3">
          <w:rPr>
            <w:rStyle w:val="SC6416"/>
            <w:rFonts w:cs="Times New Roman"/>
            <w:color w:val="FFFFFF"/>
            <w:szCs w:val="40"/>
          </w:rPr>
          <w:t xml:space="preserve">Note to drafters:  </w:t>
        </w:r>
        <w:r w:rsidR="001B4CFC" w:rsidRPr="001B4CFC">
          <w:rPr>
            <w:rStyle w:val="SC6416"/>
            <w:rFonts w:cs="Times New Roman"/>
            <w:color w:val="FFFFFF"/>
            <w:szCs w:val="40"/>
          </w:rPr>
          <w:t>A procurement will be subject to the Shadow Economy Procurement Connected Policy where the procurement is conducted by open tender, subject to the CPRs and is valued at over $4 million (inc GST).</w:t>
        </w:r>
        <w:r w:rsidRPr="005B4549">
          <w:rPr>
            <w:rStyle w:val="SC6416"/>
            <w:rFonts w:cs="Times New Roman"/>
            <w:color w:val="FFFFFF"/>
            <w:szCs w:val="40"/>
          </w:rPr>
          <w:t xml:space="preserve"> </w:t>
        </w:r>
        <w:r w:rsidR="001B4CFC">
          <w:rPr>
            <w:rStyle w:val="SC6416"/>
            <w:rFonts w:cs="Times New Roman"/>
            <w:color w:val="FFFFFF"/>
            <w:szCs w:val="40"/>
          </w:rPr>
          <w:t xml:space="preserve"> </w:t>
        </w:r>
        <w:r w:rsidRPr="005B4549">
          <w:rPr>
            <w:rStyle w:val="SC6416"/>
            <w:rFonts w:cs="Times New Roman"/>
            <w:color w:val="FFFFFF"/>
            <w:szCs w:val="40"/>
          </w:rPr>
          <w:t>In the context of a standing offer, the estimated value of the procurement is the collective total value of all potential orders under the standing offer.</w:t>
        </w:r>
      </w:ins>
    </w:p>
    <w:p w14:paraId="21AD8117" w14:textId="3C02D178" w:rsidR="007D4FFF" w:rsidRDefault="0036519E" w:rsidP="00656EA3">
      <w:pPr>
        <w:pStyle w:val="NoteToTenderers-ASDEFCON"/>
        <w:rPr>
          <w:ins w:id="941" w:author="Prabhu, Akshata MS" w:date="2024-08-23T08:05:00Z"/>
        </w:rPr>
      </w:pPr>
      <w:ins w:id="942" w:author="Prabhu, Akshata MS" w:date="2024-08-23T08:05:00Z">
        <w:r>
          <w:t xml:space="preserve">Note to tenderers:  The </w:t>
        </w:r>
        <w:r w:rsidR="00A44A36">
          <w:t>Shadow</w:t>
        </w:r>
        <w:r>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w:t>
        </w:r>
        <w:r w:rsidR="00A44A36">
          <w:t xml:space="preserve"> Shadow</w:t>
        </w:r>
        <w:r>
          <w:t xml:space="preserve"> Economy Procurement Connected Policy is available from the Department of Treasury at</w:t>
        </w:r>
        <w:r w:rsidR="007D4FFF">
          <w:t>:</w:t>
        </w:r>
      </w:ins>
    </w:p>
    <w:p w14:paraId="275DE54F" w14:textId="5EDEF16E" w:rsidR="0036519E" w:rsidRDefault="00CA7146" w:rsidP="00986DD4">
      <w:pPr>
        <w:pStyle w:val="NoteToTenderersBullets-ASDEFCON"/>
        <w:rPr>
          <w:ins w:id="943" w:author="Prabhu, Akshata MS" w:date="2024-08-23T08:05:00Z"/>
        </w:rPr>
      </w:pPr>
      <w:ins w:id="944" w:author="Prabhu, Akshata MS" w:date="2024-08-23T08:05:00Z">
        <w:r>
          <w:fldChar w:fldCharType="begin"/>
        </w:r>
        <w:r>
          <w:instrText xml:space="preserve"> HYPERLINK "https://treasury.gov.au/policy-topics/</w:instrText>
        </w:r>
        <w:r>
          <w:instrText xml:space="preserve">economy/shadow-economy/procurement-connected-policy" </w:instrText>
        </w:r>
        <w:r>
          <w:fldChar w:fldCharType="separate"/>
        </w:r>
        <w:r w:rsidR="001A10C8">
          <w:rPr>
            <w:rStyle w:val="Hyperlink"/>
          </w:rPr>
          <w:t>https://treasury.gov.au/policy-topics/economy/shadow-economy/procurement-connected-policy</w:t>
        </w:r>
        <w:r>
          <w:rPr>
            <w:rStyle w:val="Hyperlink"/>
          </w:rPr>
          <w:fldChar w:fldCharType="end"/>
        </w:r>
        <w:r w:rsidR="0036519E">
          <w:t>.</w:t>
        </w:r>
      </w:ins>
    </w:p>
    <w:p w14:paraId="5832CE48" w14:textId="77777777" w:rsidR="0036519E" w:rsidRDefault="0036519E">
      <w:pPr>
        <w:pStyle w:val="NoteToTenderers-ASDEFCON"/>
        <w:rPr>
          <w:ins w:id="945" w:author="Prabhu, Akshata MS" w:date="2024-08-23T08:05:00Z"/>
        </w:rPr>
      </w:pPr>
      <w:ins w:id="946" w:author="Prabhu, Akshata MS" w:date="2024-08-23T08:05:00Z">
        <w:r>
          <w:t>The Contractor will be required to obtain and hold copies of satisfactory and valid STRs for any Subcontractors that the Contractor directly engages (i.e. first tier Subcontractors) where the subcontract value will be over $4 million (inc GST).  Any STRs obtained from these Subcontractors must be provided to the Commonwealth upon request.</w:t>
        </w:r>
      </w:ins>
    </w:p>
    <w:p w14:paraId="30207E0B" w14:textId="77777777" w:rsidR="003F64BB" w:rsidRDefault="003F64BB" w:rsidP="003D2C8F">
      <w:pPr>
        <w:pStyle w:val="COTCOCLV3-ASDEFCON"/>
        <w:rPr>
          <w:ins w:id="947" w:author="Prabhu, Akshata MS" w:date="2024-08-23T08:05:00Z"/>
        </w:rPr>
      </w:pPr>
      <w:bookmarkStart w:id="948" w:name="_Ref80718053"/>
      <w:ins w:id="949" w:author="Prabhu, Akshata MS" w:date="2024-08-23T08:05:00Z">
        <w:r w:rsidRPr="003F64BB">
          <w:t>The Contractor shall not enter into a Subcontract with a proposed direct Subcontractor (or agree to a novation of a direct Subcontract) if the total value of all work under the Subcontract is expected to exceed $4 million (inc GST), unless the Contractor has obtained and holds any the following STRs, as applicable to the proposed direct Subcontractor:</w:t>
        </w:r>
        <w:bookmarkEnd w:id="948"/>
      </w:ins>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36519E" w14:paraId="5964C087" w14:textId="77777777" w:rsidTr="00147C13">
        <w:trPr>
          <w:trHeight w:val="485"/>
          <w:ins w:id="950" w:author="Prabhu, Akshata MS" w:date="2024-08-23T08:05:00Z"/>
        </w:trPr>
        <w:tc>
          <w:tcPr>
            <w:tcW w:w="4079" w:type="dxa"/>
            <w:shd w:val="clear" w:color="auto" w:fill="D9D9D9"/>
          </w:tcPr>
          <w:p w14:paraId="69903653" w14:textId="77777777" w:rsidR="0036519E" w:rsidRPr="007A4BE6" w:rsidRDefault="0036519E" w:rsidP="003D2C8F">
            <w:pPr>
              <w:pStyle w:val="Table10ptHeading-ASDEFCON"/>
              <w:rPr>
                <w:ins w:id="951" w:author="Prabhu, Akshata MS" w:date="2024-08-23T08:05:00Z"/>
                <w:rFonts w:eastAsia="Calibri"/>
              </w:rPr>
            </w:pPr>
            <w:ins w:id="952" w:author="Prabhu, Akshata MS" w:date="2024-08-23T08:05:00Z">
              <w:r w:rsidRPr="007A4BE6">
                <w:rPr>
                  <w:rFonts w:eastAsia="Calibri"/>
                </w:rPr>
                <w:t>If the proposed Subcontractor to enter into the Subcontract is:</w:t>
              </w:r>
            </w:ins>
          </w:p>
        </w:tc>
        <w:tc>
          <w:tcPr>
            <w:tcW w:w="4079" w:type="dxa"/>
            <w:shd w:val="clear" w:color="auto" w:fill="D9D9D9"/>
          </w:tcPr>
          <w:p w14:paraId="5C80EF2F" w14:textId="77777777" w:rsidR="0036519E" w:rsidRPr="007A4BE6" w:rsidRDefault="0036519E" w:rsidP="003D2C8F">
            <w:pPr>
              <w:pStyle w:val="Table10ptHeading-ASDEFCON"/>
              <w:rPr>
                <w:ins w:id="953" w:author="Prabhu, Akshata MS" w:date="2024-08-23T08:05:00Z"/>
                <w:rFonts w:eastAsia="Calibri"/>
              </w:rPr>
            </w:pPr>
            <w:ins w:id="954" w:author="Prabhu, Akshata MS" w:date="2024-08-23T08:05:00Z">
              <w:r w:rsidRPr="007A4BE6">
                <w:rPr>
                  <w:rFonts w:eastAsia="Calibri"/>
                </w:rPr>
                <w:t>STRs required:</w:t>
              </w:r>
            </w:ins>
          </w:p>
        </w:tc>
      </w:tr>
      <w:tr w:rsidR="0036519E" w14:paraId="4DF9AA7D" w14:textId="77777777" w:rsidTr="00147C13">
        <w:trPr>
          <w:trHeight w:val="503"/>
          <w:ins w:id="955" w:author="Prabhu, Akshata MS" w:date="2024-08-23T08:05:00Z"/>
        </w:trPr>
        <w:tc>
          <w:tcPr>
            <w:tcW w:w="4079" w:type="dxa"/>
            <w:shd w:val="clear" w:color="auto" w:fill="D9D9D9"/>
          </w:tcPr>
          <w:p w14:paraId="093AEED0" w14:textId="77777777" w:rsidR="0036519E" w:rsidRPr="007A4BE6" w:rsidRDefault="0036519E" w:rsidP="003D2C8F">
            <w:pPr>
              <w:pStyle w:val="Table10ptHeading-ASDEFCON"/>
              <w:rPr>
                <w:ins w:id="956" w:author="Prabhu, Akshata MS" w:date="2024-08-23T08:05:00Z"/>
                <w:rFonts w:eastAsia="Calibri"/>
              </w:rPr>
            </w:pPr>
            <w:ins w:id="957" w:author="Prabhu, Akshata MS" w:date="2024-08-23T08:05:00Z">
              <w:r w:rsidRPr="007A4BE6">
                <w:rPr>
                  <w:rFonts w:eastAsia="Calibri"/>
                </w:rPr>
                <w:t>(a)</w:t>
              </w:r>
            </w:ins>
          </w:p>
        </w:tc>
        <w:tc>
          <w:tcPr>
            <w:tcW w:w="4079" w:type="dxa"/>
            <w:shd w:val="clear" w:color="auto" w:fill="D9D9D9"/>
          </w:tcPr>
          <w:p w14:paraId="34E84707" w14:textId="77777777" w:rsidR="0036519E" w:rsidRPr="007A4BE6" w:rsidRDefault="0036519E" w:rsidP="003D2C8F">
            <w:pPr>
              <w:pStyle w:val="Table10ptHeading-ASDEFCON"/>
              <w:rPr>
                <w:ins w:id="958" w:author="Prabhu, Akshata MS" w:date="2024-08-23T08:05:00Z"/>
                <w:rFonts w:eastAsia="Calibri"/>
              </w:rPr>
            </w:pPr>
            <w:ins w:id="959" w:author="Prabhu, Akshata MS" w:date="2024-08-23T08:05:00Z">
              <w:r w:rsidRPr="007A4BE6">
                <w:rPr>
                  <w:rFonts w:eastAsia="Calibri"/>
                </w:rPr>
                <w:t>(b)</w:t>
              </w:r>
            </w:ins>
          </w:p>
        </w:tc>
      </w:tr>
      <w:tr w:rsidR="0036519E" w14:paraId="0AFB6FF0" w14:textId="77777777" w:rsidTr="00147C13">
        <w:trPr>
          <w:trHeight w:val="485"/>
          <w:ins w:id="960" w:author="Prabhu, Akshata MS" w:date="2024-08-23T08:05:00Z"/>
        </w:trPr>
        <w:tc>
          <w:tcPr>
            <w:tcW w:w="4079" w:type="dxa"/>
            <w:shd w:val="clear" w:color="auto" w:fill="auto"/>
          </w:tcPr>
          <w:p w14:paraId="7E0E5A2B" w14:textId="77777777" w:rsidR="0036519E" w:rsidRDefault="0036519E" w:rsidP="003D2C8F">
            <w:pPr>
              <w:pStyle w:val="Table10ptSub1-ASDEFCON"/>
              <w:ind w:left="428"/>
              <w:rPr>
                <w:ins w:id="961" w:author="Prabhu, Akshata MS" w:date="2024-08-23T08:05:00Z"/>
              </w:rPr>
            </w:pPr>
            <w:ins w:id="962" w:author="Prabhu, Akshata MS" w:date="2024-08-23T08:05:00Z">
              <w:r w:rsidRPr="00A12224">
                <w:t>a body corporate or natural person;</w:t>
              </w:r>
            </w:ins>
          </w:p>
        </w:tc>
        <w:tc>
          <w:tcPr>
            <w:tcW w:w="4079" w:type="dxa"/>
            <w:shd w:val="clear" w:color="auto" w:fill="auto"/>
          </w:tcPr>
          <w:p w14:paraId="07A61EE2" w14:textId="77777777" w:rsidR="0036519E" w:rsidRPr="00F61B0F" w:rsidRDefault="0036519E" w:rsidP="003D2C8F">
            <w:pPr>
              <w:pStyle w:val="ASDEFCONNormal"/>
              <w:rPr>
                <w:ins w:id="963" w:author="Prabhu, Akshata MS" w:date="2024-08-23T08:05:00Z"/>
                <w:rFonts w:eastAsia="Calibri"/>
              </w:rPr>
            </w:pPr>
            <w:ins w:id="964" w:author="Prabhu, Akshata MS" w:date="2024-08-23T08:05:00Z">
              <w:r w:rsidRPr="00F61B0F">
                <w:rPr>
                  <w:rFonts w:eastAsia="Calibri"/>
                </w:rPr>
                <w:t>a satisfactory and valid STR in respect of that body corporate or person;</w:t>
              </w:r>
            </w:ins>
          </w:p>
        </w:tc>
      </w:tr>
      <w:tr w:rsidR="0036519E" w14:paraId="241A1A75" w14:textId="77777777" w:rsidTr="00CA7146">
        <w:trPr>
          <w:trHeight w:val="485"/>
        </w:trPr>
        <w:tc>
          <w:tcPr>
            <w:tcW w:w="4079" w:type="dxa"/>
            <w:shd w:val="clear" w:color="auto" w:fill="auto"/>
            <w:cellIns w:id="965" w:author="Prabhu, Akshata MS" w:date="2024-08-23T08:05:00Z"/>
          </w:tcPr>
          <w:p w14:paraId="6B0207A0" w14:textId="77777777" w:rsidR="0036519E" w:rsidRPr="00A12224" w:rsidRDefault="0036519E" w:rsidP="003D2C8F">
            <w:pPr>
              <w:pStyle w:val="Table10ptSub1-ASDEFCON"/>
              <w:ind w:left="428"/>
            </w:pPr>
            <w:ins w:id="966" w:author="Prabhu, Akshata MS" w:date="2024-08-23T08:05:00Z">
              <w:r w:rsidRPr="00A12224">
                <w:t>a partner acting for and on behalf of a partnership;</w:t>
              </w:r>
            </w:ins>
          </w:p>
        </w:tc>
        <w:tc>
          <w:tcPr>
            <w:tcW w:w="4079" w:type="dxa"/>
            <w:shd w:val="clear" w:color="auto" w:fill="auto"/>
          </w:tcPr>
          <w:p w14:paraId="1B4109AB" w14:textId="77777777" w:rsidR="005E25F5" w:rsidRPr="005E25F5" w:rsidRDefault="005E25F5">
            <w:pPr>
              <w:pStyle w:val="ASDEFCONOption"/>
              <w:rPr>
                <w:del w:id="967" w:author="Prabhu, Akshata MS" w:date="2024-08-23T08:05:00Z"/>
              </w:rPr>
            </w:pPr>
            <w:del w:id="968" w:author="Prabhu, Akshata MS" w:date="2024-08-23T08:05:00Z">
              <w:r w:rsidRPr="005E25F5">
                <w:delText xml:space="preserve">Option: </w:delText>
              </w:r>
              <w:r>
                <w:rPr>
                  <w:rStyle w:val="SC6416"/>
                  <w:rFonts w:cs="Times New Roman"/>
                  <w:szCs w:val="24"/>
                </w:rPr>
                <w:delText xml:space="preserve"> F</w:delText>
              </w:r>
              <w:r w:rsidRPr="00E17F4D">
                <w:rPr>
                  <w:rStyle w:val="SC6416"/>
                  <w:rFonts w:cs="Times New Roman"/>
                  <w:szCs w:val="24"/>
                </w:rPr>
                <w:delText>or when a procurement is subject to the Shadow Economy Procurement Connected Policy.</w:delText>
              </w:r>
            </w:del>
          </w:p>
          <w:p w14:paraId="291CB200" w14:textId="77777777" w:rsidR="005E25F5" w:rsidRDefault="005E25F5" w:rsidP="005E25F5">
            <w:pPr>
              <w:pStyle w:val="COTCOCLV2-ASDEFCON"/>
              <w:rPr>
                <w:del w:id="969" w:author="Prabhu, Akshata MS" w:date="2024-08-23T08:05:00Z"/>
              </w:rPr>
            </w:pPr>
            <w:bookmarkStart w:id="970" w:name="_Toc143607463"/>
            <w:bookmarkStart w:id="971" w:name="_Toc143607919"/>
            <w:bookmarkStart w:id="972" w:name="_Toc143608369"/>
            <w:bookmarkStart w:id="973" w:name="_Toc153283219"/>
            <w:del w:id="974" w:author="Prabhu, Akshata MS" w:date="2024-08-23T08:05:00Z">
              <w:r>
                <w:delText>Shadow Economy Procurement Connected Policy (Optional)</w:delText>
              </w:r>
              <w:bookmarkEnd w:id="970"/>
              <w:bookmarkEnd w:id="971"/>
              <w:bookmarkEnd w:id="972"/>
              <w:bookmarkEnd w:id="973"/>
            </w:del>
          </w:p>
          <w:p w14:paraId="47EB833B" w14:textId="77777777" w:rsidR="0036519E" w:rsidRPr="00F61B0F" w:rsidRDefault="0036519E" w:rsidP="003D2C8F">
            <w:pPr>
              <w:pStyle w:val="Table10ptSub2-ASDEFCON"/>
              <w:numPr>
                <w:ilvl w:val="0"/>
                <w:numId w:val="0"/>
              </w:numPr>
              <w:rPr>
                <w:ins w:id="975" w:author="Prabhu, Akshata MS" w:date="2024-08-23T08:05:00Z"/>
              </w:rPr>
            </w:pPr>
            <w:ins w:id="976" w:author="Prabhu, Akshata MS" w:date="2024-08-23T08:05:00Z">
              <w:r w:rsidRPr="00F61B0F">
                <w:t>a satisfactory and valid STR:</w:t>
              </w:r>
            </w:ins>
          </w:p>
          <w:p w14:paraId="31163CE2" w14:textId="77777777" w:rsidR="0036519E" w:rsidRDefault="0036519E" w:rsidP="003D2C8F">
            <w:pPr>
              <w:pStyle w:val="Table10ptSub2-ASDEFCON"/>
              <w:ind w:hanging="567"/>
              <w:rPr>
                <w:ins w:id="977" w:author="Prabhu, Akshata MS" w:date="2024-08-23T08:05:00Z"/>
              </w:rPr>
            </w:pPr>
            <w:ins w:id="978" w:author="Prabhu, Akshata MS" w:date="2024-08-23T08:05:00Z">
              <w:r>
                <w:t xml:space="preserve">on behalf of the partnership; and </w:t>
              </w:r>
            </w:ins>
          </w:p>
          <w:p w14:paraId="18568AF1" w14:textId="77777777" w:rsidR="005E25F5" w:rsidRPr="003D2C8F" w:rsidRDefault="0036519E" w:rsidP="005E25F5">
            <w:pPr>
              <w:pStyle w:val="NoteToDrafters-ASDEFCON"/>
              <w:rPr>
                <w:del w:id="979" w:author="Prabhu, Akshata MS" w:date="2024-08-23T08:05:00Z"/>
                <w:rStyle w:val="SC6416"/>
                <w:rFonts w:cs="Times New Roman"/>
                <w:b w:val="0"/>
                <w:i w:val="0"/>
                <w:color w:val="FFFFFF"/>
                <w:szCs w:val="40"/>
              </w:rPr>
            </w:pPr>
            <w:ins w:id="980" w:author="Prabhu, Akshata MS" w:date="2024-08-23T08:05:00Z">
              <w:r>
                <w:t>in respect of each partner in the partnership that will be directly involved in the delivery of the Subcontract;</w:t>
              </w:r>
            </w:ins>
            <w:del w:id="981" w:author="Prabhu, Akshata MS" w:date="2024-08-23T08:05:00Z">
              <w:r w:rsidR="005E25F5" w:rsidRPr="00656EA3">
                <w:rPr>
                  <w:rStyle w:val="SC6416"/>
                  <w:rFonts w:cs="Times New Roman"/>
                  <w:color w:val="FFFFFF"/>
                  <w:szCs w:val="40"/>
                </w:rPr>
                <w:delText xml:space="preserve">Note to drafters:  </w:delText>
              </w:r>
              <w:r w:rsidR="005E25F5" w:rsidRPr="005B4549">
                <w:rPr>
                  <w:rStyle w:val="SC6416"/>
                  <w:rFonts w:cs="Times New Roman"/>
                  <w:color w:val="FFFFFF"/>
                  <w:szCs w:val="40"/>
                </w:rPr>
                <w:delText xml:space="preserve">A procurement will be subject to the </w:delText>
              </w:r>
              <w:r w:rsidR="005E25F5">
                <w:rPr>
                  <w:rStyle w:val="SC6416"/>
                  <w:rFonts w:cs="Times New Roman"/>
                  <w:color w:val="FFFFFF"/>
                  <w:szCs w:val="40"/>
                </w:rPr>
                <w:delText>Shadow</w:delText>
              </w:r>
              <w:r w:rsidR="005E25F5" w:rsidRPr="005B4549">
                <w:rPr>
                  <w:rStyle w:val="SC6416"/>
                  <w:rFonts w:cs="Times New Roman"/>
                  <w:color w:val="FFFFFF"/>
                  <w:szCs w:val="40"/>
                </w:rPr>
                <w:delText xml:space="preserve"> Economy Procurement Connected Policy where the procurement is conducted by open tender, subject to the CPRs and is valued at over $4 million (inc GST). In the context of a standing offer, the estimated value of the procurement is the collective total value of all potential orders under the standing offer.</w:delText>
              </w:r>
            </w:del>
          </w:p>
          <w:p w14:paraId="4B1CF353" w14:textId="77777777" w:rsidR="005E25F5" w:rsidRDefault="005E25F5" w:rsidP="005E25F5">
            <w:pPr>
              <w:pStyle w:val="NoteToTenderers-ASDEFCON"/>
              <w:rPr>
                <w:del w:id="982" w:author="Prabhu, Akshata MS" w:date="2024-08-23T08:05:00Z"/>
              </w:rPr>
            </w:pPr>
            <w:del w:id="983" w:author="Prabhu, Akshata MS" w:date="2024-08-23T08:05:00Z">
              <w:r>
                <w:delText>Note to tenderers:  The Shadow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Shadow Economy Procurement Connected Policy is available from the Department of Treasury at:</w:delText>
              </w:r>
            </w:del>
          </w:p>
          <w:p w14:paraId="30AFA4B3" w14:textId="77777777" w:rsidR="005E25F5" w:rsidRDefault="00CA7146" w:rsidP="00E17F4D">
            <w:pPr>
              <w:pStyle w:val="NoteToTenderersBullets-ASDEFCON"/>
              <w:rPr>
                <w:del w:id="984" w:author="Prabhu, Akshata MS" w:date="2024-08-23T08:05:00Z"/>
              </w:rPr>
            </w:pPr>
            <w:del w:id="985" w:author="Prabhu, Akshata MS" w:date="2024-08-23T08:05:00Z">
              <w:r>
                <w:fldChar w:fldCharType="begin"/>
              </w:r>
              <w:r>
                <w:delInstrText xml:space="preserve"> HYPERLINK "https://treasury.gov.au/policy-topics/e</w:delInstrText>
              </w:r>
              <w:r>
                <w:delInstrText xml:space="preserve">conomy/shadow-economy/procurement-connected-policy" </w:delInstrText>
              </w:r>
              <w:r>
                <w:fldChar w:fldCharType="separate"/>
              </w:r>
              <w:r w:rsidR="00D978B3">
                <w:rPr>
                  <w:rStyle w:val="Hyperlink"/>
                </w:rPr>
                <w:delText>https://treasury.gov.au/policy-topics/economy/shadow-economy/procurement-connected-policy</w:delText>
              </w:r>
              <w:r>
                <w:rPr>
                  <w:rStyle w:val="Hyperlink"/>
                </w:rPr>
                <w:fldChar w:fldCharType="end"/>
              </w:r>
              <w:r w:rsidR="005E25F5">
                <w:delText>.</w:delText>
              </w:r>
            </w:del>
          </w:p>
          <w:p w14:paraId="3FA1E5E4" w14:textId="77777777" w:rsidR="005E25F5" w:rsidRDefault="005E25F5" w:rsidP="005E25F5">
            <w:pPr>
              <w:pStyle w:val="NoteToTenderers-ASDEFCON"/>
              <w:rPr>
                <w:del w:id="986" w:author="Prabhu, Akshata MS" w:date="2024-08-23T08:05:00Z"/>
              </w:rPr>
            </w:pPr>
            <w:del w:id="987" w:author="Prabhu, Akshata MS" w:date="2024-08-23T08:05:00Z">
              <w:r>
                <w:delText>The Contractor will be required to obtain and hold copies of satisfactory and valid STRs for any Subcontractors that the Contractor directly engages (ie first tier Subcontractors) where the subcontract value will be over $4 million (inc GST).  Any STRs obtained from these Subcontractors must be provided to the Commonwealth upon request.</w:delText>
              </w:r>
            </w:del>
          </w:p>
          <w:p w14:paraId="40FD221C" w14:textId="77777777" w:rsidR="005E25F5" w:rsidRDefault="005E25F5" w:rsidP="005E25F5">
            <w:pPr>
              <w:pStyle w:val="COTCOCLV3-ASDEFCON"/>
              <w:rPr>
                <w:del w:id="988" w:author="Prabhu, Akshata MS" w:date="2024-08-23T08:05:00Z"/>
              </w:rPr>
            </w:pPr>
            <w:del w:id="989" w:author="Prabhu, Akshata MS" w:date="2024-08-23T08:05:00Z">
              <w:r w:rsidRPr="003F64BB">
                <w:delText>The Contractor shall not enter into a Subcontract with a proposed direct Subcontractor (or agree to a novation of a direct Subcontract) if the total value of all work under the Subcontract is expected to exceed $4 million (inc GST), unless the Contractor has obtained and holds any the following STRs, as applicable to the proposed direct Subcontractor:</w:delText>
              </w:r>
            </w:del>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3861"/>
            </w:tblGrid>
            <w:tr w:rsidR="005E25F5" w14:paraId="50301B04" w14:textId="77777777" w:rsidTr="00E17F4D">
              <w:trPr>
                <w:trHeight w:val="485"/>
                <w:del w:id="990" w:author="Prabhu, Akshata MS" w:date="2024-08-23T08:05:00Z"/>
              </w:trPr>
              <w:tc>
                <w:tcPr>
                  <w:tcW w:w="4079" w:type="dxa"/>
                  <w:shd w:val="clear" w:color="auto" w:fill="D9D9D9"/>
                </w:tcPr>
                <w:p w14:paraId="4A12748C" w14:textId="77777777" w:rsidR="005E25F5" w:rsidRPr="007A4BE6" w:rsidRDefault="005E25F5" w:rsidP="005E25F5">
                  <w:pPr>
                    <w:pStyle w:val="Table10ptHeading-ASDEFCON"/>
                    <w:rPr>
                      <w:del w:id="991" w:author="Prabhu, Akshata MS" w:date="2024-08-23T08:05:00Z"/>
                      <w:rFonts w:eastAsia="Calibri"/>
                    </w:rPr>
                  </w:pPr>
                  <w:del w:id="992" w:author="Prabhu, Akshata MS" w:date="2024-08-23T08:05:00Z">
                    <w:r w:rsidRPr="007A4BE6">
                      <w:rPr>
                        <w:rFonts w:eastAsia="Calibri"/>
                      </w:rPr>
                      <w:delText>If the proposed Subcontractor to enter into the Subcontract is:</w:delText>
                    </w:r>
                  </w:del>
                </w:p>
              </w:tc>
              <w:tc>
                <w:tcPr>
                  <w:tcW w:w="3861" w:type="dxa"/>
                  <w:shd w:val="clear" w:color="auto" w:fill="D9D9D9"/>
                </w:tcPr>
                <w:p w14:paraId="410DF9AC" w14:textId="77777777" w:rsidR="005E25F5" w:rsidRPr="007A4BE6" w:rsidRDefault="005E25F5" w:rsidP="005E25F5">
                  <w:pPr>
                    <w:pStyle w:val="Table10ptHeading-ASDEFCON"/>
                    <w:rPr>
                      <w:del w:id="993" w:author="Prabhu, Akshata MS" w:date="2024-08-23T08:05:00Z"/>
                      <w:rFonts w:eastAsia="Calibri"/>
                    </w:rPr>
                  </w:pPr>
                  <w:del w:id="994" w:author="Prabhu, Akshata MS" w:date="2024-08-23T08:05:00Z">
                    <w:r w:rsidRPr="007A4BE6">
                      <w:rPr>
                        <w:rFonts w:eastAsia="Calibri"/>
                      </w:rPr>
                      <w:delText>STRs required:</w:delText>
                    </w:r>
                  </w:del>
                </w:p>
              </w:tc>
            </w:tr>
            <w:tr w:rsidR="005E25F5" w14:paraId="69D74DA1" w14:textId="77777777" w:rsidTr="00E17F4D">
              <w:trPr>
                <w:trHeight w:val="503"/>
                <w:del w:id="995" w:author="Prabhu, Akshata MS" w:date="2024-08-23T08:05:00Z"/>
              </w:trPr>
              <w:tc>
                <w:tcPr>
                  <w:tcW w:w="4079" w:type="dxa"/>
                  <w:shd w:val="clear" w:color="auto" w:fill="D9D9D9"/>
                </w:tcPr>
                <w:p w14:paraId="608958FE" w14:textId="77777777" w:rsidR="005E25F5" w:rsidRPr="007A4BE6" w:rsidRDefault="005E25F5" w:rsidP="005E25F5">
                  <w:pPr>
                    <w:pStyle w:val="Table10ptHeading-ASDEFCON"/>
                    <w:rPr>
                      <w:del w:id="996" w:author="Prabhu, Akshata MS" w:date="2024-08-23T08:05:00Z"/>
                      <w:rFonts w:eastAsia="Calibri"/>
                    </w:rPr>
                  </w:pPr>
                  <w:del w:id="997" w:author="Prabhu, Akshata MS" w:date="2024-08-23T08:05:00Z">
                    <w:r w:rsidRPr="007A4BE6">
                      <w:rPr>
                        <w:rFonts w:eastAsia="Calibri"/>
                      </w:rPr>
                      <w:delText>(a)</w:delText>
                    </w:r>
                  </w:del>
                </w:p>
              </w:tc>
              <w:tc>
                <w:tcPr>
                  <w:tcW w:w="3861" w:type="dxa"/>
                  <w:shd w:val="clear" w:color="auto" w:fill="D9D9D9"/>
                </w:tcPr>
                <w:p w14:paraId="102801BC" w14:textId="77777777" w:rsidR="005E25F5" w:rsidRPr="007A4BE6" w:rsidRDefault="005E25F5" w:rsidP="005E25F5">
                  <w:pPr>
                    <w:pStyle w:val="Table10ptHeading-ASDEFCON"/>
                    <w:rPr>
                      <w:del w:id="998" w:author="Prabhu, Akshata MS" w:date="2024-08-23T08:05:00Z"/>
                      <w:rFonts w:eastAsia="Calibri"/>
                    </w:rPr>
                  </w:pPr>
                  <w:del w:id="999" w:author="Prabhu, Akshata MS" w:date="2024-08-23T08:05:00Z">
                    <w:r w:rsidRPr="007A4BE6">
                      <w:rPr>
                        <w:rFonts w:eastAsia="Calibri"/>
                      </w:rPr>
                      <w:delText>(b)</w:delText>
                    </w:r>
                  </w:del>
                </w:p>
              </w:tc>
            </w:tr>
            <w:tr w:rsidR="005E25F5" w14:paraId="54209917" w14:textId="77777777" w:rsidTr="00E17F4D">
              <w:trPr>
                <w:trHeight w:val="485"/>
                <w:del w:id="1000" w:author="Prabhu, Akshata MS" w:date="2024-08-23T08:05:00Z"/>
              </w:trPr>
              <w:tc>
                <w:tcPr>
                  <w:tcW w:w="4079" w:type="dxa"/>
                  <w:shd w:val="clear" w:color="auto" w:fill="auto"/>
                </w:tcPr>
                <w:p w14:paraId="03CA0C82" w14:textId="77777777" w:rsidR="005E25F5" w:rsidRDefault="005E25F5" w:rsidP="005E25F5">
                  <w:pPr>
                    <w:pStyle w:val="Table10ptSub1-ASDEFCON"/>
                    <w:ind w:left="428"/>
                    <w:rPr>
                      <w:del w:id="1001" w:author="Prabhu, Akshata MS" w:date="2024-08-23T08:05:00Z"/>
                    </w:rPr>
                  </w:pPr>
                  <w:del w:id="1002" w:author="Prabhu, Akshata MS" w:date="2024-08-23T08:05:00Z">
                    <w:r w:rsidRPr="00A12224">
                      <w:delText>a body corporate or natural person;</w:delText>
                    </w:r>
                  </w:del>
                </w:p>
              </w:tc>
              <w:tc>
                <w:tcPr>
                  <w:tcW w:w="3861" w:type="dxa"/>
                  <w:shd w:val="clear" w:color="auto" w:fill="auto"/>
                </w:tcPr>
                <w:p w14:paraId="794E83BB" w14:textId="77777777" w:rsidR="005E25F5" w:rsidRPr="00F61B0F" w:rsidRDefault="005E25F5" w:rsidP="005E25F5">
                  <w:pPr>
                    <w:pStyle w:val="ASDEFCONNormal"/>
                    <w:rPr>
                      <w:del w:id="1003" w:author="Prabhu, Akshata MS" w:date="2024-08-23T08:05:00Z"/>
                      <w:rFonts w:eastAsia="Calibri"/>
                    </w:rPr>
                  </w:pPr>
                  <w:del w:id="1004" w:author="Prabhu, Akshata MS" w:date="2024-08-23T08:05:00Z">
                    <w:r w:rsidRPr="00F61B0F">
                      <w:rPr>
                        <w:rFonts w:eastAsia="Calibri"/>
                      </w:rPr>
                      <w:delText>a satisfactory and valid STR in respect of that body corporate or person;</w:delText>
                    </w:r>
                  </w:del>
                </w:p>
              </w:tc>
            </w:tr>
            <w:tr w:rsidR="005E25F5" w14:paraId="268518F1" w14:textId="77777777" w:rsidTr="00E17F4D">
              <w:trPr>
                <w:trHeight w:val="485"/>
                <w:del w:id="1005" w:author="Prabhu, Akshata MS" w:date="2024-08-23T08:05:00Z"/>
              </w:trPr>
              <w:tc>
                <w:tcPr>
                  <w:tcW w:w="4079" w:type="dxa"/>
                  <w:shd w:val="clear" w:color="auto" w:fill="auto"/>
                </w:tcPr>
                <w:p w14:paraId="019DE073" w14:textId="77777777" w:rsidR="005E25F5" w:rsidRPr="00A12224" w:rsidRDefault="005E25F5" w:rsidP="005E25F5">
                  <w:pPr>
                    <w:pStyle w:val="Table10ptSub1-ASDEFCON"/>
                    <w:ind w:left="428"/>
                    <w:rPr>
                      <w:del w:id="1006" w:author="Prabhu, Akshata MS" w:date="2024-08-23T08:05:00Z"/>
                    </w:rPr>
                  </w:pPr>
                  <w:del w:id="1007" w:author="Prabhu, Akshata MS" w:date="2024-08-23T08:05:00Z">
                    <w:r w:rsidRPr="00A12224">
                      <w:delText>a partner acting for and on behalf of a partnership;</w:delText>
                    </w:r>
                  </w:del>
                </w:p>
              </w:tc>
              <w:tc>
                <w:tcPr>
                  <w:tcW w:w="3861" w:type="dxa"/>
                  <w:shd w:val="clear" w:color="auto" w:fill="auto"/>
                </w:tcPr>
                <w:p w14:paraId="20B84E22" w14:textId="77777777" w:rsidR="005E25F5" w:rsidRPr="00F61B0F" w:rsidRDefault="005E25F5" w:rsidP="005E25F5">
                  <w:pPr>
                    <w:pStyle w:val="Table10ptSub2-ASDEFCON"/>
                    <w:numPr>
                      <w:ilvl w:val="0"/>
                      <w:numId w:val="0"/>
                    </w:numPr>
                    <w:rPr>
                      <w:del w:id="1008" w:author="Prabhu, Akshata MS" w:date="2024-08-23T08:05:00Z"/>
                    </w:rPr>
                  </w:pPr>
                  <w:del w:id="1009" w:author="Prabhu, Akshata MS" w:date="2024-08-23T08:05:00Z">
                    <w:r w:rsidRPr="00F61B0F">
                      <w:delText>a satisfactory and valid STR:</w:delText>
                    </w:r>
                  </w:del>
                </w:p>
                <w:p w14:paraId="599A243A" w14:textId="77777777" w:rsidR="005E25F5" w:rsidRDefault="005E25F5" w:rsidP="005E25F5">
                  <w:pPr>
                    <w:pStyle w:val="Table10ptSub2-ASDEFCON"/>
                    <w:ind w:hanging="567"/>
                    <w:rPr>
                      <w:del w:id="1010" w:author="Prabhu, Akshata MS" w:date="2024-08-23T08:05:00Z"/>
                    </w:rPr>
                  </w:pPr>
                  <w:del w:id="1011" w:author="Prabhu, Akshata MS" w:date="2024-08-23T08:05:00Z">
                    <w:r>
                      <w:delText xml:space="preserve">on behalf of the partnership; and </w:delText>
                    </w:r>
                  </w:del>
                </w:p>
                <w:p w14:paraId="096C9B0E" w14:textId="77777777" w:rsidR="005E25F5" w:rsidRPr="00A12224" w:rsidRDefault="005E25F5" w:rsidP="005E25F5">
                  <w:pPr>
                    <w:pStyle w:val="Table10ptSub2-ASDEFCON"/>
                    <w:ind w:hanging="567"/>
                    <w:rPr>
                      <w:del w:id="1012" w:author="Prabhu, Akshata MS" w:date="2024-08-23T08:05:00Z"/>
                    </w:rPr>
                  </w:pPr>
                  <w:del w:id="1013" w:author="Prabhu, Akshata MS" w:date="2024-08-23T08:05:00Z">
                    <w:r>
                      <w:delText>in respect of each partner in the partnership that will be directly involved in the delivery of the Subcontract;</w:delText>
                    </w:r>
                  </w:del>
                </w:p>
              </w:tc>
            </w:tr>
            <w:tr w:rsidR="005E25F5" w14:paraId="2CB91398" w14:textId="77777777" w:rsidTr="00E17F4D">
              <w:trPr>
                <w:trHeight w:val="485"/>
                <w:del w:id="1014" w:author="Prabhu, Akshata MS" w:date="2024-08-23T08:05:00Z"/>
              </w:trPr>
              <w:tc>
                <w:tcPr>
                  <w:tcW w:w="4079" w:type="dxa"/>
                  <w:shd w:val="clear" w:color="auto" w:fill="auto"/>
                </w:tcPr>
                <w:p w14:paraId="5B1A9982" w14:textId="77777777" w:rsidR="005E25F5" w:rsidRPr="00A12224" w:rsidRDefault="005E25F5" w:rsidP="005E25F5">
                  <w:pPr>
                    <w:pStyle w:val="Table10ptSub1-ASDEFCON"/>
                    <w:ind w:left="428"/>
                    <w:rPr>
                      <w:del w:id="1015" w:author="Prabhu, Akshata MS" w:date="2024-08-23T08:05:00Z"/>
                    </w:rPr>
                  </w:pPr>
                  <w:del w:id="1016" w:author="Prabhu, Akshata MS" w:date="2024-08-23T08:05:00Z">
                    <w:r w:rsidRPr="00A12224">
                      <w:delText>a trustee acting in its capacity as trustee of a trust;</w:delText>
                    </w:r>
                  </w:del>
                </w:p>
              </w:tc>
              <w:tc>
                <w:tcPr>
                  <w:tcW w:w="3861" w:type="dxa"/>
                  <w:shd w:val="clear" w:color="auto" w:fill="auto"/>
                </w:tcPr>
                <w:p w14:paraId="268006C4" w14:textId="77777777" w:rsidR="005E25F5" w:rsidRPr="00F61B0F" w:rsidRDefault="005E25F5" w:rsidP="005E25F5">
                  <w:pPr>
                    <w:pStyle w:val="Table10ptSub2-ASDEFCON"/>
                    <w:numPr>
                      <w:ilvl w:val="0"/>
                      <w:numId w:val="0"/>
                    </w:numPr>
                    <w:rPr>
                      <w:del w:id="1017" w:author="Prabhu, Akshata MS" w:date="2024-08-23T08:05:00Z"/>
                    </w:rPr>
                  </w:pPr>
                  <w:del w:id="1018" w:author="Prabhu, Akshata MS" w:date="2024-08-23T08:05:00Z">
                    <w:r w:rsidRPr="00F61B0F">
                      <w:delText>a satisfactory and valid STR in respect of the:</w:delText>
                    </w:r>
                  </w:del>
                </w:p>
                <w:p w14:paraId="18904E52" w14:textId="77777777" w:rsidR="005E25F5" w:rsidRDefault="005E25F5" w:rsidP="005E25F5">
                  <w:pPr>
                    <w:pStyle w:val="Table10ptSub2-ASDEFCON"/>
                    <w:ind w:hanging="567"/>
                    <w:rPr>
                      <w:del w:id="1019" w:author="Prabhu, Akshata MS" w:date="2024-08-23T08:05:00Z"/>
                    </w:rPr>
                  </w:pPr>
                  <w:del w:id="1020" w:author="Prabhu, Akshata MS" w:date="2024-08-23T08:05:00Z">
                    <w:r>
                      <w:delText>trustee; and</w:delText>
                    </w:r>
                  </w:del>
                </w:p>
                <w:p w14:paraId="73194D58" w14:textId="77777777" w:rsidR="005E25F5" w:rsidRDefault="005E25F5" w:rsidP="005E25F5">
                  <w:pPr>
                    <w:pStyle w:val="Table10ptSub2-ASDEFCON"/>
                    <w:ind w:hanging="567"/>
                    <w:rPr>
                      <w:del w:id="1021" w:author="Prabhu, Akshata MS" w:date="2024-08-23T08:05:00Z"/>
                    </w:rPr>
                  </w:pPr>
                  <w:del w:id="1022" w:author="Prabhu, Akshata MS" w:date="2024-08-23T08:05:00Z">
                    <w:r>
                      <w:delText>the trust;</w:delText>
                    </w:r>
                  </w:del>
                </w:p>
              </w:tc>
            </w:tr>
            <w:tr w:rsidR="005E25F5" w14:paraId="7A80F50D" w14:textId="77777777" w:rsidTr="00E17F4D">
              <w:trPr>
                <w:trHeight w:val="485"/>
                <w:del w:id="1023" w:author="Prabhu, Akshata MS" w:date="2024-08-23T08:05:00Z"/>
              </w:trPr>
              <w:tc>
                <w:tcPr>
                  <w:tcW w:w="4079" w:type="dxa"/>
                  <w:shd w:val="clear" w:color="auto" w:fill="auto"/>
                </w:tcPr>
                <w:p w14:paraId="533173FA" w14:textId="77777777" w:rsidR="005E25F5" w:rsidRPr="00A12224" w:rsidRDefault="005E25F5" w:rsidP="005E25F5">
                  <w:pPr>
                    <w:pStyle w:val="Table10ptSub1-ASDEFCON"/>
                    <w:ind w:left="428"/>
                    <w:rPr>
                      <w:del w:id="1024" w:author="Prabhu, Akshata MS" w:date="2024-08-23T08:05:00Z"/>
                    </w:rPr>
                  </w:pPr>
                  <w:del w:id="1025" w:author="Prabhu, Akshata MS" w:date="2024-08-23T08:05:00Z">
                    <w:r w:rsidRPr="00A12224">
                      <w:delText>a joint venture participant;</w:delText>
                    </w:r>
                  </w:del>
                </w:p>
              </w:tc>
              <w:tc>
                <w:tcPr>
                  <w:tcW w:w="3861" w:type="dxa"/>
                  <w:shd w:val="clear" w:color="auto" w:fill="auto"/>
                </w:tcPr>
                <w:p w14:paraId="2B3B1BC8" w14:textId="77777777" w:rsidR="005E25F5" w:rsidRPr="00F61B0F" w:rsidRDefault="005E25F5" w:rsidP="005E25F5">
                  <w:pPr>
                    <w:pStyle w:val="Table10ptSub2-ASDEFCON"/>
                    <w:numPr>
                      <w:ilvl w:val="0"/>
                      <w:numId w:val="0"/>
                    </w:numPr>
                    <w:rPr>
                      <w:del w:id="1026" w:author="Prabhu, Akshata MS" w:date="2024-08-23T08:05:00Z"/>
                    </w:rPr>
                  </w:pPr>
                  <w:del w:id="1027" w:author="Prabhu, Akshata MS" w:date="2024-08-23T08:05:00Z">
                    <w:r w:rsidRPr="00F61B0F">
                      <w:delText>a satisfactory and valid STR in respect of:</w:delText>
                    </w:r>
                  </w:del>
                </w:p>
                <w:p w14:paraId="15A598F5" w14:textId="77777777" w:rsidR="005E25F5" w:rsidRDefault="005E25F5" w:rsidP="005E25F5">
                  <w:pPr>
                    <w:pStyle w:val="Table10ptSub2-ASDEFCON"/>
                    <w:ind w:hanging="567"/>
                    <w:rPr>
                      <w:del w:id="1028" w:author="Prabhu, Akshata MS" w:date="2024-08-23T08:05:00Z"/>
                    </w:rPr>
                  </w:pPr>
                  <w:del w:id="1029" w:author="Prabhu, Akshata MS" w:date="2024-08-23T08:05:00Z">
                    <w:r>
                      <w:delText>each participant in the joint venture; and</w:delText>
                    </w:r>
                  </w:del>
                </w:p>
                <w:p w14:paraId="0CE9A58E" w14:textId="77777777" w:rsidR="005E25F5" w:rsidRDefault="005E25F5" w:rsidP="005E25F5">
                  <w:pPr>
                    <w:pStyle w:val="Table10ptSub2-ASDEFCON"/>
                    <w:ind w:hanging="567"/>
                    <w:rPr>
                      <w:del w:id="1030" w:author="Prabhu, Akshata MS" w:date="2024-08-23T08:05:00Z"/>
                    </w:rPr>
                  </w:pPr>
                  <w:del w:id="1031" w:author="Prabhu, Akshata MS" w:date="2024-08-23T08:05:00Z">
                    <w:r>
                      <w:delText>if the operator of the joint venture is not a participant in the joint venture, the joint venture operator;</w:delText>
                    </w:r>
                  </w:del>
                </w:p>
              </w:tc>
            </w:tr>
            <w:tr w:rsidR="005E25F5" w14:paraId="6D7A3CFE" w14:textId="77777777" w:rsidTr="00E17F4D">
              <w:trPr>
                <w:trHeight w:val="485"/>
                <w:del w:id="1032" w:author="Prabhu, Akshata MS" w:date="2024-08-23T08:05:00Z"/>
              </w:trPr>
              <w:tc>
                <w:tcPr>
                  <w:tcW w:w="4079" w:type="dxa"/>
                  <w:shd w:val="clear" w:color="auto" w:fill="auto"/>
                </w:tcPr>
                <w:p w14:paraId="4045E3F7" w14:textId="77777777" w:rsidR="005E25F5" w:rsidRPr="00A12224" w:rsidRDefault="005E25F5" w:rsidP="005E25F5">
                  <w:pPr>
                    <w:pStyle w:val="Table10ptSub1-ASDEFCON"/>
                    <w:ind w:left="428"/>
                    <w:rPr>
                      <w:del w:id="1033" w:author="Prabhu, Akshata MS" w:date="2024-08-23T08:05:00Z"/>
                    </w:rPr>
                  </w:pPr>
                  <w:del w:id="1034" w:author="Prabhu, Akshata MS" w:date="2024-08-23T08:05:00Z">
                    <w:r w:rsidRPr="00A12224">
                      <w:delText>a member of a Consolidated Group;</w:delText>
                    </w:r>
                  </w:del>
                </w:p>
              </w:tc>
              <w:tc>
                <w:tcPr>
                  <w:tcW w:w="3861" w:type="dxa"/>
                  <w:shd w:val="clear" w:color="auto" w:fill="auto"/>
                </w:tcPr>
                <w:p w14:paraId="54475877" w14:textId="77777777" w:rsidR="005E25F5" w:rsidRPr="00F61B0F" w:rsidRDefault="005E25F5" w:rsidP="005E25F5">
                  <w:pPr>
                    <w:pStyle w:val="Table10ptSub2-ASDEFCON"/>
                    <w:numPr>
                      <w:ilvl w:val="0"/>
                      <w:numId w:val="0"/>
                    </w:numPr>
                    <w:rPr>
                      <w:del w:id="1035" w:author="Prabhu, Akshata MS" w:date="2024-08-23T08:05:00Z"/>
                    </w:rPr>
                  </w:pPr>
                  <w:del w:id="1036" w:author="Prabhu, Akshata MS" w:date="2024-08-23T08:05:00Z">
                    <w:r w:rsidRPr="00F61B0F">
                      <w:delText>a satisfactory and valid STR in respect of:</w:delText>
                    </w:r>
                  </w:del>
                </w:p>
                <w:p w14:paraId="5019AFFC" w14:textId="77777777" w:rsidR="005E25F5" w:rsidRDefault="005E25F5" w:rsidP="005E25F5">
                  <w:pPr>
                    <w:pStyle w:val="Table10ptSub2-ASDEFCON"/>
                    <w:ind w:hanging="567"/>
                    <w:rPr>
                      <w:del w:id="1037" w:author="Prabhu, Akshata MS" w:date="2024-08-23T08:05:00Z"/>
                    </w:rPr>
                  </w:pPr>
                  <w:del w:id="1038" w:author="Prabhu, Akshata MS" w:date="2024-08-23T08:05:00Z">
                    <w:r>
                      <w:delText>the relevant member of the Consolidated Group; and</w:delText>
                    </w:r>
                  </w:del>
                </w:p>
                <w:p w14:paraId="04813FD3" w14:textId="77777777" w:rsidR="005E25F5" w:rsidRDefault="005E25F5" w:rsidP="005E25F5">
                  <w:pPr>
                    <w:pStyle w:val="Table10ptSub2-ASDEFCON"/>
                    <w:ind w:hanging="567"/>
                    <w:rPr>
                      <w:del w:id="1039" w:author="Prabhu, Akshata MS" w:date="2024-08-23T08:05:00Z"/>
                    </w:rPr>
                  </w:pPr>
                  <w:del w:id="1040" w:author="Prabhu, Akshata MS" w:date="2024-08-23T08:05:00Z">
                    <w:r>
                      <w:delText>the head company in the Consolidated Group;</w:delText>
                    </w:r>
                  </w:del>
                </w:p>
              </w:tc>
            </w:tr>
            <w:tr w:rsidR="005E25F5" w14:paraId="292F21F0" w14:textId="77777777" w:rsidTr="00E17F4D">
              <w:trPr>
                <w:trHeight w:val="485"/>
                <w:del w:id="1041" w:author="Prabhu, Akshata MS" w:date="2024-08-23T08:05:00Z"/>
              </w:trPr>
              <w:tc>
                <w:tcPr>
                  <w:tcW w:w="4079" w:type="dxa"/>
                  <w:shd w:val="clear" w:color="auto" w:fill="auto"/>
                </w:tcPr>
                <w:p w14:paraId="0582D716" w14:textId="77777777" w:rsidR="005E25F5" w:rsidRPr="00A12224" w:rsidRDefault="005E25F5" w:rsidP="005E25F5">
                  <w:pPr>
                    <w:pStyle w:val="Table10ptSub1-ASDEFCON"/>
                    <w:ind w:left="428"/>
                    <w:rPr>
                      <w:del w:id="1042" w:author="Prabhu, Akshata MS" w:date="2024-08-23T08:05:00Z"/>
                    </w:rPr>
                  </w:pPr>
                  <w:del w:id="1043" w:author="Prabhu, Akshata MS" w:date="2024-08-23T08:05:00Z">
                    <w:r w:rsidRPr="00A12224">
                      <w:delText>a member of a GST Group;</w:delText>
                    </w:r>
                  </w:del>
                </w:p>
              </w:tc>
              <w:tc>
                <w:tcPr>
                  <w:tcW w:w="3861" w:type="dxa"/>
                  <w:shd w:val="clear" w:color="auto" w:fill="auto"/>
                </w:tcPr>
                <w:p w14:paraId="07820F62" w14:textId="77777777" w:rsidR="005E25F5" w:rsidRPr="00F61B0F" w:rsidRDefault="005E25F5" w:rsidP="005E25F5">
                  <w:pPr>
                    <w:pStyle w:val="Table10ptSub2-ASDEFCON"/>
                    <w:numPr>
                      <w:ilvl w:val="0"/>
                      <w:numId w:val="0"/>
                    </w:numPr>
                    <w:rPr>
                      <w:del w:id="1044" w:author="Prabhu, Akshata MS" w:date="2024-08-23T08:05:00Z"/>
                    </w:rPr>
                  </w:pPr>
                  <w:del w:id="1045" w:author="Prabhu, Akshata MS" w:date="2024-08-23T08:05:00Z">
                    <w:r w:rsidRPr="00F61B0F">
                      <w:delText>a satisfactory and valid STR in respect of the:</w:delText>
                    </w:r>
                  </w:del>
                </w:p>
                <w:p w14:paraId="2394D268" w14:textId="77777777" w:rsidR="005E25F5" w:rsidRDefault="005E25F5" w:rsidP="005E25F5">
                  <w:pPr>
                    <w:pStyle w:val="Table10ptSub2-ASDEFCON"/>
                    <w:ind w:hanging="567"/>
                    <w:rPr>
                      <w:del w:id="1046" w:author="Prabhu, Akshata MS" w:date="2024-08-23T08:05:00Z"/>
                    </w:rPr>
                  </w:pPr>
                  <w:del w:id="1047" w:author="Prabhu, Akshata MS" w:date="2024-08-23T08:05:00Z">
                    <w:r>
                      <w:delText xml:space="preserve">the GST Group member; and </w:delText>
                    </w:r>
                  </w:del>
                </w:p>
                <w:p w14:paraId="1F58B547" w14:textId="77777777" w:rsidR="005E25F5" w:rsidRDefault="005E25F5" w:rsidP="005E25F5">
                  <w:pPr>
                    <w:pStyle w:val="Table10ptSub2-ASDEFCON"/>
                    <w:ind w:hanging="567"/>
                    <w:rPr>
                      <w:del w:id="1048" w:author="Prabhu, Akshata MS" w:date="2024-08-23T08:05:00Z"/>
                    </w:rPr>
                  </w:pPr>
                  <w:del w:id="1049" w:author="Prabhu, Akshata MS" w:date="2024-08-23T08:05:00Z">
                    <w:r>
                      <w:delText>the GST Group representative.</w:delText>
                    </w:r>
                  </w:del>
                </w:p>
              </w:tc>
            </w:tr>
          </w:tbl>
          <w:p w14:paraId="1035B00F" w14:textId="77777777" w:rsidR="005E25F5" w:rsidRPr="00852590" w:rsidRDefault="005E25F5" w:rsidP="005E25F5">
            <w:pPr>
              <w:pStyle w:val="ASDEFCONOptionSpace"/>
              <w:rPr>
                <w:del w:id="1050" w:author="Prabhu, Akshata MS" w:date="2024-08-23T08:05:00Z"/>
              </w:rPr>
            </w:pPr>
          </w:p>
          <w:p w14:paraId="76AFE7F1" w14:textId="77777777" w:rsidR="005E25F5" w:rsidRPr="00D26539" w:rsidRDefault="005E25F5" w:rsidP="00E17F4D">
            <w:pPr>
              <w:pStyle w:val="COTCOCLV3-ASDEFCON"/>
              <w:rPr>
                <w:del w:id="1051" w:author="Prabhu, Akshata MS" w:date="2024-08-23T08:05:00Z"/>
                <w:rFonts w:eastAsia="Calibri" w:cs="Arial"/>
                <w:szCs w:val="20"/>
              </w:rPr>
            </w:pPr>
            <w:del w:id="1052" w:author="Prabhu, Akshata MS" w:date="2024-08-23T08:05:00Z">
              <w:r w:rsidRPr="00D26539">
                <w:rPr>
                  <w:rFonts w:cs="Arial"/>
                  <w:szCs w:val="20"/>
                </w:rPr>
                <w:delText>The Contractor shall obtain and hold additional STRs in the following circumstances within 10 Working Days of the Contractor becoming aware of the circumstances arising:</w:delText>
              </w:r>
            </w:del>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3861"/>
            </w:tblGrid>
            <w:tr w:rsidR="005E25F5" w14:paraId="1338AFB0" w14:textId="77777777" w:rsidTr="00E17F4D">
              <w:trPr>
                <w:trHeight w:val="412"/>
                <w:del w:id="1053" w:author="Prabhu, Akshata MS" w:date="2024-08-23T08:05:00Z"/>
              </w:trPr>
              <w:tc>
                <w:tcPr>
                  <w:tcW w:w="4079" w:type="dxa"/>
                  <w:shd w:val="clear" w:color="auto" w:fill="D9D9D9"/>
                </w:tcPr>
                <w:p w14:paraId="5562071B" w14:textId="77777777" w:rsidR="005E25F5" w:rsidRPr="007A4BE6" w:rsidRDefault="005E25F5" w:rsidP="005E25F5">
                  <w:pPr>
                    <w:pStyle w:val="Table10ptHeading-ASDEFCON"/>
                    <w:rPr>
                      <w:del w:id="1054" w:author="Prabhu, Akshata MS" w:date="2024-08-23T08:05:00Z"/>
                      <w:rFonts w:eastAsia="Calibri"/>
                    </w:rPr>
                  </w:pPr>
                  <w:del w:id="1055" w:author="Prabhu, Akshata MS" w:date="2024-08-23T08:05:00Z">
                    <w:r w:rsidRPr="007A4BE6">
                      <w:rPr>
                        <w:rFonts w:eastAsia="Calibri"/>
                      </w:rPr>
                      <w:delText>If the Contractor or Subcontractor is:</w:delText>
                    </w:r>
                  </w:del>
                </w:p>
              </w:tc>
              <w:tc>
                <w:tcPr>
                  <w:tcW w:w="3861" w:type="dxa"/>
                  <w:shd w:val="clear" w:color="auto" w:fill="D9D9D9"/>
                </w:tcPr>
                <w:p w14:paraId="2CB768B5" w14:textId="77777777" w:rsidR="005E25F5" w:rsidRPr="007A4BE6" w:rsidRDefault="005E25F5" w:rsidP="005E25F5">
                  <w:pPr>
                    <w:pStyle w:val="Table10ptHeading-ASDEFCON"/>
                    <w:rPr>
                      <w:del w:id="1056" w:author="Prabhu, Akshata MS" w:date="2024-08-23T08:05:00Z"/>
                      <w:rFonts w:eastAsia="Calibri"/>
                    </w:rPr>
                  </w:pPr>
                  <w:del w:id="1057" w:author="Prabhu, Akshata MS" w:date="2024-08-23T08:05:00Z">
                    <w:r w:rsidRPr="007A4BE6">
                      <w:rPr>
                        <w:rFonts w:eastAsia="Calibri"/>
                      </w:rPr>
                      <w:delText>Additional STRs required:</w:delText>
                    </w:r>
                  </w:del>
                </w:p>
              </w:tc>
            </w:tr>
            <w:tr w:rsidR="005E25F5" w14:paraId="2990E31C" w14:textId="77777777" w:rsidTr="00E17F4D">
              <w:trPr>
                <w:trHeight w:val="428"/>
                <w:del w:id="1058" w:author="Prabhu, Akshata MS" w:date="2024-08-23T08:05:00Z"/>
              </w:trPr>
              <w:tc>
                <w:tcPr>
                  <w:tcW w:w="4079" w:type="dxa"/>
                  <w:shd w:val="clear" w:color="auto" w:fill="D9D9D9"/>
                </w:tcPr>
                <w:p w14:paraId="00B8B4CE" w14:textId="77777777" w:rsidR="005E25F5" w:rsidRPr="007A4BE6" w:rsidRDefault="005E25F5" w:rsidP="005E25F5">
                  <w:pPr>
                    <w:pStyle w:val="Table10ptHeading-ASDEFCON"/>
                    <w:rPr>
                      <w:del w:id="1059" w:author="Prabhu, Akshata MS" w:date="2024-08-23T08:05:00Z"/>
                      <w:rFonts w:eastAsia="Calibri"/>
                    </w:rPr>
                  </w:pPr>
                  <w:del w:id="1060" w:author="Prabhu, Akshata MS" w:date="2024-08-23T08:05:00Z">
                    <w:r w:rsidRPr="007A4BE6">
                      <w:rPr>
                        <w:rFonts w:eastAsia="Calibri"/>
                      </w:rPr>
                      <w:delText>(a)</w:delText>
                    </w:r>
                  </w:del>
                </w:p>
              </w:tc>
              <w:tc>
                <w:tcPr>
                  <w:tcW w:w="3861" w:type="dxa"/>
                  <w:shd w:val="clear" w:color="auto" w:fill="D9D9D9"/>
                </w:tcPr>
                <w:p w14:paraId="48FCE959" w14:textId="77777777" w:rsidR="005E25F5" w:rsidRPr="007A4BE6" w:rsidRDefault="005E25F5" w:rsidP="005E25F5">
                  <w:pPr>
                    <w:pStyle w:val="Table10ptHeading-ASDEFCON"/>
                    <w:rPr>
                      <w:del w:id="1061" w:author="Prabhu, Akshata MS" w:date="2024-08-23T08:05:00Z"/>
                      <w:rFonts w:eastAsia="Calibri"/>
                    </w:rPr>
                  </w:pPr>
                  <w:del w:id="1062" w:author="Prabhu, Akshata MS" w:date="2024-08-23T08:05:00Z">
                    <w:r w:rsidRPr="007A4BE6">
                      <w:rPr>
                        <w:rFonts w:eastAsia="Calibri"/>
                      </w:rPr>
                      <w:delText>(b)</w:delText>
                    </w:r>
                  </w:del>
                </w:p>
              </w:tc>
            </w:tr>
            <w:tr w:rsidR="005E25F5" w14:paraId="5D575472" w14:textId="77777777" w:rsidTr="00E17F4D">
              <w:trPr>
                <w:trHeight w:val="412"/>
                <w:del w:id="1063" w:author="Prabhu, Akshata MS" w:date="2024-08-23T08:05:00Z"/>
              </w:trPr>
              <w:tc>
                <w:tcPr>
                  <w:tcW w:w="4079" w:type="dxa"/>
                  <w:shd w:val="clear" w:color="auto" w:fill="auto"/>
                </w:tcPr>
                <w:p w14:paraId="36657E11" w14:textId="77777777" w:rsidR="005E25F5" w:rsidRDefault="005E25F5" w:rsidP="005E25F5">
                  <w:pPr>
                    <w:pStyle w:val="Table10ptSub1-ASDEFCON"/>
                    <w:numPr>
                      <w:ilvl w:val="1"/>
                      <w:numId w:val="39"/>
                    </w:numPr>
                    <w:rPr>
                      <w:del w:id="1064" w:author="Prabhu, Akshata MS" w:date="2024-08-23T08:05:00Z"/>
                    </w:rPr>
                  </w:pPr>
                  <w:del w:id="1065" w:author="Prabhu, Akshata MS" w:date="2024-08-23T08:05:00Z">
                    <w:r w:rsidRPr="00A12224">
                      <w:delText>a partner acting for and on behalf of a partnership</w:delText>
                    </w:r>
                    <w:r>
                      <w:delText>;</w:delText>
                    </w:r>
                  </w:del>
                </w:p>
              </w:tc>
              <w:tc>
                <w:tcPr>
                  <w:tcW w:w="3861" w:type="dxa"/>
                  <w:shd w:val="clear" w:color="auto" w:fill="auto"/>
                </w:tcPr>
                <w:p w14:paraId="6EA2244B" w14:textId="77777777" w:rsidR="005E25F5" w:rsidRPr="00F61B0F" w:rsidRDefault="005E25F5" w:rsidP="005E25F5">
                  <w:pPr>
                    <w:pStyle w:val="ASDEFCONNormal"/>
                    <w:rPr>
                      <w:del w:id="1066" w:author="Prabhu, Akshata MS" w:date="2024-08-23T08:05:00Z"/>
                      <w:rFonts w:eastAsia="Calibri"/>
                    </w:rPr>
                  </w:pPr>
                  <w:del w:id="1067" w:author="Prabhu, Akshata MS" w:date="2024-08-23T08:05:00Z">
                    <w:r w:rsidRPr="00F61B0F">
                      <w:rPr>
                        <w:rFonts w:eastAsia="Calibri"/>
                      </w:rPr>
                      <w:delText xml:space="preserve">a satisfactory and valid STR in respect of any additional partner that becomes directly involved in the delivery of the </w:delText>
                    </w:r>
                    <w:r>
                      <w:rPr>
                        <w:rFonts w:eastAsia="Calibri"/>
                      </w:rPr>
                      <w:delText>Deed</w:delText>
                    </w:r>
                    <w:r w:rsidRPr="00F61B0F">
                      <w:rPr>
                        <w:rFonts w:eastAsia="Calibri"/>
                      </w:rPr>
                      <w:delText xml:space="preserve"> or Subcontract (as applicable);</w:delText>
                    </w:r>
                  </w:del>
                </w:p>
              </w:tc>
            </w:tr>
            <w:tr w:rsidR="005E25F5" w14:paraId="587F9CFF" w14:textId="77777777" w:rsidTr="00E17F4D">
              <w:trPr>
                <w:trHeight w:val="412"/>
                <w:del w:id="1068" w:author="Prabhu, Akshata MS" w:date="2024-08-23T08:05:00Z"/>
              </w:trPr>
              <w:tc>
                <w:tcPr>
                  <w:tcW w:w="4079" w:type="dxa"/>
                  <w:shd w:val="clear" w:color="auto" w:fill="auto"/>
                </w:tcPr>
                <w:p w14:paraId="7A4F7559" w14:textId="77777777" w:rsidR="005E25F5" w:rsidRPr="00A12224" w:rsidRDefault="005E25F5" w:rsidP="005E25F5">
                  <w:pPr>
                    <w:pStyle w:val="Table10ptSub1-ASDEFCON"/>
                    <w:numPr>
                      <w:ilvl w:val="1"/>
                      <w:numId w:val="39"/>
                    </w:numPr>
                    <w:rPr>
                      <w:del w:id="1069" w:author="Prabhu, Akshata MS" w:date="2024-08-23T08:05:00Z"/>
                    </w:rPr>
                  </w:pPr>
                  <w:del w:id="1070" w:author="Prabhu, Akshata MS" w:date="2024-08-23T08:05:00Z">
                    <w:r w:rsidRPr="002A4AA4">
                      <w:delText>a trustee acting in its capacity as trustee of a trust</w:delText>
                    </w:r>
                    <w:r>
                      <w:delText>;</w:delText>
                    </w:r>
                  </w:del>
                </w:p>
              </w:tc>
              <w:tc>
                <w:tcPr>
                  <w:tcW w:w="3861" w:type="dxa"/>
                  <w:shd w:val="clear" w:color="auto" w:fill="auto"/>
                </w:tcPr>
                <w:p w14:paraId="5555D2AA" w14:textId="77777777" w:rsidR="005E25F5" w:rsidRPr="00F61B0F" w:rsidRDefault="005E25F5" w:rsidP="005E25F5">
                  <w:pPr>
                    <w:pStyle w:val="ASDEFCONNormal"/>
                    <w:rPr>
                      <w:del w:id="1071" w:author="Prabhu, Akshata MS" w:date="2024-08-23T08:05:00Z"/>
                      <w:rFonts w:eastAsia="Calibri"/>
                    </w:rPr>
                  </w:pPr>
                  <w:del w:id="1072" w:author="Prabhu, Akshata MS" w:date="2024-08-23T08:05:00Z">
                    <w:r w:rsidRPr="00F61B0F">
                      <w:rPr>
                        <w:rFonts w:eastAsia="Calibri"/>
                      </w:rPr>
                      <w:delText>a satisfactory and valid STR in respect of any new trustee appointed to the trust;</w:delText>
                    </w:r>
                  </w:del>
                </w:p>
              </w:tc>
            </w:tr>
            <w:tr w:rsidR="005E25F5" w14:paraId="37092066" w14:textId="77777777" w:rsidTr="00E17F4D">
              <w:trPr>
                <w:trHeight w:val="412"/>
                <w:del w:id="1073" w:author="Prabhu, Akshata MS" w:date="2024-08-23T08:05:00Z"/>
              </w:trPr>
              <w:tc>
                <w:tcPr>
                  <w:tcW w:w="4079" w:type="dxa"/>
                  <w:shd w:val="clear" w:color="auto" w:fill="auto"/>
                </w:tcPr>
                <w:p w14:paraId="32B6C94A" w14:textId="77777777" w:rsidR="005E25F5" w:rsidRPr="002A4AA4" w:rsidRDefault="005E25F5" w:rsidP="005E25F5">
                  <w:pPr>
                    <w:pStyle w:val="Table10ptSub1-ASDEFCON"/>
                    <w:numPr>
                      <w:ilvl w:val="1"/>
                      <w:numId w:val="39"/>
                    </w:numPr>
                    <w:rPr>
                      <w:del w:id="1074" w:author="Prabhu, Akshata MS" w:date="2024-08-23T08:05:00Z"/>
                    </w:rPr>
                  </w:pPr>
                  <w:del w:id="1075" w:author="Prabhu, Akshata MS" w:date="2024-08-23T08:05:00Z">
                    <w:r w:rsidRPr="002A4AA4">
                      <w:delText>a joint venture participant;</w:delText>
                    </w:r>
                  </w:del>
                </w:p>
              </w:tc>
              <w:tc>
                <w:tcPr>
                  <w:tcW w:w="3861" w:type="dxa"/>
                  <w:shd w:val="clear" w:color="auto" w:fill="auto"/>
                </w:tcPr>
                <w:p w14:paraId="2954EFE1" w14:textId="77777777" w:rsidR="005E25F5" w:rsidRPr="00F61B0F" w:rsidRDefault="005E25F5" w:rsidP="005E25F5">
                  <w:pPr>
                    <w:pStyle w:val="Table10ptSub2-ASDEFCON"/>
                    <w:numPr>
                      <w:ilvl w:val="0"/>
                      <w:numId w:val="0"/>
                    </w:numPr>
                    <w:rPr>
                      <w:del w:id="1076" w:author="Prabhu, Akshata MS" w:date="2024-08-23T08:05:00Z"/>
                    </w:rPr>
                  </w:pPr>
                  <w:del w:id="1077" w:author="Prabhu, Akshata MS" w:date="2024-08-23T08:05:00Z">
                    <w:r w:rsidRPr="00F61B0F">
                      <w:delText>a satisfactory and valid STR in respect of:</w:delText>
                    </w:r>
                  </w:del>
                </w:p>
                <w:p w14:paraId="3A8355F8" w14:textId="77777777" w:rsidR="005E25F5" w:rsidRDefault="005E25F5" w:rsidP="005E25F5">
                  <w:pPr>
                    <w:pStyle w:val="Table10ptSub2-ASDEFCON"/>
                    <w:ind w:hanging="567"/>
                    <w:rPr>
                      <w:del w:id="1078" w:author="Prabhu, Akshata MS" w:date="2024-08-23T08:05:00Z"/>
                    </w:rPr>
                  </w:pPr>
                  <w:del w:id="1079" w:author="Prabhu, Akshata MS" w:date="2024-08-23T08:05:00Z">
                    <w:r>
                      <w:delText>any new participant in the joint venture; and</w:delText>
                    </w:r>
                  </w:del>
                </w:p>
                <w:p w14:paraId="5B85CCA8" w14:textId="77777777" w:rsidR="005E25F5" w:rsidRPr="00A12224" w:rsidRDefault="005E25F5" w:rsidP="005E25F5">
                  <w:pPr>
                    <w:pStyle w:val="Table10ptSub2-ASDEFCON"/>
                    <w:ind w:hanging="567"/>
                    <w:rPr>
                      <w:del w:id="1080" w:author="Prabhu, Akshata MS" w:date="2024-08-23T08:05:00Z"/>
                    </w:rPr>
                  </w:pPr>
                  <w:del w:id="1081" w:author="Prabhu, Akshata MS" w:date="2024-08-23T08:05:00Z">
                    <w:r>
                      <w:delText>any new joint venture operator if the new operator is not already a participant in the joint venture;</w:delText>
                    </w:r>
                  </w:del>
                </w:p>
              </w:tc>
            </w:tr>
            <w:tr w:rsidR="005E25F5" w14:paraId="518FCB43" w14:textId="77777777" w:rsidTr="00E17F4D">
              <w:trPr>
                <w:trHeight w:val="412"/>
                <w:del w:id="1082" w:author="Prabhu, Akshata MS" w:date="2024-08-23T08:05:00Z"/>
              </w:trPr>
              <w:tc>
                <w:tcPr>
                  <w:tcW w:w="4079" w:type="dxa"/>
                  <w:shd w:val="clear" w:color="auto" w:fill="auto"/>
                </w:tcPr>
                <w:p w14:paraId="742CBAF3" w14:textId="77777777" w:rsidR="005E25F5" w:rsidRPr="002A4AA4" w:rsidRDefault="005E25F5" w:rsidP="005E25F5">
                  <w:pPr>
                    <w:pStyle w:val="Table10ptSub1-ASDEFCON"/>
                    <w:numPr>
                      <w:ilvl w:val="1"/>
                      <w:numId w:val="39"/>
                    </w:numPr>
                    <w:rPr>
                      <w:del w:id="1083" w:author="Prabhu, Akshata MS" w:date="2024-08-23T08:05:00Z"/>
                    </w:rPr>
                  </w:pPr>
                  <w:del w:id="1084" w:author="Prabhu, Akshata MS" w:date="2024-08-23T08:05:00Z">
                    <w:r w:rsidRPr="002A4AA4">
                      <w:delText>a member of a Consolidated Group;</w:delText>
                    </w:r>
                  </w:del>
                </w:p>
              </w:tc>
              <w:tc>
                <w:tcPr>
                  <w:tcW w:w="3861" w:type="dxa"/>
                  <w:shd w:val="clear" w:color="auto" w:fill="auto"/>
                </w:tcPr>
                <w:p w14:paraId="730CEA92" w14:textId="77777777" w:rsidR="005E25F5" w:rsidRPr="00F61B0F" w:rsidRDefault="005E25F5" w:rsidP="005E25F5">
                  <w:pPr>
                    <w:pStyle w:val="ASDEFCONNormal"/>
                    <w:rPr>
                      <w:del w:id="1085" w:author="Prabhu, Akshata MS" w:date="2024-08-23T08:05:00Z"/>
                      <w:rFonts w:eastAsia="Calibri"/>
                    </w:rPr>
                  </w:pPr>
                  <w:del w:id="1086" w:author="Prabhu, Akshata MS" w:date="2024-08-23T08:05:00Z">
                    <w:r w:rsidRPr="00F61B0F">
                      <w:rPr>
                        <w:rFonts w:eastAsia="Calibri"/>
                      </w:rPr>
                      <w:delText>a satisfactory and valid STR in respect of any new head company of the Consolidated Group; and</w:delText>
                    </w:r>
                  </w:del>
                </w:p>
              </w:tc>
            </w:tr>
            <w:tr w:rsidR="005E25F5" w14:paraId="5A8144D1" w14:textId="77777777" w:rsidTr="00E17F4D">
              <w:trPr>
                <w:trHeight w:val="412"/>
                <w:del w:id="1087" w:author="Prabhu, Akshata MS" w:date="2024-08-23T08:05:00Z"/>
              </w:trPr>
              <w:tc>
                <w:tcPr>
                  <w:tcW w:w="4079" w:type="dxa"/>
                  <w:shd w:val="clear" w:color="auto" w:fill="auto"/>
                </w:tcPr>
                <w:p w14:paraId="1475BCA8" w14:textId="77777777" w:rsidR="005E25F5" w:rsidRPr="002A4AA4" w:rsidRDefault="005E25F5" w:rsidP="005E25F5">
                  <w:pPr>
                    <w:pStyle w:val="Table10ptSub1-ASDEFCON"/>
                    <w:numPr>
                      <w:ilvl w:val="1"/>
                      <w:numId w:val="39"/>
                    </w:numPr>
                    <w:rPr>
                      <w:del w:id="1088" w:author="Prabhu, Akshata MS" w:date="2024-08-23T08:05:00Z"/>
                    </w:rPr>
                  </w:pPr>
                  <w:del w:id="1089" w:author="Prabhu, Akshata MS" w:date="2024-08-23T08:05:00Z">
                    <w:r w:rsidRPr="002A4AA4">
                      <w:delText>a member of a GST Group;</w:delText>
                    </w:r>
                  </w:del>
                </w:p>
              </w:tc>
              <w:tc>
                <w:tcPr>
                  <w:tcW w:w="3861" w:type="dxa"/>
                  <w:shd w:val="clear" w:color="auto" w:fill="auto"/>
                </w:tcPr>
                <w:p w14:paraId="03D3416A" w14:textId="77777777" w:rsidR="005E25F5" w:rsidRPr="00F61B0F" w:rsidRDefault="005E25F5" w:rsidP="005E25F5">
                  <w:pPr>
                    <w:pStyle w:val="ASDEFCONNormal"/>
                    <w:rPr>
                      <w:del w:id="1090" w:author="Prabhu, Akshata MS" w:date="2024-08-23T08:05:00Z"/>
                      <w:rFonts w:eastAsia="Calibri"/>
                    </w:rPr>
                  </w:pPr>
                  <w:del w:id="1091" w:author="Prabhu, Akshata MS" w:date="2024-08-23T08:05:00Z">
                    <w:r w:rsidRPr="00F61B0F">
                      <w:rPr>
                        <w:rFonts w:eastAsia="Calibri"/>
                      </w:rPr>
                      <w:delText>a satisfactory and valid STR in respect of any new representative for the GST Group.</w:delText>
                    </w:r>
                  </w:del>
                </w:p>
              </w:tc>
            </w:tr>
          </w:tbl>
          <w:p w14:paraId="2C39E071" w14:textId="77777777" w:rsidR="005E25F5" w:rsidRPr="00A12224" w:rsidRDefault="005E25F5" w:rsidP="005E25F5">
            <w:pPr>
              <w:pStyle w:val="ASDEFCONOptionSpace"/>
              <w:rPr>
                <w:del w:id="1092" w:author="Prabhu, Akshata MS" w:date="2024-08-23T08:05:00Z"/>
              </w:rPr>
            </w:pPr>
          </w:p>
          <w:p w14:paraId="436412B6" w14:textId="77777777" w:rsidR="005E25F5" w:rsidRDefault="005E25F5" w:rsidP="005E25F5">
            <w:pPr>
              <w:pStyle w:val="ASDEFCONOptionSpace"/>
              <w:rPr>
                <w:del w:id="1093" w:author="Prabhu, Akshata MS" w:date="2024-08-23T08:05:00Z"/>
                <w:rFonts w:eastAsia="Calibri"/>
              </w:rPr>
            </w:pPr>
          </w:p>
          <w:p w14:paraId="712EAAC7" w14:textId="77777777" w:rsidR="005E25F5" w:rsidRPr="00D26539" w:rsidRDefault="005E25F5" w:rsidP="005E25F5">
            <w:pPr>
              <w:pStyle w:val="COTCOCLV3-ASDEFCON"/>
              <w:rPr>
                <w:del w:id="1094" w:author="Prabhu, Akshata MS" w:date="2024-08-23T08:05:00Z"/>
                <w:rFonts w:eastAsia="Calibri"/>
              </w:rPr>
            </w:pPr>
            <w:del w:id="1095" w:author="Prabhu, Akshata MS" w:date="2024-08-23T08:05:00Z">
              <w:r w:rsidRPr="00D26539">
                <w:rPr>
                  <w:rFonts w:eastAsia="Calibri"/>
                </w:rPr>
                <w:delText xml:space="preserve">The Contractor shall provide the Commonwealth with copies of the STRs referred to in clause </w:delText>
              </w:r>
              <w:r>
                <w:rPr>
                  <w:rFonts w:eastAsia="Calibri"/>
                </w:rPr>
                <w:fldChar w:fldCharType="begin"/>
              </w:r>
              <w:r>
                <w:rPr>
                  <w:rFonts w:eastAsia="Calibri"/>
                </w:rPr>
                <w:delInstrText xml:space="preserve"> REF _Ref80718053 \r \h </w:delInstrText>
              </w:r>
              <w:r>
                <w:rPr>
                  <w:rFonts w:eastAsia="Calibri"/>
                </w:rPr>
              </w:r>
              <w:r>
                <w:rPr>
                  <w:rFonts w:eastAsia="Calibri"/>
                </w:rPr>
                <w:fldChar w:fldCharType="separate"/>
              </w:r>
              <w:r w:rsidR="00DE1E8A">
                <w:rPr>
                  <w:rFonts w:eastAsia="Calibri"/>
                </w:rPr>
                <w:delText>11.4.1</w:delText>
              </w:r>
              <w:r>
                <w:rPr>
                  <w:rFonts w:eastAsia="Calibri"/>
                </w:rPr>
                <w:fldChar w:fldCharType="end"/>
              </w:r>
              <w:r w:rsidRPr="00D26539">
                <w:rPr>
                  <w:rFonts w:eastAsia="Calibri"/>
                </w:rPr>
                <w:delText xml:space="preserve"> or </w:delText>
              </w:r>
              <w:r w:rsidRPr="00D26539">
                <w:rPr>
                  <w:rFonts w:eastAsia="Calibri"/>
                </w:rPr>
                <w:fldChar w:fldCharType="begin"/>
              </w:r>
              <w:r w:rsidRPr="00D26539">
                <w:rPr>
                  <w:rFonts w:eastAsia="Calibri"/>
                </w:rPr>
                <w:delInstrText xml:space="preserve"> REF _Ref11744425 \r \h </w:delInstrText>
              </w:r>
              <w:r>
                <w:rPr>
                  <w:rFonts w:eastAsia="Calibri"/>
                </w:rPr>
                <w:delInstrText xml:space="preserve"> \* MERGEFORMAT </w:delInstrText>
              </w:r>
              <w:r w:rsidRPr="00D26539">
                <w:rPr>
                  <w:rFonts w:eastAsia="Calibri"/>
                </w:rPr>
              </w:r>
              <w:r w:rsidRPr="00D26539">
                <w:rPr>
                  <w:rFonts w:eastAsia="Calibri"/>
                </w:rPr>
                <w:fldChar w:fldCharType="separate"/>
              </w:r>
              <w:r w:rsidR="00DE1E8A">
                <w:rPr>
                  <w:rFonts w:eastAsia="Calibri"/>
                </w:rPr>
                <w:delText>11.4.2</w:delText>
              </w:r>
              <w:r w:rsidRPr="00D26539">
                <w:rPr>
                  <w:rFonts w:eastAsia="Calibri"/>
                </w:rPr>
                <w:fldChar w:fldCharType="end"/>
              </w:r>
              <w:r w:rsidRPr="00D26539">
                <w:rPr>
                  <w:rFonts w:eastAsia="Calibri"/>
                </w:rPr>
                <w:delText xml:space="preserve"> within 5 Working Days after a written request by the Commonwealth.  </w:delText>
              </w:r>
            </w:del>
          </w:p>
          <w:p w14:paraId="7AC36C1B" w14:textId="77777777" w:rsidR="005E25F5" w:rsidRPr="00D26539" w:rsidRDefault="005E25F5" w:rsidP="005E25F5">
            <w:pPr>
              <w:pStyle w:val="COTCOCLV3-ASDEFCON"/>
              <w:rPr>
                <w:del w:id="1096" w:author="Prabhu, Akshata MS" w:date="2024-08-23T08:05:00Z"/>
                <w:rFonts w:eastAsia="Calibri"/>
              </w:rPr>
            </w:pPr>
            <w:del w:id="1097" w:author="Prabhu, Akshata MS" w:date="2024-08-23T08:05:00Z">
              <w:r w:rsidRPr="00D26539">
                <w:rPr>
                  <w:rFonts w:eastAsia="Calibri"/>
                </w:rPr>
                <w:delText xml:space="preserve">For the purposes of the Contract, an STR is taken to be: </w:delText>
              </w:r>
            </w:del>
          </w:p>
          <w:p w14:paraId="3617477D" w14:textId="77777777" w:rsidR="005E25F5" w:rsidRDefault="005E25F5" w:rsidP="005E25F5">
            <w:pPr>
              <w:pStyle w:val="COTCOCLV4-ASDEFCON"/>
              <w:rPr>
                <w:del w:id="1098" w:author="Prabhu, Akshata MS" w:date="2024-08-23T08:05:00Z"/>
              </w:rPr>
            </w:pPr>
            <w:del w:id="1099" w:author="Prabhu, Akshata MS" w:date="2024-08-23T08:05:00Z">
              <w:r w:rsidRPr="007A4BE6">
                <w:rPr>
                  <w:b/>
                  <w:i/>
                </w:rPr>
                <w:delText>satisfactory</w:delText>
              </w:r>
              <w:r>
                <w:delText xml:space="preserve"> if the STR states that the entity has met the conditions, as set out in the Shadow Economy Procurement Connected Policy, of having a satisfactory engagement with the Australian tax system; and</w:delText>
              </w:r>
            </w:del>
          </w:p>
          <w:p w14:paraId="3D2A8AC2" w14:textId="361E4DAB" w:rsidR="0036519E" w:rsidRPr="00CA7146" w:rsidRDefault="005E25F5" w:rsidP="00CA7146">
            <w:pPr>
              <w:pStyle w:val="Table10ptSub2-ASDEFCON"/>
              <w:ind w:hanging="567"/>
            </w:pPr>
            <w:del w:id="1100" w:author="Prabhu, Akshata MS" w:date="2024-08-23T08:05:00Z">
              <w:r w:rsidRPr="007E7CC8">
                <w:rPr>
                  <w:b/>
                  <w:i/>
                </w:rPr>
                <w:delText>valid</w:delText>
              </w:r>
              <w:r w:rsidRPr="007E7CC8">
                <w:delText xml:space="preserve"> if the STR has not expired as at </w:delText>
              </w:r>
              <w:r w:rsidRPr="00E17F4D">
                <w:rPr>
                  <w:b/>
                  <w:i/>
                </w:rPr>
                <w:delText>the</w:delText>
              </w:r>
              <w:r w:rsidRPr="007E7CC8">
                <w:delText xml:space="preserve"> date on which the STR is required to be held.</w:delText>
              </w:r>
            </w:del>
          </w:p>
        </w:tc>
      </w:tr>
      <w:tr w:rsidR="0036519E" w14:paraId="08C8C895" w14:textId="77777777" w:rsidTr="00147C13">
        <w:trPr>
          <w:trHeight w:val="485"/>
          <w:ins w:id="1101" w:author="Prabhu, Akshata MS" w:date="2024-08-23T08:05:00Z"/>
        </w:trPr>
        <w:tc>
          <w:tcPr>
            <w:tcW w:w="4079" w:type="dxa"/>
            <w:shd w:val="clear" w:color="auto" w:fill="auto"/>
          </w:tcPr>
          <w:p w14:paraId="1875B626" w14:textId="77777777" w:rsidR="0036519E" w:rsidRPr="00A12224" w:rsidRDefault="0036519E" w:rsidP="003D2C8F">
            <w:pPr>
              <w:pStyle w:val="Table10ptSub1-ASDEFCON"/>
              <w:ind w:left="428"/>
              <w:rPr>
                <w:ins w:id="1102" w:author="Prabhu, Akshata MS" w:date="2024-08-23T08:05:00Z"/>
              </w:rPr>
            </w:pPr>
            <w:ins w:id="1103" w:author="Prabhu, Akshata MS" w:date="2024-08-23T08:05:00Z">
              <w:r w:rsidRPr="00A12224">
                <w:t>a trustee acting in its capacity as trustee of a trust;</w:t>
              </w:r>
            </w:ins>
          </w:p>
        </w:tc>
        <w:tc>
          <w:tcPr>
            <w:tcW w:w="4079" w:type="dxa"/>
            <w:shd w:val="clear" w:color="auto" w:fill="auto"/>
          </w:tcPr>
          <w:p w14:paraId="76D999C2" w14:textId="77777777" w:rsidR="0036519E" w:rsidRPr="00F61B0F" w:rsidRDefault="0036519E" w:rsidP="003D2C8F">
            <w:pPr>
              <w:pStyle w:val="Table10ptSub2-ASDEFCON"/>
              <w:numPr>
                <w:ilvl w:val="0"/>
                <w:numId w:val="0"/>
              </w:numPr>
              <w:rPr>
                <w:ins w:id="1104" w:author="Prabhu, Akshata MS" w:date="2024-08-23T08:05:00Z"/>
              </w:rPr>
            </w:pPr>
            <w:ins w:id="1105" w:author="Prabhu, Akshata MS" w:date="2024-08-23T08:05:00Z">
              <w:r w:rsidRPr="00F61B0F">
                <w:t>a satisfactory and valid STR in respect of the:</w:t>
              </w:r>
            </w:ins>
          </w:p>
          <w:p w14:paraId="14EC8C09" w14:textId="77777777" w:rsidR="0036519E" w:rsidRDefault="0036519E" w:rsidP="003D2C8F">
            <w:pPr>
              <w:pStyle w:val="Table10ptSub2-ASDEFCON"/>
              <w:ind w:hanging="567"/>
              <w:rPr>
                <w:ins w:id="1106" w:author="Prabhu, Akshata MS" w:date="2024-08-23T08:05:00Z"/>
              </w:rPr>
            </w:pPr>
            <w:ins w:id="1107" w:author="Prabhu, Akshata MS" w:date="2024-08-23T08:05:00Z">
              <w:r>
                <w:t>trustee; and</w:t>
              </w:r>
            </w:ins>
          </w:p>
          <w:p w14:paraId="51C4DFC1" w14:textId="77777777" w:rsidR="0036519E" w:rsidRDefault="0036519E" w:rsidP="003D2C8F">
            <w:pPr>
              <w:pStyle w:val="Table10ptSub2-ASDEFCON"/>
              <w:ind w:hanging="567"/>
              <w:rPr>
                <w:ins w:id="1108" w:author="Prabhu, Akshata MS" w:date="2024-08-23T08:05:00Z"/>
              </w:rPr>
            </w:pPr>
            <w:ins w:id="1109" w:author="Prabhu, Akshata MS" w:date="2024-08-23T08:05:00Z">
              <w:r>
                <w:t>the trust;</w:t>
              </w:r>
            </w:ins>
          </w:p>
        </w:tc>
      </w:tr>
      <w:tr w:rsidR="0036519E" w14:paraId="12A9F75E" w14:textId="77777777" w:rsidTr="00147C13">
        <w:trPr>
          <w:trHeight w:val="485"/>
          <w:ins w:id="1110" w:author="Prabhu, Akshata MS" w:date="2024-08-23T08:05:00Z"/>
        </w:trPr>
        <w:tc>
          <w:tcPr>
            <w:tcW w:w="4079" w:type="dxa"/>
            <w:shd w:val="clear" w:color="auto" w:fill="auto"/>
          </w:tcPr>
          <w:p w14:paraId="19C3AAF6" w14:textId="77777777" w:rsidR="0036519E" w:rsidRPr="00A12224" w:rsidRDefault="0036519E" w:rsidP="003D2C8F">
            <w:pPr>
              <w:pStyle w:val="Table10ptSub1-ASDEFCON"/>
              <w:ind w:left="428"/>
              <w:rPr>
                <w:ins w:id="1111" w:author="Prabhu, Akshata MS" w:date="2024-08-23T08:05:00Z"/>
              </w:rPr>
            </w:pPr>
            <w:ins w:id="1112" w:author="Prabhu, Akshata MS" w:date="2024-08-23T08:05:00Z">
              <w:r w:rsidRPr="00A12224">
                <w:t>a joint venture participant;</w:t>
              </w:r>
            </w:ins>
          </w:p>
        </w:tc>
        <w:tc>
          <w:tcPr>
            <w:tcW w:w="4079" w:type="dxa"/>
            <w:shd w:val="clear" w:color="auto" w:fill="auto"/>
          </w:tcPr>
          <w:p w14:paraId="02826701" w14:textId="77777777" w:rsidR="0036519E" w:rsidRPr="00F61B0F" w:rsidRDefault="0036519E" w:rsidP="003D2C8F">
            <w:pPr>
              <w:pStyle w:val="Table10ptSub2-ASDEFCON"/>
              <w:numPr>
                <w:ilvl w:val="0"/>
                <w:numId w:val="0"/>
              </w:numPr>
              <w:rPr>
                <w:ins w:id="1113" w:author="Prabhu, Akshata MS" w:date="2024-08-23T08:05:00Z"/>
              </w:rPr>
            </w:pPr>
            <w:ins w:id="1114" w:author="Prabhu, Akshata MS" w:date="2024-08-23T08:05:00Z">
              <w:r w:rsidRPr="00F61B0F">
                <w:t>a satisfactory and valid STR in respect of:</w:t>
              </w:r>
            </w:ins>
          </w:p>
          <w:p w14:paraId="5FB6375A" w14:textId="77777777" w:rsidR="0036519E" w:rsidRDefault="0036519E" w:rsidP="003D2C8F">
            <w:pPr>
              <w:pStyle w:val="Table10ptSub2-ASDEFCON"/>
              <w:ind w:hanging="567"/>
              <w:rPr>
                <w:ins w:id="1115" w:author="Prabhu, Akshata MS" w:date="2024-08-23T08:05:00Z"/>
              </w:rPr>
            </w:pPr>
            <w:ins w:id="1116" w:author="Prabhu, Akshata MS" w:date="2024-08-23T08:05:00Z">
              <w:r>
                <w:t>each participant in the joint venture; and</w:t>
              </w:r>
            </w:ins>
          </w:p>
          <w:p w14:paraId="6C76550E" w14:textId="77777777" w:rsidR="0036519E" w:rsidRDefault="0036519E" w:rsidP="003D2C8F">
            <w:pPr>
              <w:pStyle w:val="Table10ptSub2-ASDEFCON"/>
              <w:ind w:hanging="567"/>
              <w:rPr>
                <w:ins w:id="1117" w:author="Prabhu, Akshata MS" w:date="2024-08-23T08:05:00Z"/>
              </w:rPr>
            </w:pPr>
            <w:ins w:id="1118" w:author="Prabhu, Akshata MS" w:date="2024-08-23T08:05:00Z">
              <w:r>
                <w:t>if the operator of the joint venture is not a participant in the joint venture, the joint venture operator;</w:t>
              </w:r>
            </w:ins>
          </w:p>
        </w:tc>
      </w:tr>
      <w:tr w:rsidR="0036519E" w14:paraId="593ED229" w14:textId="77777777" w:rsidTr="00147C13">
        <w:trPr>
          <w:trHeight w:val="485"/>
          <w:ins w:id="1119" w:author="Prabhu, Akshata MS" w:date="2024-08-23T08:05:00Z"/>
        </w:trPr>
        <w:tc>
          <w:tcPr>
            <w:tcW w:w="4079" w:type="dxa"/>
            <w:shd w:val="clear" w:color="auto" w:fill="auto"/>
          </w:tcPr>
          <w:p w14:paraId="1D839F9A" w14:textId="77777777" w:rsidR="0036519E" w:rsidRPr="00A12224" w:rsidRDefault="0036519E" w:rsidP="003D2C8F">
            <w:pPr>
              <w:pStyle w:val="Table10ptSub1-ASDEFCON"/>
              <w:ind w:left="428"/>
              <w:rPr>
                <w:ins w:id="1120" w:author="Prabhu, Akshata MS" w:date="2024-08-23T08:05:00Z"/>
              </w:rPr>
            </w:pPr>
            <w:ins w:id="1121" w:author="Prabhu, Akshata MS" w:date="2024-08-23T08:05:00Z">
              <w:r w:rsidRPr="00A12224">
                <w:t>a member of a Consolidated Group;</w:t>
              </w:r>
            </w:ins>
          </w:p>
        </w:tc>
        <w:tc>
          <w:tcPr>
            <w:tcW w:w="4079" w:type="dxa"/>
            <w:shd w:val="clear" w:color="auto" w:fill="auto"/>
          </w:tcPr>
          <w:p w14:paraId="5D8E913D" w14:textId="77777777" w:rsidR="0036519E" w:rsidRPr="00F61B0F" w:rsidRDefault="0036519E" w:rsidP="003D2C8F">
            <w:pPr>
              <w:pStyle w:val="Table10ptSub2-ASDEFCON"/>
              <w:numPr>
                <w:ilvl w:val="0"/>
                <w:numId w:val="0"/>
              </w:numPr>
              <w:rPr>
                <w:ins w:id="1122" w:author="Prabhu, Akshata MS" w:date="2024-08-23T08:05:00Z"/>
              </w:rPr>
            </w:pPr>
            <w:ins w:id="1123" w:author="Prabhu, Akshata MS" w:date="2024-08-23T08:05:00Z">
              <w:r w:rsidRPr="00F61B0F">
                <w:t>a satisfactory and valid STR in respect of:</w:t>
              </w:r>
            </w:ins>
          </w:p>
          <w:p w14:paraId="4166B723" w14:textId="77777777" w:rsidR="0036519E" w:rsidRDefault="0036519E" w:rsidP="003D2C8F">
            <w:pPr>
              <w:pStyle w:val="Table10ptSub2-ASDEFCON"/>
              <w:ind w:hanging="567"/>
              <w:rPr>
                <w:ins w:id="1124" w:author="Prabhu, Akshata MS" w:date="2024-08-23T08:05:00Z"/>
              </w:rPr>
            </w:pPr>
            <w:ins w:id="1125" w:author="Prabhu, Akshata MS" w:date="2024-08-23T08:05:00Z">
              <w:r>
                <w:t>the relevant member of the Consolidated Group; and</w:t>
              </w:r>
            </w:ins>
          </w:p>
          <w:p w14:paraId="1C8C9BB9" w14:textId="77777777" w:rsidR="0036519E" w:rsidRDefault="0036519E" w:rsidP="003D2C8F">
            <w:pPr>
              <w:pStyle w:val="Table10ptSub2-ASDEFCON"/>
              <w:ind w:hanging="567"/>
              <w:rPr>
                <w:ins w:id="1126" w:author="Prabhu, Akshata MS" w:date="2024-08-23T08:05:00Z"/>
              </w:rPr>
            </w:pPr>
            <w:ins w:id="1127" w:author="Prabhu, Akshata MS" w:date="2024-08-23T08:05:00Z">
              <w:r>
                <w:t>the head company in the Consolidated Group;</w:t>
              </w:r>
            </w:ins>
          </w:p>
        </w:tc>
      </w:tr>
      <w:tr w:rsidR="0036519E" w14:paraId="660CA1F2" w14:textId="77777777" w:rsidTr="00147C13">
        <w:trPr>
          <w:trHeight w:val="485"/>
          <w:ins w:id="1128" w:author="Prabhu, Akshata MS" w:date="2024-08-23T08:05:00Z"/>
        </w:trPr>
        <w:tc>
          <w:tcPr>
            <w:tcW w:w="4079" w:type="dxa"/>
            <w:shd w:val="clear" w:color="auto" w:fill="auto"/>
          </w:tcPr>
          <w:p w14:paraId="5A115372" w14:textId="77777777" w:rsidR="0036519E" w:rsidRPr="00A12224" w:rsidRDefault="0036519E" w:rsidP="003D2C8F">
            <w:pPr>
              <w:pStyle w:val="Table10ptSub1-ASDEFCON"/>
              <w:ind w:left="428"/>
              <w:rPr>
                <w:ins w:id="1129" w:author="Prabhu, Akshata MS" w:date="2024-08-23T08:05:00Z"/>
              </w:rPr>
            </w:pPr>
            <w:ins w:id="1130" w:author="Prabhu, Akshata MS" w:date="2024-08-23T08:05:00Z">
              <w:r w:rsidRPr="00A12224">
                <w:t>a member of a GST Group;</w:t>
              </w:r>
            </w:ins>
          </w:p>
        </w:tc>
        <w:tc>
          <w:tcPr>
            <w:tcW w:w="4079" w:type="dxa"/>
            <w:shd w:val="clear" w:color="auto" w:fill="auto"/>
          </w:tcPr>
          <w:p w14:paraId="65BB3379" w14:textId="77777777" w:rsidR="0036519E" w:rsidRPr="00F61B0F" w:rsidRDefault="0036519E" w:rsidP="003D2C8F">
            <w:pPr>
              <w:pStyle w:val="Table10ptSub2-ASDEFCON"/>
              <w:numPr>
                <w:ilvl w:val="0"/>
                <w:numId w:val="0"/>
              </w:numPr>
              <w:rPr>
                <w:ins w:id="1131" w:author="Prabhu, Akshata MS" w:date="2024-08-23T08:05:00Z"/>
              </w:rPr>
            </w:pPr>
            <w:ins w:id="1132" w:author="Prabhu, Akshata MS" w:date="2024-08-23T08:05:00Z">
              <w:r w:rsidRPr="00F61B0F">
                <w:t>a satisfactory and valid STR in respect of the:</w:t>
              </w:r>
            </w:ins>
          </w:p>
          <w:p w14:paraId="59B29AD9" w14:textId="77777777" w:rsidR="0036519E" w:rsidRDefault="0036519E" w:rsidP="003D2C8F">
            <w:pPr>
              <w:pStyle w:val="Table10ptSub2-ASDEFCON"/>
              <w:ind w:hanging="567"/>
              <w:rPr>
                <w:ins w:id="1133" w:author="Prabhu, Akshata MS" w:date="2024-08-23T08:05:00Z"/>
              </w:rPr>
            </w:pPr>
            <w:ins w:id="1134" w:author="Prabhu, Akshata MS" w:date="2024-08-23T08:05:00Z">
              <w:r>
                <w:t xml:space="preserve">the GST Group member; and </w:t>
              </w:r>
            </w:ins>
          </w:p>
          <w:p w14:paraId="33EB5445" w14:textId="77777777" w:rsidR="0036519E" w:rsidRDefault="0036519E" w:rsidP="003D2C8F">
            <w:pPr>
              <w:pStyle w:val="Table10ptSub2-ASDEFCON"/>
              <w:ind w:hanging="567"/>
              <w:rPr>
                <w:ins w:id="1135" w:author="Prabhu, Akshata MS" w:date="2024-08-23T08:05:00Z"/>
              </w:rPr>
            </w:pPr>
            <w:ins w:id="1136" w:author="Prabhu, Akshata MS" w:date="2024-08-23T08:05:00Z">
              <w:r>
                <w:t>the GST Group representative.</w:t>
              </w:r>
            </w:ins>
          </w:p>
        </w:tc>
      </w:tr>
    </w:tbl>
    <w:p w14:paraId="0DADBAAD" w14:textId="77777777" w:rsidR="0036519E" w:rsidRPr="00852590" w:rsidRDefault="0036519E" w:rsidP="00656EA3">
      <w:pPr>
        <w:pStyle w:val="ASDEFCONOptionSpace"/>
        <w:rPr>
          <w:ins w:id="1137" w:author="Prabhu, Akshata MS" w:date="2024-08-23T08:05:00Z"/>
        </w:rPr>
      </w:pPr>
    </w:p>
    <w:p w14:paraId="5CDF38B1" w14:textId="77777777" w:rsidR="0036519E" w:rsidRPr="00D26539" w:rsidRDefault="003F64BB" w:rsidP="002F2605">
      <w:pPr>
        <w:pStyle w:val="COTCOCLV3-ASDEFCON"/>
        <w:rPr>
          <w:ins w:id="1138" w:author="Prabhu, Akshata MS" w:date="2024-08-23T08:05:00Z"/>
          <w:rFonts w:eastAsia="Calibri"/>
        </w:rPr>
      </w:pPr>
      <w:bookmarkStart w:id="1139" w:name="_Ref11744425"/>
      <w:ins w:id="1140" w:author="Prabhu, Akshata MS" w:date="2024-08-23T08:05:00Z">
        <w:r w:rsidRPr="00D26539">
          <w:t>The Contractor shall obtain and hold additional STRs in the following circumstances within 10 Working Days of the Contractor becoming aware of the circumstances arising:</w:t>
        </w:r>
        <w:bookmarkEnd w:id="1139"/>
      </w:ins>
    </w:p>
    <w:p w14:paraId="439668FF" w14:textId="77777777" w:rsidR="00506770" w:rsidRPr="005E25F5" w:rsidRDefault="00506770" w:rsidP="00E17F4D">
      <w:pPr>
        <w:pStyle w:val="ASDEFCONOptionSpace"/>
        <w:rPr>
          <w:del w:id="1141" w:author="Prabhu, Akshata MS" w:date="2024-08-23T08:05:00Z"/>
        </w:rPr>
      </w:pP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36519E" w14:paraId="7C99B09A" w14:textId="77777777" w:rsidTr="00147C13">
        <w:trPr>
          <w:trHeight w:val="412"/>
          <w:ins w:id="1142" w:author="Prabhu, Akshata MS" w:date="2024-08-23T08:05:00Z"/>
        </w:trPr>
        <w:tc>
          <w:tcPr>
            <w:tcW w:w="4079" w:type="dxa"/>
            <w:shd w:val="clear" w:color="auto" w:fill="D9D9D9"/>
          </w:tcPr>
          <w:p w14:paraId="7A8EC0D4" w14:textId="77777777" w:rsidR="0036519E" w:rsidRPr="007A4BE6" w:rsidRDefault="0036519E" w:rsidP="003D2C8F">
            <w:pPr>
              <w:pStyle w:val="Table10ptHeading-ASDEFCON"/>
              <w:rPr>
                <w:ins w:id="1143" w:author="Prabhu, Akshata MS" w:date="2024-08-23T08:05:00Z"/>
                <w:rFonts w:eastAsia="Calibri"/>
              </w:rPr>
            </w:pPr>
            <w:ins w:id="1144" w:author="Prabhu, Akshata MS" w:date="2024-08-23T08:05:00Z">
              <w:r w:rsidRPr="007A4BE6">
                <w:rPr>
                  <w:rFonts w:eastAsia="Calibri"/>
                </w:rPr>
                <w:t>If the Contractor or Subcontractor is:</w:t>
              </w:r>
            </w:ins>
          </w:p>
        </w:tc>
        <w:tc>
          <w:tcPr>
            <w:tcW w:w="4079" w:type="dxa"/>
            <w:shd w:val="clear" w:color="auto" w:fill="D9D9D9"/>
          </w:tcPr>
          <w:p w14:paraId="51887FBF" w14:textId="77777777" w:rsidR="0036519E" w:rsidRPr="007A4BE6" w:rsidRDefault="0036519E" w:rsidP="003D2C8F">
            <w:pPr>
              <w:pStyle w:val="Table10ptHeading-ASDEFCON"/>
              <w:rPr>
                <w:ins w:id="1145" w:author="Prabhu, Akshata MS" w:date="2024-08-23T08:05:00Z"/>
                <w:rFonts w:eastAsia="Calibri"/>
              </w:rPr>
            </w:pPr>
            <w:ins w:id="1146" w:author="Prabhu, Akshata MS" w:date="2024-08-23T08:05:00Z">
              <w:r w:rsidRPr="007A4BE6">
                <w:rPr>
                  <w:rFonts w:eastAsia="Calibri"/>
                </w:rPr>
                <w:t>Additional STRs required:</w:t>
              </w:r>
            </w:ins>
          </w:p>
        </w:tc>
      </w:tr>
      <w:tr w:rsidR="0036519E" w14:paraId="44238FA0" w14:textId="77777777" w:rsidTr="00147C13">
        <w:trPr>
          <w:trHeight w:val="428"/>
          <w:ins w:id="1147" w:author="Prabhu, Akshata MS" w:date="2024-08-23T08:05:00Z"/>
        </w:trPr>
        <w:tc>
          <w:tcPr>
            <w:tcW w:w="4079" w:type="dxa"/>
            <w:shd w:val="clear" w:color="auto" w:fill="D9D9D9"/>
          </w:tcPr>
          <w:p w14:paraId="2F190B91" w14:textId="77777777" w:rsidR="0036519E" w:rsidRPr="007A4BE6" w:rsidRDefault="0036519E" w:rsidP="003D2C8F">
            <w:pPr>
              <w:pStyle w:val="Table10ptHeading-ASDEFCON"/>
              <w:rPr>
                <w:ins w:id="1148" w:author="Prabhu, Akshata MS" w:date="2024-08-23T08:05:00Z"/>
                <w:rFonts w:eastAsia="Calibri"/>
              </w:rPr>
            </w:pPr>
            <w:ins w:id="1149" w:author="Prabhu, Akshata MS" w:date="2024-08-23T08:05:00Z">
              <w:r w:rsidRPr="007A4BE6">
                <w:rPr>
                  <w:rFonts w:eastAsia="Calibri"/>
                </w:rPr>
                <w:t>(a)</w:t>
              </w:r>
            </w:ins>
          </w:p>
        </w:tc>
        <w:tc>
          <w:tcPr>
            <w:tcW w:w="4079" w:type="dxa"/>
            <w:shd w:val="clear" w:color="auto" w:fill="D9D9D9"/>
          </w:tcPr>
          <w:p w14:paraId="6EDD8AD2" w14:textId="77777777" w:rsidR="0036519E" w:rsidRPr="007A4BE6" w:rsidRDefault="0036519E" w:rsidP="003D2C8F">
            <w:pPr>
              <w:pStyle w:val="Table10ptHeading-ASDEFCON"/>
              <w:rPr>
                <w:ins w:id="1150" w:author="Prabhu, Akshata MS" w:date="2024-08-23T08:05:00Z"/>
                <w:rFonts w:eastAsia="Calibri"/>
              </w:rPr>
            </w:pPr>
            <w:ins w:id="1151" w:author="Prabhu, Akshata MS" w:date="2024-08-23T08:05:00Z">
              <w:r w:rsidRPr="007A4BE6">
                <w:rPr>
                  <w:rFonts w:eastAsia="Calibri"/>
                </w:rPr>
                <w:t>(b)</w:t>
              </w:r>
            </w:ins>
          </w:p>
        </w:tc>
      </w:tr>
      <w:tr w:rsidR="0036519E" w14:paraId="37BF1671" w14:textId="77777777" w:rsidTr="00CA7146">
        <w:trPr>
          <w:trHeight w:val="412"/>
        </w:trPr>
        <w:tc>
          <w:tcPr>
            <w:tcW w:w="4079" w:type="dxa"/>
            <w:shd w:val="clear" w:color="auto" w:fill="auto"/>
            <w:cellIns w:id="1152" w:author="Prabhu, Akshata MS" w:date="2024-08-23T08:05:00Z"/>
          </w:tcPr>
          <w:p w14:paraId="2349D859" w14:textId="77777777" w:rsidR="0036519E" w:rsidRDefault="0036519E" w:rsidP="001D75A0">
            <w:pPr>
              <w:pStyle w:val="Table10ptSub1-ASDEFCON"/>
              <w:numPr>
                <w:ilvl w:val="1"/>
                <w:numId w:val="39"/>
              </w:numPr>
            </w:pPr>
            <w:ins w:id="1153" w:author="Prabhu, Akshata MS" w:date="2024-08-23T08:05:00Z">
              <w:r w:rsidRPr="00A12224">
                <w:t>a partner acting for and on behalf of a partnership</w:t>
              </w:r>
              <w:r>
                <w:t>;</w:t>
              </w:r>
            </w:ins>
          </w:p>
        </w:tc>
        <w:tc>
          <w:tcPr>
            <w:tcW w:w="4079" w:type="dxa"/>
            <w:shd w:val="clear" w:color="auto" w:fill="auto"/>
          </w:tcPr>
          <w:p w14:paraId="42C96A90" w14:textId="77777777" w:rsidR="007E7CC8" w:rsidRDefault="007E7CC8" w:rsidP="00E17F4D">
            <w:pPr>
              <w:pStyle w:val="ASDEFCONOption"/>
              <w:keepNext w:val="0"/>
              <w:rPr>
                <w:del w:id="1154" w:author="Prabhu, Akshata MS" w:date="2024-08-23T08:05:00Z"/>
              </w:rPr>
            </w:pPr>
            <w:del w:id="1155" w:author="Prabhu, Akshata MS" w:date="2024-08-23T08:05:00Z">
              <w:r>
                <w:delText xml:space="preserve">Option:  </w:delText>
              </w:r>
              <w:r w:rsidRPr="007E7CC8">
                <w:delText xml:space="preserve">These clauses must be included if </w:delText>
              </w:r>
            </w:del>
            <w:r w:rsidR="0036519E" w:rsidRPr="00F61B0F">
              <w:rPr>
                <w:rFonts w:eastAsia="Calibri"/>
              </w:rPr>
              <w:t xml:space="preserve">a </w:t>
            </w:r>
            <w:del w:id="1156" w:author="Prabhu, Akshata MS" w:date="2024-08-23T08:05:00Z">
              <w:r w:rsidRPr="007E7CC8">
                <w:delText>procurement is valued at over $200,000 (GST Inclusive).</w:delText>
              </w:r>
            </w:del>
          </w:p>
          <w:p w14:paraId="52F24DBA" w14:textId="77777777" w:rsidR="007E7CC8" w:rsidRPr="00A65AD2" w:rsidRDefault="007E7CC8" w:rsidP="007E7CC8">
            <w:pPr>
              <w:keepNext/>
              <w:shd w:val="pct15" w:color="auto" w:fill="auto"/>
              <w:rPr>
                <w:del w:id="1157" w:author="Prabhu, Akshata MS" w:date="2024-08-23T08:05:00Z"/>
                <w:b/>
                <w:i/>
                <w:color w:val="000000"/>
                <w:szCs w:val="40"/>
              </w:rPr>
            </w:pPr>
            <w:del w:id="1158" w:author="Prabhu, Akshata MS" w:date="2024-08-23T08:05:00Z">
              <w:r w:rsidRPr="00A65AD2">
                <w:rPr>
                  <w:b/>
                  <w:i/>
                  <w:color w:val="000000"/>
                  <w:szCs w:val="40"/>
                </w:rPr>
                <w:delText>Note to tenderers:  In accordance with the Buy Australian Plan</w:delText>
              </w:r>
            </w:del>
            <w:ins w:id="1159" w:author="Prabhu, Akshata MS" w:date="2024-08-23T08:05:00Z">
              <w:r w:rsidR="0036519E" w:rsidRPr="00F61B0F">
                <w:rPr>
                  <w:rFonts w:eastAsia="Calibri"/>
                </w:rPr>
                <w:t>satisfactory</w:t>
              </w:r>
            </w:ins>
            <w:r w:rsidR="0036519E" w:rsidRPr="00F61B0F">
              <w:rPr>
                <w:rFonts w:eastAsia="Calibri"/>
                <w:rPrChange w:id="1160" w:author="Prabhu, Akshata MS" w:date="2024-08-23T08:05:00Z">
                  <w:rPr>
                    <w:rFonts w:eastAsia="Calibri"/>
                    <w:b/>
                    <w:i/>
                    <w:color w:val="000000"/>
                  </w:rPr>
                </w:rPrChange>
              </w:rPr>
              <w:t xml:space="preserve"> and </w:t>
            </w:r>
            <w:del w:id="1161" w:author="Prabhu, Akshata MS" w:date="2024-08-23T08:05:00Z">
              <w:r w:rsidRPr="00A65AD2">
                <w:rPr>
                  <w:b/>
                  <w:i/>
                  <w:color w:val="000000"/>
                  <w:szCs w:val="40"/>
                </w:rPr>
                <w:delText>to support transparency</w:delText>
              </w:r>
            </w:del>
            <w:ins w:id="1162" w:author="Prabhu, Akshata MS" w:date="2024-08-23T08:05:00Z">
              <w:r w:rsidR="0036519E" w:rsidRPr="00F61B0F">
                <w:rPr>
                  <w:rFonts w:eastAsia="Calibri"/>
                </w:rPr>
                <w:t>valid STR</w:t>
              </w:r>
            </w:ins>
            <w:r w:rsidR="0036519E" w:rsidRPr="00F61B0F">
              <w:rPr>
                <w:rFonts w:eastAsia="Calibri"/>
                <w:rPrChange w:id="1163" w:author="Prabhu, Akshata MS" w:date="2024-08-23T08:05:00Z">
                  <w:rPr>
                    <w:rFonts w:eastAsia="Calibri"/>
                    <w:b/>
                    <w:i/>
                    <w:color w:val="000000"/>
                  </w:rPr>
                </w:rPrChange>
              </w:rPr>
              <w:t xml:space="preserve"> in </w:t>
            </w:r>
            <w:del w:id="1164" w:author="Prabhu, Akshata MS" w:date="2024-08-23T08:05:00Z">
              <w:r w:rsidRPr="00A65AD2">
                <w:rPr>
                  <w:b/>
                  <w:i/>
                  <w:color w:val="000000"/>
                  <w:szCs w:val="40"/>
                </w:rPr>
                <w:delText>Australian Government procurement, tenderers for Australian Government contracts worth over $200,000 (GST Inclusive) are required to disclose their country</w:delText>
              </w:r>
            </w:del>
            <w:ins w:id="1165" w:author="Prabhu, Akshata MS" w:date="2024-08-23T08:05:00Z">
              <w:r w:rsidR="0036519E" w:rsidRPr="00F61B0F">
                <w:rPr>
                  <w:rFonts w:eastAsia="Calibri"/>
                </w:rPr>
                <w:t>respect</w:t>
              </w:r>
            </w:ins>
            <w:r w:rsidR="0036519E" w:rsidRPr="00F61B0F">
              <w:rPr>
                <w:rFonts w:eastAsia="Calibri"/>
                <w:rPrChange w:id="1166" w:author="Prabhu, Akshata MS" w:date="2024-08-23T08:05:00Z">
                  <w:rPr>
                    <w:rFonts w:eastAsia="Calibri"/>
                    <w:b/>
                    <w:i/>
                    <w:color w:val="000000"/>
                  </w:rPr>
                </w:rPrChange>
              </w:rPr>
              <w:t xml:space="preserve"> of </w:t>
            </w:r>
            <w:del w:id="1167" w:author="Prabhu, Akshata MS" w:date="2024-08-23T08:05:00Z">
              <w:r w:rsidRPr="00A65AD2">
                <w:rPr>
                  <w:b/>
                  <w:i/>
                  <w:color w:val="000000"/>
                  <w:szCs w:val="40"/>
                </w:rPr>
                <w:delText xml:space="preserve">tax residency.  </w:delText>
              </w:r>
              <w:r>
                <w:rPr>
                  <w:b/>
                  <w:i/>
                  <w:color w:val="000000"/>
                  <w:szCs w:val="40"/>
                </w:rPr>
                <w:delText xml:space="preserve">Each request for a Quotation may constitute a fresh request for tender as envisaged by the policy.   To avoid the need to reaffirm this information with each Quotation sought under the standing offer, the draft conditions of deed include the below requirement.  </w:delText>
              </w:r>
              <w:r w:rsidRPr="00A65AD2">
                <w:rPr>
                  <w:b/>
                  <w:i/>
                  <w:color w:val="000000"/>
                  <w:szCs w:val="40"/>
                </w:rPr>
                <w:delText>For further information, see the Department of the Treasury, Department of Finance and the Australian Tax Office:</w:delText>
              </w:r>
            </w:del>
          </w:p>
          <w:p w14:paraId="349CAED0" w14:textId="77777777" w:rsidR="007E7CC8" w:rsidRPr="00A65AD2" w:rsidRDefault="00CA7146" w:rsidP="007E7CC8">
            <w:pPr>
              <w:pStyle w:val="NoteToTenderersBullets-ASDEFCON"/>
              <w:rPr>
                <w:del w:id="1168" w:author="Prabhu, Akshata MS" w:date="2024-08-23T08:05:00Z"/>
              </w:rPr>
            </w:pPr>
            <w:del w:id="1169" w:author="Prabhu, Akshata MS" w:date="2024-08-23T08:05:00Z">
              <w:r>
                <w:fldChar w:fldCharType="begin"/>
              </w:r>
              <w:r>
                <w:delInstrText xml:space="preserve"> HYPERLINK "https://treasury.gov.au/policy-</w:delInstrText>
              </w:r>
              <w:r>
                <w:delInstrText xml:space="preserve">topics/taxation/country-tax-residency-disclosures" </w:delInstrText>
              </w:r>
              <w:r>
                <w:fldChar w:fldCharType="separate"/>
              </w:r>
              <w:r w:rsidR="007E7CC8" w:rsidRPr="00A65AD2">
                <w:rPr>
                  <w:color w:val="0000FF"/>
                  <w:u w:val="single"/>
                </w:rPr>
                <w:delText>https://treasury.gov.au/policy-topics/taxation/country-tax-residency-disclosures</w:delText>
              </w:r>
              <w:r>
                <w:rPr>
                  <w:color w:val="0000FF"/>
                  <w:u w:val="single"/>
                </w:rPr>
                <w:fldChar w:fldCharType="end"/>
              </w:r>
              <w:r w:rsidR="007E7CC8" w:rsidRPr="00A65AD2">
                <w:delText>;</w:delText>
              </w:r>
            </w:del>
          </w:p>
          <w:p w14:paraId="79EB3E05" w14:textId="77777777" w:rsidR="007E7CC8" w:rsidRPr="00A65AD2" w:rsidRDefault="00CA7146" w:rsidP="007E7CC8">
            <w:pPr>
              <w:pStyle w:val="NoteToTenderersBullets-ASDEFCON"/>
              <w:rPr>
                <w:del w:id="1170" w:author="Prabhu, Akshata MS" w:date="2024-08-23T08:05:00Z"/>
              </w:rPr>
            </w:pPr>
            <w:del w:id="1171" w:author="Prabhu, Akshata MS" w:date="2024-08-23T08:05:00Z">
              <w:r>
                <w:fldChar w:fldCharType="begin"/>
              </w:r>
              <w:r>
                <w:delInstrText xml:space="preserve"> HYPERLINK "https://www.finance.gov.au/business/buyaustralianplan" </w:delInstrText>
              </w:r>
              <w:r>
                <w:fldChar w:fldCharType="separate"/>
              </w:r>
              <w:r w:rsidR="007E7CC8" w:rsidRPr="00A65AD2">
                <w:rPr>
                  <w:color w:val="0000FF"/>
                  <w:u w:val="single"/>
                </w:rPr>
                <w:delText>https://www.finance.gov.au/business/buyaustralianplan</w:delText>
              </w:r>
              <w:r>
                <w:rPr>
                  <w:color w:val="0000FF"/>
                  <w:u w:val="single"/>
                </w:rPr>
                <w:fldChar w:fldCharType="end"/>
              </w:r>
              <w:r w:rsidR="007E7CC8" w:rsidRPr="00A65AD2">
                <w:delText>; and</w:delText>
              </w:r>
            </w:del>
          </w:p>
          <w:p w14:paraId="50B74B90" w14:textId="77777777" w:rsidR="007E7CC8" w:rsidRPr="00A65AD2" w:rsidRDefault="00CA7146" w:rsidP="007E7CC8">
            <w:pPr>
              <w:pStyle w:val="NoteToTenderersBullets-ASDEFCON"/>
              <w:rPr>
                <w:del w:id="1172" w:author="Prabhu, Akshata MS" w:date="2024-08-23T08:05:00Z"/>
              </w:rPr>
            </w:pPr>
            <w:del w:id="1173" w:author="Prabhu, Akshata MS" w:date="2024-08-23T08:05:00Z">
              <w:r>
                <w:fldChar w:fldCharType="begin"/>
              </w:r>
              <w:r>
                <w:delInstrText xml:space="preserve"> HYPERLINK "https://www.ato.gov.au/businesses-and-organisations/international-tax-for-business/working-out-your-residency" </w:delInstrText>
              </w:r>
              <w:r>
                <w:fldChar w:fldCharType="separate"/>
              </w:r>
              <w:r w:rsidR="00D978B3">
                <w:rPr>
                  <w:color w:val="0000FF"/>
                  <w:u w:val="single"/>
                </w:rPr>
                <w:delText>https://www.ato.gov.au/businesses-and-organisations/international-tax-for-business/working-out-your-residency</w:delText>
              </w:r>
              <w:r>
                <w:rPr>
                  <w:color w:val="0000FF"/>
                  <w:u w:val="single"/>
                </w:rPr>
                <w:fldChar w:fldCharType="end"/>
              </w:r>
              <w:r w:rsidR="007E7CC8" w:rsidRPr="00A65AD2">
                <w:delText>.</w:delText>
              </w:r>
            </w:del>
          </w:p>
          <w:p w14:paraId="22DAB5FF" w14:textId="77777777" w:rsidR="00FF00E1" w:rsidRDefault="007E7CC8" w:rsidP="007E7CC8">
            <w:pPr>
              <w:keepNext/>
              <w:shd w:val="pct15" w:color="auto" w:fill="auto"/>
              <w:rPr>
                <w:del w:id="1174" w:author="Prabhu, Akshata MS" w:date="2024-08-23T08:05:00Z"/>
                <w:b/>
                <w:bCs/>
                <w:i/>
                <w:iCs/>
                <w:color w:val="000000"/>
                <w:szCs w:val="20"/>
              </w:rPr>
            </w:pPr>
            <w:del w:id="1175" w:author="Prabhu, Akshata MS" w:date="2024-08-23T08:05:00Z">
              <w:r w:rsidRPr="00A65AD2">
                <w:rPr>
                  <w:b/>
                  <w:bCs/>
                  <w:i/>
                  <w:iCs/>
                  <w:color w:val="000000"/>
                  <w:szCs w:val="20"/>
                </w:rPr>
                <w:delText>Queries relating to the collection and use of data identifying an entity’s country of tax residency can be directed to the Department of the Treasury at</w:delText>
              </w:r>
              <w:r w:rsidR="00FF00E1">
                <w:rPr>
                  <w:b/>
                  <w:bCs/>
                  <w:i/>
                  <w:iCs/>
                  <w:color w:val="000000"/>
                  <w:szCs w:val="20"/>
                </w:rPr>
                <w:delText>:</w:delText>
              </w:r>
              <w:r w:rsidRPr="00A65AD2">
                <w:rPr>
                  <w:b/>
                  <w:bCs/>
                  <w:i/>
                  <w:iCs/>
                  <w:color w:val="000000"/>
                  <w:szCs w:val="20"/>
                </w:rPr>
                <w:delText xml:space="preserve"> </w:delText>
              </w:r>
            </w:del>
          </w:p>
          <w:p w14:paraId="3B84B394" w14:textId="77777777" w:rsidR="00FF00E1" w:rsidRPr="001D4B9F" w:rsidRDefault="00CA7146" w:rsidP="00E17F4D">
            <w:pPr>
              <w:pStyle w:val="NoteToTenderersBullets-ASDEFCON"/>
              <w:rPr>
                <w:del w:id="1176" w:author="Prabhu, Akshata MS" w:date="2024-08-23T08:05:00Z"/>
              </w:rPr>
            </w:pPr>
            <w:del w:id="1177" w:author="Prabhu, Akshata MS" w:date="2024-08-23T08:05:00Z">
              <w:r>
                <w:fldChar w:fldCharType="begin"/>
              </w:r>
              <w:r>
                <w:delInstrText xml:space="preserve"> HYPERLINK "mailto:MNETaxTransparency@treasury.gov.au" </w:delInstrText>
              </w:r>
              <w:r>
                <w:fldChar w:fldCharType="separate"/>
              </w:r>
              <w:r w:rsidR="007E7CC8" w:rsidRPr="001D4B9F">
                <w:rPr>
                  <w:color w:val="0000FF"/>
                  <w:u w:val="single"/>
                </w:rPr>
                <w:delText>MNETaxTransparency@treasury.gov.au</w:delText>
              </w:r>
              <w:r>
                <w:rPr>
                  <w:color w:val="0000FF"/>
                  <w:u w:val="single"/>
                </w:rPr>
                <w:fldChar w:fldCharType="end"/>
              </w:r>
              <w:r w:rsidR="007E7CC8" w:rsidRPr="00A65AD2">
                <w:delText>.</w:delText>
              </w:r>
            </w:del>
          </w:p>
          <w:p w14:paraId="6CEA1A97" w14:textId="77777777" w:rsidR="007E7CC8" w:rsidRPr="00A65AD2" w:rsidRDefault="007E7CC8" w:rsidP="007E7CC8">
            <w:pPr>
              <w:pStyle w:val="COTCOCLV3-ASDEFCON"/>
              <w:rPr>
                <w:del w:id="1178" w:author="Prabhu, Akshata MS" w:date="2024-08-23T08:05:00Z"/>
              </w:rPr>
            </w:pPr>
            <w:del w:id="1179" w:author="Prabhu, Akshata MS" w:date="2024-08-23T08:05:00Z">
              <w:r w:rsidRPr="00A65AD2">
                <w:delText>T</w:delText>
              </w:r>
              <w:r>
                <w:delText xml:space="preserve">he Contractor shall </w:delText>
              </w:r>
              <w:r w:rsidRPr="00A65AD2">
                <w:delText>provide:</w:delText>
              </w:r>
            </w:del>
          </w:p>
          <w:p w14:paraId="6C0B0D49" w14:textId="77777777" w:rsidR="007E7CC8" w:rsidRPr="00A65AD2" w:rsidRDefault="007E7CC8" w:rsidP="007E7CC8">
            <w:pPr>
              <w:pStyle w:val="ATTANNLV3-ASDEFCON"/>
              <w:rPr>
                <w:del w:id="1180" w:author="Prabhu, Akshata MS" w:date="2024-08-23T08:05:00Z"/>
              </w:rPr>
            </w:pPr>
            <w:del w:id="1181" w:author="Prabhu, Akshata MS" w:date="2024-08-23T08:05:00Z">
              <w:r>
                <w:delText xml:space="preserve">a written update on </w:delText>
              </w:r>
              <w:r w:rsidRPr="00A65AD2">
                <w:delText xml:space="preserve">the </w:delText>
              </w:r>
              <w:r>
                <w:delText>Contractor</w:delText>
              </w:r>
              <w:r w:rsidRPr="00A65AD2">
                <w:delText>’s country of tax residency; and</w:delText>
              </w:r>
            </w:del>
          </w:p>
          <w:p w14:paraId="7F09A23A" w14:textId="77777777" w:rsidR="007E7CC8" w:rsidRDefault="007E7CC8" w:rsidP="007E7CC8">
            <w:pPr>
              <w:pStyle w:val="ATTANNLV3-ASDEFCON"/>
              <w:rPr>
                <w:del w:id="1182" w:author="Prabhu, Akshata MS" w:date="2024-08-23T08:05:00Z"/>
              </w:rPr>
            </w:pPr>
            <w:del w:id="1183" w:author="Prabhu, Akshata MS" w:date="2024-08-23T08:05:00Z">
              <w:r>
                <w:delText xml:space="preserve">a written update on </w:delText>
              </w:r>
              <w:r w:rsidRPr="00A65AD2">
                <w:delText xml:space="preserve">the </w:delText>
              </w:r>
              <w:r>
                <w:delText>Contractor</w:delText>
              </w:r>
              <w:r w:rsidRPr="00A65AD2">
                <w:delText>’s ultimate parent en</w:delText>
              </w:r>
              <w:r>
                <w:delText>tity’s country of tax residency,</w:delText>
              </w:r>
            </w:del>
          </w:p>
          <w:p w14:paraId="11EB09B4" w14:textId="77777777" w:rsidR="007E7CC8" w:rsidRPr="00A65AD2" w:rsidRDefault="007E7CC8" w:rsidP="00E17F4D">
            <w:pPr>
              <w:pStyle w:val="ATTANNLV3-ASDEFCON"/>
              <w:numPr>
                <w:ilvl w:val="0"/>
                <w:numId w:val="0"/>
              </w:numPr>
              <w:ind w:left="851"/>
              <w:rPr>
                <w:del w:id="1184" w:author="Prabhu, Akshata MS" w:date="2024-08-23T08:05:00Z"/>
              </w:rPr>
            </w:pPr>
            <w:del w:id="1185" w:author="Prabhu, Akshata MS" w:date="2024-08-23T08:05:00Z">
              <w:r>
                <w:delText>within a reasonable period after becoming aware</w:delText>
              </w:r>
            </w:del>
            <w:ins w:id="1186" w:author="Prabhu, Akshata MS" w:date="2024-08-23T08:05:00Z">
              <w:r w:rsidR="0036519E" w:rsidRPr="00F61B0F">
                <w:rPr>
                  <w:rFonts w:eastAsia="Calibri"/>
                </w:rPr>
                <w:t>any additional partner</w:t>
              </w:r>
            </w:ins>
            <w:r w:rsidR="0036519E" w:rsidRPr="00F61B0F">
              <w:rPr>
                <w:rFonts w:eastAsia="Calibri"/>
              </w:rPr>
              <w:t xml:space="preserve"> that </w:t>
            </w:r>
            <w:del w:id="1187" w:author="Prabhu, Akshata MS" w:date="2024-08-23T08:05:00Z">
              <w:r>
                <w:delText>this information has changed during the term</w:delText>
              </w:r>
            </w:del>
            <w:ins w:id="1188" w:author="Prabhu, Akshata MS" w:date="2024-08-23T08:05:00Z">
              <w:r w:rsidR="0036519E" w:rsidRPr="00F61B0F">
                <w:rPr>
                  <w:rFonts w:eastAsia="Calibri"/>
                </w:rPr>
                <w:t>becomes directly involved in the delivery</w:t>
              </w:r>
            </w:ins>
            <w:r w:rsidR="0036519E" w:rsidRPr="00F61B0F">
              <w:rPr>
                <w:rFonts w:eastAsia="Calibri"/>
              </w:rPr>
              <w:t xml:space="preserve"> of the </w:t>
            </w:r>
            <w:r w:rsidR="0036519E">
              <w:rPr>
                <w:rFonts w:eastAsia="Calibri"/>
              </w:rPr>
              <w:t>Deed</w:t>
            </w:r>
            <w:del w:id="1189" w:author="Prabhu, Akshata MS" w:date="2024-08-23T08:05:00Z">
              <w:r>
                <w:delText>.</w:delText>
              </w:r>
            </w:del>
          </w:p>
          <w:p w14:paraId="28AAF634" w14:textId="77777777" w:rsidR="007E7CC8" w:rsidRPr="00A65AD2" w:rsidRDefault="007E7CC8" w:rsidP="007E7CC8">
            <w:pPr>
              <w:pStyle w:val="COTCOCLV3-ASDEFCON"/>
              <w:rPr>
                <w:del w:id="1190" w:author="Prabhu, Akshata MS" w:date="2024-08-23T08:05:00Z"/>
              </w:rPr>
            </w:pPr>
            <w:del w:id="1191" w:author="Prabhu, Akshata MS" w:date="2024-08-23T08:05:00Z">
              <w:r w:rsidRPr="00A65AD2">
                <w:delText xml:space="preserve">In </w:delText>
              </w:r>
              <w:r>
                <w:delText>complying with</w:delText>
              </w:r>
              <w:r w:rsidRPr="00A65AD2">
                <w:delText xml:space="preserve"> clause </w:delText>
              </w:r>
              <w:r w:rsidR="005E25F5">
                <w:fldChar w:fldCharType="begin"/>
              </w:r>
              <w:r w:rsidR="005E25F5">
                <w:delInstrText xml:space="preserve"> REF _Ref143606660 \w \h </w:delInstrText>
              </w:r>
              <w:r w:rsidR="005E25F5">
                <w:fldChar w:fldCharType="separate"/>
              </w:r>
              <w:r w:rsidR="00DE1E8A">
                <w:delText>11.4.5</w:delText>
              </w:r>
              <w:r w:rsidR="005E25F5">
                <w:fldChar w:fldCharType="end"/>
              </w:r>
              <w:r w:rsidRPr="00A65AD2">
                <w:delText xml:space="preserve">, if the </w:delText>
              </w:r>
              <w:r>
                <w:delText>Contractor</w:delText>
              </w:r>
            </w:del>
            <w:r w:rsidR="0036519E" w:rsidRPr="00F61B0F">
              <w:rPr>
                <w:rFonts w:eastAsia="Calibri"/>
              </w:rPr>
              <w:t xml:space="preserve"> or </w:t>
            </w:r>
            <w:del w:id="1192" w:author="Prabhu, Akshata MS" w:date="2024-08-23T08:05:00Z">
              <w:r w:rsidRPr="00A65AD2">
                <w:delText xml:space="preserve">the </w:delText>
              </w:r>
              <w:r>
                <w:delText>Contractor</w:delText>
              </w:r>
              <w:r w:rsidRPr="00A65AD2">
                <w:delText>’s ultimate parent entity has multiple tax residencies, each of the countries of which they are a tax resident shall be disclosed.</w:delText>
              </w:r>
            </w:del>
          </w:p>
          <w:p w14:paraId="62FDA566" w14:textId="41B3F625" w:rsidR="0036519E" w:rsidRPr="00F61B0F" w:rsidRDefault="0036519E" w:rsidP="00CA7146">
            <w:pPr>
              <w:pStyle w:val="ASDEFCONNormal"/>
              <w:rPr>
                <w:rFonts w:eastAsia="Calibri"/>
              </w:rPr>
            </w:pPr>
            <w:ins w:id="1193" w:author="Prabhu, Akshata MS" w:date="2024-08-23T08:05:00Z">
              <w:r w:rsidRPr="00F61B0F">
                <w:rPr>
                  <w:rFonts w:eastAsia="Calibri"/>
                </w:rPr>
                <w:t>Subcontract (as applicable);</w:t>
              </w:r>
            </w:ins>
            <w:del w:id="1194" w:author="Prabhu, Akshata MS" w:date="2024-08-23T08:05:00Z">
              <w:r w:rsidR="007E7CC8" w:rsidRPr="00A65AD2">
                <w:delText xml:space="preserve">Tie-breaker rules (where an entity is considered a resident of one treaty country only for the purposes of that treaty) are not determining the </w:delText>
              </w:r>
              <w:r w:rsidR="007E7CC8">
                <w:delText>Contractor</w:delText>
              </w:r>
              <w:r w:rsidR="007E7CC8" w:rsidRPr="00A65AD2">
                <w:delText>’s</w:delText>
              </w:r>
              <w:r w:rsidR="007E7CC8">
                <w:delText xml:space="preserve"> or the Contractor’s</w:delText>
              </w:r>
              <w:r w:rsidR="007E7CC8" w:rsidRPr="00A65AD2">
                <w:delText xml:space="preserve"> ultimate parent en</w:delText>
              </w:r>
              <w:r w:rsidR="007E7CC8">
                <w:delText>tity’s country of tax residency</w:delText>
              </w:r>
              <w:r w:rsidR="007E7CC8" w:rsidRPr="00A65AD2">
                <w:delText>.</w:delText>
              </w:r>
            </w:del>
          </w:p>
        </w:tc>
      </w:tr>
      <w:tr w:rsidR="0036519E" w14:paraId="46552DF7" w14:textId="77777777" w:rsidTr="00147C13">
        <w:trPr>
          <w:trHeight w:val="412"/>
          <w:ins w:id="1195" w:author="Prabhu, Akshata MS" w:date="2024-08-23T08:05:00Z"/>
        </w:trPr>
        <w:tc>
          <w:tcPr>
            <w:tcW w:w="4079" w:type="dxa"/>
            <w:shd w:val="clear" w:color="auto" w:fill="auto"/>
          </w:tcPr>
          <w:p w14:paraId="38CCC578" w14:textId="77777777" w:rsidR="0036519E" w:rsidRPr="00A12224" w:rsidRDefault="0036519E" w:rsidP="001D75A0">
            <w:pPr>
              <w:pStyle w:val="Table10ptSub1-ASDEFCON"/>
              <w:numPr>
                <w:ilvl w:val="1"/>
                <w:numId w:val="39"/>
              </w:numPr>
              <w:rPr>
                <w:ins w:id="1196" w:author="Prabhu, Akshata MS" w:date="2024-08-23T08:05:00Z"/>
              </w:rPr>
            </w:pPr>
            <w:ins w:id="1197" w:author="Prabhu, Akshata MS" w:date="2024-08-23T08:05:00Z">
              <w:r w:rsidRPr="002A4AA4">
                <w:t>a trustee acting in its capacity as trustee of a trust</w:t>
              </w:r>
              <w:r>
                <w:t>;</w:t>
              </w:r>
            </w:ins>
          </w:p>
        </w:tc>
        <w:tc>
          <w:tcPr>
            <w:tcW w:w="4079" w:type="dxa"/>
            <w:shd w:val="clear" w:color="auto" w:fill="auto"/>
          </w:tcPr>
          <w:p w14:paraId="22C04CF6" w14:textId="77777777" w:rsidR="0036519E" w:rsidRPr="00F61B0F" w:rsidRDefault="0036519E" w:rsidP="003D2C8F">
            <w:pPr>
              <w:pStyle w:val="ASDEFCONNormal"/>
              <w:rPr>
                <w:ins w:id="1198" w:author="Prabhu, Akshata MS" w:date="2024-08-23T08:05:00Z"/>
                <w:rFonts w:eastAsia="Calibri"/>
              </w:rPr>
            </w:pPr>
            <w:ins w:id="1199" w:author="Prabhu, Akshata MS" w:date="2024-08-23T08:05:00Z">
              <w:r w:rsidRPr="00F61B0F">
                <w:rPr>
                  <w:rFonts w:eastAsia="Calibri"/>
                </w:rPr>
                <w:t>a satisfactory and valid STR in respect of any new trustee appointed to the trust;</w:t>
              </w:r>
            </w:ins>
          </w:p>
        </w:tc>
      </w:tr>
      <w:tr w:rsidR="0036519E" w14:paraId="17F30493" w14:textId="77777777" w:rsidTr="00147C13">
        <w:trPr>
          <w:trHeight w:val="412"/>
          <w:ins w:id="1200" w:author="Prabhu, Akshata MS" w:date="2024-08-23T08:05:00Z"/>
        </w:trPr>
        <w:tc>
          <w:tcPr>
            <w:tcW w:w="4079" w:type="dxa"/>
            <w:shd w:val="clear" w:color="auto" w:fill="auto"/>
          </w:tcPr>
          <w:p w14:paraId="4CD14A33" w14:textId="77777777" w:rsidR="0036519E" w:rsidRPr="002A4AA4" w:rsidRDefault="0036519E" w:rsidP="001D75A0">
            <w:pPr>
              <w:pStyle w:val="Table10ptSub1-ASDEFCON"/>
              <w:numPr>
                <w:ilvl w:val="1"/>
                <w:numId w:val="39"/>
              </w:numPr>
              <w:rPr>
                <w:ins w:id="1201" w:author="Prabhu, Akshata MS" w:date="2024-08-23T08:05:00Z"/>
              </w:rPr>
            </w:pPr>
            <w:ins w:id="1202" w:author="Prabhu, Akshata MS" w:date="2024-08-23T08:05:00Z">
              <w:r w:rsidRPr="002A4AA4">
                <w:t>a joint venture participant;</w:t>
              </w:r>
            </w:ins>
          </w:p>
        </w:tc>
        <w:tc>
          <w:tcPr>
            <w:tcW w:w="4079" w:type="dxa"/>
            <w:shd w:val="clear" w:color="auto" w:fill="auto"/>
          </w:tcPr>
          <w:p w14:paraId="14186ED5" w14:textId="77777777" w:rsidR="0036519E" w:rsidRPr="00F61B0F" w:rsidRDefault="0036519E" w:rsidP="003D2C8F">
            <w:pPr>
              <w:pStyle w:val="Table10ptSub2-ASDEFCON"/>
              <w:numPr>
                <w:ilvl w:val="0"/>
                <w:numId w:val="0"/>
              </w:numPr>
              <w:rPr>
                <w:ins w:id="1203" w:author="Prabhu, Akshata MS" w:date="2024-08-23T08:05:00Z"/>
              </w:rPr>
            </w:pPr>
            <w:ins w:id="1204" w:author="Prabhu, Akshata MS" w:date="2024-08-23T08:05:00Z">
              <w:r w:rsidRPr="00F61B0F">
                <w:t>a satisfactory and valid STR in respect of:</w:t>
              </w:r>
            </w:ins>
          </w:p>
          <w:p w14:paraId="08608EDD" w14:textId="77777777" w:rsidR="0036519E" w:rsidRDefault="0036519E" w:rsidP="003D2C8F">
            <w:pPr>
              <w:pStyle w:val="Table10ptSub2-ASDEFCON"/>
              <w:ind w:hanging="567"/>
              <w:rPr>
                <w:ins w:id="1205" w:author="Prabhu, Akshata MS" w:date="2024-08-23T08:05:00Z"/>
              </w:rPr>
            </w:pPr>
            <w:ins w:id="1206" w:author="Prabhu, Akshata MS" w:date="2024-08-23T08:05:00Z">
              <w:r>
                <w:t>any new participant in the joint venture; and</w:t>
              </w:r>
            </w:ins>
          </w:p>
          <w:p w14:paraId="7B557193" w14:textId="77777777" w:rsidR="0036519E" w:rsidRPr="00A12224" w:rsidRDefault="0036519E" w:rsidP="003D2C8F">
            <w:pPr>
              <w:pStyle w:val="Table10ptSub2-ASDEFCON"/>
              <w:ind w:hanging="567"/>
              <w:rPr>
                <w:ins w:id="1207" w:author="Prabhu, Akshata MS" w:date="2024-08-23T08:05:00Z"/>
              </w:rPr>
            </w:pPr>
            <w:ins w:id="1208" w:author="Prabhu, Akshata MS" w:date="2024-08-23T08:05:00Z">
              <w:r>
                <w:t>any new joint venture operator if the new operator is not already a participant in the joint venture;</w:t>
              </w:r>
            </w:ins>
          </w:p>
        </w:tc>
      </w:tr>
      <w:tr w:rsidR="0036519E" w14:paraId="22421921" w14:textId="77777777" w:rsidTr="00147C13">
        <w:trPr>
          <w:trHeight w:val="412"/>
          <w:ins w:id="1209" w:author="Prabhu, Akshata MS" w:date="2024-08-23T08:05:00Z"/>
        </w:trPr>
        <w:tc>
          <w:tcPr>
            <w:tcW w:w="4079" w:type="dxa"/>
            <w:shd w:val="clear" w:color="auto" w:fill="auto"/>
          </w:tcPr>
          <w:p w14:paraId="61032BBB" w14:textId="77777777" w:rsidR="0036519E" w:rsidRPr="002A4AA4" w:rsidRDefault="0036519E" w:rsidP="001D75A0">
            <w:pPr>
              <w:pStyle w:val="Table10ptSub1-ASDEFCON"/>
              <w:numPr>
                <w:ilvl w:val="1"/>
                <w:numId w:val="39"/>
              </w:numPr>
              <w:rPr>
                <w:ins w:id="1210" w:author="Prabhu, Akshata MS" w:date="2024-08-23T08:05:00Z"/>
              </w:rPr>
            </w:pPr>
            <w:ins w:id="1211" w:author="Prabhu, Akshata MS" w:date="2024-08-23T08:05:00Z">
              <w:r w:rsidRPr="002A4AA4">
                <w:t>a member of a Consolidated Group;</w:t>
              </w:r>
            </w:ins>
          </w:p>
        </w:tc>
        <w:tc>
          <w:tcPr>
            <w:tcW w:w="4079" w:type="dxa"/>
            <w:shd w:val="clear" w:color="auto" w:fill="auto"/>
          </w:tcPr>
          <w:p w14:paraId="51B184D7" w14:textId="77777777" w:rsidR="0036519E" w:rsidRPr="00F61B0F" w:rsidRDefault="0036519E" w:rsidP="003D2C8F">
            <w:pPr>
              <w:pStyle w:val="ASDEFCONNormal"/>
              <w:rPr>
                <w:ins w:id="1212" w:author="Prabhu, Akshata MS" w:date="2024-08-23T08:05:00Z"/>
                <w:rFonts w:eastAsia="Calibri"/>
              </w:rPr>
            </w:pPr>
            <w:ins w:id="1213" w:author="Prabhu, Akshata MS" w:date="2024-08-23T08:05:00Z">
              <w:r w:rsidRPr="00F61B0F">
                <w:rPr>
                  <w:rFonts w:eastAsia="Calibri"/>
                </w:rPr>
                <w:t>a satisfactory and valid STR in respect of any new head company of the Consolidated Group; and</w:t>
              </w:r>
            </w:ins>
          </w:p>
        </w:tc>
      </w:tr>
      <w:tr w:rsidR="0036519E" w14:paraId="20E29D3D" w14:textId="77777777" w:rsidTr="00147C13">
        <w:trPr>
          <w:trHeight w:val="412"/>
          <w:ins w:id="1214" w:author="Prabhu, Akshata MS" w:date="2024-08-23T08:05:00Z"/>
        </w:trPr>
        <w:tc>
          <w:tcPr>
            <w:tcW w:w="4079" w:type="dxa"/>
            <w:shd w:val="clear" w:color="auto" w:fill="auto"/>
          </w:tcPr>
          <w:p w14:paraId="5CCAC57A" w14:textId="77777777" w:rsidR="0036519E" w:rsidRPr="002A4AA4" w:rsidRDefault="0036519E" w:rsidP="001D75A0">
            <w:pPr>
              <w:pStyle w:val="Table10ptSub1-ASDEFCON"/>
              <w:numPr>
                <w:ilvl w:val="1"/>
                <w:numId w:val="39"/>
              </w:numPr>
              <w:rPr>
                <w:ins w:id="1215" w:author="Prabhu, Akshata MS" w:date="2024-08-23T08:05:00Z"/>
              </w:rPr>
            </w:pPr>
            <w:ins w:id="1216" w:author="Prabhu, Akshata MS" w:date="2024-08-23T08:05:00Z">
              <w:r w:rsidRPr="002A4AA4">
                <w:t>a member of a GST Group;</w:t>
              </w:r>
            </w:ins>
          </w:p>
        </w:tc>
        <w:tc>
          <w:tcPr>
            <w:tcW w:w="4079" w:type="dxa"/>
            <w:shd w:val="clear" w:color="auto" w:fill="auto"/>
          </w:tcPr>
          <w:p w14:paraId="6A06C5E4" w14:textId="77777777" w:rsidR="0036519E" w:rsidRPr="00F61B0F" w:rsidRDefault="0036519E" w:rsidP="003D2C8F">
            <w:pPr>
              <w:pStyle w:val="ASDEFCONNormal"/>
              <w:rPr>
                <w:ins w:id="1217" w:author="Prabhu, Akshata MS" w:date="2024-08-23T08:05:00Z"/>
                <w:rFonts w:eastAsia="Calibri"/>
              </w:rPr>
            </w:pPr>
            <w:ins w:id="1218" w:author="Prabhu, Akshata MS" w:date="2024-08-23T08:05:00Z">
              <w:r w:rsidRPr="00F61B0F">
                <w:rPr>
                  <w:rFonts w:eastAsia="Calibri"/>
                </w:rPr>
                <w:t>a satisfactory and valid STR in respect of any new representative for the GST Group.</w:t>
              </w:r>
            </w:ins>
          </w:p>
        </w:tc>
      </w:tr>
    </w:tbl>
    <w:p w14:paraId="30B6E5BB" w14:textId="77777777" w:rsidR="0036519E" w:rsidRPr="00A12224" w:rsidRDefault="0036519E" w:rsidP="00656EA3">
      <w:pPr>
        <w:pStyle w:val="ASDEFCONOptionSpace"/>
        <w:rPr>
          <w:ins w:id="1219" w:author="Prabhu, Akshata MS" w:date="2024-08-23T08:05:00Z"/>
        </w:rPr>
      </w:pPr>
    </w:p>
    <w:p w14:paraId="27F4F85C" w14:textId="77777777" w:rsidR="00656EA3" w:rsidRDefault="00656EA3" w:rsidP="003D2C8F">
      <w:pPr>
        <w:pStyle w:val="ASDEFCONOptionSpace"/>
        <w:rPr>
          <w:ins w:id="1220" w:author="Prabhu, Akshata MS" w:date="2024-08-23T08:05:00Z"/>
          <w:rFonts w:eastAsia="Calibri"/>
        </w:rPr>
      </w:pPr>
    </w:p>
    <w:p w14:paraId="73981617" w14:textId="67CC7ACA" w:rsidR="0036519E" w:rsidRPr="00D26539" w:rsidRDefault="0036519E" w:rsidP="008815D0">
      <w:pPr>
        <w:pStyle w:val="COTCOCLV3-ASDEFCON"/>
        <w:rPr>
          <w:ins w:id="1221" w:author="Prabhu, Akshata MS" w:date="2024-08-23T08:05:00Z"/>
          <w:rFonts w:eastAsia="Calibri"/>
        </w:rPr>
      </w:pPr>
      <w:ins w:id="1222" w:author="Prabhu, Akshata MS" w:date="2024-08-23T08:05:00Z">
        <w:r w:rsidRPr="00D26539">
          <w:rPr>
            <w:rFonts w:eastAsia="Calibri"/>
          </w:rPr>
          <w:t xml:space="preserve">The Contractor shall provide the Commonwealth with copies of the STRs referred to in clause </w:t>
        </w:r>
        <w:r w:rsidR="005E4B61">
          <w:rPr>
            <w:rFonts w:eastAsia="Calibri"/>
          </w:rPr>
          <w:fldChar w:fldCharType="begin"/>
        </w:r>
        <w:r w:rsidR="005E4B61">
          <w:rPr>
            <w:rFonts w:eastAsia="Calibri"/>
          </w:rPr>
          <w:instrText xml:space="preserve"> REF _Ref80718053 \r \h </w:instrText>
        </w:r>
        <w:r w:rsidR="005E4B61">
          <w:rPr>
            <w:rFonts w:eastAsia="Calibri"/>
          </w:rPr>
        </w:r>
        <w:r w:rsidR="005E4B61">
          <w:rPr>
            <w:rFonts w:eastAsia="Calibri"/>
          </w:rPr>
          <w:fldChar w:fldCharType="separate"/>
        </w:r>
        <w:r w:rsidR="00C7088C">
          <w:rPr>
            <w:rFonts w:eastAsia="Calibri"/>
          </w:rPr>
          <w:t>11.4.1</w:t>
        </w:r>
        <w:r w:rsidR="005E4B61">
          <w:rPr>
            <w:rFonts w:eastAsia="Calibri"/>
          </w:rPr>
          <w:fldChar w:fldCharType="end"/>
        </w:r>
        <w:r w:rsidRPr="00D26539">
          <w:rPr>
            <w:rFonts w:eastAsia="Calibri"/>
          </w:rPr>
          <w:t xml:space="preserve"> or </w:t>
        </w:r>
        <w:r w:rsidRPr="00D26539">
          <w:rPr>
            <w:rFonts w:eastAsia="Calibri"/>
          </w:rPr>
          <w:fldChar w:fldCharType="begin"/>
        </w:r>
        <w:r w:rsidRPr="00D26539">
          <w:rPr>
            <w:rFonts w:eastAsia="Calibri"/>
          </w:rPr>
          <w:instrText xml:space="preserve"> REF _Ref11744425 \r \h </w:instrText>
        </w:r>
        <w:r w:rsidR="003F64BB">
          <w:rPr>
            <w:rFonts w:eastAsia="Calibri"/>
          </w:rPr>
          <w:instrText xml:space="preserve"> \* MERGEFORMAT </w:instrText>
        </w:r>
        <w:r w:rsidRPr="00D26539">
          <w:rPr>
            <w:rFonts w:eastAsia="Calibri"/>
          </w:rPr>
        </w:r>
        <w:r w:rsidRPr="00D26539">
          <w:rPr>
            <w:rFonts w:eastAsia="Calibri"/>
          </w:rPr>
          <w:fldChar w:fldCharType="separate"/>
        </w:r>
        <w:r w:rsidR="00C7088C">
          <w:rPr>
            <w:rFonts w:eastAsia="Calibri"/>
          </w:rPr>
          <w:t>11.4.2</w:t>
        </w:r>
        <w:r w:rsidRPr="00D26539">
          <w:rPr>
            <w:rFonts w:eastAsia="Calibri"/>
          </w:rPr>
          <w:fldChar w:fldCharType="end"/>
        </w:r>
        <w:r w:rsidRPr="00D26539">
          <w:rPr>
            <w:rFonts w:eastAsia="Calibri"/>
          </w:rPr>
          <w:t xml:space="preserve"> within 5 Working Days after a written request by the Commonwealth.  </w:t>
        </w:r>
      </w:ins>
    </w:p>
    <w:p w14:paraId="75123D88" w14:textId="77777777" w:rsidR="002F2605" w:rsidRDefault="0036519E" w:rsidP="002F2605">
      <w:pPr>
        <w:pStyle w:val="COTCOCLV3-ASDEFCON"/>
        <w:rPr>
          <w:ins w:id="1223" w:author="Prabhu, Akshata MS" w:date="2024-08-23T08:05:00Z"/>
          <w:rFonts w:eastAsia="Calibri"/>
        </w:rPr>
      </w:pPr>
      <w:ins w:id="1224" w:author="Prabhu, Akshata MS" w:date="2024-08-23T08:05:00Z">
        <w:r w:rsidRPr="00F364F5">
          <w:rPr>
            <w:rFonts w:eastAsia="Calibri"/>
          </w:rPr>
          <w:t>For the purposes of the Contract, an STR is taken to be:</w:t>
        </w:r>
      </w:ins>
    </w:p>
    <w:p w14:paraId="53DD44A5" w14:textId="203544CE" w:rsidR="0036519E" w:rsidRDefault="0036519E" w:rsidP="00F364F5">
      <w:pPr>
        <w:pStyle w:val="COTCOCLV4-ASDEFCON"/>
        <w:rPr>
          <w:ins w:id="1225" w:author="Prabhu, Akshata MS" w:date="2024-08-23T08:05:00Z"/>
        </w:rPr>
      </w:pPr>
      <w:ins w:id="1226" w:author="Prabhu, Akshata MS" w:date="2024-08-23T08:05:00Z">
        <w:r w:rsidRPr="00F364F5">
          <w:rPr>
            <w:b/>
            <w:i/>
          </w:rPr>
          <w:t>satisfactory</w:t>
        </w:r>
        <w:r>
          <w:t xml:space="preserve"> if the STR states that the entity has met the conditions, as set out in the </w:t>
        </w:r>
        <w:r w:rsidR="00A44A36">
          <w:t>Shadow</w:t>
        </w:r>
        <w:r>
          <w:t xml:space="preserve"> Economy Procurement Connected Policy, of having a satisfactory engagement with the Australian tax system; and</w:t>
        </w:r>
      </w:ins>
    </w:p>
    <w:p w14:paraId="6A9F5DBB" w14:textId="77777777" w:rsidR="0036519E" w:rsidRPr="00D26539" w:rsidRDefault="0036519E" w:rsidP="00F364F5">
      <w:pPr>
        <w:pStyle w:val="COTCOCLV4-ASDEFCON"/>
        <w:rPr>
          <w:ins w:id="1227" w:author="Prabhu, Akshata MS" w:date="2024-08-23T08:05:00Z"/>
          <w:b/>
          <w:i/>
          <w:color w:val="FFFFFF"/>
        </w:rPr>
      </w:pPr>
      <w:ins w:id="1228" w:author="Prabhu, Akshata MS" w:date="2024-08-23T08:05:00Z">
        <w:r w:rsidRPr="007A4BE6">
          <w:rPr>
            <w:b/>
            <w:i/>
          </w:rPr>
          <w:t>valid</w:t>
        </w:r>
        <w:r>
          <w:t xml:space="preserve"> if the STR has not expired as at </w:t>
        </w:r>
        <w:r w:rsidRPr="00CA7146">
          <w:t>the</w:t>
        </w:r>
        <w:r>
          <w:t xml:space="preserve"> date on which the STR is required to be held.</w:t>
        </w:r>
      </w:ins>
    </w:p>
    <w:p w14:paraId="3A0DD73B" w14:textId="254387A9" w:rsidR="002F2605" w:rsidRDefault="002F2605" w:rsidP="003D2C8F">
      <w:pPr>
        <w:pStyle w:val="COTCOCLV2-ASDEFCON"/>
        <w:rPr>
          <w:ins w:id="1229" w:author="Prabhu, Akshata MS" w:date="2024-08-23T08:05:00Z"/>
        </w:rPr>
      </w:pPr>
      <w:bookmarkStart w:id="1230" w:name="_Toc175234287"/>
      <w:bookmarkStart w:id="1231" w:name="_Toc80120203"/>
      <w:ins w:id="1232" w:author="Prabhu, Akshata MS" w:date="2024-08-23T08:05:00Z">
        <w:r>
          <w:t>Country of Tax Residency</w:t>
        </w:r>
        <w:r w:rsidR="000A013B">
          <w:t xml:space="preserve"> (Optional)</w:t>
        </w:r>
        <w:bookmarkEnd w:id="1230"/>
      </w:ins>
    </w:p>
    <w:p w14:paraId="444CE0E9" w14:textId="1A3AE21F" w:rsidR="000A013B" w:rsidRDefault="000A013B" w:rsidP="000A013B">
      <w:pPr>
        <w:pStyle w:val="NoteToDrafters-ASDEFCON"/>
        <w:rPr>
          <w:ins w:id="1233" w:author="Prabhu, Akshata MS" w:date="2024-08-23T08:05:00Z"/>
        </w:rPr>
      </w:pPr>
      <w:ins w:id="1234" w:author="Prabhu, Akshata MS" w:date="2024-08-23T08:05:00Z">
        <w:r>
          <w:t xml:space="preserve">Note to Drafters:  </w:t>
        </w:r>
        <w:r w:rsidRPr="000A013B">
          <w:t>These clauses must be included if a procurement is valued at over $200,000 (GST Inclusive).</w:t>
        </w:r>
      </w:ins>
    </w:p>
    <w:p w14:paraId="56703C11" w14:textId="71A0E3B7" w:rsidR="002F2605" w:rsidRPr="00A65AD2" w:rsidRDefault="002F2605" w:rsidP="002F2605">
      <w:pPr>
        <w:keepNext/>
        <w:shd w:val="pct15" w:color="auto" w:fill="auto"/>
        <w:rPr>
          <w:ins w:id="1235" w:author="Prabhu, Akshata MS" w:date="2024-08-23T08:05:00Z"/>
          <w:b/>
          <w:i/>
          <w:color w:val="000000"/>
          <w:szCs w:val="40"/>
        </w:rPr>
      </w:pPr>
      <w:ins w:id="1236" w:author="Prabhu, Akshata MS" w:date="2024-08-23T08:05:00Z">
        <w:r w:rsidRPr="00A65AD2">
          <w:rPr>
            <w:b/>
            <w:i/>
            <w:color w:val="000000"/>
            <w:szCs w:val="40"/>
          </w:rPr>
          <w:t xml:space="preserve">Note to tenderers:  In accordance with the Buy Australian Plan and to support transparency in Australian Government procurement, tenderers for Australian Government contracts worth over $200,000 (GST Inclusive) are required to disclose their country of tax residency.  </w:t>
        </w:r>
        <w:r>
          <w:rPr>
            <w:b/>
            <w:i/>
            <w:color w:val="000000"/>
            <w:szCs w:val="40"/>
          </w:rPr>
          <w:t xml:space="preserve">Each request for a Quotation may constitute a fresh request for tender as envisaged by the policy.   To avoid the need to reaffirm this information with each Quotation sought under the standing offer, the draft conditions of deed include the below requirement.  </w:t>
        </w:r>
        <w:r w:rsidRPr="00A65AD2">
          <w:rPr>
            <w:b/>
            <w:i/>
            <w:color w:val="000000"/>
            <w:szCs w:val="40"/>
          </w:rPr>
          <w:t>For further information, see the Department of the Treasury, Department of Finance and the Australian Tax Office:</w:t>
        </w:r>
      </w:ins>
    </w:p>
    <w:p w14:paraId="2ABD4DBD" w14:textId="3E7AB624" w:rsidR="002F2605" w:rsidRPr="00A65AD2" w:rsidRDefault="00CA7146" w:rsidP="002F2605">
      <w:pPr>
        <w:pStyle w:val="NoteToTenderersBullets-ASDEFCON"/>
        <w:rPr>
          <w:ins w:id="1237" w:author="Prabhu, Akshata MS" w:date="2024-08-23T08:05:00Z"/>
        </w:rPr>
      </w:pPr>
      <w:ins w:id="1238" w:author="Prabhu, Akshata MS" w:date="2024-08-23T08:05:00Z">
        <w:r>
          <w:fldChar w:fldCharType="begin"/>
        </w:r>
        <w:r>
          <w:instrText xml:space="preserve"> HYPERLINK "https://treasury.gov.au/policy-topics/taxation/country-tax-residency-disclosures" </w:instrText>
        </w:r>
        <w:r>
          <w:fldChar w:fldCharType="separate"/>
        </w:r>
        <w:r w:rsidR="002F2605" w:rsidRPr="00A65AD2">
          <w:rPr>
            <w:color w:val="0000FF"/>
            <w:u w:val="single"/>
          </w:rPr>
          <w:t>https://treasury.gov.au/policy-topics/taxation/country-tax-residency-disclosures</w:t>
        </w:r>
        <w:r>
          <w:rPr>
            <w:color w:val="0000FF"/>
            <w:u w:val="single"/>
          </w:rPr>
          <w:fldChar w:fldCharType="end"/>
        </w:r>
        <w:r w:rsidR="002F2605" w:rsidRPr="00A65AD2">
          <w:t>;</w:t>
        </w:r>
      </w:ins>
    </w:p>
    <w:p w14:paraId="3B5C2546" w14:textId="04AA4DC9" w:rsidR="002F2605" w:rsidRPr="00A65AD2" w:rsidRDefault="00CA7146" w:rsidP="002F2605">
      <w:pPr>
        <w:pStyle w:val="NoteToTenderersBullets-ASDEFCON"/>
        <w:rPr>
          <w:ins w:id="1239" w:author="Prabhu, Akshata MS" w:date="2024-08-23T08:05:00Z"/>
        </w:rPr>
      </w:pPr>
      <w:ins w:id="1240" w:author="Prabhu, Akshata MS" w:date="2024-08-23T08:05:00Z">
        <w:r>
          <w:fldChar w:fldCharType="begin"/>
        </w:r>
        <w:r>
          <w:instrText xml:space="preserve"> HYPERLINK "https://www.finance.gov.au/business/buyaustralianplan" </w:instrText>
        </w:r>
        <w:r>
          <w:fldChar w:fldCharType="separate"/>
        </w:r>
        <w:r w:rsidR="002F2605" w:rsidRPr="00A65AD2">
          <w:rPr>
            <w:color w:val="0000FF"/>
            <w:u w:val="single"/>
          </w:rPr>
          <w:t>https://www.finance.gov.au/business/buyaustralianplan</w:t>
        </w:r>
        <w:r>
          <w:rPr>
            <w:color w:val="0000FF"/>
            <w:u w:val="single"/>
          </w:rPr>
          <w:fldChar w:fldCharType="end"/>
        </w:r>
        <w:r w:rsidR="002F2605" w:rsidRPr="00A65AD2">
          <w:t>; and</w:t>
        </w:r>
      </w:ins>
    </w:p>
    <w:p w14:paraId="590ED18F" w14:textId="1476CF2B" w:rsidR="002F2605" w:rsidRPr="00A65AD2" w:rsidRDefault="00CA7146" w:rsidP="002F2605">
      <w:pPr>
        <w:pStyle w:val="NoteToTenderersBullets-ASDEFCON"/>
        <w:rPr>
          <w:ins w:id="1241" w:author="Prabhu, Akshata MS" w:date="2024-08-23T08:05:00Z"/>
        </w:rPr>
      </w:pPr>
      <w:ins w:id="1242" w:author="Prabhu, Akshata MS" w:date="2024-08-23T08:05:00Z">
        <w:r>
          <w:fldChar w:fldCharType="begin"/>
        </w:r>
        <w:r>
          <w:instrText xml:space="preserve"> HYPERLINK "https://www.ato.gov.au/businesses-and-organisations/inter</w:instrText>
        </w:r>
        <w:r>
          <w:instrText xml:space="preserve">national-tax-for-business/working-out-your-residency" </w:instrText>
        </w:r>
        <w:r>
          <w:fldChar w:fldCharType="separate"/>
        </w:r>
        <w:r w:rsidR="002F2605">
          <w:rPr>
            <w:color w:val="0000FF"/>
            <w:u w:val="single"/>
          </w:rPr>
          <w:t>https://www.ato.gov.au/businesses-and-organisations/international-tax-for-business/working-out-your-residency</w:t>
        </w:r>
        <w:r>
          <w:rPr>
            <w:color w:val="0000FF"/>
            <w:u w:val="single"/>
          </w:rPr>
          <w:fldChar w:fldCharType="end"/>
        </w:r>
        <w:r w:rsidR="002F2605" w:rsidRPr="00A65AD2">
          <w:t>.</w:t>
        </w:r>
      </w:ins>
    </w:p>
    <w:p w14:paraId="288A40B4" w14:textId="77777777" w:rsidR="002F2605" w:rsidRDefault="002F2605" w:rsidP="002F2605">
      <w:pPr>
        <w:keepNext/>
        <w:shd w:val="pct15" w:color="auto" w:fill="auto"/>
        <w:rPr>
          <w:ins w:id="1243" w:author="Prabhu, Akshata MS" w:date="2024-08-23T08:05:00Z"/>
          <w:b/>
          <w:bCs/>
          <w:i/>
          <w:iCs/>
          <w:color w:val="000000"/>
          <w:szCs w:val="20"/>
        </w:rPr>
      </w:pPr>
      <w:ins w:id="1244" w:author="Prabhu, Akshata MS" w:date="2024-08-23T08:05:00Z">
        <w:r w:rsidRPr="00A65AD2">
          <w:rPr>
            <w:b/>
            <w:bCs/>
            <w:i/>
            <w:iCs/>
            <w:color w:val="000000"/>
            <w:szCs w:val="20"/>
          </w:rPr>
          <w:t>Queries relating to the collection and use of data identifying an entity’s country of tax residency can be directed to the Department of the Treasury at</w:t>
        </w:r>
        <w:r>
          <w:rPr>
            <w:b/>
            <w:bCs/>
            <w:i/>
            <w:iCs/>
            <w:color w:val="000000"/>
            <w:szCs w:val="20"/>
          </w:rPr>
          <w:t>:</w:t>
        </w:r>
        <w:r w:rsidRPr="00A65AD2">
          <w:rPr>
            <w:b/>
            <w:bCs/>
            <w:i/>
            <w:iCs/>
            <w:color w:val="000000"/>
            <w:szCs w:val="20"/>
          </w:rPr>
          <w:t xml:space="preserve"> </w:t>
        </w:r>
      </w:ins>
    </w:p>
    <w:p w14:paraId="5AE1067E" w14:textId="2CF67279" w:rsidR="002F2605" w:rsidRPr="001D4B9F" w:rsidRDefault="00CA7146" w:rsidP="002F2605">
      <w:pPr>
        <w:pStyle w:val="NoteToTenderersBullets-ASDEFCON"/>
        <w:rPr>
          <w:ins w:id="1245" w:author="Prabhu, Akshata MS" w:date="2024-08-23T08:05:00Z"/>
        </w:rPr>
      </w:pPr>
      <w:ins w:id="1246" w:author="Prabhu, Akshata MS" w:date="2024-08-23T08:05:00Z">
        <w:r>
          <w:fldChar w:fldCharType="begin"/>
        </w:r>
        <w:r>
          <w:instrText xml:space="preserve"> HYPERLINK "mailto:MNETaxTransparency@treasury.gov.au" </w:instrText>
        </w:r>
        <w:r>
          <w:fldChar w:fldCharType="separate"/>
        </w:r>
        <w:r w:rsidR="002F2605" w:rsidRPr="001D4B9F">
          <w:rPr>
            <w:color w:val="0000FF"/>
            <w:u w:val="single"/>
          </w:rPr>
          <w:t>MNETaxTransparency@treasury.gov.au</w:t>
        </w:r>
        <w:r>
          <w:rPr>
            <w:color w:val="0000FF"/>
            <w:u w:val="single"/>
          </w:rPr>
          <w:fldChar w:fldCharType="end"/>
        </w:r>
        <w:r w:rsidR="002F2605" w:rsidRPr="00A65AD2">
          <w:t>.</w:t>
        </w:r>
      </w:ins>
    </w:p>
    <w:p w14:paraId="05C2E618" w14:textId="77777777" w:rsidR="002F2605" w:rsidRPr="00A65AD2" w:rsidRDefault="002F2605" w:rsidP="002F2605">
      <w:pPr>
        <w:pStyle w:val="COTCOCLV3-ASDEFCON"/>
        <w:rPr>
          <w:ins w:id="1247" w:author="Prabhu, Akshata MS" w:date="2024-08-23T08:05:00Z"/>
        </w:rPr>
      </w:pPr>
      <w:bookmarkStart w:id="1248" w:name="_Ref143606660"/>
      <w:ins w:id="1249" w:author="Prabhu, Akshata MS" w:date="2024-08-23T08:05:00Z">
        <w:r w:rsidRPr="00A65AD2">
          <w:t>T</w:t>
        </w:r>
        <w:r>
          <w:t xml:space="preserve">he Contractor shall </w:t>
        </w:r>
        <w:r w:rsidRPr="00A65AD2">
          <w:t>provide:</w:t>
        </w:r>
        <w:bookmarkEnd w:id="1248"/>
      </w:ins>
    </w:p>
    <w:p w14:paraId="2101E3CA" w14:textId="77777777" w:rsidR="002F2605" w:rsidRPr="00A65AD2" w:rsidRDefault="002F2605" w:rsidP="002F2605">
      <w:pPr>
        <w:pStyle w:val="ATTANNLV3-ASDEFCON"/>
        <w:rPr>
          <w:ins w:id="1250" w:author="Prabhu, Akshata MS" w:date="2024-08-23T08:05:00Z"/>
        </w:rPr>
      </w:pPr>
      <w:ins w:id="1251" w:author="Prabhu, Akshata MS" w:date="2024-08-23T08:05:00Z">
        <w:r>
          <w:t xml:space="preserve">a written update on </w:t>
        </w:r>
        <w:r w:rsidRPr="00A65AD2">
          <w:t xml:space="preserve">the </w:t>
        </w:r>
        <w:r>
          <w:t>Contractor</w:t>
        </w:r>
        <w:r w:rsidRPr="00A65AD2">
          <w:t>’s country of tax residency; and</w:t>
        </w:r>
      </w:ins>
    </w:p>
    <w:p w14:paraId="608C7148" w14:textId="77777777" w:rsidR="002F2605" w:rsidRDefault="002F2605" w:rsidP="002F2605">
      <w:pPr>
        <w:pStyle w:val="ATTANNLV3-ASDEFCON"/>
        <w:rPr>
          <w:ins w:id="1252" w:author="Prabhu, Akshata MS" w:date="2024-08-23T08:05:00Z"/>
        </w:rPr>
      </w:pPr>
      <w:ins w:id="1253" w:author="Prabhu, Akshata MS" w:date="2024-08-23T08:05:00Z">
        <w:r>
          <w:t xml:space="preserve">a written update on </w:t>
        </w:r>
        <w:r w:rsidRPr="00A65AD2">
          <w:t xml:space="preserve">the </w:t>
        </w:r>
        <w:r>
          <w:t>Contractor</w:t>
        </w:r>
        <w:r w:rsidRPr="00A65AD2">
          <w:t>’s ultimate parent en</w:t>
        </w:r>
        <w:r>
          <w:t>tity’s country of tax residency,</w:t>
        </w:r>
      </w:ins>
    </w:p>
    <w:p w14:paraId="06E2BA24" w14:textId="77777777" w:rsidR="002F2605" w:rsidRPr="00A65AD2" w:rsidRDefault="002F2605" w:rsidP="002F2605">
      <w:pPr>
        <w:pStyle w:val="ATTANNLV3-ASDEFCON"/>
        <w:numPr>
          <w:ilvl w:val="0"/>
          <w:numId w:val="0"/>
        </w:numPr>
        <w:ind w:left="851"/>
        <w:rPr>
          <w:ins w:id="1254" w:author="Prabhu, Akshata MS" w:date="2024-08-23T08:05:00Z"/>
        </w:rPr>
      </w:pPr>
      <w:ins w:id="1255" w:author="Prabhu, Akshata MS" w:date="2024-08-23T08:05:00Z">
        <w:r>
          <w:t>within a reasonable period after becoming aware that this information has changed during the term of the Deed.</w:t>
        </w:r>
      </w:ins>
    </w:p>
    <w:p w14:paraId="430BA888" w14:textId="5AC2C704" w:rsidR="002F2605" w:rsidRPr="00A65AD2" w:rsidRDefault="002F2605" w:rsidP="002F2605">
      <w:pPr>
        <w:pStyle w:val="COTCOCLV3-ASDEFCON"/>
        <w:rPr>
          <w:ins w:id="1256" w:author="Prabhu, Akshata MS" w:date="2024-08-23T08:05:00Z"/>
        </w:rPr>
      </w:pPr>
      <w:bookmarkStart w:id="1257" w:name="_Ref140653726"/>
      <w:ins w:id="1258" w:author="Prabhu, Akshata MS" w:date="2024-08-23T08:05:00Z">
        <w:r w:rsidRPr="00A65AD2">
          <w:t xml:space="preserve">In </w:t>
        </w:r>
        <w:r>
          <w:t>complying with</w:t>
        </w:r>
        <w:r w:rsidRPr="00A65AD2">
          <w:t xml:space="preserve"> clause </w:t>
        </w:r>
        <w:r>
          <w:fldChar w:fldCharType="begin"/>
        </w:r>
        <w:r>
          <w:instrText xml:space="preserve"> REF _Ref143606660 \w \h </w:instrText>
        </w:r>
        <w:r>
          <w:fldChar w:fldCharType="separate"/>
        </w:r>
        <w:r w:rsidR="00C7088C">
          <w:t>11.5.1</w:t>
        </w:r>
        <w:r>
          <w:fldChar w:fldCharType="end"/>
        </w:r>
        <w:r w:rsidRPr="00A65AD2">
          <w:t xml:space="preserve">, if the </w:t>
        </w:r>
        <w:r>
          <w:t>Contractor</w:t>
        </w:r>
        <w:r w:rsidRPr="00A65AD2">
          <w:t xml:space="preserve"> or the </w:t>
        </w:r>
        <w:r>
          <w:t>Contractor</w:t>
        </w:r>
        <w:r w:rsidRPr="00A65AD2">
          <w:t>’s ultimate parent entity has multiple tax residencies, each of the countries of which they are a tax resident shall be disclosed.</w:t>
        </w:r>
        <w:bookmarkEnd w:id="1257"/>
      </w:ins>
    </w:p>
    <w:p w14:paraId="2FF6B2D6" w14:textId="77777777" w:rsidR="007E7CC8" w:rsidRDefault="002F2605" w:rsidP="00E17F4D">
      <w:pPr>
        <w:pStyle w:val="ASDEFCONOptionSpace"/>
        <w:rPr>
          <w:del w:id="1259" w:author="Prabhu, Akshata MS" w:date="2024-08-23T08:05:00Z"/>
        </w:rPr>
      </w:pPr>
      <w:ins w:id="1260" w:author="Prabhu, Akshata MS" w:date="2024-08-23T08:05:00Z">
        <w:r w:rsidRPr="00A65AD2">
          <w:t xml:space="preserve">Tie-breaker rules (where an entity is considered a resident of one treaty country only for the purposes of that treaty) are not determining the </w:t>
        </w:r>
        <w:r>
          <w:t>Contractor</w:t>
        </w:r>
        <w:r w:rsidRPr="00A65AD2">
          <w:t>’s</w:t>
        </w:r>
        <w:r>
          <w:t xml:space="preserve"> or the Contractor’s</w:t>
        </w:r>
        <w:r w:rsidRPr="00A65AD2">
          <w:t xml:space="preserve"> ultimate parent en</w:t>
        </w:r>
        <w:r>
          <w:t>tity’s country of tax residency</w:t>
        </w:r>
        <w:r w:rsidRPr="00A65AD2">
          <w:t>.</w:t>
        </w:r>
      </w:ins>
    </w:p>
    <w:p w14:paraId="275F41E0" w14:textId="314D3EC0" w:rsidR="002F2605" w:rsidRPr="002F2605" w:rsidRDefault="002F2605" w:rsidP="002F2605">
      <w:pPr>
        <w:pStyle w:val="COTCOCLV3-ASDEFCON"/>
        <w:rPr>
          <w:ins w:id="1261" w:author="Prabhu, Akshata MS" w:date="2024-08-23T08:05:00Z"/>
        </w:rPr>
      </w:pPr>
    </w:p>
    <w:p w14:paraId="7EDBCF6F" w14:textId="194D0036" w:rsidR="003F64BB" w:rsidRPr="00AA2564" w:rsidRDefault="003F64BB" w:rsidP="00CA7146">
      <w:pPr>
        <w:pStyle w:val="COTCOCLV2-ASDEFCON"/>
      </w:pPr>
      <w:bookmarkStart w:id="1262" w:name="_Toc175234288"/>
      <w:bookmarkStart w:id="1263" w:name="_Toc143607464"/>
      <w:bookmarkStart w:id="1264" w:name="_Toc143607920"/>
      <w:bookmarkStart w:id="1265" w:name="_Toc143608370"/>
      <w:bookmarkStart w:id="1266" w:name="_Toc153283220"/>
      <w:r w:rsidRPr="00AA2564">
        <w:t>Child Safety (</w:t>
      </w:r>
      <w:r w:rsidR="00656EA3">
        <w:t>Optional</w:t>
      </w:r>
      <w:r w:rsidRPr="00AA2564">
        <w:t>)</w:t>
      </w:r>
      <w:bookmarkEnd w:id="1231"/>
      <w:bookmarkEnd w:id="1262"/>
      <w:bookmarkEnd w:id="1263"/>
      <w:bookmarkEnd w:id="1264"/>
      <w:bookmarkEnd w:id="1265"/>
      <w:bookmarkEnd w:id="126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656EA3" w14:paraId="6D20AB87" w14:textId="77777777" w:rsidTr="00656EA3">
        <w:trPr>
          <w:del w:id="1267" w:author="Prabhu, Akshata MS" w:date="2024-08-23T08:05:00Z"/>
        </w:trPr>
        <w:tc>
          <w:tcPr>
            <w:tcW w:w="9070" w:type="dxa"/>
            <w:shd w:val="clear" w:color="auto" w:fill="auto"/>
          </w:tcPr>
          <w:p w14:paraId="26377F2E" w14:textId="77777777" w:rsidR="00656EA3" w:rsidRDefault="00656EA3" w:rsidP="00E17F4D">
            <w:pPr>
              <w:pStyle w:val="ASDEFCONOption"/>
              <w:keepNext w:val="0"/>
              <w:rPr>
                <w:del w:id="1268" w:author="Prabhu, Akshata MS" w:date="2024-08-23T08:05:00Z"/>
                <w:rFonts w:cs="Arial"/>
                <w:b w:val="0"/>
                <w:i w:val="0"/>
              </w:rPr>
            </w:pPr>
            <w:del w:id="1269" w:author="Prabhu, Akshata MS" w:date="2024-08-23T08:05:00Z">
              <w:r>
                <w:delText>Option</w:delText>
              </w:r>
              <w:r w:rsidRPr="00656EA3">
                <w:delText>:  For when the Commonwealth Child Safe Framework applies</w:delText>
              </w:r>
              <w:r>
                <w:delText>.</w:delText>
              </w:r>
            </w:del>
          </w:p>
          <w:p w14:paraId="3A16CD78" w14:textId="77777777" w:rsidR="00656EA3" w:rsidRDefault="00656EA3" w:rsidP="00E17F4D">
            <w:pPr>
              <w:shd w:val="clear" w:color="auto" w:fill="000000"/>
              <w:rPr>
                <w:del w:id="1270" w:author="Prabhu, Akshata MS" w:date="2024-08-23T08:05:00Z"/>
                <w:rFonts w:asciiTheme="minorBidi" w:hAnsiTheme="minorBidi"/>
                <w:b/>
                <w:i/>
                <w:color w:val="FFFFFF"/>
                <w:szCs w:val="20"/>
              </w:rPr>
            </w:pPr>
            <w:del w:id="1271" w:author="Prabhu, Akshata MS" w:date="2024-08-23T08:05:00Z">
              <w:r>
                <w:rPr>
                  <w:b/>
                  <w:i/>
                  <w:color w:val="FFFFFF"/>
                  <w:szCs w:val="40"/>
                </w:rPr>
                <w:delText xml:space="preserve">Note to drafters:  </w:delText>
              </w:r>
              <w:r w:rsidRPr="001445C8">
                <w:rPr>
                  <w:b/>
                  <w:i/>
                  <w:color w:val="FFFFFF"/>
                  <w:szCs w:val="40"/>
                </w:rPr>
                <w:delText xml:space="preserve">The Department of Prime Minister and Cabinet) </w:delText>
              </w:r>
              <w:r>
                <w:rPr>
                  <w:b/>
                  <w:i/>
                  <w:color w:val="FFFFFF"/>
                  <w:szCs w:val="40"/>
                </w:rPr>
                <w:delText xml:space="preserve">has </w:delText>
              </w:r>
              <w:r w:rsidRPr="001445C8">
                <w:rPr>
                  <w:b/>
                  <w:i/>
                  <w:color w:val="FFFFFF"/>
                  <w:szCs w:val="40"/>
                </w:rPr>
                <w:delText xml:space="preserve">developed the </w:delText>
              </w:r>
              <w:r w:rsidR="00CA7146">
                <w:fldChar w:fldCharType="begin"/>
              </w:r>
              <w:r w:rsidR="00CA7146">
                <w:delInstrText xml:space="preserve"> HYPERLINK "https://www.childsafety.gov.au/what-we-do/lead-commonwealth-child-safe-framework" </w:delInstrText>
              </w:r>
              <w:r w:rsidR="00CA7146">
                <w:fldChar w:fldCharType="separate"/>
              </w:r>
              <w:r w:rsidR="00B10117">
                <w:rPr>
                  <w:rStyle w:val="Hyperlink"/>
                  <w:b/>
                  <w:i/>
                  <w:szCs w:val="40"/>
                </w:rPr>
                <w:delText>Commonwealth Child Safe Framework (CCSF)</w:delText>
              </w:r>
              <w:r w:rsidR="00CA7146">
                <w:rPr>
                  <w:rStyle w:val="Hyperlink"/>
                  <w:b/>
                  <w:i/>
                  <w:szCs w:val="40"/>
                </w:rPr>
                <w:fldChar w:fldCharType="end"/>
              </w:r>
              <w:r w:rsidRPr="001445C8">
                <w:rPr>
                  <w:b/>
                  <w:i/>
                  <w:color w:val="FFFFFF"/>
                  <w:szCs w:val="40"/>
                </w:rPr>
                <w:delText xml:space="preserve"> to protect children and young people who may have contact with Commonwealth entities. </w:delText>
              </w:r>
              <w:r>
                <w:rPr>
                  <w:b/>
                  <w:i/>
                  <w:color w:val="FFFFFF"/>
                  <w:szCs w:val="40"/>
                </w:rPr>
                <w:delText xml:space="preserve"> </w:delText>
              </w:r>
              <w:r w:rsidRPr="001445C8">
                <w:rPr>
                  <w:b/>
                  <w:i/>
                  <w:color w:val="FFFFFF"/>
                  <w:szCs w:val="40"/>
                </w:rPr>
                <w:delText>The CCSF sets out the minimum standards for Co</w:delText>
              </w:r>
              <w:r>
                <w:rPr>
                  <w:b/>
                  <w:i/>
                  <w:color w:val="FFFFFF"/>
                  <w:szCs w:val="40"/>
                </w:rPr>
                <w:delText xml:space="preserve">mmonwealth entities to protect children. </w:delText>
              </w:r>
              <w:r w:rsidRPr="00606DF5">
                <w:rPr>
                  <w:rFonts w:asciiTheme="minorBidi" w:hAnsiTheme="minorBidi"/>
                  <w:b/>
                  <w:i/>
                  <w:color w:val="FFFFFF"/>
                  <w:szCs w:val="20"/>
                </w:rPr>
                <w:delText xml:space="preserve"> </w:delText>
              </w:r>
            </w:del>
          </w:p>
          <w:p w14:paraId="17D5528E" w14:textId="77777777" w:rsidR="00656EA3" w:rsidRPr="00606DF5" w:rsidRDefault="00656EA3" w:rsidP="00E17F4D">
            <w:pPr>
              <w:shd w:val="clear" w:color="auto" w:fill="000000"/>
              <w:rPr>
                <w:del w:id="1272" w:author="Prabhu, Akshata MS" w:date="2024-08-23T08:05:00Z"/>
                <w:b/>
                <w:i/>
                <w:color w:val="FFFFFF"/>
                <w:szCs w:val="40"/>
              </w:rPr>
            </w:pPr>
            <w:del w:id="1273" w:author="Prabhu, Akshata MS" w:date="2024-08-23T08:05:00Z">
              <w:r w:rsidRPr="00606DF5">
                <w:rPr>
                  <w:b/>
                  <w:i/>
                  <w:color w:val="FFFFFF"/>
                  <w:szCs w:val="40"/>
                </w:rPr>
                <w:delText xml:space="preserve">Defence and all Defence officials have an obligation under the </w:delText>
              </w:r>
              <w:r w:rsidR="00CA7146">
                <w:fldChar w:fldCharType="begin"/>
              </w:r>
              <w:r w:rsidR="00CA7146">
                <w:delInstrText xml:space="preserve"> HYPERLINK "https://www.aihw.gov.au/reports-data/health-welfare-services/child-protection/child-protection-legislation-by-jurisdiction" </w:delInstrText>
              </w:r>
              <w:r w:rsidR="00CA7146">
                <w:fldChar w:fldCharType="separate"/>
              </w:r>
              <w:r w:rsidRPr="00656EA3">
                <w:rPr>
                  <w:rStyle w:val="Hyperlink"/>
                  <w:b/>
                  <w:i/>
                  <w:szCs w:val="40"/>
                </w:rPr>
                <w:delText>Child Protection legislation</w:delText>
              </w:r>
              <w:r w:rsidR="00CA7146">
                <w:rPr>
                  <w:rStyle w:val="Hyperlink"/>
                  <w:b/>
                  <w:i/>
                  <w:szCs w:val="40"/>
                </w:rPr>
                <w:fldChar w:fldCharType="end"/>
              </w:r>
              <w:r w:rsidRPr="00606DF5">
                <w:rPr>
                  <w:b/>
                  <w:i/>
                  <w:color w:val="FFFFFF"/>
                  <w:szCs w:val="40"/>
                </w:rPr>
                <w:delText xml:space="preserve"> and the Work Health Safety Act 2011 (Cth) to ensure the health and safety of youth when they engage or interact with Defence. This obligation also extends to Defence contractors. Youth special care provisions also extend to over 18 year olds participating in a Defence Youth Program. </w:delText>
              </w:r>
            </w:del>
          </w:p>
          <w:p w14:paraId="6DCCE2E1" w14:textId="77777777" w:rsidR="00656EA3" w:rsidRPr="00656EA3" w:rsidRDefault="00656EA3" w:rsidP="00E17F4D">
            <w:pPr>
              <w:shd w:val="clear" w:color="auto" w:fill="000000"/>
              <w:rPr>
                <w:del w:id="1274" w:author="Prabhu, Akshata MS" w:date="2024-08-23T08:05:00Z"/>
                <w:b/>
                <w:i/>
                <w:color w:val="FFFFFF"/>
                <w:szCs w:val="40"/>
              </w:rPr>
            </w:pPr>
            <w:del w:id="1275" w:author="Prabhu, Akshata MS" w:date="2024-08-23T08:05:00Z">
              <w:r w:rsidRPr="00606DF5">
                <w:rPr>
                  <w:b/>
                  <w:i/>
                  <w:color w:val="FFFFFF"/>
                  <w:szCs w:val="40"/>
                </w:rPr>
                <w:delText xml:space="preserve">Defence policy relating to Child Safety is contained in </w:delText>
              </w:r>
              <w:r w:rsidR="00CA7146">
                <w:fldChar w:fldCharType="begin"/>
              </w:r>
              <w:r w:rsidR="00CA7146">
                <w:delInstrText xml:space="preserve"> HYPERLINK "https://www.defenceyouth.gov.au/defence-youth-policy/" </w:delInstrText>
              </w:r>
              <w:r w:rsidR="00CA7146">
                <w:fldChar w:fldCharType="separate"/>
              </w:r>
              <w:r w:rsidR="00D978B3">
                <w:rPr>
                  <w:rStyle w:val="Hyperlink"/>
                  <w:b/>
                  <w:i/>
                  <w:szCs w:val="40"/>
                </w:rPr>
                <w:delText>https://www.defenceyouth.gov.au/defence-youth-policy/</w:delText>
              </w:r>
              <w:r w:rsidR="00CA7146">
                <w:rPr>
                  <w:rStyle w:val="Hyperlink"/>
                  <w:b/>
                  <w:i/>
                  <w:szCs w:val="40"/>
                </w:rPr>
                <w:fldChar w:fldCharType="end"/>
              </w:r>
              <w:r w:rsidRPr="00656EA3">
                <w:rPr>
                  <w:b/>
                  <w:i/>
                  <w:color w:val="FFFFFF"/>
                  <w:szCs w:val="40"/>
                  <w:u w:val="single"/>
                </w:rPr>
                <w:delText>.</w:delText>
              </w:r>
              <w:r w:rsidRPr="00656EA3">
                <w:rPr>
                  <w:b/>
                  <w:i/>
                  <w:color w:val="FFFFFF"/>
                  <w:szCs w:val="40"/>
                </w:rPr>
                <w:delText xml:space="preserve"> </w:delText>
              </w:r>
            </w:del>
          </w:p>
          <w:p w14:paraId="6828D503" w14:textId="77777777" w:rsidR="00656EA3" w:rsidRPr="00656EA3" w:rsidRDefault="00656EA3" w:rsidP="00E17F4D">
            <w:pPr>
              <w:shd w:val="clear" w:color="auto" w:fill="000000"/>
              <w:rPr>
                <w:del w:id="1276" w:author="Prabhu, Akshata MS" w:date="2024-08-23T08:05:00Z"/>
                <w:b/>
                <w:i/>
                <w:color w:val="FFFFFF"/>
                <w:szCs w:val="40"/>
              </w:rPr>
            </w:pPr>
            <w:del w:id="1277" w:author="Prabhu, Akshata MS" w:date="2024-08-23T08:05:00Z">
              <w:r w:rsidRPr="00656EA3">
                <w:rPr>
                  <w:b/>
                  <w:i/>
                  <w:color w:val="FFFFFF"/>
                  <w:szCs w:val="40"/>
                </w:rPr>
                <w:delText xml:space="preserve">Defence has developed relevant clauses, for use with ASDEFCON based approaches to market, which address the requirements of the CCSF and YOUTHPOLMAN.  These clauses are adapted from model clauses included in Department of Finance’s ClauseBank and must be inserted into Defence procurements using the </w:delText>
              </w:r>
              <w:r w:rsidR="00D978B3" w:rsidRPr="00E17F4D">
                <w:delText>ASDEFCON Suite of Tendering and Contracting Templates</w:delText>
              </w:r>
              <w:r w:rsidRPr="00656EA3">
                <w:rPr>
                  <w:b/>
                  <w:i/>
                  <w:color w:val="FFFFFF"/>
                  <w:szCs w:val="40"/>
                </w:rPr>
                <w:delText>, where the Contractor will engage with or interact with youth in performing its obligations under the Contract</w:delText>
              </w:r>
            </w:del>
          </w:p>
          <w:p w14:paraId="0180B6ED" w14:textId="77777777" w:rsidR="00656EA3" w:rsidRPr="00656EA3" w:rsidRDefault="00656EA3" w:rsidP="00E17F4D">
            <w:pPr>
              <w:shd w:val="clear" w:color="auto" w:fill="000000"/>
              <w:rPr>
                <w:del w:id="1278" w:author="Prabhu, Akshata MS" w:date="2024-08-23T08:05:00Z"/>
                <w:b/>
                <w:i/>
                <w:color w:val="FFFFFF"/>
                <w:szCs w:val="40"/>
              </w:rPr>
            </w:pPr>
            <w:del w:id="1279" w:author="Prabhu, Akshata MS" w:date="2024-08-23T08:05:00Z">
              <w:r w:rsidRPr="00656EA3">
                <w:rPr>
                  <w:b/>
                  <w:i/>
                  <w:color w:val="FFFFFF"/>
                  <w:szCs w:val="40"/>
                </w:rPr>
                <w:delText xml:space="preserve"> The clauses can be found here:</w:delText>
              </w:r>
            </w:del>
          </w:p>
          <w:p w14:paraId="41F6459D" w14:textId="77777777" w:rsidR="00656EA3" w:rsidRPr="00656EA3" w:rsidRDefault="00FF00E1" w:rsidP="00E17F4D">
            <w:pPr>
              <w:pStyle w:val="NoteToDraftersBullets-ASDEFCON"/>
              <w:rPr>
                <w:del w:id="1280" w:author="Prabhu, Akshata MS" w:date="2024-08-23T08:05:00Z"/>
                <w:szCs w:val="40"/>
              </w:rPr>
            </w:pPr>
            <w:del w:id="1281" w:author="Prabhu, Akshata MS" w:date="2024-08-23T08:05:00Z">
              <w:r w:rsidRPr="00E17F4D">
                <w:delText>http://drnet/casg/commercial/CommercialPolicyFramework/Pages/ASDEFCON-Templates.aspx</w:delText>
              </w:r>
              <w:r w:rsidR="00656EA3" w:rsidRPr="00656EA3">
                <w:rPr>
                  <w:szCs w:val="40"/>
                </w:rPr>
                <w:delText xml:space="preserve"> </w:delText>
              </w:r>
            </w:del>
          </w:p>
          <w:p w14:paraId="1FD975A0" w14:textId="77777777" w:rsidR="00656EA3" w:rsidRPr="00656EA3" w:rsidRDefault="00656EA3" w:rsidP="00E17F4D">
            <w:pPr>
              <w:shd w:val="clear" w:color="auto" w:fill="000000"/>
              <w:rPr>
                <w:del w:id="1282" w:author="Prabhu, Akshata MS" w:date="2024-08-23T08:05:00Z"/>
                <w:b/>
                <w:i/>
                <w:color w:val="FFFFFF"/>
                <w:szCs w:val="40"/>
              </w:rPr>
            </w:pPr>
            <w:del w:id="1283" w:author="Prabhu, Akshata MS" w:date="2024-08-23T08:05:00Z">
              <w:r w:rsidRPr="00656EA3">
                <w:rPr>
                  <w:b/>
                  <w:i/>
                  <w:color w:val="FFFFFF"/>
                  <w:szCs w:val="40"/>
                </w:rPr>
                <w:delText xml:space="preserve"> If you have any questions relating to the clauses please email:</w:delText>
              </w:r>
            </w:del>
          </w:p>
          <w:p w14:paraId="7482350B" w14:textId="77777777" w:rsidR="00656EA3" w:rsidRPr="00656EA3" w:rsidRDefault="00CA7146" w:rsidP="00E17F4D">
            <w:pPr>
              <w:pStyle w:val="NoteToDraftersBullets-ASDEFCON"/>
              <w:rPr>
                <w:del w:id="1284" w:author="Prabhu, Akshata MS" w:date="2024-08-23T08:05:00Z"/>
                <w:szCs w:val="40"/>
              </w:rPr>
            </w:pPr>
            <w:del w:id="1285" w:author="Prabhu, Akshata MS" w:date="2024-08-23T08:05:00Z">
              <w:r>
                <w:fldChar w:fldCharType="begin"/>
              </w:r>
              <w:r>
                <w:delInstrText xml:space="preserve"> HYPERLINK "mailto:procurement.asdefcon@defence.gov.au" </w:delInstrText>
              </w:r>
              <w:r>
                <w:fldChar w:fldCharType="separate"/>
              </w:r>
              <w:r w:rsidR="00656EA3" w:rsidRPr="00656EA3">
                <w:rPr>
                  <w:rStyle w:val="Hyperlink"/>
                  <w:szCs w:val="40"/>
                </w:rPr>
                <w:delText>procurement.asdefcon@defence.gov.au</w:delText>
              </w:r>
              <w:r>
                <w:rPr>
                  <w:rStyle w:val="Hyperlink"/>
                  <w:szCs w:val="40"/>
                </w:rPr>
                <w:fldChar w:fldCharType="end"/>
              </w:r>
              <w:r w:rsidR="00656EA3" w:rsidRPr="00656EA3">
                <w:rPr>
                  <w:szCs w:val="40"/>
                </w:rPr>
                <w:delText>.</w:delText>
              </w:r>
            </w:del>
          </w:p>
          <w:p w14:paraId="4239D07F" w14:textId="77777777" w:rsidR="00656EA3" w:rsidRPr="00656EA3" w:rsidRDefault="00656EA3" w:rsidP="00E17F4D">
            <w:pPr>
              <w:shd w:val="clear" w:color="auto" w:fill="000000"/>
              <w:rPr>
                <w:del w:id="1286" w:author="Prabhu, Akshata MS" w:date="2024-08-23T08:05:00Z"/>
                <w:b/>
                <w:i/>
                <w:color w:val="FFFFFF"/>
                <w:szCs w:val="40"/>
              </w:rPr>
            </w:pPr>
            <w:del w:id="1287" w:author="Prabhu, Akshata MS" w:date="2024-08-23T08:05:00Z">
              <w:r w:rsidRPr="00656EA3">
                <w:rPr>
                  <w:b/>
                  <w:i/>
                  <w:color w:val="FFFFFF"/>
                  <w:szCs w:val="40"/>
                </w:rPr>
                <w:delText>For information in relation to CCSF and policy related questions please email:</w:delText>
              </w:r>
            </w:del>
          </w:p>
          <w:p w14:paraId="3F006863" w14:textId="77777777" w:rsidR="00656EA3" w:rsidRPr="00656EA3" w:rsidRDefault="00656EA3" w:rsidP="00E17F4D">
            <w:pPr>
              <w:pStyle w:val="NoteToDraftersBullets-ASDEFCON"/>
              <w:rPr>
                <w:del w:id="1288" w:author="Prabhu, Akshata MS" w:date="2024-08-23T08:05:00Z"/>
                <w:szCs w:val="40"/>
              </w:rPr>
            </w:pPr>
            <w:del w:id="1289" w:author="Prabhu, Akshata MS" w:date="2024-08-23T08:05:00Z">
              <w:r w:rsidRPr="00656EA3">
                <w:rPr>
                  <w:szCs w:val="40"/>
                </w:rPr>
                <w:delText xml:space="preserve"> </w:delText>
              </w:r>
              <w:r w:rsidR="00CA7146">
                <w:fldChar w:fldCharType="begin"/>
              </w:r>
              <w:r w:rsidR="00CA7146">
                <w:delInstrText xml:space="preserve"> HYPERLINK "mailto:procurement.policy@defence.gov.au" </w:delInstrText>
              </w:r>
              <w:r w:rsidR="00CA7146">
                <w:fldChar w:fldCharType="separate"/>
              </w:r>
              <w:r w:rsidRPr="00656EA3">
                <w:rPr>
                  <w:rStyle w:val="Hyperlink"/>
                  <w:szCs w:val="40"/>
                </w:rPr>
                <w:delText>procurement.policy@defence.gov.au</w:delText>
              </w:r>
              <w:r w:rsidR="00CA7146">
                <w:rPr>
                  <w:rStyle w:val="Hyperlink"/>
                  <w:szCs w:val="40"/>
                </w:rPr>
                <w:fldChar w:fldCharType="end"/>
              </w:r>
              <w:r w:rsidRPr="00656EA3">
                <w:rPr>
                  <w:szCs w:val="40"/>
                </w:rPr>
                <w:delText>.</w:delText>
              </w:r>
            </w:del>
          </w:p>
          <w:p w14:paraId="0DB1660D" w14:textId="77777777" w:rsidR="00656EA3" w:rsidRPr="00656EA3" w:rsidRDefault="00656EA3" w:rsidP="00E17F4D">
            <w:pPr>
              <w:shd w:val="clear" w:color="auto" w:fill="000000"/>
              <w:rPr>
                <w:del w:id="1290" w:author="Prabhu, Akshata MS" w:date="2024-08-23T08:05:00Z"/>
                <w:b/>
                <w:i/>
                <w:color w:val="FFFFFF"/>
                <w:szCs w:val="40"/>
              </w:rPr>
            </w:pPr>
            <w:del w:id="1291" w:author="Prabhu, Akshata MS" w:date="2024-08-23T08:05:00Z">
              <w:r w:rsidRPr="00656EA3">
                <w:rPr>
                  <w:b/>
                  <w:i/>
                  <w:color w:val="FFFFFF"/>
                  <w:szCs w:val="40"/>
                </w:rPr>
                <w:delText>For further assistance and guidance in relation to the application of the CCSF please refer to the Child Safety Framework Factsheet here.</w:delText>
              </w:r>
            </w:del>
          </w:p>
          <w:p w14:paraId="69A4AA28" w14:textId="77777777" w:rsidR="00FF00E1" w:rsidRPr="00E17F4D" w:rsidRDefault="00B10117" w:rsidP="00E17F4D">
            <w:pPr>
              <w:pStyle w:val="NoteToDraftersBullets-ASDEFCON"/>
              <w:rPr>
                <w:del w:id="1292" w:author="Prabhu, Akshata MS" w:date="2024-08-23T08:05:00Z"/>
                <w:rFonts w:cs="Arial"/>
              </w:rPr>
            </w:pPr>
            <w:del w:id="1293" w:author="Prabhu, Akshata MS" w:date="2024-08-23T08:05:00Z">
              <w:r w:rsidRPr="00B10117">
                <w:rPr>
                  <w:color w:val="auto"/>
                </w:rPr>
                <w:delText>http://ibss/PublishedWebsite/LatestFinal/836F0CF2-84F0-43C2-8A34-6D34BD246B0D/Item/EBDAF9B0-2B07-45D4-BC51-67963BAA2394</w:delText>
              </w:r>
              <w:r w:rsidRPr="00E17F4D" w:rsidDel="00FF00E1">
                <w:rPr>
                  <w:color w:val="auto"/>
                </w:rPr>
                <w:delText xml:space="preserve"> </w:delText>
              </w:r>
            </w:del>
          </w:p>
        </w:tc>
      </w:tr>
    </w:tbl>
    <w:p w14:paraId="19614292" w14:textId="77777777" w:rsidR="00656EA3" w:rsidRDefault="00656EA3" w:rsidP="00656EA3">
      <w:pPr>
        <w:pStyle w:val="ASDEFCONOptionSpace"/>
        <w:rPr>
          <w:del w:id="1294" w:author="Prabhu, Akshata MS" w:date="2024-08-23T08:05:00Z"/>
        </w:rPr>
      </w:pPr>
    </w:p>
    <w:p w14:paraId="5EEE3007" w14:textId="7D59C375" w:rsidR="00F364F5" w:rsidRDefault="00F364F5" w:rsidP="00CE36F8">
      <w:pPr>
        <w:keepNext/>
        <w:shd w:val="clear" w:color="auto" w:fill="000000"/>
        <w:rPr>
          <w:ins w:id="1295" w:author="Prabhu, Akshata MS" w:date="2024-08-23T08:05:00Z"/>
          <w:rFonts w:asciiTheme="minorBidi" w:hAnsiTheme="minorBidi"/>
          <w:b/>
          <w:i/>
          <w:color w:val="FFFFFF"/>
          <w:szCs w:val="20"/>
        </w:rPr>
      </w:pPr>
      <w:ins w:id="1296" w:author="Prabhu, Akshata MS" w:date="2024-08-23T08:05:00Z">
        <w:r>
          <w:rPr>
            <w:b/>
            <w:i/>
            <w:color w:val="FFFFFF"/>
            <w:szCs w:val="40"/>
          </w:rPr>
          <w:t xml:space="preserve">Note to drafters:  </w:t>
        </w:r>
        <w:r w:rsidRPr="001445C8">
          <w:rPr>
            <w:b/>
            <w:i/>
            <w:color w:val="FFFFFF"/>
            <w:szCs w:val="40"/>
          </w:rPr>
          <w:t xml:space="preserve">The Department of Prime Minister and Cabinet) </w:t>
        </w:r>
        <w:r>
          <w:rPr>
            <w:b/>
            <w:i/>
            <w:color w:val="FFFFFF"/>
            <w:szCs w:val="40"/>
          </w:rPr>
          <w:t xml:space="preserve">has </w:t>
        </w:r>
        <w:r w:rsidRPr="001445C8">
          <w:rPr>
            <w:b/>
            <w:i/>
            <w:color w:val="FFFFFF"/>
            <w:szCs w:val="40"/>
          </w:rPr>
          <w:t xml:space="preserve">developed the </w:t>
        </w:r>
        <w:r w:rsidR="00CA7146">
          <w:fldChar w:fldCharType="begin"/>
        </w:r>
        <w:r w:rsidR="00CA7146">
          <w:instrText xml:space="preserve"> HYPERLINK "https://childsafety.pmc.gov.au/what-we-do/commonwealth-child-safe-framework" </w:instrText>
        </w:r>
        <w:r w:rsidR="00CA7146">
          <w:fldChar w:fldCharType="separate"/>
        </w:r>
        <w:r w:rsidRPr="00656EA3">
          <w:rPr>
            <w:rStyle w:val="Hyperlink"/>
            <w:b/>
            <w:i/>
            <w:szCs w:val="40"/>
          </w:rPr>
          <w:t>Commonwealth Child Safe Framework (CCSF)</w:t>
        </w:r>
        <w:r w:rsidR="00CA7146">
          <w:rPr>
            <w:rStyle w:val="Hyperlink"/>
            <w:b/>
            <w:i/>
            <w:szCs w:val="40"/>
          </w:rPr>
          <w:fldChar w:fldCharType="end"/>
        </w:r>
        <w:r w:rsidRPr="001445C8">
          <w:rPr>
            <w:b/>
            <w:i/>
            <w:color w:val="FFFFFF"/>
            <w:szCs w:val="40"/>
          </w:rPr>
          <w:t xml:space="preserve"> to protect children and young people who may have contact with Commonwealth entities. </w:t>
        </w:r>
        <w:r>
          <w:rPr>
            <w:b/>
            <w:i/>
            <w:color w:val="FFFFFF"/>
            <w:szCs w:val="40"/>
          </w:rPr>
          <w:t xml:space="preserve"> </w:t>
        </w:r>
        <w:r w:rsidRPr="001445C8">
          <w:rPr>
            <w:b/>
            <w:i/>
            <w:color w:val="FFFFFF"/>
            <w:szCs w:val="40"/>
          </w:rPr>
          <w:t>The CCSF sets out the minimum standards for Co</w:t>
        </w:r>
        <w:r>
          <w:rPr>
            <w:b/>
            <w:i/>
            <w:color w:val="FFFFFF"/>
            <w:szCs w:val="40"/>
          </w:rPr>
          <w:t xml:space="preserve">mmonwealth entities to protect children. </w:t>
        </w:r>
        <w:r w:rsidRPr="00606DF5">
          <w:rPr>
            <w:rFonts w:asciiTheme="minorBidi" w:hAnsiTheme="minorBidi"/>
            <w:b/>
            <w:i/>
            <w:color w:val="FFFFFF"/>
            <w:szCs w:val="20"/>
          </w:rPr>
          <w:t xml:space="preserve"> </w:t>
        </w:r>
      </w:ins>
    </w:p>
    <w:p w14:paraId="72B56E6E" w14:textId="77AC6BFE" w:rsidR="00F364F5" w:rsidRPr="00606DF5" w:rsidRDefault="00F364F5" w:rsidP="00656EA3">
      <w:pPr>
        <w:keepNext/>
        <w:shd w:val="clear" w:color="auto" w:fill="000000"/>
        <w:rPr>
          <w:ins w:id="1297" w:author="Prabhu, Akshata MS" w:date="2024-08-23T08:05:00Z"/>
          <w:b/>
          <w:i/>
          <w:color w:val="FFFFFF"/>
          <w:szCs w:val="40"/>
        </w:rPr>
      </w:pPr>
      <w:ins w:id="1298" w:author="Prabhu, Akshata MS" w:date="2024-08-23T08:05:00Z">
        <w:r w:rsidRPr="00606DF5">
          <w:rPr>
            <w:b/>
            <w:i/>
            <w:color w:val="FFFFFF"/>
            <w:szCs w:val="40"/>
          </w:rPr>
          <w:t xml:space="preserve">Defence and all Defence officials have an obligation under the </w:t>
        </w:r>
        <w:r w:rsidR="00CA7146">
          <w:fldChar w:fldCharType="begin"/>
        </w:r>
        <w:r w:rsidR="00CA7146">
          <w:instrText xml:space="preserve"> HYPERLINK "https://www.aihw.gov.au/reports-data/health-welfare-services/c</w:instrText>
        </w:r>
        <w:r w:rsidR="00CA7146">
          <w:instrText xml:space="preserve">hild-protection/child-protection-legislation-by-jurisdiction" </w:instrText>
        </w:r>
        <w:r w:rsidR="00CA7146">
          <w:fldChar w:fldCharType="separate"/>
        </w:r>
        <w:r w:rsidRPr="00656EA3">
          <w:rPr>
            <w:rStyle w:val="Hyperlink"/>
            <w:b/>
            <w:i/>
            <w:szCs w:val="40"/>
          </w:rPr>
          <w:t>Child Protection legislation</w:t>
        </w:r>
        <w:r w:rsidR="00CA7146">
          <w:rPr>
            <w:rStyle w:val="Hyperlink"/>
            <w:b/>
            <w:i/>
            <w:szCs w:val="40"/>
          </w:rPr>
          <w:fldChar w:fldCharType="end"/>
        </w:r>
        <w:r w:rsidRPr="00606DF5">
          <w:rPr>
            <w:b/>
            <w:i/>
            <w:color w:val="FFFFFF"/>
            <w:szCs w:val="40"/>
          </w:rPr>
          <w:t xml:space="preserve"> and the Work Health Safety Act 2011 (Cth) to ensure the health and safety of youth when they engage or interact with Defence. This obligation also extends to Defence contractors. Youth special care provisions also extend to over 18 year olds participating in a Defence Youth Program. </w:t>
        </w:r>
      </w:ins>
    </w:p>
    <w:p w14:paraId="4431AA2D" w14:textId="6DF25092" w:rsidR="00472BF2" w:rsidRDefault="00472BF2" w:rsidP="00472BF2">
      <w:pPr>
        <w:keepNext/>
        <w:shd w:val="clear" w:color="auto" w:fill="000000"/>
        <w:rPr>
          <w:ins w:id="1299" w:author="Prabhu, Akshata MS" w:date="2024-08-23T08:05:00Z"/>
          <w:b/>
          <w:i/>
          <w:color w:val="FFFFFF"/>
          <w:szCs w:val="40"/>
        </w:rPr>
      </w:pPr>
      <w:ins w:id="1300" w:author="Prabhu, Akshata MS" w:date="2024-08-23T08:05:00Z">
        <w:r w:rsidRPr="00472BF2">
          <w:rPr>
            <w:b/>
            <w:i/>
            <w:color w:val="FFFFFF"/>
            <w:szCs w:val="40"/>
          </w:rPr>
          <w:t>Defence</w:t>
        </w:r>
        <w:r>
          <w:rPr>
            <w:b/>
            <w:i/>
            <w:color w:val="FFFFFF"/>
            <w:szCs w:val="40"/>
          </w:rPr>
          <w:t xml:space="preserve"> policy relating to Child Safety is contained in </w:t>
        </w:r>
      </w:ins>
    </w:p>
    <w:p w14:paraId="0409DA2B" w14:textId="2CB7DF4B" w:rsidR="00472BF2" w:rsidRPr="00472BF2" w:rsidRDefault="00CA7146" w:rsidP="00472BF2">
      <w:pPr>
        <w:keepNext/>
        <w:shd w:val="clear" w:color="auto" w:fill="000000"/>
        <w:rPr>
          <w:ins w:id="1301" w:author="Prabhu, Akshata MS" w:date="2024-08-23T08:05:00Z"/>
          <w:b/>
          <w:i/>
          <w:color w:val="FFFFFF"/>
          <w:szCs w:val="40"/>
        </w:rPr>
      </w:pPr>
      <w:ins w:id="1302" w:author="Prabhu, Akshata MS" w:date="2024-08-23T08:05:00Z">
        <w:r>
          <w:fldChar w:fldCharType="begin"/>
        </w:r>
        <w:r>
          <w:instrText xml:space="preserve"> HYPERLINK "https://www.defenceyouth.gov.au/defence-youth-policy/" </w:instrText>
        </w:r>
        <w:r>
          <w:fldChar w:fldCharType="separate"/>
        </w:r>
        <w:r w:rsidR="00472BF2" w:rsidRPr="00472BF2">
          <w:rPr>
            <w:rStyle w:val="Hyperlink"/>
            <w:b/>
            <w:i/>
            <w:szCs w:val="40"/>
          </w:rPr>
          <w:t>https://www.defenceyouth.gov.au/defence-youth-policy/</w:t>
        </w:r>
        <w:r>
          <w:rPr>
            <w:rStyle w:val="Hyperlink"/>
            <w:b/>
            <w:i/>
            <w:szCs w:val="40"/>
          </w:rPr>
          <w:fldChar w:fldCharType="end"/>
        </w:r>
        <w:r w:rsidR="00472BF2">
          <w:rPr>
            <w:b/>
            <w:i/>
            <w:color w:val="FFFFFF"/>
            <w:szCs w:val="40"/>
          </w:rPr>
          <w:t>.</w:t>
        </w:r>
      </w:ins>
    </w:p>
    <w:p w14:paraId="6A6480CB" w14:textId="24FE0901" w:rsidR="00F364F5" w:rsidRPr="00656EA3" w:rsidRDefault="00472BF2" w:rsidP="00656EA3">
      <w:pPr>
        <w:keepNext/>
        <w:shd w:val="clear" w:color="auto" w:fill="000000"/>
        <w:rPr>
          <w:ins w:id="1303" w:author="Prabhu, Akshata MS" w:date="2024-08-23T08:05:00Z"/>
          <w:b/>
          <w:i/>
          <w:color w:val="FFFFFF"/>
          <w:szCs w:val="40"/>
        </w:rPr>
      </w:pPr>
      <w:ins w:id="1304" w:author="Prabhu, Akshata MS" w:date="2024-08-23T08:05:00Z">
        <w:r w:rsidRPr="00472BF2">
          <w:rPr>
            <w:b/>
            <w:i/>
            <w:color w:val="FFFFFF"/>
            <w:szCs w:val="40"/>
          </w:rPr>
          <w:t>Defence has developed relevant clauses, for use with ASDEFCON</w:t>
        </w:r>
        <w:r w:rsidRPr="00472BF2" w:rsidDel="00472BF2">
          <w:rPr>
            <w:b/>
            <w:i/>
            <w:color w:val="FFFFFF"/>
            <w:szCs w:val="40"/>
          </w:rPr>
          <w:t xml:space="preserve"> </w:t>
        </w:r>
        <w:r w:rsidR="00F364F5" w:rsidRPr="00656EA3">
          <w:rPr>
            <w:b/>
            <w:i/>
            <w:color w:val="FFFFFF"/>
            <w:szCs w:val="40"/>
          </w:rPr>
          <w:t xml:space="preserve">Defence has developed relevant clauses, for use with ASDEFCON based approaches to market, which address the requirements of the CCSF and YOUTHPOLMAN.  These clauses are adapted from model clauses included in Department of Finance’s ClauseBank and must be inserted into Defence procurements using the </w:t>
        </w:r>
        <w:r w:rsidR="00CA7146">
          <w:fldChar w:fldCharType="begin"/>
        </w:r>
        <w:r w:rsidR="00CA7146">
          <w:instrText xml:space="preserve"> HYPERLINK "http://drnet/casg/commercial/CommercialPolicyFramework/Pages/ASDEFCON-Templates.aspx" </w:instrText>
        </w:r>
        <w:r w:rsidR="00CA7146">
          <w:fldChar w:fldCharType="separate"/>
        </w:r>
        <w:r w:rsidR="00F364F5" w:rsidRPr="00656EA3">
          <w:rPr>
            <w:rStyle w:val="Hyperlink"/>
            <w:b/>
            <w:i/>
            <w:szCs w:val="40"/>
          </w:rPr>
          <w:t>ASDEFCON Suite of Tendering and Contracting Templates</w:t>
        </w:r>
        <w:r w:rsidR="00CA7146">
          <w:rPr>
            <w:rStyle w:val="Hyperlink"/>
            <w:b/>
            <w:i/>
            <w:szCs w:val="40"/>
          </w:rPr>
          <w:fldChar w:fldCharType="end"/>
        </w:r>
        <w:r w:rsidR="00F364F5" w:rsidRPr="00656EA3">
          <w:rPr>
            <w:b/>
            <w:i/>
            <w:color w:val="FFFFFF"/>
            <w:szCs w:val="40"/>
          </w:rPr>
          <w:t>, where the Contractor will engage with or interact with youth in performing its obligations under the Contract</w:t>
        </w:r>
      </w:ins>
    </w:p>
    <w:p w14:paraId="2CADEC79" w14:textId="77777777" w:rsidR="00F364F5" w:rsidRPr="00656EA3" w:rsidRDefault="00F364F5" w:rsidP="00656EA3">
      <w:pPr>
        <w:keepNext/>
        <w:shd w:val="clear" w:color="auto" w:fill="000000"/>
        <w:rPr>
          <w:ins w:id="1305" w:author="Prabhu, Akshata MS" w:date="2024-08-23T08:05:00Z"/>
          <w:b/>
          <w:i/>
          <w:color w:val="FFFFFF"/>
          <w:szCs w:val="40"/>
        </w:rPr>
      </w:pPr>
      <w:ins w:id="1306" w:author="Prabhu, Akshata MS" w:date="2024-08-23T08:05:00Z">
        <w:r w:rsidRPr="00656EA3">
          <w:rPr>
            <w:b/>
            <w:i/>
            <w:color w:val="FFFFFF"/>
            <w:szCs w:val="40"/>
          </w:rPr>
          <w:t>The clauses can be found here:</w:t>
        </w:r>
      </w:ins>
    </w:p>
    <w:p w14:paraId="2755BA0C" w14:textId="40AC2D27" w:rsidR="00F364F5" w:rsidRPr="00656EA3" w:rsidRDefault="00CA7146" w:rsidP="001A10C8">
      <w:pPr>
        <w:pStyle w:val="NoteToDraftersBullets-ASDEFCON"/>
        <w:rPr>
          <w:ins w:id="1307" w:author="Prabhu, Akshata MS" w:date="2024-08-23T08:05:00Z"/>
        </w:rPr>
      </w:pPr>
      <w:ins w:id="1308" w:author="Prabhu, Akshata MS" w:date="2024-08-23T08:05:00Z">
        <w:r>
          <w:fldChar w:fldCharType="begin"/>
        </w:r>
        <w:r>
          <w:instrText xml:space="preserve"> HYPERLINK "http://drnet/casg/commercial/CommercialPolicyFramework/Pages/ASDEFCON-Templates.aspx" </w:instrText>
        </w:r>
        <w:r>
          <w:fldChar w:fldCharType="separate"/>
        </w:r>
        <w:r w:rsidR="00F364F5" w:rsidRPr="001A10C8">
          <w:rPr>
            <w:rStyle w:val="Hyperlink"/>
            <w:bCs w:val="0"/>
            <w:iCs w:val="0"/>
            <w:szCs w:val="40"/>
          </w:rPr>
          <w:t>http://drnet/casg/commercial/CommercialPolicyFramework/Pages/ASDEFCON-Templates.aspx</w:t>
        </w:r>
        <w:r>
          <w:rPr>
            <w:rStyle w:val="Hyperlink"/>
            <w:bCs w:val="0"/>
            <w:iCs w:val="0"/>
            <w:szCs w:val="40"/>
          </w:rPr>
          <w:fldChar w:fldCharType="end"/>
        </w:r>
        <w:r w:rsidR="00F364F5" w:rsidRPr="00656EA3">
          <w:t xml:space="preserve"> </w:t>
        </w:r>
      </w:ins>
    </w:p>
    <w:p w14:paraId="1ECF1AE7" w14:textId="2E032F14" w:rsidR="00F364F5" w:rsidRPr="00656EA3" w:rsidRDefault="00F364F5" w:rsidP="00656EA3">
      <w:pPr>
        <w:keepNext/>
        <w:shd w:val="clear" w:color="auto" w:fill="000000"/>
        <w:rPr>
          <w:ins w:id="1309" w:author="Prabhu, Akshata MS" w:date="2024-08-23T08:05:00Z"/>
          <w:b/>
          <w:i/>
          <w:color w:val="FFFFFF"/>
          <w:szCs w:val="40"/>
        </w:rPr>
      </w:pPr>
      <w:ins w:id="1310" w:author="Prabhu, Akshata MS" w:date="2024-08-23T08:05:00Z">
        <w:r w:rsidRPr="00656EA3">
          <w:rPr>
            <w:b/>
            <w:i/>
            <w:color w:val="FFFFFF"/>
            <w:szCs w:val="40"/>
          </w:rPr>
          <w:t>If you have any questions relating to the clauses please email:</w:t>
        </w:r>
      </w:ins>
    </w:p>
    <w:p w14:paraId="0A47E0C5" w14:textId="284CF714" w:rsidR="00F364F5" w:rsidRPr="00656EA3" w:rsidRDefault="00CA7146" w:rsidP="00656EA3">
      <w:pPr>
        <w:keepNext/>
        <w:shd w:val="clear" w:color="auto" w:fill="000000"/>
        <w:rPr>
          <w:ins w:id="1311" w:author="Prabhu, Akshata MS" w:date="2024-08-23T08:05:00Z"/>
          <w:b/>
          <w:i/>
          <w:color w:val="FFFFFF"/>
          <w:szCs w:val="40"/>
        </w:rPr>
      </w:pPr>
      <w:ins w:id="1312" w:author="Prabhu, Akshata MS" w:date="2024-08-23T08:05:00Z">
        <w:r>
          <w:fldChar w:fldCharType="begin"/>
        </w:r>
        <w:r>
          <w:instrText xml:space="preserve"> HYPERLINK "mailto:procurement.asdefcon@defence.gov.au" </w:instrText>
        </w:r>
        <w:r>
          <w:fldChar w:fldCharType="separate"/>
        </w:r>
        <w:r w:rsidR="00F364F5" w:rsidRPr="00656EA3">
          <w:rPr>
            <w:rStyle w:val="Hyperlink"/>
            <w:b/>
            <w:i/>
            <w:szCs w:val="40"/>
          </w:rPr>
          <w:t>procurement.asdefcon@defence.gov.au</w:t>
        </w:r>
        <w:r>
          <w:rPr>
            <w:rStyle w:val="Hyperlink"/>
            <w:b/>
            <w:i/>
            <w:szCs w:val="40"/>
          </w:rPr>
          <w:fldChar w:fldCharType="end"/>
        </w:r>
        <w:r w:rsidR="00F364F5" w:rsidRPr="00656EA3">
          <w:rPr>
            <w:b/>
            <w:i/>
            <w:color w:val="FFFFFF"/>
            <w:szCs w:val="40"/>
          </w:rPr>
          <w:t>.</w:t>
        </w:r>
      </w:ins>
    </w:p>
    <w:p w14:paraId="028698AC" w14:textId="77777777" w:rsidR="00F364F5" w:rsidRPr="00656EA3" w:rsidRDefault="00F364F5" w:rsidP="00656EA3">
      <w:pPr>
        <w:keepNext/>
        <w:shd w:val="clear" w:color="auto" w:fill="000000"/>
        <w:rPr>
          <w:ins w:id="1313" w:author="Prabhu, Akshata MS" w:date="2024-08-23T08:05:00Z"/>
          <w:b/>
          <w:i/>
          <w:color w:val="FFFFFF"/>
          <w:szCs w:val="40"/>
        </w:rPr>
      </w:pPr>
      <w:ins w:id="1314" w:author="Prabhu, Akshata MS" w:date="2024-08-23T08:05:00Z">
        <w:r w:rsidRPr="00656EA3">
          <w:rPr>
            <w:b/>
            <w:i/>
            <w:color w:val="FFFFFF"/>
            <w:szCs w:val="40"/>
          </w:rPr>
          <w:t>For information in relation to CCSF and policy related questions please email:</w:t>
        </w:r>
      </w:ins>
    </w:p>
    <w:p w14:paraId="009BAD52" w14:textId="2BAF7FCD" w:rsidR="00F364F5" w:rsidRPr="00656EA3" w:rsidRDefault="00CA7146" w:rsidP="00656EA3">
      <w:pPr>
        <w:keepNext/>
        <w:shd w:val="clear" w:color="auto" w:fill="000000"/>
        <w:rPr>
          <w:ins w:id="1315" w:author="Prabhu, Akshata MS" w:date="2024-08-23T08:05:00Z"/>
          <w:b/>
          <w:i/>
          <w:color w:val="FFFFFF"/>
          <w:szCs w:val="40"/>
        </w:rPr>
      </w:pPr>
      <w:ins w:id="1316" w:author="Prabhu, Akshata MS" w:date="2024-08-23T08:05:00Z">
        <w:r>
          <w:fldChar w:fldCharType="begin"/>
        </w:r>
        <w:r>
          <w:instrText xml:space="preserve"> HYPERLINK "mailto:procurement.policy@defence.gov.au" </w:instrText>
        </w:r>
        <w:r>
          <w:fldChar w:fldCharType="separate"/>
        </w:r>
        <w:r w:rsidR="00F364F5" w:rsidRPr="00656EA3">
          <w:rPr>
            <w:rStyle w:val="Hyperlink"/>
            <w:b/>
            <w:i/>
            <w:szCs w:val="40"/>
          </w:rPr>
          <w:t>procurement.policy@defence.gov.au</w:t>
        </w:r>
        <w:r>
          <w:rPr>
            <w:rStyle w:val="Hyperlink"/>
            <w:b/>
            <w:i/>
            <w:szCs w:val="40"/>
          </w:rPr>
          <w:fldChar w:fldCharType="end"/>
        </w:r>
        <w:r w:rsidR="00F364F5" w:rsidRPr="00656EA3">
          <w:rPr>
            <w:b/>
            <w:i/>
            <w:color w:val="FFFFFF"/>
            <w:szCs w:val="40"/>
          </w:rPr>
          <w:t>.</w:t>
        </w:r>
      </w:ins>
    </w:p>
    <w:p w14:paraId="6F54C40F" w14:textId="77777777" w:rsidR="00F364F5" w:rsidRPr="00656EA3" w:rsidRDefault="00F364F5" w:rsidP="00656EA3">
      <w:pPr>
        <w:keepNext/>
        <w:shd w:val="clear" w:color="auto" w:fill="000000"/>
        <w:rPr>
          <w:ins w:id="1317" w:author="Prabhu, Akshata MS" w:date="2024-08-23T08:05:00Z"/>
          <w:b/>
          <w:i/>
          <w:color w:val="FFFFFF"/>
          <w:szCs w:val="40"/>
        </w:rPr>
      </w:pPr>
      <w:ins w:id="1318" w:author="Prabhu, Akshata MS" w:date="2024-08-23T08:05:00Z">
        <w:r w:rsidRPr="00656EA3">
          <w:rPr>
            <w:b/>
            <w:i/>
            <w:color w:val="FFFFFF"/>
            <w:szCs w:val="40"/>
          </w:rPr>
          <w:t>For further assistance and guidance in relation to the application of the CCSF please refer to the Child Safety Framework Factsheet here.</w:t>
        </w:r>
      </w:ins>
    </w:p>
    <w:p w14:paraId="23D8DAB7" w14:textId="479BBEA8" w:rsidR="00CE36F8" w:rsidRPr="00472BF2" w:rsidRDefault="00CA7146" w:rsidP="00C7088C">
      <w:pPr>
        <w:pStyle w:val="NoteToDraftersBullets-ASDEFCON"/>
        <w:rPr>
          <w:ins w:id="1319" w:author="Prabhu, Akshata MS" w:date="2024-08-23T08:05:00Z"/>
        </w:rPr>
      </w:pPr>
      <w:ins w:id="1320" w:author="Prabhu, Akshata MS" w:date="2024-08-23T08:05:00Z">
        <w:r>
          <w:fldChar w:fldCharType="begin"/>
        </w:r>
        <w:r>
          <w:instrText xml:space="preserve"> HYPERLINK "http://ibss/PublishedWebsite/LatestFinal/836F0CF2-84F0-43C2-8A34-6D34BD246B0D/Item/EBDAF9B0-2B07-45D4-BC51-67963BAA2394" </w:instrText>
        </w:r>
        <w:r>
          <w:fldChar w:fldCharType="separate"/>
        </w:r>
        <w:r w:rsidR="00CE36F8" w:rsidRPr="00472BF2">
          <w:rPr>
            <w:rStyle w:val="Hyperlink"/>
            <w:rFonts w:cs="Arial"/>
          </w:rPr>
          <w:t>http://ibss/PublishedWebsite/LatestFinal/836F0CF2-84F0-43C2-8A34-6D34BD246B0D/Item/EBDAF9B0-2B07-45D4-BC51-67963BAA2394</w:t>
        </w:r>
        <w:r>
          <w:rPr>
            <w:rStyle w:val="Hyperlink"/>
            <w:rFonts w:cs="Arial"/>
          </w:rPr>
          <w:fldChar w:fldCharType="end"/>
        </w:r>
      </w:ins>
    </w:p>
    <w:p w14:paraId="5A5FA408" w14:textId="4C5CF6CE" w:rsidR="003F64BB" w:rsidRDefault="003F64BB" w:rsidP="003D2C8F">
      <w:pPr>
        <w:pStyle w:val="COTCOCLV2-ASDEFCON"/>
      </w:pPr>
      <w:bookmarkStart w:id="1321" w:name="_Toc175234289"/>
      <w:bookmarkStart w:id="1322" w:name="_Toc143607465"/>
      <w:bookmarkStart w:id="1323" w:name="_Toc143607921"/>
      <w:bookmarkStart w:id="1324" w:name="_Toc143608371"/>
      <w:bookmarkStart w:id="1325" w:name="_Toc153283221"/>
      <w:r>
        <w:t>Modern Slavery (</w:t>
      </w:r>
      <w:r w:rsidR="00656EA3">
        <w:t>Optional</w:t>
      </w:r>
      <w:r>
        <w:t>)</w:t>
      </w:r>
      <w:bookmarkEnd w:id="1321"/>
      <w:bookmarkEnd w:id="1322"/>
      <w:bookmarkEnd w:id="1323"/>
      <w:bookmarkEnd w:id="1324"/>
      <w:bookmarkEnd w:id="132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765D0" w14:paraId="0D1D0A37" w14:textId="77777777" w:rsidTr="00F52506">
        <w:trPr>
          <w:del w:id="1326" w:author="Prabhu, Akshata MS" w:date="2024-08-23T08:05:00Z"/>
        </w:trPr>
        <w:tc>
          <w:tcPr>
            <w:tcW w:w="9070" w:type="dxa"/>
            <w:shd w:val="clear" w:color="auto" w:fill="auto"/>
          </w:tcPr>
          <w:p w14:paraId="43439D80" w14:textId="77777777" w:rsidR="00997F36" w:rsidRPr="00F44344" w:rsidRDefault="00C765D0" w:rsidP="00997F36">
            <w:pPr>
              <w:pStyle w:val="ASDEFCONOption"/>
              <w:rPr>
                <w:del w:id="1327" w:author="Prabhu, Akshata MS" w:date="2024-08-23T08:05:00Z"/>
              </w:rPr>
            </w:pPr>
            <w:del w:id="1328" w:author="Prabhu, Akshata MS" w:date="2024-08-23T08:05:00Z">
              <w:r>
                <w:delText>Option</w:delText>
              </w:r>
              <w:r w:rsidRPr="00D84EE7">
                <w:delText xml:space="preserve">:  </w:delText>
              </w:r>
              <w:r w:rsidR="00997F36" w:rsidRPr="00F44344">
                <w:delText>For inclusion where the modern slavery risk assessment for the procurement has determined there is a risk of modern slavery existing in the relevant supply chain.</w:delText>
              </w:r>
            </w:del>
          </w:p>
          <w:p w14:paraId="13FE15C3" w14:textId="77777777" w:rsidR="00997F36" w:rsidRPr="00F44344" w:rsidRDefault="00997F36" w:rsidP="00997F36">
            <w:pPr>
              <w:pStyle w:val="NoteToDrafters-ASDEFCON"/>
              <w:rPr>
                <w:del w:id="1329" w:author="Prabhu, Akshata MS" w:date="2024-08-23T08:05:00Z"/>
                <w:color w:val="FFFFFF" w:themeColor="background1"/>
              </w:rPr>
            </w:pPr>
            <w:del w:id="1330" w:author="Prabhu, Akshata MS" w:date="2024-08-23T08:05:00Z">
              <w:r w:rsidRPr="00F44344">
                <w:rPr>
                  <w:color w:val="FFFFFF" w:themeColor="background1"/>
                </w:rPr>
                <w:delText xml:space="preserve">Note to drafters:  The procurement should be assessed for the risk of modern slavery existing in the supply chain.  Guidance on performing this risk assessment, as well as other guidance on the Modern Slavery Act 2018 (Cth), can be found on the </w:delText>
              </w:r>
              <w:r w:rsidR="00875C2D">
                <w:rPr>
                  <w:color w:val="FFFFFF" w:themeColor="background1"/>
                </w:rPr>
                <w:delText xml:space="preserve">Attorney General’s Department (AGD) </w:delText>
              </w:r>
              <w:r w:rsidRPr="00F44344">
                <w:rPr>
                  <w:color w:val="FFFFFF" w:themeColor="background1"/>
                </w:rPr>
                <w:delText xml:space="preserve"> Modern Slavery Register site here:</w:delText>
              </w:r>
            </w:del>
          </w:p>
          <w:p w14:paraId="1595A0A6" w14:textId="77777777" w:rsidR="00997F36" w:rsidRPr="00F44344" w:rsidRDefault="00CA7146" w:rsidP="00997F36">
            <w:pPr>
              <w:pStyle w:val="NoteToDraftersBullets-ASDEFCON"/>
              <w:rPr>
                <w:del w:id="1331" w:author="Prabhu, Akshata MS" w:date="2024-08-23T08:05:00Z"/>
                <w:color w:val="FFFFFF" w:themeColor="background1"/>
              </w:rPr>
            </w:pPr>
            <w:del w:id="1332" w:author="Prabhu, Akshata MS" w:date="2024-08-23T08:05:00Z">
              <w:r>
                <w:fldChar w:fldCharType="begin"/>
              </w:r>
              <w:r>
                <w:delInstrText xml:space="preserve"> HYPERLINK "https://modernslaveryregister.gov.au/resources/" </w:delInstrText>
              </w:r>
              <w:r>
                <w:fldChar w:fldCharType="separate"/>
              </w:r>
              <w:r w:rsidR="00997F36" w:rsidRPr="00F44344">
                <w:rPr>
                  <w:rStyle w:val="Hyperlink"/>
                </w:rPr>
                <w:delText>https://modernslaveryregister.gov.au/resources/</w:delText>
              </w:r>
              <w:r>
                <w:rPr>
                  <w:rStyle w:val="Hyperlink"/>
                </w:rPr>
                <w:fldChar w:fldCharType="end"/>
              </w:r>
              <w:r w:rsidR="00997F36" w:rsidRPr="00F44344">
                <w:rPr>
                  <w:color w:val="FFFFFF" w:themeColor="background1"/>
                </w:rPr>
                <w:delText>.</w:delText>
              </w:r>
            </w:del>
          </w:p>
          <w:p w14:paraId="2840CCBC" w14:textId="77777777" w:rsidR="00997F36" w:rsidRPr="00F44344" w:rsidRDefault="00997F36" w:rsidP="00997F36">
            <w:pPr>
              <w:pStyle w:val="NoteToDrafters-ASDEFCON"/>
              <w:rPr>
                <w:del w:id="1333" w:author="Prabhu, Akshata MS" w:date="2024-08-23T08:05:00Z"/>
                <w:color w:val="FFFFFF" w:themeColor="background1"/>
              </w:rPr>
            </w:pPr>
            <w:del w:id="1334" w:author="Prabhu, Akshata MS" w:date="2024-08-23T08:05:00Z">
              <w:r w:rsidRPr="00F44344">
                <w:rPr>
                  <w:color w:val="FFFFFF" w:themeColor="background1"/>
                </w:rPr>
                <w:delText xml:space="preserve">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w:delText>
              </w:r>
              <w:r w:rsidR="00875C2D">
                <w:rPr>
                  <w:color w:val="FFFFFF" w:themeColor="background1"/>
                </w:rPr>
                <w:delText>AGD</w:delText>
              </w:r>
              <w:r w:rsidRPr="00F44344">
                <w:rPr>
                  <w:color w:val="FFFFFF" w:themeColor="background1"/>
                </w:rPr>
                <w:delText>’s model clauses and have been developed for use with ASDEFCON-based contracts.  They are contained in the ASDEFCON Clausebank which can be found here:</w:delText>
              </w:r>
            </w:del>
          </w:p>
          <w:p w14:paraId="58FB0643" w14:textId="77777777" w:rsidR="00997F36" w:rsidRPr="00F44344" w:rsidRDefault="00997F36" w:rsidP="00997F36">
            <w:pPr>
              <w:pStyle w:val="NoteToDraftersBullets-ASDEFCON"/>
              <w:rPr>
                <w:del w:id="1335" w:author="Prabhu, Akshata MS" w:date="2024-08-23T08:05:00Z"/>
                <w:color w:val="FFFFFF" w:themeColor="background1"/>
              </w:rPr>
            </w:pPr>
            <w:del w:id="1336" w:author="Prabhu, Akshata MS" w:date="2024-08-23T08:05:00Z">
              <w:r w:rsidRPr="009A2764">
                <w:delText>http://drnet/casg/commercial/CommercialPolicyFramework/Pages/ASDEFCON-Templates.aspx</w:delText>
              </w:r>
              <w:r w:rsidRPr="00F44344">
                <w:rPr>
                  <w:color w:val="FFFFFF" w:themeColor="background1"/>
                </w:rPr>
                <w:delText>.</w:delText>
              </w:r>
            </w:del>
          </w:p>
          <w:p w14:paraId="312C1A7F" w14:textId="77777777" w:rsidR="00997F36" w:rsidRPr="00F44344" w:rsidRDefault="00997F36" w:rsidP="00997F36">
            <w:pPr>
              <w:pStyle w:val="NoteToDrafters-ASDEFCON"/>
              <w:rPr>
                <w:del w:id="1337" w:author="Prabhu, Akshata MS" w:date="2024-08-23T08:05:00Z"/>
                <w:color w:val="FFFFFF" w:themeColor="background1"/>
              </w:rPr>
            </w:pPr>
            <w:del w:id="1338" w:author="Prabhu, Akshata MS" w:date="2024-08-23T08:05:00Z">
              <w:r w:rsidRPr="00F44344">
                <w:rPr>
                  <w:color w:val="FFFFFF" w:themeColor="background1"/>
                </w:rPr>
                <w:delText>If you have any questions relating to the clauses please email:</w:delText>
              </w:r>
            </w:del>
          </w:p>
          <w:p w14:paraId="04015208" w14:textId="77777777" w:rsidR="00997F36" w:rsidRPr="00F44344" w:rsidRDefault="00CA7146" w:rsidP="00997F36">
            <w:pPr>
              <w:pStyle w:val="NoteToDraftersBullets-ASDEFCON"/>
              <w:rPr>
                <w:del w:id="1339" w:author="Prabhu, Akshata MS" w:date="2024-08-23T08:05:00Z"/>
                <w:color w:val="FFFFFF" w:themeColor="background1"/>
              </w:rPr>
            </w:pPr>
            <w:del w:id="1340" w:author="Prabhu, Akshata MS" w:date="2024-08-23T08:05:00Z">
              <w:r>
                <w:fldChar w:fldCharType="begin"/>
              </w:r>
              <w:r>
                <w:delInstrText xml:space="preserve"> HYPERLINK "mailto:procurement.asdefcon@defence.gov.au" </w:delInstrText>
              </w:r>
              <w:r>
                <w:fldChar w:fldCharType="separate"/>
              </w:r>
              <w:r w:rsidR="0028218C" w:rsidRPr="00E17F4D">
                <w:rPr>
                  <w:rStyle w:val="Hyperlink"/>
                </w:rPr>
                <w:delText>procurement.asdefcon@defence.gov.au</w:delText>
              </w:r>
              <w:r>
                <w:rPr>
                  <w:rStyle w:val="Hyperlink"/>
                </w:rPr>
                <w:fldChar w:fldCharType="end"/>
              </w:r>
              <w:r w:rsidR="00997F36" w:rsidRPr="00F44344">
                <w:rPr>
                  <w:color w:val="FFFFFF" w:themeColor="background1"/>
                </w:rPr>
                <w:delText>.</w:delText>
              </w:r>
            </w:del>
          </w:p>
          <w:p w14:paraId="41B4B2DB" w14:textId="77777777" w:rsidR="00997F36" w:rsidRPr="00F44344" w:rsidRDefault="00997F36" w:rsidP="00997F36">
            <w:pPr>
              <w:pStyle w:val="NoteToDrafters-ASDEFCON"/>
              <w:rPr>
                <w:del w:id="1341" w:author="Prabhu, Akshata MS" w:date="2024-08-23T08:05:00Z"/>
                <w:color w:val="FFFFFF" w:themeColor="background1"/>
              </w:rPr>
            </w:pPr>
            <w:del w:id="1342" w:author="Prabhu, Akshata MS" w:date="2024-08-23T08:05:00Z">
              <w:r w:rsidRPr="00F44344">
                <w:rPr>
                  <w:color w:val="FFFFFF" w:themeColor="background1"/>
                </w:rPr>
                <w:delText>For further assistance and guidance in relation to the application of the Modern Slavery clauses please refer to the Modern Slavery Factsheet here:</w:delText>
              </w:r>
            </w:del>
          </w:p>
          <w:p w14:paraId="4C3E4D01" w14:textId="77777777" w:rsidR="00C765D0" w:rsidRDefault="00E17F4D" w:rsidP="00E17F4D">
            <w:pPr>
              <w:pStyle w:val="NoteToDraftersBullets-ASDEFCON"/>
              <w:rPr>
                <w:del w:id="1343" w:author="Prabhu, Akshata MS" w:date="2024-08-23T08:05:00Z"/>
              </w:rPr>
            </w:pPr>
            <w:del w:id="1344" w:author="Prabhu, Akshata MS" w:date="2024-08-23T08:05:00Z">
              <w:r w:rsidRPr="00E17F4D">
                <w:delText>http://ibss/PublishedWebsite/LatestFinal/836F0CF2-84F0-43C2-8A34-6D34BD246B0D/Item/700DDE0B-7EB6-4C98-BD11-CE00EAE739DA</w:delText>
              </w:r>
            </w:del>
          </w:p>
        </w:tc>
      </w:tr>
    </w:tbl>
    <w:p w14:paraId="1BC639FA" w14:textId="0294AF3F" w:rsidR="00F364F5" w:rsidRDefault="00F364F5">
      <w:pPr>
        <w:pStyle w:val="NoteToDrafters-ASDEFCON"/>
        <w:rPr>
          <w:ins w:id="1345" w:author="Prabhu, Akshata MS" w:date="2024-08-23T08:05:00Z"/>
        </w:rPr>
      </w:pPr>
      <w:ins w:id="1346" w:author="Prabhu, Akshata MS" w:date="2024-08-23T08:05:00Z">
        <w:r>
          <w:t xml:space="preserve">Note to drafters:  If </w:t>
        </w:r>
        <w:r w:rsidR="00945234" w:rsidRPr="00D84EE7">
          <w:t>a potential contractor has a consolidated revenue of at least AU$100 million over its 12 month reporting period</w:t>
        </w:r>
        <w:r w:rsidR="00945234">
          <w:t>,</w:t>
        </w:r>
        <w:r w:rsidR="00945234" w:rsidRPr="00D84EE7">
          <w:t xml:space="preserve"> and is either an Australian entity or a foreign entity carrying business in Australia at any time in that reporting period (as set out in the Modern Slavery Act 2018 (Cth))</w:t>
        </w:r>
        <w:r w:rsidR="00945234">
          <w:t xml:space="preserve">. Then </w:t>
        </w:r>
        <w:r>
          <w:t xml:space="preserve">the procurement is subject to the Modern Slavery Act 2018 (Cth), </w:t>
        </w:r>
        <w:r w:rsidR="00945234">
          <w:t xml:space="preserve">and </w:t>
        </w:r>
        <w:r>
          <w:t>drafters must use the model clauses to be inserted into relevant Defence procurements using the ASDEFCON Suite of Tendering and Contracting Templates</w:t>
        </w:r>
        <w:r w:rsidR="00945234">
          <w:t>.</w:t>
        </w:r>
        <w:r>
          <w:t xml:space="preserve"> </w:t>
        </w:r>
        <w:r w:rsidR="00945234">
          <w:t xml:space="preserve"> T</w:t>
        </w:r>
        <w:r>
          <w:t>he model clauses can be found here:</w:t>
        </w:r>
      </w:ins>
    </w:p>
    <w:p w14:paraId="1EAAE8BD" w14:textId="03DF18BF" w:rsidR="00F364F5" w:rsidRDefault="00CA7146" w:rsidP="001A10C8">
      <w:pPr>
        <w:pStyle w:val="NoteToDraftersBullets-ASDEFCON"/>
        <w:rPr>
          <w:ins w:id="1347" w:author="Prabhu, Akshata MS" w:date="2024-08-23T08:05:00Z"/>
        </w:rPr>
      </w:pPr>
      <w:ins w:id="1348" w:author="Prabhu, Akshata MS" w:date="2024-08-23T08:05:00Z">
        <w:r>
          <w:fldChar w:fldCharType="begin"/>
        </w:r>
        <w:r>
          <w:instrText xml:space="preserve"> HYPERLINK "http://drnet/casg/commercial/CommercialPolicyFramework/Pages</w:instrText>
        </w:r>
        <w:r>
          <w:instrText xml:space="preserve">/ASDEFCON-Templates.aspx" </w:instrText>
        </w:r>
        <w:r>
          <w:fldChar w:fldCharType="separate"/>
        </w:r>
        <w:r w:rsidR="00F364F5" w:rsidRPr="00BE4852">
          <w:rPr>
            <w:rStyle w:val="Hyperlink"/>
          </w:rPr>
          <w:t>http://drnet/casg/commercial/CommercialPolicyFramework/Pages/ASDEFCON-Templates.aspx</w:t>
        </w:r>
        <w:r>
          <w:rPr>
            <w:rStyle w:val="Hyperlink"/>
          </w:rPr>
          <w:fldChar w:fldCharType="end"/>
        </w:r>
      </w:ins>
    </w:p>
    <w:p w14:paraId="1DAF67FD" w14:textId="77777777" w:rsidR="00F364F5" w:rsidRDefault="00F364F5">
      <w:pPr>
        <w:pStyle w:val="NoteToDrafters-ASDEFCON"/>
        <w:rPr>
          <w:ins w:id="1349" w:author="Prabhu, Akshata MS" w:date="2024-08-23T08:05:00Z"/>
        </w:rPr>
      </w:pPr>
      <w:ins w:id="1350" w:author="Prabhu, Akshata MS" w:date="2024-08-23T08:05:00Z">
        <w:r>
          <w:t>If you have any questions relating to the clauses please email:</w:t>
        </w:r>
      </w:ins>
    </w:p>
    <w:p w14:paraId="6D3519C4" w14:textId="20C5125C" w:rsidR="00F364F5" w:rsidRDefault="00CA7146">
      <w:pPr>
        <w:pStyle w:val="NoteToDrafters-ASDEFCON"/>
        <w:rPr>
          <w:ins w:id="1351" w:author="Prabhu, Akshata MS" w:date="2024-08-23T08:05:00Z"/>
        </w:rPr>
      </w:pPr>
      <w:ins w:id="1352" w:author="Prabhu, Akshata MS" w:date="2024-08-23T08:05:00Z">
        <w:r>
          <w:fldChar w:fldCharType="begin"/>
        </w:r>
        <w:r>
          <w:instrText xml:space="preserve"> HYPERLINK "mailto:procurement.asdefcon@defence.gov.au" </w:instrText>
        </w:r>
        <w:r>
          <w:fldChar w:fldCharType="separate"/>
        </w:r>
        <w:r w:rsidR="00F364F5" w:rsidRPr="00BE4852">
          <w:rPr>
            <w:rStyle w:val="Hyperlink"/>
          </w:rPr>
          <w:t>procurement.asdefcon@defence.gov.au</w:t>
        </w:r>
        <w:r>
          <w:rPr>
            <w:rStyle w:val="Hyperlink"/>
          </w:rPr>
          <w:fldChar w:fldCharType="end"/>
        </w:r>
        <w:r w:rsidR="00F364F5">
          <w:t>.</w:t>
        </w:r>
      </w:ins>
    </w:p>
    <w:p w14:paraId="292A71A3" w14:textId="77777777" w:rsidR="00F364F5" w:rsidRDefault="00F364F5">
      <w:pPr>
        <w:pStyle w:val="NoteToDrafters-ASDEFCON"/>
        <w:rPr>
          <w:ins w:id="1353" w:author="Prabhu, Akshata MS" w:date="2024-08-23T08:05:00Z"/>
        </w:rPr>
      </w:pPr>
      <w:ins w:id="1354" w:author="Prabhu, Akshata MS" w:date="2024-08-23T08:05:00Z">
        <w:r>
          <w:t>For further assistance and guidance in relation to the application of the Modern Slavery clauses please refer to the Modern Slavery Factsheet here:</w:t>
        </w:r>
      </w:ins>
    </w:p>
    <w:p w14:paraId="5C563063" w14:textId="435E0506" w:rsidR="00F364F5" w:rsidRDefault="00CA7146" w:rsidP="001A10C8">
      <w:pPr>
        <w:pStyle w:val="NoteToDraftersBullets-ASDEFCON"/>
        <w:jc w:val="left"/>
        <w:rPr>
          <w:ins w:id="1355" w:author="Prabhu, Akshata MS" w:date="2024-08-23T08:05:00Z"/>
        </w:rPr>
      </w:pPr>
      <w:ins w:id="1356" w:author="Prabhu, Akshata MS" w:date="2024-08-23T08:05:00Z">
        <w:r>
          <w:fldChar w:fldCharType="begin"/>
        </w:r>
        <w:r>
          <w:instrText xml:space="preserve"> HYPERLINK "http://drnet/casg/commercial/CommercialPolicyFramework/Pages/Factsheets-and-Gu</w:instrText>
        </w:r>
        <w:r>
          <w:instrText xml:space="preserve">idance.aspx" </w:instrText>
        </w:r>
        <w:r>
          <w:fldChar w:fldCharType="separate"/>
        </w:r>
        <w:r w:rsidR="00F364F5" w:rsidRPr="00BE4852">
          <w:rPr>
            <w:rStyle w:val="Hyperlink"/>
          </w:rPr>
          <w:t>http://drnet/casg/commercial/CommercialPolicyFramework/Pages/Factsheets-and-Guidance.aspx</w:t>
        </w:r>
        <w:r>
          <w:rPr>
            <w:rStyle w:val="Hyperlink"/>
          </w:rPr>
          <w:fldChar w:fldCharType="end"/>
        </w:r>
      </w:ins>
    </w:p>
    <w:p w14:paraId="127DF144" w14:textId="2F8D035D" w:rsidR="006045A6" w:rsidRDefault="006045A6" w:rsidP="001A10C8">
      <w:pPr>
        <w:pStyle w:val="COTCOCLV2-ASDEFCON"/>
        <w:rPr>
          <w:ins w:id="1357" w:author="Prabhu, Akshata MS" w:date="2024-08-23T08:05:00Z"/>
        </w:rPr>
      </w:pPr>
      <w:bookmarkStart w:id="1358" w:name="_Toc175234290"/>
      <w:ins w:id="1359" w:author="Prabhu, Akshata MS" w:date="2024-08-23T08:05:00Z">
        <w:r w:rsidRPr="006045A6">
          <w:t>Commonwealth Supplier Code of Conduct</w:t>
        </w:r>
        <w:r>
          <w:t xml:space="preserve"> (Core)</w:t>
        </w:r>
        <w:bookmarkEnd w:id="1358"/>
      </w:ins>
    </w:p>
    <w:p w14:paraId="4FC6C832" w14:textId="510E8AB5" w:rsidR="006045A6" w:rsidRDefault="006045A6" w:rsidP="001A10C8">
      <w:pPr>
        <w:pStyle w:val="COTCOCLV3-ASDEFCON"/>
        <w:rPr>
          <w:ins w:id="1360" w:author="Prabhu, Akshata MS" w:date="2024-08-23T08:05:00Z"/>
        </w:rPr>
      </w:pPr>
      <w:ins w:id="1361" w:author="Prabhu, Akshata MS" w:date="2024-08-23T08:05:00Z">
        <w:r w:rsidRPr="006045A6">
          <w:t>Without limiting the Supplier’s obligations under the Contract or at law, the Supplier must comply with, and ensure that its officers, employees, agents and subcontractors comply with the Commonwealth Supplier Code of Conduct in the performance of the Contract. The Supplier’s performance of its obligations under this clause will be at no additional cost to the Commonwealth.</w:t>
        </w:r>
      </w:ins>
    </w:p>
    <w:p w14:paraId="35EC3179" w14:textId="60FACFA1" w:rsidR="006045A6" w:rsidRDefault="006045A6" w:rsidP="001A10C8">
      <w:pPr>
        <w:pStyle w:val="COTCOCLV3-ASDEFCON"/>
        <w:rPr>
          <w:ins w:id="1362" w:author="Prabhu, Akshata MS" w:date="2024-08-23T08:05:00Z"/>
        </w:rPr>
      </w:pPr>
      <w:ins w:id="1363" w:author="Prabhu, Akshata MS" w:date="2024-08-23T08:05:00Z">
        <w:r w:rsidRPr="006045A6">
          <w:t xml:space="preserve">The Supplier must immediately notify the </w:t>
        </w:r>
        <w:r w:rsidR="001B4CFC">
          <w:t>Authorised</w:t>
        </w:r>
        <w:r w:rsidRPr="006045A6">
          <w:t xml:space="preserve"> Officer in writing if it becomes non-compliant with the Commonwealth Supplier Code of Conduct, including a description of the non-compliance, the date that the non-compliance occurred, and whether any Supplier personnel engaged in the performance of the Contract were or may have been involved in the non-compliance. The Commonwealth may request in writing further information from the Supplier concerning the non-compliance. The Supplier must provide the requested information to the Commonwealth within 3 days.</w:t>
        </w:r>
      </w:ins>
    </w:p>
    <w:p w14:paraId="7838B5AC" w14:textId="1E0A339B" w:rsidR="006045A6" w:rsidRDefault="006045A6" w:rsidP="001A10C8">
      <w:pPr>
        <w:pStyle w:val="COTCOCLV3-ASDEFCON"/>
        <w:rPr>
          <w:ins w:id="1364" w:author="Prabhu, Akshata MS" w:date="2024-08-23T08:05:00Z"/>
        </w:rPr>
      </w:pPr>
      <w:ins w:id="1365" w:author="Prabhu, Akshata MS" w:date="2024-08-23T08:05:00Z">
        <w:r w:rsidRPr="006045A6">
          <w:t>The Commonwealth may notify the Supplier in writing that a non-compliance or possible non-compliance of the Commonwealth Supplier Code of Conduct has occurred. The Supplier must respond to the Commonwealth’s notification within 3 days and comply with its requirements in accordance with this clause.</w:t>
        </w:r>
      </w:ins>
    </w:p>
    <w:p w14:paraId="086A8EB7" w14:textId="1AFAD2F9" w:rsidR="006045A6" w:rsidRDefault="006045A6" w:rsidP="001A10C8">
      <w:pPr>
        <w:pStyle w:val="COTCOCLV3-ASDEFCON"/>
        <w:rPr>
          <w:ins w:id="1366" w:author="Prabhu, Akshata MS" w:date="2024-08-23T08:05:00Z"/>
        </w:rPr>
      </w:pPr>
      <w:ins w:id="1367" w:author="Prabhu, Akshata MS" w:date="2024-08-23T08:05:00Z">
        <w:r w:rsidRPr="006045A6">
          <w:t>The Supplier agrees that the Commonwealth may take into account the Supplier’s compliance with the Commonwealth Supplier Code of Conduct in any future procurement process.</w:t>
        </w:r>
      </w:ins>
    </w:p>
    <w:p w14:paraId="35B840E0" w14:textId="36E65389" w:rsidR="00222A0D" w:rsidRDefault="00222A0D" w:rsidP="00222A0D">
      <w:pPr>
        <w:pStyle w:val="COTCOCLV2-ASDEFCON"/>
        <w:keepNext w:val="0"/>
        <w:rPr>
          <w:ins w:id="1368" w:author="Prabhu, Akshata MS" w:date="2024-08-23T08:05:00Z"/>
        </w:rPr>
      </w:pPr>
      <w:bookmarkStart w:id="1369" w:name="_Toc164779696"/>
      <w:bookmarkStart w:id="1370" w:name="_Toc175234291"/>
      <w:ins w:id="1371" w:author="Prabhu, Akshata MS" w:date="2024-08-23T08:05:00Z">
        <w:r>
          <w:t>Australian Skills Guarantee (Optional)</w:t>
        </w:r>
        <w:bookmarkEnd w:id="1369"/>
        <w:bookmarkEnd w:id="1370"/>
      </w:ins>
    </w:p>
    <w:p w14:paraId="6DA02E20" w14:textId="77777777" w:rsidR="00F364F5" w:rsidRPr="007C77E4" w:rsidRDefault="00F364F5" w:rsidP="00222A0D">
      <w:pPr>
        <w:pStyle w:val="NoteToDrafters-ASDEFCON"/>
        <w:keepNext w:val="0"/>
        <w:rPr>
          <w:ins w:id="1372" w:author="Prabhu, Akshata MS" w:date="2024-08-23T08:05:00Z"/>
          <w:color w:val="FFFFFF" w:themeColor="background1"/>
        </w:rPr>
      </w:pPr>
      <w:ins w:id="1373" w:author="Prabhu, Akshata MS" w:date="2024-08-23T08:05:00Z">
        <w:r w:rsidRPr="007C77E4">
          <w:rPr>
            <w:color w:val="FFFFFF" w:themeColor="background1"/>
          </w:rPr>
          <w:t xml:space="preserve">Note to drafters:  A procurement will be subject to the Australian Skills Guarantee (ASG) Procurement Connected Policy (PCP) within ICT and Construction as follows: </w:t>
        </w:r>
      </w:ins>
    </w:p>
    <w:p w14:paraId="35168367" w14:textId="77777777" w:rsidR="00F364F5" w:rsidRPr="007C77E4" w:rsidRDefault="00F364F5" w:rsidP="001D75A0">
      <w:pPr>
        <w:pStyle w:val="NoteToDrafters-ASDEFCON"/>
        <w:keepNext w:val="0"/>
        <w:numPr>
          <w:ilvl w:val="0"/>
          <w:numId w:val="41"/>
        </w:numPr>
        <w:ind w:left="0" w:firstLine="360"/>
        <w:rPr>
          <w:ins w:id="1374" w:author="Prabhu, Akshata MS" w:date="2024-08-23T08:05:00Z"/>
          <w:color w:val="FFFFFF" w:themeColor="background1"/>
        </w:rPr>
      </w:pPr>
      <w:ins w:id="1375" w:author="Prabhu, Akshata MS" w:date="2024-08-23T08:05:00Z">
        <w:r w:rsidRPr="007C77E4">
          <w:rPr>
            <w:color w:val="FFFFFF" w:themeColor="background1"/>
          </w:rPr>
          <w:t xml:space="preserve">Major construction projects (projects with a total contract value of $10 million (GST     Inclusive) or more; </w:t>
        </w:r>
      </w:ins>
    </w:p>
    <w:p w14:paraId="3BBBD0F9" w14:textId="77777777" w:rsidR="00F364F5" w:rsidRPr="007C77E4" w:rsidRDefault="00F364F5" w:rsidP="001D75A0">
      <w:pPr>
        <w:pStyle w:val="NoteToDrafters-ASDEFCON"/>
        <w:keepNext w:val="0"/>
        <w:numPr>
          <w:ilvl w:val="0"/>
          <w:numId w:val="41"/>
        </w:numPr>
        <w:ind w:left="0" w:firstLine="360"/>
        <w:rPr>
          <w:ins w:id="1376" w:author="Prabhu, Akshata MS" w:date="2024-08-23T08:05:00Z"/>
          <w:color w:val="FFFFFF" w:themeColor="background1"/>
        </w:rPr>
      </w:pPr>
      <w:ins w:id="1377" w:author="Prabhu, Akshata MS" w:date="2024-08-23T08:05:00Z">
        <w:r w:rsidRPr="007C77E4">
          <w:rPr>
            <w:color w:val="FFFFFF" w:themeColor="background1"/>
          </w:rPr>
          <w:t xml:space="preserve">Direct Commonwealth procurements in the ICT sector, with a total contract value of $10 million (GST Inclusive) or more; and </w:t>
        </w:r>
      </w:ins>
    </w:p>
    <w:p w14:paraId="2F4CB008" w14:textId="77777777" w:rsidR="00F364F5" w:rsidRPr="007C77E4" w:rsidRDefault="00F364F5" w:rsidP="001D75A0">
      <w:pPr>
        <w:pStyle w:val="NoteToDrafters-ASDEFCON"/>
        <w:keepNext w:val="0"/>
        <w:numPr>
          <w:ilvl w:val="0"/>
          <w:numId w:val="41"/>
        </w:numPr>
        <w:ind w:left="0" w:firstLine="360"/>
        <w:rPr>
          <w:ins w:id="1378" w:author="Prabhu, Akshata MS" w:date="2024-08-23T08:05:00Z"/>
          <w:color w:val="FFFFFF" w:themeColor="background1"/>
        </w:rPr>
      </w:pPr>
      <w:ins w:id="1379" w:author="Prabhu, Akshata MS" w:date="2024-08-23T08:05:00Z">
        <w:r w:rsidRPr="007C77E4">
          <w:rPr>
            <w:color w:val="FFFFFF" w:themeColor="background1"/>
          </w:rPr>
          <w:t xml:space="preserve">Flagship construction projects (projects with a total contract value of $100 million or more in the construction sector).  </w:t>
        </w:r>
      </w:ins>
    </w:p>
    <w:p w14:paraId="2C09F900" w14:textId="77777777" w:rsidR="00F364F5" w:rsidRPr="007C77E4" w:rsidRDefault="00F364F5" w:rsidP="00222A0D">
      <w:pPr>
        <w:pStyle w:val="NoteToDrafters-ASDEFCON"/>
        <w:keepNext w:val="0"/>
        <w:rPr>
          <w:ins w:id="1380" w:author="Prabhu, Akshata MS" w:date="2024-08-23T08:05:00Z"/>
          <w:color w:val="FFFFFF" w:themeColor="background1"/>
        </w:rPr>
      </w:pPr>
      <w:ins w:id="1381" w:author="Prabhu, Akshata MS" w:date="2024-08-23T08:05:00Z">
        <w:r w:rsidRPr="007C77E4">
          <w:rPr>
            <w:color w:val="FFFFFF" w:themeColor="background1"/>
          </w:rPr>
          <w:t xml:space="preserve">Information relating to the ASG PCP can be found at the Department of Employment and Workplace Relations (DEWR) website here: </w:t>
        </w:r>
      </w:ins>
    </w:p>
    <w:p w14:paraId="15A24387" w14:textId="08F39A77" w:rsidR="00F364F5" w:rsidRPr="007C77E4" w:rsidRDefault="00CA7146" w:rsidP="001D75A0">
      <w:pPr>
        <w:pStyle w:val="NoteToDrafters-ASDEFCON"/>
        <w:keepNext w:val="0"/>
        <w:numPr>
          <w:ilvl w:val="0"/>
          <w:numId w:val="41"/>
        </w:numPr>
        <w:ind w:left="0" w:firstLine="360"/>
        <w:rPr>
          <w:ins w:id="1382" w:author="Prabhu, Akshata MS" w:date="2024-08-23T08:05:00Z"/>
          <w:color w:val="FFFFFF" w:themeColor="background1"/>
        </w:rPr>
      </w:pPr>
      <w:ins w:id="1383" w:author="Prabhu, Akshata MS" w:date="2024-08-23T08:05:00Z">
        <w:r>
          <w:fldChar w:fldCharType="begin"/>
        </w:r>
        <w:r>
          <w:instrText xml:space="preserve"> HYPERLINK "https://www</w:instrText>
        </w:r>
        <w:r>
          <w:instrText xml:space="preserve">.dewr.gov.au/australian-skills-guarantee" </w:instrText>
        </w:r>
        <w:r>
          <w:fldChar w:fldCharType="separate"/>
        </w:r>
        <w:r w:rsidR="00F364F5" w:rsidRPr="007C77E4">
          <w:rPr>
            <w:rStyle w:val="Hyperlink"/>
          </w:rPr>
          <w:t>https://www.dewr.gov.au/australian-skills-guarantee</w:t>
        </w:r>
        <w:r>
          <w:rPr>
            <w:rStyle w:val="Hyperlink"/>
          </w:rPr>
          <w:fldChar w:fldCharType="end"/>
        </w:r>
        <w:r w:rsidR="00F364F5">
          <w:rPr>
            <w:color w:val="FFFFFF" w:themeColor="background1"/>
          </w:rPr>
          <w:t>.</w:t>
        </w:r>
      </w:ins>
    </w:p>
    <w:p w14:paraId="0D05534F" w14:textId="77777777" w:rsidR="00F364F5" w:rsidRPr="007C77E4" w:rsidRDefault="00F364F5" w:rsidP="00222A0D">
      <w:pPr>
        <w:pStyle w:val="NoteToDrafters-ASDEFCON"/>
        <w:keepNext w:val="0"/>
        <w:jc w:val="left"/>
        <w:rPr>
          <w:ins w:id="1384" w:author="Prabhu, Akshata MS" w:date="2024-08-23T08:05:00Z"/>
          <w:color w:val="FFFFFF" w:themeColor="background1"/>
        </w:rPr>
      </w:pPr>
      <w:ins w:id="1385" w:author="Prabhu, Akshata MS" w:date="2024-08-23T08:05:00Z">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drafters must include the model clauses for Defence procurements subject to the requirements of the ASG.  These model clauses are based on the DEWR model clauses and have been developed for use with ASDEFCON-based contracts. They are contained in the ASDEFCON Clausebank which can be found here:</w:t>
        </w:r>
      </w:ins>
    </w:p>
    <w:p w14:paraId="2059B932" w14:textId="04796E32" w:rsidR="00F364F5" w:rsidRPr="007C77E4" w:rsidRDefault="00CA7146" w:rsidP="001D75A0">
      <w:pPr>
        <w:pStyle w:val="NoteToDrafters-ASDEFCON"/>
        <w:keepNext w:val="0"/>
        <w:numPr>
          <w:ilvl w:val="0"/>
          <w:numId w:val="41"/>
        </w:numPr>
        <w:ind w:left="0" w:firstLine="360"/>
        <w:rPr>
          <w:ins w:id="1386" w:author="Prabhu, Akshata MS" w:date="2024-08-23T08:05:00Z"/>
          <w:color w:val="FFFFFF" w:themeColor="background1"/>
        </w:rPr>
      </w:pPr>
      <w:ins w:id="1387" w:author="Prabhu, Akshata MS" w:date="2024-08-23T08:05:00Z">
        <w:r>
          <w:fldChar w:fldCharType="begin"/>
        </w:r>
        <w:r>
          <w:instrText xml:space="preserve"> HYPERLINK "http://drnet/casg/commercial/CommercialPolicyFramework/Pages/AS</w:instrText>
        </w:r>
        <w:r>
          <w:instrText xml:space="preserve">DEFCON-Templates.aspx" </w:instrText>
        </w:r>
        <w:r>
          <w:fldChar w:fldCharType="separate"/>
        </w:r>
        <w:r w:rsidR="00F364F5" w:rsidRPr="00AB4135">
          <w:rPr>
            <w:rStyle w:val="Hyperlink"/>
          </w:rPr>
          <w:t>http://drnet/casg/commercial/CommercialPolicyFramework/Pages/ASDEFCON-Templates.aspx</w:t>
        </w:r>
        <w:r>
          <w:rPr>
            <w:rStyle w:val="Hyperlink"/>
          </w:rPr>
          <w:fldChar w:fldCharType="end"/>
        </w:r>
        <w:r w:rsidR="00F364F5">
          <w:t>.</w:t>
        </w:r>
      </w:ins>
    </w:p>
    <w:p w14:paraId="1D102482" w14:textId="41853906" w:rsidR="00F364F5" w:rsidRPr="007C77E4" w:rsidRDefault="00F364F5" w:rsidP="00C7088C">
      <w:pPr>
        <w:pStyle w:val="NoteToDrafters-ASDEFCON"/>
        <w:keepNext w:val="0"/>
        <w:jc w:val="left"/>
        <w:rPr>
          <w:ins w:id="1388" w:author="Prabhu, Akshata MS" w:date="2024-08-23T08:05:00Z"/>
          <w:color w:val="FFFFFF" w:themeColor="background1"/>
        </w:rPr>
      </w:pPr>
      <w:ins w:id="1389" w:author="Prabhu, Akshata MS" w:date="2024-08-23T08:05:00Z">
        <w:r w:rsidRPr="007C77E4">
          <w:rPr>
            <w:color w:val="FFFFFF" w:themeColor="background1"/>
          </w:rPr>
          <w:t xml:space="preserve">If you have any questions relating to the clauses please email the ASDEFCON and Contracting Initiatives team at: </w:t>
        </w:r>
        <w:r w:rsidR="00CA7146">
          <w:fldChar w:fldCharType="begin"/>
        </w:r>
        <w:r w:rsidR="00CA7146">
          <w:instrText xml:space="preserve"> HYPERLINK "mailto:procurement.</w:instrText>
        </w:r>
        <w:r w:rsidR="00CA7146">
          <w:instrText xml:space="preserve">asdefcon@defence.gov.au" </w:instrText>
        </w:r>
        <w:r w:rsidR="00CA7146">
          <w:fldChar w:fldCharType="separate"/>
        </w:r>
        <w:r w:rsidRPr="007C77E4">
          <w:rPr>
            <w:rStyle w:val="Hyperlink"/>
          </w:rPr>
          <w:t>procurement.asdefcon@defence.gov.au</w:t>
        </w:r>
        <w:r w:rsidR="00CA7146">
          <w:rPr>
            <w:rStyle w:val="Hyperlink"/>
          </w:rPr>
          <w:fldChar w:fldCharType="end"/>
        </w:r>
        <w:r>
          <w:rPr>
            <w:color w:val="FFFFFF" w:themeColor="background1"/>
          </w:rPr>
          <w:t>.</w:t>
        </w:r>
      </w:ins>
    </w:p>
    <w:p w14:paraId="593113EB" w14:textId="2EE9723F" w:rsidR="00F364F5" w:rsidRDefault="00F364F5" w:rsidP="00C7088C">
      <w:pPr>
        <w:pStyle w:val="NoteToDrafters-ASDEFCON"/>
        <w:keepNext w:val="0"/>
        <w:rPr>
          <w:ins w:id="1390" w:author="Prabhu, Akshata MS" w:date="2024-08-23T08:05:00Z"/>
          <w:color w:val="FFFFFF" w:themeColor="background1"/>
        </w:rPr>
      </w:pPr>
      <w:ins w:id="1391" w:author="Prabhu, Akshata MS" w:date="2024-08-23T08:05:00Z">
        <w:r w:rsidRPr="007C77E4">
          <w:rPr>
            <w:color w:val="FFFFFF" w:themeColor="background1"/>
          </w:rPr>
          <w:t>If you have any questions relating to the ASG PCP or policy related questions, please email the Commercial Policy team at</w:t>
        </w:r>
        <w:r>
          <w:rPr>
            <w:color w:val="FFFFFF" w:themeColor="background1"/>
          </w:rPr>
          <w:t>:</w:t>
        </w:r>
        <w:r w:rsidR="00CE1E5F">
          <w:rPr>
            <w:color w:val="FFFFFF" w:themeColor="background1"/>
          </w:rPr>
          <w:t xml:space="preserve"> </w:t>
        </w:r>
        <w:r w:rsidR="00CA7146">
          <w:fldChar w:fldCharType="begin"/>
        </w:r>
        <w:r w:rsidR="00CA7146">
          <w:instrText xml:space="preserve"> HYPERLINK "mailto:procurement.policy@defence.gov.au" </w:instrText>
        </w:r>
        <w:r w:rsidR="00CA7146">
          <w:fldChar w:fldCharType="separate"/>
        </w:r>
        <w:r w:rsidRPr="007C77E4">
          <w:rPr>
            <w:rStyle w:val="Hyperlink"/>
            <w:szCs w:val="20"/>
            <w:lang w:val="en-US"/>
          </w:rPr>
          <w:t>procurement.policy@defence.gov.au</w:t>
        </w:r>
        <w:r w:rsidR="00CA7146">
          <w:rPr>
            <w:rStyle w:val="Hyperlink"/>
            <w:szCs w:val="20"/>
            <w:lang w:val="en-US"/>
          </w:rPr>
          <w:fldChar w:fldCharType="end"/>
        </w:r>
        <w:r>
          <w:rPr>
            <w:color w:val="FFFFFF" w:themeColor="background1"/>
          </w:rPr>
          <w:t>.</w:t>
        </w:r>
      </w:ins>
    </w:p>
    <w:p w14:paraId="0E97362C" w14:textId="4CD0B746" w:rsidR="00F364F5" w:rsidRPr="007C77E4" w:rsidRDefault="00F364F5" w:rsidP="00C7088C">
      <w:pPr>
        <w:pStyle w:val="NoteToDrafters-ASDEFCON"/>
        <w:keepNext w:val="0"/>
        <w:rPr>
          <w:ins w:id="1392" w:author="Prabhu, Akshata MS" w:date="2024-08-23T08:05:00Z"/>
          <w:color w:val="FFFFFF" w:themeColor="background1"/>
        </w:rPr>
      </w:pPr>
      <w:ins w:id="1393" w:author="Prabhu, Akshata MS" w:date="2024-08-23T08:05:00Z">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r w:rsidR="00CA7146">
          <w:fldChar w:fldCharType="begin"/>
        </w:r>
        <w:r w:rsidR="00CA7146">
          <w:instrText xml:space="preserve"> HYPERLINK "mailto:ASG@dewr.gov.au" </w:instrText>
        </w:r>
        <w:r w:rsidR="00CA7146">
          <w:fldChar w:fldCharType="separate"/>
        </w:r>
        <w:r w:rsidRPr="007C77E4">
          <w:rPr>
            <w:rStyle w:val="Hyperlink"/>
          </w:rPr>
          <w:t>ASG@dewr.gov.au</w:t>
        </w:r>
        <w:r w:rsidR="00CA7146">
          <w:rPr>
            <w:rStyle w:val="Hyperlink"/>
          </w:rPr>
          <w:fldChar w:fldCharType="end"/>
        </w:r>
        <w:r>
          <w:rPr>
            <w:color w:val="FFFFFF" w:themeColor="background1"/>
          </w:rPr>
          <w:t>.</w:t>
        </w:r>
      </w:ins>
    </w:p>
    <w:p w14:paraId="67876453" w14:textId="506D7713" w:rsidR="00F261DD" w:rsidRDefault="00F261DD" w:rsidP="003D2C8F">
      <w:pPr>
        <w:pStyle w:val="COTCOCLV1-ASDEFCON"/>
      </w:pPr>
      <w:bookmarkStart w:id="1394" w:name="_Toc175234292"/>
      <w:bookmarkStart w:id="1395" w:name="_Toc143607466"/>
      <w:bookmarkStart w:id="1396" w:name="_Toc143607922"/>
      <w:bookmarkStart w:id="1397" w:name="_Toc143608372"/>
      <w:bookmarkStart w:id="1398" w:name="_Toc153283222"/>
      <w:r>
        <w:t>DISPUTES AND TERMINATION</w:t>
      </w:r>
      <w:bookmarkEnd w:id="1394"/>
      <w:bookmarkEnd w:id="1395"/>
      <w:bookmarkEnd w:id="1396"/>
      <w:bookmarkEnd w:id="1397"/>
      <w:bookmarkEnd w:id="1398"/>
    </w:p>
    <w:p w14:paraId="5020B179" w14:textId="17678BB7" w:rsidR="004907E5" w:rsidRPr="00F62FB2" w:rsidRDefault="002F3182" w:rsidP="003D2C8F">
      <w:pPr>
        <w:pStyle w:val="COTCOCLV2-ASDEFCON"/>
      </w:pPr>
      <w:bookmarkStart w:id="1399" w:name="_Toc175234293"/>
      <w:bookmarkStart w:id="1400" w:name="_Ref143604636"/>
      <w:bookmarkStart w:id="1401" w:name="_Toc143607467"/>
      <w:bookmarkStart w:id="1402" w:name="_Toc143607923"/>
      <w:bookmarkStart w:id="1403" w:name="_Toc143608373"/>
      <w:bookmarkStart w:id="1404" w:name="_Toc153283223"/>
      <w:r w:rsidRPr="00F62FB2">
        <w:t>Termination</w:t>
      </w:r>
      <w:bookmarkEnd w:id="927"/>
      <w:r w:rsidRPr="00F62FB2">
        <w:t xml:space="preserve"> </w:t>
      </w:r>
      <w:r w:rsidR="00D81020" w:rsidRPr="00F62FB2">
        <w:t>(C</w:t>
      </w:r>
      <w:r w:rsidR="00656EA3">
        <w:t>ore</w:t>
      </w:r>
      <w:r w:rsidR="00D81020" w:rsidRPr="00F62FB2">
        <w:t>)</w:t>
      </w:r>
      <w:bookmarkEnd w:id="1399"/>
      <w:bookmarkEnd w:id="1400"/>
      <w:bookmarkEnd w:id="1401"/>
      <w:bookmarkEnd w:id="1402"/>
      <w:bookmarkEnd w:id="1403"/>
      <w:bookmarkEnd w:id="1404"/>
    </w:p>
    <w:p w14:paraId="11454953" w14:textId="150E2AF8" w:rsidR="004E0B6A" w:rsidRPr="00656EA3" w:rsidRDefault="002F3182" w:rsidP="008815D0">
      <w:pPr>
        <w:pStyle w:val="COTCOCLV3-ASDEFCON"/>
      </w:pPr>
      <w:r w:rsidRPr="00656EA3">
        <w:t>The Commonwealth</w:t>
      </w:r>
      <w:r w:rsidR="00F75579" w:rsidRPr="00656EA3">
        <w:t xml:space="preserve"> Representative</w:t>
      </w:r>
      <w:r w:rsidRPr="00656EA3">
        <w:t xml:space="preserve"> may </w:t>
      </w:r>
      <w:r w:rsidR="000A3668" w:rsidRPr="00656EA3">
        <w:t xml:space="preserve">immediately </w:t>
      </w:r>
      <w:r w:rsidRPr="00656EA3">
        <w:t xml:space="preserve">terminate this Deed for any reason by written notice to the </w:t>
      </w:r>
      <w:r w:rsidR="00D55D02" w:rsidRPr="00656EA3">
        <w:t>Contractor</w:t>
      </w:r>
      <w:r w:rsidRPr="00656EA3">
        <w:t>.</w:t>
      </w:r>
      <w:r w:rsidR="000A3668" w:rsidRPr="00656EA3">
        <w:t xml:space="preserve">  Any Contracts </w:t>
      </w:r>
      <w:r w:rsidRPr="00656EA3">
        <w:t xml:space="preserve">in operation at the time of termination </w:t>
      </w:r>
      <w:r w:rsidR="004D3AFE" w:rsidRPr="00656EA3">
        <w:t xml:space="preserve">of the Deed </w:t>
      </w:r>
      <w:r w:rsidRPr="00656EA3">
        <w:t>are not affected by the termination of the Deed, and continue in effect unless terminated separately</w:t>
      </w:r>
      <w:r w:rsidR="009D1095" w:rsidRPr="00656EA3">
        <w:t xml:space="preserve"> under clause </w:t>
      </w:r>
      <w:r w:rsidR="00D0048D" w:rsidRPr="00656EA3">
        <w:fldChar w:fldCharType="begin"/>
      </w:r>
      <w:r w:rsidR="00D0048D" w:rsidRPr="00656EA3">
        <w:instrText xml:space="preserve"> REF _Ref259783971 \r \h </w:instrText>
      </w:r>
      <w:r w:rsidR="00F46C5F" w:rsidRPr="00656EA3">
        <w:instrText xml:space="preserve"> \* MERGEFORMAT </w:instrText>
      </w:r>
      <w:r w:rsidR="00D0048D" w:rsidRPr="00656EA3">
        <w:fldChar w:fldCharType="separate"/>
      </w:r>
      <w:r w:rsidR="00C7088C">
        <w:t>12.1.2</w:t>
      </w:r>
      <w:r w:rsidR="00D0048D" w:rsidRPr="00656EA3">
        <w:fldChar w:fldCharType="end"/>
      </w:r>
      <w:r w:rsidR="009D1095" w:rsidRPr="00656EA3">
        <w:t xml:space="preserve"> or clause </w:t>
      </w:r>
      <w:r w:rsidR="006C3684" w:rsidRPr="00656EA3">
        <w:fldChar w:fldCharType="begin"/>
      </w:r>
      <w:r w:rsidR="006C3684" w:rsidRPr="00656EA3">
        <w:instrText xml:space="preserve"> REF _Ref259783974 \r \h </w:instrText>
      </w:r>
      <w:r w:rsidR="00F46C5F" w:rsidRPr="00656EA3">
        <w:instrText xml:space="preserve"> \* MERGEFORMAT </w:instrText>
      </w:r>
      <w:r w:rsidR="006C3684" w:rsidRPr="00656EA3">
        <w:fldChar w:fldCharType="separate"/>
      </w:r>
      <w:r w:rsidR="00C7088C">
        <w:t>12.1.4</w:t>
      </w:r>
      <w:r w:rsidR="006C3684" w:rsidRPr="00656EA3">
        <w:fldChar w:fldCharType="end"/>
      </w:r>
      <w:r w:rsidRPr="00656EA3">
        <w:t>.</w:t>
      </w:r>
    </w:p>
    <w:p w14:paraId="2A1AAAE1" w14:textId="77777777" w:rsidR="002F3182" w:rsidRPr="00F62FB2" w:rsidRDefault="002F3182" w:rsidP="003D2C8F">
      <w:pPr>
        <w:pStyle w:val="COTCOCLV3-ASDEFCON"/>
      </w:pPr>
      <w:bookmarkStart w:id="1405" w:name="_Ref259783971"/>
      <w:r w:rsidRPr="00F62FB2">
        <w:t xml:space="preserve">The </w:t>
      </w:r>
      <w:r w:rsidR="00631F11" w:rsidRPr="00F62FB2">
        <w:t>Authorised Officer</w:t>
      </w:r>
      <w:r w:rsidRPr="00F62FB2">
        <w:t xml:space="preserve"> may terminate </w:t>
      </w:r>
      <w:r w:rsidR="009D1095" w:rsidRPr="00F62FB2">
        <w:t>any</w:t>
      </w:r>
      <w:r w:rsidR="000A3668" w:rsidRPr="00F62FB2">
        <w:t xml:space="preserve"> one or more</w:t>
      </w:r>
      <w:r w:rsidR="009D1095" w:rsidRPr="00F62FB2">
        <w:t xml:space="preserve"> </w:t>
      </w:r>
      <w:r w:rsidRPr="00F62FB2">
        <w:t>Contract</w:t>
      </w:r>
      <w:r w:rsidR="000A3668" w:rsidRPr="00F62FB2">
        <w:t>s placed under this Deed</w:t>
      </w:r>
      <w:r w:rsidRPr="00F62FB2">
        <w:t xml:space="preserve"> if:</w:t>
      </w:r>
      <w:bookmarkEnd w:id="1405"/>
    </w:p>
    <w:p w14:paraId="5C1A3647" w14:textId="77777777" w:rsidR="002F3182" w:rsidRPr="00F62FB2" w:rsidRDefault="002F3182" w:rsidP="003D2C8F">
      <w:pPr>
        <w:pStyle w:val="COTCOCLV4-ASDEFCON"/>
      </w:pPr>
      <w:r w:rsidRPr="00F62FB2">
        <w:t xml:space="preserve">the </w:t>
      </w:r>
      <w:r w:rsidR="00D55D02" w:rsidRPr="00F62FB2">
        <w:t>Contractor</w:t>
      </w:r>
      <w:r w:rsidRPr="00F62FB2">
        <w:t>:</w:t>
      </w:r>
    </w:p>
    <w:p w14:paraId="74A13900" w14:textId="77777777" w:rsidR="002F3182" w:rsidRPr="00F62FB2" w:rsidRDefault="002F3182" w:rsidP="003D2C8F">
      <w:pPr>
        <w:pStyle w:val="COTCOCLV5-ASDEFCON"/>
      </w:pPr>
      <w:r w:rsidRPr="00F62FB2">
        <w:t>does no</w:t>
      </w:r>
      <w:r w:rsidRPr="00F62FB2">
        <w:rPr>
          <w:rStyle w:val="DMO-NumListALV5Char"/>
        </w:rPr>
        <w:t xml:space="preserve">t deliver all of the </w:t>
      </w:r>
      <w:r w:rsidR="006C2D4C" w:rsidRPr="00F62FB2">
        <w:rPr>
          <w:rStyle w:val="DMO-NumListALV5Char"/>
        </w:rPr>
        <w:t>Supplies</w:t>
      </w:r>
      <w:r w:rsidR="00E13145" w:rsidRPr="00F62FB2">
        <w:rPr>
          <w:rStyle w:val="DMO-NumListALV5Char"/>
        </w:rPr>
        <w:t xml:space="preserve"> </w:t>
      </w:r>
      <w:r w:rsidRPr="00F62FB2">
        <w:rPr>
          <w:rStyle w:val="DMO-NumListALV5Char"/>
        </w:rPr>
        <w:t>and, if applicable, the Repairable Item to the Delivery Location</w:t>
      </w:r>
      <w:r w:rsidRPr="00F62FB2">
        <w:t xml:space="preserve"> by the relevant Delivery Date</w:t>
      </w:r>
      <w:r w:rsidR="000A3668" w:rsidRPr="00F62FB2">
        <w:t xml:space="preserve"> specified in the relevant Contract</w:t>
      </w:r>
      <w:r w:rsidRPr="00F62FB2">
        <w:t>; or</w:t>
      </w:r>
      <w:r w:rsidR="003C6123" w:rsidRPr="00F62FB2">
        <w:t xml:space="preserve"> </w:t>
      </w:r>
    </w:p>
    <w:p w14:paraId="6814B4D3" w14:textId="77777777" w:rsidR="002F3182" w:rsidRPr="00F62FB2" w:rsidRDefault="002F3182" w:rsidP="003D2C8F">
      <w:pPr>
        <w:pStyle w:val="COTCOCLV5-ASDEFCON"/>
      </w:pPr>
      <w:r w:rsidRPr="00F62FB2">
        <w:t xml:space="preserve">notifies the Commonwealth that it will be unable to deliver the </w:t>
      </w:r>
      <w:r w:rsidR="006C2D4C" w:rsidRPr="00F62FB2">
        <w:t>Supplies</w:t>
      </w:r>
      <w:r w:rsidR="00E13145" w:rsidRPr="00F62FB2">
        <w:t xml:space="preserve"> </w:t>
      </w:r>
      <w:r w:rsidRPr="00F62FB2">
        <w:t xml:space="preserve">and, if applicable, the Repairable Item to the Delivery Location by the Delivery </w:t>
      </w:r>
      <w:r w:rsidR="002D7E94" w:rsidRPr="00F62FB2">
        <w:t>Date</w:t>
      </w:r>
      <w:r w:rsidR="000A3668" w:rsidRPr="00F62FB2">
        <w:t xml:space="preserve"> specified in the relevant Contract</w:t>
      </w:r>
      <w:r w:rsidRPr="00F62FB2">
        <w:t>;</w:t>
      </w:r>
    </w:p>
    <w:p w14:paraId="7D69FE5B" w14:textId="37BBAF5E" w:rsidR="002F3182" w:rsidRPr="00F62FB2" w:rsidRDefault="002F3182" w:rsidP="008815D0">
      <w:pPr>
        <w:pStyle w:val="COTCOCLV4-ASDEFCON"/>
      </w:pPr>
      <w:r w:rsidRPr="00F62FB2">
        <w:t>the Commonwealth rejects any of the Supp</w:t>
      </w:r>
      <w:r w:rsidR="002D7E94" w:rsidRPr="00F62FB2">
        <w:t>lies in accordance with clause</w:t>
      </w:r>
      <w:r w:rsidR="005E4B61">
        <w:t xml:space="preserve"> </w:t>
      </w:r>
      <w:r w:rsidR="005E4B61">
        <w:fldChar w:fldCharType="begin"/>
      </w:r>
      <w:r w:rsidR="005E4B61">
        <w:instrText xml:space="preserve"> REF _Ref80717889 \r \h </w:instrText>
      </w:r>
      <w:r w:rsidR="00656EA3">
        <w:instrText xml:space="preserve"> \* MERGEFORMAT </w:instrText>
      </w:r>
      <w:r w:rsidR="005E4B61">
        <w:fldChar w:fldCharType="separate"/>
      </w:r>
      <w:r w:rsidR="00C7088C">
        <w:t>6.1</w:t>
      </w:r>
      <w:r w:rsidR="005E4B61">
        <w:fldChar w:fldCharType="end"/>
      </w:r>
      <w:r w:rsidRPr="00F62FB2">
        <w:t>;</w:t>
      </w:r>
    </w:p>
    <w:p w14:paraId="664FE4FD" w14:textId="77777777" w:rsidR="002F3182" w:rsidRPr="00F62FB2" w:rsidRDefault="002F3182" w:rsidP="003D2C8F">
      <w:pPr>
        <w:pStyle w:val="COTCOCLV4-ASDEFCON"/>
      </w:pPr>
      <w:r w:rsidRPr="00F62FB2">
        <w:t xml:space="preserve">the </w:t>
      </w:r>
      <w:r w:rsidR="00D55D02" w:rsidRPr="00F62FB2">
        <w:t>Contractor</w:t>
      </w:r>
      <w:r w:rsidRPr="00F62FB2">
        <w:t xml:space="preserve"> breaches the Contract and the breach is not</w:t>
      </w:r>
      <w:r w:rsidR="000A3668" w:rsidRPr="00F62FB2">
        <w:t>, in the opinion of the Commonwealth,</w:t>
      </w:r>
      <w:r w:rsidRPr="00F62FB2">
        <w:t xml:space="preserve"> capable of remedy;</w:t>
      </w:r>
    </w:p>
    <w:p w14:paraId="2210A889" w14:textId="77777777" w:rsidR="002F3182" w:rsidRPr="00F62FB2" w:rsidRDefault="002F3182" w:rsidP="003D2C8F">
      <w:pPr>
        <w:pStyle w:val="COTCOCLV4-ASDEFCON"/>
      </w:pPr>
      <w:r w:rsidRPr="00F62FB2">
        <w:t xml:space="preserve">the </w:t>
      </w:r>
      <w:r w:rsidR="00D55D02" w:rsidRPr="00F62FB2">
        <w:t>Contractor</w:t>
      </w:r>
      <w:r w:rsidRPr="00F62FB2">
        <w:t xml:space="preserve"> does not remedy a breach of the Contract which is capable of remedy within the period specified by the Commonwealth in a notice of default issued by the Commonwealth to the </w:t>
      </w:r>
      <w:r w:rsidR="00D55D02" w:rsidRPr="00F62FB2">
        <w:t>Contractor</w:t>
      </w:r>
      <w:r w:rsidRPr="00F62FB2">
        <w:t xml:space="preserve"> requiring the </w:t>
      </w:r>
      <w:r w:rsidR="00D55D02" w:rsidRPr="00F62FB2">
        <w:t>Contractor</w:t>
      </w:r>
      <w:r w:rsidRPr="00F62FB2">
        <w:t xml:space="preserve"> to remedy the breach;</w:t>
      </w:r>
    </w:p>
    <w:p w14:paraId="741E5573" w14:textId="75E6734B" w:rsidR="007E5E11" w:rsidRPr="00F62FB2" w:rsidRDefault="002F3182" w:rsidP="008815D0">
      <w:pPr>
        <w:pStyle w:val="COTCOCLV4-ASDEFCON"/>
      </w:pPr>
      <w:bookmarkStart w:id="1406" w:name="_Ref517696558"/>
      <w:r w:rsidRPr="00F62FB2">
        <w:t xml:space="preserve">the </w:t>
      </w:r>
      <w:r w:rsidR="00D55D02" w:rsidRPr="00F62FB2">
        <w:t>Contractor</w:t>
      </w:r>
      <w:r w:rsidRPr="00F62FB2">
        <w:t xml:space="preserve"> becomes bankrupt or insolvent</w:t>
      </w:r>
      <w:r w:rsidR="000B2E7F" w:rsidRPr="00970902">
        <w:t>, except to the extent the exercise of a right under this clause</w:t>
      </w:r>
      <w:r w:rsidR="005C5B29">
        <w:t xml:space="preserve"> </w:t>
      </w:r>
      <w:r w:rsidR="005E4B61">
        <w:fldChar w:fldCharType="begin"/>
      </w:r>
      <w:r w:rsidR="005E4B61">
        <w:instrText xml:space="preserve"> REF _Ref259783971 \w \h </w:instrText>
      </w:r>
      <w:r w:rsidR="00656EA3">
        <w:instrText xml:space="preserve"> \* MERGEFORMAT </w:instrText>
      </w:r>
      <w:r w:rsidR="005E4B61">
        <w:fldChar w:fldCharType="separate"/>
      </w:r>
      <w:r w:rsidR="00C7088C">
        <w:t>12.1.2</w:t>
      </w:r>
      <w:r w:rsidR="005E4B61">
        <w:fldChar w:fldCharType="end"/>
      </w:r>
      <w:r w:rsidR="005E4B61">
        <w:fldChar w:fldCharType="begin"/>
      </w:r>
      <w:r w:rsidR="005E4B61">
        <w:instrText xml:space="preserve"> REF _Ref517696558 \r \h </w:instrText>
      </w:r>
      <w:r w:rsidR="00656EA3">
        <w:instrText xml:space="preserve"> \* MERGEFORMAT </w:instrText>
      </w:r>
      <w:r w:rsidR="005E4B61">
        <w:fldChar w:fldCharType="separate"/>
      </w:r>
      <w:r w:rsidR="00C7088C">
        <w:t>e</w:t>
      </w:r>
      <w:r w:rsidR="005E4B61">
        <w:fldChar w:fldCharType="end"/>
      </w:r>
      <w:r w:rsidR="000B2E7F" w:rsidRPr="00970902">
        <w:t xml:space="preserve"> is prevented by law</w:t>
      </w:r>
      <w:r w:rsidR="00BF7A54" w:rsidRPr="00F62FB2">
        <w:t>;</w:t>
      </w:r>
      <w:bookmarkEnd w:id="1406"/>
      <w:r w:rsidR="00BF7A54" w:rsidRPr="00F62FB2">
        <w:t xml:space="preserve"> </w:t>
      </w:r>
    </w:p>
    <w:p w14:paraId="4AC11A22" w14:textId="31AE6FDC" w:rsidR="00BF7A54" w:rsidRPr="00F62FB2" w:rsidRDefault="007E5E11" w:rsidP="008815D0">
      <w:pPr>
        <w:pStyle w:val="COTCOCLV4-ASDEFCON"/>
      </w:pPr>
      <w:r w:rsidRPr="00F62FB2">
        <w:t xml:space="preserve">the </w:t>
      </w:r>
      <w:r w:rsidR="00614E8D" w:rsidRPr="00F62FB2">
        <w:t>C</w:t>
      </w:r>
      <w:r w:rsidRPr="00F62FB2">
        <w:t xml:space="preserve">ontractor breaches any of its obligations under clause </w:t>
      </w:r>
      <w:r w:rsidR="00D0048D" w:rsidRPr="00F62FB2">
        <w:fldChar w:fldCharType="begin"/>
      </w:r>
      <w:r w:rsidR="00D0048D" w:rsidRPr="00F62FB2">
        <w:instrText xml:space="preserve"> REF _Ref354150703 \r \h </w:instrText>
      </w:r>
      <w:r w:rsidR="00F46C5F">
        <w:instrText xml:space="preserve"> \* MERGEFORMAT </w:instrText>
      </w:r>
      <w:r w:rsidR="00D0048D" w:rsidRPr="00F62FB2">
        <w:fldChar w:fldCharType="separate"/>
      </w:r>
      <w:r w:rsidR="00C7088C">
        <w:t>10.4</w:t>
      </w:r>
      <w:r w:rsidR="00D0048D" w:rsidRPr="00F62FB2">
        <w:fldChar w:fldCharType="end"/>
      </w:r>
      <w:r w:rsidR="00F064F9" w:rsidRPr="00F62FB2">
        <w:t xml:space="preserve"> </w:t>
      </w:r>
      <w:r w:rsidR="0067335A" w:rsidRPr="00F62FB2">
        <w:t xml:space="preserve">of the </w:t>
      </w:r>
      <w:r w:rsidR="00A01D73" w:rsidRPr="00F62FB2">
        <w:t>c</w:t>
      </w:r>
      <w:r w:rsidR="00991258" w:rsidRPr="00F62FB2">
        <w:t xml:space="preserve">onditions of </w:t>
      </w:r>
      <w:r w:rsidR="00A01D73" w:rsidRPr="00F62FB2">
        <w:t>d</w:t>
      </w:r>
      <w:r w:rsidR="0067335A" w:rsidRPr="00F62FB2">
        <w:t>eed</w:t>
      </w:r>
      <w:r w:rsidR="00F064F9" w:rsidRPr="00F62FB2">
        <w:t xml:space="preserve"> or clause </w:t>
      </w:r>
      <w:r w:rsidR="007B3BD9" w:rsidRPr="00F62FB2">
        <w:fldChar w:fldCharType="begin"/>
      </w:r>
      <w:r w:rsidR="007B3BD9" w:rsidRPr="00F62FB2">
        <w:instrText xml:space="preserve"> REF _Ref393807468 \r \h </w:instrText>
      </w:r>
      <w:r w:rsidR="00656EA3">
        <w:instrText xml:space="preserve"> \* MERGEFORMAT </w:instrText>
      </w:r>
      <w:r w:rsidR="007B3BD9" w:rsidRPr="00F62FB2">
        <w:fldChar w:fldCharType="separate"/>
      </w:r>
      <w:r w:rsidR="00C7088C">
        <w:t>4</w:t>
      </w:r>
      <w:r w:rsidR="007B3BD9" w:rsidRPr="00F62FB2">
        <w:fldChar w:fldCharType="end"/>
      </w:r>
      <w:r w:rsidR="00F064F9" w:rsidRPr="00F62FB2">
        <w:t xml:space="preserve"> of the SOW</w:t>
      </w:r>
      <w:r w:rsidRPr="00F62FB2">
        <w:t xml:space="preserve">; </w:t>
      </w:r>
      <w:r w:rsidR="00BF7A54" w:rsidRPr="00F62FB2">
        <w:t>or</w:t>
      </w: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0"/>
      </w:tblGrid>
      <w:tr w:rsidR="00880D39" w:rsidRPr="0076643B" w14:paraId="426A66B0" w14:textId="77777777" w:rsidTr="00C46A39">
        <w:trPr>
          <w:trHeight w:val="926"/>
        </w:trPr>
        <w:tc>
          <w:tcPr>
            <w:tcW w:w="9400" w:type="dxa"/>
          </w:tcPr>
          <w:p w14:paraId="6D145FD8" w14:textId="60B1F60C" w:rsidR="00880D39" w:rsidRPr="00F46C5F" w:rsidRDefault="00A93D80" w:rsidP="008815D0">
            <w:pPr>
              <w:pStyle w:val="ASDEFCONOption"/>
            </w:pPr>
            <w:r w:rsidRPr="00F46C5F">
              <w:t xml:space="preserve">Option: </w:t>
            </w:r>
            <w:r w:rsidR="003B16B9" w:rsidRPr="00F46C5F">
              <w:t xml:space="preserve"> W</w:t>
            </w:r>
            <w:r w:rsidR="00880D39" w:rsidRPr="00F46C5F">
              <w:t xml:space="preserve">hen limitation of liability </w:t>
            </w:r>
            <w:r w:rsidR="003B16B9" w:rsidRPr="00F46C5F">
              <w:t>is included</w:t>
            </w:r>
            <w:r w:rsidR="00880D39" w:rsidRPr="00F46C5F">
              <w:t xml:space="preserve"> at clause </w:t>
            </w:r>
            <w:r w:rsidR="00880D39" w:rsidRPr="00F46C5F">
              <w:fldChar w:fldCharType="begin"/>
            </w:r>
            <w:r w:rsidR="00880D39" w:rsidRPr="00F46C5F">
              <w:instrText xml:space="preserve"> REF _Ref389555750 \r \h </w:instrText>
            </w:r>
            <w:r w:rsidR="00F46C5F" w:rsidRPr="00F46C5F">
              <w:instrText xml:space="preserve"> \* MERGEFORMAT </w:instrText>
            </w:r>
            <w:r w:rsidR="00880D39" w:rsidRPr="00F46C5F">
              <w:fldChar w:fldCharType="separate"/>
            </w:r>
            <w:r w:rsidR="00C7088C">
              <w:t>9.3</w:t>
            </w:r>
            <w:r w:rsidR="00880D39" w:rsidRPr="00F46C5F">
              <w:fldChar w:fldCharType="end"/>
            </w:r>
            <w:r w:rsidR="00880D39" w:rsidRPr="00F46C5F">
              <w:t>.</w:t>
            </w:r>
          </w:p>
          <w:p w14:paraId="41ADC4F9" w14:textId="777C4681" w:rsidR="00880D39" w:rsidRPr="00F62FB2" w:rsidRDefault="00880D39" w:rsidP="008815D0">
            <w:pPr>
              <w:pStyle w:val="COTCOCLV4-ASDEFCON"/>
            </w:pPr>
            <w:bookmarkStart w:id="1407" w:name="_Ref390785111"/>
            <w:r w:rsidRPr="00F62FB2">
              <w:t xml:space="preserve">the Contractor would have, except for the operation of clause </w:t>
            </w:r>
            <w:r w:rsidRPr="00F62FB2">
              <w:fldChar w:fldCharType="begin"/>
            </w:r>
            <w:r w:rsidRPr="00F62FB2">
              <w:instrText xml:space="preserve"> REF _Ref389556212 \r \h </w:instrText>
            </w:r>
            <w:r w:rsidR="00F46C5F">
              <w:instrText xml:space="preserve"> \* MERGEFORMAT </w:instrText>
            </w:r>
            <w:r w:rsidRPr="00F62FB2">
              <w:fldChar w:fldCharType="separate"/>
            </w:r>
            <w:r w:rsidR="00C7088C">
              <w:t>9.3</w:t>
            </w:r>
            <w:r w:rsidRPr="00F62FB2">
              <w:fldChar w:fldCharType="end"/>
            </w:r>
            <w:r w:rsidRPr="00F62FB2">
              <w:t>, been liable for Commonwealth loss to an amount equal to or greater than the amount of the liability cap.</w:t>
            </w:r>
            <w:bookmarkEnd w:id="1407"/>
            <w:r w:rsidRPr="00F62FB2">
              <w:t xml:space="preserve"> </w:t>
            </w:r>
          </w:p>
        </w:tc>
      </w:tr>
    </w:tbl>
    <w:p w14:paraId="6A1CBEB6" w14:textId="77777777" w:rsidR="00656EA3" w:rsidRDefault="00656EA3" w:rsidP="00656EA3">
      <w:pPr>
        <w:pStyle w:val="ASDEFCONOptionSpace"/>
      </w:pPr>
    </w:p>
    <w:p w14:paraId="06F24CCD" w14:textId="6B4FA93F" w:rsidR="009D1095" w:rsidRPr="00F62FB2" w:rsidRDefault="002F3182" w:rsidP="003D2C8F">
      <w:pPr>
        <w:pStyle w:val="COTCOCLV3-ASDEFCON"/>
      </w:pPr>
      <w:r w:rsidRPr="00F62FB2">
        <w:t xml:space="preserve">If the Commonwealth has provided a Repairable Item to the </w:t>
      </w:r>
      <w:r w:rsidR="00D55D02" w:rsidRPr="00F62FB2">
        <w:t>Contractor</w:t>
      </w:r>
      <w:r w:rsidRPr="00F62FB2">
        <w:t xml:space="preserve"> in relation to </w:t>
      </w:r>
      <w:r w:rsidR="002D7E94" w:rsidRPr="00F62FB2">
        <w:t xml:space="preserve">any </w:t>
      </w:r>
      <w:r w:rsidRPr="00F62FB2">
        <w:t xml:space="preserve">Contract which has been terminated, the </w:t>
      </w:r>
      <w:r w:rsidR="00D55D02" w:rsidRPr="00F62FB2">
        <w:t>Contractor</w:t>
      </w:r>
      <w:r w:rsidRPr="00F62FB2">
        <w:t xml:space="preserve"> </w:t>
      </w:r>
      <w:r w:rsidR="00AC68FC" w:rsidRPr="00F62FB2">
        <w:t>shall</w:t>
      </w:r>
      <w:r w:rsidRPr="00F62FB2">
        <w:t xml:space="preserve"> immediately return that Repairable Item to the Commonwealth at the </w:t>
      </w:r>
      <w:r w:rsidR="00D55D02" w:rsidRPr="00F62FB2">
        <w:t>Contractor</w:t>
      </w:r>
      <w:r w:rsidRPr="00F62FB2">
        <w:t>’s cost.</w:t>
      </w:r>
    </w:p>
    <w:p w14:paraId="1879064D" w14:textId="77777777" w:rsidR="002F3182" w:rsidRPr="00F62FB2" w:rsidRDefault="002F3182" w:rsidP="003D2C8F">
      <w:pPr>
        <w:pStyle w:val="COTCOCLV3-ASDEFCON"/>
      </w:pPr>
      <w:bookmarkStart w:id="1408" w:name="_Ref259783974"/>
      <w:r w:rsidRPr="00F62FB2">
        <w:t>In addition to a</w:t>
      </w:r>
      <w:r w:rsidR="002D7E94" w:rsidRPr="00F62FB2">
        <w:t>ny other rights it has under any</w:t>
      </w:r>
      <w:r w:rsidRPr="00F62FB2">
        <w:t xml:space="preserve"> Contract, the Commonweal</w:t>
      </w:r>
      <w:r w:rsidR="002D7E94" w:rsidRPr="00F62FB2">
        <w:t>th may at any time terminate any</w:t>
      </w:r>
      <w:r w:rsidRPr="00F62FB2">
        <w:t xml:space="preserve"> Contract by notifying the </w:t>
      </w:r>
      <w:r w:rsidR="00D55D02" w:rsidRPr="00F62FB2">
        <w:t>Contractor</w:t>
      </w:r>
      <w:r w:rsidRPr="00F62FB2">
        <w:t xml:space="preserve"> in writing.  If the Commonwealth issues such a notice, the </w:t>
      </w:r>
      <w:r w:rsidR="00D55D02" w:rsidRPr="00F62FB2">
        <w:t>Contractor</w:t>
      </w:r>
      <w:r w:rsidRPr="00F62FB2">
        <w:t xml:space="preserve"> </w:t>
      </w:r>
      <w:r w:rsidR="00AC68FC" w:rsidRPr="00F62FB2">
        <w:t>shall</w:t>
      </w:r>
      <w:r w:rsidRPr="00F62FB2">
        <w:t xml:space="preserve"> stop work in accordance with the notice, comply with any directions given by the Commonwealth and mitigate all loss, costs (including the costs of its compliance with any directions) and expenses in connection with the termination, including those arising from affected subcontracts.</w:t>
      </w:r>
      <w:bookmarkEnd w:id="1408"/>
    </w:p>
    <w:p w14:paraId="75F389CB" w14:textId="503CD8F0" w:rsidR="002F3182" w:rsidRPr="00F62FB2" w:rsidRDefault="00017380" w:rsidP="003D2C8F">
      <w:pPr>
        <w:pStyle w:val="COTCOCLV3-ASDEFCON"/>
      </w:pPr>
      <w:bookmarkStart w:id="1409" w:name="_Ref270446777"/>
      <w:r w:rsidRPr="00F62FB2">
        <w:t xml:space="preserve">If the Commonwealth terminates any one or more Contracts pursuant to clause </w:t>
      </w:r>
      <w:r w:rsidR="006C3684" w:rsidRPr="00F62FB2">
        <w:fldChar w:fldCharType="begin"/>
      </w:r>
      <w:r w:rsidR="006C3684" w:rsidRPr="00F62FB2">
        <w:instrText xml:space="preserve"> REF _Ref259783974 \r \h </w:instrText>
      </w:r>
      <w:r w:rsidR="00F46C5F">
        <w:instrText xml:space="preserve"> \* MERGEFORMAT </w:instrText>
      </w:r>
      <w:r w:rsidR="006C3684" w:rsidRPr="00F62FB2">
        <w:fldChar w:fldCharType="separate"/>
      </w:r>
      <w:r w:rsidR="00C7088C">
        <w:t>12.1.4</w:t>
      </w:r>
      <w:r w:rsidR="006C3684" w:rsidRPr="00F62FB2">
        <w:fldChar w:fldCharType="end"/>
      </w:r>
      <w:r w:rsidRPr="00F62FB2">
        <w:t>, t</w:t>
      </w:r>
      <w:r w:rsidR="002F3182" w:rsidRPr="00F62FB2">
        <w:t xml:space="preserve">he Commonwealth will only be liable for payments to the </w:t>
      </w:r>
      <w:r w:rsidR="00D55D02" w:rsidRPr="00F62FB2">
        <w:t>Contractor</w:t>
      </w:r>
      <w:r w:rsidR="002F3182" w:rsidRPr="00F62FB2">
        <w:t xml:space="preserve"> for Supplies </w:t>
      </w:r>
      <w:r w:rsidRPr="00F62FB2">
        <w:t xml:space="preserve">delivered and </w:t>
      </w:r>
      <w:r w:rsidR="002F3182" w:rsidRPr="00F62FB2">
        <w:t xml:space="preserve">accepted in accordance with clause </w:t>
      </w:r>
      <w:r w:rsidR="00D0048D" w:rsidRPr="00F62FB2">
        <w:fldChar w:fldCharType="begin"/>
      </w:r>
      <w:r w:rsidR="00D0048D" w:rsidRPr="00F62FB2">
        <w:instrText xml:space="preserve"> REF _Ref260317721 \r \h </w:instrText>
      </w:r>
      <w:r w:rsidR="00F46C5F">
        <w:instrText xml:space="preserve"> \* MERGEFORMAT </w:instrText>
      </w:r>
      <w:r w:rsidR="00D0048D" w:rsidRPr="00F62FB2">
        <w:fldChar w:fldCharType="separate"/>
      </w:r>
      <w:r w:rsidR="00C7088C">
        <w:t>5</w:t>
      </w:r>
      <w:r w:rsidR="00D0048D" w:rsidRPr="00F62FB2">
        <w:fldChar w:fldCharType="end"/>
      </w:r>
      <w:r w:rsidR="00D0048D" w:rsidRPr="00F62FB2">
        <w:t xml:space="preserve"> </w:t>
      </w:r>
      <w:r w:rsidRPr="00F62FB2">
        <w:t xml:space="preserve">under the affected Contract or Contracts </w:t>
      </w:r>
      <w:r w:rsidR="002F3182" w:rsidRPr="00F62FB2">
        <w:t xml:space="preserve">before the effective date of termination and any reasonable costs incurred by the </w:t>
      </w:r>
      <w:r w:rsidR="00D55D02" w:rsidRPr="00F62FB2">
        <w:t>Contractor</w:t>
      </w:r>
      <w:r w:rsidR="002F3182" w:rsidRPr="00F62FB2">
        <w:t xml:space="preserve"> that are directly attributable to the termination</w:t>
      </w:r>
      <w:r w:rsidRPr="00F62FB2">
        <w:t xml:space="preserve"> of the affected Contract or Contracts.  The Contractor’s entitlement to recover amounts under this clause </w:t>
      </w:r>
      <w:r w:rsidR="006C3684" w:rsidRPr="00F62FB2">
        <w:fldChar w:fldCharType="begin"/>
      </w:r>
      <w:r w:rsidR="006C3684" w:rsidRPr="00F62FB2">
        <w:instrText xml:space="preserve"> REF _Ref270446777 \r \h </w:instrText>
      </w:r>
      <w:r w:rsidR="00F46C5F">
        <w:instrText xml:space="preserve"> \* MERGEFORMAT </w:instrText>
      </w:r>
      <w:r w:rsidR="006C3684" w:rsidRPr="00F62FB2">
        <w:fldChar w:fldCharType="separate"/>
      </w:r>
      <w:r w:rsidR="00C7088C">
        <w:t>12.1.5</w:t>
      </w:r>
      <w:r w:rsidR="006C3684" w:rsidRPr="00F62FB2">
        <w:fldChar w:fldCharType="end"/>
      </w:r>
      <w:r w:rsidRPr="00F62FB2">
        <w:t xml:space="preserve"> is subject to the Contractor mitigating all losses associated with any termination and substantiating all </w:t>
      </w:r>
      <w:r w:rsidR="002F3182" w:rsidRPr="00F62FB2">
        <w:t>amounts to the satisfaction of the Commonwealth.</w:t>
      </w:r>
      <w:bookmarkEnd w:id="1409"/>
    </w:p>
    <w:p w14:paraId="1AFA1813" w14:textId="77777777" w:rsidR="00676AF5" w:rsidRPr="00F62FB2" w:rsidRDefault="002F3182" w:rsidP="003D2C8F">
      <w:pPr>
        <w:pStyle w:val="COTCOCLV3-ASDEFCON"/>
      </w:pPr>
      <w:r w:rsidRPr="00F62FB2">
        <w:t xml:space="preserve">The </w:t>
      </w:r>
      <w:r w:rsidR="00D55D02" w:rsidRPr="00F62FB2">
        <w:t>Contractor</w:t>
      </w:r>
      <w:r w:rsidRPr="00F62FB2">
        <w:t xml:space="preserve"> will not be entitled to profi</w:t>
      </w:r>
      <w:r w:rsidR="002D7E94" w:rsidRPr="00F62FB2">
        <w:t>t anticipated on any part of any</w:t>
      </w:r>
      <w:r w:rsidRPr="00F62FB2">
        <w:t xml:space="preserve"> Contract terminated.</w:t>
      </w:r>
    </w:p>
    <w:p w14:paraId="077A56F7" w14:textId="121AA8E7" w:rsidR="00CA5514" w:rsidRPr="00F62FB2" w:rsidRDefault="00CA5514" w:rsidP="003D2C8F">
      <w:pPr>
        <w:pStyle w:val="COTCOCLV2-ASDEFCON"/>
      </w:pPr>
      <w:bookmarkStart w:id="1410" w:name="_Toc371579216"/>
      <w:bookmarkStart w:id="1411" w:name="_Toc371579252"/>
      <w:bookmarkStart w:id="1412" w:name="_Toc373144138"/>
      <w:bookmarkStart w:id="1413" w:name="_Toc380669387"/>
      <w:bookmarkStart w:id="1414" w:name="_Toc380743096"/>
      <w:bookmarkStart w:id="1415" w:name="_Ref263324630"/>
      <w:bookmarkStart w:id="1416" w:name="_Ref353365472"/>
      <w:bookmarkStart w:id="1417" w:name="_Toc175234294"/>
      <w:bookmarkStart w:id="1418" w:name="_Toc143607468"/>
      <w:bookmarkStart w:id="1419" w:name="_Toc143607924"/>
      <w:bookmarkStart w:id="1420" w:name="_Toc143608374"/>
      <w:bookmarkStart w:id="1421" w:name="_Toc153283224"/>
      <w:bookmarkEnd w:id="1410"/>
      <w:bookmarkEnd w:id="1411"/>
      <w:bookmarkEnd w:id="1412"/>
      <w:bookmarkEnd w:id="1413"/>
      <w:bookmarkEnd w:id="1414"/>
      <w:r w:rsidRPr="00F62FB2">
        <w:t>Set Off</w:t>
      </w:r>
      <w:bookmarkEnd w:id="1415"/>
      <w:bookmarkEnd w:id="1416"/>
      <w:r w:rsidR="00D81020" w:rsidRPr="00F62FB2">
        <w:t xml:space="preserve"> (</w:t>
      </w:r>
      <w:r w:rsidR="00180417">
        <w:t>Core</w:t>
      </w:r>
      <w:r w:rsidR="00D81020" w:rsidRPr="00F62FB2">
        <w:t>)</w:t>
      </w:r>
      <w:bookmarkEnd w:id="1417"/>
      <w:bookmarkEnd w:id="1418"/>
      <w:bookmarkEnd w:id="1419"/>
      <w:bookmarkEnd w:id="1420"/>
      <w:bookmarkEnd w:id="1421"/>
    </w:p>
    <w:p w14:paraId="7B66EED6" w14:textId="77777777" w:rsidR="00CA5514" w:rsidRPr="00F62FB2" w:rsidRDefault="00CA5514" w:rsidP="003D2C8F">
      <w:pPr>
        <w:pStyle w:val="COTCOCLV3-ASDEFCON"/>
      </w:pPr>
      <w:r w:rsidRPr="00F62FB2">
        <w:t xml:space="preserve">If the </w:t>
      </w:r>
      <w:r w:rsidR="00D55D02" w:rsidRPr="00F62FB2">
        <w:t>Contractor</w:t>
      </w:r>
      <w:r w:rsidRPr="00F62FB2">
        <w:t xml:space="preserve"> owes any debt to the Commonwealth in connection with the Deed or any</w:t>
      </w:r>
      <w:r w:rsidR="004B6766" w:rsidRPr="00F62FB2">
        <w:t xml:space="preserve"> </w:t>
      </w:r>
      <w:r w:rsidRPr="00F62FB2">
        <w:t>Contract, the Commonwealth may deduct the amount of the debt from payment of the Contract Price in relation to any Contract.</w:t>
      </w:r>
    </w:p>
    <w:p w14:paraId="36E56EEB" w14:textId="77777777" w:rsidR="0004493D" w:rsidRPr="00F62FB2" w:rsidRDefault="0004493D" w:rsidP="003D2C8F">
      <w:pPr>
        <w:pStyle w:val="ASDEFCONNormal"/>
      </w:pPr>
    </w:p>
    <w:p w14:paraId="1ADD0BDC" w14:textId="77777777" w:rsidR="0004493D" w:rsidRPr="00F62FB2" w:rsidRDefault="0004493D" w:rsidP="003D2C8F">
      <w:pPr>
        <w:pStyle w:val="ASDEFCONNormal"/>
        <w:sectPr w:rsidR="0004493D" w:rsidRPr="00F62FB2" w:rsidSect="00260C36">
          <w:footerReference w:type="default" r:id="rId25"/>
          <w:pgSz w:w="11906" w:h="16838"/>
          <w:pgMar w:top="1304" w:right="1418" w:bottom="680" w:left="1418" w:header="720" w:footer="720" w:gutter="0"/>
          <w:pgNumType w:start="1"/>
          <w:cols w:space="720"/>
        </w:sectPr>
      </w:pPr>
    </w:p>
    <w:p w14:paraId="2D1CAC46" w14:textId="77777777" w:rsidR="00763923" w:rsidRPr="00F62FB2" w:rsidRDefault="00763923">
      <w:pPr>
        <w:pStyle w:val="ASDEFCONNormal"/>
      </w:pPr>
      <w:r w:rsidRPr="00F62FB2">
        <w:t>EXECUTED AS A DEED</w:t>
      </w:r>
    </w:p>
    <w:p w14:paraId="4009B97E" w14:textId="77777777" w:rsidR="00763923" w:rsidRPr="00F62FB2" w:rsidRDefault="00763923">
      <w:pPr>
        <w:pStyle w:val="ASDEFCONNormal"/>
      </w:pPr>
    </w:p>
    <w:p w14:paraId="501DFC3A" w14:textId="77777777" w:rsidR="004C5F6A" w:rsidRPr="00F62FB2" w:rsidRDefault="004C5F6A">
      <w:pPr>
        <w:pStyle w:val="ASDEFCONNormal"/>
      </w:pPr>
    </w:p>
    <w:p w14:paraId="296214AA" w14:textId="77777777" w:rsidR="00763923" w:rsidRPr="00F62FB2" w:rsidRDefault="00763923">
      <w:pPr>
        <w:pStyle w:val="ASDEFCONNormal"/>
      </w:pPr>
      <w:r w:rsidRPr="00F62FB2">
        <w:t>SIGNED for and on behalf of</w:t>
      </w:r>
    </w:p>
    <w:p w14:paraId="32BF7E33" w14:textId="77777777" w:rsidR="00763923" w:rsidRPr="00F62FB2" w:rsidRDefault="00763923">
      <w:pPr>
        <w:pStyle w:val="ASDEFCONNormal"/>
      </w:pPr>
    </w:p>
    <w:p w14:paraId="77592618" w14:textId="77777777" w:rsidR="00763923" w:rsidRPr="00F62FB2" w:rsidRDefault="00763923">
      <w:pPr>
        <w:pStyle w:val="ASDEFCONNormal"/>
      </w:pPr>
      <w:r w:rsidRPr="00F62FB2">
        <w:t>THE COMMONWEALTH OF AUSTRALIA:</w:t>
      </w:r>
    </w:p>
    <w:p w14:paraId="32175012" w14:textId="77777777" w:rsidR="00763923" w:rsidRPr="00F62FB2" w:rsidRDefault="00763923" w:rsidP="003D2C8F">
      <w:pPr>
        <w:pStyle w:val="ASDEFCONNormal"/>
      </w:pPr>
    </w:p>
    <w:p w14:paraId="43678500" w14:textId="77777777" w:rsidR="004C5F6A" w:rsidRPr="00F62FB2" w:rsidRDefault="004C5F6A" w:rsidP="003D2C8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4C5F6A" w:rsidRPr="007C68C4" w14:paraId="6AADA79E" w14:textId="77777777" w:rsidTr="00AD002F">
        <w:tc>
          <w:tcPr>
            <w:tcW w:w="2718" w:type="dxa"/>
            <w:tcBorders>
              <w:bottom w:val="dashed" w:sz="4" w:space="0" w:color="auto"/>
            </w:tcBorders>
          </w:tcPr>
          <w:p w14:paraId="75662F42" w14:textId="77777777" w:rsidR="004C5F6A" w:rsidRPr="007C68C4" w:rsidRDefault="004C5F6A" w:rsidP="00F46C5F">
            <w:pPr>
              <w:pStyle w:val="Table10ptHeading-ASDEFCON"/>
              <w:rPr>
                <w:b w:val="0"/>
              </w:rPr>
            </w:pPr>
          </w:p>
        </w:tc>
        <w:tc>
          <w:tcPr>
            <w:tcW w:w="360" w:type="dxa"/>
          </w:tcPr>
          <w:p w14:paraId="6C2FE425" w14:textId="77777777" w:rsidR="004C5F6A" w:rsidRPr="007C68C4" w:rsidRDefault="004C5F6A" w:rsidP="00F46C5F">
            <w:pPr>
              <w:pStyle w:val="Table10ptHeading-ASDEFCON"/>
              <w:rPr>
                <w:b w:val="0"/>
              </w:rPr>
            </w:pPr>
          </w:p>
        </w:tc>
        <w:tc>
          <w:tcPr>
            <w:tcW w:w="2880" w:type="dxa"/>
            <w:tcBorders>
              <w:bottom w:val="dashed" w:sz="4" w:space="0" w:color="auto"/>
            </w:tcBorders>
          </w:tcPr>
          <w:p w14:paraId="0450524F" w14:textId="77777777" w:rsidR="004C5F6A" w:rsidRPr="007C68C4" w:rsidRDefault="004C5F6A" w:rsidP="00F46C5F">
            <w:pPr>
              <w:pStyle w:val="Table10ptHeading-ASDEFCON"/>
              <w:rPr>
                <w:b w:val="0"/>
              </w:rPr>
            </w:pPr>
          </w:p>
        </w:tc>
        <w:tc>
          <w:tcPr>
            <w:tcW w:w="270" w:type="dxa"/>
          </w:tcPr>
          <w:p w14:paraId="187265B6" w14:textId="77777777" w:rsidR="004C5F6A" w:rsidRPr="007C68C4" w:rsidRDefault="004C5F6A" w:rsidP="00F46C5F">
            <w:pPr>
              <w:pStyle w:val="Table10ptHeading-ASDEFCON"/>
              <w:rPr>
                <w:b w:val="0"/>
              </w:rPr>
            </w:pPr>
          </w:p>
        </w:tc>
        <w:tc>
          <w:tcPr>
            <w:tcW w:w="1620" w:type="dxa"/>
            <w:tcBorders>
              <w:bottom w:val="dashed" w:sz="4" w:space="0" w:color="auto"/>
            </w:tcBorders>
          </w:tcPr>
          <w:p w14:paraId="77B4B5C1" w14:textId="77777777" w:rsidR="004C5F6A" w:rsidRPr="007C68C4" w:rsidRDefault="004C5F6A" w:rsidP="00F46C5F">
            <w:pPr>
              <w:pStyle w:val="Table10ptHeading-ASDEFCON"/>
              <w:rPr>
                <w:b w:val="0"/>
              </w:rPr>
            </w:pPr>
          </w:p>
        </w:tc>
      </w:tr>
      <w:tr w:rsidR="004C5F6A" w:rsidRPr="007C68C4" w14:paraId="77336636" w14:textId="77777777" w:rsidTr="00AD002F">
        <w:tc>
          <w:tcPr>
            <w:tcW w:w="2718" w:type="dxa"/>
            <w:tcBorders>
              <w:top w:val="dashed" w:sz="4" w:space="0" w:color="auto"/>
            </w:tcBorders>
          </w:tcPr>
          <w:p w14:paraId="23045801" w14:textId="77777777" w:rsidR="004C5F6A" w:rsidRPr="007C68C4" w:rsidRDefault="004C5F6A">
            <w:pPr>
              <w:pStyle w:val="Table10ptHeading-ASDEFCON"/>
              <w:rPr>
                <w:b w:val="0"/>
              </w:rPr>
            </w:pPr>
            <w:r w:rsidRPr="007C68C4">
              <w:rPr>
                <w:b w:val="0"/>
              </w:rPr>
              <w:t>(signature)</w:t>
            </w:r>
          </w:p>
        </w:tc>
        <w:tc>
          <w:tcPr>
            <w:tcW w:w="360" w:type="dxa"/>
          </w:tcPr>
          <w:p w14:paraId="78B0DEA6" w14:textId="77777777" w:rsidR="004C5F6A" w:rsidRPr="007C68C4" w:rsidRDefault="004C5F6A" w:rsidP="00F46C5F">
            <w:pPr>
              <w:pStyle w:val="Table10ptHeading-ASDEFCON"/>
              <w:rPr>
                <w:b w:val="0"/>
              </w:rPr>
            </w:pPr>
          </w:p>
        </w:tc>
        <w:tc>
          <w:tcPr>
            <w:tcW w:w="2880" w:type="dxa"/>
            <w:tcBorders>
              <w:top w:val="dashed" w:sz="4" w:space="0" w:color="auto"/>
            </w:tcBorders>
          </w:tcPr>
          <w:p w14:paraId="345A80AA" w14:textId="77777777" w:rsidR="004C5F6A" w:rsidRPr="007C68C4" w:rsidRDefault="004C5F6A">
            <w:pPr>
              <w:pStyle w:val="Table10ptHeading-ASDEFCON"/>
              <w:rPr>
                <w:b w:val="0"/>
              </w:rPr>
            </w:pPr>
            <w:r w:rsidRPr="007C68C4">
              <w:rPr>
                <w:b w:val="0"/>
              </w:rPr>
              <w:t>(print name and position)</w:t>
            </w:r>
          </w:p>
        </w:tc>
        <w:tc>
          <w:tcPr>
            <w:tcW w:w="270" w:type="dxa"/>
          </w:tcPr>
          <w:p w14:paraId="0F06C510" w14:textId="77777777" w:rsidR="004C5F6A" w:rsidRPr="007C68C4" w:rsidRDefault="004C5F6A" w:rsidP="00F46C5F">
            <w:pPr>
              <w:pStyle w:val="Table10ptHeading-ASDEFCON"/>
              <w:rPr>
                <w:b w:val="0"/>
              </w:rPr>
            </w:pPr>
          </w:p>
        </w:tc>
        <w:tc>
          <w:tcPr>
            <w:tcW w:w="1620" w:type="dxa"/>
            <w:tcBorders>
              <w:top w:val="dashed" w:sz="4" w:space="0" w:color="auto"/>
            </w:tcBorders>
          </w:tcPr>
          <w:p w14:paraId="11C2BF59" w14:textId="77777777" w:rsidR="004C5F6A" w:rsidRPr="007C68C4" w:rsidRDefault="004C5F6A">
            <w:pPr>
              <w:pStyle w:val="Table10ptHeading-ASDEFCON"/>
              <w:rPr>
                <w:b w:val="0"/>
              </w:rPr>
            </w:pPr>
            <w:r w:rsidRPr="007C68C4">
              <w:rPr>
                <w:b w:val="0"/>
              </w:rPr>
              <w:t>(date)</w:t>
            </w:r>
          </w:p>
        </w:tc>
      </w:tr>
    </w:tbl>
    <w:p w14:paraId="09E51E41" w14:textId="77777777" w:rsidR="00763923" w:rsidRPr="007C68C4" w:rsidRDefault="00763923" w:rsidP="003D2C8F">
      <w:pPr>
        <w:pStyle w:val="ASDEFCONNormal"/>
      </w:pPr>
    </w:p>
    <w:p w14:paraId="35C6682C" w14:textId="77777777" w:rsidR="00763923" w:rsidRPr="007C68C4" w:rsidRDefault="00763923">
      <w:pPr>
        <w:pStyle w:val="ASDEFCONNormal"/>
      </w:pPr>
      <w:r w:rsidRPr="007C68C4">
        <w:t>In the presence of:</w:t>
      </w:r>
    </w:p>
    <w:p w14:paraId="1797418B" w14:textId="77777777" w:rsidR="00763923" w:rsidRPr="007C68C4" w:rsidRDefault="00763923" w:rsidP="003D2C8F">
      <w:pPr>
        <w:pStyle w:val="ASDEFCONNormal"/>
      </w:pPr>
    </w:p>
    <w:p w14:paraId="20BA3801" w14:textId="77777777" w:rsidR="004C5F6A" w:rsidRPr="007C68C4" w:rsidRDefault="004C5F6A" w:rsidP="003D2C8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4C5F6A" w:rsidRPr="007C68C4" w14:paraId="5BFE9BCB" w14:textId="77777777" w:rsidTr="00AD002F">
        <w:tc>
          <w:tcPr>
            <w:tcW w:w="2718" w:type="dxa"/>
            <w:tcBorders>
              <w:bottom w:val="dashed" w:sz="4" w:space="0" w:color="auto"/>
            </w:tcBorders>
          </w:tcPr>
          <w:p w14:paraId="23035548" w14:textId="77777777" w:rsidR="004C5F6A" w:rsidRPr="007C68C4" w:rsidRDefault="004C5F6A" w:rsidP="00F46C5F">
            <w:pPr>
              <w:pStyle w:val="Table10ptHeading-ASDEFCON"/>
              <w:rPr>
                <w:b w:val="0"/>
              </w:rPr>
            </w:pPr>
          </w:p>
        </w:tc>
        <w:tc>
          <w:tcPr>
            <w:tcW w:w="360" w:type="dxa"/>
          </w:tcPr>
          <w:p w14:paraId="51EB799B" w14:textId="77777777" w:rsidR="004C5F6A" w:rsidRPr="007C68C4" w:rsidRDefault="004C5F6A" w:rsidP="00F46C5F">
            <w:pPr>
              <w:pStyle w:val="Table10ptHeading-ASDEFCON"/>
              <w:rPr>
                <w:b w:val="0"/>
              </w:rPr>
            </w:pPr>
          </w:p>
        </w:tc>
        <w:tc>
          <w:tcPr>
            <w:tcW w:w="2880" w:type="dxa"/>
            <w:tcBorders>
              <w:bottom w:val="dashed" w:sz="4" w:space="0" w:color="auto"/>
            </w:tcBorders>
          </w:tcPr>
          <w:p w14:paraId="51A50FF7" w14:textId="77777777" w:rsidR="004C5F6A" w:rsidRPr="007C68C4" w:rsidRDefault="004C5F6A" w:rsidP="00F46C5F">
            <w:pPr>
              <w:pStyle w:val="Table10ptHeading-ASDEFCON"/>
              <w:rPr>
                <w:b w:val="0"/>
              </w:rPr>
            </w:pPr>
          </w:p>
        </w:tc>
        <w:tc>
          <w:tcPr>
            <w:tcW w:w="270" w:type="dxa"/>
          </w:tcPr>
          <w:p w14:paraId="44625CB5" w14:textId="77777777" w:rsidR="004C5F6A" w:rsidRPr="007C68C4" w:rsidRDefault="004C5F6A" w:rsidP="00F46C5F">
            <w:pPr>
              <w:pStyle w:val="Table10ptHeading-ASDEFCON"/>
              <w:rPr>
                <w:b w:val="0"/>
              </w:rPr>
            </w:pPr>
          </w:p>
        </w:tc>
        <w:tc>
          <w:tcPr>
            <w:tcW w:w="1620" w:type="dxa"/>
            <w:tcBorders>
              <w:bottom w:val="dashed" w:sz="4" w:space="0" w:color="auto"/>
            </w:tcBorders>
          </w:tcPr>
          <w:p w14:paraId="0C8B6DC3" w14:textId="77777777" w:rsidR="004C5F6A" w:rsidRPr="007C68C4" w:rsidRDefault="004C5F6A" w:rsidP="00F46C5F">
            <w:pPr>
              <w:pStyle w:val="Table10ptHeading-ASDEFCON"/>
              <w:rPr>
                <w:b w:val="0"/>
              </w:rPr>
            </w:pPr>
          </w:p>
        </w:tc>
      </w:tr>
      <w:tr w:rsidR="004C5F6A" w:rsidRPr="007C68C4" w14:paraId="7F660B7D" w14:textId="77777777" w:rsidTr="00AD002F">
        <w:tc>
          <w:tcPr>
            <w:tcW w:w="2718" w:type="dxa"/>
            <w:tcBorders>
              <w:top w:val="dashed" w:sz="4" w:space="0" w:color="auto"/>
            </w:tcBorders>
          </w:tcPr>
          <w:p w14:paraId="51AB9F4D" w14:textId="77777777" w:rsidR="004C5F6A" w:rsidRPr="007C68C4" w:rsidRDefault="004C5F6A">
            <w:pPr>
              <w:pStyle w:val="Table10ptHeading-ASDEFCON"/>
              <w:rPr>
                <w:b w:val="0"/>
              </w:rPr>
            </w:pPr>
            <w:r w:rsidRPr="007C68C4">
              <w:rPr>
                <w:b w:val="0"/>
              </w:rPr>
              <w:t>(signature of witness)</w:t>
            </w:r>
          </w:p>
        </w:tc>
        <w:tc>
          <w:tcPr>
            <w:tcW w:w="360" w:type="dxa"/>
          </w:tcPr>
          <w:p w14:paraId="400B1DAC" w14:textId="77777777" w:rsidR="004C5F6A" w:rsidRPr="007C68C4" w:rsidRDefault="004C5F6A" w:rsidP="00F46C5F">
            <w:pPr>
              <w:pStyle w:val="Table10ptHeading-ASDEFCON"/>
              <w:rPr>
                <w:b w:val="0"/>
              </w:rPr>
            </w:pPr>
          </w:p>
        </w:tc>
        <w:tc>
          <w:tcPr>
            <w:tcW w:w="2880" w:type="dxa"/>
            <w:tcBorders>
              <w:top w:val="dashed" w:sz="4" w:space="0" w:color="auto"/>
            </w:tcBorders>
          </w:tcPr>
          <w:p w14:paraId="057E1B04" w14:textId="77777777" w:rsidR="004C5F6A" w:rsidRPr="007C68C4" w:rsidRDefault="004C5F6A">
            <w:pPr>
              <w:pStyle w:val="Table10ptHeading-ASDEFCON"/>
              <w:rPr>
                <w:b w:val="0"/>
              </w:rPr>
            </w:pPr>
            <w:r w:rsidRPr="007C68C4">
              <w:rPr>
                <w:b w:val="0"/>
              </w:rPr>
              <w:t>(print name of witness)</w:t>
            </w:r>
          </w:p>
        </w:tc>
        <w:tc>
          <w:tcPr>
            <w:tcW w:w="270" w:type="dxa"/>
          </w:tcPr>
          <w:p w14:paraId="51DF1F86" w14:textId="77777777" w:rsidR="004C5F6A" w:rsidRPr="007C68C4" w:rsidRDefault="004C5F6A" w:rsidP="00F46C5F">
            <w:pPr>
              <w:pStyle w:val="Table10ptHeading-ASDEFCON"/>
              <w:rPr>
                <w:b w:val="0"/>
              </w:rPr>
            </w:pPr>
          </w:p>
        </w:tc>
        <w:tc>
          <w:tcPr>
            <w:tcW w:w="1620" w:type="dxa"/>
            <w:tcBorders>
              <w:top w:val="dashed" w:sz="4" w:space="0" w:color="auto"/>
            </w:tcBorders>
          </w:tcPr>
          <w:p w14:paraId="77C944EC" w14:textId="77777777" w:rsidR="004C5F6A" w:rsidRPr="007C68C4" w:rsidRDefault="004C5F6A">
            <w:pPr>
              <w:pStyle w:val="Table10ptHeading-ASDEFCON"/>
              <w:rPr>
                <w:b w:val="0"/>
              </w:rPr>
            </w:pPr>
            <w:r w:rsidRPr="007C68C4">
              <w:rPr>
                <w:b w:val="0"/>
              </w:rPr>
              <w:t>(date)</w:t>
            </w:r>
          </w:p>
        </w:tc>
      </w:tr>
    </w:tbl>
    <w:p w14:paraId="08D3C10F" w14:textId="77777777" w:rsidR="00763923" w:rsidRPr="00F62FB2" w:rsidRDefault="00763923" w:rsidP="003D2C8F">
      <w:pPr>
        <w:pStyle w:val="ASDEFCONNormal"/>
      </w:pPr>
    </w:p>
    <w:p w14:paraId="3EA21FA9" w14:textId="77777777" w:rsidR="00763923" w:rsidRPr="00F62FB2" w:rsidRDefault="00763923" w:rsidP="003D2C8F">
      <w:pPr>
        <w:pStyle w:val="ASDEFCONNormal"/>
      </w:pPr>
    </w:p>
    <w:p w14:paraId="6CA56D9C" w14:textId="77777777" w:rsidR="00763923" w:rsidRPr="00F62FB2" w:rsidRDefault="00763923" w:rsidP="003D2C8F">
      <w:pPr>
        <w:pStyle w:val="ASDEFCONNormal"/>
      </w:pPr>
    </w:p>
    <w:p w14:paraId="216AE3FF" w14:textId="77777777" w:rsidR="00763923" w:rsidRPr="00F62FB2" w:rsidRDefault="00763923">
      <w:pPr>
        <w:pStyle w:val="ASDEFCONNormal"/>
      </w:pPr>
      <w:r w:rsidRPr="00F62FB2">
        <w:t>SIGNED for and on behalf of</w:t>
      </w:r>
    </w:p>
    <w:p w14:paraId="1CB97DE3" w14:textId="77777777" w:rsidR="00763923" w:rsidRPr="00F62FB2" w:rsidRDefault="00763923">
      <w:pPr>
        <w:pStyle w:val="ASDEFCONNormal"/>
      </w:pPr>
    </w:p>
    <w:p w14:paraId="131F358D" w14:textId="77777777" w:rsidR="004C5F6A" w:rsidRPr="00F62FB2" w:rsidRDefault="004C5F6A">
      <w:pPr>
        <w:pStyle w:val="ASDEFCONNormal"/>
      </w:pPr>
      <w:r w:rsidRPr="00F62FB2">
        <w:t>THE CONTRACTOR:</w:t>
      </w:r>
    </w:p>
    <w:p w14:paraId="751D9518" w14:textId="7C50F763" w:rsidR="007C68C4" w:rsidRDefault="007C68C4" w:rsidP="007C68C4">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2E1D9435" w14:textId="77777777" w:rsidR="00875C2D" w:rsidRDefault="003E4149" w:rsidP="00CA7146">
      <w:pPr>
        <w:pStyle w:val="Note-ASDEFCON"/>
        <w:numPr>
          <w:ilvl w:val="0"/>
          <w:numId w:val="54"/>
        </w:numPr>
        <w:ind w:hanging="720"/>
        <w:rPr>
          <w:del w:id="1424" w:author="Prabhu, Akshata MS" w:date="2024-08-23T08:05:00Z"/>
        </w:rPr>
      </w:pPr>
      <w:del w:id="1425" w:author="Prabhu, Akshata MS" w:date="2024-08-23T08:05:00Z">
        <w:r w:rsidRPr="003E4149">
          <w:delText>http://ibss/PublishedWebsite/LatestFinal/836F0CF2-84F0-43C2-8A34-6D34BD246B0D/Item/EBDAF9B0-2B07-45D4-BC51-67963BAA2394</w:delText>
        </w:r>
      </w:del>
    </w:p>
    <w:p w14:paraId="69D17E86" w14:textId="495B4AF9" w:rsidR="00F04EAF" w:rsidRPr="001E3C59" w:rsidRDefault="00CA7146" w:rsidP="007C68C4">
      <w:pPr>
        <w:pStyle w:val="Note-ASDEFCON"/>
        <w:rPr>
          <w:ins w:id="1426" w:author="Prabhu, Akshata MS" w:date="2024-08-23T08:05:00Z"/>
        </w:rPr>
      </w:pPr>
      <w:ins w:id="1427" w:author="Prabhu, Akshata MS" w:date="2024-08-23T08:05:00Z">
        <w:r>
          <w:fldChar w:fldCharType="begin"/>
        </w:r>
        <w:r>
          <w:instrText xml:space="preserve"> HYPERLINK "http://ibss/PublishedWebsite/LatestFinal/836F0CF2-84F0-43C2-8A34-6D34BD246B0D/Item/EBDAF9B0-2B07-45D4-BC51-67963BAA2394%20" </w:instrText>
        </w:r>
        <w:r>
          <w:fldChar w:fldCharType="separate"/>
        </w:r>
        <w:r w:rsidR="00F04EAF" w:rsidRPr="00F04EAF">
          <w:rPr>
            <w:rStyle w:val="Hyperlink"/>
          </w:rPr>
          <w:t>http://ibss/PublishedWebsite/LatestFinal/836F0CF2-84F0-43C2-8A34-6D34BD246B0D/Item/EBDAF9B0-2B07-45D4-BC51-67963BAA2394</w:t>
        </w:r>
        <w:r>
          <w:rPr>
            <w:rStyle w:val="Hyperlink"/>
          </w:rPr>
          <w:fldChar w:fldCharType="end"/>
        </w:r>
        <w:r w:rsidR="00F04EAF">
          <w:t>.</w:t>
        </w:r>
      </w:ins>
    </w:p>
    <w:p w14:paraId="5A17061B" w14:textId="7A4524EB" w:rsidR="007C68C4" w:rsidRDefault="007C68C4" w:rsidP="007C68C4">
      <w:pPr>
        <w:pStyle w:val="Note-ASDEFCON"/>
      </w:pPr>
      <w:r w:rsidRPr="001E3C59">
        <w:t>This guidance</w:t>
      </w:r>
      <w:r w:rsidRPr="000B5CC4">
        <w:t xml:space="preserve"> </w:t>
      </w:r>
      <w:r>
        <w:t>is developed for Commonwealth Personnel and</w:t>
      </w:r>
      <w:r w:rsidRPr="001E3C59">
        <w:t xml:space="preserve"> should be used to assess the Contractor’s execution of the </w:t>
      </w:r>
      <w:r>
        <w:t>Deed</w:t>
      </w:r>
      <w:r w:rsidRPr="001E3C59">
        <w:t>.</w:t>
      </w:r>
      <w:r>
        <w:t xml:space="preserve">  The Contractor should seek its own independent legal advice on its execution of the Deed.</w:t>
      </w:r>
    </w:p>
    <w:p w14:paraId="05225012" w14:textId="3AC0FC42" w:rsidR="004C5F6A" w:rsidRPr="007C68C4" w:rsidRDefault="004C5F6A">
      <w:pPr>
        <w:pStyle w:val="ASDEFCONNormal"/>
        <w:rPr>
          <w:b/>
        </w:rPr>
      </w:pPr>
      <w:r w:rsidRPr="007C68C4">
        <w:rPr>
          <w:b/>
        </w:rPr>
        <w:fldChar w:fldCharType="begin">
          <w:ffData>
            <w:name w:val="Text34"/>
            <w:enabled/>
            <w:calcOnExit w:val="0"/>
            <w:textInput>
              <w:default w:val="(INSERT APPROPRIATE CONTRACTOR’S EXECUTION CLAUSE)"/>
            </w:textInput>
          </w:ffData>
        </w:fldChar>
      </w:r>
      <w:r w:rsidRPr="007C68C4">
        <w:rPr>
          <w:b/>
        </w:rPr>
        <w:instrText xml:space="preserve"> FORMTEXT </w:instrText>
      </w:r>
      <w:r w:rsidRPr="007C68C4">
        <w:rPr>
          <w:b/>
        </w:rPr>
      </w:r>
      <w:r w:rsidRPr="007C68C4">
        <w:rPr>
          <w:b/>
        </w:rPr>
        <w:fldChar w:fldCharType="separate"/>
      </w:r>
      <w:r w:rsidR="00313BFF">
        <w:rPr>
          <w:b/>
          <w:noProof/>
        </w:rPr>
        <w:t>(INSERT APPROPRIATE CONTRACTOR’S EXECUTION CLAUSE)</w:t>
      </w:r>
      <w:r w:rsidRPr="007C68C4">
        <w:rPr>
          <w:b/>
        </w:rPr>
        <w:fldChar w:fldCharType="end"/>
      </w:r>
    </w:p>
    <w:p w14:paraId="106684EE" w14:textId="77777777" w:rsidR="008E126F" w:rsidRPr="00F62FB2" w:rsidRDefault="008E126F" w:rsidP="003D2C8F">
      <w:pPr>
        <w:pStyle w:val="ASDEFCONNormal"/>
        <w:sectPr w:rsidR="008E126F" w:rsidRPr="00F62FB2" w:rsidSect="003D2C8F">
          <w:pgSz w:w="11906" w:h="16838"/>
          <w:pgMar w:top="1304" w:right="1418" w:bottom="680" w:left="1418" w:header="720" w:footer="283" w:gutter="0"/>
          <w:cols w:space="720"/>
          <w:docGrid w:linePitch="272"/>
        </w:sectPr>
      </w:pPr>
    </w:p>
    <w:p w14:paraId="1F0408B5" w14:textId="77777777" w:rsidR="00147C13" w:rsidRDefault="00147C13">
      <w:pPr>
        <w:pStyle w:val="ASDEFCONTitle"/>
      </w:pPr>
      <w:r>
        <w:t>STATEMENT OF WORK</w:t>
      </w:r>
    </w:p>
    <w:p w14:paraId="48064F64" w14:textId="77777777" w:rsidR="008E126F" w:rsidRPr="00F62FB2" w:rsidRDefault="008E126F">
      <w:pPr>
        <w:pStyle w:val="NoteToDrafters-ASDEFCON"/>
      </w:pPr>
      <w:r w:rsidRPr="00F62FB2">
        <w:t xml:space="preserve">Note to drafters: </w:t>
      </w:r>
      <w:r w:rsidR="00512255" w:rsidRPr="00F62FB2">
        <w:t xml:space="preserve"> </w:t>
      </w:r>
      <w:r w:rsidRPr="00F62FB2">
        <w:t xml:space="preserve">This Statement </w:t>
      </w:r>
      <w:r w:rsidR="009D53B0" w:rsidRPr="00F62FB2">
        <w:t>o</w:t>
      </w:r>
      <w:r w:rsidRPr="00F62FB2">
        <w:t xml:space="preserve">f Work (SOW) is a template SOW for the Deed and, therefore, would apply to any </w:t>
      </w:r>
      <w:r w:rsidR="005F3A57" w:rsidRPr="00F62FB2">
        <w:t>Tasking Order</w:t>
      </w:r>
      <w:r w:rsidRPr="00F62FB2">
        <w:t xml:space="preserve"> and subsequent Contract to be issued under the Deed.  These template SOW clauses should only be used where the risks to technical integrity (</w:t>
      </w:r>
      <w:r w:rsidR="00826330" w:rsidRPr="00F62FB2">
        <w:t>ie,</w:t>
      </w:r>
      <w:r w:rsidRPr="00F62FB2">
        <w:t xml:space="preserve"> risks to fitness for service, safety and the environment) are assessed as low.</w:t>
      </w:r>
    </w:p>
    <w:p w14:paraId="35207A42" w14:textId="25CACF87" w:rsidR="003642E6" w:rsidRPr="00F62FB2" w:rsidRDefault="00F23986">
      <w:pPr>
        <w:pStyle w:val="NoteToDrafters-ASDEFCON"/>
      </w:pPr>
      <w:r w:rsidRPr="00F62FB2">
        <w:t>The approach outlined in the SOW clauses below allows purchase of Goods that will subsequently require Maintenance to sit harmoniously with other Goods to be purchased (</w:t>
      </w:r>
      <w:r w:rsidR="00826330" w:rsidRPr="00F62FB2">
        <w:t>eg,</w:t>
      </w:r>
      <w:r w:rsidRPr="00F62FB2">
        <w:t xml:space="preserve"> piece parts for Defence-provided Maintenance).  For example, the Deed could include requirements to both purchase a particular type of generator set as one of the Goods, and to have it subsequently Maintained.  Other Goods that may also be included in the Deed could be the oil filters, air filters and other piece parts required for Defence-provided </w:t>
      </w:r>
      <w:r w:rsidR="00205823" w:rsidRPr="00F62FB2">
        <w:t>Maintenance</w:t>
      </w:r>
      <w:r w:rsidRPr="00F62FB2">
        <w:t xml:space="preserve">.  All of these are classed as Goods under the Deed and clause </w:t>
      </w:r>
      <w:r w:rsidR="00D0048D" w:rsidRPr="00F62FB2">
        <w:fldChar w:fldCharType="begin"/>
      </w:r>
      <w:r w:rsidR="00D0048D" w:rsidRPr="00F62FB2">
        <w:instrText xml:space="preserve"> REF _Ref354151140 \r \h </w:instrText>
      </w:r>
      <w:r w:rsidR="00F46C5F">
        <w:instrText xml:space="preserve"> \* MERGEFORMAT </w:instrText>
      </w:r>
      <w:r w:rsidR="00D0048D" w:rsidRPr="00F62FB2">
        <w:fldChar w:fldCharType="separate"/>
      </w:r>
      <w:r w:rsidR="00C7088C">
        <w:t>1</w:t>
      </w:r>
      <w:r w:rsidR="00D0048D" w:rsidRPr="00F62FB2">
        <w:fldChar w:fldCharType="end"/>
      </w:r>
      <w:r w:rsidR="00D0048D" w:rsidRPr="00F62FB2">
        <w:t xml:space="preserve"> </w:t>
      </w:r>
      <w:r w:rsidRPr="00F62FB2">
        <w:t>below.</w:t>
      </w:r>
    </w:p>
    <w:p w14:paraId="39FF0208" w14:textId="77777777" w:rsidR="008E126F" w:rsidRPr="00F62FB2" w:rsidRDefault="008E126F" w:rsidP="001D75A0">
      <w:pPr>
        <w:pStyle w:val="ATTANNLV1-ASDEFCON"/>
        <w:numPr>
          <w:ilvl w:val="0"/>
          <w:numId w:val="43"/>
        </w:numPr>
      </w:pPr>
      <w:bookmarkStart w:id="1428" w:name="_Ref354151140"/>
      <w:bookmarkStart w:id="1429" w:name="_Toc143607469"/>
      <w:bookmarkStart w:id="1430" w:name="_Toc143607925"/>
      <w:bookmarkStart w:id="1431" w:name="_Toc143608375"/>
      <w:r w:rsidRPr="00F62FB2">
        <w:t>SUPPLY OF GOODS (CORE)</w:t>
      </w:r>
      <w:bookmarkEnd w:id="1428"/>
      <w:bookmarkEnd w:id="1429"/>
      <w:bookmarkEnd w:id="1430"/>
      <w:bookmarkEnd w:id="1431"/>
    </w:p>
    <w:p w14:paraId="06FDAE66" w14:textId="77777777" w:rsidR="008E126F" w:rsidRPr="00F62FB2" w:rsidRDefault="008E126F">
      <w:pPr>
        <w:pStyle w:val="NoteToDrafters-ASDEFCON"/>
      </w:pPr>
      <w:r w:rsidRPr="00F62FB2">
        <w:t xml:space="preserve">Note to drafters: </w:t>
      </w:r>
      <w:r w:rsidR="00512255" w:rsidRPr="00F62FB2">
        <w:t xml:space="preserve"> </w:t>
      </w:r>
      <w:r w:rsidRPr="00F62FB2">
        <w:t>Amend and/or delete the following clauses, as necessary, to meet the specific requirements of the Deed and the envisaged Contracts.</w:t>
      </w:r>
    </w:p>
    <w:p w14:paraId="4D182917" w14:textId="36F29E02" w:rsidR="008E126F" w:rsidRPr="00F62FB2" w:rsidRDefault="008E126F">
      <w:pPr>
        <w:pStyle w:val="ATTANNLV2-ASDEFCON"/>
      </w:pPr>
      <w:bookmarkStart w:id="1432" w:name="_Toc143607470"/>
      <w:bookmarkStart w:id="1433" w:name="_Toc143607926"/>
      <w:bookmarkStart w:id="1434" w:name="_Toc143608376"/>
      <w:r w:rsidRPr="00F62FB2">
        <w:t xml:space="preserve">The </w:t>
      </w:r>
      <w:r w:rsidR="00BD723B" w:rsidRPr="00F62FB2">
        <w:t>Authorised Officer</w:t>
      </w:r>
      <w:r w:rsidRPr="00F62FB2">
        <w:t xml:space="preserve"> will notify the </w:t>
      </w:r>
      <w:r w:rsidR="00D55D02" w:rsidRPr="00F62FB2">
        <w:t>Contractor</w:t>
      </w:r>
      <w:r w:rsidRPr="00F62FB2">
        <w:t xml:space="preserve">, in accordance with </w:t>
      </w:r>
      <w:r w:rsidR="00E52BC6" w:rsidRPr="00F62FB2">
        <w:t>clause</w:t>
      </w:r>
      <w:r w:rsidR="006C3684">
        <w:t xml:space="preserve"> </w:t>
      </w:r>
      <w:r w:rsidR="00E52BC6" w:rsidRPr="00F62FB2">
        <w:fldChar w:fldCharType="begin"/>
      </w:r>
      <w:r w:rsidR="00E52BC6" w:rsidRPr="00F62FB2">
        <w:instrText xml:space="preserve"> REF _Ref232674845 \r \h </w:instrText>
      </w:r>
      <w:r w:rsidR="00F46C5F">
        <w:instrText xml:space="preserve"> \* MERGEFORMAT </w:instrText>
      </w:r>
      <w:r w:rsidR="00E52BC6" w:rsidRPr="00F62FB2">
        <w:fldChar w:fldCharType="separate"/>
      </w:r>
      <w:r w:rsidR="00C7088C">
        <w:t>1.7</w:t>
      </w:r>
      <w:r w:rsidR="00E52BC6" w:rsidRPr="00F62FB2">
        <w:fldChar w:fldCharType="end"/>
      </w:r>
      <w:r w:rsidRPr="00F62FB2">
        <w:t xml:space="preserve"> of the </w:t>
      </w:r>
      <w:r w:rsidR="009120AF" w:rsidRPr="00F62FB2">
        <w:t>conditions of deed</w:t>
      </w:r>
      <w:r w:rsidRPr="00F62FB2">
        <w:t xml:space="preserve">, when items of </w:t>
      </w:r>
      <w:r w:rsidR="000A1E3F" w:rsidRPr="00F62FB2">
        <w:t>Goods</w:t>
      </w:r>
      <w:r w:rsidRPr="00F62FB2">
        <w:t xml:space="preserve"> </w:t>
      </w:r>
      <w:r w:rsidR="000A3668" w:rsidRPr="00F62FB2">
        <w:t>are required</w:t>
      </w:r>
      <w:r w:rsidRPr="00F62FB2">
        <w:t>.</w:t>
      </w:r>
      <w:bookmarkEnd w:id="1432"/>
      <w:bookmarkEnd w:id="1433"/>
      <w:bookmarkEnd w:id="1434"/>
    </w:p>
    <w:p w14:paraId="32ED2D60" w14:textId="77777777" w:rsidR="008E126F" w:rsidRPr="00F62FB2" w:rsidRDefault="008E126F">
      <w:pPr>
        <w:pStyle w:val="ATTANNLV2-ASDEFCON"/>
      </w:pPr>
      <w:bookmarkStart w:id="1435" w:name="_Toc143607471"/>
      <w:bookmarkStart w:id="1436" w:name="_Toc143607927"/>
      <w:bookmarkStart w:id="1437" w:name="_Toc143608377"/>
      <w:r w:rsidRPr="00F62FB2">
        <w:t xml:space="preserve">The </w:t>
      </w:r>
      <w:r w:rsidR="00D55D02" w:rsidRPr="00F62FB2">
        <w:t>Contractor</w:t>
      </w:r>
      <w:r w:rsidRPr="00F62FB2">
        <w:t xml:space="preserve"> shall deliver the required </w:t>
      </w:r>
      <w:r w:rsidR="00794812" w:rsidRPr="00F62FB2">
        <w:t>Goods</w:t>
      </w:r>
      <w:r w:rsidRPr="00F62FB2">
        <w:t xml:space="preserve"> to the </w:t>
      </w:r>
      <w:r w:rsidR="000A1E3F" w:rsidRPr="00F62FB2">
        <w:t>Delivery Location</w:t>
      </w:r>
      <w:r w:rsidRPr="00F62FB2">
        <w:t xml:space="preserve"> </w:t>
      </w:r>
      <w:r w:rsidR="00D637D0" w:rsidRPr="00F62FB2">
        <w:t xml:space="preserve">on or before </w:t>
      </w:r>
      <w:r w:rsidR="00794812" w:rsidRPr="00F62FB2">
        <w:t xml:space="preserve">the Delivery Date </w:t>
      </w:r>
      <w:r w:rsidR="00E22F9F" w:rsidRPr="00F62FB2">
        <w:t xml:space="preserve">and </w:t>
      </w:r>
      <w:r w:rsidRPr="00F62FB2">
        <w:t>in accordance with the terms of the Contract</w:t>
      </w:r>
      <w:r w:rsidR="000A3668" w:rsidRPr="00F62FB2">
        <w:t xml:space="preserve"> applicable to those Goods</w:t>
      </w:r>
      <w:r w:rsidRPr="00F62FB2">
        <w:t>.</w:t>
      </w:r>
      <w:bookmarkEnd w:id="1435"/>
      <w:bookmarkEnd w:id="1436"/>
      <w:bookmarkEnd w:id="1437"/>
    </w:p>
    <w:p w14:paraId="4FF2836E" w14:textId="77777777" w:rsidR="00EF2B6A" w:rsidRPr="00F62FB2" w:rsidRDefault="00EF2B6A">
      <w:pPr>
        <w:pStyle w:val="ATTANNLV1-ASDEFCON"/>
      </w:pPr>
      <w:bookmarkStart w:id="1438" w:name="_Toc143607472"/>
      <w:bookmarkStart w:id="1439" w:name="_Toc143607928"/>
      <w:bookmarkStart w:id="1440" w:name="_Toc143608378"/>
      <w:r w:rsidRPr="00F62FB2">
        <w:t xml:space="preserve">Packaging and Marking of </w:t>
      </w:r>
      <w:r w:rsidR="00BF0F81" w:rsidRPr="00F62FB2">
        <w:t>GOODS</w:t>
      </w:r>
      <w:r w:rsidR="00E22F9F" w:rsidRPr="00F62FB2">
        <w:t xml:space="preserve"> AND REPAIRABLE ITEMS</w:t>
      </w:r>
      <w:r w:rsidR="00BF0F81" w:rsidRPr="00F62FB2">
        <w:t xml:space="preserve"> </w:t>
      </w:r>
      <w:r w:rsidRPr="00F62FB2">
        <w:t>(CORE)</w:t>
      </w:r>
      <w:bookmarkEnd w:id="1438"/>
      <w:bookmarkEnd w:id="1439"/>
      <w:bookmarkEnd w:id="1440"/>
    </w:p>
    <w:p w14:paraId="25A8FEB6" w14:textId="77777777" w:rsidR="008E126F" w:rsidRPr="00F62FB2" w:rsidRDefault="008E126F">
      <w:pPr>
        <w:pStyle w:val="ATTANNLV2-ASDEFCON"/>
      </w:pPr>
      <w:bookmarkStart w:id="1441" w:name="_Toc143607473"/>
      <w:bookmarkStart w:id="1442" w:name="_Toc143607929"/>
      <w:bookmarkStart w:id="1443" w:name="_Toc143608379"/>
      <w:r w:rsidRPr="00F62FB2">
        <w:t xml:space="preserve">The </w:t>
      </w:r>
      <w:r w:rsidR="00D55D02" w:rsidRPr="00F62FB2">
        <w:t>Contractor</w:t>
      </w:r>
      <w:r w:rsidRPr="00F62FB2">
        <w:t xml:space="preserve"> shall ensure that all </w:t>
      </w:r>
      <w:r w:rsidR="00BF0F81" w:rsidRPr="00F62FB2">
        <w:t xml:space="preserve">Goods </w:t>
      </w:r>
      <w:r w:rsidR="00E22F9F" w:rsidRPr="00F62FB2">
        <w:t xml:space="preserve">and Repairable Items </w:t>
      </w:r>
      <w:r w:rsidRPr="00F62FB2">
        <w:t>that need to be delivered to the Commonwealth are packaged and marked for delivery such that the delivered items comply with appropriate packaging, package marking, consignment documentation and documentation language standards as may be necessary to meet the requirements of any Contract.</w:t>
      </w:r>
      <w:r w:rsidR="00482A4D" w:rsidRPr="00F62FB2">
        <w:rPr>
          <w:rFonts w:cs="Arial"/>
          <w:color w:val="0000FF"/>
          <w:szCs w:val="20"/>
        </w:rPr>
        <w:t xml:space="preserve"> </w:t>
      </w:r>
      <w:r w:rsidR="00042A93" w:rsidRPr="00F62FB2">
        <w:rPr>
          <w:rFonts w:cs="Arial"/>
          <w:color w:val="0000FF"/>
          <w:szCs w:val="20"/>
        </w:rPr>
        <w:t xml:space="preserve"> </w:t>
      </w:r>
      <w:r w:rsidR="00482A4D" w:rsidRPr="00F62FB2">
        <w:t xml:space="preserve">Non captive pallets such as CHEP or LOSCAM origin </w:t>
      </w:r>
      <w:r w:rsidR="00050B1E" w:rsidRPr="00F62FB2">
        <w:t>will</w:t>
      </w:r>
      <w:r w:rsidR="00482A4D" w:rsidRPr="00F62FB2">
        <w:t xml:space="preserve"> not be accepted.</w:t>
      </w:r>
      <w:bookmarkEnd w:id="1441"/>
      <w:bookmarkEnd w:id="1442"/>
      <w:bookmarkEnd w:id="1443"/>
    </w:p>
    <w:p w14:paraId="5F40473C" w14:textId="77777777" w:rsidR="008E126F" w:rsidRPr="00F62FB2" w:rsidRDefault="008E126F">
      <w:pPr>
        <w:pStyle w:val="ATTANNLV2-ASDEFCON"/>
      </w:pPr>
      <w:bookmarkStart w:id="1444" w:name="_Toc143607474"/>
      <w:bookmarkStart w:id="1445" w:name="_Toc143607930"/>
      <w:bookmarkStart w:id="1446" w:name="_Toc143608380"/>
      <w:r w:rsidRPr="00F62FB2">
        <w:t xml:space="preserve">The </w:t>
      </w:r>
      <w:r w:rsidR="00D55D02" w:rsidRPr="00F62FB2">
        <w:t>Contractor</w:t>
      </w:r>
      <w:r w:rsidRPr="00F62FB2">
        <w:t xml:space="preserve"> shall ensure that secure and legible documentation is affixed to the outside of each package for delivery to the Commonwealth, with duplicate copies inside at the top of each package, which includes the following information:</w:t>
      </w:r>
      <w:bookmarkEnd w:id="1444"/>
      <w:bookmarkEnd w:id="1445"/>
      <w:bookmarkEnd w:id="1446"/>
    </w:p>
    <w:p w14:paraId="3FF9AEB3" w14:textId="77777777" w:rsidR="008E126F" w:rsidRPr="00F62FB2" w:rsidRDefault="008E126F">
      <w:pPr>
        <w:pStyle w:val="ATTANNLV3-ASDEFCON"/>
      </w:pPr>
      <w:r w:rsidRPr="00F62FB2">
        <w:t xml:space="preserve">the relevant Commonwealth </w:t>
      </w:r>
      <w:r w:rsidR="005F3A57" w:rsidRPr="00F62FB2">
        <w:t>Tasking Order</w:t>
      </w:r>
      <w:r w:rsidRPr="00F62FB2">
        <w:t xml:space="preserve"> </w:t>
      </w:r>
      <w:r w:rsidR="00A37284" w:rsidRPr="00F62FB2">
        <w:t xml:space="preserve">and </w:t>
      </w:r>
      <w:r w:rsidR="00C4506E" w:rsidRPr="00F62FB2">
        <w:t xml:space="preserve">Contract </w:t>
      </w:r>
      <w:r w:rsidRPr="00F62FB2">
        <w:t>number;</w:t>
      </w:r>
    </w:p>
    <w:p w14:paraId="68AFE410" w14:textId="77777777" w:rsidR="008E126F" w:rsidRPr="00F62FB2" w:rsidRDefault="008E126F">
      <w:pPr>
        <w:pStyle w:val="ATTANNLV3-ASDEFCON"/>
      </w:pPr>
      <w:r w:rsidRPr="00F62FB2">
        <w:t>the item name;</w:t>
      </w:r>
    </w:p>
    <w:p w14:paraId="3ECD2E40" w14:textId="77777777" w:rsidR="008E126F" w:rsidRPr="00F62FB2" w:rsidRDefault="008E126F">
      <w:pPr>
        <w:pStyle w:val="ATTANNLV3-ASDEFCON"/>
      </w:pPr>
      <w:r w:rsidRPr="00F62FB2">
        <w:t>the item quantity;</w:t>
      </w:r>
    </w:p>
    <w:p w14:paraId="6074316D" w14:textId="77777777" w:rsidR="008E126F" w:rsidRPr="00F62FB2" w:rsidRDefault="008E126F">
      <w:pPr>
        <w:pStyle w:val="ATTANNLV3-ASDEFCON"/>
      </w:pPr>
      <w:r w:rsidRPr="00F62FB2">
        <w:t>the name of the supply source;</w:t>
      </w:r>
    </w:p>
    <w:p w14:paraId="64991D2E" w14:textId="77777777" w:rsidR="008E126F" w:rsidRPr="00F62FB2" w:rsidRDefault="000A1E3F">
      <w:pPr>
        <w:pStyle w:val="ATTANNLV3-ASDEFCON"/>
      </w:pPr>
      <w:r w:rsidRPr="00F62FB2">
        <w:t>the consignment D</w:t>
      </w:r>
      <w:r w:rsidR="008E126F" w:rsidRPr="00F62FB2">
        <w:t>elivery</w:t>
      </w:r>
      <w:r w:rsidRPr="00F62FB2">
        <w:t xml:space="preserve"> Location</w:t>
      </w:r>
      <w:r w:rsidR="008E126F" w:rsidRPr="00F62FB2">
        <w:t>; and</w:t>
      </w:r>
    </w:p>
    <w:p w14:paraId="61014DD8" w14:textId="77777777" w:rsidR="008E126F" w:rsidRPr="00F62FB2" w:rsidRDefault="008E126F">
      <w:pPr>
        <w:pStyle w:val="ATTANNLV3-ASDEFCON"/>
      </w:pPr>
      <w:r w:rsidRPr="00F62FB2">
        <w:t>the date of dispatch.</w:t>
      </w:r>
    </w:p>
    <w:p w14:paraId="0A143309" w14:textId="77777777" w:rsidR="008E126F" w:rsidRPr="00F62FB2" w:rsidRDefault="008E126F">
      <w:pPr>
        <w:pStyle w:val="ATTANNLV1-ASDEFCON"/>
      </w:pPr>
      <w:bookmarkStart w:id="1447" w:name="_Ref262714393"/>
      <w:bookmarkStart w:id="1448" w:name="_Toc143607475"/>
      <w:bookmarkStart w:id="1449" w:name="_Toc143607931"/>
      <w:bookmarkStart w:id="1450" w:name="_Toc143608381"/>
      <w:r w:rsidRPr="00F62FB2">
        <w:t>MAINTENANCE SERVICES (OPTIONAL)</w:t>
      </w:r>
      <w:bookmarkEnd w:id="1447"/>
      <w:bookmarkEnd w:id="1448"/>
      <w:bookmarkEnd w:id="1449"/>
      <w:bookmarkEnd w:id="1450"/>
    </w:p>
    <w:p w14:paraId="43F69266" w14:textId="77777777" w:rsidR="008E126F" w:rsidRPr="00F62FB2" w:rsidRDefault="008E126F">
      <w:pPr>
        <w:pStyle w:val="NoteToDrafters-ASDEFCON"/>
      </w:pPr>
      <w:r w:rsidRPr="00F62FB2">
        <w:t xml:space="preserve">Note to drafters: </w:t>
      </w:r>
      <w:r w:rsidR="00512255" w:rsidRPr="00F62FB2">
        <w:t xml:space="preserve"> </w:t>
      </w:r>
      <w:r w:rsidRPr="00F62FB2">
        <w:t xml:space="preserve">Amend and/or delete the following clauses, as necessary, to meet the specific requirements of the Deed and the envisaged Contracts.  For example, if the </w:t>
      </w:r>
      <w:r w:rsidR="00D55D02" w:rsidRPr="00F62FB2">
        <w:t>Contractor</w:t>
      </w:r>
      <w:r w:rsidRPr="00F62FB2">
        <w:t xml:space="preserve"> is required to pick up equipment for Maintenance from a specific location, then this should be inserted here.</w:t>
      </w:r>
      <w:r w:rsidR="00F23986" w:rsidRPr="00F62FB2">
        <w:t xml:space="preserve">  Additionally, if specific Acceptance Testing is required and/or particular certificates of conformance, then clauses to address these requirements should be included.</w:t>
      </w:r>
    </w:p>
    <w:p w14:paraId="655B1A62" w14:textId="77777777" w:rsidR="003642E6" w:rsidRPr="00F62FB2" w:rsidRDefault="003642E6">
      <w:pPr>
        <w:pStyle w:val="NoteToDrafters-ASDEFCON"/>
      </w:pPr>
      <w:r w:rsidRPr="00F62FB2">
        <w:t>The proposed SOW clauses allow both preventive maintenance (eg</w:t>
      </w:r>
      <w:r w:rsidR="00826330" w:rsidRPr="00F62FB2">
        <w:t>,</w:t>
      </w:r>
      <w:r w:rsidRPr="00F62FB2">
        <w:t xml:space="preserve"> car servicing) and corrective maintenance (</w:t>
      </w:r>
      <w:r w:rsidR="00826330" w:rsidRPr="00F62FB2">
        <w:t>eg,</w:t>
      </w:r>
      <w:r w:rsidRPr="00F62FB2">
        <w:t xml:space="preserve"> car repairs), but both would need to </w:t>
      </w:r>
      <w:r w:rsidR="00792F1B" w:rsidRPr="00F62FB2">
        <w:t xml:space="preserve">be </w:t>
      </w:r>
      <w:r w:rsidRPr="00F62FB2">
        <w:t>specified in Attachment</w:t>
      </w:r>
      <w:r w:rsidR="00512255" w:rsidRPr="00F62FB2">
        <w:t xml:space="preserve"> </w:t>
      </w:r>
      <w:r w:rsidRPr="00F62FB2">
        <w:t>B.</w:t>
      </w:r>
    </w:p>
    <w:p w14:paraId="73101ECE" w14:textId="77777777" w:rsidR="008E126F" w:rsidRPr="00F62FB2" w:rsidRDefault="008E126F">
      <w:pPr>
        <w:pStyle w:val="NoteToDrafters-ASDEFCON"/>
      </w:pPr>
      <w:r w:rsidRPr="00F62FB2">
        <w:t>Drafters should be aware that these clauses do not require any maintenance management planning, formal defect investigations, maintenance investigations, or incorporation of any modifications.  If these types of services are required, then drafters should consider using a different template.</w:t>
      </w:r>
    </w:p>
    <w:p w14:paraId="4C7AB2AE" w14:textId="05D43DD2" w:rsidR="008E126F" w:rsidRPr="00F62FB2" w:rsidRDefault="008E126F">
      <w:pPr>
        <w:pStyle w:val="ATTANNLV2-ASDEFCON"/>
      </w:pPr>
      <w:bookmarkStart w:id="1451" w:name="_Toc143607476"/>
      <w:bookmarkStart w:id="1452" w:name="_Toc143607932"/>
      <w:bookmarkStart w:id="1453" w:name="_Toc143608382"/>
      <w:r w:rsidRPr="00F62FB2">
        <w:t xml:space="preserve">For the purposes of this clause </w:t>
      </w:r>
      <w:r w:rsidR="000205A0" w:rsidRPr="00F62FB2">
        <w:fldChar w:fldCharType="begin"/>
      </w:r>
      <w:r w:rsidR="000205A0" w:rsidRPr="00F62FB2">
        <w:instrText xml:space="preserve"> REF _Ref262714393 \r \h </w:instrText>
      </w:r>
      <w:r w:rsidR="00F46C5F">
        <w:instrText xml:space="preserve"> \* MERGEFORMAT </w:instrText>
      </w:r>
      <w:r w:rsidR="000205A0" w:rsidRPr="00F62FB2">
        <w:fldChar w:fldCharType="separate"/>
      </w:r>
      <w:r w:rsidR="00C7088C">
        <w:t>3</w:t>
      </w:r>
      <w:r w:rsidR="000205A0" w:rsidRPr="00F62FB2">
        <w:fldChar w:fldCharType="end"/>
      </w:r>
      <w:r w:rsidRPr="00F62FB2">
        <w:t>, Maintenance includes all actions taken to retain materi</w:t>
      </w:r>
      <w:r w:rsidR="009C6D32" w:rsidRPr="00F62FB2">
        <w:t>e</w:t>
      </w:r>
      <w:r w:rsidRPr="00F62FB2">
        <w:t>l in, or restore it to, a specified condition or to restore it to serviceability.  It includes inspection, condition monitoring, servicing, repair, overhaul, testing, calibration, rebuilding, reclamation, upgrades, modification, recovery, classification and the salvage of technical equipment.</w:t>
      </w:r>
      <w:bookmarkEnd w:id="1451"/>
      <w:bookmarkEnd w:id="1452"/>
      <w:bookmarkEnd w:id="1453"/>
    </w:p>
    <w:p w14:paraId="1A25A224" w14:textId="4F3C40C6" w:rsidR="008E126F" w:rsidRPr="00F62FB2" w:rsidRDefault="008E126F">
      <w:pPr>
        <w:pStyle w:val="ATTANNLV2-ASDEFCON"/>
      </w:pPr>
      <w:bookmarkStart w:id="1454" w:name="_Toc143607477"/>
      <w:bookmarkStart w:id="1455" w:name="_Toc143607933"/>
      <w:bookmarkStart w:id="1456" w:name="_Toc143608383"/>
      <w:r w:rsidRPr="00F62FB2">
        <w:t xml:space="preserve">The </w:t>
      </w:r>
      <w:r w:rsidR="00BD723B" w:rsidRPr="00F62FB2">
        <w:t xml:space="preserve">Authorised Officer </w:t>
      </w:r>
      <w:r w:rsidRPr="00F62FB2">
        <w:t xml:space="preserve">will notify the </w:t>
      </w:r>
      <w:r w:rsidR="00D55D02" w:rsidRPr="00F62FB2">
        <w:t>Contractor</w:t>
      </w:r>
      <w:r w:rsidRPr="00F62FB2">
        <w:t xml:space="preserve">, </w:t>
      </w:r>
      <w:r w:rsidR="002C3090" w:rsidRPr="00F62FB2">
        <w:t>in accordance with clause</w:t>
      </w:r>
      <w:r w:rsidR="00D37B1D" w:rsidRPr="00F62FB2">
        <w:t xml:space="preserve"> </w:t>
      </w:r>
      <w:r w:rsidR="006B42CB" w:rsidRPr="00F62FB2">
        <w:fldChar w:fldCharType="begin"/>
      </w:r>
      <w:r w:rsidR="006B42CB" w:rsidRPr="00F62FB2">
        <w:instrText xml:space="preserve"> REF _Ref232674845 \r \h </w:instrText>
      </w:r>
      <w:r w:rsidR="00F46C5F">
        <w:instrText xml:space="preserve"> \* MERGEFORMAT </w:instrText>
      </w:r>
      <w:r w:rsidR="006B42CB" w:rsidRPr="00F62FB2">
        <w:fldChar w:fldCharType="separate"/>
      </w:r>
      <w:r w:rsidR="00C7088C">
        <w:t>1.7</w:t>
      </w:r>
      <w:r w:rsidR="006B42CB" w:rsidRPr="00F62FB2">
        <w:fldChar w:fldCharType="end"/>
      </w:r>
      <w:r w:rsidR="002C3090" w:rsidRPr="00F62FB2">
        <w:t xml:space="preserve"> of the </w:t>
      </w:r>
      <w:r w:rsidR="009120AF" w:rsidRPr="00F62FB2">
        <w:t>conditions of deed</w:t>
      </w:r>
      <w:r w:rsidR="002C3090" w:rsidRPr="00F62FB2">
        <w:t xml:space="preserve">, when </w:t>
      </w:r>
      <w:r w:rsidR="00D637D0" w:rsidRPr="00F62FB2">
        <w:t xml:space="preserve">Maintenance Services are required to be provided to </w:t>
      </w:r>
      <w:r w:rsidR="002C3090" w:rsidRPr="00F62FB2">
        <w:t>a Repairable Item</w:t>
      </w:r>
      <w:r w:rsidRPr="00F62FB2">
        <w:t>.</w:t>
      </w:r>
      <w:bookmarkEnd w:id="1454"/>
      <w:bookmarkEnd w:id="1455"/>
      <w:bookmarkEnd w:id="1456"/>
    </w:p>
    <w:p w14:paraId="30CA0C41" w14:textId="35D30825" w:rsidR="0092281E" w:rsidRPr="00F62FB2" w:rsidRDefault="00F940CD">
      <w:pPr>
        <w:pStyle w:val="ATTANNLV2-ASDEFCON"/>
      </w:pPr>
      <w:bookmarkStart w:id="1457" w:name="_Ref269743626"/>
      <w:bookmarkStart w:id="1458" w:name="_Toc143607478"/>
      <w:bookmarkStart w:id="1459" w:name="_Toc143607934"/>
      <w:bookmarkStart w:id="1460" w:name="_Toc143608384"/>
      <w:r w:rsidRPr="00F62FB2">
        <w:t>When the Maintenance Services required are not identified</w:t>
      </w:r>
      <w:r w:rsidR="0092281E" w:rsidRPr="00F62FB2">
        <w:t xml:space="preserve"> at Attachment</w:t>
      </w:r>
      <w:r w:rsidR="006B42CB" w:rsidRPr="00F62FB2">
        <w:t xml:space="preserve"> </w:t>
      </w:r>
      <w:r w:rsidR="0092281E" w:rsidRPr="00F62FB2">
        <w:t>B (</w:t>
      </w:r>
      <w:r w:rsidR="00826330" w:rsidRPr="00F62FB2">
        <w:t>eg,</w:t>
      </w:r>
      <w:r w:rsidR="0092281E" w:rsidRPr="00F62FB2">
        <w:t xml:space="preserve"> to repair a damaged Repairable Item), and </w:t>
      </w:r>
      <w:r w:rsidRPr="00F62FB2">
        <w:t xml:space="preserve">the </w:t>
      </w:r>
      <w:r w:rsidR="00BD723B" w:rsidRPr="00F62FB2">
        <w:t xml:space="preserve">Authorised Officer </w:t>
      </w:r>
      <w:r w:rsidRPr="00F62FB2">
        <w:t>has requested</w:t>
      </w:r>
      <w:r w:rsidR="0092281E" w:rsidRPr="00F62FB2">
        <w:t xml:space="preserve"> a quote </w:t>
      </w:r>
      <w:r w:rsidRPr="00F62FB2">
        <w:t>for these Maintenance Services in accordance with clause</w:t>
      </w:r>
      <w:r w:rsidR="006B42CB" w:rsidRPr="00F62FB2">
        <w:t xml:space="preserve"> </w:t>
      </w:r>
      <w:r w:rsidR="00D0048D" w:rsidRPr="00F62FB2">
        <w:fldChar w:fldCharType="begin"/>
      </w:r>
      <w:r w:rsidR="00D0048D" w:rsidRPr="00F62FB2">
        <w:instrText xml:space="preserve"> REF _Ref232674845 \r \h </w:instrText>
      </w:r>
      <w:r w:rsidR="00F46C5F">
        <w:instrText xml:space="preserve"> \* MERGEFORMAT </w:instrText>
      </w:r>
      <w:r w:rsidR="00D0048D" w:rsidRPr="00F62FB2">
        <w:fldChar w:fldCharType="separate"/>
      </w:r>
      <w:r w:rsidR="00C7088C">
        <w:t>1.7</w:t>
      </w:r>
      <w:r w:rsidR="00D0048D" w:rsidRPr="00F62FB2">
        <w:fldChar w:fldCharType="end"/>
      </w:r>
      <w:r w:rsidR="00D0048D" w:rsidRPr="00F62FB2">
        <w:t xml:space="preserve"> </w:t>
      </w:r>
      <w:r w:rsidRPr="00F62FB2">
        <w:t xml:space="preserve">of the </w:t>
      </w:r>
      <w:r w:rsidR="009120AF" w:rsidRPr="00F62FB2">
        <w:t>conditions of deed</w:t>
      </w:r>
      <w:r w:rsidR="0092281E" w:rsidRPr="00F62FB2">
        <w:t>, the Contractor shall provide the following information in the quote:</w:t>
      </w:r>
      <w:bookmarkEnd w:id="1457"/>
      <w:bookmarkEnd w:id="1458"/>
      <w:bookmarkEnd w:id="1459"/>
      <w:bookmarkEnd w:id="1460"/>
    </w:p>
    <w:p w14:paraId="5244F6E6" w14:textId="77777777" w:rsidR="0092281E" w:rsidRPr="00F62FB2" w:rsidRDefault="0092281E">
      <w:pPr>
        <w:pStyle w:val="ATTANNLV3-ASDEFCON"/>
      </w:pPr>
      <w:r w:rsidRPr="00F62FB2">
        <w:t>a breakdown of the labour effort and associated costs;</w:t>
      </w:r>
    </w:p>
    <w:p w14:paraId="3AC0B4DD" w14:textId="77777777" w:rsidR="0092281E" w:rsidRPr="00F62FB2" w:rsidRDefault="0092281E">
      <w:pPr>
        <w:pStyle w:val="ATTANNLV3-ASDEFCON"/>
      </w:pPr>
      <w:r w:rsidRPr="00F62FB2">
        <w:t>an itemised list of material requirements and associated costs; and</w:t>
      </w:r>
    </w:p>
    <w:p w14:paraId="0DE75DED" w14:textId="77777777" w:rsidR="0092281E" w:rsidRPr="00F62FB2" w:rsidRDefault="0092281E">
      <w:pPr>
        <w:pStyle w:val="ATTANNLV3-ASDEFCON"/>
      </w:pPr>
      <w:r w:rsidRPr="00F62FB2">
        <w:t>any other applicable costs.</w:t>
      </w:r>
    </w:p>
    <w:p w14:paraId="000B0632" w14:textId="77777777" w:rsidR="00D637D0" w:rsidRPr="00F62FB2" w:rsidRDefault="00D637D0">
      <w:pPr>
        <w:pStyle w:val="ATTANNLV2-ASDEFCON"/>
      </w:pPr>
      <w:bookmarkStart w:id="1461" w:name="_Toc143607479"/>
      <w:bookmarkStart w:id="1462" w:name="_Toc143607935"/>
      <w:bookmarkStart w:id="1463" w:name="_Toc143608385"/>
      <w:r w:rsidRPr="00F62FB2">
        <w:t>When Maintenance Services are required to be provided to a Repairable Item, the Commonwealth shall either:</w:t>
      </w:r>
      <w:bookmarkEnd w:id="1461"/>
      <w:bookmarkEnd w:id="1462"/>
      <w:bookmarkEnd w:id="1463"/>
    </w:p>
    <w:p w14:paraId="41F96F60" w14:textId="77777777" w:rsidR="00D637D0" w:rsidRPr="00F62FB2" w:rsidRDefault="00DC5AF2">
      <w:pPr>
        <w:pStyle w:val="ATTANNLV3-ASDEFCON"/>
      </w:pPr>
      <w:r w:rsidRPr="00F62FB2">
        <w:t>deliver the Repairable Item to the Contractor; or</w:t>
      </w:r>
    </w:p>
    <w:p w14:paraId="19328D18" w14:textId="77777777" w:rsidR="00DC5AF2" w:rsidRPr="00F62FB2" w:rsidRDefault="00DC5AF2">
      <w:pPr>
        <w:pStyle w:val="ATTANNLV3-ASDEFCON"/>
      </w:pPr>
      <w:r w:rsidRPr="00F62FB2">
        <w:t>make the Repairable Item available for collection by the Contractor at the location and time specified in the Contract.</w:t>
      </w:r>
    </w:p>
    <w:p w14:paraId="435BA351" w14:textId="77777777" w:rsidR="008E126F" w:rsidRPr="00F62FB2" w:rsidRDefault="008E126F">
      <w:pPr>
        <w:pStyle w:val="ATTANNLV2-ASDEFCON"/>
      </w:pPr>
      <w:bookmarkStart w:id="1464" w:name="_Toc143607480"/>
      <w:bookmarkStart w:id="1465" w:name="_Toc143607936"/>
      <w:bookmarkStart w:id="1466" w:name="_Toc143608386"/>
      <w:r w:rsidRPr="00F62FB2">
        <w:t xml:space="preserve">The </w:t>
      </w:r>
      <w:r w:rsidR="00D55D02" w:rsidRPr="00F62FB2">
        <w:t>Contractor</w:t>
      </w:r>
      <w:r w:rsidRPr="00F62FB2">
        <w:t xml:space="preserve"> shall undertake </w:t>
      </w:r>
      <w:r w:rsidR="002C3090" w:rsidRPr="00F62FB2">
        <w:t xml:space="preserve">the </w:t>
      </w:r>
      <w:r w:rsidRPr="00F62FB2">
        <w:t>Maintenance of Repairable Items, including disposal of any waste products, in accordance with:</w:t>
      </w:r>
      <w:bookmarkEnd w:id="1464"/>
      <w:bookmarkEnd w:id="1465"/>
      <w:bookmarkEnd w:id="1466"/>
    </w:p>
    <w:p w14:paraId="2D952CD9" w14:textId="77777777" w:rsidR="008E126F" w:rsidRPr="00F62FB2" w:rsidRDefault="008E126F">
      <w:pPr>
        <w:pStyle w:val="ATTANNLV3-ASDEFCON"/>
      </w:pPr>
      <w:r w:rsidRPr="00F62FB2">
        <w:t>the terms of the Deed and any Contract;</w:t>
      </w:r>
    </w:p>
    <w:p w14:paraId="4EE6532D" w14:textId="77777777" w:rsidR="008E126F" w:rsidRPr="00F62FB2" w:rsidRDefault="008E126F">
      <w:pPr>
        <w:pStyle w:val="ATTANNLV3-ASDEFCON"/>
      </w:pPr>
      <w:r w:rsidRPr="00F62FB2">
        <w:t>the respective manufacturer’s instructions;</w:t>
      </w:r>
    </w:p>
    <w:p w14:paraId="7511D716" w14:textId="77777777" w:rsidR="008127B1" w:rsidRPr="00F62FB2" w:rsidRDefault="008127B1">
      <w:pPr>
        <w:pStyle w:val="ATTANNLV3-ASDEFCON"/>
      </w:pPr>
      <w:r w:rsidRPr="00F62FB2">
        <w:t xml:space="preserve">the applicable federal, </w:t>
      </w:r>
      <w:r w:rsidR="007A1471" w:rsidRPr="00F62FB2">
        <w:t>S</w:t>
      </w:r>
      <w:r w:rsidRPr="00F62FB2">
        <w:t xml:space="preserve">tate, </w:t>
      </w:r>
      <w:r w:rsidR="007A1471" w:rsidRPr="00F62FB2">
        <w:t>T</w:t>
      </w:r>
      <w:r w:rsidRPr="00F62FB2">
        <w:t>erritory and local government legislation, regulations, and guidelines, including in relation to work health and safety, public health and safety, and the environment; and</w:t>
      </w:r>
    </w:p>
    <w:p w14:paraId="48755CDB" w14:textId="77777777" w:rsidR="008127B1" w:rsidRPr="00F62FB2" w:rsidRDefault="008127B1">
      <w:pPr>
        <w:pStyle w:val="ATTANNLV3-ASDEFCON"/>
      </w:pPr>
      <w:r w:rsidRPr="00F62FB2">
        <w:t>the relevant Australian standards.</w:t>
      </w:r>
    </w:p>
    <w:p w14:paraId="59780CC2" w14:textId="77777777" w:rsidR="008E126F" w:rsidRPr="00F62FB2" w:rsidRDefault="008E126F">
      <w:pPr>
        <w:pStyle w:val="ATTANNLV2-ASDEFCON"/>
      </w:pPr>
      <w:bookmarkStart w:id="1467" w:name="_Toc143607481"/>
      <w:bookmarkStart w:id="1468" w:name="_Toc143607937"/>
      <w:bookmarkStart w:id="1469" w:name="_Toc143608387"/>
      <w:r w:rsidRPr="00F62FB2">
        <w:t xml:space="preserve">The </w:t>
      </w:r>
      <w:r w:rsidR="00D55D02" w:rsidRPr="00F62FB2">
        <w:t>Contractor</w:t>
      </w:r>
      <w:r w:rsidR="000A1E3F" w:rsidRPr="00F62FB2">
        <w:t xml:space="preserve"> shall ensure that a</w:t>
      </w:r>
      <w:r w:rsidRPr="00F62FB2">
        <w:t xml:space="preserve"> </w:t>
      </w:r>
      <w:r w:rsidR="000A1E3F" w:rsidRPr="00F62FB2">
        <w:t>Repairable Item</w:t>
      </w:r>
      <w:r w:rsidRPr="00F62FB2">
        <w:t xml:space="preserve"> requiring calibration </w:t>
      </w:r>
      <w:r w:rsidR="000A1E3F" w:rsidRPr="00F62FB2">
        <w:t>is</w:t>
      </w:r>
      <w:r w:rsidRPr="00F62FB2">
        <w:t xml:space="preserve"> calibrated by an organisation accredited by the National Association of Testing Authorities (NATA) for the cla</w:t>
      </w:r>
      <w:r w:rsidR="000A1E3F" w:rsidRPr="00F62FB2">
        <w:t>ss of testing appropriate to that Repairable</w:t>
      </w:r>
      <w:r w:rsidRPr="00F62FB2">
        <w:t xml:space="preserve"> </w:t>
      </w:r>
      <w:r w:rsidR="000A1E3F" w:rsidRPr="00F62FB2">
        <w:t>Item</w:t>
      </w:r>
      <w:r w:rsidRPr="00F62FB2">
        <w:t>.</w:t>
      </w:r>
      <w:bookmarkEnd w:id="1467"/>
      <w:bookmarkEnd w:id="1468"/>
      <w:bookmarkEnd w:id="1469"/>
    </w:p>
    <w:p w14:paraId="6D8E4817" w14:textId="77777777" w:rsidR="008E126F" w:rsidRPr="00F62FB2" w:rsidRDefault="008E126F">
      <w:pPr>
        <w:pStyle w:val="NoteToDrafters-ASDEFCON"/>
      </w:pPr>
      <w:r w:rsidRPr="00F62FB2">
        <w:t xml:space="preserve">Note to drafters: </w:t>
      </w:r>
      <w:r w:rsidR="00D37B1D" w:rsidRPr="00F62FB2">
        <w:t xml:space="preserve"> </w:t>
      </w:r>
      <w:r w:rsidRPr="00F62FB2">
        <w:t>The following clause assumes that all replacement items used in maintenance are consumables (which include spares</w:t>
      </w:r>
      <w:r w:rsidR="00D11AC2" w:rsidRPr="00F62FB2">
        <w:t xml:space="preserve"> that are discarded during maintenance</w:t>
      </w:r>
      <w:r w:rsidRPr="00F62FB2">
        <w:t>).  If this is not the case, the following clause should be amended.</w:t>
      </w:r>
    </w:p>
    <w:p w14:paraId="06707D7D" w14:textId="77777777" w:rsidR="000205A0" w:rsidRPr="00F62FB2" w:rsidRDefault="008E126F">
      <w:pPr>
        <w:pStyle w:val="ATTANNLV2-ASDEFCON"/>
      </w:pPr>
      <w:bookmarkStart w:id="1470" w:name="_Ref269736909"/>
      <w:bookmarkStart w:id="1471" w:name="_Toc143607482"/>
      <w:bookmarkStart w:id="1472" w:name="_Toc143607938"/>
      <w:bookmarkStart w:id="1473" w:name="_Toc143608388"/>
      <w:r w:rsidRPr="00F62FB2">
        <w:t xml:space="preserve">Except where otherwise agreed, in writing, by the </w:t>
      </w:r>
      <w:r w:rsidR="00BD723B" w:rsidRPr="00F62FB2">
        <w:t>Authorised Officer</w:t>
      </w:r>
      <w:r w:rsidRPr="00F62FB2">
        <w:t xml:space="preserve">, the </w:t>
      </w:r>
      <w:r w:rsidR="00D55D02" w:rsidRPr="00F62FB2">
        <w:t>Contractor</w:t>
      </w:r>
      <w:r w:rsidRPr="00F62FB2">
        <w:t xml:space="preserve"> shall only use unused items to replace items fitted to a Repairable Item, with all replacement items to be sourced from</w:t>
      </w:r>
      <w:r w:rsidR="000205A0" w:rsidRPr="00F62FB2">
        <w:t>:</w:t>
      </w:r>
      <w:bookmarkEnd w:id="1470"/>
      <w:bookmarkEnd w:id="1471"/>
      <w:bookmarkEnd w:id="1472"/>
      <w:bookmarkEnd w:id="1473"/>
    </w:p>
    <w:p w14:paraId="248AE3E0" w14:textId="77777777" w:rsidR="000205A0" w:rsidRPr="00F62FB2" w:rsidRDefault="008E126F">
      <w:pPr>
        <w:pStyle w:val="ATTANNLV3-ASDEFCON"/>
      </w:pPr>
      <w:r w:rsidRPr="00F62FB2">
        <w:t>the original equipment manufacturer</w:t>
      </w:r>
      <w:r w:rsidR="00C9192C" w:rsidRPr="00F62FB2">
        <w:t>;</w:t>
      </w:r>
      <w:r w:rsidR="00186B2C" w:rsidRPr="00F62FB2">
        <w:t xml:space="preserve"> </w:t>
      </w:r>
    </w:p>
    <w:p w14:paraId="7F54DC71" w14:textId="77777777" w:rsidR="000205A0" w:rsidRPr="00F62FB2" w:rsidRDefault="008E126F">
      <w:pPr>
        <w:pStyle w:val="ATTANNLV3-ASDEFCON"/>
      </w:pPr>
      <w:r w:rsidRPr="00F62FB2">
        <w:t>a source of supply approved by the original equipment manufacturer</w:t>
      </w:r>
      <w:r w:rsidR="00C9192C" w:rsidRPr="00F62FB2">
        <w:t>;</w:t>
      </w:r>
      <w:r w:rsidR="000205A0" w:rsidRPr="00F62FB2">
        <w:t xml:space="preserve"> or</w:t>
      </w:r>
      <w:r w:rsidR="00186B2C" w:rsidRPr="00F62FB2">
        <w:t xml:space="preserve"> </w:t>
      </w:r>
    </w:p>
    <w:p w14:paraId="7599D39C" w14:textId="77777777" w:rsidR="008E126F" w:rsidRPr="00F62FB2" w:rsidRDefault="000205A0">
      <w:pPr>
        <w:pStyle w:val="ATTANNLV3-ASDEFCON"/>
      </w:pPr>
      <w:r w:rsidRPr="00F62FB2">
        <w:t xml:space="preserve">if neither a. nor b. are viable, the direction of the </w:t>
      </w:r>
      <w:r w:rsidR="00C9192C" w:rsidRPr="00F62FB2">
        <w:t>Authorised Officer</w:t>
      </w:r>
      <w:r w:rsidR="008E126F" w:rsidRPr="00F62FB2">
        <w:t>.</w:t>
      </w:r>
    </w:p>
    <w:p w14:paraId="2957EB8E" w14:textId="77777777" w:rsidR="008E126F" w:rsidRPr="00F62FB2" w:rsidRDefault="008E126F">
      <w:pPr>
        <w:pStyle w:val="ATTANNLV2-ASDEFCON"/>
      </w:pPr>
      <w:bookmarkStart w:id="1474" w:name="_Toc143607483"/>
      <w:bookmarkStart w:id="1475" w:name="_Toc143607939"/>
      <w:bookmarkStart w:id="1476" w:name="_Toc143608389"/>
      <w:r w:rsidRPr="00F62FB2">
        <w:t xml:space="preserve">Unless otherwise directed or agreed in writing by the </w:t>
      </w:r>
      <w:r w:rsidR="00BD723B" w:rsidRPr="00F62FB2">
        <w:t>Authorised Officer</w:t>
      </w:r>
      <w:r w:rsidRPr="00F62FB2">
        <w:t xml:space="preserve">, the </w:t>
      </w:r>
      <w:r w:rsidR="00D55D02" w:rsidRPr="00F62FB2">
        <w:t>Contractor</w:t>
      </w:r>
      <w:r w:rsidRPr="00F62FB2">
        <w:t xml:space="preserve"> shall not remove a serviceable item from</w:t>
      </w:r>
      <w:r w:rsidR="009C6D32" w:rsidRPr="00F62FB2">
        <w:t xml:space="preserve"> a</w:t>
      </w:r>
      <w:r w:rsidRPr="00F62FB2">
        <w:t xml:space="preserve"> piece of equipment in order to use that item to make another piece of equipment serviceable.</w:t>
      </w:r>
      <w:bookmarkEnd w:id="1474"/>
      <w:bookmarkEnd w:id="1475"/>
      <w:bookmarkEnd w:id="1476"/>
    </w:p>
    <w:p w14:paraId="2CF45F02" w14:textId="77777777" w:rsidR="00FA5C01" w:rsidRPr="00F62FB2" w:rsidRDefault="008E126F">
      <w:pPr>
        <w:pStyle w:val="ATTANNLV2-ASDEFCON"/>
      </w:pPr>
      <w:bookmarkStart w:id="1477" w:name="_Toc143607484"/>
      <w:bookmarkStart w:id="1478" w:name="_Toc143607940"/>
      <w:bookmarkStart w:id="1479" w:name="_Toc143608390"/>
      <w:r w:rsidRPr="00F62FB2">
        <w:t xml:space="preserve">The </w:t>
      </w:r>
      <w:r w:rsidR="00D55D02" w:rsidRPr="00F62FB2">
        <w:t>Contractor</w:t>
      </w:r>
      <w:r w:rsidRPr="00F62FB2">
        <w:t xml:space="preserve"> shall immediately notify the </w:t>
      </w:r>
      <w:r w:rsidR="00BD723B" w:rsidRPr="00F62FB2">
        <w:t>Authorised Officer</w:t>
      </w:r>
      <w:r w:rsidRPr="00F62FB2">
        <w:t>, in writing, of any Repairable Items that</w:t>
      </w:r>
      <w:r w:rsidR="00FA5C01" w:rsidRPr="00F62FB2">
        <w:t xml:space="preserve">, in the </w:t>
      </w:r>
      <w:r w:rsidR="00D55D02" w:rsidRPr="00F62FB2">
        <w:t>Contractor</w:t>
      </w:r>
      <w:r w:rsidR="00FA5C01" w:rsidRPr="00F62FB2">
        <w:t>’s assessment, either:</w:t>
      </w:r>
      <w:bookmarkEnd w:id="1477"/>
      <w:bookmarkEnd w:id="1478"/>
      <w:bookmarkEnd w:id="1479"/>
    </w:p>
    <w:p w14:paraId="35EDA0F3" w14:textId="77777777" w:rsidR="00FA5C01" w:rsidRPr="00F62FB2" w:rsidRDefault="008E126F">
      <w:pPr>
        <w:pStyle w:val="ATTANNLV3-ASDEFCON"/>
      </w:pPr>
      <w:r w:rsidRPr="00F62FB2">
        <w:t>cannot physically be repaired (</w:t>
      </w:r>
      <w:r w:rsidR="00826330" w:rsidRPr="00F62FB2">
        <w:t>eg,</w:t>
      </w:r>
      <w:r w:rsidRPr="00F62FB2">
        <w:t xml:space="preserve"> due to damage)</w:t>
      </w:r>
      <w:r w:rsidR="00FA5C01" w:rsidRPr="00F62FB2">
        <w:t>; or</w:t>
      </w:r>
    </w:p>
    <w:p w14:paraId="78446038" w14:textId="77777777" w:rsidR="00FA5C01" w:rsidRPr="00F62FB2" w:rsidRDefault="00FA5C01">
      <w:pPr>
        <w:pStyle w:val="ATTANNLV3-ASDEFCON"/>
      </w:pPr>
      <w:r w:rsidRPr="00F62FB2">
        <w:t>is not economic to repair</w:t>
      </w:r>
      <w:r w:rsidR="00794812" w:rsidRPr="00F62FB2">
        <w:t>,</w:t>
      </w:r>
    </w:p>
    <w:p w14:paraId="722C2B4B" w14:textId="77777777" w:rsidR="008E126F" w:rsidRPr="00F62FB2" w:rsidRDefault="008E126F">
      <w:pPr>
        <w:pStyle w:val="ATTANNLV2NONUM-ASDEFCON"/>
      </w:pPr>
      <w:r w:rsidRPr="00F62FB2">
        <w:t>including the rationale for this assessment and the recommended course of action.</w:t>
      </w:r>
    </w:p>
    <w:p w14:paraId="2385CC44" w14:textId="77777777" w:rsidR="00794812" w:rsidRPr="00F62FB2" w:rsidRDefault="00794812">
      <w:pPr>
        <w:pStyle w:val="ATTANNLV2-ASDEFCON"/>
      </w:pPr>
      <w:bookmarkStart w:id="1480" w:name="_Toc143607485"/>
      <w:bookmarkStart w:id="1481" w:name="_Toc143607941"/>
      <w:bookmarkStart w:id="1482" w:name="_Toc143608391"/>
      <w:r w:rsidRPr="00F62FB2">
        <w:t xml:space="preserve">After the required Maintenance Services have been completed, the </w:t>
      </w:r>
      <w:r w:rsidR="00D55D02" w:rsidRPr="00F62FB2">
        <w:t>Contractor</w:t>
      </w:r>
      <w:r w:rsidRPr="00F62FB2">
        <w:t xml:space="preserve"> shall return the Repairable Item to the Delivery Location </w:t>
      </w:r>
      <w:r w:rsidR="00D637D0" w:rsidRPr="00F62FB2">
        <w:t xml:space="preserve">on or before </w:t>
      </w:r>
      <w:r w:rsidRPr="00F62FB2">
        <w:t xml:space="preserve">the Delivery Date </w:t>
      </w:r>
      <w:r w:rsidR="00C0085A" w:rsidRPr="00F62FB2">
        <w:t xml:space="preserve">and </w:t>
      </w:r>
      <w:r w:rsidRPr="00F62FB2">
        <w:t>in accordance with the terms of the Contract</w:t>
      </w:r>
      <w:r w:rsidR="00C0085A" w:rsidRPr="00F62FB2">
        <w:t xml:space="preserve"> applicable to those Repairable Items</w:t>
      </w:r>
      <w:r w:rsidR="003B2F1B" w:rsidRPr="00F62FB2">
        <w:t>.</w:t>
      </w:r>
      <w:bookmarkEnd w:id="1480"/>
      <w:bookmarkEnd w:id="1481"/>
      <w:bookmarkEnd w:id="1482"/>
    </w:p>
    <w:p w14:paraId="5EFA1575" w14:textId="77777777" w:rsidR="008E126F" w:rsidRPr="00F62FB2" w:rsidRDefault="001B4CF2">
      <w:pPr>
        <w:pStyle w:val="ATTANNLV1-ASDEFCON"/>
      </w:pPr>
      <w:bookmarkStart w:id="1483" w:name="_Ref393807468"/>
      <w:bookmarkStart w:id="1484" w:name="_Toc143607486"/>
      <w:bookmarkStart w:id="1485" w:name="_Toc143607942"/>
      <w:bookmarkStart w:id="1486" w:name="_Toc143608392"/>
      <w:r w:rsidRPr="00F62FB2">
        <w:t>problematic</w:t>
      </w:r>
      <w:r w:rsidR="008E126F" w:rsidRPr="00F62FB2">
        <w:t xml:space="preserve"> Substances (Core)</w:t>
      </w:r>
      <w:bookmarkEnd w:id="1483"/>
      <w:bookmarkEnd w:id="1484"/>
      <w:bookmarkEnd w:id="1485"/>
      <w:bookmarkEnd w:id="1486"/>
    </w:p>
    <w:p w14:paraId="3B1611A8" w14:textId="77777777" w:rsidR="0067335A" w:rsidRPr="00F62FB2" w:rsidRDefault="0067335A">
      <w:pPr>
        <w:pStyle w:val="ATTANNLV2-ASDEFCON"/>
      </w:pPr>
      <w:bookmarkStart w:id="1487" w:name="_Ref393275003"/>
      <w:bookmarkStart w:id="1488" w:name="_Toc143607487"/>
      <w:bookmarkStart w:id="1489" w:name="_Toc143607943"/>
      <w:bookmarkStart w:id="1490" w:name="_Toc143608393"/>
      <w:r w:rsidRPr="00F62FB2">
        <w:t>Where the Commonwealth agrees that the Supplies may contain a Problematic Substance or that the Contractor may use, handle or store a Problematic Substance on Commonwealth premises, the Contractor shall, subject to any foreign government restrictions, ensure that:</w:t>
      </w:r>
      <w:bookmarkEnd w:id="1487"/>
      <w:bookmarkEnd w:id="1488"/>
      <w:bookmarkEnd w:id="1489"/>
      <w:bookmarkEnd w:id="1490"/>
    </w:p>
    <w:p w14:paraId="58B01FF0" w14:textId="77777777" w:rsidR="0067335A" w:rsidRPr="00F62FB2" w:rsidRDefault="0067335A">
      <w:pPr>
        <w:pStyle w:val="ATTANNLV3-ASDEFCON"/>
      </w:pPr>
      <w:bookmarkStart w:id="1491" w:name="_Ref393274992"/>
      <w:r w:rsidRPr="00F62FB2">
        <w:t xml:space="preserve">full details of the Problematic Substance are provided to the Commonwealth in the format of a Safety Data Sheet (SDS), except where the applicable SDS exists within the </w:t>
      </w:r>
      <w:r w:rsidR="00E036AA">
        <w:t>Australian</w:t>
      </w:r>
      <w:r w:rsidR="00E036AA" w:rsidRPr="00F62FB2">
        <w:t xml:space="preserve"> </w:t>
      </w:r>
      <w:r w:rsidRPr="00F62FB2">
        <w:t>ChemAlert database and the Contractor identifies that SDS to the Commonwealth by reference to its unique record within that database; or</w:t>
      </w:r>
      <w:bookmarkEnd w:id="1491"/>
    </w:p>
    <w:p w14:paraId="77C62615" w14:textId="340E9CB8" w:rsidR="0067335A" w:rsidRPr="00F62FB2" w:rsidRDefault="0067335A">
      <w:pPr>
        <w:pStyle w:val="ATTANNLV3-ASDEFCON"/>
      </w:pPr>
      <w:r w:rsidRPr="00F62FB2">
        <w:t xml:space="preserve">if the Contractor provides the Supplies to the Commonwealth outside Australia and the Contractor demonstrates to the satisfaction of the Commonwealth it is unable to comply with the requirements of clause </w:t>
      </w:r>
      <w:r w:rsidR="00995EC8" w:rsidRPr="00F62FB2">
        <w:fldChar w:fldCharType="begin"/>
      </w:r>
      <w:r w:rsidR="00995EC8" w:rsidRPr="00F62FB2">
        <w:instrText xml:space="preserve"> REF _Ref393275003 \r \h </w:instrText>
      </w:r>
      <w:r w:rsidR="00F46C5F">
        <w:instrText xml:space="preserve"> \* MERGEFORMAT </w:instrText>
      </w:r>
      <w:r w:rsidR="00995EC8" w:rsidRPr="00F62FB2">
        <w:fldChar w:fldCharType="separate"/>
      </w:r>
      <w:r w:rsidR="00C7088C">
        <w:t>4.1</w:t>
      </w:r>
      <w:r w:rsidR="00995EC8" w:rsidRPr="00F62FB2">
        <w:fldChar w:fldCharType="end"/>
      </w:r>
      <w:r w:rsidR="00995EC8" w:rsidRPr="00F62FB2">
        <w:fldChar w:fldCharType="begin"/>
      </w:r>
      <w:r w:rsidR="00995EC8" w:rsidRPr="00F62FB2">
        <w:instrText xml:space="preserve"> REF _Ref393274992 \r \h </w:instrText>
      </w:r>
      <w:r w:rsidR="00F46C5F">
        <w:instrText xml:space="preserve"> \* MERGEFORMAT </w:instrText>
      </w:r>
      <w:r w:rsidR="00995EC8" w:rsidRPr="00F62FB2">
        <w:fldChar w:fldCharType="separate"/>
      </w:r>
      <w:r w:rsidR="00C7088C">
        <w:t>a</w:t>
      </w:r>
      <w:r w:rsidR="00995EC8" w:rsidRPr="00F62FB2">
        <w:fldChar w:fldCharType="end"/>
      </w:r>
      <w:r w:rsidRPr="00F62FB2">
        <w:t xml:space="preserve">, the Contractor shall provide all information necessary to facilitate the Commonwealth complying with the requirements of clause </w:t>
      </w:r>
      <w:r w:rsidR="00995EC8" w:rsidRPr="00F62FB2">
        <w:fldChar w:fldCharType="begin"/>
      </w:r>
      <w:r w:rsidR="00995EC8" w:rsidRPr="00F62FB2">
        <w:instrText xml:space="preserve"> REF _Ref393275003 \r \h </w:instrText>
      </w:r>
      <w:r w:rsidR="00F46C5F">
        <w:instrText xml:space="preserve"> \* MERGEFORMAT </w:instrText>
      </w:r>
      <w:r w:rsidR="00995EC8" w:rsidRPr="00F62FB2">
        <w:fldChar w:fldCharType="separate"/>
      </w:r>
      <w:r w:rsidR="00C7088C">
        <w:t>4.1</w:t>
      </w:r>
      <w:r w:rsidR="00995EC8" w:rsidRPr="00F62FB2">
        <w:fldChar w:fldCharType="end"/>
      </w:r>
      <w:r w:rsidR="00995EC8" w:rsidRPr="00F62FB2">
        <w:fldChar w:fldCharType="begin"/>
      </w:r>
      <w:r w:rsidR="00995EC8" w:rsidRPr="00F62FB2">
        <w:instrText xml:space="preserve"> REF _Ref393274992 \r \h </w:instrText>
      </w:r>
      <w:r w:rsidR="00F46C5F">
        <w:instrText xml:space="preserve"> \* MERGEFORMAT </w:instrText>
      </w:r>
      <w:r w:rsidR="00995EC8" w:rsidRPr="00F62FB2">
        <w:fldChar w:fldCharType="separate"/>
      </w:r>
      <w:r w:rsidR="00C7088C">
        <w:t>a</w:t>
      </w:r>
      <w:r w:rsidR="00995EC8" w:rsidRPr="00F62FB2">
        <w:fldChar w:fldCharType="end"/>
      </w:r>
      <w:r w:rsidRPr="00F62FB2">
        <w:t xml:space="preserve"> prior to or at the time the Supplies are provided to the Commonwealth. </w:t>
      </w:r>
    </w:p>
    <w:p w14:paraId="07AFE30D" w14:textId="77777777" w:rsidR="0067335A" w:rsidRPr="00F62FB2" w:rsidRDefault="0067335A">
      <w:pPr>
        <w:pStyle w:val="ATTANNLV2-ASDEFCON"/>
      </w:pPr>
      <w:bookmarkStart w:id="1492" w:name="_Ref393275060"/>
      <w:bookmarkStart w:id="1493" w:name="_Toc143607488"/>
      <w:bookmarkStart w:id="1494" w:name="_Toc143607944"/>
      <w:bookmarkStart w:id="1495" w:name="_Toc143608394"/>
      <w:r w:rsidRPr="00F62FB2">
        <w:t>In addition, the Contractor shall, subject to any foreign government restrictions, ensure that:</w:t>
      </w:r>
      <w:bookmarkEnd w:id="1492"/>
      <w:bookmarkEnd w:id="1493"/>
      <w:bookmarkEnd w:id="1494"/>
      <w:bookmarkEnd w:id="1495"/>
    </w:p>
    <w:p w14:paraId="01A62119" w14:textId="77777777" w:rsidR="0067335A" w:rsidRPr="00F62FB2" w:rsidRDefault="0067335A">
      <w:pPr>
        <w:pStyle w:val="ATTANNLV3-ASDEFCON"/>
      </w:pPr>
      <w:bookmarkStart w:id="1496" w:name="_Ref393275064"/>
      <w:r w:rsidRPr="00F62FB2">
        <w:t>at the time of provision to the Commonwealth the Problematic Substance is correctly labelled and packaged (including to clearly identify the nature of the substance and its associated hazards) in accordance with Australian legislative and regulatory requirements, and that all documentation supporting the Supplies clearly identifies the nature of the substance and its associated hazards; or</w:t>
      </w:r>
      <w:bookmarkEnd w:id="1496"/>
    </w:p>
    <w:p w14:paraId="5D507879" w14:textId="1EFFFDA9" w:rsidR="0067335A" w:rsidRPr="00F62FB2" w:rsidRDefault="0067335A">
      <w:pPr>
        <w:pStyle w:val="ATTANNLV3-ASDEFCON"/>
      </w:pPr>
      <w:r w:rsidRPr="00F62FB2">
        <w:t xml:space="preserve">if the Contractor provides the Supplies to the Commonwealth outside Australia and the Contractor demonstrates to the satisfaction of the Commonwealth it is unable to comply with the requirements of clause </w:t>
      </w:r>
      <w:r w:rsidR="00995EC8" w:rsidRPr="00F62FB2">
        <w:fldChar w:fldCharType="begin"/>
      </w:r>
      <w:r w:rsidR="00995EC8" w:rsidRPr="00F62FB2">
        <w:instrText xml:space="preserve"> REF _Ref393275060 \r \h </w:instrText>
      </w:r>
      <w:r w:rsidR="00F46C5F">
        <w:instrText xml:space="preserve"> \* MERGEFORMAT </w:instrText>
      </w:r>
      <w:r w:rsidR="00995EC8" w:rsidRPr="00F62FB2">
        <w:fldChar w:fldCharType="separate"/>
      </w:r>
      <w:r w:rsidR="00C7088C">
        <w:t>4.2</w:t>
      </w:r>
      <w:r w:rsidR="00995EC8" w:rsidRPr="00F62FB2">
        <w:fldChar w:fldCharType="end"/>
      </w:r>
      <w:r w:rsidR="00995EC8" w:rsidRPr="00F62FB2">
        <w:fldChar w:fldCharType="begin"/>
      </w:r>
      <w:r w:rsidR="00995EC8" w:rsidRPr="00F62FB2">
        <w:instrText xml:space="preserve"> REF _Ref393275064 \r \h </w:instrText>
      </w:r>
      <w:r w:rsidR="00F46C5F">
        <w:instrText xml:space="preserve"> \* MERGEFORMAT </w:instrText>
      </w:r>
      <w:r w:rsidR="00995EC8" w:rsidRPr="00F62FB2">
        <w:fldChar w:fldCharType="separate"/>
      </w:r>
      <w:r w:rsidR="00C7088C">
        <w:t>a</w:t>
      </w:r>
      <w:r w:rsidR="00995EC8" w:rsidRPr="00F62FB2">
        <w:fldChar w:fldCharType="end"/>
      </w:r>
      <w:r w:rsidRPr="00F62FB2">
        <w:t xml:space="preserve">, the Contractor shall provide all information necessary to facilitate the Commonwealth complying with the requirements of clause </w:t>
      </w:r>
      <w:r w:rsidR="00995EC8" w:rsidRPr="00F62FB2">
        <w:fldChar w:fldCharType="begin"/>
      </w:r>
      <w:r w:rsidR="00995EC8" w:rsidRPr="00F62FB2">
        <w:instrText xml:space="preserve"> REF _Ref393275060 \r \h </w:instrText>
      </w:r>
      <w:r w:rsidR="00F46C5F">
        <w:instrText xml:space="preserve"> \* MERGEFORMAT </w:instrText>
      </w:r>
      <w:r w:rsidR="00995EC8" w:rsidRPr="00F62FB2">
        <w:fldChar w:fldCharType="separate"/>
      </w:r>
      <w:r w:rsidR="00C7088C">
        <w:t>4.2</w:t>
      </w:r>
      <w:r w:rsidR="00995EC8" w:rsidRPr="00F62FB2">
        <w:fldChar w:fldCharType="end"/>
      </w:r>
      <w:r w:rsidR="00995EC8" w:rsidRPr="00F62FB2">
        <w:fldChar w:fldCharType="begin"/>
      </w:r>
      <w:r w:rsidR="00995EC8" w:rsidRPr="00F62FB2">
        <w:instrText xml:space="preserve"> REF _Ref393275064 \r \h </w:instrText>
      </w:r>
      <w:r w:rsidR="00F46C5F">
        <w:instrText xml:space="preserve"> \* MERGEFORMAT </w:instrText>
      </w:r>
      <w:r w:rsidR="00995EC8" w:rsidRPr="00F62FB2">
        <w:fldChar w:fldCharType="separate"/>
      </w:r>
      <w:r w:rsidR="00C7088C">
        <w:t>a</w:t>
      </w:r>
      <w:r w:rsidR="00995EC8" w:rsidRPr="00F62FB2">
        <w:fldChar w:fldCharType="end"/>
      </w:r>
      <w:r w:rsidRPr="00F62FB2">
        <w:t xml:space="preserve"> prior to or at the time the Supplies are provided to the Commonwealth.</w:t>
      </w:r>
    </w:p>
    <w:p w14:paraId="732AA33B" w14:textId="77777777" w:rsidR="005424FE" w:rsidRPr="00F62FB2" w:rsidRDefault="005424FE">
      <w:pPr>
        <w:pStyle w:val="ATTANNLV1-ASDEFCON"/>
      </w:pPr>
      <w:bookmarkStart w:id="1497" w:name="_Ref271019392"/>
      <w:bookmarkStart w:id="1498" w:name="_Toc143607489"/>
      <w:bookmarkStart w:id="1499" w:name="_Toc143607945"/>
      <w:bookmarkStart w:id="1500" w:name="_Toc143608395"/>
      <w:r w:rsidRPr="00F62FB2">
        <w:t>CODIFICATION DATA (OPTIONAL)</w:t>
      </w:r>
      <w:bookmarkEnd w:id="1497"/>
      <w:bookmarkEnd w:id="1498"/>
      <w:bookmarkEnd w:id="1499"/>
      <w:bookmarkEnd w:id="1500"/>
    </w:p>
    <w:p w14:paraId="45C4FB9B" w14:textId="77777777" w:rsidR="009E4072" w:rsidRPr="00F62FB2" w:rsidRDefault="005424FE">
      <w:pPr>
        <w:pStyle w:val="NoteToDrafters-ASDEFCON"/>
      </w:pPr>
      <w:r w:rsidRPr="00F62FB2">
        <w:t>Note to drafters:</w:t>
      </w:r>
      <w:r w:rsidR="00D37B1D" w:rsidRPr="00F62FB2">
        <w:t xml:space="preserve"> </w:t>
      </w:r>
      <w:r w:rsidR="00186B2C" w:rsidRPr="00F62FB2">
        <w:t xml:space="preserve"> </w:t>
      </w:r>
      <w:r w:rsidRPr="00F62FB2">
        <w:t>Delete this clause and replace with ‘Not Used’ if Codification Data is not required to be provided by the Contractor.</w:t>
      </w:r>
    </w:p>
    <w:p w14:paraId="30F535D0" w14:textId="77777777" w:rsidR="005424FE" w:rsidRPr="00F62FB2" w:rsidRDefault="009E4072">
      <w:pPr>
        <w:pStyle w:val="NoteToTenderers-ASDEFCON"/>
      </w:pPr>
      <w:r w:rsidRPr="00F62FB2">
        <w:t xml:space="preserve">Note to tenderers: </w:t>
      </w:r>
      <w:r w:rsidR="009458FF" w:rsidRPr="00F62FB2">
        <w:t xml:space="preserve"> </w:t>
      </w:r>
      <w:r w:rsidR="005424FE" w:rsidRPr="00F62FB2">
        <w:t xml:space="preserve">Under </w:t>
      </w:r>
      <w:r w:rsidRPr="00F62FB2">
        <w:t>Defence policy</w:t>
      </w:r>
      <w:r w:rsidR="005424FE" w:rsidRPr="00F62FB2">
        <w:t xml:space="preserve">, codification is mandatory for any Supplies that are repetitively procured, owned, stored or repaired by Defence.  </w:t>
      </w:r>
      <w:r w:rsidRPr="00F62FB2">
        <w:t>T</w:t>
      </w:r>
      <w:r w:rsidR="005424FE" w:rsidRPr="00F62FB2">
        <w:t xml:space="preserve">hese items must also be registered on </w:t>
      </w:r>
      <w:r w:rsidRPr="00F62FB2">
        <w:t>the Military Integrated Logistics Information System (</w:t>
      </w:r>
      <w:r w:rsidR="005424FE" w:rsidRPr="00F62FB2">
        <w:t>MILIS</w:t>
      </w:r>
      <w:r w:rsidRPr="00F62FB2">
        <w:t>)</w:t>
      </w:r>
      <w:r w:rsidR="005424FE" w:rsidRPr="00F62FB2">
        <w:t xml:space="preserve"> for asset management and financial reporting purposes.  Additionally, all items of supply</w:t>
      </w:r>
      <w:r w:rsidRPr="00F62FB2">
        <w:t xml:space="preserve"> that</w:t>
      </w:r>
      <w:r w:rsidR="005424FE" w:rsidRPr="00F62FB2">
        <w:t xml:space="preserve"> are deployable or provide suppo</w:t>
      </w:r>
      <w:r w:rsidRPr="00F62FB2">
        <w:t>rt to an operational capability</w:t>
      </w:r>
      <w:r w:rsidR="005424FE" w:rsidRPr="00F62FB2">
        <w:t xml:space="preserve"> must be purchased and repaired through MILIS</w:t>
      </w:r>
      <w:r w:rsidR="00C7548D" w:rsidRPr="00F62FB2">
        <w:t xml:space="preserve">, which </w:t>
      </w:r>
      <w:r w:rsidRPr="00F62FB2">
        <w:t xml:space="preserve">also </w:t>
      </w:r>
      <w:r w:rsidR="00C7548D" w:rsidRPr="00F62FB2">
        <w:t>requires codification action</w:t>
      </w:r>
      <w:r w:rsidRPr="00F62FB2">
        <w:t xml:space="preserve"> to be undertaken</w:t>
      </w:r>
      <w:r w:rsidR="005424FE" w:rsidRPr="00F62FB2">
        <w:t>.</w:t>
      </w:r>
      <w:r w:rsidR="00210162" w:rsidRPr="00F62FB2">
        <w:t xml:space="preserve"> </w:t>
      </w:r>
      <w:r w:rsidR="00186B2C" w:rsidRPr="00F62FB2">
        <w:t xml:space="preserve"> </w:t>
      </w:r>
      <w:r w:rsidR="00F4756A" w:rsidRPr="00F62FB2">
        <w:t>As a sponsored nation in the NATO Codification System, Australia is required to adhere to the policies and principles published in the NATO Manual of Codification (ACodP 1).</w:t>
      </w:r>
    </w:p>
    <w:p w14:paraId="4A1E317F" w14:textId="77777777" w:rsidR="00E82EF9" w:rsidRPr="00F62FB2" w:rsidRDefault="00E82EF9">
      <w:pPr>
        <w:pStyle w:val="ATTANNLV2-ASDEFCON"/>
      </w:pPr>
      <w:bookmarkStart w:id="1501" w:name="_Ref270573443"/>
      <w:bookmarkStart w:id="1502" w:name="_Toc143607490"/>
      <w:bookmarkStart w:id="1503" w:name="_Toc143607946"/>
      <w:bookmarkStart w:id="1504" w:name="_Toc143608396"/>
      <w:r w:rsidRPr="00F62FB2">
        <w:t>The Contractor acknowledges and agrees that, when the data supplied by the Contractor (</w:t>
      </w:r>
      <w:r w:rsidR="00826330" w:rsidRPr="00F62FB2">
        <w:t>eg,</w:t>
      </w:r>
      <w:r w:rsidRPr="00F62FB2">
        <w:t xml:space="preserve"> that accompanies the Goods identified at Attachment</w:t>
      </w:r>
      <w:r w:rsidR="006C3684">
        <w:t xml:space="preserve"> </w:t>
      </w:r>
      <w:r w:rsidRPr="00F62FB2">
        <w:t xml:space="preserve">B) is not sufficient to enable the Commonwealth to perform codification action, the Contractor will be required to supply information regarding </w:t>
      </w:r>
      <w:r w:rsidR="007124D0" w:rsidRPr="00F62FB2">
        <w:t>any item of Supplies</w:t>
      </w:r>
      <w:r w:rsidRPr="00F62FB2">
        <w:t xml:space="preserve"> </w:t>
      </w:r>
      <w:r w:rsidR="00C7548D" w:rsidRPr="00F62FB2">
        <w:t xml:space="preserve">(excluding data, services or IP) </w:t>
      </w:r>
      <w:r w:rsidRPr="00F62FB2">
        <w:t>that enable</w:t>
      </w:r>
      <w:r w:rsidR="00AC14F2" w:rsidRPr="00F62FB2">
        <w:t>s</w:t>
      </w:r>
      <w:r w:rsidRPr="00F62FB2">
        <w:t xml:space="preserve"> the unique character of </w:t>
      </w:r>
      <w:r w:rsidR="007124D0" w:rsidRPr="00F62FB2">
        <w:t>an item of Supplies</w:t>
      </w:r>
      <w:r w:rsidRPr="00F62FB2">
        <w:t xml:space="preserve"> to be established </w:t>
      </w:r>
      <w:r w:rsidR="007124D0" w:rsidRPr="00F62FB2">
        <w:t xml:space="preserve">and to be differentiated from any other item </w:t>
      </w:r>
      <w:r w:rsidRPr="00F62FB2">
        <w:t>(</w:t>
      </w:r>
      <w:r w:rsidR="00826330" w:rsidRPr="00F62FB2">
        <w:t>eg,</w:t>
      </w:r>
      <w:r w:rsidRPr="00F62FB2">
        <w:t xml:space="preserve"> manufacturer's references, part numbers, print drawings, specifications and related documents).</w:t>
      </w:r>
      <w:bookmarkEnd w:id="1501"/>
      <w:bookmarkEnd w:id="1502"/>
      <w:bookmarkEnd w:id="1503"/>
      <w:bookmarkEnd w:id="1504"/>
    </w:p>
    <w:p w14:paraId="035DB32D" w14:textId="692EF6C0" w:rsidR="005424FE" w:rsidRPr="00F62FB2" w:rsidRDefault="005424FE">
      <w:pPr>
        <w:pStyle w:val="ATTANNLV2-ASDEFCON"/>
      </w:pPr>
      <w:bookmarkStart w:id="1505" w:name="_Ref270573879"/>
      <w:bookmarkStart w:id="1506" w:name="_Toc143607491"/>
      <w:bookmarkStart w:id="1507" w:name="_Toc143607947"/>
      <w:bookmarkStart w:id="1508" w:name="_Toc143608397"/>
      <w:r w:rsidRPr="00F62FB2">
        <w:t xml:space="preserve">When the </w:t>
      </w:r>
      <w:r w:rsidR="00E82EF9" w:rsidRPr="00F62FB2">
        <w:t>circumstances under clause</w:t>
      </w:r>
      <w:r w:rsidR="00DB2C72" w:rsidRPr="00F62FB2">
        <w:t xml:space="preserve"> </w:t>
      </w:r>
      <w:r w:rsidR="00E82EF9" w:rsidRPr="00F62FB2">
        <w:fldChar w:fldCharType="begin"/>
      </w:r>
      <w:r w:rsidR="00E82EF9" w:rsidRPr="00F62FB2">
        <w:instrText xml:space="preserve"> REF _Ref270573443 \r \h </w:instrText>
      </w:r>
      <w:r w:rsidR="00D32322">
        <w:instrText xml:space="preserve"> \* MERGEFORMAT </w:instrText>
      </w:r>
      <w:r w:rsidR="00E82EF9" w:rsidRPr="00F62FB2">
        <w:fldChar w:fldCharType="separate"/>
      </w:r>
      <w:r w:rsidR="00C7088C">
        <w:t>5.1</w:t>
      </w:r>
      <w:r w:rsidR="00E82EF9" w:rsidRPr="00F62FB2">
        <w:fldChar w:fldCharType="end"/>
      </w:r>
      <w:r w:rsidR="00E82EF9" w:rsidRPr="00F62FB2">
        <w:t xml:space="preserve"> arise</w:t>
      </w:r>
      <w:r w:rsidRPr="00F62FB2">
        <w:t xml:space="preserve"> and the </w:t>
      </w:r>
      <w:r w:rsidR="00BD723B" w:rsidRPr="00F62FB2">
        <w:t xml:space="preserve">Authorised Officer </w:t>
      </w:r>
      <w:r w:rsidRPr="00F62FB2">
        <w:t xml:space="preserve">has requested a quote for </w:t>
      </w:r>
      <w:r w:rsidR="00E82EF9" w:rsidRPr="00F62FB2">
        <w:t xml:space="preserve">this </w:t>
      </w:r>
      <w:r w:rsidR="00AC14F2" w:rsidRPr="00F62FB2">
        <w:t xml:space="preserve">codification </w:t>
      </w:r>
      <w:r w:rsidR="00E82EF9" w:rsidRPr="00F62FB2">
        <w:t>data</w:t>
      </w:r>
      <w:r w:rsidRPr="00F62FB2">
        <w:t xml:space="preserve"> in accordance with clause</w:t>
      </w:r>
      <w:r w:rsidR="006C3684">
        <w:t xml:space="preserve"> </w:t>
      </w:r>
      <w:r w:rsidR="006B42CB" w:rsidRPr="00F62FB2">
        <w:fldChar w:fldCharType="begin"/>
      </w:r>
      <w:r w:rsidR="006B42CB" w:rsidRPr="00F62FB2">
        <w:instrText xml:space="preserve"> REF _Ref232674845 \r \h </w:instrText>
      </w:r>
      <w:r w:rsidR="00D32322">
        <w:instrText xml:space="preserve"> \* MERGEFORMAT </w:instrText>
      </w:r>
      <w:r w:rsidR="006B42CB" w:rsidRPr="00F62FB2">
        <w:fldChar w:fldCharType="separate"/>
      </w:r>
      <w:r w:rsidR="00C7088C">
        <w:t>1.7</w:t>
      </w:r>
      <w:r w:rsidR="006B42CB" w:rsidRPr="00F62FB2">
        <w:fldChar w:fldCharType="end"/>
      </w:r>
      <w:r w:rsidRPr="00F62FB2">
        <w:t xml:space="preserve"> of the </w:t>
      </w:r>
      <w:r w:rsidR="009120AF" w:rsidRPr="00F62FB2">
        <w:t>conditions of deed</w:t>
      </w:r>
      <w:bookmarkEnd w:id="1505"/>
      <w:r w:rsidR="00AC14F2" w:rsidRPr="00F62FB2">
        <w:t xml:space="preserve">, the Contractor shall provide a breakdown of the </w:t>
      </w:r>
      <w:r w:rsidR="00C7548D" w:rsidRPr="00F62FB2">
        <w:t>required</w:t>
      </w:r>
      <w:r w:rsidR="00AC14F2" w:rsidRPr="00F62FB2">
        <w:t xml:space="preserve"> data</w:t>
      </w:r>
      <w:r w:rsidR="009E4072" w:rsidRPr="00F62FB2">
        <w:t xml:space="preserve"> and</w:t>
      </w:r>
      <w:r w:rsidR="00AC14F2" w:rsidRPr="00F62FB2">
        <w:t xml:space="preserve"> the associated costs </w:t>
      </w:r>
      <w:r w:rsidR="009E4072" w:rsidRPr="00F62FB2">
        <w:t xml:space="preserve">and Lead Times </w:t>
      </w:r>
      <w:r w:rsidR="00AC14F2" w:rsidRPr="00F62FB2">
        <w:t>in the quote.</w:t>
      </w:r>
      <w:bookmarkEnd w:id="1506"/>
      <w:bookmarkEnd w:id="1507"/>
      <w:bookmarkEnd w:id="1508"/>
    </w:p>
    <w:p w14:paraId="3CAF7740" w14:textId="77777777" w:rsidR="005424FE" w:rsidRPr="00F62FB2" w:rsidRDefault="00C7548D">
      <w:pPr>
        <w:pStyle w:val="ATTANNLV2-ASDEFCON"/>
      </w:pPr>
      <w:bookmarkStart w:id="1509" w:name="_Toc143607492"/>
      <w:bookmarkStart w:id="1510" w:name="_Toc143607948"/>
      <w:bookmarkStart w:id="1511" w:name="_Toc143608398"/>
      <w:r w:rsidRPr="00F62FB2">
        <w:t>The Contractor shall supply codification data as Goods.</w:t>
      </w:r>
      <w:bookmarkEnd w:id="1509"/>
      <w:bookmarkEnd w:id="1510"/>
      <w:bookmarkEnd w:id="1511"/>
    </w:p>
    <w:p w14:paraId="327EAB0B" w14:textId="77777777" w:rsidR="00C7548D" w:rsidRPr="00F62FB2" w:rsidRDefault="00C7548D">
      <w:pPr>
        <w:pStyle w:val="ATTANNLV2-ASDEFCON"/>
      </w:pPr>
      <w:bookmarkStart w:id="1512" w:name="_Toc143607493"/>
      <w:bookmarkStart w:id="1513" w:name="_Toc143607949"/>
      <w:bookmarkStart w:id="1514" w:name="_Toc143608399"/>
      <w:r w:rsidRPr="00F62FB2">
        <w:t>The Commonwealth will only use the codification data supplied by the Contractor to undertake codification action.</w:t>
      </w:r>
      <w:bookmarkEnd w:id="1512"/>
      <w:bookmarkEnd w:id="1513"/>
      <w:bookmarkEnd w:id="1514"/>
    </w:p>
    <w:p w14:paraId="407481D7" w14:textId="77777777" w:rsidR="00EF2B6A" w:rsidRPr="00F62FB2" w:rsidRDefault="00EF2B6A" w:rsidP="00EF2B6A"/>
    <w:p w14:paraId="50A5DB76" w14:textId="77777777" w:rsidR="008E126F" w:rsidRPr="00F62FB2" w:rsidRDefault="008E126F" w:rsidP="003D2C8F">
      <w:pPr>
        <w:pStyle w:val="ASDEFCONNormal"/>
        <w:sectPr w:rsidR="008E126F" w:rsidRPr="00F62FB2" w:rsidSect="00E303BC">
          <w:headerReference w:type="default" r:id="rId26"/>
          <w:footerReference w:type="default" r:id="rId27"/>
          <w:headerReference w:type="first" r:id="rId28"/>
          <w:footerReference w:type="first" r:id="rId29"/>
          <w:pgSz w:w="11906" w:h="16838" w:code="9"/>
          <w:pgMar w:top="1304" w:right="1418" w:bottom="680" w:left="1418" w:header="720" w:footer="283" w:gutter="0"/>
          <w:pgNumType w:start="1"/>
          <w:cols w:space="720"/>
          <w:docGrid w:linePitch="272"/>
        </w:sectPr>
      </w:pPr>
    </w:p>
    <w:p w14:paraId="083872F9" w14:textId="77777777" w:rsidR="00147C13" w:rsidRPr="0058006C" w:rsidRDefault="00147C13">
      <w:pPr>
        <w:pStyle w:val="ASDEFCONTitle"/>
      </w:pPr>
      <w:r>
        <w:t>price and delivery schedule</w:t>
      </w:r>
    </w:p>
    <w:p w14:paraId="05E12D37" w14:textId="77777777" w:rsidR="007A540C" w:rsidRPr="00F62FB2" w:rsidRDefault="000A44DF">
      <w:pPr>
        <w:pStyle w:val="NoteToTenderers-ASDEFCON"/>
      </w:pPr>
      <w:r w:rsidRPr="00F62FB2">
        <w:t xml:space="preserve">Note to </w:t>
      </w:r>
      <w:r w:rsidR="009253C4" w:rsidRPr="00F62FB2">
        <w:t>tenderers</w:t>
      </w:r>
      <w:r w:rsidRPr="00F62FB2">
        <w:t xml:space="preserve">:  Attachment </w:t>
      </w:r>
      <w:r w:rsidR="008E126F" w:rsidRPr="00F62FB2">
        <w:t>B</w:t>
      </w:r>
      <w:r w:rsidRPr="00F62FB2">
        <w:t xml:space="preserve"> will consist of </w:t>
      </w:r>
      <w:r w:rsidR="007A540C" w:rsidRPr="00F62FB2">
        <w:t>an amalgamation of the Request for Tender Proforma and the successful tenderer’s response.</w:t>
      </w:r>
    </w:p>
    <w:p w14:paraId="19A43F25" w14:textId="77777777" w:rsidR="00582B32" w:rsidRPr="00F62FB2" w:rsidRDefault="00582B32" w:rsidP="003D2C8F">
      <w:pPr>
        <w:pStyle w:val="ASDEFCONOption"/>
      </w:pPr>
    </w:p>
    <w:p w14:paraId="4D172763" w14:textId="77777777" w:rsidR="00582B32" w:rsidRPr="00F62FB2" w:rsidRDefault="00582B32" w:rsidP="003D2C8F">
      <w:pPr>
        <w:pStyle w:val="ASDEFCONOption"/>
        <w:sectPr w:rsidR="00582B32" w:rsidRPr="00F62FB2" w:rsidSect="00E303BC">
          <w:headerReference w:type="default" r:id="rId30"/>
          <w:footerReference w:type="default" r:id="rId31"/>
          <w:pgSz w:w="11906" w:h="16838"/>
          <w:pgMar w:top="1304" w:right="1418" w:bottom="680" w:left="1418" w:header="720" w:footer="283" w:gutter="0"/>
          <w:pgNumType w:start="1"/>
          <w:cols w:space="720"/>
          <w:docGrid w:linePitch="272"/>
        </w:sectPr>
      </w:pPr>
    </w:p>
    <w:p w14:paraId="13559755" w14:textId="4477BB19" w:rsidR="00147C13" w:rsidRPr="00C97E2B" w:rsidRDefault="00147C13">
      <w:pPr>
        <w:pStyle w:val="ASDEFCONTitle"/>
      </w:pPr>
      <w:r w:rsidRPr="00C97E2B">
        <w:t>TASKING 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
        <w:gridCol w:w="709"/>
        <w:gridCol w:w="425"/>
        <w:gridCol w:w="852"/>
        <w:gridCol w:w="1420"/>
        <w:gridCol w:w="1697"/>
        <w:gridCol w:w="963"/>
        <w:gridCol w:w="1300"/>
        <w:gridCol w:w="289"/>
        <w:gridCol w:w="405"/>
        <w:gridCol w:w="728"/>
        <w:gridCol w:w="78"/>
        <w:gridCol w:w="900"/>
        <w:gridCol w:w="15"/>
        <w:gridCol w:w="850"/>
        <w:gridCol w:w="142"/>
        <w:gridCol w:w="593"/>
        <w:gridCol w:w="1108"/>
      </w:tblGrid>
      <w:tr w:rsidR="00CD19D8" w:rsidRPr="0076643B" w14:paraId="6ACBCEC9" w14:textId="77777777" w:rsidTr="00B66C83">
        <w:trPr>
          <w:cantSplit/>
        </w:trPr>
        <w:tc>
          <w:tcPr>
            <w:tcW w:w="2376" w:type="dxa"/>
            <w:gridSpan w:val="4"/>
            <w:vMerge w:val="restart"/>
            <w:tcBorders>
              <w:top w:val="nil"/>
              <w:left w:val="nil"/>
              <w:bottom w:val="nil"/>
              <w:right w:val="nil"/>
            </w:tcBorders>
          </w:tcPr>
          <w:p w14:paraId="0C4EDC9B" w14:textId="77777777" w:rsidR="00CD19D8" w:rsidRPr="00F62FB2" w:rsidRDefault="00CD19D8" w:rsidP="003D2C8F">
            <w:pPr>
              <w:pStyle w:val="Table8ptText-ASDEFCON"/>
            </w:pPr>
          </w:p>
          <w:p w14:paraId="4871DF67" w14:textId="77777777" w:rsidR="00CD19D8" w:rsidRPr="00F62FB2" w:rsidRDefault="00534FF2" w:rsidP="003D2C8F">
            <w:pPr>
              <w:pStyle w:val="ASDEFCONNormal"/>
            </w:pPr>
            <w:r>
              <w:rPr>
                <w:noProof/>
              </w:rPr>
              <w:drawing>
                <wp:anchor distT="0" distB="0" distL="114300" distR="114300" simplePos="0" relativeHeight="251657728" behindDoc="0" locked="0" layoutInCell="1" allowOverlap="1" wp14:anchorId="62A3A892" wp14:editId="3B86CC3F">
                  <wp:simplePos x="0" y="0"/>
                  <wp:positionH relativeFrom="column">
                    <wp:align>center</wp:align>
                  </wp:positionH>
                  <wp:positionV relativeFrom="paragraph">
                    <wp:posOffset>0</wp:posOffset>
                  </wp:positionV>
                  <wp:extent cx="1274445" cy="86741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74445" cy="867410"/>
                          </a:xfrm>
                          <a:prstGeom prst="rect">
                            <a:avLst/>
                          </a:prstGeom>
                          <a:noFill/>
                        </pic:spPr>
                      </pic:pic>
                    </a:graphicData>
                  </a:graphic>
                  <wp14:sizeRelH relativeFrom="page">
                    <wp14:pctWidth>0</wp14:pctWidth>
                  </wp14:sizeRelH>
                  <wp14:sizeRelV relativeFrom="page">
                    <wp14:pctHeight>0</wp14:pctHeight>
                  </wp14:sizeRelV>
                </wp:anchor>
              </w:drawing>
            </w:r>
          </w:p>
          <w:p w14:paraId="53945BFE" w14:textId="77777777" w:rsidR="00CD19D8" w:rsidRPr="00F62FB2" w:rsidRDefault="00CD19D8" w:rsidP="003D2C8F">
            <w:pPr>
              <w:pStyle w:val="Table8ptText-ASDEFCON"/>
            </w:pPr>
            <w:r w:rsidRPr="00F62FB2">
              <w:t>A.B.N. 68 706 814 312</w:t>
            </w:r>
          </w:p>
        </w:tc>
        <w:tc>
          <w:tcPr>
            <w:tcW w:w="3969" w:type="dxa"/>
            <w:gridSpan w:val="3"/>
            <w:tcBorders>
              <w:top w:val="nil"/>
              <w:left w:val="nil"/>
              <w:bottom w:val="nil"/>
              <w:right w:val="nil"/>
            </w:tcBorders>
          </w:tcPr>
          <w:p w14:paraId="7D99F67D" w14:textId="77777777" w:rsidR="00CD19D8" w:rsidRPr="00F62FB2" w:rsidRDefault="00CD19D8" w:rsidP="003D2C8F">
            <w:pPr>
              <w:pStyle w:val="Table8ptText-ASDEFCON"/>
            </w:pPr>
          </w:p>
          <w:p w14:paraId="169203BC" w14:textId="77777777" w:rsidR="00CD19D8" w:rsidRPr="00F62FB2" w:rsidRDefault="00CD19D8" w:rsidP="003D2C8F">
            <w:pPr>
              <w:pStyle w:val="Table8ptText-ASDEFCON"/>
            </w:pPr>
          </w:p>
          <w:p w14:paraId="7AA6138B" w14:textId="77777777" w:rsidR="00CD19D8" w:rsidRPr="00F62FB2" w:rsidRDefault="00CD19D8" w:rsidP="003D2C8F">
            <w:pPr>
              <w:pStyle w:val="Table8ptText-ASDEFCON"/>
            </w:pPr>
          </w:p>
        </w:tc>
        <w:tc>
          <w:tcPr>
            <w:tcW w:w="2552" w:type="dxa"/>
            <w:gridSpan w:val="3"/>
            <w:tcBorders>
              <w:top w:val="nil"/>
              <w:left w:val="nil"/>
              <w:bottom w:val="single" w:sz="4" w:space="0" w:color="auto"/>
              <w:right w:val="nil"/>
            </w:tcBorders>
          </w:tcPr>
          <w:p w14:paraId="5048A9F1" w14:textId="77777777" w:rsidR="00CD19D8" w:rsidRPr="00F62FB2" w:rsidRDefault="00CD19D8" w:rsidP="003D2C8F">
            <w:pPr>
              <w:pStyle w:val="ASDEFCONNormal"/>
            </w:pPr>
          </w:p>
        </w:tc>
        <w:tc>
          <w:tcPr>
            <w:tcW w:w="2126" w:type="dxa"/>
            <w:gridSpan w:val="5"/>
            <w:tcBorders>
              <w:top w:val="nil"/>
              <w:left w:val="nil"/>
              <w:bottom w:val="single" w:sz="4" w:space="0" w:color="auto"/>
              <w:right w:val="nil"/>
            </w:tcBorders>
          </w:tcPr>
          <w:p w14:paraId="0EAC5281" w14:textId="77777777" w:rsidR="00CD19D8" w:rsidRPr="00F62FB2" w:rsidRDefault="00CD19D8" w:rsidP="003D2C8F">
            <w:pPr>
              <w:pStyle w:val="ASDEFCONNormal"/>
            </w:pPr>
          </w:p>
        </w:tc>
        <w:tc>
          <w:tcPr>
            <w:tcW w:w="992" w:type="dxa"/>
            <w:gridSpan w:val="2"/>
            <w:tcBorders>
              <w:top w:val="nil"/>
              <w:left w:val="nil"/>
              <w:bottom w:val="single" w:sz="4" w:space="0" w:color="auto"/>
              <w:right w:val="nil"/>
            </w:tcBorders>
          </w:tcPr>
          <w:p w14:paraId="03E5CB13" w14:textId="77777777" w:rsidR="00CD19D8" w:rsidRPr="00F62FB2" w:rsidRDefault="00CD19D8" w:rsidP="003D2C8F">
            <w:pPr>
              <w:pStyle w:val="ASDEFCONNormal"/>
            </w:pPr>
          </w:p>
        </w:tc>
        <w:tc>
          <w:tcPr>
            <w:tcW w:w="1701" w:type="dxa"/>
            <w:gridSpan w:val="2"/>
            <w:tcBorders>
              <w:top w:val="nil"/>
              <w:left w:val="nil"/>
              <w:bottom w:val="single" w:sz="4" w:space="0" w:color="auto"/>
              <w:right w:val="nil"/>
            </w:tcBorders>
          </w:tcPr>
          <w:p w14:paraId="21AC51D3" w14:textId="77777777" w:rsidR="00CD19D8" w:rsidRPr="00F62FB2" w:rsidRDefault="00CD19D8" w:rsidP="003D2C8F">
            <w:pPr>
              <w:pStyle w:val="ASDEFCONNormal"/>
            </w:pPr>
          </w:p>
        </w:tc>
      </w:tr>
      <w:tr w:rsidR="00CD19D8" w:rsidRPr="0076643B" w14:paraId="46C2DC13" w14:textId="77777777" w:rsidTr="00B66C83">
        <w:trPr>
          <w:cantSplit/>
        </w:trPr>
        <w:tc>
          <w:tcPr>
            <w:tcW w:w="2376" w:type="dxa"/>
            <w:gridSpan w:val="4"/>
            <w:vMerge/>
            <w:tcBorders>
              <w:top w:val="nil"/>
              <w:left w:val="nil"/>
              <w:bottom w:val="nil"/>
              <w:right w:val="nil"/>
            </w:tcBorders>
          </w:tcPr>
          <w:p w14:paraId="27C8EBA2" w14:textId="77777777" w:rsidR="00CD19D8" w:rsidRPr="00F62FB2" w:rsidRDefault="00CD19D8" w:rsidP="003D2C8F">
            <w:pPr>
              <w:pStyle w:val="ASDEFCONNormal"/>
            </w:pPr>
          </w:p>
        </w:tc>
        <w:tc>
          <w:tcPr>
            <w:tcW w:w="3969" w:type="dxa"/>
            <w:gridSpan w:val="3"/>
            <w:tcBorders>
              <w:top w:val="nil"/>
              <w:left w:val="nil"/>
              <w:bottom w:val="nil"/>
              <w:right w:val="nil"/>
            </w:tcBorders>
          </w:tcPr>
          <w:p w14:paraId="62046E01" w14:textId="77777777" w:rsidR="00CD19D8" w:rsidRPr="00F62FB2" w:rsidRDefault="00A2199F">
            <w:pPr>
              <w:pStyle w:val="Table10ptHeading-ASDEFCON"/>
            </w:pPr>
            <w:r w:rsidRPr="00F62FB2">
              <w:t>Tasking</w:t>
            </w:r>
            <w:r w:rsidR="00CD19D8" w:rsidRPr="00F62FB2">
              <w:t xml:space="preserve"> Order and Contract for the Supply of Goods and Maintenance Services</w:t>
            </w:r>
          </w:p>
          <w:p w14:paraId="5EFD197E" w14:textId="77777777" w:rsidR="00CD19D8" w:rsidRPr="00F62FB2" w:rsidRDefault="00CD19D8" w:rsidP="003D2C8F">
            <w:pPr>
              <w:pStyle w:val="Table8ptText-ASDEFCON"/>
            </w:pPr>
          </w:p>
        </w:tc>
        <w:tc>
          <w:tcPr>
            <w:tcW w:w="2552" w:type="dxa"/>
            <w:gridSpan w:val="3"/>
            <w:tcBorders>
              <w:top w:val="nil"/>
              <w:left w:val="single" w:sz="4" w:space="0" w:color="auto"/>
            </w:tcBorders>
          </w:tcPr>
          <w:p w14:paraId="2EC7DDA7" w14:textId="77777777" w:rsidR="00CD19D8" w:rsidRPr="00F62FB2" w:rsidRDefault="00820A22">
            <w:pPr>
              <w:pStyle w:val="Table8ptText-ASDEFCON"/>
            </w:pPr>
            <w:r w:rsidRPr="00F62FB2">
              <w:t xml:space="preserve">Tasking </w:t>
            </w:r>
            <w:r w:rsidR="00CD19D8" w:rsidRPr="00F62FB2">
              <w:t>Order No.</w:t>
            </w:r>
          </w:p>
        </w:tc>
        <w:tc>
          <w:tcPr>
            <w:tcW w:w="2126" w:type="dxa"/>
            <w:gridSpan w:val="5"/>
            <w:tcBorders>
              <w:top w:val="nil"/>
            </w:tcBorders>
          </w:tcPr>
          <w:p w14:paraId="448F1234" w14:textId="77777777" w:rsidR="00CD19D8" w:rsidRPr="00F62FB2" w:rsidRDefault="00CD19D8">
            <w:pPr>
              <w:pStyle w:val="Table8ptText-ASDEFCON"/>
            </w:pPr>
            <w:r w:rsidRPr="00F62FB2">
              <w:t>Amendment No.</w:t>
            </w:r>
          </w:p>
        </w:tc>
        <w:tc>
          <w:tcPr>
            <w:tcW w:w="992" w:type="dxa"/>
            <w:gridSpan w:val="2"/>
            <w:tcBorders>
              <w:top w:val="nil"/>
            </w:tcBorders>
          </w:tcPr>
          <w:p w14:paraId="3FBA3A1E" w14:textId="77777777" w:rsidR="00CD19D8" w:rsidRPr="00F62FB2" w:rsidRDefault="00CD19D8">
            <w:pPr>
              <w:pStyle w:val="Table8ptText-ASDEFCON"/>
            </w:pPr>
            <w:r w:rsidRPr="00F62FB2">
              <w:t>Order Date</w:t>
            </w:r>
          </w:p>
        </w:tc>
        <w:tc>
          <w:tcPr>
            <w:tcW w:w="1701" w:type="dxa"/>
            <w:gridSpan w:val="2"/>
            <w:tcBorders>
              <w:top w:val="nil"/>
            </w:tcBorders>
          </w:tcPr>
          <w:p w14:paraId="665479F2" w14:textId="77777777" w:rsidR="00CD19D8" w:rsidRPr="00F62FB2" w:rsidRDefault="00CD19D8">
            <w:pPr>
              <w:pStyle w:val="Table8ptText-ASDEFCON"/>
            </w:pPr>
            <w:r w:rsidRPr="00F62FB2">
              <w:t>Page</w:t>
            </w:r>
          </w:p>
          <w:p w14:paraId="51D72C14" w14:textId="77777777" w:rsidR="00CD19D8" w:rsidRPr="00F62FB2" w:rsidRDefault="00CD19D8">
            <w:pPr>
              <w:pStyle w:val="Table8ptText-ASDEFCON"/>
            </w:pPr>
            <w:r w:rsidRPr="00F62FB2">
              <w:t xml:space="preserve">   of</w:t>
            </w:r>
          </w:p>
        </w:tc>
      </w:tr>
      <w:tr w:rsidR="00CD19D8" w:rsidRPr="0076643B" w14:paraId="6C2309A0" w14:textId="77777777" w:rsidTr="00B66C83">
        <w:trPr>
          <w:cantSplit/>
        </w:trPr>
        <w:tc>
          <w:tcPr>
            <w:tcW w:w="4648" w:type="dxa"/>
            <w:gridSpan w:val="6"/>
            <w:vMerge w:val="restart"/>
            <w:tcBorders>
              <w:top w:val="single" w:sz="4" w:space="0" w:color="auto"/>
            </w:tcBorders>
          </w:tcPr>
          <w:p w14:paraId="3C819274" w14:textId="77777777" w:rsidR="00CD19D8" w:rsidRPr="00F62FB2" w:rsidRDefault="00CD19D8">
            <w:pPr>
              <w:pStyle w:val="Table8ptText-ASDEFCON"/>
            </w:pPr>
            <w:r w:rsidRPr="00F62FB2">
              <w:t>Contractor Details</w:t>
            </w:r>
          </w:p>
          <w:p w14:paraId="51DC45E7" w14:textId="77777777" w:rsidR="00CD19D8" w:rsidRPr="00F62FB2" w:rsidRDefault="00CD19D8">
            <w:pPr>
              <w:pStyle w:val="Table8ptText-ASDEFCON"/>
            </w:pPr>
          </w:p>
          <w:p w14:paraId="0A729FFD" w14:textId="77777777" w:rsidR="00CD19D8" w:rsidRPr="00F62FB2" w:rsidRDefault="00CD19D8">
            <w:pPr>
              <w:pStyle w:val="Table8ptText-ASDEFCON"/>
            </w:pPr>
            <w:r w:rsidRPr="00F62FB2">
              <w:t>A.B.N.</w:t>
            </w:r>
          </w:p>
          <w:p w14:paraId="6A70640E" w14:textId="77777777" w:rsidR="00CD19D8" w:rsidRPr="00F62FB2" w:rsidRDefault="00CD19D8">
            <w:pPr>
              <w:pStyle w:val="Table8ptText-ASDEFCON"/>
            </w:pPr>
          </w:p>
          <w:p w14:paraId="74BB614C" w14:textId="77777777" w:rsidR="00CD19D8" w:rsidRPr="00F62FB2" w:rsidRDefault="00CD19D8">
            <w:pPr>
              <w:pStyle w:val="Table8ptText-ASDEFCON"/>
            </w:pPr>
            <w:r w:rsidRPr="00F62FB2">
              <w:t>A.C.N./A.R.B.N.</w:t>
            </w:r>
          </w:p>
        </w:tc>
        <w:tc>
          <w:tcPr>
            <w:tcW w:w="1697" w:type="dxa"/>
            <w:tcBorders>
              <w:top w:val="single" w:sz="4" w:space="0" w:color="auto"/>
            </w:tcBorders>
          </w:tcPr>
          <w:p w14:paraId="5390963F" w14:textId="77777777" w:rsidR="00CD19D8" w:rsidRPr="00F62FB2" w:rsidRDefault="00CD19D8">
            <w:pPr>
              <w:pStyle w:val="Table8ptText-ASDEFCON"/>
            </w:pPr>
            <w:r w:rsidRPr="00F62FB2">
              <w:t>Contractor’s Tender or Reference No.</w:t>
            </w:r>
          </w:p>
          <w:p w14:paraId="6CE0CF9E" w14:textId="77777777" w:rsidR="00CD19D8" w:rsidRPr="00F62FB2" w:rsidRDefault="00CD19D8" w:rsidP="00D32322">
            <w:pPr>
              <w:pStyle w:val="Table8ptText-ASDEFCON"/>
            </w:pPr>
          </w:p>
        </w:tc>
        <w:tc>
          <w:tcPr>
            <w:tcW w:w="4678" w:type="dxa"/>
            <w:gridSpan w:val="8"/>
            <w:vMerge w:val="restart"/>
          </w:tcPr>
          <w:p w14:paraId="0789CD59" w14:textId="77777777" w:rsidR="00CD19D8" w:rsidRPr="00F62FB2" w:rsidRDefault="00CD19D8">
            <w:pPr>
              <w:pStyle w:val="Table8ptText-ASDEFCON"/>
            </w:pPr>
            <w:r w:rsidRPr="00F62FB2">
              <w:t>Address for Delivery including any special instructions</w:t>
            </w:r>
          </w:p>
        </w:tc>
        <w:tc>
          <w:tcPr>
            <w:tcW w:w="2693" w:type="dxa"/>
            <w:gridSpan w:val="4"/>
            <w:vMerge w:val="restart"/>
          </w:tcPr>
          <w:p w14:paraId="4C978701" w14:textId="77777777" w:rsidR="00CD19D8" w:rsidRPr="00F62FB2" w:rsidRDefault="00CD19D8">
            <w:pPr>
              <w:pStyle w:val="Table8ptText-ASDEFCON"/>
            </w:pPr>
            <w:r w:rsidRPr="00F62FB2">
              <w:t>Address for Claims for Payment</w:t>
            </w:r>
          </w:p>
        </w:tc>
      </w:tr>
      <w:tr w:rsidR="00CD19D8" w:rsidRPr="0076643B" w14:paraId="1A485751" w14:textId="77777777" w:rsidTr="00B66C83">
        <w:trPr>
          <w:cantSplit/>
          <w:trHeight w:val="360"/>
        </w:trPr>
        <w:tc>
          <w:tcPr>
            <w:tcW w:w="4648" w:type="dxa"/>
            <w:gridSpan w:val="6"/>
            <w:vMerge/>
          </w:tcPr>
          <w:p w14:paraId="17353E48" w14:textId="77777777" w:rsidR="00CD19D8" w:rsidRPr="00F62FB2" w:rsidRDefault="00CD19D8" w:rsidP="00D32322">
            <w:pPr>
              <w:pStyle w:val="Table8ptText-ASDEFCON"/>
            </w:pPr>
          </w:p>
        </w:tc>
        <w:tc>
          <w:tcPr>
            <w:tcW w:w="1697" w:type="dxa"/>
            <w:vMerge w:val="restart"/>
          </w:tcPr>
          <w:p w14:paraId="70A30D12" w14:textId="77777777" w:rsidR="00CD19D8" w:rsidRPr="00F62FB2" w:rsidRDefault="00CD19D8">
            <w:pPr>
              <w:pStyle w:val="Table8ptText-ASDEFCON"/>
              <w:rPr>
                <w:i/>
              </w:rPr>
            </w:pPr>
            <w:r w:rsidRPr="00F62FB2">
              <w:t xml:space="preserve">Standing Offer No. </w:t>
            </w:r>
          </w:p>
        </w:tc>
        <w:tc>
          <w:tcPr>
            <w:tcW w:w="4678" w:type="dxa"/>
            <w:gridSpan w:val="8"/>
            <w:vMerge/>
          </w:tcPr>
          <w:p w14:paraId="3A395F3B" w14:textId="77777777" w:rsidR="00CD19D8" w:rsidRPr="00F62FB2" w:rsidRDefault="00CD19D8" w:rsidP="00D32322">
            <w:pPr>
              <w:pStyle w:val="Table8ptText-ASDEFCON"/>
            </w:pPr>
          </w:p>
        </w:tc>
        <w:tc>
          <w:tcPr>
            <w:tcW w:w="2693" w:type="dxa"/>
            <w:gridSpan w:val="4"/>
            <w:vMerge/>
          </w:tcPr>
          <w:p w14:paraId="46071F4B" w14:textId="77777777" w:rsidR="00CD19D8" w:rsidRPr="00F62FB2" w:rsidRDefault="00CD19D8" w:rsidP="00D32322">
            <w:pPr>
              <w:pStyle w:val="Table8ptText-ASDEFCON"/>
            </w:pPr>
          </w:p>
        </w:tc>
      </w:tr>
      <w:tr w:rsidR="00CD19D8" w:rsidRPr="0076643B" w14:paraId="2EABD7D6" w14:textId="77777777" w:rsidTr="00B66C83">
        <w:trPr>
          <w:cantSplit/>
          <w:trHeight w:val="360"/>
        </w:trPr>
        <w:tc>
          <w:tcPr>
            <w:tcW w:w="4648" w:type="dxa"/>
            <w:gridSpan w:val="6"/>
            <w:vMerge/>
          </w:tcPr>
          <w:p w14:paraId="644A7472" w14:textId="77777777" w:rsidR="00CD19D8" w:rsidRPr="00F62FB2" w:rsidRDefault="00CD19D8" w:rsidP="00D32322">
            <w:pPr>
              <w:pStyle w:val="Table8ptText-ASDEFCON"/>
            </w:pPr>
          </w:p>
        </w:tc>
        <w:tc>
          <w:tcPr>
            <w:tcW w:w="1697" w:type="dxa"/>
            <w:vMerge/>
          </w:tcPr>
          <w:p w14:paraId="17623832" w14:textId="77777777" w:rsidR="00CD19D8" w:rsidRPr="00F62FB2" w:rsidRDefault="00CD19D8" w:rsidP="00D32322">
            <w:pPr>
              <w:pStyle w:val="Table8ptText-ASDEFCON"/>
            </w:pPr>
          </w:p>
        </w:tc>
        <w:tc>
          <w:tcPr>
            <w:tcW w:w="4678" w:type="dxa"/>
            <w:gridSpan w:val="8"/>
            <w:vMerge/>
          </w:tcPr>
          <w:p w14:paraId="2E129687" w14:textId="77777777" w:rsidR="00CD19D8" w:rsidRPr="00F62FB2" w:rsidRDefault="00CD19D8" w:rsidP="00D32322">
            <w:pPr>
              <w:pStyle w:val="Table8ptText-ASDEFCON"/>
            </w:pPr>
          </w:p>
        </w:tc>
        <w:tc>
          <w:tcPr>
            <w:tcW w:w="2693" w:type="dxa"/>
            <w:gridSpan w:val="4"/>
            <w:vMerge/>
          </w:tcPr>
          <w:p w14:paraId="1A259402" w14:textId="77777777" w:rsidR="00CD19D8" w:rsidRPr="00F62FB2" w:rsidRDefault="00CD19D8" w:rsidP="00D32322">
            <w:pPr>
              <w:pStyle w:val="Table8ptText-ASDEFCON"/>
            </w:pPr>
          </w:p>
        </w:tc>
      </w:tr>
      <w:tr w:rsidR="002178E0" w:rsidRPr="0076643B" w14:paraId="18351E9A" w14:textId="77777777" w:rsidTr="00787033">
        <w:trPr>
          <w:cantSplit/>
        </w:trPr>
        <w:tc>
          <w:tcPr>
            <w:tcW w:w="817" w:type="dxa"/>
          </w:tcPr>
          <w:p w14:paraId="1183EEAF" w14:textId="77777777" w:rsidR="002178E0" w:rsidRPr="00F62FB2" w:rsidRDefault="002178E0">
            <w:pPr>
              <w:pStyle w:val="Table8ptText-ASDEFCON"/>
            </w:pPr>
            <w:r w:rsidRPr="00F62FB2">
              <w:t>Line No.</w:t>
            </w:r>
          </w:p>
        </w:tc>
        <w:tc>
          <w:tcPr>
            <w:tcW w:w="1134" w:type="dxa"/>
            <w:gridSpan w:val="2"/>
          </w:tcPr>
          <w:p w14:paraId="0D685D0F" w14:textId="77777777" w:rsidR="002178E0" w:rsidRPr="00F62FB2" w:rsidRDefault="002178E0">
            <w:pPr>
              <w:pStyle w:val="Table8ptText-ASDEFCON"/>
            </w:pPr>
            <w:r w:rsidRPr="00F62FB2">
              <w:t>NATO Stock No. (if applicable)</w:t>
            </w:r>
          </w:p>
        </w:tc>
        <w:tc>
          <w:tcPr>
            <w:tcW w:w="4394" w:type="dxa"/>
            <w:gridSpan w:val="4"/>
          </w:tcPr>
          <w:p w14:paraId="77C6C5BD" w14:textId="77777777" w:rsidR="002178E0" w:rsidRPr="00F62FB2" w:rsidRDefault="002178E0">
            <w:pPr>
              <w:pStyle w:val="Table8ptText-ASDEFCON"/>
            </w:pPr>
            <w:r w:rsidRPr="00F62FB2">
              <w:t>Description</w:t>
            </w:r>
          </w:p>
        </w:tc>
        <w:tc>
          <w:tcPr>
            <w:tcW w:w="963" w:type="dxa"/>
          </w:tcPr>
          <w:p w14:paraId="1F9CD3D5" w14:textId="77777777" w:rsidR="002178E0" w:rsidRPr="00F62FB2" w:rsidRDefault="002178E0">
            <w:pPr>
              <w:pStyle w:val="Table8ptText-ASDEFCON"/>
            </w:pPr>
            <w:r w:rsidRPr="00F62FB2">
              <w:t xml:space="preserve">Unit </w:t>
            </w:r>
          </w:p>
        </w:tc>
        <w:tc>
          <w:tcPr>
            <w:tcW w:w="1300" w:type="dxa"/>
          </w:tcPr>
          <w:p w14:paraId="5E7742B5" w14:textId="77777777" w:rsidR="002178E0" w:rsidRPr="00F62FB2" w:rsidRDefault="002178E0">
            <w:pPr>
              <w:pStyle w:val="Table8ptText-ASDEFCON"/>
            </w:pPr>
            <w:r w:rsidRPr="00F62FB2">
              <w:t>Qty</w:t>
            </w:r>
          </w:p>
        </w:tc>
        <w:tc>
          <w:tcPr>
            <w:tcW w:w="1500" w:type="dxa"/>
            <w:gridSpan w:val="4"/>
          </w:tcPr>
          <w:p w14:paraId="2046F9AA" w14:textId="77777777" w:rsidR="002178E0" w:rsidRPr="00F62FB2" w:rsidRDefault="002178E0">
            <w:pPr>
              <w:pStyle w:val="Table8ptText-ASDEFCON"/>
            </w:pPr>
            <w:r w:rsidRPr="00F62FB2">
              <w:t>Unit Price</w:t>
            </w:r>
          </w:p>
          <w:p w14:paraId="5DE4B56A" w14:textId="77777777" w:rsidR="002178E0" w:rsidRPr="00F62FB2" w:rsidRDefault="002178E0">
            <w:pPr>
              <w:pStyle w:val="Table8ptText-ASDEFCON"/>
            </w:pPr>
            <w:r w:rsidRPr="00F62FB2">
              <w:t>(A</w:t>
            </w:r>
            <w:r w:rsidR="00BE6F36" w:rsidRPr="00F62FB2">
              <w:t>$</w:t>
            </w:r>
            <w:r w:rsidRPr="00F62FB2">
              <w:t>, Duty Paid, GST Exclusive)</w:t>
            </w:r>
          </w:p>
        </w:tc>
        <w:tc>
          <w:tcPr>
            <w:tcW w:w="915" w:type="dxa"/>
            <w:gridSpan w:val="2"/>
          </w:tcPr>
          <w:p w14:paraId="2A10885D" w14:textId="77777777" w:rsidR="002178E0" w:rsidRPr="00F62FB2" w:rsidRDefault="002178E0">
            <w:pPr>
              <w:pStyle w:val="Table8ptText-ASDEFCON"/>
            </w:pPr>
            <w:r w:rsidRPr="00F62FB2">
              <w:t>GST Applies (Y/N)</w:t>
            </w:r>
          </w:p>
        </w:tc>
        <w:tc>
          <w:tcPr>
            <w:tcW w:w="1585" w:type="dxa"/>
            <w:gridSpan w:val="3"/>
          </w:tcPr>
          <w:p w14:paraId="574C1DFE" w14:textId="77777777" w:rsidR="002178E0" w:rsidRPr="00F62FB2" w:rsidRDefault="002178E0">
            <w:pPr>
              <w:pStyle w:val="Table8ptText-ASDEFCON"/>
            </w:pPr>
            <w:r w:rsidRPr="00F62FB2">
              <w:t>Item Subtotal</w:t>
            </w:r>
          </w:p>
          <w:p w14:paraId="1E277AAF" w14:textId="77777777" w:rsidR="002178E0" w:rsidRPr="00F62FB2" w:rsidRDefault="002178E0">
            <w:pPr>
              <w:pStyle w:val="Table8ptText-ASDEFCON"/>
            </w:pPr>
            <w:r w:rsidRPr="00F62FB2">
              <w:t>(A</w:t>
            </w:r>
            <w:r w:rsidR="00BE6F36" w:rsidRPr="00F62FB2">
              <w:t>$</w:t>
            </w:r>
            <w:r w:rsidRPr="00F62FB2">
              <w:t>, Duty Paid, GST Inclusive)</w:t>
            </w:r>
          </w:p>
        </w:tc>
        <w:tc>
          <w:tcPr>
            <w:tcW w:w="1108" w:type="dxa"/>
          </w:tcPr>
          <w:p w14:paraId="6B9A4425" w14:textId="77777777" w:rsidR="002178E0" w:rsidRPr="00F62FB2" w:rsidRDefault="002178E0">
            <w:pPr>
              <w:pStyle w:val="Table8ptText-ASDEFCON"/>
            </w:pPr>
            <w:r w:rsidRPr="00F62FB2">
              <w:t>Delivery Date and Location</w:t>
            </w:r>
          </w:p>
        </w:tc>
      </w:tr>
      <w:tr w:rsidR="002178E0" w:rsidRPr="0076643B" w14:paraId="531F49C1" w14:textId="77777777" w:rsidTr="00787033">
        <w:trPr>
          <w:cantSplit/>
        </w:trPr>
        <w:tc>
          <w:tcPr>
            <w:tcW w:w="817" w:type="dxa"/>
          </w:tcPr>
          <w:p w14:paraId="48E3C7CC" w14:textId="77777777" w:rsidR="002178E0" w:rsidRPr="00F62FB2" w:rsidRDefault="002178E0" w:rsidP="00D32322">
            <w:pPr>
              <w:pStyle w:val="Table8ptText-ASDEFCON"/>
            </w:pPr>
          </w:p>
        </w:tc>
        <w:tc>
          <w:tcPr>
            <w:tcW w:w="1134" w:type="dxa"/>
            <w:gridSpan w:val="2"/>
          </w:tcPr>
          <w:p w14:paraId="6574AC62" w14:textId="77777777" w:rsidR="002178E0" w:rsidRPr="00F62FB2" w:rsidRDefault="002178E0" w:rsidP="00D32322">
            <w:pPr>
              <w:pStyle w:val="Table8ptText-ASDEFCON"/>
            </w:pPr>
          </w:p>
        </w:tc>
        <w:tc>
          <w:tcPr>
            <w:tcW w:w="4394" w:type="dxa"/>
            <w:gridSpan w:val="4"/>
          </w:tcPr>
          <w:p w14:paraId="48060C2F" w14:textId="77777777" w:rsidR="002178E0" w:rsidRPr="00F62FB2" w:rsidRDefault="002178E0" w:rsidP="00D32322">
            <w:pPr>
              <w:pStyle w:val="Table8ptText-ASDEFCON"/>
            </w:pPr>
          </w:p>
        </w:tc>
        <w:tc>
          <w:tcPr>
            <w:tcW w:w="963" w:type="dxa"/>
          </w:tcPr>
          <w:p w14:paraId="2B0E4616" w14:textId="77777777" w:rsidR="002178E0" w:rsidRPr="00F62FB2" w:rsidRDefault="002178E0" w:rsidP="00D32322">
            <w:pPr>
              <w:pStyle w:val="Table8ptText-ASDEFCON"/>
            </w:pPr>
          </w:p>
        </w:tc>
        <w:tc>
          <w:tcPr>
            <w:tcW w:w="1300" w:type="dxa"/>
          </w:tcPr>
          <w:p w14:paraId="5DA379C1" w14:textId="77777777" w:rsidR="002178E0" w:rsidRPr="00F62FB2" w:rsidRDefault="002178E0" w:rsidP="00D32322">
            <w:pPr>
              <w:pStyle w:val="Table8ptText-ASDEFCON"/>
            </w:pPr>
          </w:p>
        </w:tc>
        <w:tc>
          <w:tcPr>
            <w:tcW w:w="1500" w:type="dxa"/>
            <w:gridSpan w:val="4"/>
          </w:tcPr>
          <w:p w14:paraId="6382D10E" w14:textId="77777777" w:rsidR="002178E0" w:rsidRPr="00F62FB2" w:rsidRDefault="002178E0" w:rsidP="00D32322">
            <w:pPr>
              <w:pStyle w:val="Table8ptText-ASDEFCON"/>
            </w:pPr>
          </w:p>
        </w:tc>
        <w:tc>
          <w:tcPr>
            <w:tcW w:w="915" w:type="dxa"/>
            <w:gridSpan w:val="2"/>
          </w:tcPr>
          <w:p w14:paraId="2C9AEE2A" w14:textId="77777777" w:rsidR="002178E0" w:rsidRPr="00F62FB2" w:rsidRDefault="002178E0" w:rsidP="00D32322">
            <w:pPr>
              <w:pStyle w:val="Table8ptText-ASDEFCON"/>
            </w:pPr>
          </w:p>
        </w:tc>
        <w:tc>
          <w:tcPr>
            <w:tcW w:w="1585" w:type="dxa"/>
            <w:gridSpan w:val="3"/>
          </w:tcPr>
          <w:p w14:paraId="4EAF8032" w14:textId="77777777" w:rsidR="002178E0" w:rsidRPr="00F62FB2" w:rsidRDefault="002178E0" w:rsidP="00D32322">
            <w:pPr>
              <w:pStyle w:val="Table8ptText-ASDEFCON"/>
            </w:pPr>
          </w:p>
        </w:tc>
        <w:tc>
          <w:tcPr>
            <w:tcW w:w="1108" w:type="dxa"/>
          </w:tcPr>
          <w:p w14:paraId="3DD5EE2F" w14:textId="77777777" w:rsidR="002178E0" w:rsidRPr="00F62FB2" w:rsidRDefault="002178E0" w:rsidP="00D32322">
            <w:pPr>
              <w:pStyle w:val="Table8ptText-ASDEFCON"/>
            </w:pPr>
          </w:p>
        </w:tc>
      </w:tr>
      <w:tr w:rsidR="002178E0" w:rsidRPr="0076643B" w14:paraId="3A2CBFD5" w14:textId="77777777" w:rsidTr="00787033">
        <w:trPr>
          <w:cantSplit/>
        </w:trPr>
        <w:tc>
          <w:tcPr>
            <w:tcW w:w="817" w:type="dxa"/>
            <w:tcBorders>
              <w:bottom w:val="nil"/>
            </w:tcBorders>
          </w:tcPr>
          <w:p w14:paraId="725D524B" w14:textId="77777777" w:rsidR="002178E0" w:rsidRPr="00F62FB2" w:rsidRDefault="002178E0" w:rsidP="00D32322">
            <w:pPr>
              <w:pStyle w:val="Table8ptText-ASDEFCON"/>
            </w:pPr>
          </w:p>
        </w:tc>
        <w:tc>
          <w:tcPr>
            <w:tcW w:w="1134" w:type="dxa"/>
            <w:gridSpan w:val="2"/>
            <w:tcBorders>
              <w:bottom w:val="nil"/>
            </w:tcBorders>
          </w:tcPr>
          <w:p w14:paraId="012AF7A5" w14:textId="77777777" w:rsidR="002178E0" w:rsidRPr="00F62FB2" w:rsidRDefault="002178E0" w:rsidP="00D32322">
            <w:pPr>
              <w:pStyle w:val="Table8ptText-ASDEFCON"/>
            </w:pPr>
          </w:p>
        </w:tc>
        <w:tc>
          <w:tcPr>
            <w:tcW w:w="4394" w:type="dxa"/>
            <w:gridSpan w:val="4"/>
            <w:tcBorders>
              <w:bottom w:val="nil"/>
            </w:tcBorders>
          </w:tcPr>
          <w:p w14:paraId="686B13BC" w14:textId="77777777" w:rsidR="002178E0" w:rsidRPr="00F62FB2" w:rsidRDefault="002178E0" w:rsidP="00D32322">
            <w:pPr>
              <w:pStyle w:val="Table8ptText-ASDEFCON"/>
            </w:pPr>
          </w:p>
        </w:tc>
        <w:tc>
          <w:tcPr>
            <w:tcW w:w="963" w:type="dxa"/>
          </w:tcPr>
          <w:p w14:paraId="6EE1063C" w14:textId="77777777" w:rsidR="002178E0" w:rsidRPr="00F62FB2" w:rsidRDefault="002178E0" w:rsidP="00D32322">
            <w:pPr>
              <w:pStyle w:val="Table8ptText-ASDEFCON"/>
            </w:pPr>
          </w:p>
        </w:tc>
        <w:tc>
          <w:tcPr>
            <w:tcW w:w="1300" w:type="dxa"/>
          </w:tcPr>
          <w:p w14:paraId="49B92987" w14:textId="77777777" w:rsidR="002178E0" w:rsidRPr="00F62FB2" w:rsidRDefault="002178E0" w:rsidP="00D32322">
            <w:pPr>
              <w:pStyle w:val="Table8ptText-ASDEFCON"/>
            </w:pPr>
          </w:p>
        </w:tc>
        <w:tc>
          <w:tcPr>
            <w:tcW w:w="1500" w:type="dxa"/>
            <w:gridSpan w:val="4"/>
          </w:tcPr>
          <w:p w14:paraId="5F7AF216" w14:textId="77777777" w:rsidR="002178E0" w:rsidRPr="00F62FB2" w:rsidRDefault="002178E0" w:rsidP="00D32322">
            <w:pPr>
              <w:pStyle w:val="Table8ptText-ASDEFCON"/>
            </w:pPr>
          </w:p>
        </w:tc>
        <w:tc>
          <w:tcPr>
            <w:tcW w:w="915" w:type="dxa"/>
            <w:gridSpan w:val="2"/>
          </w:tcPr>
          <w:p w14:paraId="0AA6323A" w14:textId="77777777" w:rsidR="002178E0" w:rsidRPr="00F62FB2" w:rsidRDefault="002178E0" w:rsidP="00D32322">
            <w:pPr>
              <w:pStyle w:val="Table8ptText-ASDEFCON"/>
            </w:pPr>
          </w:p>
        </w:tc>
        <w:tc>
          <w:tcPr>
            <w:tcW w:w="1585" w:type="dxa"/>
            <w:gridSpan w:val="3"/>
          </w:tcPr>
          <w:p w14:paraId="24E194B1" w14:textId="77777777" w:rsidR="002178E0" w:rsidRPr="00F62FB2" w:rsidRDefault="002178E0" w:rsidP="00D32322">
            <w:pPr>
              <w:pStyle w:val="Table8ptText-ASDEFCON"/>
            </w:pPr>
          </w:p>
        </w:tc>
        <w:tc>
          <w:tcPr>
            <w:tcW w:w="1108" w:type="dxa"/>
            <w:tcBorders>
              <w:bottom w:val="nil"/>
            </w:tcBorders>
          </w:tcPr>
          <w:p w14:paraId="7D1217EC" w14:textId="77777777" w:rsidR="002178E0" w:rsidRPr="00F62FB2" w:rsidRDefault="002178E0" w:rsidP="00D32322">
            <w:pPr>
              <w:pStyle w:val="Table8ptText-ASDEFCON"/>
            </w:pPr>
          </w:p>
        </w:tc>
      </w:tr>
      <w:tr w:rsidR="002178E0" w:rsidRPr="0076643B" w14:paraId="4556BE51" w14:textId="77777777" w:rsidTr="00787033">
        <w:trPr>
          <w:cantSplit/>
        </w:trPr>
        <w:tc>
          <w:tcPr>
            <w:tcW w:w="817" w:type="dxa"/>
            <w:tcBorders>
              <w:bottom w:val="nil"/>
            </w:tcBorders>
          </w:tcPr>
          <w:p w14:paraId="61C81509" w14:textId="77777777" w:rsidR="002178E0" w:rsidRPr="00F62FB2" w:rsidRDefault="002178E0" w:rsidP="00D32322">
            <w:pPr>
              <w:pStyle w:val="Table8ptText-ASDEFCON"/>
            </w:pPr>
          </w:p>
        </w:tc>
        <w:tc>
          <w:tcPr>
            <w:tcW w:w="1134" w:type="dxa"/>
            <w:gridSpan w:val="2"/>
            <w:tcBorders>
              <w:bottom w:val="nil"/>
            </w:tcBorders>
          </w:tcPr>
          <w:p w14:paraId="53DBDF1F" w14:textId="77777777" w:rsidR="002178E0" w:rsidRPr="00F62FB2" w:rsidRDefault="002178E0" w:rsidP="00D32322">
            <w:pPr>
              <w:pStyle w:val="Table8ptText-ASDEFCON"/>
            </w:pPr>
          </w:p>
        </w:tc>
        <w:tc>
          <w:tcPr>
            <w:tcW w:w="4394" w:type="dxa"/>
            <w:gridSpan w:val="4"/>
            <w:tcBorders>
              <w:bottom w:val="nil"/>
            </w:tcBorders>
          </w:tcPr>
          <w:p w14:paraId="350B94D5" w14:textId="77777777" w:rsidR="002178E0" w:rsidRPr="00F62FB2" w:rsidRDefault="002178E0" w:rsidP="00D32322">
            <w:pPr>
              <w:pStyle w:val="Table8ptText-ASDEFCON"/>
            </w:pPr>
          </w:p>
        </w:tc>
        <w:tc>
          <w:tcPr>
            <w:tcW w:w="963" w:type="dxa"/>
          </w:tcPr>
          <w:p w14:paraId="185990CA" w14:textId="77777777" w:rsidR="002178E0" w:rsidRPr="00F62FB2" w:rsidRDefault="002178E0" w:rsidP="00D32322">
            <w:pPr>
              <w:pStyle w:val="Table8ptText-ASDEFCON"/>
            </w:pPr>
          </w:p>
        </w:tc>
        <w:tc>
          <w:tcPr>
            <w:tcW w:w="1300" w:type="dxa"/>
          </w:tcPr>
          <w:p w14:paraId="3F144DF4" w14:textId="77777777" w:rsidR="002178E0" w:rsidRPr="00F62FB2" w:rsidRDefault="002178E0" w:rsidP="00D32322">
            <w:pPr>
              <w:pStyle w:val="Table8ptText-ASDEFCON"/>
            </w:pPr>
          </w:p>
        </w:tc>
        <w:tc>
          <w:tcPr>
            <w:tcW w:w="1500" w:type="dxa"/>
            <w:gridSpan w:val="4"/>
          </w:tcPr>
          <w:p w14:paraId="08FF68CE" w14:textId="77777777" w:rsidR="002178E0" w:rsidRPr="00F62FB2" w:rsidRDefault="002178E0" w:rsidP="00D32322">
            <w:pPr>
              <w:pStyle w:val="Table8ptText-ASDEFCON"/>
            </w:pPr>
          </w:p>
        </w:tc>
        <w:tc>
          <w:tcPr>
            <w:tcW w:w="915" w:type="dxa"/>
            <w:gridSpan w:val="2"/>
          </w:tcPr>
          <w:p w14:paraId="49644E2C" w14:textId="77777777" w:rsidR="002178E0" w:rsidRPr="00F62FB2" w:rsidRDefault="002178E0" w:rsidP="00D32322">
            <w:pPr>
              <w:pStyle w:val="Table8ptText-ASDEFCON"/>
            </w:pPr>
          </w:p>
        </w:tc>
        <w:tc>
          <w:tcPr>
            <w:tcW w:w="1585" w:type="dxa"/>
            <w:gridSpan w:val="3"/>
          </w:tcPr>
          <w:p w14:paraId="2817D5B0" w14:textId="77777777" w:rsidR="002178E0" w:rsidRPr="00F62FB2" w:rsidRDefault="002178E0" w:rsidP="00D32322">
            <w:pPr>
              <w:pStyle w:val="Table8ptText-ASDEFCON"/>
            </w:pPr>
          </w:p>
        </w:tc>
        <w:tc>
          <w:tcPr>
            <w:tcW w:w="1108" w:type="dxa"/>
            <w:tcBorders>
              <w:bottom w:val="nil"/>
            </w:tcBorders>
          </w:tcPr>
          <w:p w14:paraId="356D8366" w14:textId="77777777" w:rsidR="002178E0" w:rsidRPr="00F62FB2" w:rsidRDefault="002178E0" w:rsidP="00D32322">
            <w:pPr>
              <w:pStyle w:val="Table8ptText-ASDEFCON"/>
            </w:pPr>
          </w:p>
        </w:tc>
      </w:tr>
      <w:tr w:rsidR="002178E0" w:rsidRPr="0076643B" w14:paraId="3B776C20" w14:textId="77777777" w:rsidTr="00787033">
        <w:trPr>
          <w:cantSplit/>
        </w:trPr>
        <w:tc>
          <w:tcPr>
            <w:tcW w:w="817" w:type="dxa"/>
            <w:tcBorders>
              <w:bottom w:val="nil"/>
            </w:tcBorders>
          </w:tcPr>
          <w:p w14:paraId="2BCFF03C" w14:textId="77777777" w:rsidR="002178E0" w:rsidRPr="00F62FB2" w:rsidRDefault="002178E0" w:rsidP="00D32322">
            <w:pPr>
              <w:pStyle w:val="Table8ptText-ASDEFCON"/>
            </w:pPr>
          </w:p>
        </w:tc>
        <w:tc>
          <w:tcPr>
            <w:tcW w:w="1134" w:type="dxa"/>
            <w:gridSpan w:val="2"/>
            <w:tcBorders>
              <w:bottom w:val="nil"/>
            </w:tcBorders>
          </w:tcPr>
          <w:p w14:paraId="633FFA39" w14:textId="77777777" w:rsidR="002178E0" w:rsidRPr="00F62FB2" w:rsidRDefault="002178E0" w:rsidP="00D32322">
            <w:pPr>
              <w:pStyle w:val="Table8ptText-ASDEFCON"/>
            </w:pPr>
          </w:p>
        </w:tc>
        <w:tc>
          <w:tcPr>
            <w:tcW w:w="4394" w:type="dxa"/>
            <w:gridSpan w:val="4"/>
            <w:tcBorders>
              <w:bottom w:val="nil"/>
            </w:tcBorders>
          </w:tcPr>
          <w:p w14:paraId="286F410A" w14:textId="77777777" w:rsidR="002178E0" w:rsidRPr="00F62FB2" w:rsidRDefault="002178E0" w:rsidP="00D32322">
            <w:pPr>
              <w:pStyle w:val="Table8ptText-ASDEFCON"/>
            </w:pPr>
          </w:p>
        </w:tc>
        <w:tc>
          <w:tcPr>
            <w:tcW w:w="963" w:type="dxa"/>
            <w:tcBorders>
              <w:bottom w:val="single" w:sz="4" w:space="0" w:color="auto"/>
            </w:tcBorders>
          </w:tcPr>
          <w:p w14:paraId="4F1ED86D" w14:textId="77777777" w:rsidR="002178E0" w:rsidRPr="00F62FB2" w:rsidRDefault="002178E0" w:rsidP="00D32322">
            <w:pPr>
              <w:pStyle w:val="Table8ptText-ASDEFCON"/>
            </w:pPr>
          </w:p>
        </w:tc>
        <w:tc>
          <w:tcPr>
            <w:tcW w:w="1300" w:type="dxa"/>
          </w:tcPr>
          <w:p w14:paraId="6D61A57C" w14:textId="77777777" w:rsidR="002178E0" w:rsidRPr="00F62FB2" w:rsidRDefault="002178E0" w:rsidP="00D32322">
            <w:pPr>
              <w:pStyle w:val="Table8ptText-ASDEFCON"/>
            </w:pPr>
          </w:p>
        </w:tc>
        <w:tc>
          <w:tcPr>
            <w:tcW w:w="1500" w:type="dxa"/>
            <w:gridSpan w:val="4"/>
          </w:tcPr>
          <w:p w14:paraId="561688B9" w14:textId="77777777" w:rsidR="002178E0" w:rsidRPr="00F62FB2" w:rsidRDefault="002178E0" w:rsidP="00D32322">
            <w:pPr>
              <w:pStyle w:val="Table8ptText-ASDEFCON"/>
            </w:pPr>
          </w:p>
        </w:tc>
        <w:tc>
          <w:tcPr>
            <w:tcW w:w="915" w:type="dxa"/>
            <w:gridSpan w:val="2"/>
          </w:tcPr>
          <w:p w14:paraId="3987F2A8" w14:textId="77777777" w:rsidR="002178E0" w:rsidRPr="00F62FB2" w:rsidRDefault="002178E0" w:rsidP="00D32322">
            <w:pPr>
              <w:pStyle w:val="Table8ptText-ASDEFCON"/>
            </w:pPr>
          </w:p>
        </w:tc>
        <w:tc>
          <w:tcPr>
            <w:tcW w:w="1585" w:type="dxa"/>
            <w:gridSpan w:val="3"/>
          </w:tcPr>
          <w:p w14:paraId="2F74DB84" w14:textId="77777777" w:rsidR="002178E0" w:rsidRPr="00F62FB2" w:rsidRDefault="002178E0" w:rsidP="00D32322">
            <w:pPr>
              <w:pStyle w:val="Table8ptText-ASDEFCON"/>
            </w:pPr>
          </w:p>
        </w:tc>
        <w:tc>
          <w:tcPr>
            <w:tcW w:w="1108" w:type="dxa"/>
            <w:tcBorders>
              <w:bottom w:val="nil"/>
            </w:tcBorders>
          </w:tcPr>
          <w:p w14:paraId="3116318B" w14:textId="77777777" w:rsidR="002178E0" w:rsidRPr="00F62FB2" w:rsidRDefault="002178E0" w:rsidP="00D32322">
            <w:pPr>
              <w:pStyle w:val="Table8ptText-ASDEFCON"/>
            </w:pPr>
          </w:p>
        </w:tc>
      </w:tr>
      <w:tr w:rsidR="002178E0" w:rsidRPr="0076643B" w14:paraId="5B4408DD" w14:textId="77777777" w:rsidTr="00787033">
        <w:trPr>
          <w:cantSplit/>
        </w:trPr>
        <w:tc>
          <w:tcPr>
            <w:tcW w:w="817" w:type="dxa"/>
            <w:tcBorders>
              <w:bottom w:val="single" w:sz="4" w:space="0" w:color="auto"/>
            </w:tcBorders>
          </w:tcPr>
          <w:p w14:paraId="6F7BDE2A" w14:textId="77777777" w:rsidR="002178E0" w:rsidRPr="00F62FB2" w:rsidRDefault="002178E0" w:rsidP="00D32322">
            <w:pPr>
              <w:pStyle w:val="Table8ptText-ASDEFCON"/>
            </w:pPr>
          </w:p>
        </w:tc>
        <w:tc>
          <w:tcPr>
            <w:tcW w:w="1134" w:type="dxa"/>
            <w:gridSpan w:val="2"/>
            <w:tcBorders>
              <w:bottom w:val="single" w:sz="4" w:space="0" w:color="auto"/>
            </w:tcBorders>
          </w:tcPr>
          <w:p w14:paraId="7E06E997" w14:textId="77777777" w:rsidR="002178E0" w:rsidRPr="00F62FB2" w:rsidRDefault="002178E0" w:rsidP="00D32322">
            <w:pPr>
              <w:pStyle w:val="Table8ptText-ASDEFCON"/>
            </w:pPr>
          </w:p>
        </w:tc>
        <w:tc>
          <w:tcPr>
            <w:tcW w:w="4394" w:type="dxa"/>
            <w:gridSpan w:val="4"/>
            <w:tcBorders>
              <w:bottom w:val="single" w:sz="4" w:space="0" w:color="auto"/>
            </w:tcBorders>
          </w:tcPr>
          <w:p w14:paraId="6A3C3B44" w14:textId="77777777" w:rsidR="002178E0" w:rsidRPr="00F62FB2" w:rsidRDefault="002178E0" w:rsidP="00D32322">
            <w:pPr>
              <w:pStyle w:val="Table8ptText-ASDEFCON"/>
            </w:pPr>
          </w:p>
        </w:tc>
        <w:tc>
          <w:tcPr>
            <w:tcW w:w="963" w:type="dxa"/>
            <w:tcBorders>
              <w:bottom w:val="single" w:sz="4" w:space="0" w:color="auto"/>
            </w:tcBorders>
          </w:tcPr>
          <w:p w14:paraId="23BA91D2" w14:textId="77777777" w:rsidR="002178E0" w:rsidRPr="00F62FB2" w:rsidRDefault="002178E0" w:rsidP="00D32322">
            <w:pPr>
              <w:pStyle w:val="Table8ptText-ASDEFCON"/>
            </w:pPr>
          </w:p>
        </w:tc>
        <w:tc>
          <w:tcPr>
            <w:tcW w:w="1300" w:type="dxa"/>
          </w:tcPr>
          <w:p w14:paraId="4778F144" w14:textId="77777777" w:rsidR="002178E0" w:rsidRPr="00F62FB2" w:rsidRDefault="002178E0" w:rsidP="00D32322">
            <w:pPr>
              <w:pStyle w:val="Table8ptText-ASDEFCON"/>
            </w:pPr>
          </w:p>
        </w:tc>
        <w:tc>
          <w:tcPr>
            <w:tcW w:w="1500" w:type="dxa"/>
            <w:gridSpan w:val="4"/>
          </w:tcPr>
          <w:p w14:paraId="05CC9E97" w14:textId="77777777" w:rsidR="002178E0" w:rsidRPr="00F62FB2" w:rsidRDefault="002178E0" w:rsidP="00D32322">
            <w:pPr>
              <w:pStyle w:val="Table8ptText-ASDEFCON"/>
            </w:pPr>
          </w:p>
        </w:tc>
        <w:tc>
          <w:tcPr>
            <w:tcW w:w="915" w:type="dxa"/>
            <w:gridSpan w:val="2"/>
          </w:tcPr>
          <w:p w14:paraId="15ECB504" w14:textId="77777777" w:rsidR="002178E0" w:rsidRPr="00F62FB2" w:rsidRDefault="002178E0" w:rsidP="00D32322">
            <w:pPr>
              <w:pStyle w:val="Table8ptText-ASDEFCON"/>
            </w:pPr>
          </w:p>
        </w:tc>
        <w:tc>
          <w:tcPr>
            <w:tcW w:w="1585" w:type="dxa"/>
            <w:gridSpan w:val="3"/>
            <w:tcBorders>
              <w:bottom w:val="nil"/>
            </w:tcBorders>
          </w:tcPr>
          <w:p w14:paraId="34E909BC" w14:textId="77777777" w:rsidR="002178E0" w:rsidRPr="00F62FB2" w:rsidRDefault="002178E0" w:rsidP="00D32322">
            <w:pPr>
              <w:pStyle w:val="Table8ptText-ASDEFCON"/>
            </w:pPr>
          </w:p>
        </w:tc>
        <w:tc>
          <w:tcPr>
            <w:tcW w:w="1108" w:type="dxa"/>
            <w:tcBorders>
              <w:bottom w:val="single" w:sz="4" w:space="0" w:color="auto"/>
            </w:tcBorders>
          </w:tcPr>
          <w:p w14:paraId="6B273C5F" w14:textId="77777777" w:rsidR="002178E0" w:rsidRPr="00F62FB2" w:rsidRDefault="002178E0" w:rsidP="00D32322">
            <w:pPr>
              <w:pStyle w:val="Table8ptText-ASDEFCON"/>
            </w:pPr>
          </w:p>
        </w:tc>
      </w:tr>
      <w:tr w:rsidR="002178E0" w:rsidRPr="0076643B" w14:paraId="4ED0E108" w14:textId="77777777" w:rsidTr="00787033">
        <w:trPr>
          <w:cantSplit/>
        </w:trPr>
        <w:tc>
          <w:tcPr>
            <w:tcW w:w="817" w:type="dxa"/>
            <w:tcBorders>
              <w:bottom w:val="single" w:sz="4" w:space="0" w:color="auto"/>
            </w:tcBorders>
          </w:tcPr>
          <w:p w14:paraId="5C14E5F8" w14:textId="77777777" w:rsidR="002178E0" w:rsidRPr="00F62FB2" w:rsidRDefault="002178E0" w:rsidP="00D32322">
            <w:pPr>
              <w:pStyle w:val="Table8ptText-ASDEFCON"/>
            </w:pPr>
          </w:p>
        </w:tc>
        <w:tc>
          <w:tcPr>
            <w:tcW w:w="1134" w:type="dxa"/>
            <w:gridSpan w:val="2"/>
            <w:tcBorders>
              <w:bottom w:val="single" w:sz="4" w:space="0" w:color="auto"/>
            </w:tcBorders>
          </w:tcPr>
          <w:p w14:paraId="28C73336" w14:textId="77777777" w:rsidR="002178E0" w:rsidRPr="00F62FB2" w:rsidRDefault="002178E0" w:rsidP="00D32322">
            <w:pPr>
              <w:pStyle w:val="Table8ptText-ASDEFCON"/>
            </w:pPr>
          </w:p>
        </w:tc>
        <w:tc>
          <w:tcPr>
            <w:tcW w:w="4394" w:type="dxa"/>
            <w:gridSpan w:val="4"/>
            <w:tcBorders>
              <w:bottom w:val="single" w:sz="4" w:space="0" w:color="auto"/>
            </w:tcBorders>
          </w:tcPr>
          <w:p w14:paraId="7D046978" w14:textId="77777777" w:rsidR="002178E0" w:rsidRPr="00F62FB2" w:rsidRDefault="002178E0" w:rsidP="00D32322">
            <w:pPr>
              <w:pStyle w:val="Table8ptText-ASDEFCON"/>
            </w:pPr>
          </w:p>
        </w:tc>
        <w:tc>
          <w:tcPr>
            <w:tcW w:w="963" w:type="dxa"/>
            <w:tcBorders>
              <w:bottom w:val="single" w:sz="4" w:space="0" w:color="auto"/>
            </w:tcBorders>
          </w:tcPr>
          <w:p w14:paraId="2D4F0C0B" w14:textId="77777777" w:rsidR="002178E0" w:rsidRPr="00F62FB2" w:rsidRDefault="002178E0" w:rsidP="00D32322">
            <w:pPr>
              <w:pStyle w:val="Table8ptText-ASDEFCON"/>
            </w:pPr>
          </w:p>
        </w:tc>
        <w:tc>
          <w:tcPr>
            <w:tcW w:w="1300" w:type="dxa"/>
          </w:tcPr>
          <w:p w14:paraId="4C8DC7C1" w14:textId="77777777" w:rsidR="002178E0" w:rsidRPr="00F62FB2" w:rsidRDefault="002178E0" w:rsidP="00D32322">
            <w:pPr>
              <w:pStyle w:val="Table8ptText-ASDEFCON"/>
            </w:pPr>
          </w:p>
        </w:tc>
        <w:tc>
          <w:tcPr>
            <w:tcW w:w="1500" w:type="dxa"/>
            <w:gridSpan w:val="4"/>
          </w:tcPr>
          <w:p w14:paraId="76351512" w14:textId="77777777" w:rsidR="002178E0" w:rsidRPr="00F62FB2" w:rsidRDefault="002178E0" w:rsidP="00D32322">
            <w:pPr>
              <w:pStyle w:val="Table8ptText-ASDEFCON"/>
            </w:pPr>
          </w:p>
        </w:tc>
        <w:tc>
          <w:tcPr>
            <w:tcW w:w="915" w:type="dxa"/>
            <w:gridSpan w:val="2"/>
          </w:tcPr>
          <w:p w14:paraId="6D764B32" w14:textId="77777777" w:rsidR="002178E0" w:rsidRPr="00F62FB2" w:rsidRDefault="002178E0" w:rsidP="00D32322">
            <w:pPr>
              <w:pStyle w:val="Table8ptText-ASDEFCON"/>
            </w:pPr>
          </w:p>
        </w:tc>
        <w:tc>
          <w:tcPr>
            <w:tcW w:w="1585" w:type="dxa"/>
            <w:gridSpan w:val="3"/>
            <w:tcBorders>
              <w:bottom w:val="nil"/>
            </w:tcBorders>
          </w:tcPr>
          <w:p w14:paraId="6E2FC083" w14:textId="77777777" w:rsidR="002178E0" w:rsidRPr="00F62FB2" w:rsidRDefault="002178E0" w:rsidP="00D32322">
            <w:pPr>
              <w:pStyle w:val="Table8ptText-ASDEFCON"/>
            </w:pPr>
          </w:p>
        </w:tc>
        <w:tc>
          <w:tcPr>
            <w:tcW w:w="1108" w:type="dxa"/>
            <w:tcBorders>
              <w:bottom w:val="single" w:sz="4" w:space="0" w:color="auto"/>
            </w:tcBorders>
          </w:tcPr>
          <w:p w14:paraId="38F94B77" w14:textId="77777777" w:rsidR="002178E0" w:rsidRPr="00F62FB2" w:rsidRDefault="002178E0" w:rsidP="00D32322">
            <w:pPr>
              <w:pStyle w:val="Table8ptText-ASDEFCON"/>
            </w:pPr>
          </w:p>
        </w:tc>
      </w:tr>
      <w:tr w:rsidR="002178E0" w:rsidRPr="0076643B" w14:paraId="66830C3F" w14:textId="77777777" w:rsidTr="00787033">
        <w:trPr>
          <w:cantSplit/>
        </w:trPr>
        <w:tc>
          <w:tcPr>
            <w:tcW w:w="6345" w:type="dxa"/>
            <w:gridSpan w:val="7"/>
            <w:tcBorders>
              <w:top w:val="nil"/>
              <w:left w:val="nil"/>
              <w:bottom w:val="nil"/>
              <w:right w:val="nil"/>
            </w:tcBorders>
          </w:tcPr>
          <w:p w14:paraId="3E55D0B7" w14:textId="77777777" w:rsidR="002178E0" w:rsidRPr="00F62FB2" w:rsidRDefault="002178E0">
            <w:pPr>
              <w:pStyle w:val="Table8ptText-ASDEFCON"/>
            </w:pPr>
            <w:r w:rsidRPr="00F62FB2">
              <w:t xml:space="preserve">Total Number of Items on this </w:t>
            </w:r>
            <w:r w:rsidR="00AC1D00" w:rsidRPr="00F62FB2">
              <w:t>Tasking Order</w:t>
            </w:r>
          </w:p>
        </w:tc>
        <w:tc>
          <w:tcPr>
            <w:tcW w:w="963" w:type="dxa"/>
            <w:tcBorders>
              <w:top w:val="single" w:sz="4" w:space="0" w:color="auto"/>
              <w:left w:val="single" w:sz="4" w:space="0" w:color="auto"/>
            </w:tcBorders>
          </w:tcPr>
          <w:p w14:paraId="7D34CA07" w14:textId="77777777" w:rsidR="002178E0" w:rsidRPr="00F62FB2" w:rsidRDefault="002178E0" w:rsidP="00D32322">
            <w:pPr>
              <w:pStyle w:val="Table8ptText-ASDEFCON"/>
            </w:pPr>
          </w:p>
        </w:tc>
        <w:tc>
          <w:tcPr>
            <w:tcW w:w="1300" w:type="dxa"/>
            <w:tcBorders>
              <w:right w:val="single" w:sz="4" w:space="0" w:color="auto"/>
            </w:tcBorders>
          </w:tcPr>
          <w:p w14:paraId="6D376EAB" w14:textId="77777777" w:rsidR="002178E0" w:rsidRPr="00F62FB2" w:rsidDel="00A43C72" w:rsidRDefault="00787033">
            <w:pPr>
              <w:pStyle w:val="Table8ptText-ASDEFCON"/>
            </w:pPr>
            <w:r w:rsidRPr="00F62FB2">
              <w:t>Contract Price (GST Exclusive)</w:t>
            </w:r>
          </w:p>
        </w:tc>
        <w:tc>
          <w:tcPr>
            <w:tcW w:w="694" w:type="dxa"/>
            <w:gridSpan w:val="2"/>
            <w:tcBorders>
              <w:right w:val="single" w:sz="4" w:space="0" w:color="auto"/>
            </w:tcBorders>
          </w:tcPr>
          <w:p w14:paraId="029D8758" w14:textId="77777777" w:rsidR="002178E0" w:rsidRPr="00F62FB2" w:rsidDel="00A43C72" w:rsidRDefault="002178E0" w:rsidP="00D32322">
            <w:pPr>
              <w:pStyle w:val="Table8ptText-ASDEFCON"/>
            </w:pPr>
          </w:p>
        </w:tc>
        <w:tc>
          <w:tcPr>
            <w:tcW w:w="806" w:type="dxa"/>
            <w:gridSpan w:val="2"/>
            <w:tcBorders>
              <w:right w:val="single" w:sz="4" w:space="0" w:color="auto"/>
            </w:tcBorders>
          </w:tcPr>
          <w:p w14:paraId="705DD9C3" w14:textId="77777777" w:rsidR="002178E0" w:rsidRPr="00F62FB2" w:rsidDel="00A43C72" w:rsidRDefault="00787033">
            <w:pPr>
              <w:pStyle w:val="Table8ptText-ASDEFCON"/>
            </w:pPr>
            <w:r w:rsidRPr="00F62FB2">
              <w:t>Total GST</w:t>
            </w:r>
          </w:p>
        </w:tc>
        <w:tc>
          <w:tcPr>
            <w:tcW w:w="900" w:type="dxa"/>
            <w:tcBorders>
              <w:right w:val="single" w:sz="4" w:space="0" w:color="auto"/>
            </w:tcBorders>
          </w:tcPr>
          <w:p w14:paraId="5B7800C8" w14:textId="77777777" w:rsidR="002178E0" w:rsidRPr="00F62FB2" w:rsidDel="00A43C72" w:rsidRDefault="002178E0" w:rsidP="00D32322">
            <w:pPr>
              <w:pStyle w:val="Table8ptText-ASDEFCON"/>
            </w:pPr>
          </w:p>
        </w:tc>
        <w:tc>
          <w:tcPr>
            <w:tcW w:w="1600" w:type="dxa"/>
            <w:gridSpan w:val="4"/>
            <w:tcBorders>
              <w:right w:val="single" w:sz="4" w:space="0" w:color="auto"/>
            </w:tcBorders>
          </w:tcPr>
          <w:p w14:paraId="25C2DBA3" w14:textId="77777777" w:rsidR="002178E0" w:rsidRPr="00F62FB2" w:rsidDel="00A43C72" w:rsidRDefault="002178E0">
            <w:pPr>
              <w:pStyle w:val="Table8ptText-ASDEFCON"/>
            </w:pPr>
            <w:r w:rsidRPr="00F62FB2">
              <w:t>Contract Price (GST Inclusive)</w:t>
            </w:r>
          </w:p>
        </w:tc>
        <w:tc>
          <w:tcPr>
            <w:tcW w:w="1108" w:type="dxa"/>
            <w:tcBorders>
              <w:right w:val="single" w:sz="4" w:space="0" w:color="auto"/>
            </w:tcBorders>
          </w:tcPr>
          <w:p w14:paraId="3F70D408" w14:textId="77777777" w:rsidR="002178E0" w:rsidRPr="00F62FB2" w:rsidRDefault="002178E0" w:rsidP="00D32322">
            <w:pPr>
              <w:pStyle w:val="Table8ptText-ASDEFCON"/>
            </w:pPr>
          </w:p>
        </w:tc>
      </w:tr>
      <w:tr w:rsidR="002178E0" w:rsidRPr="0076643B" w14:paraId="3A98D1A2" w14:textId="77777777" w:rsidTr="00B66C83">
        <w:trPr>
          <w:cantSplit/>
        </w:trPr>
        <w:tc>
          <w:tcPr>
            <w:tcW w:w="3228" w:type="dxa"/>
            <w:gridSpan w:val="5"/>
            <w:tcBorders>
              <w:top w:val="single" w:sz="4" w:space="0" w:color="auto"/>
            </w:tcBorders>
          </w:tcPr>
          <w:p w14:paraId="4C79C8D1" w14:textId="77777777" w:rsidR="002178E0" w:rsidRPr="00F62FB2" w:rsidRDefault="002178E0">
            <w:pPr>
              <w:pStyle w:val="Table8ptText-ASDEFCON"/>
            </w:pPr>
            <w:r w:rsidRPr="00F62FB2">
              <w:t>Repairable Item</w:t>
            </w:r>
          </w:p>
        </w:tc>
        <w:tc>
          <w:tcPr>
            <w:tcW w:w="3117" w:type="dxa"/>
            <w:gridSpan w:val="2"/>
            <w:tcBorders>
              <w:top w:val="single" w:sz="4" w:space="0" w:color="auto"/>
            </w:tcBorders>
          </w:tcPr>
          <w:p w14:paraId="7719E465" w14:textId="77777777" w:rsidR="002178E0" w:rsidRPr="00F62FB2" w:rsidRDefault="002178E0">
            <w:pPr>
              <w:pStyle w:val="Table8ptText-ASDEFCON"/>
            </w:pPr>
            <w:r w:rsidRPr="00F62FB2">
              <w:t>Description of Repairable Item</w:t>
            </w:r>
          </w:p>
        </w:tc>
        <w:tc>
          <w:tcPr>
            <w:tcW w:w="3685" w:type="dxa"/>
            <w:gridSpan w:val="5"/>
          </w:tcPr>
          <w:p w14:paraId="375BFB2A" w14:textId="77777777" w:rsidR="002178E0" w:rsidRPr="00F62FB2" w:rsidRDefault="002178E0">
            <w:pPr>
              <w:pStyle w:val="Table8ptText-ASDEFCON"/>
            </w:pPr>
            <w:r w:rsidRPr="00F62FB2">
              <w:t xml:space="preserve">Condition of Repairable Item at date of </w:t>
            </w:r>
            <w:r w:rsidR="005F3A57" w:rsidRPr="00F62FB2">
              <w:t>Tasking Order</w:t>
            </w:r>
          </w:p>
        </w:tc>
        <w:tc>
          <w:tcPr>
            <w:tcW w:w="1843" w:type="dxa"/>
            <w:gridSpan w:val="4"/>
          </w:tcPr>
          <w:p w14:paraId="5EBF597D" w14:textId="77777777" w:rsidR="002178E0" w:rsidRPr="00F62FB2" w:rsidRDefault="002178E0">
            <w:pPr>
              <w:pStyle w:val="Table8ptText-ASDEFCON"/>
            </w:pPr>
            <w:r w:rsidRPr="00F62FB2">
              <w:t>Collection Date and Location</w:t>
            </w:r>
          </w:p>
        </w:tc>
        <w:tc>
          <w:tcPr>
            <w:tcW w:w="1843" w:type="dxa"/>
            <w:gridSpan w:val="3"/>
          </w:tcPr>
          <w:p w14:paraId="6DD90B71" w14:textId="77777777" w:rsidR="002178E0" w:rsidRPr="00F62FB2" w:rsidRDefault="002178E0">
            <w:pPr>
              <w:pStyle w:val="Table8ptText-ASDEFCON"/>
            </w:pPr>
            <w:r w:rsidRPr="00F62FB2">
              <w:t>Delivery Date and Location</w:t>
            </w:r>
          </w:p>
        </w:tc>
      </w:tr>
      <w:tr w:rsidR="002178E0" w:rsidRPr="0076643B" w14:paraId="75493974" w14:textId="77777777" w:rsidTr="00B66C83">
        <w:trPr>
          <w:cantSplit/>
        </w:trPr>
        <w:tc>
          <w:tcPr>
            <w:tcW w:w="1242" w:type="dxa"/>
            <w:gridSpan w:val="2"/>
            <w:tcBorders>
              <w:top w:val="single" w:sz="4" w:space="0" w:color="auto"/>
            </w:tcBorders>
          </w:tcPr>
          <w:p w14:paraId="13AEF6C4" w14:textId="77777777" w:rsidR="002178E0" w:rsidRPr="00F62FB2" w:rsidRDefault="002178E0">
            <w:pPr>
              <w:pStyle w:val="Table8ptText-ASDEFCON"/>
            </w:pPr>
            <w:r w:rsidRPr="00F62FB2">
              <w:t>Financial Year</w:t>
            </w:r>
          </w:p>
          <w:p w14:paraId="3A3D788C" w14:textId="77777777" w:rsidR="002178E0" w:rsidRPr="00F62FB2" w:rsidRDefault="002178E0">
            <w:pPr>
              <w:pStyle w:val="Table8ptText-ASDEFCON"/>
            </w:pPr>
          </w:p>
          <w:p w14:paraId="6346674D" w14:textId="77777777" w:rsidR="002178E0" w:rsidRPr="00F62FB2" w:rsidRDefault="002178E0" w:rsidP="00D32322">
            <w:pPr>
              <w:pStyle w:val="Table8ptText-ASDEFCON"/>
            </w:pPr>
          </w:p>
        </w:tc>
        <w:tc>
          <w:tcPr>
            <w:tcW w:w="1986" w:type="dxa"/>
            <w:gridSpan w:val="3"/>
            <w:tcBorders>
              <w:top w:val="single" w:sz="4" w:space="0" w:color="auto"/>
            </w:tcBorders>
          </w:tcPr>
          <w:p w14:paraId="1EF5EA03" w14:textId="77777777" w:rsidR="002178E0" w:rsidRPr="00F62FB2" w:rsidRDefault="002178E0">
            <w:pPr>
              <w:pStyle w:val="Table8ptText-ASDEFCON"/>
            </w:pPr>
            <w:r w:rsidRPr="00F62FB2">
              <w:t>Account Code</w:t>
            </w:r>
          </w:p>
        </w:tc>
        <w:tc>
          <w:tcPr>
            <w:tcW w:w="1420" w:type="dxa"/>
            <w:tcBorders>
              <w:top w:val="single" w:sz="4" w:space="0" w:color="auto"/>
            </w:tcBorders>
          </w:tcPr>
          <w:p w14:paraId="5B1F444A" w14:textId="77777777" w:rsidR="002178E0" w:rsidRPr="00F62FB2" w:rsidRDefault="002178E0">
            <w:pPr>
              <w:pStyle w:val="Table8ptText-ASDEFCON"/>
            </w:pPr>
            <w:r w:rsidRPr="00F62FB2">
              <w:t>Cost Centre Code</w:t>
            </w:r>
          </w:p>
        </w:tc>
        <w:tc>
          <w:tcPr>
            <w:tcW w:w="1697" w:type="dxa"/>
            <w:tcBorders>
              <w:top w:val="single" w:sz="4" w:space="0" w:color="auto"/>
            </w:tcBorders>
          </w:tcPr>
          <w:p w14:paraId="598BA47F" w14:textId="77777777" w:rsidR="002178E0" w:rsidRPr="00F62FB2" w:rsidRDefault="002178E0">
            <w:pPr>
              <w:pStyle w:val="Table8ptText-ASDEFCON"/>
            </w:pPr>
            <w:r w:rsidRPr="00F62FB2">
              <w:t>Work Breakdown Structure</w:t>
            </w:r>
          </w:p>
        </w:tc>
        <w:tc>
          <w:tcPr>
            <w:tcW w:w="7371" w:type="dxa"/>
            <w:gridSpan w:val="12"/>
          </w:tcPr>
          <w:p w14:paraId="5D327F44" w14:textId="77777777" w:rsidR="002178E0" w:rsidRPr="00F62FB2" w:rsidRDefault="002178E0">
            <w:pPr>
              <w:pStyle w:val="Table8ptText-ASDEFCON"/>
            </w:pPr>
            <w:r w:rsidRPr="00F62FB2">
              <w:t>Procurement Identifier:</w:t>
            </w:r>
          </w:p>
        </w:tc>
      </w:tr>
      <w:tr w:rsidR="002178E0" w:rsidRPr="0076643B" w14:paraId="64A02D11" w14:textId="77777777" w:rsidTr="00B66C83">
        <w:trPr>
          <w:cantSplit/>
          <w:trHeight w:val="1443"/>
        </w:trPr>
        <w:tc>
          <w:tcPr>
            <w:tcW w:w="6345" w:type="dxa"/>
            <w:gridSpan w:val="7"/>
            <w:tcBorders>
              <w:bottom w:val="single" w:sz="4" w:space="0" w:color="auto"/>
            </w:tcBorders>
          </w:tcPr>
          <w:p w14:paraId="152E0A9C" w14:textId="77777777" w:rsidR="002178E0" w:rsidRPr="00F62FB2" w:rsidRDefault="002178E0">
            <w:pPr>
              <w:pStyle w:val="Table8ptText-ASDEFCON"/>
            </w:pPr>
            <w:r w:rsidRPr="00F62FB2">
              <w:t xml:space="preserve">Inquiries regarding this order should be directed to the </w:t>
            </w:r>
            <w:r w:rsidR="00BD723B" w:rsidRPr="00F62FB2">
              <w:t>Authorised Officer</w:t>
            </w:r>
            <w:r w:rsidRPr="00F62FB2">
              <w:t>:</w:t>
            </w:r>
          </w:p>
          <w:p w14:paraId="2259B2B4" w14:textId="77777777" w:rsidR="002178E0" w:rsidRPr="00F62FB2" w:rsidRDefault="002178E0">
            <w:pPr>
              <w:pStyle w:val="Table8ptText-ASDEFCON"/>
            </w:pPr>
          </w:p>
          <w:p w14:paraId="6629676C" w14:textId="77777777" w:rsidR="002178E0" w:rsidRPr="00F62FB2" w:rsidRDefault="002178E0">
            <w:pPr>
              <w:pStyle w:val="Table8ptText-ASDEFCON"/>
            </w:pPr>
            <w:r w:rsidRPr="00F62FB2">
              <w:t>Name:</w:t>
            </w:r>
          </w:p>
          <w:p w14:paraId="5D7197BD" w14:textId="77777777" w:rsidR="002178E0" w:rsidRPr="00F62FB2" w:rsidRDefault="002178E0">
            <w:pPr>
              <w:pStyle w:val="Table8ptText-ASDEFCON"/>
            </w:pPr>
            <w:r w:rsidRPr="00F62FB2">
              <w:t>Address:</w:t>
            </w:r>
          </w:p>
          <w:p w14:paraId="69D71103" w14:textId="77777777" w:rsidR="002178E0" w:rsidRPr="00F62FB2" w:rsidRDefault="002178E0">
            <w:pPr>
              <w:pStyle w:val="Table8ptText-ASDEFCON"/>
            </w:pPr>
            <w:r w:rsidRPr="00F62FB2">
              <w:t>Phone No:</w:t>
            </w:r>
          </w:p>
          <w:p w14:paraId="7AB49ABF" w14:textId="77777777" w:rsidR="002178E0" w:rsidRPr="00F62FB2" w:rsidRDefault="002178E0">
            <w:pPr>
              <w:pStyle w:val="Table8ptText-ASDEFCON"/>
              <w:rPr>
                <w:ins w:id="1519" w:author="Prabhu, Akshata MS" w:date="2024-08-23T08:05:00Z"/>
              </w:rPr>
            </w:pPr>
            <w:ins w:id="1520" w:author="Prabhu, Akshata MS" w:date="2024-08-23T08:05:00Z">
              <w:r w:rsidRPr="00F62FB2">
                <w:t>Fa</w:t>
              </w:r>
              <w:r w:rsidR="00776390" w:rsidRPr="00F62FB2">
                <w:t>x</w:t>
              </w:r>
              <w:r w:rsidRPr="00F62FB2">
                <w:t xml:space="preserve"> No:</w:t>
              </w:r>
            </w:ins>
          </w:p>
          <w:p w14:paraId="7DA1787C" w14:textId="77777777" w:rsidR="00500591" w:rsidRPr="00F62FB2" w:rsidRDefault="00500591">
            <w:pPr>
              <w:pStyle w:val="Table8ptText-ASDEFCON"/>
            </w:pPr>
            <w:r w:rsidRPr="00F62FB2">
              <w:t>Email:</w:t>
            </w:r>
          </w:p>
        </w:tc>
        <w:tc>
          <w:tcPr>
            <w:tcW w:w="7371" w:type="dxa"/>
            <w:gridSpan w:val="12"/>
            <w:vMerge w:val="restart"/>
          </w:tcPr>
          <w:p w14:paraId="36982ADA" w14:textId="77777777" w:rsidR="002178E0" w:rsidRPr="00F62FB2" w:rsidRDefault="002178E0">
            <w:pPr>
              <w:pStyle w:val="Table8ptText-ASDEFCON"/>
            </w:pPr>
            <w:r w:rsidRPr="00F62FB2">
              <w:t xml:space="preserve">This </w:t>
            </w:r>
            <w:r w:rsidR="005F3A57" w:rsidRPr="00F62FB2">
              <w:t>Tasking Order</w:t>
            </w:r>
            <w:r w:rsidRPr="00F62FB2">
              <w:t xml:space="preserve"> is issued on the terms set out in the </w:t>
            </w:r>
            <w:r w:rsidR="00C9239D" w:rsidRPr="00F62FB2">
              <w:t>c</w:t>
            </w:r>
            <w:r w:rsidRPr="00F62FB2">
              <w:t xml:space="preserve">onditions of </w:t>
            </w:r>
            <w:r w:rsidR="00C9239D" w:rsidRPr="00F62FB2">
              <w:t>d</w:t>
            </w:r>
            <w:r w:rsidRPr="00F62FB2">
              <w:t>eed for the Supply of Goods and Maintenance Services and any Special Conditions attached by the Commonwealth.</w:t>
            </w:r>
          </w:p>
          <w:p w14:paraId="06B0C624" w14:textId="77777777" w:rsidR="002178E0" w:rsidRPr="00F62FB2" w:rsidRDefault="002178E0">
            <w:pPr>
              <w:pStyle w:val="Table8ptText-ASDEFCON"/>
            </w:pPr>
            <w:r w:rsidRPr="00F62FB2">
              <w:t>Signed on behalf of the Commonwealth</w:t>
            </w:r>
            <w:r w:rsidR="007B3BD9" w:rsidRPr="00F62FB2">
              <w:t>:</w:t>
            </w:r>
          </w:p>
          <w:p w14:paraId="46ADF77E" w14:textId="77777777" w:rsidR="002178E0" w:rsidRPr="00F62FB2" w:rsidRDefault="002178E0">
            <w:pPr>
              <w:pStyle w:val="Table8ptText-ASDEFCON"/>
            </w:pPr>
          </w:p>
          <w:p w14:paraId="1AFC8141" w14:textId="77777777" w:rsidR="007B3BD9" w:rsidRPr="00F62FB2" w:rsidRDefault="007B3BD9">
            <w:pPr>
              <w:pStyle w:val="Table8ptText-ASDEFCON"/>
            </w:pPr>
          </w:p>
          <w:p w14:paraId="63F76457" w14:textId="77777777" w:rsidR="002178E0" w:rsidRPr="00F62FB2" w:rsidRDefault="002178E0">
            <w:pPr>
              <w:pStyle w:val="Table8ptText-ASDEFCON"/>
            </w:pPr>
          </w:p>
          <w:p w14:paraId="24D1539F" w14:textId="77777777" w:rsidR="002178E0" w:rsidRPr="00F62FB2" w:rsidRDefault="002178E0">
            <w:pPr>
              <w:pStyle w:val="Table8ptText-ASDEFCON"/>
            </w:pPr>
          </w:p>
          <w:p w14:paraId="0D81B176" w14:textId="77777777" w:rsidR="002178E0" w:rsidRPr="00F62FB2" w:rsidRDefault="002178E0">
            <w:pPr>
              <w:pStyle w:val="Table8ptText-ASDEFCON"/>
            </w:pPr>
            <w:r w:rsidRPr="00F62FB2">
              <w:t>……………..…..      …………………………         ………..………….       ………..</w:t>
            </w:r>
          </w:p>
          <w:p w14:paraId="4381C645" w14:textId="77777777" w:rsidR="002178E0" w:rsidRPr="00F62FB2" w:rsidRDefault="002178E0">
            <w:pPr>
              <w:pStyle w:val="Table8ptText-ASDEFCON"/>
            </w:pPr>
            <w:r w:rsidRPr="00F62FB2">
              <w:t>Signature                 Name                                  Appointment               Date</w:t>
            </w:r>
          </w:p>
        </w:tc>
      </w:tr>
      <w:tr w:rsidR="002178E0" w:rsidRPr="0076643B" w14:paraId="6C050A7F" w14:textId="77777777" w:rsidTr="00B66C83">
        <w:trPr>
          <w:cantSplit/>
          <w:trHeight w:val="1285"/>
        </w:trPr>
        <w:tc>
          <w:tcPr>
            <w:tcW w:w="6345" w:type="dxa"/>
            <w:gridSpan w:val="7"/>
            <w:tcBorders>
              <w:top w:val="single" w:sz="4" w:space="0" w:color="auto"/>
              <w:left w:val="single" w:sz="4" w:space="0" w:color="auto"/>
              <w:bottom w:val="single" w:sz="4" w:space="0" w:color="auto"/>
              <w:right w:val="single" w:sz="4" w:space="0" w:color="auto"/>
            </w:tcBorders>
          </w:tcPr>
          <w:p w14:paraId="6FEDC382" w14:textId="77777777" w:rsidR="002178E0" w:rsidRPr="00F62FB2" w:rsidRDefault="002178E0">
            <w:pPr>
              <w:pStyle w:val="Table8ptText-ASDEFCON"/>
            </w:pPr>
            <w:r w:rsidRPr="00F62FB2">
              <w:t>Commonwealth Special Conditions attached:</w:t>
            </w:r>
          </w:p>
          <w:p w14:paraId="0F72465E" w14:textId="77777777" w:rsidR="002178E0" w:rsidRPr="00F62FB2" w:rsidRDefault="002178E0">
            <w:pPr>
              <w:pStyle w:val="Table8ptText-ASDEFCON"/>
            </w:pPr>
            <w:r w:rsidRPr="00F62FB2">
              <w:rPr>
                <w:rFonts w:cs="Arial"/>
              </w:rPr>
              <w:t>□</w:t>
            </w:r>
            <w:r w:rsidRPr="00F62FB2">
              <w:rPr>
                <w:rFonts w:cs="Arial"/>
                <w:sz w:val="28"/>
                <w:szCs w:val="28"/>
              </w:rPr>
              <w:t xml:space="preserve"> </w:t>
            </w:r>
            <w:r w:rsidRPr="00F62FB2">
              <w:t>Yes</w:t>
            </w:r>
          </w:p>
          <w:p w14:paraId="2E024C9B" w14:textId="77777777" w:rsidR="002178E0" w:rsidRPr="00F62FB2" w:rsidRDefault="002178E0">
            <w:pPr>
              <w:pStyle w:val="Table8ptText-ASDEFCON"/>
            </w:pPr>
            <w:r w:rsidRPr="00F62FB2">
              <w:rPr>
                <w:rFonts w:cs="Arial"/>
              </w:rPr>
              <w:t>□</w:t>
            </w:r>
            <w:r w:rsidRPr="00F62FB2">
              <w:rPr>
                <w:rFonts w:cs="Arial"/>
                <w:sz w:val="28"/>
                <w:szCs w:val="28"/>
              </w:rPr>
              <w:t xml:space="preserve"> </w:t>
            </w:r>
            <w:r w:rsidRPr="00F62FB2">
              <w:t>No</w:t>
            </w:r>
          </w:p>
          <w:p w14:paraId="2941A296" w14:textId="77777777" w:rsidR="002178E0" w:rsidRPr="00F62FB2" w:rsidRDefault="002178E0" w:rsidP="00D32322">
            <w:pPr>
              <w:pStyle w:val="Table8ptText-ASDEFCON"/>
            </w:pPr>
          </w:p>
        </w:tc>
        <w:tc>
          <w:tcPr>
            <w:tcW w:w="7371" w:type="dxa"/>
            <w:gridSpan w:val="12"/>
            <w:vMerge/>
          </w:tcPr>
          <w:p w14:paraId="56072AE2" w14:textId="77777777" w:rsidR="002178E0" w:rsidRPr="00F62FB2" w:rsidRDefault="002178E0" w:rsidP="00D32322">
            <w:pPr>
              <w:pStyle w:val="Table8ptText-ASDEFCON"/>
            </w:pPr>
          </w:p>
        </w:tc>
      </w:tr>
    </w:tbl>
    <w:p w14:paraId="1870A7A5" w14:textId="77777777" w:rsidR="00BD640F" w:rsidRDefault="00BD640F">
      <w:pPr>
        <w:pStyle w:val="Table8ptText-ASDEFCON"/>
        <w:sectPr w:rsidR="00BD640F" w:rsidSect="00037FAD">
          <w:headerReference w:type="even" r:id="rId33"/>
          <w:headerReference w:type="default" r:id="rId34"/>
          <w:footerReference w:type="default" r:id="rId35"/>
          <w:pgSz w:w="16839" w:h="11907" w:orient="landscape" w:code="9"/>
          <w:pgMar w:top="1304" w:right="1418" w:bottom="680" w:left="1418" w:header="709" w:footer="283" w:gutter="0"/>
          <w:pgNumType w:start="1"/>
          <w:cols w:space="709"/>
          <w:docGrid w:linePitch="360"/>
        </w:sectPr>
      </w:pPr>
    </w:p>
    <w:p w14:paraId="1AD26E08" w14:textId="77777777" w:rsidR="002B5E61" w:rsidRDefault="002B5E61">
      <w:pPr>
        <w:pStyle w:val="ASDEFCONTitle"/>
      </w:pPr>
      <w:r>
        <w:t>Contract MAterial rights SCHEDULE (CORE)</w:t>
      </w:r>
    </w:p>
    <w:p w14:paraId="15D3EB5F" w14:textId="77126A3D" w:rsidR="002B5E61" w:rsidRDefault="002B5E61">
      <w:pPr>
        <w:pStyle w:val="NoteToTenderers-ASDEFCON"/>
      </w:pPr>
      <w:r w:rsidRPr="005B196E">
        <w:t xml:space="preserve">Note to tenderers:  </w:t>
      </w:r>
      <w:r>
        <w:t xml:space="preserve">Attachment D defines any restrictions on the rights granted under the Contract to Use or grant sublicences in respect of Contract Material.  </w:t>
      </w:r>
      <w:r w:rsidRPr="005B196E">
        <w:t xml:space="preserve">Attachment </w:t>
      </w:r>
      <w:r>
        <w:t>D</w:t>
      </w:r>
      <w:r w:rsidRPr="005B196E">
        <w:t xml:space="preserve"> will consist of an amalgamation of </w:t>
      </w:r>
      <w:r>
        <w:t xml:space="preserve">information contained in </w:t>
      </w:r>
      <w:r w:rsidRPr="005B196E">
        <w:t xml:space="preserve">this Attachment </w:t>
      </w:r>
      <w:r>
        <w:t>D,</w:t>
      </w:r>
      <w:r w:rsidRPr="005B196E">
        <w:t xml:space="preserve"> the successful tenderer’s response</w:t>
      </w:r>
      <w:r>
        <w:t xml:space="preserve"> and any negotiated adjustments</w:t>
      </w:r>
      <w:r w:rsidRPr="005B196E">
        <w:t>.</w:t>
      </w:r>
    </w:p>
    <w:tbl>
      <w:tblPr>
        <w:tblW w:w="1499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46"/>
        <w:gridCol w:w="1412"/>
        <w:gridCol w:w="3658"/>
        <w:gridCol w:w="3476"/>
        <w:gridCol w:w="4805"/>
      </w:tblGrid>
      <w:tr w:rsidR="002B5E61" w14:paraId="13336F70" w14:textId="77777777" w:rsidTr="00921EA0">
        <w:trPr>
          <w:cantSplit/>
          <w:trHeight w:val="463"/>
        </w:trPr>
        <w:tc>
          <w:tcPr>
            <w:tcW w:w="1646" w:type="dxa"/>
            <w:tcBorders>
              <w:top w:val="single" w:sz="4" w:space="0" w:color="FFFFFF"/>
              <w:left w:val="single" w:sz="4" w:space="0" w:color="FFFFFF"/>
              <w:bottom w:val="single" w:sz="4" w:space="0" w:color="FFFFFF"/>
              <w:right w:val="single" w:sz="4" w:space="0" w:color="FFFFFF"/>
            </w:tcBorders>
            <w:shd w:val="clear" w:color="auto" w:fill="000000"/>
          </w:tcPr>
          <w:p w14:paraId="7DF95368"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Unique Line Item Description</w:t>
            </w:r>
          </w:p>
        </w:tc>
        <w:tc>
          <w:tcPr>
            <w:tcW w:w="1412" w:type="dxa"/>
            <w:tcBorders>
              <w:top w:val="single" w:sz="4" w:space="0" w:color="FFFFFF"/>
              <w:left w:val="single" w:sz="4" w:space="0" w:color="FFFFFF"/>
              <w:bottom w:val="single" w:sz="4" w:space="0" w:color="FFFFFF"/>
              <w:right w:val="single" w:sz="4" w:space="0" w:color="FFFFFF"/>
            </w:tcBorders>
            <w:shd w:val="clear" w:color="auto" w:fill="000000"/>
          </w:tcPr>
          <w:p w14:paraId="6101A9F3"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Owner or Licensor</w:t>
            </w:r>
          </w:p>
        </w:tc>
        <w:tc>
          <w:tcPr>
            <w:tcW w:w="3658" w:type="dxa"/>
            <w:tcBorders>
              <w:top w:val="single" w:sz="4" w:space="0" w:color="FFFFFF"/>
              <w:left w:val="single" w:sz="4" w:space="0" w:color="FFFFFF"/>
              <w:bottom w:val="single" w:sz="4" w:space="0" w:color="FFFFFF"/>
              <w:right w:val="single" w:sz="4" w:space="0" w:color="FFFFFF"/>
            </w:tcBorders>
            <w:shd w:val="clear" w:color="auto" w:fill="000000"/>
          </w:tcPr>
          <w:p w14:paraId="17E1C225"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Description of Contract Material</w:t>
            </w:r>
          </w:p>
        </w:tc>
        <w:tc>
          <w:tcPr>
            <w:tcW w:w="3476" w:type="dxa"/>
            <w:tcBorders>
              <w:top w:val="single" w:sz="4" w:space="0" w:color="FFFFFF"/>
              <w:left w:val="single" w:sz="4" w:space="0" w:color="FFFFFF"/>
              <w:bottom w:val="single" w:sz="4" w:space="0" w:color="FFFFFF"/>
              <w:right w:val="single" w:sz="4" w:space="0" w:color="FFFFFF"/>
            </w:tcBorders>
            <w:shd w:val="clear" w:color="auto" w:fill="000000"/>
          </w:tcPr>
          <w:p w14:paraId="4AE1CA60"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Restrictions on Commonwealth's rights to sublicence the Contract Material</w:t>
            </w:r>
          </w:p>
          <w:p w14:paraId="531DA2E9"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(COD, clause 5.2.1b.)</w:t>
            </w:r>
          </w:p>
        </w:tc>
        <w:tc>
          <w:tcPr>
            <w:tcW w:w="4805" w:type="dxa"/>
            <w:tcBorders>
              <w:top w:val="single" w:sz="4" w:space="0" w:color="FFFFFF"/>
              <w:left w:val="single" w:sz="4" w:space="0" w:color="FFFFFF"/>
              <w:bottom w:val="single" w:sz="4" w:space="0" w:color="FFFFFF"/>
              <w:right w:val="single" w:sz="4" w:space="0" w:color="FFFFFF"/>
            </w:tcBorders>
            <w:shd w:val="clear" w:color="auto" w:fill="000000"/>
          </w:tcPr>
          <w:p w14:paraId="32FF9CE9" w14:textId="77777777" w:rsidR="002B5E61" w:rsidRDefault="002B5E61" w:rsidP="00921EA0">
            <w:pPr>
              <w:spacing w:before="60" w:after="60" w:line="240" w:lineRule="atLeast"/>
              <w:jc w:val="center"/>
              <w:rPr>
                <w:rFonts w:eastAsia="Calibri"/>
                <w:b/>
                <w:color w:val="FFFFFF"/>
                <w:sz w:val="18"/>
                <w:szCs w:val="18"/>
              </w:rPr>
            </w:pPr>
            <w:r>
              <w:rPr>
                <w:rFonts w:eastAsia="Calibri"/>
                <w:b/>
                <w:color w:val="FFFFFF"/>
                <w:sz w:val="18"/>
                <w:szCs w:val="18"/>
              </w:rPr>
              <w:t>Justification for Restriction(s)</w:t>
            </w:r>
          </w:p>
        </w:tc>
      </w:tr>
      <w:tr w:rsidR="002B5E61" w14:paraId="5C874231" w14:textId="77777777" w:rsidTr="00921EA0">
        <w:trPr>
          <w:cantSplit/>
          <w:trHeight w:val="233"/>
        </w:trPr>
        <w:tc>
          <w:tcPr>
            <w:tcW w:w="1646" w:type="dxa"/>
            <w:shd w:val="clear" w:color="auto" w:fill="CCCCCC"/>
          </w:tcPr>
          <w:p w14:paraId="3746D888"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(a)</w:t>
            </w:r>
          </w:p>
        </w:tc>
        <w:tc>
          <w:tcPr>
            <w:tcW w:w="1412" w:type="dxa"/>
            <w:shd w:val="clear" w:color="auto" w:fill="CCCCCC"/>
          </w:tcPr>
          <w:p w14:paraId="33ED9FC4"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(b)</w:t>
            </w:r>
          </w:p>
        </w:tc>
        <w:tc>
          <w:tcPr>
            <w:tcW w:w="3658" w:type="dxa"/>
            <w:shd w:val="clear" w:color="auto" w:fill="CCCCCC"/>
          </w:tcPr>
          <w:p w14:paraId="3E16EB2F"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(d)</w:t>
            </w:r>
          </w:p>
        </w:tc>
        <w:tc>
          <w:tcPr>
            <w:tcW w:w="3476" w:type="dxa"/>
            <w:shd w:val="clear" w:color="auto" w:fill="CCCCCC"/>
          </w:tcPr>
          <w:p w14:paraId="104940C5"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(e)</w:t>
            </w:r>
          </w:p>
        </w:tc>
        <w:tc>
          <w:tcPr>
            <w:tcW w:w="4805" w:type="dxa"/>
            <w:shd w:val="clear" w:color="auto" w:fill="CCCCCC"/>
          </w:tcPr>
          <w:p w14:paraId="65467F1C" w14:textId="77777777" w:rsidR="002B5E61" w:rsidRDefault="002B5E61" w:rsidP="00921EA0">
            <w:pPr>
              <w:tabs>
                <w:tab w:val="num" w:pos="0"/>
              </w:tabs>
              <w:spacing w:before="60" w:after="60"/>
              <w:jc w:val="center"/>
              <w:rPr>
                <w:rFonts w:eastAsia="Calibri"/>
                <w:b/>
                <w:color w:val="000000"/>
                <w:sz w:val="18"/>
                <w:szCs w:val="18"/>
              </w:rPr>
            </w:pPr>
            <w:r>
              <w:rPr>
                <w:rFonts w:eastAsia="Calibri"/>
                <w:b/>
                <w:color w:val="000000"/>
                <w:sz w:val="18"/>
                <w:szCs w:val="18"/>
              </w:rPr>
              <w:t>(f)</w:t>
            </w:r>
          </w:p>
        </w:tc>
      </w:tr>
      <w:tr w:rsidR="002B5E61" w14:paraId="708B16F3" w14:textId="77777777" w:rsidTr="00921EA0">
        <w:trPr>
          <w:cantSplit/>
          <w:trHeight w:val="591"/>
        </w:trPr>
        <w:tc>
          <w:tcPr>
            <w:tcW w:w="1646" w:type="dxa"/>
          </w:tcPr>
          <w:p w14:paraId="4C0336A7" w14:textId="6A311476" w:rsidR="002B5E61" w:rsidRDefault="002B5E61">
            <w:pPr>
              <w:tabs>
                <w:tab w:val="num" w:pos="0"/>
              </w:tabs>
              <w:spacing w:before="60" w:after="60"/>
              <w:rPr>
                <w:rFonts w:eastAsia="Calibri"/>
                <w:i/>
                <w:color w:val="000000"/>
                <w:sz w:val="18"/>
                <w:szCs w:val="18"/>
              </w:rPr>
            </w:pPr>
            <w:r>
              <w:rPr>
                <w:rFonts w:eastAsia="Calibri"/>
                <w:i/>
                <w:color w:val="000000"/>
                <w:sz w:val="18"/>
                <w:szCs w:val="18"/>
              </w:rPr>
              <w:t>Example: D-1-1</w:t>
            </w:r>
          </w:p>
        </w:tc>
        <w:tc>
          <w:tcPr>
            <w:tcW w:w="1412" w:type="dxa"/>
          </w:tcPr>
          <w:p w14:paraId="3254913D" w14:textId="77777777" w:rsidR="002B5E61" w:rsidRDefault="002B5E61" w:rsidP="00921EA0">
            <w:pPr>
              <w:tabs>
                <w:tab w:val="num" w:pos="0"/>
              </w:tabs>
              <w:spacing w:before="60" w:after="60"/>
              <w:rPr>
                <w:rFonts w:eastAsia="Calibri"/>
                <w:i/>
                <w:color w:val="000000"/>
                <w:sz w:val="18"/>
                <w:szCs w:val="18"/>
              </w:rPr>
            </w:pPr>
            <w:r>
              <w:rPr>
                <w:rFonts w:eastAsia="Calibri" w:cs="Arial"/>
                <w:i/>
                <w:color w:val="000000"/>
              </w:rPr>
              <w:t>Contractor</w:t>
            </w:r>
          </w:p>
        </w:tc>
        <w:tc>
          <w:tcPr>
            <w:tcW w:w="3658" w:type="dxa"/>
          </w:tcPr>
          <w:p w14:paraId="7154B290" w14:textId="77777777" w:rsidR="002B5E61" w:rsidRPr="008E4063" w:rsidRDefault="002B5E61" w:rsidP="00921EA0">
            <w:pPr>
              <w:tabs>
                <w:tab w:val="num" w:pos="0"/>
              </w:tabs>
              <w:spacing w:before="60" w:after="60"/>
              <w:rPr>
                <w:rFonts w:eastAsia="Calibri"/>
                <w:color w:val="000000"/>
                <w:sz w:val="18"/>
                <w:szCs w:val="18"/>
              </w:rPr>
            </w:pPr>
          </w:p>
        </w:tc>
        <w:tc>
          <w:tcPr>
            <w:tcW w:w="3476" w:type="dxa"/>
          </w:tcPr>
          <w:p w14:paraId="5953439C" w14:textId="77777777" w:rsidR="002B5E61" w:rsidRPr="008E4063" w:rsidRDefault="002B5E61" w:rsidP="00921EA0">
            <w:pPr>
              <w:tabs>
                <w:tab w:val="num" w:pos="0"/>
              </w:tabs>
              <w:spacing w:before="60" w:after="60"/>
              <w:rPr>
                <w:rFonts w:eastAsia="Calibri"/>
                <w:color w:val="000000"/>
                <w:sz w:val="18"/>
                <w:szCs w:val="18"/>
              </w:rPr>
            </w:pPr>
          </w:p>
        </w:tc>
        <w:tc>
          <w:tcPr>
            <w:tcW w:w="4805" w:type="dxa"/>
          </w:tcPr>
          <w:p w14:paraId="6A5596E7" w14:textId="77777777" w:rsidR="002B5E61" w:rsidRPr="008E4063" w:rsidRDefault="002B5E61" w:rsidP="00921EA0">
            <w:pPr>
              <w:tabs>
                <w:tab w:val="num" w:pos="0"/>
              </w:tabs>
              <w:spacing w:before="60" w:after="60"/>
              <w:rPr>
                <w:rFonts w:eastAsia="Calibri" w:cs="Arial"/>
                <w:caps/>
                <w:color w:val="000000"/>
              </w:rPr>
            </w:pPr>
          </w:p>
        </w:tc>
      </w:tr>
      <w:tr w:rsidR="002B5E61" w14:paraId="5A68E3DB" w14:textId="77777777" w:rsidTr="00921EA0">
        <w:trPr>
          <w:trHeight w:val="591"/>
        </w:trPr>
        <w:tc>
          <w:tcPr>
            <w:tcW w:w="1646" w:type="dxa"/>
          </w:tcPr>
          <w:p w14:paraId="22FC4BDC" w14:textId="66E7F197" w:rsidR="002B5E61" w:rsidRDefault="002B5E61">
            <w:pPr>
              <w:tabs>
                <w:tab w:val="num" w:pos="0"/>
              </w:tabs>
              <w:spacing w:before="60" w:after="60"/>
              <w:rPr>
                <w:rFonts w:eastAsia="Calibri"/>
                <w:i/>
                <w:color w:val="000000"/>
                <w:sz w:val="18"/>
                <w:szCs w:val="18"/>
              </w:rPr>
            </w:pPr>
            <w:r>
              <w:rPr>
                <w:rFonts w:eastAsia="Calibri"/>
                <w:i/>
                <w:color w:val="000000"/>
                <w:sz w:val="18"/>
                <w:szCs w:val="18"/>
              </w:rPr>
              <w:t>Example: D-1-2</w:t>
            </w:r>
          </w:p>
        </w:tc>
        <w:tc>
          <w:tcPr>
            <w:tcW w:w="1412" w:type="dxa"/>
          </w:tcPr>
          <w:p w14:paraId="43F6F9D5" w14:textId="77777777" w:rsidR="002B5E61" w:rsidRDefault="002B5E61" w:rsidP="00921EA0">
            <w:pPr>
              <w:tabs>
                <w:tab w:val="num" w:pos="0"/>
              </w:tabs>
              <w:spacing w:before="60" w:after="60"/>
              <w:rPr>
                <w:rFonts w:eastAsia="Calibri"/>
                <w:i/>
                <w:color w:val="000000"/>
                <w:sz w:val="18"/>
                <w:szCs w:val="18"/>
              </w:rPr>
            </w:pPr>
            <w:r>
              <w:rPr>
                <w:rFonts w:eastAsia="Calibri" w:cs="Arial"/>
                <w:i/>
                <w:color w:val="000000"/>
              </w:rPr>
              <w:t>Contractor</w:t>
            </w:r>
          </w:p>
        </w:tc>
        <w:tc>
          <w:tcPr>
            <w:tcW w:w="3658" w:type="dxa"/>
          </w:tcPr>
          <w:p w14:paraId="74DB4215" w14:textId="77777777" w:rsidR="002B5E61" w:rsidRPr="008E4063" w:rsidRDefault="002B5E61" w:rsidP="00921EA0">
            <w:pPr>
              <w:tabs>
                <w:tab w:val="num" w:pos="0"/>
              </w:tabs>
              <w:spacing w:before="60" w:after="60"/>
              <w:rPr>
                <w:rFonts w:eastAsia="Calibri"/>
                <w:color w:val="000000"/>
                <w:sz w:val="18"/>
                <w:szCs w:val="18"/>
              </w:rPr>
            </w:pPr>
          </w:p>
        </w:tc>
        <w:tc>
          <w:tcPr>
            <w:tcW w:w="3476" w:type="dxa"/>
          </w:tcPr>
          <w:p w14:paraId="1A831A70" w14:textId="77777777" w:rsidR="002B5E61" w:rsidRPr="008E4063" w:rsidRDefault="002B5E61" w:rsidP="00921EA0">
            <w:pPr>
              <w:tabs>
                <w:tab w:val="num" w:pos="0"/>
              </w:tabs>
              <w:spacing w:before="60" w:after="60"/>
              <w:rPr>
                <w:rFonts w:eastAsia="Calibri"/>
                <w:caps/>
                <w:color w:val="000000"/>
                <w:sz w:val="18"/>
                <w:szCs w:val="18"/>
              </w:rPr>
            </w:pPr>
          </w:p>
        </w:tc>
        <w:tc>
          <w:tcPr>
            <w:tcW w:w="4805" w:type="dxa"/>
          </w:tcPr>
          <w:p w14:paraId="329A0970" w14:textId="77777777" w:rsidR="002B5E61" w:rsidRPr="008E4063" w:rsidRDefault="002B5E61" w:rsidP="00921EA0">
            <w:pPr>
              <w:tabs>
                <w:tab w:val="num" w:pos="0"/>
              </w:tabs>
              <w:spacing w:before="60" w:after="60"/>
              <w:rPr>
                <w:rFonts w:eastAsia="Calibri"/>
                <w:color w:val="000000"/>
                <w:sz w:val="18"/>
                <w:szCs w:val="18"/>
              </w:rPr>
            </w:pPr>
          </w:p>
        </w:tc>
      </w:tr>
    </w:tbl>
    <w:p w14:paraId="2A150776" w14:textId="77777777" w:rsidR="002B5E61" w:rsidRDefault="002B5E61" w:rsidP="00D26539">
      <w:pPr>
        <w:jc w:val="center"/>
        <w:rPr>
          <w:b/>
        </w:rPr>
      </w:pPr>
    </w:p>
    <w:p w14:paraId="797C80DF" w14:textId="77777777" w:rsidR="002B5E61" w:rsidRDefault="002B5E61">
      <w:pPr>
        <w:pStyle w:val="ASDEFCONTitle"/>
        <w:sectPr w:rsidR="002B5E61" w:rsidSect="00037FAD">
          <w:headerReference w:type="default" r:id="rId36"/>
          <w:footerReference w:type="default" r:id="rId37"/>
          <w:pgSz w:w="16839" w:h="11907" w:orient="landscape" w:code="9"/>
          <w:pgMar w:top="1304" w:right="1418" w:bottom="680" w:left="1418" w:header="709" w:footer="283" w:gutter="0"/>
          <w:pgNumType w:start="1"/>
          <w:cols w:space="709"/>
          <w:docGrid w:linePitch="360"/>
        </w:sectPr>
      </w:pPr>
    </w:p>
    <w:p w14:paraId="7C1181FC" w14:textId="51CC4326" w:rsidR="00BD640F" w:rsidRPr="00C97E2B" w:rsidRDefault="00BD640F">
      <w:pPr>
        <w:pStyle w:val="ASDEFCONTitle"/>
      </w:pPr>
      <w:r w:rsidRPr="00C97E2B">
        <w:t>GLOSSARY</w:t>
      </w:r>
    </w:p>
    <w:p w14:paraId="46B4A9E4" w14:textId="77777777" w:rsidR="00BD640F" w:rsidRDefault="00BD640F">
      <w:pPr>
        <w:pStyle w:val="NoteToDrafters-ASDEFCON"/>
      </w:pPr>
      <w:r w:rsidRPr="00DC220A">
        <w:t xml:space="preserve">Note to drafters: </w:t>
      </w:r>
      <w:r>
        <w:t xml:space="preserve"> </w:t>
      </w:r>
      <w:r w:rsidRPr="00DC220A">
        <w:t xml:space="preserve">All conditions of tender definitions in section two should be removed from the version used for any resultant </w:t>
      </w:r>
      <w:r>
        <w:t>Deed</w:t>
      </w:r>
      <w:r w:rsidRPr="00DC220A">
        <w:t>, as they are no longer applicable.</w:t>
      </w:r>
    </w:p>
    <w:p w14:paraId="1BE667B9" w14:textId="77777777" w:rsidR="00BD640F" w:rsidRDefault="00BD640F">
      <w:pPr>
        <w:pStyle w:val="NoteToDrafters-ASDEFCON"/>
      </w:pPr>
      <w:r>
        <w:t>Definitions, acronyms and abbreviations that are not used in a draft Deed may be deleted.  If drafters propose a new definition, acronym or abbreviation, careful consideration must be given to the legal effect of that addition in the context of the existing document.</w:t>
      </w:r>
    </w:p>
    <w:p w14:paraId="7125DA27" w14:textId="51FABCFC" w:rsidR="00BD640F" w:rsidRDefault="00BD640F">
      <w:pPr>
        <w:pStyle w:val="NoteToDrafters-ASDEFCON"/>
      </w:pPr>
      <w:r w:rsidRPr="00BD640F">
        <w:t>The listing of all acronyms, abbreviations, definitions and referenced documents, and the version numbers of all referenced documents should be reviewed for currency prior to both the RFT release and the Effective Date</w:t>
      </w:r>
      <w:r w:rsidR="00A944E8">
        <w:t>.</w:t>
      </w:r>
    </w:p>
    <w:p w14:paraId="542F01FA" w14:textId="77777777" w:rsidR="002A6998" w:rsidRPr="00DD4A08" w:rsidRDefault="002A6998" w:rsidP="001D75A0">
      <w:pPr>
        <w:pStyle w:val="ATTANNLV1-ASDEFCON"/>
        <w:numPr>
          <w:ilvl w:val="0"/>
          <w:numId w:val="40"/>
        </w:numPr>
      </w:pPr>
      <w:bookmarkStart w:id="1525" w:name="_Toc143607494"/>
      <w:bookmarkStart w:id="1526" w:name="_Toc143607950"/>
      <w:bookmarkStart w:id="1527" w:name="_Toc143608400"/>
      <w:r w:rsidRPr="00DD4A08">
        <w:t>ACRONYMS AND ABBREVIATIONS</w:t>
      </w:r>
      <w:bookmarkEnd w:id="1525"/>
      <w:bookmarkEnd w:id="1526"/>
      <w:bookmarkEnd w:id="1527"/>
    </w:p>
    <w:p w14:paraId="2A6BBEBF" w14:textId="77777777" w:rsidR="002A6998" w:rsidRDefault="002A6998">
      <w:pPr>
        <w:pStyle w:val="Table10ptText-ASDEFCON"/>
        <w:sectPr w:rsidR="002A6998" w:rsidSect="0047435F">
          <w:headerReference w:type="default" r:id="rId38"/>
          <w:footerReference w:type="default" r:id="rId39"/>
          <w:pgSz w:w="11907" w:h="16839" w:code="9"/>
          <w:pgMar w:top="1418" w:right="680" w:bottom="1418" w:left="1304" w:header="709" w:footer="283" w:gutter="0"/>
          <w:pgNumType w:start="1"/>
          <w:cols w:space="709"/>
          <w:docGrid w:linePitch="360"/>
        </w:sectPr>
      </w:pPr>
    </w:p>
    <w:tbl>
      <w:tblPr>
        <w:tblW w:w="4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2429"/>
      </w:tblGrid>
      <w:tr w:rsidR="002A6998" w:rsidRPr="00575F2E" w14:paraId="48361622" w14:textId="77777777" w:rsidTr="007C1B1C">
        <w:trPr>
          <w:tblHeader/>
          <w:jc w:val="center"/>
        </w:trPr>
        <w:tc>
          <w:tcPr>
            <w:tcW w:w="2428" w:type="dxa"/>
            <w:shd w:val="pct10" w:color="000000" w:fill="FFFFFF"/>
          </w:tcPr>
          <w:p w14:paraId="02816096" w14:textId="77777777" w:rsidR="002A6998" w:rsidRPr="00575F2E" w:rsidRDefault="002A6998">
            <w:pPr>
              <w:pStyle w:val="Table10ptText-ASDEFCON"/>
            </w:pPr>
            <w:r w:rsidRPr="00575F2E">
              <w:t>Abbreviation</w:t>
            </w:r>
          </w:p>
        </w:tc>
        <w:tc>
          <w:tcPr>
            <w:tcW w:w="2429" w:type="dxa"/>
            <w:shd w:val="pct10" w:color="000000" w:fill="FFFFFF"/>
          </w:tcPr>
          <w:p w14:paraId="3862FAA3" w14:textId="77777777" w:rsidR="002A6998" w:rsidRPr="00575F2E" w:rsidRDefault="002A6998">
            <w:pPr>
              <w:pStyle w:val="Table10ptText-ASDEFCON"/>
            </w:pPr>
            <w:r w:rsidRPr="00575F2E">
              <w:t>Description</w:t>
            </w:r>
          </w:p>
        </w:tc>
      </w:tr>
      <w:tr w:rsidR="002A6998" w:rsidRPr="00B76CA9" w14:paraId="0F296D67" w14:textId="77777777" w:rsidTr="007C1B1C">
        <w:trPr>
          <w:trHeight w:val="282"/>
          <w:jc w:val="center"/>
        </w:trPr>
        <w:tc>
          <w:tcPr>
            <w:tcW w:w="2428" w:type="dxa"/>
          </w:tcPr>
          <w:p w14:paraId="5DFBFBCE" w14:textId="77777777" w:rsidR="002A6998" w:rsidRPr="00B76CA9" w:rsidRDefault="002A6998">
            <w:pPr>
              <w:pStyle w:val="Table10ptText-ASDEFCON"/>
            </w:pPr>
            <w:r w:rsidRPr="00B76CA9">
              <w:t>ABN</w:t>
            </w:r>
          </w:p>
        </w:tc>
        <w:tc>
          <w:tcPr>
            <w:tcW w:w="2429" w:type="dxa"/>
          </w:tcPr>
          <w:p w14:paraId="26F7E56E" w14:textId="77777777" w:rsidR="002A6998" w:rsidRPr="00B76CA9" w:rsidRDefault="002A6998">
            <w:pPr>
              <w:pStyle w:val="Table10ptText-ASDEFCON"/>
            </w:pPr>
            <w:r w:rsidRPr="00B76CA9">
              <w:t>Australian Business Number</w:t>
            </w:r>
          </w:p>
        </w:tc>
      </w:tr>
      <w:tr w:rsidR="002A6998" w:rsidRPr="00B76CA9" w14:paraId="6C35D0DD" w14:textId="77777777" w:rsidTr="007C1B1C">
        <w:trPr>
          <w:jc w:val="center"/>
        </w:trPr>
        <w:tc>
          <w:tcPr>
            <w:tcW w:w="2428" w:type="dxa"/>
          </w:tcPr>
          <w:p w14:paraId="4356C3FC" w14:textId="77777777" w:rsidR="002A6998" w:rsidRPr="00B76CA9" w:rsidRDefault="002A6998">
            <w:pPr>
              <w:pStyle w:val="Table10ptText-ASDEFCON"/>
            </w:pPr>
            <w:r>
              <w:t>ACM</w:t>
            </w:r>
          </w:p>
        </w:tc>
        <w:tc>
          <w:tcPr>
            <w:tcW w:w="2429" w:type="dxa"/>
          </w:tcPr>
          <w:p w14:paraId="72A983E5" w14:textId="77777777" w:rsidR="002A6998" w:rsidRPr="00B76CA9" w:rsidRDefault="002A6998">
            <w:pPr>
              <w:pStyle w:val="Table10ptText-ASDEFCON"/>
            </w:pPr>
            <w:r>
              <w:t xml:space="preserve">Asbestos Containing Material </w:t>
            </w:r>
          </w:p>
        </w:tc>
      </w:tr>
      <w:tr w:rsidR="002A6998" w:rsidRPr="00B76CA9" w14:paraId="3AB797AB" w14:textId="77777777" w:rsidTr="007C1B1C">
        <w:trPr>
          <w:jc w:val="center"/>
        </w:trPr>
        <w:tc>
          <w:tcPr>
            <w:tcW w:w="2428" w:type="dxa"/>
          </w:tcPr>
          <w:p w14:paraId="679AA50B" w14:textId="77777777" w:rsidR="002A6998" w:rsidRPr="00B76CA9" w:rsidRDefault="002A6998">
            <w:pPr>
              <w:pStyle w:val="Table10ptText-ASDEFCON"/>
            </w:pPr>
            <w:r>
              <w:t>ACN</w:t>
            </w:r>
          </w:p>
        </w:tc>
        <w:tc>
          <w:tcPr>
            <w:tcW w:w="2429" w:type="dxa"/>
          </w:tcPr>
          <w:p w14:paraId="32BA9374" w14:textId="77777777" w:rsidR="002A6998" w:rsidRPr="00B76CA9" w:rsidRDefault="002A6998">
            <w:pPr>
              <w:pStyle w:val="Table10ptText-ASDEFCON"/>
            </w:pPr>
            <w:r w:rsidRPr="00B76CA9">
              <w:t>Australian Company Number</w:t>
            </w:r>
          </w:p>
        </w:tc>
      </w:tr>
      <w:tr w:rsidR="002A6998" w:rsidRPr="00B76CA9" w14:paraId="19F533E3" w14:textId="77777777" w:rsidTr="007C1B1C">
        <w:trPr>
          <w:jc w:val="center"/>
        </w:trPr>
        <w:tc>
          <w:tcPr>
            <w:tcW w:w="2428" w:type="dxa"/>
          </w:tcPr>
          <w:p w14:paraId="30423C63" w14:textId="77777777" w:rsidR="002A6998" w:rsidRPr="00B76CA9" w:rsidRDefault="002A6998">
            <w:pPr>
              <w:pStyle w:val="Table10ptText-ASDEFCON"/>
            </w:pPr>
            <w:r w:rsidRPr="00B76CA9">
              <w:t>ADF</w:t>
            </w:r>
          </w:p>
        </w:tc>
        <w:tc>
          <w:tcPr>
            <w:tcW w:w="2429" w:type="dxa"/>
          </w:tcPr>
          <w:p w14:paraId="78135D74" w14:textId="77777777" w:rsidR="002A6998" w:rsidRPr="00B76CA9" w:rsidRDefault="002A6998">
            <w:pPr>
              <w:pStyle w:val="Table10ptText-ASDEFCON"/>
            </w:pPr>
            <w:r w:rsidRPr="00B76CA9">
              <w:t>Australian Defence Force</w:t>
            </w:r>
          </w:p>
        </w:tc>
      </w:tr>
      <w:tr w:rsidR="002A6998" w:rsidRPr="00B76CA9" w14:paraId="219DF554" w14:textId="77777777" w:rsidTr="007C1B1C">
        <w:trPr>
          <w:jc w:val="center"/>
        </w:trPr>
        <w:tc>
          <w:tcPr>
            <w:tcW w:w="2428" w:type="dxa"/>
          </w:tcPr>
          <w:p w14:paraId="6ED451F8" w14:textId="77777777" w:rsidR="002A6998" w:rsidRPr="00B76CA9" w:rsidRDefault="002A6998">
            <w:pPr>
              <w:pStyle w:val="Table10ptText-ASDEFCON"/>
            </w:pPr>
            <w:r>
              <w:t>AIC</w:t>
            </w:r>
          </w:p>
        </w:tc>
        <w:tc>
          <w:tcPr>
            <w:tcW w:w="2429" w:type="dxa"/>
          </w:tcPr>
          <w:p w14:paraId="6259945F" w14:textId="77777777" w:rsidR="002A6998" w:rsidRPr="00B76CA9" w:rsidRDefault="002A6998">
            <w:pPr>
              <w:pStyle w:val="Table10ptText-ASDEFCON"/>
            </w:pPr>
            <w:r>
              <w:t xml:space="preserve">Australian Industry Capability </w:t>
            </w:r>
          </w:p>
        </w:tc>
      </w:tr>
      <w:tr w:rsidR="002A6998" w:rsidRPr="00B76CA9" w14:paraId="2457985B" w14:textId="77777777" w:rsidTr="007C1B1C">
        <w:trPr>
          <w:jc w:val="center"/>
          <w:ins w:id="1530" w:author="Prabhu, Akshata MS" w:date="2024-08-23T08:05:00Z"/>
        </w:trPr>
        <w:tc>
          <w:tcPr>
            <w:tcW w:w="2428" w:type="dxa"/>
          </w:tcPr>
          <w:p w14:paraId="43D951CF" w14:textId="77777777" w:rsidR="002A6998" w:rsidRPr="00B76CA9" w:rsidRDefault="002A6998">
            <w:pPr>
              <w:pStyle w:val="Table10ptText-ASDEFCON"/>
              <w:rPr>
                <w:ins w:id="1531" w:author="Prabhu, Akshata MS" w:date="2024-08-23T08:05:00Z"/>
              </w:rPr>
            </w:pPr>
            <w:ins w:id="1532" w:author="Prabhu, Akshata MS" w:date="2024-08-23T08:05:00Z">
              <w:r>
                <w:t>AIA</w:t>
              </w:r>
            </w:ins>
          </w:p>
        </w:tc>
        <w:tc>
          <w:tcPr>
            <w:tcW w:w="2429" w:type="dxa"/>
          </w:tcPr>
          <w:p w14:paraId="0324582E" w14:textId="77777777" w:rsidR="002A6998" w:rsidRPr="00B76CA9" w:rsidRDefault="002A6998">
            <w:pPr>
              <w:pStyle w:val="Table10ptText-ASDEFCON"/>
              <w:rPr>
                <w:ins w:id="1533" w:author="Prabhu, Akshata MS" w:date="2024-08-23T08:05:00Z"/>
              </w:rPr>
            </w:pPr>
            <w:ins w:id="1534" w:author="Prabhu, Akshata MS" w:date="2024-08-23T08:05:00Z">
              <w:r>
                <w:t>Australian Industry Activity</w:t>
              </w:r>
            </w:ins>
          </w:p>
        </w:tc>
      </w:tr>
      <w:tr w:rsidR="002A6998" w:rsidRPr="00B76CA9" w14:paraId="77092AEF" w14:textId="77777777" w:rsidTr="007C1B1C">
        <w:trPr>
          <w:jc w:val="center"/>
        </w:trPr>
        <w:tc>
          <w:tcPr>
            <w:tcW w:w="2428" w:type="dxa"/>
          </w:tcPr>
          <w:p w14:paraId="4F7CA504" w14:textId="77777777" w:rsidR="002A6998" w:rsidRPr="00B76CA9" w:rsidRDefault="002A6998">
            <w:pPr>
              <w:pStyle w:val="Table10ptText-ASDEFCON"/>
            </w:pPr>
            <w:r>
              <w:t>ANZ</w:t>
            </w:r>
          </w:p>
        </w:tc>
        <w:tc>
          <w:tcPr>
            <w:tcW w:w="2429" w:type="dxa"/>
          </w:tcPr>
          <w:p w14:paraId="7BD35FA5" w14:textId="77777777" w:rsidR="002A6998" w:rsidRPr="00B76CA9" w:rsidRDefault="002A6998">
            <w:pPr>
              <w:pStyle w:val="Table10ptText-ASDEFCON"/>
            </w:pPr>
            <w:r>
              <w:t>Australia and New Zealand</w:t>
            </w:r>
          </w:p>
        </w:tc>
      </w:tr>
      <w:tr w:rsidR="002A6998" w:rsidRPr="00B76CA9" w14:paraId="613213EB" w14:textId="77777777" w:rsidTr="007C1B1C">
        <w:trPr>
          <w:jc w:val="center"/>
        </w:trPr>
        <w:tc>
          <w:tcPr>
            <w:tcW w:w="2428" w:type="dxa"/>
          </w:tcPr>
          <w:p w14:paraId="35C1058A" w14:textId="77777777" w:rsidR="002A6998" w:rsidRPr="00B76CA9" w:rsidRDefault="002A6998">
            <w:pPr>
              <w:pStyle w:val="Table10ptText-ASDEFCON"/>
            </w:pPr>
            <w:r w:rsidRPr="00B76CA9">
              <w:t>ATO</w:t>
            </w:r>
          </w:p>
        </w:tc>
        <w:tc>
          <w:tcPr>
            <w:tcW w:w="2429" w:type="dxa"/>
          </w:tcPr>
          <w:p w14:paraId="48FE5C91" w14:textId="77777777" w:rsidR="002A6998" w:rsidRPr="00B76CA9" w:rsidRDefault="002A6998">
            <w:pPr>
              <w:pStyle w:val="Table10ptText-ASDEFCON"/>
            </w:pPr>
            <w:r w:rsidRPr="00B76CA9">
              <w:t>Australian Taxation Office</w:t>
            </w:r>
          </w:p>
        </w:tc>
      </w:tr>
      <w:tr w:rsidR="002A6998" w:rsidRPr="00B76CA9" w14:paraId="3F8F82B2" w14:textId="77777777" w:rsidTr="007C1B1C">
        <w:trPr>
          <w:jc w:val="center"/>
        </w:trPr>
        <w:tc>
          <w:tcPr>
            <w:tcW w:w="2428" w:type="dxa"/>
          </w:tcPr>
          <w:p w14:paraId="59331821" w14:textId="77777777" w:rsidR="002A6998" w:rsidRPr="00B76CA9" w:rsidRDefault="002A6998">
            <w:pPr>
              <w:pStyle w:val="Table10ptText-ASDEFCON"/>
            </w:pPr>
            <w:r>
              <w:t>CASG</w:t>
            </w:r>
          </w:p>
        </w:tc>
        <w:tc>
          <w:tcPr>
            <w:tcW w:w="2429" w:type="dxa"/>
          </w:tcPr>
          <w:p w14:paraId="18318A33" w14:textId="77777777" w:rsidR="002A6998" w:rsidRPr="00B76CA9" w:rsidRDefault="002A6998">
            <w:pPr>
              <w:pStyle w:val="Table10ptText-ASDEFCON"/>
            </w:pPr>
            <w:r>
              <w:t>Capability, Acquisition and Sustainment Group</w:t>
            </w:r>
          </w:p>
        </w:tc>
      </w:tr>
      <w:tr w:rsidR="002A6998" w:rsidRPr="00B76CA9" w14:paraId="44B2BD37" w14:textId="77777777" w:rsidTr="007C1B1C">
        <w:trPr>
          <w:jc w:val="center"/>
        </w:trPr>
        <w:tc>
          <w:tcPr>
            <w:tcW w:w="2428" w:type="dxa"/>
          </w:tcPr>
          <w:p w14:paraId="7F95BB08" w14:textId="77777777" w:rsidR="002A6998" w:rsidRPr="00B76CA9" w:rsidRDefault="002A6998">
            <w:pPr>
              <w:pStyle w:val="Table10ptText-ASDEFCON"/>
            </w:pPr>
            <w:r>
              <w:t>COD</w:t>
            </w:r>
          </w:p>
        </w:tc>
        <w:tc>
          <w:tcPr>
            <w:tcW w:w="2429" w:type="dxa"/>
          </w:tcPr>
          <w:p w14:paraId="2E350FFA" w14:textId="77777777" w:rsidR="002A6998" w:rsidRPr="00B76CA9" w:rsidRDefault="002A6998">
            <w:pPr>
              <w:pStyle w:val="Table10ptText-ASDEFCON"/>
            </w:pPr>
            <w:r>
              <w:t>Conditions of Deed</w:t>
            </w:r>
          </w:p>
        </w:tc>
      </w:tr>
      <w:tr w:rsidR="002A6998" w:rsidRPr="00B76CA9" w14:paraId="6B2F2476" w14:textId="77777777" w:rsidTr="007C1B1C">
        <w:trPr>
          <w:jc w:val="center"/>
        </w:trPr>
        <w:tc>
          <w:tcPr>
            <w:tcW w:w="2428" w:type="dxa"/>
          </w:tcPr>
          <w:p w14:paraId="1811C731" w14:textId="77777777" w:rsidR="002A6998" w:rsidRDefault="002A6998">
            <w:pPr>
              <w:pStyle w:val="Table10ptText-ASDEFCON"/>
            </w:pPr>
            <w:r>
              <w:t>COT</w:t>
            </w:r>
          </w:p>
        </w:tc>
        <w:tc>
          <w:tcPr>
            <w:tcW w:w="2429" w:type="dxa"/>
          </w:tcPr>
          <w:p w14:paraId="7D135EF7" w14:textId="77777777" w:rsidR="002A6998" w:rsidRDefault="002A6998">
            <w:pPr>
              <w:pStyle w:val="Table10ptText-ASDEFCON"/>
            </w:pPr>
            <w:r>
              <w:t>Conditions of Tender</w:t>
            </w:r>
          </w:p>
        </w:tc>
      </w:tr>
      <w:tr w:rsidR="002A6998" w:rsidRPr="00B76CA9" w14:paraId="76A59A1D" w14:textId="77777777" w:rsidTr="007C1B1C">
        <w:trPr>
          <w:jc w:val="center"/>
        </w:trPr>
        <w:tc>
          <w:tcPr>
            <w:tcW w:w="2428" w:type="dxa"/>
          </w:tcPr>
          <w:p w14:paraId="0A96B117" w14:textId="77777777" w:rsidR="002A6998" w:rsidRPr="00B76CA9" w:rsidRDefault="002A6998">
            <w:pPr>
              <w:pStyle w:val="Table10ptText-ASDEFCON"/>
            </w:pPr>
            <w:r w:rsidRPr="00B76CA9">
              <w:t>CP</w:t>
            </w:r>
            <w:r>
              <w:t>R</w:t>
            </w:r>
            <w:r w:rsidRPr="00B76CA9">
              <w:t>s</w:t>
            </w:r>
          </w:p>
        </w:tc>
        <w:tc>
          <w:tcPr>
            <w:tcW w:w="2429" w:type="dxa"/>
          </w:tcPr>
          <w:p w14:paraId="52147A53" w14:textId="3FCB7FE2" w:rsidR="002A6998" w:rsidRPr="00B76CA9" w:rsidRDefault="002A6998">
            <w:pPr>
              <w:pStyle w:val="Table10ptText-ASDEFCON"/>
            </w:pPr>
            <w:r w:rsidRPr="00B76CA9">
              <w:t xml:space="preserve">Commonwealth Procurement </w:t>
            </w:r>
            <w:r>
              <w:t>Rules</w:t>
            </w:r>
            <w:r w:rsidRPr="00B76CA9">
              <w:t xml:space="preserve"> –</w:t>
            </w:r>
            <w:r>
              <w:t xml:space="preserve"> </w:t>
            </w:r>
            <w:del w:id="1535" w:author="Prabhu, Akshata MS" w:date="2024-08-23T08:05:00Z">
              <w:r w:rsidR="006D716A">
                <w:delText>June 2023</w:delText>
              </w:r>
            </w:del>
            <w:ins w:id="1536" w:author="Prabhu, Akshata MS" w:date="2024-08-23T08:05:00Z">
              <w:r>
                <w:t>April 2019</w:t>
              </w:r>
            </w:ins>
          </w:p>
        </w:tc>
      </w:tr>
      <w:tr w:rsidR="002A6998" w:rsidRPr="00B76CA9" w14:paraId="3130C25D" w14:textId="77777777" w:rsidTr="007C1B1C">
        <w:trPr>
          <w:jc w:val="center"/>
        </w:trPr>
        <w:tc>
          <w:tcPr>
            <w:tcW w:w="2428" w:type="dxa"/>
          </w:tcPr>
          <w:p w14:paraId="4A16542E" w14:textId="77777777" w:rsidR="002A6998" w:rsidRPr="00B76CA9" w:rsidRDefault="002A6998">
            <w:pPr>
              <w:pStyle w:val="Table10ptText-ASDEFCON"/>
            </w:pPr>
            <w:r w:rsidRPr="00B76CA9">
              <w:t>GST</w:t>
            </w:r>
          </w:p>
        </w:tc>
        <w:tc>
          <w:tcPr>
            <w:tcW w:w="2429" w:type="dxa"/>
          </w:tcPr>
          <w:p w14:paraId="55A8361C" w14:textId="77777777" w:rsidR="002A6998" w:rsidRPr="00B76CA9" w:rsidRDefault="002A6998">
            <w:pPr>
              <w:pStyle w:val="Table10ptText-ASDEFCON"/>
            </w:pPr>
            <w:r w:rsidRPr="00B76CA9">
              <w:t>Goods and Services Tax</w:t>
            </w:r>
          </w:p>
        </w:tc>
      </w:tr>
      <w:tr w:rsidR="002A6998" w:rsidRPr="00B76CA9" w14:paraId="454DB78F" w14:textId="77777777" w:rsidTr="007C1B1C">
        <w:trPr>
          <w:jc w:val="center"/>
        </w:trPr>
        <w:tc>
          <w:tcPr>
            <w:tcW w:w="2428" w:type="dxa"/>
          </w:tcPr>
          <w:p w14:paraId="369D3CBB" w14:textId="77777777" w:rsidR="002A6998" w:rsidRPr="00B76CA9" w:rsidRDefault="002A6998">
            <w:pPr>
              <w:pStyle w:val="Table10ptText-ASDEFCON"/>
            </w:pPr>
            <w:r>
              <w:t>IPP</w:t>
            </w:r>
          </w:p>
        </w:tc>
        <w:tc>
          <w:tcPr>
            <w:tcW w:w="2429" w:type="dxa"/>
          </w:tcPr>
          <w:p w14:paraId="492FAEB2" w14:textId="77777777" w:rsidR="002A6998" w:rsidRPr="00B76CA9" w:rsidRDefault="002A6998">
            <w:pPr>
              <w:pStyle w:val="Table10ptText-ASDEFCON"/>
            </w:pPr>
            <w:r>
              <w:t>Indigenous Procurement</w:t>
            </w:r>
            <w:r w:rsidRPr="000F6CF4">
              <w:t xml:space="preserve"> Policy</w:t>
            </w:r>
          </w:p>
        </w:tc>
      </w:tr>
      <w:tr w:rsidR="002A6998" w:rsidRPr="00B76CA9" w14:paraId="7C9D04BC" w14:textId="77777777" w:rsidTr="007C1B1C">
        <w:trPr>
          <w:jc w:val="center"/>
        </w:trPr>
        <w:tc>
          <w:tcPr>
            <w:tcW w:w="2428" w:type="dxa"/>
          </w:tcPr>
          <w:p w14:paraId="5187BB12" w14:textId="77777777" w:rsidR="002A6998" w:rsidRPr="00B76CA9" w:rsidRDefault="002A6998">
            <w:pPr>
              <w:pStyle w:val="Table10ptText-ASDEFCON"/>
            </w:pPr>
            <w:r w:rsidRPr="00B76CA9">
              <w:t>IP</w:t>
            </w:r>
          </w:p>
        </w:tc>
        <w:tc>
          <w:tcPr>
            <w:tcW w:w="2429" w:type="dxa"/>
          </w:tcPr>
          <w:p w14:paraId="5F207E60" w14:textId="77777777" w:rsidR="002A6998" w:rsidRPr="00B76CA9" w:rsidRDefault="002A6998">
            <w:pPr>
              <w:pStyle w:val="Table10ptText-ASDEFCON"/>
            </w:pPr>
            <w:r w:rsidRPr="00B76CA9">
              <w:t>Intellectual Property</w:t>
            </w:r>
          </w:p>
        </w:tc>
      </w:tr>
      <w:tr w:rsidR="002A6998" w:rsidRPr="00B76CA9" w14:paraId="19419686" w14:textId="77777777" w:rsidTr="007C1B1C">
        <w:trPr>
          <w:jc w:val="center"/>
        </w:trPr>
        <w:tc>
          <w:tcPr>
            <w:tcW w:w="2428" w:type="dxa"/>
          </w:tcPr>
          <w:p w14:paraId="2ECB94A9" w14:textId="77777777" w:rsidR="002A6998" w:rsidRPr="00B76CA9" w:rsidRDefault="002A6998">
            <w:pPr>
              <w:pStyle w:val="Table10ptText-ASDEFCON"/>
            </w:pPr>
            <w:r w:rsidRPr="00B76CA9">
              <w:t>ISO</w:t>
            </w:r>
          </w:p>
        </w:tc>
        <w:tc>
          <w:tcPr>
            <w:tcW w:w="2429" w:type="dxa"/>
          </w:tcPr>
          <w:p w14:paraId="5312F4AE" w14:textId="77777777" w:rsidR="002A6998" w:rsidRPr="00B76CA9" w:rsidRDefault="002A6998">
            <w:pPr>
              <w:pStyle w:val="Table10ptText-ASDEFCON"/>
            </w:pPr>
            <w:r w:rsidRPr="00B76CA9">
              <w:t>International Standards Organisation</w:t>
            </w:r>
          </w:p>
        </w:tc>
      </w:tr>
      <w:tr w:rsidR="002A6998" w:rsidRPr="00B76CA9" w14:paraId="284117A8" w14:textId="77777777" w:rsidTr="007C1B1C">
        <w:trPr>
          <w:jc w:val="center"/>
          <w:ins w:id="1537" w:author="Prabhu, Akshata MS" w:date="2024-08-23T08:05:00Z"/>
        </w:trPr>
        <w:tc>
          <w:tcPr>
            <w:tcW w:w="2428" w:type="dxa"/>
          </w:tcPr>
          <w:p w14:paraId="043847F5" w14:textId="77777777" w:rsidR="002A6998" w:rsidRPr="00B76CA9" w:rsidRDefault="002A6998">
            <w:pPr>
              <w:pStyle w:val="Table10ptText-ASDEFCON"/>
              <w:rPr>
                <w:ins w:id="1538" w:author="Prabhu, Akshata MS" w:date="2024-08-23T08:05:00Z"/>
              </w:rPr>
            </w:pPr>
            <w:ins w:id="1539" w:author="Prabhu, Akshata MS" w:date="2024-08-23T08:05:00Z">
              <w:r>
                <w:t>LIA</w:t>
              </w:r>
            </w:ins>
          </w:p>
        </w:tc>
        <w:tc>
          <w:tcPr>
            <w:tcW w:w="2429" w:type="dxa"/>
          </w:tcPr>
          <w:p w14:paraId="7E2D3B19" w14:textId="77777777" w:rsidR="002A6998" w:rsidRPr="00B76CA9" w:rsidRDefault="002A6998">
            <w:pPr>
              <w:pStyle w:val="Table10ptText-ASDEFCON"/>
              <w:rPr>
                <w:ins w:id="1540" w:author="Prabhu, Akshata MS" w:date="2024-08-23T08:05:00Z"/>
              </w:rPr>
            </w:pPr>
            <w:ins w:id="1541" w:author="Prabhu, Akshata MS" w:date="2024-08-23T08:05:00Z">
              <w:r>
                <w:t xml:space="preserve">Local Industry Activity </w:t>
              </w:r>
            </w:ins>
          </w:p>
        </w:tc>
      </w:tr>
      <w:tr w:rsidR="002B5E61" w:rsidRPr="00B76CA9" w14:paraId="57DEB74D" w14:textId="77777777" w:rsidTr="007C1B1C">
        <w:trPr>
          <w:jc w:val="center"/>
        </w:trPr>
        <w:tc>
          <w:tcPr>
            <w:tcW w:w="2428" w:type="dxa"/>
          </w:tcPr>
          <w:p w14:paraId="4ED173A4" w14:textId="7B13D434" w:rsidR="002B5E61" w:rsidRDefault="002B5E61">
            <w:pPr>
              <w:pStyle w:val="Table10ptText-ASDEFCON"/>
            </w:pPr>
            <w:r>
              <w:t>PEPPOL</w:t>
            </w:r>
          </w:p>
        </w:tc>
        <w:tc>
          <w:tcPr>
            <w:tcW w:w="2429" w:type="dxa"/>
          </w:tcPr>
          <w:p w14:paraId="544E389D" w14:textId="42C0C5F4" w:rsidR="002B5E61" w:rsidRDefault="002B5E61">
            <w:pPr>
              <w:pStyle w:val="Table10ptText-ASDEFCON"/>
            </w:pPr>
            <w:r w:rsidRPr="00804C1E">
              <w:t>Pan-European Public Procurement On-Line</w:t>
            </w:r>
          </w:p>
        </w:tc>
      </w:tr>
      <w:tr w:rsidR="002A6998" w:rsidRPr="00B76CA9" w14:paraId="2E58B623" w14:textId="77777777" w:rsidTr="007C1B1C">
        <w:trPr>
          <w:jc w:val="center"/>
        </w:trPr>
        <w:tc>
          <w:tcPr>
            <w:tcW w:w="2428" w:type="dxa"/>
          </w:tcPr>
          <w:p w14:paraId="64355F52" w14:textId="77777777" w:rsidR="002A6998" w:rsidRDefault="002A6998">
            <w:pPr>
              <w:pStyle w:val="Table10ptText-ASDEFCON"/>
            </w:pPr>
            <w:r>
              <w:t>PT PCP</w:t>
            </w:r>
          </w:p>
        </w:tc>
        <w:tc>
          <w:tcPr>
            <w:tcW w:w="2429" w:type="dxa"/>
          </w:tcPr>
          <w:p w14:paraId="6E96BE14" w14:textId="38525F04" w:rsidR="002A6998" w:rsidRDefault="002A6998">
            <w:pPr>
              <w:pStyle w:val="NoteToDrafters-ASDEFCON"/>
            </w:pPr>
            <w:r w:rsidRPr="000877D2">
              <w:t xml:space="preserve">Note to drafters: </w:t>
            </w:r>
            <w:r>
              <w:t xml:space="preserve"> </w:t>
            </w:r>
            <w:r w:rsidRPr="000877D2">
              <w:t xml:space="preserve">Include </w:t>
            </w:r>
            <w:r>
              <w:t xml:space="preserve">if clauses </w:t>
            </w:r>
            <w:r w:rsidR="00147C13">
              <w:t>10.3.2 -</w:t>
            </w:r>
            <w:r w:rsidR="00660661">
              <w:t xml:space="preserve"> </w:t>
            </w:r>
            <w:r w:rsidR="00147C13">
              <w:t>10.3.</w:t>
            </w:r>
            <w:r w:rsidR="002B5E61">
              <w:t xml:space="preserve">6 </w:t>
            </w:r>
            <w:r w:rsidR="00147C13">
              <w:t>are included in the COD</w:t>
            </w:r>
            <w:r>
              <w:t>.</w:t>
            </w:r>
          </w:p>
          <w:p w14:paraId="2806F7AF" w14:textId="77777777" w:rsidR="002A6998" w:rsidRDefault="002A6998">
            <w:pPr>
              <w:pStyle w:val="Table10ptText-ASDEFCON"/>
            </w:pPr>
            <w:r>
              <w:t>Payment Times Procurement Connected Policy</w:t>
            </w:r>
          </w:p>
        </w:tc>
      </w:tr>
      <w:tr w:rsidR="002A6998" w:rsidRPr="00B76CA9" w14:paraId="0BF491FA" w14:textId="77777777" w:rsidTr="007C1B1C">
        <w:trPr>
          <w:jc w:val="center"/>
        </w:trPr>
        <w:tc>
          <w:tcPr>
            <w:tcW w:w="2428" w:type="dxa"/>
          </w:tcPr>
          <w:p w14:paraId="1C503415" w14:textId="77777777" w:rsidR="002A6998" w:rsidRPr="00B76CA9" w:rsidRDefault="002A6998">
            <w:pPr>
              <w:pStyle w:val="Table10ptText-ASDEFCON"/>
            </w:pPr>
            <w:r>
              <w:t>SDS</w:t>
            </w:r>
          </w:p>
        </w:tc>
        <w:tc>
          <w:tcPr>
            <w:tcW w:w="2429" w:type="dxa"/>
          </w:tcPr>
          <w:p w14:paraId="4BEADB86" w14:textId="77777777" w:rsidR="002A6998" w:rsidRPr="00B76CA9" w:rsidRDefault="002A6998">
            <w:pPr>
              <w:pStyle w:val="Table10ptText-ASDEFCON"/>
            </w:pPr>
            <w:r>
              <w:t>Safety Data Sheet</w:t>
            </w:r>
          </w:p>
        </w:tc>
      </w:tr>
      <w:tr w:rsidR="002A6998" w:rsidRPr="00B76CA9" w14:paraId="49041E8E" w14:textId="77777777" w:rsidTr="007C1B1C">
        <w:trPr>
          <w:jc w:val="center"/>
        </w:trPr>
        <w:tc>
          <w:tcPr>
            <w:tcW w:w="2428" w:type="dxa"/>
          </w:tcPr>
          <w:p w14:paraId="4090E5AF" w14:textId="77777777" w:rsidR="002A6998" w:rsidRPr="00B76CA9" w:rsidRDefault="002A6998">
            <w:pPr>
              <w:pStyle w:val="Table10ptText-ASDEFCON"/>
            </w:pPr>
            <w:r w:rsidRPr="00B76CA9">
              <w:t>TD</w:t>
            </w:r>
          </w:p>
        </w:tc>
        <w:tc>
          <w:tcPr>
            <w:tcW w:w="2429" w:type="dxa"/>
          </w:tcPr>
          <w:p w14:paraId="11C83774" w14:textId="77777777" w:rsidR="002A6998" w:rsidRPr="00B76CA9" w:rsidRDefault="002A6998">
            <w:pPr>
              <w:pStyle w:val="Table10ptText-ASDEFCON"/>
            </w:pPr>
            <w:r w:rsidRPr="00B76CA9">
              <w:t>Technical Data</w:t>
            </w:r>
          </w:p>
        </w:tc>
      </w:tr>
      <w:tr w:rsidR="002A6998" w:rsidRPr="00B76CA9" w14:paraId="6FE94466" w14:textId="77777777" w:rsidTr="007C1B1C">
        <w:trPr>
          <w:jc w:val="center"/>
        </w:trPr>
        <w:tc>
          <w:tcPr>
            <w:tcW w:w="2428" w:type="dxa"/>
          </w:tcPr>
          <w:p w14:paraId="3E14F704" w14:textId="77777777" w:rsidR="002A6998" w:rsidRPr="00B76CA9" w:rsidRDefault="002A6998">
            <w:pPr>
              <w:pStyle w:val="Table10ptText-ASDEFCON"/>
            </w:pPr>
            <w:r>
              <w:t>WHS</w:t>
            </w:r>
          </w:p>
        </w:tc>
        <w:tc>
          <w:tcPr>
            <w:tcW w:w="2429" w:type="dxa"/>
          </w:tcPr>
          <w:p w14:paraId="45552E98" w14:textId="77777777" w:rsidR="002A6998" w:rsidRPr="00B76CA9" w:rsidRDefault="002A6998">
            <w:pPr>
              <w:pStyle w:val="Table10ptText-ASDEFCON"/>
            </w:pPr>
            <w:r>
              <w:t>Work Health and Safety</w:t>
            </w:r>
          </w:p>
        </w:tc>
      </w:tr>
    </w:tbl>
    <w:p w14:paraId="62F1EC52" w14:textId="77777777" w:rsidR="002A6998" w:rsidRDefault="002A6998" w:rsidP="003D2C8F">
      <w:pPr>
        <w:pStyle w:val="ATTANNLV2-ASDEFCON"/>
        <w:sectPr w:rsidR="002A6998" w:rsidSect="00D26539">
          <w:type w:val="continuous"/>
          <w:pgSz w:w="11907" w:h="16839" w:code="9"/>
          <w:pgMar w:top="1418" w:right="680" w:bottom="1418" w:left="1304" w:header="709" w:footer="709" w:gutter="0"/>
          <w:pgNumType w:start="1"/>
          <w:cols w:num="2" w:space="709"/>
          <w:docGrid w:linePitch="360"/>
        </w:sectPr>
      </w:pPr>
    </w:p>
    <w:p w14:paraId="7603FBF3" w14:textId="77777777" w:rsidR="002A6998" w:rsidRPr="00710382" w:rsidRDefault="002A6998" w:rsidP="003D2C8F">
      <w:pPr>
        <w:pStyle w:val="ATTANNLV1-ASDEFCON"/>
      </w:pPr>
      <w:bookmarkStart w:id="1542" w:name="_Toc143607495"/>
      <w:bookmarkStart w:id="1543" w:name="_Toc143607951"/>
      <w:bookmarkStart w:id="1544" w:name="_Toc143608401"/>
      <w:r w:rsidRPr="00B76CA9">
        <w:t>DEFINITIONS</w:t>
      </w:r>
      <w:bookmarkEnd w:id="1542"/>
      <w:bookmarkEnd w:id="1543"/>
      <w:bookmarkEnd w:id="1544"/>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9"/>
        <w:gridCol w:w="1200"/>
        <w:gridCol w:w="6759"/>
      </w:tblGrid>
      <w:tr w:rsidR="002A6998" w:rsidRPr="006D2E45" w14:paraId="2E95A99F" w14:textId="77777777" w:rsidTr="007C1B1C">
        <w:trPr>
          <w:cantSplit/>
          <w:tblHeader/>
          <w:jc w:val="center"/>
        </w:trPr>
        <w:tc>
          <w:tcPr>
            <w:tcW w:w="1689" w:type="dxa"/>
            <w:shd w:val="pct10" w:color="000000" w:fill="FFFFFF"/>
          </w:tcPr>
          <w:p w14:paraId="11E58447" w14:textId="77777777" w:rsidR="002A6998" w:rsidRPr="006D2E45" w:rsidRDefault="002A6998">
            <w:pPr>
              <w:pStyle w:val="Table10ptText-ASDEFCON"/>
            </w:pPr>
            <w:r w:rsidRPr="006D2E45">
              <w:t>Term</w:t>
            </w:r>
          </w:p>
        </w:tc>
        <w:tc>
          <w:tcPr>
            <w:tcW w:w="1200" w:type="dxa"/>
            <w:shd w:val="pct10" w:color="000000" w:fill="FFFFFF"/>
          </w:tcPr>
          <w:p w14:paraId="2D1059F5" w14:textId="77777777" w:rsidR="002A6998" w:rsidRPr="006D2E45" w:rsidRDefault="002A6998">
            <w:pPr>
              <w:pStyle w:val="Table10ptText-ASDEFCON"/>
            </w:pPr>
            <w:r w:rsidRPr="006D2E45">
              <w:t>Status</w:t>
            </w:r>
          </w:p>
        </w:tc>
        <w:tc>
          <w:tcPr>
            <w:tcW w:w="6759" w:type="dxa"/>
            <w:shd w:val="pct10" w:color="000000" w:fill="FFFFFF"/>
          </w:tcPr>
          <w:p w14:paraId="6757CE63" w14:textId="77777777" w:rsidR="002A6998" w:rsidRPr="006D2E45" w:rsidRDefault="002A6998">
            <w:pPr>
              <w:pStyle w:val="Table10ptText-ASDEFCON"/>
            </w:pPr>
            <w:r w:rsidRPr="006D2E45">
              <w:t>Definition</w:t>
            </w:r>
          </w:p>
        </w:tc>
      </w:tr>
      <w:tr w:rsidR="002A6998" w:rsidRPr="00B76CA9" w14:paraId="224E9042" w14:textId="77777777" w:rsidTr="007C1B1C">
        <w:trPr>
          <w:cantSplit/>
          <w:jc w:val="center"/>
        </w:trPr>
        <w:tc>
          <w:tcPr>
            <w:tcW w:w="1689" w:type="dxa"/>
          </w:tcPr>
          <w:p w14:paraId="3E9903B1" w14:textId="77777777" w:rsidR="002A6998" w:rsidRPr="00B76CA9" w:rsidRDefault="002A6998">
            <w:pPr>
              <w:pStyle w:val="Table10ptText-ASDEFCON"/>
            </w:pPr>
            <w:r w:rsidRPr="00061524">
              <w:t xml:space="preserve">Asbestos Containing Material </w:t>
            </w:r>
          </w:p>
        </w:tc>
        <w:tc>
          <w:tcPr>
            <w:tcW w:w="1200" w:type="dxa"/>
          </w:tcPr>
          <w:p w14:paraId="0F2F695B" w14:textId="77777777" w:rsidR="002A6998" w:rsidRPr="00B76CA9" w:rsidRDefault="002A6998">
            <w:pPr>
              <w:pStyle w:val="Table10ptText-ASDEFCON"/>
            </w:pPr>
            <w:r>
              <w:t>(Core)</w:t>
            </w:r>
          </w:p>
        </w:tc>
        <w:tc>
          <w:tcPr>
            <w:tcW w:w="6759" w:type="dxa"/>
          </w:tcPr>
          <w:p w14:paraId="28E9898C" w14:textId="77777777" w:rsidR="002A6998" w:rsidRPr="00B76CA9" w:rsidRDefault="002A6998">
            <w:pPr>
              <w:pStyle w:val="Table10ptText-ASDEFCON"/>
            </w:pPr>
            <w:r w:rsidRPr="00061524">
              <w:t xml:space="preserve">has the meaning given in subregulation 5(1) of the </w:t>
            </w:r>
            <w:r w:rsidRPr="00DD59D7">
              <w:rPr>
                <w:i/>
              </w:rPr>
              <w:t xml:space="preserve">Work Health and Safety Regulations 2011 </w:t>
            </w:r>
            <w:r w:rsidRPr="005907EE">
              <w:t>(Cth)</w:t>
            </w:r>
            <w:r w:rsidRPr="00606E9B">
              <w:t>.</w:t>
            </w:r>
          </w:p>
        </w:tc>
      </w:tr>
      <w:tr w:rsidR="002A6998" w:rsidRPr="00B76CA9" w14:paraId="570CCE57" w14:textId="77777777" w:rsidTr="007C1B1C">
        <w:trPr>
          <w:cantSplit/>
          <w:jc w:val="center"/>
        </w:trPr>
        <w:tc>
          <w:tcPr>
            <w:tcW w:w="1689" w:type="dxa"/>
          </w:tcPr>
          <w:p w14:paraId="3B0109FF" w14:textId="77777777" w:rsidR="002A6998" w:rsidRPr="00B76CA9" w:rsidRDefault="002A6998">
            <w:pPr>
              <w:pStyle w:val="Table10ptText-ASDEFCON"/>
            </w:pPr>
            <w:r w:rsidRPr="00B76CA9">
              <w:t>Authorised Officer</w:t>
            </w:r>
          </w:p>
        </w:tc>
        <w:tc>
          <w:tcPr>
            <w:tcW w:w="1200" w:type="dxa"/>
          </w:tcPr>
          <w:p w14:paraId="31E94332" w14:textId="77777777" w:rsidR="002A6998" w:rsidRPr="00B76CA9" w:rsidRDefault="002A6998">
            <w:pPr>
              <w:pStyle w:val="Table10ptText-ASDEFCON"/>
            </w:pPr>
            <w:r w:rsidRPr="00B76CA9">
              <w:t>(Core)</w:t>
            </w:r>
          </w:p>
        </w:tc>
        <w:tc>
          <w:tcPr>
            <w:tcW w:w="6759" w:type="dxa"/>
          </w:tcPr>
          <w:p w14:paraId="5CC39A8C" w14:textId="17E18CB9" w:rsidR="002A6998" w:rsidRPr="00B76CA9" w:rsidRDefault="002A6998" w:rsidP="003D2C8F">
            <w:pPr>
              <w:pStyle w:val="ASDEFCONNormal"/>
            </w:pPr>
            <w:r w:rsidRPr="00F62FB2">
              <w:t xml:space="preserve">means the Commonwealth Representative or person nominated in accordance with clause </w:t>
            </w:r>
            <w:r w:rsidRPr="00F62FB2">
              <w:fldChar w:fldCharType="begin"/>
            </w:r>
            <w:r w:rsidRPr="00F62FB2">
              <w:instrText xml:space="preserve"> REF _Ref263070020 \r \h </w:instrText>
            </w:r>
            <w:r>
              <w:instrText xml:space="preserve"> \* MERGEFORMAT </w:instrText>
            </w:r>
            <w:r w:rsidRPr="00F62FB2">
              <w:fldChar w:fldCharType="separate"/>
            </w:r>
            <w:r w:rsidR="00C7088C">
              <w:t>2.1.1</w:t>
            </w:r>
            <w:r w:rsidRPr="00F62FB2">
              <w:fldChar w:fldCharType="end"/>
            </w:r>
            <w:r w:rsidRPr="00F62FB2">
              <w:t>.</w:t>
            </w:r>
          </w:p>
        </w:tc>
      </w:tr>
      <w:tr w:rsidR="009404B8" w:rsidRPr="00B76CA9" w14:paraId="0CE14402" w14:textId="77777777" w:rsidTr="007C1B1C">
        <w:trPr>
          <w:cantSplit/>
          <w:jc w:val="center"/>
        </w:trPr>
        <w:tc>
          <w:tcPr>
            <w:tcW w:w="1689" w:type="dxa"/>
          </w:tcPr>
          <w:p w14:paraId="3C3FF06C" w14:textId="20F186F8" w:rsidR="009404B8" w:rsidRPr="00B76CA9" w:rsidRDefault="009404B8">
            <w:pPr>
              <w:pStyle w:val="Table10ptText-ASDEFCON"/>
            </w:pPr>
            <w:r>
              <w:t>Commercial Item</w:t>
            </w:r>
          </w:p>
        </w:tc>
        <w:tc>
          <w:tcPr>
            <w:tcW w:w="1200" w:type="dxa"/>
          </w:tcPr>
          <w:p w14:paraId="7BF7249E" w14:textId="6CD3A185" w:rsidR="009404B8" w:rsidRPr="00B76CA9" w:rsidRDefault="009404B8">
            <w:pPr>
              <w:pStyle w:val="Table10ptText-ASDEFCON"/>
            </w:pPr>
            <w:r>
              <w:t>(Core)</w:t>
            </w:r>
          </w:p>
        </w:tc>
        <w:tc>
          <w:tcPr>
            <w:tcW w:w="6759" w:type="dxa"/>
          </w:tcPr>
          <w:p w14:paraId="0DE86BD2" w14:textId="77777777" w:rsidR="009404B8" w:rsidRDefault="009404B8">
            <w:pPr>
              <w:pStyle w:val="Table10ptText-ASDEFCON"/>
            </w:pPr>
            <w:r>
              <w:t>means any item or service that is:</w:t>
            </w:r>
          </w:p>
          <w:p w14:paraId="287D1E8C" w14:textId="77777777" w:rsidR="009404B8" w:rsidRDefault="009404B8">
            <w:pPr>
              <w:pStyle w:val="Table10ptSub1-ASDEFCON"/>
            </w:pPr>
            <w:r>
              <w:t>available to the general public or in the market for defence goods and services for supply on standard commercial terms; and</w:t>
            </w:r>
          </w:p>
          <w:p w14:paraId="6309B0BB" w14:textId="77777777" w:rsidR="009404B8" w:rsidRDefault="009404B8">
            <w:pPr>
              <w:pStyle w:val="Table10ptSub1-ASDEFCON"/>
            </w:pPr>
            <w:r>
              <w:t>able to be used for its intended purpose under the Contract without development or modification (except for any minor modification or reconfiguration that is necessary and commonly required to install the item or use the service),</w:t>
            </w:r>
          </w:p>
          <w:p w14:paraId="5344AE58" w14:textId="05CDE7E7" w:rsidR="009404B8" w:rsidRPr="00F62FB2" w:rsidRDefault="009404B8" w:rsidP="003D2C8F">
            <w:pPr>
              <w:pStyle w:val="Table10ptText-ASDEFCON"/>
            </w:pPr>
            <w:r>
              <w:t>but does not include an item created, manufactured or produced by the Contractor or a Related Body Corporate of the Contractor.</w:t>
            </w:r>
          </w:p>
        </w:tc>
      </w:tr>
      <w:tr w:rsidR="009404B8" w:rsidRPr="00B76CA9" w14:paraId="28437EEF" w14:textId="77777777" w:rsidTr="007C1B1C">
        <w:trPr>
          <w:cantSplit/>
          <w:jc w:val="center"/>
        </w:trPr>
        <w:tc>
          <w:tcPr>
            <w:tcW w:w="1689" w:type="dxa"/>
          </w:tcPr>
          <w:p w14:paraId="77220BCD" w14:textId="474646F5" w:rsidR="009404B8" w:rsidRPr="00B76CA9" w:rsidRDefault="009404B8" w:rsidP="003D2C8F">
            <w:pPr>
              <w:pStyle w:val="Table10ptText-ASDEFCON"/>
            </w:pPr>
            <w:r>
              <w:t>Commercial Material</w:t>
            </w:r>
          </w:p>
        </w:tc>
        <w:tc>
          <w:tcPr>
            <w:tcW w:w="1200" w:type="dxa"/>
          </w:tcPr>
          <w:p w14:paraId="702B9EB9" w14:textId="6E1D0E20" w:rsidR="009404B8" w:rsidRPr="00B76CA9" w:rsidRDefault="009404B8">
            <w:pPr>
              <w:pStyle w:val="Table10ptText-ASDEFCON"/>
            </w:pPr>
            <w:r>
              <w:t>(Core)</w:t>
            </w:r>
          </w:p>
        </w:tc>
        <w:tc>
          <w:tcPr>
            <w:tcW w:w="6759" w:type="dxa"/>
          </w:tcPr>
          <w:p w14:paraId="6E027E4F" w14:textId="77777777" w:rsidR="009404B8" w:rsidRDefault="009404B8">
            <w:pPr>
              <w:pStyle w:val="Table10ptText-ASDEFCON"/>
            </w:pPr>
            <w:r>
              <w:t>means any Contract Material that is:</w:t>
            </w:r>
          </w:p>
          <w:p w14:paraId="70B49EFF" w14:textId="77777777" w:rsidR="009404B8" w:rsidRDefault="009404B8">
            <w:pPr>
              <w:pStyle w:val="Table10ptSub1-ASDEFCON"/>
            </w:pPr>
            <w:r>
              <w:t xml:space="preserve">a Commercial Item </w:t>
            </w:r>
            <w:r w:rsidRPr="00A944E8">
              <w:t>or material which relates to a Commercial Item</w:t>
            </w:r>
            <w:r>
              <w:t>;</w:t>
            </w:r>
          </w:p>
          <w:p w14:paraId="5C44980B" w14:textId="77777777" w:rsidR="009404B8" w:rsidRDefault="009404B8">
            <w:pPr>
              <w:pStyle w:val="Table10ptSub1-ASDEFCON"/>
            </w:pPr>
            <w:r>
              <w:t>supplied, without further development or modification, in conjunction with a Commercial Item, under the standard commercial terms applicable to that item; or</w:t>
            </w:r>
          </w:p>
          <w:p w14:paraId="547504BC" w14:textId="4E89BE21" w:rsidR="009404B8" w:rsidRPr="00F62FB2" w:rsidRDefault="009404B8" w:rsidP="003D2C8F">
            <w:pPr>
              <w:pStyle w:val="Table10ptSub1-ASDEFCON"/>
            </w:pPr>
            <w:r>
              <w:t>Free and Open Source Software, or any TD supplied in conjunction with Free and Open Source Software.</w:t>
            </w:r>
          </w:p>
        </w:tc>
      </w:tr>
      <w:tr w:rsidR="00373D8F" w:rsidRPr="00B76CA9" w14:paraId="59A6C7FC" w14:textId="77777777" w:rsidTr="007C1B1C">
        <w:trPr>
          <w:cantSplit/>
          <w:jc w:val="center"/>
        </w:trPr>
        <w:tc>
          <w:tcPr>
            <w:tcW w:w="1689" w:type="dxa"/>
          </w:tcPr>
          <w:p w14:paraId="03C74225" w14:textId="3B67146A" w:rsidR="00373D8F" w:rsidRDefault="00373D8F">
            <w:pPr>
              <w:pStyle w:val="Table10ptText-ASDEFCON"/>
            </w:pPr>
            <w:r w:rsidRPr="00B378C4">
              <w:t>Commercialise</w:t>
            </w:r>
          </w:p>
        </w:tc>
        <w:tc>
          <w:tcPr>
            <w:tcW w:w="1200" w:type="dxa"/>
          </w:tcPr>
          <w:p w14:paraId="0E414429" w14:textId="61255383" w:rsidR="00373D8F" w:rsidRDefault="00373D8F">
            <w:pPr>
              <w:pStyle w:val="Table10ptText-ASDEFCON"/>
            </w:pPr>
            <w:r w:rsidRPr="00B378C4">
              <w:t>(Core)</w:t>
            </w:r>
          </w:p>
        </w:tc>
        <w:tc>
          <w:tcPr>
            <w:tcW w:w="6759" w:type="dxa"/>
          </w:tcPr>
          <w:p w14:paraId="78E08DA4" w14:textId="361041ED" w:rsidR="00373D8F" w:rsidRDefault="00373D8F">
            <w:pPr>
              <w:pStyle w:val="Table10ptText-ASDEFCON"/>
            </w:pPr>
            <w:r w:rsidRPr="00B378C4">
              <w:t>means</w:t>
            </w:r>
            <w:r>
              <w:t>, in respect of the Commonwealth or any of its sublicensees,</w:t>
            </w:r>
            <w:r w:rsidRPr="00B378C4">
              <w:t xml:space="preserve"> to exploit the </w:t>
            </w:r>
            <w:r>
              <w:t>IP</w:t>
            </w:r>
            <w:r w:rsidRPr="00B378C4">
              <w:t xml:space="preserve"> in Contract Material or Software in return for </w:t>
            </w:r>
            <w:r>
              <w:t xml:space="preserve">payment of </w:t>
            </w:r>
            <w:r w:rsidRPr="00B378C4">
              <w:t>a Royalty or a commercial return</w:t>
            </w:r>
            <w:r>
              <w:t xml:space="preserve"> to the Commonwealth or the sublicensee</w:t>
            </w:r>
            <w:r w:rsidRPr="00B378C4">
              <w:t>.</w:t>
            </w:r>
          </w:p>
        </w:tc>
      </w:tr>
      <w:tr w:rsidR="002A6998" w:rsidRPr="00B76CA9" w14:paraId="06022E63" w14:textId="77777777" w:rsidTr="007C1B1C">
        <w:trPr>
          <w:cantSplit/>
          <w:jc w:val="center"/>
        </w:trPr>
        <w:tc>
          <w:tcPr>
            <w:tcW w:w="1689" w:type="dxa"/>
          </w:tcPr>
          <w:p w14:paraId="6E52EEAD" w14:textId="77777777" w:rsidR="002A6998" w:rsidRPr="00B76CA9" w:rsidRDefault="002A6998">
            <w:pPr>
              <w:pStyle w:val="Table10ptText-ASDEFCON"/>
            </w:pPr>
            <w:r>
              <w:t xml:space="preserve">Commonwealth </w:t>
            </w:r>
            <w:r w:rsidR="00E1566F">
              <w:t>Representative</w:t>
            </w:r>
          </w:p>
        </w:tc>
        <w:tc>
          <w:tcPr>
            <w:tcW w:w="1200" w:type="dxa"/>
          </w:tcPr>
          <w:p w14:paraId="7E9B64C5" w14:textId="77777777" w:rsidR="002A6998" w:rsidRPr="00606E9B" w:rsidRDefault="002A6998">
            <w:pPr>
              <w:pStyle w:val="Table10ptText-ASDEFCON"/>
            </w:pPr>
            <w:r>
              <w:t>(Core)</w:t>
            </w:r>
          </w:p>
        </w:tc>
        <w:tc>
          <w:tcPr>
            <w:tcW w:w="6759" w:type="dxa"/>
          </w:tcPr>
          <w:p w14:paraId="2A75D892" w14:textId="77777777" w:rsidR="002A6998" w:rsidRPr="00606E9B" w:rsidRDefault="00E1566F">
            <w:pPr>
              <w:pStyle w:val="Table10ptText-ASDEFCON"/>
            </w:pPr>
            <w:r w:rsidRPr="00F62FB2">
              <w:t>means the person so named on the Details Schedule or any other person appointed as the Commonwealth Representative</w:t>
            </w:r>
            <w:r>
              <w:t xml:space="preserve">. </w:t>
            </w:r>
          </w:p>
        </w:tc>
      </w:tr>
      <w:tr w:rsidR="007B1CD3" w:rsidRPr="00B76CA9" w14:paraId="4CA11B47" w14:textId="77777777" w:rsidTr="007C1B1C">
        <w:trPr>
          <w:cantSplit/>
          <w:jc w:val="center"/>
          <w:ins w:id="1545" w:author="Prabhu, Akshata MS" w:date="2024-08-23T08:05:00Z"/>
        </w:trPr>
        <w:tc>
          <w:tcPr>
            <w:tcW w:w="1689" w:type="dxa"/>
          </w:tcPr>
          <w:p w14:paraId="178E5373" w14:textId="2FC99E18" w:rsidR="007B1CD3" w:rsidRDefault="007B1CD3" w:rsidP="007B1CD3">
            <w:pPr>
              <w:pStyle w:val="Table10ptText-ASDEFCON"/>
              <w:rPr>
                <w:ins w:id="1546" w:author="Prabhu, Akshata MS" w:date="2024-08-23T08:05:00Z"/>
              </w:rPr>
            </w:pPr>
            <w:ins w:id="1547" w:author="Prabhu, Akshata MS" w:date="2024-08-23T08:05:00Z">
              <w:r w:rsidRPr="007B1CD3">
                <w:t>Commonwealth Supplier Code of Conduct</w:t>
              </w:r>
            </w:ins>
          </w:p>
        </w:tc>
        <w:tc>
          <w:tcPr>
            <w:tcW w:w="1200" w:type="dxa"/>
          </w:tcPr>
          <w:p w14:paraId="4A242A8F" w14:textId="55C31759" w:rsidR="007B1CD3" w:rsidRDefault="007B1CD3">
            <w:pPr>
              <w:pStyle w:val="Table10ptText-ASDEFCON"/>
              <w:rPr>
                <w:ins w:id="1548" w:author="Prabhu, Akshata MS" w:date="2024-08-23T08:05:00Z"/>
              </w:rPr>
            </w:pPr>
            <w:ins w:id="1549" w:author="Prabhu, Akshata MS" w:date="2024-08-23T08:05:00Z">
              <w:r>
                <w:t>(Core)</w:t>
              </w:r>
            </w:ins>
          </w:p>
        </w:tc>
        <w:tc>
          <w:tcPr>
            <w:tcW w:w="6759" w:type="dxa"/>
          </w:tcPr>
          <w:p w14:paraId="68818A3C" w14:textId="0F180231" w:rsidR="007B1CD3" w:rsidRPr="00F62FB2" w:rsidRDefault="007B1CD3">
            <w:pPr>
              <w:pStyle w:val="Table10ptText-ASDEFCON"/>
              <w:rPr>
                <w:ins w:id="1550" w:author="Prabhu, Akshata MS" w:date="2024-08-23T08:05:00Z"/>
              </w:rPr>
            </w:pPr>
            <w:ins w:id="1551" w:author="Prabhu, Akshata MS" w:date="2024-08-23T08:05:00Z">
              <w:r w:rsidRPr="007B1CD3">
                <w:t xml:space="preserve">means the Commonwealth Supplier Code of Conduct, as </w:t>
              </w:r>
              <w:r>
                <w:t>amended</w:t>
              </w:r>
              <w:r w:rsidRPr="007B1CD3">
                <w:t xml:space="preserve"> from time to time.</w:t>
              </w:r>
            </w:ins>
          </w:p>
        </w:tc>
      </w:tr>
      <w:tr w:rsidR="00373D8F" w:rsidRPr="00B76CA9" w14:paraId="57769E14" w14:textId="77777777" w:rsidTr="007C1B1C">
        <w:trPr>
          <w:cantSplit/>
          <w:jc w:val="center"/>
        </w:trPr>
        <w:tc>
          <w:tcPr>
            <w:tcW w:w="1689" w:type="dxa"/>
          </w:tcPr>
          <w:p w14:paraId="2851A6BF" w14:textId="22E5B31D" w:rsidR="00373D8F" w:rsidRDefault="00373D8F">
            <w:pPr>
              <w:pStyle w:val="Table10ptText-ASDEFCON"/>
            </w:pPr>
            <w:r>
              <w:t>Contract</w:t>
            </w:r>
          </w:p>
        </w:tc>
        <w:tc>
          <w:tcPr>
            <w:tcW w:w="1200" w:type="dxa"/>
          </w:tcPr>
          <w:p w14:paraId="5F76B910" w14:textId="61152FC8" w:rsidR="00373D8F" w:rsidRDefault="00373D8F">
            <w:pPr>
              <w:pStyle w:val="Table10ptText-ASDEFCON"/>
            </w:pPr>
            <w:r>
              <w:t>(Core)</w:t>
            </w:r>
          </w:p>
        </w:tc>
        <w:tc>
          <w:tcPr>
            <w:tcW w:w="6759" w:type="dxa"/>
          </w:tcPr>
          <w:p w14:paraId="68A6862F" w14:textId="30C179B7" w:rsidR="00373D8F" w:rsidRPr="00F62FB2" w:rsidRDefault="00373D8F">
            <w:pPr>
              <w:pStyle w:val="Table10ptText-ASDEFCON"/>
            </w:pPr>
            <w:r w:rsidRPr="00F62FB2">
              <w:t xml:space="preserve">means a contract for the delivery or performance of Supplies created in accordance with clause </w:t>
            </w:r>
            <w:r w:rsidRPr="00F62FB2">
              <w:fldChar w:fldCharType="begin"/>
            </w:r>
            <w:r w:rsidRPr="00F62FB2">
              <w:instrText xml:space="preserve"> REF _Ref232674845 \r \h </w:instrText>
            </w:r>
            <w:r>
              <w:instrText xml:space="preserve"> \* MERGEFORMAT </w:instrText>
            </w:r>
            <w:r w:rsidRPr="00F62FB2">
              <w:fldChar w:fldCharType="separate"/>
            </w:r>
            <w:r w:rsidR="00C7088C">
              <w:t>1.7</w:t>
            </w:r>
            <w:r w:rsidRPr="00F62FB2">
              <w:fldChar w:fldCharType="end"/>
            </w:r>
            <w:r w:rsidRPr="00F62FB2">
              <w:t>.</w:t>
            </w:r>
          </w:p>
        </w:tc>
      </w:tr>
      <w:tr w:rsidR="002A6998" w:rsidRPr="00B76CA9" w14:paraId="4185E540" w14:textId="77777777" w:rsidTr="007C1B1C">
        <w:trPr>
          <w:cantSplit/>
          <w:jc w:val="center"/>
        </w:trPr>
        <w:tc>
          <w:tcPr>
            <w:tcW w:w="1689" w:type="dxa"/>
          </w:tcPr>
          <w:p w14:paraId="1CBA3B2C" w14:textId="77777777" w:rsidR="002A6998" w:rsidRPr="00B76CA9" w:rsidRDefault="002A6998">
            <w:pPr>
              <w:pStyle w:val="Table10ptText-ASDEFCON"/>
            </w:pPr>
            <w:r w:rsidRPr="00B76CA9">
              <w:t>Contract</w:t>
            </w:r>
            <w:r w:rsidR="00E1566F">
              <w:t xml:space="preserve"> Price</w:t>
            </w:r>
          </w:p>
        </w:tc>
        <w:tc>
          <w:tcPr>
            <w:tcW w:w="1200" w:type="dxa"/>
          </w:tcPr>
          <w:p w14:paraId="2F7CCB18" w14:textId="77777777" w:rsidR="002A6998" w:rsidRPr="00B76CA9" w:rsidRDefault="002A6998">
            <w:pPr>
              <w:pStyle w:val="Table10ptText-ASDEFCON"/>
            </w:pPr>
            <w:r w:rsidRPr="00B76CA9">
              <w:t>(Core)</w:t>
            </w:r>
          </w:p>
        </w:tc>
        <w:tc>
          <w:tcPr>
            <w:tcW w:w="6759" w:type="dxa"/>
          </w:tcPr>
          <w:p w14:paraId="618835D4" w14:textId="77777777" w:rsidR="002A6998" w:rsidRPr="00B76CA9" w:rsidRDefault="00E1566F">
            <w:pPr>
              <w:pStyle w:val="Table10ptText-ASDEFCON"/>
            </w:pPr>
            <w:r w:rsidRPr="00F62FB2">
              <w:t>means the contract price for the delivery of Supplies and the completion of all other obligations under a Contract as specified in the Tasking Order forming part of that Contract</w:t>
            </w:r>
            <w:r>
              <w:t xml:space="preserve">. </w:t>
            </w:r>
          </w:p>
        </w:tc>
      </w:tr>
      <w:tr w:rsidR="002A6998" w:rsidRPr="00B76CA9" w14:paraId="49CDC00F" w14:textId="77777777" w:rsidTr="007C1B1C">
        <w:trPr>
          <w:cantSplit/>
          <w:jc w:val="center"/>
        </w:trPr>
        <w:tc>
          <w:tcPr>
            <w:tcW w:w="1689" w:type="dxa"/>
          </w:tcPr>
          <w:p w14:paraId="48B89CEB" w14:textId="77777777" w:rsidR="002A6998" w:rsidRDefault="002A6998">
            <w:pPr>
              <w:pStyle w:val="Table10ptText-ASDEFCON"/>
            </w:pPr>
            <w:r>
              <w:t>Contract Material</w:t>
            </w:r>
          </w:p>
        </w:tc>
        <w:tc>
          <w:tcPr>
            <w:tcW w:w="1200" w:type="dxa"/>
          </w:tcPr>
          <w:p w14:paraId="6D68C6F3" w14:textId="77777777" w:rsidR="002A6998" w:rsidRPr="00D26539" w:rsidRDefault="002A6998">
            <w:pPr>
              <w:pStyle w:val="Table10ptText-ASDEFCON"/>
              <w:rPr>
                <w:lang w:val="en-GB"/>
              </w:rPr>
            </w:pPr>
            <w:r>
              <w:rPr>
                <w:lang w:val="en-GB"/>
              </w:rPr>
              <w:t>(Core)</w:t>
            </w:r>
          </w:p>
        </w:tc>
        <w:tc>
          <w:tcPr>
            <w:tcW w:w="6759" w:type="dxa"/>
          </w:tcPr>
          <w:p w14:paraId="67A54179" w14:textId="77777777" w:rsidR="002A6998" w:rsidRDefault="002A6998">
            <w:pPr>
              <w:pStyle w:val="Table10ptText-ASDEFCON"/>
            </w:pPr>
            <w:r>
              <w:t>means information, including Technical Data or Software, reduced to a material form (whether stored electronically or otherwise) that is delivered or required to be delivered to the Commonwealth under the Contract.</w:t>
            </w:r>
          </w:p>
        </w:tc>
      </w:tr>
      <w:tr w:rsidR="005C2298" w:rsidRPr="00B76CA9" w14:paraId="23E223BA" w14:textId="77777777" w:rsidTr="007C1B1C">
        <w:trPr>
          <w:cantSplit/>
          <w:jc w:val="center"/>
        </w:trPr>
        <w:tc>
          <w:tcPr>
            <w:tcW w:w="1689" w:type="dxa"/>
          </w:tcPr>
          <w:p w14:paraId="3B83A01C" w14:textId="21203E20" w:rsidR="005C2298" w:rsidRDefault="005C2298">
            <w:pPr>
              <w:pStyle w:val="Table10ptText-ASDEFCON"/>
            </w:pPr>
            <w:r>
              <w:t>Contract Material Rights Schedule or CMR Schedule</w:t>
            </w:r>
          </w:p>
        </w:tc>
        <w:tc>
          <w:tcPr>
            <w:tcW w:w="1200" w:type="dxa"/>
          </w:tcPr>
          <w:p w14:paraId="43A22006" w14:textId="6CFC2013" w:rsidR="005C2298" w:rsidRDefault="005C2298">
            <w:pPr>
              <w:pStyle w:val="Table10ptText-ASDEFCON"/>
              <w:rPr>
                <w:lang w:val="en-GB"/>
              </w:rPr>
            </w:pPr>
            <w:r>
              <w:t>(Core)</w:t>
            </w:r>
          </w:p>
        </w:tc>
        <w:tc>
          <w:tcPr>
            <w:tcW w:w="6759" w:type="dxa"/>
          </w:tcPr>
          <w:p w14:paraId="3DB35574" w14:textId="477720A0" w:rsidR="005C2298" w:rsidRDefault="005C2298">
            <w:pPr>
              <w:pStyle w:val="Table10ptText-ASDEFCON"/>
            </w:pPr>
            <w:r>
              <w:t>means Attachment D to the Contract.</w:t>
            </w:r>
          </w:p>
        </w:tc>
      </w:tr>
      <w:tr w:rsidR="002B5E61" w:rsidRPr="00B76CA9" w14:paraId="65E3170E" w14:textId="77777777" w:rsidTr="007C1B1C">
        <w:trPr>
          <w:cantSplit/>
          <w:jc w:val="center"/>
        </w:trPr>
        <w:tc>
          <w:tcPr>
            <w:tcW w:w="1689" w:type="dxa"/>
          </w:tcPr>
          <w:p w14:paraId="732796BA" w14:textId="0AF5A0BE" w:rsidR="002B5E61" w:rsidRDefault="002B5E61">
            <w:pPr>
              <w:pStyle w:val="Table10ptText-ASDEFCON"/>
            </w:pPr>
            <w:r w:rsidRPr="002349E8">
              <w:t>Correctly Rendered Invoice</w:t>
            </w:r>
          </w:p>
        </w:tc>
        <w:tc>
          <w:tcPr>
            <w:tcW w:w="1200" w:type="dxa"/>
          </w:tcPr>
          <w:p w14:paraId="50CE554E" w14:textId="12DB1E5A" w:rsidR="002B5E61" w:rsidRPr="00D26539" w:rsidRDefault="002B5E61">
            <w:pPr>
              <w:pStyle w:val="Table10ptText-ASDEFCON"/>
              <w:rPr>
                <w:lang w:val="en-GB"/>
              </w:rPr>
            </w:pPr>
            <w:r w:rsidRPr="00D26539">
              <w:rPr>
                <w:lang w:val="en-GB"/>
              </w:rPr>
              <w:t>(Optional)</w:t>
            </w:r>
          </w:p>
        </w:tc>
        <w:tc>
          <w:tcPr>
            <w:tcW w:w="6759" w:type="dxa"/>
          </w:tcPr>
          <w:p w14:paraId="632F521C" w14:textId="1990F03A" w:rsidR="002B5E61" w:rsidRDefault="002B5E61" w:rsidP="003D2C8F">
            <w:pPr>
              <w:pStyle w:val="Table10ptSub1-ASDEFCON"/>
            </w:pPr>
            <w:r w:rsidRPr="000877D2">
              <w:t xml:space="preserve">Note to drafters: </w:t>
            </w:r>
            <w:r>
              <w:t xml:space="preserve"> </w:t>
            </w:r>
            <w:r w:rsidRPr="000877D2">
              <w:t xml:space="preserve">Include </w:t>
            </w:r>
            <w:r>
              <w:t xml:space="preserve">if clauses 10.3.2 to 10.3.6 (regarding PT PCP) </w:t>
            </w:r>
            <w:r w:rsidR="003E6BB0">
              <w:t>a</w:t>
            </w:r>
            <w:r>
              <w:t>re included in the COD.</w:t>
            </w:r>
          </w:p>
          <w:p w14:paraId="296DF7A8" w14:textId="77777777" w:rsidR="002B5E61" w:rsidRDefault="002B5E61" w:rsidP="003D2C8F">
            <w:pPr>
              <w:pStyle w:val="Table10ptSub1-ASDEFCON"/>
            </w:pPr>
            <w:r>
              <w:t xml:space="preserve">for the purposes of clause 9.9.7 of the COD, </w:t>
            </w:r>
            <w:r w:rsidRPr="00937A30">
              <w:t>means an invoice which is:</w:t>
            </w:r>
          </w:p>
          <w:p w14:paraId="7AC2A8B1" w14:textId="77777777" w:rsidR="002B5E61" w:rsidRDefault="002B5E61">
            <w:pPr>
              <w:pStyle w:val="Table10ptSub1-ASDEFCON"/>
            </w:pPr>
            <w:r>
              <w:t>rendered in accordance with all of the requirements of the relevant PT PCP Subcontract; and</w:t>
            </w:r>
          </w:p>
          <w:p w14:paraId="1D872D57" w14:textId="18CE8524" w:rsidR="002B5E61" w:rsidRPr="00B76CA9" w:rsidRDefault="002B5E61">
            <w:pPr>
              <w:pStyle w:val="Table10ptSub1-ASDEFCON"/>
            </w:pPr>
            <w:r>
              <w:t>for amounts that are correctly calculated and due for payment and payable under the terms of the relevant PT PCP Subcontract.</w:t>
            </w:r>
          </w:p>
        </w:tc>
      </w:tr>
      <w:tr w:rsidR="002A6998" w:rsidRPr="00B76CA9" w14:paraId="47E6B8B7" w14:textId="77777777" w:rsidTr="007C1B1C">
        <w:trPr>
          <w:cantSplit/>
          <w:jc w:val="center"/>
        </w:trPr>
        <w:tc>
          <w:tcPr>
            <w:tcW w:w="1689" w:type="dxa"/>
          </w:tcPr>
          <w:p w14:paraId="53F8539E" w14:textId="77777777" w:rsidR="002A6998" w:rsidRPr="00B76CA9" w:rsidRDefault="002A6998">
            <w:pPr>
              <w:pStyle w:val="Table10ptText-ASDEFCON"/>
            </w:pPr>
            <w:r>
              <w:t>d</w:t>
            </w:r>
            <w:r w:rsidRPr="00B76CA9">
              <w:t>ay</w:t>
            </w:r>
          </w:p>
        </w:tc>
        <w:tc>
          <w:tcPr>
            <w:tcW w:w="1200" w:type="dxa"/>
          </w:tcPr>
          <w:p w14:paraId="78ACC4F0" w14:textId="77777777" w:rsidR="002A6998" w:rsidRPr="00B76CA9" w:rsidRDefault="002A6998">
            <w:pPr>
              <w:pStyle w:val="Table10ptText-ASDEFCON"/>
            </w:pPr>
            <w:r w:rsidRPr="00B76CA9">
              <w:t>(Core)</w:t>
            </w:r>
          </w:p>
        </w:tc>
        <w:tc>
          <w:tcPr>
            <w:tcW w:w="6759" w:type="dxa"/>
          </w:tcPr>
          <w:p w14:paraId="170C24A6" w14:textId="77777777" w:rsidR="002A6998" w:rsidRPr="00B76CA9" w:rsidRDefault="002A6998">
            <w:pPr>
              <w:pStyle w:val="Table10ptText-ASDEFCON"/>
            </w:pPr>
            <w:r w:rsidRPr="00B76CA9">
              <w:t>means a calendar day.</w:t>
            </w:r>
          </w:p>
        </w:tc>
      </w:tr>
      <w:tr w:rsidR="002A6998" w:rsidRPr="00B76CA9" w14:paraId="1825C23F" w14:textId="77777777" w:rsidTr="007C1B1C">
        <w:trPr>
          <w:cantSplit/>
          <w:jc w:val="center"/>
        </w:trPr>
        <w:tc>
          <w:tcPr>
            <w:tcW w:w="1689" w:type="dxa"/>
          </w:tcPr>
          <w:p w14:paraId="79491819" w14:textId="77777777" w:rsidR="002A6998" w:rsidRPr="00B76CA9" w:rsidRDefault="002A6998">
            <w:pPr>
              <w:pStyle w:val="Table10ptText-ASDEFCON"/>
            </w:pPr>
            <w:r w:rsidRPr="00B76CA9">
              <w:t>Deed</w:t>
            </w:r>
          </w:p>
        </w:tc>
        <w:tc>
          <w:tcPr>
            <w:tcW w:w="1200" w:type="dxa"/>
          </w:tcPr>
          <w:p w14:paraId="042E6C33" w14:textId="77777777" w:rsidR="002A6998" w:rsidRPr="00B76CA9" w:rsidRDefault="002A6998">
            <w:pPr>
              <w:pStyle w:val="Table10ptText-ASDEFCON"/>
            </w:pPr>
            <w:r w:rsidRPr="00B76CA9">
              <w:t>(Core)</w:t>
            </w:r>
          </w:p>
        </w:tc>
        <w:tc>
          <w:tcPr>
            <w:tcW w:w="6759" w:type="dxa"/>
          </w:tcPr>
          <w:p w14:paraId="03F99069" w14:textId="7CF5D7A4" w:rsidR="002A6998" w:rsidRPr="00B76CA9" w:rsidRDefault="002A6998">
            <w:pPr>
              <w:pStyle w:val="Table10ptText-ASDEFCON"/>
            </w:pPr>
            <w:r w:rsidRPr="00B76CA9">
              <w:t xml:space="preserve">means the </w:t>
            </w:r>
            <w:r>
              <w:t>COD</w:t>
            </w:r>
            <w:del w:id="1552" w:author="Prabhu, Akshata MS" w:date="2024-08-23T08:05:00Z">
              <w:r w:rsidR="006D716A">
                <w:delText xml:space="preserve"> (including the Details Schedule)</w:delText>
              </w:r>
              <w:r w:rsidRPr="00B76CA9">
                <w:delText>,</w:delText>
              </w:r>
            </w:del>
            <w:ins w:id="1553" w:author="Prabhu, Akshata MS" w:date="2024-08-23T08:05:00Z">
              <w:r w:rsidRPr="00B76CA9">
                <w:t>,</w:t>
              </w:r>
            </w:ins>
            <w:r w:rsidRPr="00B76CA9">
              <w:t xml:space="preserve"> the Attachments and any document expressly incorporated as part of the Deed.</w:t>
            </w:r>
          </w:p>
        </w:tc>
      </w:tr>
      <w:tr w:rsidR="00E1566F" w:rsidRPr="00B76CA9" w14:paraId="1A9C2A6D" w14:textId="77777777" w:rsidTr="007C1B1C">
        <w:trPr>
          <w:cantSplit/>
          <w:jc w:val="center"/>
        </w:trPr>
        <w:tc>
          <w:tcPr>
            <w:tcW w:w="1689" w:type="dxa"/>
          </w:tcPr>
          <w:p w14:paraId="7B99A3E7" w14:textId="77777777" w:rsidR="00E1566F" w:rsidRPr="002E5DAB" w:rsidRDefault="00E1566F">
            <w:pPr>
              <w:pStyle w:val="Table10ptText-ASDEFCON"/>
            </w:pPr>
            <w:r>
              <w:t>Delivery Date</w:t>
            </w:r>
          </w:p>
        </w:tc>
        <w:tc>
          <w:tcPr>
            <w:tcW w:w="1200" w:type="dxa"/>
          </w:tcPr>
          <w:p w14:paraId="5031DDE3" w14:textId="77777777" w:rsidR="00E1566F" w:rsidRPr="002E5DAB" w:rsidRDefault="00E1566F">
            <w:pPr>
              <w:pStyle w:val="Table10ptText-ASDEFCON"/>
            </w:pPr>
            <w:r>
              <w:t>(Core)</w:t>
            </w:r>
          </w:p>
        </w:tc>
        <w:tc>
          <w:tcPr>
            <w:tcW w:w="6759" w:type="dxa"/>
          </w:tcPr>
          <w:p w14:paraId="241A28CE" w14:textId="77777777" w:rsidR="00E1566F" w:rsidRPr="002E5DAB" w:rsidRDefault="00E1566F">
            <w:pPr>
              <w:pStyle w:val="Table10ptText-ASDEFCON"/>
            </w:pPr>
            <w:r w:rsidRPr="00F62FB2">
              <w:t>means the date or dates for provision of the Supplies under a Contract as specified in the Tasking Order that forms part of that Contract.  If a date for provision of Supplies is not specified in a Contract, then the Delivery Date shall be the Lead Time for that item of Supplies specified in Attachment B.</w:t>
            </w:r>
          </w:p>
        </w:tc>
      </w:tr>
      <w:tr w:rsidR="00E1566F" w:rsidRPr="00B76CA9" w14:paraId="237541F4" w14:textId="77777777" w:rsidTr="007C1B1C">
        <w:trPr>
          <w:cantSplit/>
          <w:jc w:val="center"/>
        </w:trPr>
        <w:tc>
          <w:tcPr>
            <w:tcW w:w="1689" w:type="dxa"/>
          </w:tcPr>
          <w:p w14:paraId="741444ED" w14:textId="77777777" w:rsidR="00E1566F" w:rsidRPr="002E5DAB" w:rsidRDefault="00E1566F">
            <w:pPr>
              <w:pStyle w:val="Table10ptText-ASDEFCON"/>
            </w:pPr>
            <w:r>
              <w:t xml:space="preserve">Delivery Location </w:t>
            </w:r>
          </w:p>
        </w:tc>
        <w:tc>
          <w:tcPr>
            <w:tcW w:w="1200" w:type="dxa"/>
          </w:tcPr>
          <w:p w14:paraId="48A5342E" w14:textId="77777777" w:rsidR="00E1566F" w:rsidRPr="002E5DAB" w:rsidRDefault="00E1566F">
            <w:pPr>
              <w:pStyle w:val="Table10ptText-ASDEFCON"/>
            </w:pPr>
            <w:r>
              <w:t>(Core)</w:t>
            </w:r>
          </w:p>
        </w:tc>
        <w:tc>
          <w:tcPr>
            <w:tcW w:w="6759" w:type="dxa"/>
          </w:tcPr>
          <w:p w14:paraId="04CF9AC3" w14:textId="77777777" w:rsidR="00E1566F" w:rsidRPr="00F62FB2" w:rsidRDefault="00E1566F" w:rsidP="003D2C8F">
            <w:pPr>
              <w:pStyle w:val="Table10ptText-ASDEFCON"/>
            </w:pPr>
            <w:r w:rsidRPr="00F62FB2">
              <w:t>means the location or locations for the delivery of the Supplies under a Contract as specified in the Tasking Order that forms part of that Contract.</w:t>
            </w:r>
          </w:p>
          <w:p w14:paraId="2B70DA59" w14:textId="77777777" w:rsidR="00E1566F" w:rsidRPr="002E5DAB" w:rsidRDefault="00E1566F" w:rsidP="00D26539">
            <w:pPr>
              <w:pStyle w:val="Table10ptText-ASDEFCON"/>
              <w:numPr>
                <w:ilvl w:val="0"/>
                <w:numId w:val="0"/>
              </w:numPr>
            </w:pPr>
          </w:p>
        </w:tc>
      </w:tr>
      <w:tr w:rsidR="002A6998" w:rsidRPr="00B76CA9" w14:paraId="09885A16" w14:textId="77777777" w:rsidTr="007C1B1C">
        <w:trPr>
          <w:cantSplit/>
          <w:jc w:val="center"/>
        </w:trPr>
        <w:tc>
          <w:tcPr>
            <w:tcW w:w="1689" w:type="dxa"/>
          </w:tcPr>
          <w:p w14:paraId="646FFB44" w14:textId="77777777" w:rsidR="002A6998" w:rsidRDefault="002A6998">
            <w:pPr>
              <w:pStyle w:val="Table10ptText-ASDEFCON"/>
            </w:pPr>
            <w:r>
              <w:t>Free and Open Source Software</w:t>
            </w:r>
          </w:p>
        </w:tc>
        <w:tc>
          <w:tcPr>
            <w:tcW w:w="1200" w:type="dxa"/>
          </w:tcPr>
          <w:p w14:paraId="37074070" w14:textId="77777777" w:rsidR="002A6998" w:rsidRDefault="002A6998">
            <w:pPr>
              <w:pStyle w:val="Table10ptText-ASDEFCON"/>
            </w:pPr>
            <w:r>
              <w:t>(Core)</w:t>
            </w:r>
          </w:p>
        </w:tc>
        <w:tc>
          <w:tcPr>
            <w:tcW w:w="6759" w:type="dxa"/>
          </w:tcPr>
          <w:p w14:paraId="2C3FCF46" w14:textId="77777777" w:rsidR="002A6998" w:rsidRDefault="002A6998">
            <w:pPr>
              <w:pStyle w:val="Table10ptText-ASDEFCON"/>
            </w:pPr>
            <w:r>
              <w:t xml:space="preserve">means Software that: </w:t>
            </w:r>
          </w:p>
          <w:p w14:paraId="26FF67F4" w14:textId="77777777" w:rsidR="002A6998" w:rsidRDefault="002A6998">
            <w:pPr>
              <w:pStyle w:val="Table10ptSub1-ASDEFCON"/>
            </w:pPr>
            <w:r>
              <w:t xml:space="preserve">is distributed on a free to use basis without a requirement to pay a Royalty or other fee; and </w:t>
            </w:r>
          </w:p>
          <w:p w14:paraId="2F43C5F9" w14:textId="77777777" w:rsidR="002A6998" w:rsidRDefault="002A6998">
            <w:pPr>
              <w:pStyle w:val="Table10ptSub1-ASDEFCON"/>
            </w:pPr>
            <w:r>
              <w:t>may be used, modified, developed or adapted by any person subject to specified conditions,</w:t>
            </w:r>
          </w:p>
          <w:p w14:paraId="560E9C20" w14:textId="77777777" w:rsidR="002A6998" w:rsidRDefault="002A6998">
            <w:pPr>
              <w:pStyle w:val="Table10ptText-ASDEFCON"/>
            </w:pPr>
            <w:r>
              <w:rPr>
                <w:rFonts w:cs="Arial"/>
                <w:szCs w:val="20"/>
              </w:rPr>
              <w:t>and includes open source software, public domain software, shareware, community source software and freeware.</w:t>
            </w:r>
          </w:p>
        </w:tc>
      </w:tr>
      <w:tr w:rsidR="002A6998" w:rsidRPr="00B76CA9" w14:paraId="4E067149" w14:textId="77777777" w:rsidTr="007C1B1C">
        <w:trPr>
          <w:cantSplit/>
          <w:jc w:val="center"/>
        </w:trPr>
        <w:tc>
          <w:tcPr>
            <w:tcW w:w="1689" w:type="dxa"/>
          </w:tcPr>
          <w:p w14:paraId="4EF4A507" w14:textId="77777777" w:rsidR="002A6998" w:rsidRPr="00B76CA9" w:rsidRDefault="002A6998">
            <w:pPr>
              <w:pStyle w:val="Table10ptText-ASDEFCON"/>
            </w:pPr>
            <w:r>
              <w:t>General Interest Charge Rate</w:t>
            </w:r>
          </w:p>
        </w:tc>
        <w:tc>
          <w:tcPr>
            <w:tcW w:w="1200" w:type="dxa"/>
          </w:tcPr>
          <w:p w14:paraId="1A6BEFBC" w14:textId="77777777" w:rsidR="002A6998" w:rsidRPr="00B76CA9" w:rsidRDefault="002A6998">
            <w:pPr>
              <w:pStyle w:val="Table10ptText-ASDEFCON"/>
            </w:pPr>
            <w:r>
              <w:t>(Core)</w:t>
            </w:r>
          </w:p>
        </w:tc>
        <w:tc>
          <w:tcPr>
            <w:tcW w:w="6759" w:type="dxa"/>
          </w:tcPr>
          <w:p w14:paraId="39D8D23E" w14:textId="77777777" w:rsidR="002A6998" w:rsidRPr="00B76CA9" w:rsidRDefault="002A69B1" w:rsidP="003D2C8F">
            <w:pPr>
              <w:pStyle w:val="Table10ptText-ASDEFCON"/>
            </w:pPr>
            <w:r w:rsidRPr="00F62FB2">
              <w:t>means the general interest charge rate determined under section 8AAD of the</w:t>
            </w:r>
            <w:r w:rsidRPr="00F62FB2">
              <w:rPr>
                <w:i/>
              </w:rPr>
              <w:t xml:space="preserve"> Taxation Administration Act 1953</w:t>
            </w:r>
            <w:r w:rsidRPr="00F62FB2">
              <w:t xml:space="preserve"> on the day payment is due, expressed as a decimal rate per day.</w:t>
            </w:r>
          </w:p>
        </w:tc>
      </w:tr>
      <w:tr w:rsidR="002A6998" w:rsidRPr="00B76CA9" w14:paraId="1E9CA304" w14:textId="77777777" w:rsidTr="007C1B1C">
        <w:trPr>
          <w:cantSplit/>
          <w:jc w:val="center"/>
        </w:trPr>
        <w:tc>
          <w:tcPr>
            <w:tcW w:w="1689" w:type="dxa"/>
          </w:tcPr>
          <w:p w14:paraId="6834D269" w14:textId="77777777" w:rsidR="002A6998" w:rsidRPr="00B76CA9" w:rsidRDefault="002A6998">
            <w:pPr>
              <w:pStyle w:val="Table10ptText-ASDEFCON"/>
            </w:pPr>
            <w:r>
              <w:t>Glossary</w:t>
            </w:r>
          </w:p>
        </w:tc>
        <w:tc>
          <w:tcPr>
            <w:tcW w:w="1200" w:type="dxa"/>
          </w:tcPr>
          <w:p w14:paraId="4D78FEA1" w14:textId="77777777" w:rsidR="002A6998" w:rsidRPr="00B76CA9" w:rsidRDefault="002A6998">
            <w:pPr>
              <w:pStyle w:val="Table10ptText-ASDEFCON"/>
            </w:pPr>
            <w:r>
              <w:t>(Core)</w:t>
            </w:r>
          </w:p>
        </w:tc>
        <w:tc>
          <w:tcPr>
            <w:tcW w:w="6759" w:type="dxa"/>
          </w:tcPr>
          <w:p w14:paraId="35CD4353" w14:textId="0BD0EFE9" w:rsidR="002A6998" w:rsidRPr="00B76CA9" w:rsidRDefault="002A6998" w:rsidP="00A944E8">
            <w:pPr>
              <w:pStyle w:val="Table10ptText-ASDEFCON"/>
            </w:pPr>
            <w:r>
              <w:t xml:space="preserve">means this glossary at Attachment </w:t>
            </w:r>
            <w:r w:rsidR="00A944E8">
              <w:t>E</w:t>
            </w:r>
            <w:r>
              <w:t xml:space="preserve"> to the Contract.</w:t>
            </w:r>
          </w:p>
        </w:tc>
      </w:tr>
      <w:tr w:rsidR="002A69B1" w:rsidRPr="00B76CA9" w14:paraId="44B0A707" w14:textId="77777777" w:rsidTr="007C1B1C">
        <w:trPr>
          <w:cantSplit/>
          <w:jc w:val="center"/>
        </w:trPr>
        <w:tc>
          <w:tcPr>
            <w:tcW w:w="1689" w:type="dxa"/>
          </w:tcPr>
          <w:p w14:paraId="7A269E73" w14:textId="77777777" w:rsidR="002A69B1" w:rsidRDefault="002A69B1">
            <w:pPr>
              <w:pStyle w:val="Table10ptText-ASDEFCON"/>
            </w:pPr>
            <w:r>
              <w:t>Goods</w:t>
            </w:r>
          </w:p>
        </w:tc>
        <w:tc>
          <w:tcPr>
            <w:tcW w:w="1200" w:type="dxa"/>
          </w:tcPr>
          <w:p w14:paraId="3699A55A" w14:textId="77777777" w:rsidR="002A69B1" w:rsidRDefault="002A69B1">
            <w:pPr>
              <w:pStyle w:val="Table10ptText-ASDEFCON"/>
            </w:pPr>
            <w:r>
              <w:t>(Core)</w:t>
            </w:r>
          </w:p>
        </w:tc>
        <w:tc>
          <w:tcPr>
            <w:tcW w:w="6759" w:type="dxa"/>
          </w:tcPr>
          <w:p w14:paraId="3F694609" w14:textId="77777777" w:rsidR="002A69B1" w:rsidRDefault="002A69B1">
            <w:pPr>
              <w:pStyle w:val="Table10ptText-ASDEFCON"/>
            </w:pPr>
            <w:r w:rsidRPr="00F62FB2">
              <w:t>means the goods specified in Attachment B that are offered by the Contractor to the Commonwealth and any goods or component parts supplied by the Contractor as part of providing the Maintenance Services under the Deed or any Contract.  Goods do not include the Repairable Items.</w:t>
            </w:r>
          </w:p>
        </w:tc>
      </w:tr>
      <w:tr w:rsidR="002A6998" w:rsidRPr="00B76CA9" w14:paraId="227C90C9" w14:textId="77777777" w:rsidTr="007C1B1C">
        <w:trPr>
          <w:cantSplit/>
          <w:jc w:val="center"/>
        </w:trPr>
        <w:tc>
          <w:tcPr>
            <w:tcW w:w="1689" w:type="dxa"/>
          </w:tcPr>
          <w:p w14:paraId="480496A0" w14:textId="77777777" w:rsidR="002A6998" w:rsidRPr="00B76CA9" w:rsidRDefault="002A69B1">
            <w:pPr>
              <w:pStyle w:val="Table10ptText-ASDEFCON"/>
            </w:pPr>
            <w:r>
              <w:t>GST</w:t>
            </w:r>
          </w:p>
        </w:tc>
        <w:tc>
          <w:tcPr>
            <w:tcW w:w="1200" w:type="dxa"/>
          </w:tcPr>
          <w:p w14:paraId="73136538" w14:textId="77777777" w:rsidR="002A6998" w:rsidRPr="00B76CA9" w:rsidRDefault="002A69B1">
            <w:pPr>
              <w:pStyle w:val="Table10ptText-ASDEFCON"/>
            </w:pPr>
            <w:r>
              <w:t>(Core)</w:t>
            </w:r>
          </w:p>
        </w:tc>
        <w:tc>
          <w:tcPr>
            <w:tcW w:w="6759" w:type="dxa"/>
          </w:tcPr>
          <w:p w14:paraId="4A1F012A" w14:textId="77777777" w:rsidR="002A6998" w:rsidRPr="00B76CA9" w:rsidRDefault="002A69B1" w:rsidP="003D2C8F">
            <w:pPr>
              <w:pStyle w:val="Table10ptText-ASDEFCON"/>
            </w:pPr>
            <w:r w:rsidRPr="00F62FB2">
              <w:t>means a Commonwealth goods and services tax imposed by the GST Act.</w:t>
            </w:r>
          </w:p>
        </w:tc>
      </w:tr>
      <w:tr w:rsidR="002A6998" w:rsidRPr="00B76CA9" w14:paraId="1B17786F" w14:textId="77777777" w:rsidTr="007C1B1C">
        <w:trPr>
          <w:cantSplit/>
          <w:jc w:val="center"/>
        </w:trPr>
        <w:tc>
          <w:tcPr>
            <w:tcW w:w="1689" w:type="dxa"/>
          </w:tcPr>
          <w:p w14:paraId="1FCB3169" w14:textId="77777777" w:rsidR="002A6998" w:rsidRPr="00B76CA9" w:rsidRDefault="002A6998">
            <w:pPr>
              <w:pStyle w:val="Table10ptText-ASDEFCON"/>
            </w:pPr>
            <w:r w:rsidRPr="00B76CA9">
              <w:t>GST Act</w:t>
            </w:r>
          </w:p>
        </w:tc>
        <w:tc>
          <w:tcPr>
            <w:tcW w:w="1200" w:type="dxa"/>
          </w:tcPr>
          <w:p w14:paraId="51333A12" w14:textId="77777777" w:rsidR="002A6998" w:rsidRPr="00B76CA9" w:rsidRDefault="002A6998">
            <w:pPr>
              <w:pStyle w:val="Table10ptText-ASDEFCON"/>
            </w:pPr>
            <w:r w:rsidRPr="00B76CA9">
              <w:t>(Core)</w:t>
            </w:r>
          </w:p>
        </w:tc>
        <w:tc>
          <w:tcPr>
            <w:tcW w:w="6759" w:type="dxa"/>
          </w:tcPr>
          <w:p w14:paraId="3547B5D5" w14:textId="77777777" w:rsidR="002A6998" w:rsidRPr="00B76CA9" w:rsidRDefault="002A6998">
            <w:pPr>
              <w:pStyle w:val="Table10ptText-ASDEFCON"/>
            </w:pPr>
            <w:r w:rsidRPr="00B76CA9">
              <w:t xml:space="preserve">means </w:t>
            </w:r>
            <w:r w:rsidRPr="00C3407A">
              <w:rPr>
                <w:i/>
              </w:rPr>
              <w:t>A New Tax System (Goods and Services Tax) Act 1999</w:t>
            </w:r>
            <w:r w:rsidRPr="00B76CA9">
              <w:t xml:space="preserve"> and associated taxation legislation.  The expressions “adjustment note”, “taxable supply” “taxable importation” and “tax invoice” have the meanings given to those expressions in the GST Act.</w:t>
            </w:r>
          </w:p>
        </w:tc>
      </w:tr>
      <w:tr w:rsidR="002A69B1" w:rsidRPr="00B76CA9" w14:paraId="7FF255B7" w14:textId="77777777" w:rsidTr="007C1B1C">
        <w:trPr>
          <w:cantSplit/>
          <w:jc w:val="center"/>
        </w:trPr>
        <w:tc>
          <w:tcPr>
            <w:tcW w:w="1689" w:type="dxa"/>
          </w:tcPr>
          <w:p w14:paraId="6E73FBCF" w14:textId="77777777" w:rsidR="002A69B1" w:rsidRPr="00B76CA9" w:rsidRDefault="002A69B1">
            <w:pPr>
              <w:pStyle w:val="Table10ptText-ASDEFCON"/>
            </w:pPr>
            <w:r w:rsidRPr="00B76CA9">
              <w:t>Intellectual Property</w:t>
            </w:r>
          </w:p>
        </w:tc>
        <w:tc>
          <w:tcPr>
            <w:tcW w:w="1200" w:type="dxa"/>
          </w:tcPr>
          <w:p w14:paraId="72902AF5" w14:textId="77777777" w:rsidR="002A69B1" w:rsidRPr="00B76CA9" w:rsidRDefault="002A69B1">
            <w:pPr>
              <w:pStyle w:val="Table10ptText-ASDEFCON"/>
            </w:pPr>
            <w:r w:rsidRPr="00B76CA9">
              <w:t>(Core)</w:t>
            </w:r>
          </w:p>
        </w:tc>
        <w:tc>
          <w:tcPr>
            <w:tcW w:w="6759" w:type="dxa"/>
          </w:tcPr>
          <w:p w14:paraId="1FCCF576" w14:textId="77777777" w:rsidR="002A69B1" w:rsidRDefault="002A69B1">
            <w:pPr>
              <w:pStyle w:val="Table10ptText-ASDEFCON"/>
            </w:pPr>
            <w:r>
              <w:t>means all present and future rights conferred by law in or in relation any of the following:</w:t>
            </w:r>
          </w:p>
          <w:p w14:paraId="14F17E78" w14:textId="77777777" w:rsidR="002A69B1" w:rsidRDefault="002A69B1">
            <w:pPr>
              <w:pStyle w:val="Table10ptSub1-ASDEFCON"/>
            </w:pPr>
            <w:r>
              <w:t>Copyright;</w:t>
            </w:r>
          </w:p>
          <w:p w14:paraId="23D6156F" w14:textId="77777777" w:rsidR="00347D19" w:rsidRDefault="002A69B1">
            <w:pPr>
              <w:pStyle w:val="Table10ptSub1-ASDEFCON"/>
            </w:pPr>
            <w:r>
              <w:t xml:space="preserve">rights in relation to a Circuit Layout, Patent, Registerable Design or Trade Mark (including service marks); and </w:t>
            </w:r>
          </w:p>
          <w:p w14:paraId="43ED4163" w14:textId="210A511A" w:rsidR="002A69B1" w:rsidRPr="00B76CA9" w:rsidRDefault="002A69B1">
            <w:pPr>
              <w:pStyle w:val="Table10ptSub1-ASDEFCON"/>
            </w:pPr>
            <w:r>
              <w:t>any other rights resulting from intellectual activity in the industrial, scientific, literary and artistic fields recognised in domestic law anywhere n the world whether registered or unregistered.</w:t>
            </w:r>
          </w:p>
        </w:tc>
      </w:tr>
      <w:tr w:rsidR="002A69B1" w:rsidRPr="00B76CA9" w14:paraId="3033B123" w14:textId="77777777" w:rsidTr="007C1B1C">
        <w:trPr>
          <w:cantSplit/>
          <w:jc w:val="center"/>
        </w:trPr>
        <w:tc>
          <w:tcPr>
            <w:tcW w:w="1689" w:type="dxa"/>
          </w:tcPr>
          <w:p w14:paraId="0ECF5D1F" w14:textId="77777777" w:rsidR="002A69B1" w:rsidRPr="00B76CA9" w:rsidRDefault="002A69B1">
            <w:pPr>
              <w:pStyle w:val="Table10ptText-ASDEFCON"/>
            </w:pPr>
            <w:r>
              <w:t>Lead Time</w:t>
            </w:r>
          </w:p>
        </w:tc>
        <w:tc>
          <w:tcPr>
            <w:tcW w:w="1200" w:type="dxa"/>
          </w:tcPr>
          <w:p w14:paraId="443429AE" w14:textId="77777777" w:rsidR="002A69B1" w:rsidRPr="00B76CA9" w:rsidRDefault="002A69B1">
            <w:pPr>
              <w:pStyle w:val="Table10ptText-ASDEFCON"/>
            </w:pPr>
            <w:r>
              <w:t>(Core)</w:t>
            </w:r>
          </w:p>
        </w:tc>
        <w:tc>
          <w:tcPr>
            <w:tcW w:w="6759" w:type="dxa"/>
          </w:tcPr>
          <w:p w14:paraId="2CC6FB09" w14:textId="77777777" w:rsidR="00660661" w:rsidRDefault="002A69B1" w:rsidP="003D2C8F">
            <w:pPr>
              <w:pStyle w:val="Table10ptText-ASDEFCON"/>
            </w:pPr>
            <w:r w:rsidRPr="00F62FB2">
              <w:t>means:</w:t>
            </w:r>
          </w:p>
          <w:p w14:paraId="65D66BAD" w14:textId="54ACB4E1" w:rsidR="002A69B1" w:rsidRPr="00F62FB2" w:rsidRDefault="002A69B1" w:rsidP="00660661">
            <w:pPr>
              <w:pStyle w:val="Table10ptSub1-ASDEFCON"/>
            </w:pPr>
            <w:r w:rsidRPr="00F62FB2">
              <w:t xml:space="preserve">in relation to delivery of Goods, the timeframe from the effective date for a Contract in accordance with clause </w:t>
            </w:r>
            <w:r w:rsidRPr="00F62FB2">
              <w:fldChar w:fldCharType="begin"/>
            </w:r>
            <w:r w:rsidRPr="00F62FB2">
              <w:instrText xml:space="preserve"> REF _Ref269302052 \r \h </w:instrText>
            </w:r>
            <w:r>
              <w:instrText xml:space="preserve"> \* MERGEFORMAT </w:instrText>
            </w:r>
            <w:r w:rsidRPr="00F62FB2">
              <w:fldChar w:fldCharType="separate"/>
            </w:r>
            <w:r w:rsidR="00C7088C">
              <w:t>1.7.5</w:t>
            </w:r>
            <w:r w:rsidRPr="00F62FB2">
              <w:fldChar w:fldCharType="end"/>
            </w:r>
            <w:r w:rsidRPr="00F62FB2">
              <w:t xml:space="preserve"> until the Goods are delivered to the Delivery Location; and</w:t>
            </w:r>
          </w:p>
          <w:p w14:paraId="5530121C" w14:textId="4EF496BE" w:rsidR="002A69B1" w:rsidRPr="00B76CA9" w:rsidRDefault="002A69B1" w:rsidP="003D2C8F">
            <w:pPr>
              <w:pStyle w:val="Table10ptSub1-ASDEFCON"/>
            </w:pPr>
            <w:r w:rsidRPr="00F62FB2">
              <w:t>in relation to a Repairable Item requiring Maintenance Services, the time from either delivery to the Contractor or pick-up by the Contractor of the Repairable Item until the return to the Delivery Location of the Repairable Item after the required Maintenance Services have been completed.</w:t>
            </w:r>
          </w:p>
        </w:tc>
      </w:tr>
      <w:tr w:rsidR="00373D8F" w:rsidRPr="00B76CA9" w14:paraId="28B4F3DE" w14:textId="77777777" w:rsidTr="007C1B1C">
        <w:trPr>
          <w:cantSplit/>
          <w:jc w:val="center"/>
        </w:trPr>
        <w:tc>
          <w:tcPr>
            <w:tcW w:w="1689" w:type="dxa"/>
          </w:tcPr>
          <w:p w14:paraId="0A815668" w14:textId="49079378" w:rsidR="00373D8F" w:rsidRDefault="00373D8F">
            <w:pPr>
              <w:pStyle w:val="Table10ptText-ASDEFCON"/>
            </w:pPr>
            <w:r>
              <w:t>Licence</w:t>
            </w:r>
          </w:p>
        </w:tc>
        <w:tc>
          <w:tcPr>
            <w:tcW w:w="1200" w:type="dxa"/>
          </w:tcPr>
          <w:p w14:paraId="1EDC89E2" w14:textId="42B12B80" w:rsidR="00373D8F" w:rsidRDefault="00373D8F">
            <w:pPr>
              <w:pStyle w:val="Table10ptText-ASDEFCON"/>
            </w:pPr>
            <w:r>
              <w:t>(Core)</w:t>
            </w:r>
          </w:p>
        </w:tc>
        <w:tc>
          <w:tcPr>
            <w:tcW w:w="6759" w:type="dxa"/>
          </w:tcPr>
          <w:p w14:paraId="21DE9D3A" w14:textId="477EBFDB" w:rsidR="00373D8F" w:rsidRDefault="00373D8F" w:rsidP="003D2C8F">
            <w:pPr>
              <w:pStyle w:val="Table10ptText-ASDEFCON"/>
            </w:pPr>
            <w:r>
              <w:t>means a non-exclusive licence of IP in respect of Contract Material, being a licence that:</w:t>
            </w:r>
          </w:p>
          <w:p w14:paraId="744277BC" w14:textId="77777777" w:rsidR="00373D8F" w:rsidRPr="00B378C4" w:rsidRDefault="00373D8F">
            <w:pPr>
              <w:pStyle w:val="Table10ptSub1-ASDEFCON"/>
            </w:pPr>
            <w:r w:rsidRPr="00B378C4">
              <w:t xml:space="preserve">is fully paid-up and does not require any additional payment by the licensee, including by way of Royalty or any other fee; </w:t>
            </w:r>
          </w:p>
          <w:p w14:paraId="34F853F2" w14:textId="77777777" w:rsidR="00373D8F" w:rsidRPr="00B378C4" w:rsidRDefault="00373D8F">
            <w:pPr>
              <w:pStyle w:val="Table10ptSub1-ASDEFCON"/>
            </w:pPr>
            <w:r w:rsidRPr="00B378C4">
              <w:t>cannot be revoked or terminated by the licensor for any reason except upon expiration of a statutory protection term;</w:t>
            </w:r>
          </w:p>
          <w:p w14:paraId="35B92D14" w14:textId="77777777" w:rsidR="00373D8F" w:rsidRPr="00B378C4" w:rsidRDefault="00373D8F">
            <w:pPr>
              <w:pStyle w:val="Table10ptSub1-ASDEFCON"/>
            </w:pPr>
            <w:r w:rsidRPr="00B378C4">
              <w:t xml:space="preserve">operates in perpetuity without any action required on the part of the licensee to renew or extend the licence; </w:t>
            </w:r>
          </w:p>
          <w:p w14:paraId="5FD6F6A3" w14:textId="77777777" w:rsidR="00373D8F" w:rsidRDefault="00373D8F">
            <w:pPr>
              <w:pStyle w:val="Table10ptSub1-ASDEFCON"/>
            </w:pPr>
            <w:r w:rsidRPr="00B378C4">
              <w:t>operates on a world-wide basis; and</w:t>
            </w:r>
          </w:p>
          <w:p w14:paraId="0DA25C20" w14:textId="78568DCC" w:rsidR="00373D8F" w:rsidRPr="002A69B1" w:rsidRDefault="00373D8F">
            <w:pPr>
              <w:pStyle w:val="Table10ptSub1-ASDEFCON"/>
            </w:pPr>
            <w:r w:rsidRPr="00B378C4">
              <w:t xml:space="preserve">binds each successor in title to the owner of the </w:t>
            </w:r>
            <w:r>
              <w:t>IP</w:t>
            </w:r>
            <w:r w:rsidRPr="00B378C4">
              <w:t xml:space="preserve"> in respect of the Contract Material</w:t>
            </w:r>
            <w:r w:rsidRPr="00CD6CF7">
              <w:t>.</w:t>
            </w:r>
          </w:p>
        </w:tc>
      </w:tr>
      <w:tr w:rsidR="002A69B1" w:rsidRPr="00B76CA9" w14:paraId="251D87BA" w14:textId="77777777" w:rsidTr="007C1B1C">
        <w:trPr>
          <w:cantSplit/>
          <w:jc w:val="center"/>
        </w:trPr>
        <w:tc>
          <w:tcPr>
            <w:tcW w:w="1689" w:type="dxa"/>
          </w:tcPr>
          <w:p w14:paraId="4A1F53F2" w14:textId="77777777" w:rsidR="002A69B1" w:rsidRPr="00B76CA9" w:rsidRDefault="002A69B1">
            <w:pPr>
              <w:pStyle w:val="Table10ptText-ASDEFCON"/>
            </w:pPr>
            <w:r>
              <w:t>Maintenance Services</w:t>
            </w:r>
          </w:p>
        </w:tc>
        <w:tc>
          <w:tcPr>
            <w:tcW w:w="1200" w:type="dxa"/>
          </w:tcPr>
          <w:p w14:paraId="2EE448A7" w14:textId="77777777" w:rsidR="002A69B1" w:rsidRPr="00B76CA9" w:rsidRDefault="002A69B1">
            <w:pPr>
              <w:pStyle w:val="Table10ptText-ASDEFCON"/>
            </w:pPr>
            <w:r>
              <w:t>(Core)</w:t>
            </w:r>
          </w:p>
        </w:tc>
        <w:tc>
          <w:tcPr>
            <w:tcW w:w="6759" w:type="dxa"/>
          </w:tcPr>
          <w:p w14:paraId="06C3EB10" w14:textId="77777777" w:rsidR="002A69B1" w:rsidRPr="00B76CA9" w:rsidRDefault="002A69B1">
            <w:pPr>
              <w:pStyle w:val="Table10ptText-ASDEFCON"/>
            </w:pPr>
            <w:r w:rsidRPr="002A69B1">
              <w:t>means the maintenance services in respect of the Repairable Item or Repairable Items specified in Attachments A and B that are offered by the Contractor to the Commonwealth under the Deed or any Contract.</w:t>
            </w:r>
          </w:p>
        </w:tc>
      </w:tr>
      <w:tr w:rsidR="002A69B1" w:rsidRPr="00B76CA9" w14:paraId="3C7976FF" w14:textId="77777777" w:rsidTr="007C1B1C">
        <w:trPr>
          <w:cantSplit/>
          <w:jc w:val="center"/>
        </w:trPr>
        <w:tc>
          <w:tcPr>
            <w:tcW w:w="1689" w:type="dxa"/>
          </w:tcPr>
          <w:p w14:paraId="78ECA5E9" w14:textId="77777777" w:rsidR="002A69B1" w:rsidRDefault="002A69B1">
            <w:pPr>
              <w:pStyle w:val="Table10ptText-ASDEFCON"/>
            </w:pPr>
            <w:r w:rsidRPr="00E050E3">
              <w:t>Notifiable Incident</w:t>
            </w:r>
          </w:p>
        </w:tc>
        <w:tc>
          <w:tcPr>
            <w:tcW w:w="1200" w:type="dxa"/>
          </w:tcPr>
          <w:p w14:paraId="29A5D674" w14:textId="77777777" w:rsidR="002A69B1" w:rsidRDefault="002A69B1">
            <w:pPr>
              <w:pStyle w:val="Table10ptText-ASDEFCON"/>
            </w:pPr>
            <w:r>
              <w:t>(Core)</w:t>
            </w:r>
          </w:p>
        </w:tc>
        <w:tc>
          <w:tcPr>
            <w:tcW w:w="6759" w:type="dxa"/>
          </w:tcPr>
          <w:p w14:paraId="5A20EEE4" w14:textId="77777777" w:rsidR="002A69B1" w:rsidRPr="002A69B1" w:rsidRDefault="002A69B1">
            <w:pPr>
              <w:pStyle w:val="Table10ptText-ASDEFCON"/>
            </w:pPr>
            <w:r w:rsidRPr="00E050E3">
              <w:t xml:space="preserve">has the meaning given in sections 35 to 37 of the </w:t>
            </w:r>
            <w:r w:rsidRPr="00B1739A">
              <w:rPr>
                <w:i/>
              </w:rPr>
              <w:t>Work Health and Safety Act 2011</w:t>
            </w:r>
            <w:r w:rsidRPr="00E050E3">
              <w:t xml:space="preserve"> (Cth).</w:t>
            </w:r>
          </w:p>
        </w:tc>
      </w:tr>
      <w:tr w:rsidR="00373D8F" w:rsidRPr="00B76CA9" w14:paraId="79776D44" w14:textId="77777777" w:rsidTr="007C1B1C">
        <w:trPr>
          <w:cantSplit/>
          <w:jc w:val="center"/>
        </w:trPr>
        <w:tc>
          <w:tcPr>
            <w:tcW w:w="1689" w:type="dxa"/>
          </w:tcPr>
          <w:p w14:paraId="2BFBFE9B" w14:textId="64A71938" w:rsidR="00373D8F" w:rsidRDefault="00373D8F">
            <w:pPr>
              <w:pStyle w:val="Table10ptText-ASDEFCON"/>
            </w:pPr>
            <w:r w:rsidRPr="00B378C4">
              <w:t>Patent</w:t>
            </w:r>
          </w:p>
        </w:tc>
        <w:tc>
          <w:tcPr>
            <w:tcW w:w="1200" w:type="dxa"/>
          </w:tcPr>
          <w:p w14:paraId="7D635712" w14:textId="797F7400" w:rsidR="00373D8F" w:rsidRDefault="00373D8F">
            <w:pPr>
              <w:pStyle w:val="Table10ptText-ASDEFCON"/>
            </w:pPr>
            <w:r w:rsidRPr="00B378C4">
              <w:t>(Core)</w:t>
            </w:r>
          </w:p>
        </w:tc>
        <w:tc>
          <w:tcPr>
            <w:tcW w:w="6759" w:type="dxa"/>
          </w:tcPr>
          <w:p w14:paraId="67105AC7" w14:textId="29920B1A" w:rsidR="00373D8F" w:rsidRPr="002A69B1" w:rsidRDefault="00373D8F">
            <w:pPr>
              <w:pStyle w:val="Table10ptText-ASDEFCON"/>
            </w:pPr>
            <w:r w:rsidRPr="00B378C4">
              <w:t xml:space="preserve">means the rights and interests in any registered, pending, or restored standard or innovation patent under the </w:t>
            </w:r>
            <w:r w:rsidRPr="007C0263">
              <w:rPr>
                <w:i/>
              </w:rPr>
              <w:t>Patents Act 1990</w:t>
            </w:r>
            <w:r w:rsidRPr="00B378C4">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2A69B1" w:rsidRPr="00B76CA9" w14:paraId="4DF30839" w14:textId="77777777" w:rsidTr="007C1B1C">
        <w:trPr>
          <w:cantSplit/>
          <w:jc w:val="center"/>
        </w:trPr>
        <w:tc>
          <w:tcPr>
            <w:tcW w:w="1689" w:type="dxa"/>
          </w:tcPr>
          <w:p w14:paraId="1AD6EA22" w14:textId="77777777" w:rsidR="002A69B1" w:rsidRDefault="002A69B1">
            <w:pPr>
              <w:pStyle w:val="Table10ptText-ASDEFCON"/>
            </w:pPr>
            <w:r>
              <w:t>Price Adjustment Date</w:t>
            </w:r>
          </w:p>
        </w:tc>
        <w:tc>
          <w:tcPr>
            <w:tcW w:w="1200" w:type="dxa"/>
          </w:tcPr>
          <w:p w14:paraId="41E0D77E" w14:textId="77777777" w:rsidR="002A69B1" w:rsidRDefault="002A69B1">
            <w:pPr>
              <w:pStyle w:val="Table10ptText-ASDEFCON"/>
            </w:pPr>
            <w:r>
              <w:t>(Optional)</w:t>
            </w:r>
          </w:p>
        </w:tc>
        <w:tc>
          <w:tcPr>
            <w:tcW w:w="6759" w:type="dxa"/>
          </w:tcPr>
          <w:p w14:paraId="69B7DF01" w14:textId="7E5EA6E9" w:rsidR="002A69B1" w:rsidRPr="002A69B1" w:rsidRDefault="002A69B1">
            <w:pPr>
              <w:pStyle w:val="Table10ptText-ASDEFCON"/>
            </w:pPr>
            <w:r w:rsidRPr="002A69B1">
              <w:t xml:space="preserve">means the last Working Day of the month that is </w:t>
            </w:r>
            <w:del w:id="1554" w:author="Prabhu, Akshata MS" w:date="2024-08-23T08:05:00Z">
              <w:r w:rsidR="00124374">
                <w:delText>twelve</w:delText>
              </w:r>
            </w:del>
            <w:ins w:id="1555" w:author="Prabhu, Akshata MS" w:date="2024-08-23T08:05:00Z">
              <w:r w:rsidRPr="002A69B1">
                <w:t>twenty four</w:t>
              </w:r>
            </w:ins>
            <w:r w:rsidRPr="002A69B1">
              <w:t xml:space="preserve"> calendar months from the Effective Date and the last Working Day of the month occurring each twelve calendar months thereafter.</w:t>
            </w:r>
          </w:p>
        </w:tc>
      </w:tr>
      <w:tr w:rsidR="002A69B1" w:rsidRPr="00B76CA9" w14:paraId="47F7CC95" w14:textId="77777777" w:rsidTr="007C1B1C">
        <w:trPr>
          <w:cantSplit/>
          <w:jc w:val="center"/>
        </w:trPr>
        <w:tc>
          <w:tcPr>
            <w:tcW w:w="1689" w:type="dxa"/>
          </w:tcPr>
          <w:p w14:paraId="7F8F4AE5" w14:textId="77777777" w:rsidR="002A69B1" w:rsidRDefault="002A69B1">
            <w:pPr>
              <w:pStyle w:val="Table10ptText-ASDEFCON"/>
            </w:pPr>
            <w:r>
              <w:t xml:space="preserve">Problematic Substance </w:t>
            </w:r>
          </w:p>
        </w:tc>
        <w:tc>
          <w:tcPr>
            <w:tcW w:w="1200" w:type="dxa"/>
          </w:tcPr>
          <w:p w14:paraId="37392B61" w14:textId="77777777" w:rsidR="002A69B1" w:rsidRDefault="002A69B1">
            <w:pPr>
              <w:pStyle w:val="Table10ptText-ASDEFCON"/>
            </w:pPr>
            <w:r>
              <w:t>(Core)</w:t>
            </w:r>
          </w:p>
        </w:tc>
        <w:tc>
          <w:tcPr>
            <w:tcW w:w="6759" w:type="dxa"/>
          </w:tcPr>
          <w:p w14:paraId="2741E934" w14:textId="77777777" w:rsidR="002A69B1" w:rsidRPr="0057605A" w:rsidRDefault="002A69B1" w:rsidP="003D2C8F">
            <w:pPr>
              <w:pStyle w:val="Table10ptText-ASDEFCON"/>
            </w:pPr>
            <w:r w:rsidRPr="0057605A">
              <w:t>means:</w:t>
            </w:r>
          </w:p>
          <w:p w14:paraId="269C35E0" w14:textId="77777777" w:rsidR="002A69B1" w:rsidRPr="00F62FB2" w:rsidRDefault="002A69B1" w:rsidP="003D2C8F">
            <w:pPr>
              <w:pStyle w:val="Table10ptSub1-ASDEFCON"/>
            </w:pPr>
            <w:r w:rsidRPr="00F62FB2">
              <w:t xml:space="preserve">any substance identified as having ozone depleting potential, or any gas identified as a Synthetic Greenhouse Gas, in the </w:t>
            </w:r>
            <w:r w:rsidRPr="00F62FB2">
              <w:rPr>
                <w:i/>
              </w:rPr>
              <w:t>Ozone Protection and Synthetic Greenhouse Gas Management Act 1989</w:t>
            </w:r>
            <w:r w:rsidRPr="00F62FB2">
              <w:t xml:space="preserve"> (Cth) or any regulations made under that Act;</w:t>
            </w:r>
          </w:p>
          <w:p w14:paraId="51CB9EE0" w14:textId="77777777" w:rsidR="002A69B1" w:rsidRPr="00F62FB2" w:rsidRDefault="002A69B1" w:rsidP="003D2C8F">
            <w:pPr>
              <w:pStyle w:val="Table10ptSub1-ASDEFCON"/>
            </w:pPr>
            <w:r w:rsidRPr="00F62FB2">
              <w:t xml:space="preserve">any dangerous goods as defined in the </w:t>
            </w:r>
            <w:r w:rsidRPr="00F62FB2">
              <w:rPr>
                <w:i/>
              </w:rPr>
              <w:t>Australian Code for the Transport of Dangerous Goods by Road and Rail</w:t>
            </w:r>
            <w:r w:rsidRPr="00F62FB2">
              <w:t xml:space="preserve"> (extant edition and as amended); or </w:t>
            </w:r>
          </w:p>
          <w:p w14:paraId="4FF6BE85" w14:textId="10362E0F" w:rsidR="002A69B1" w:rsidRPr="002A69B1" w:rsidRDefault="002A69B1" w:rsidP="00660661">
            <w:pPr>
              <w:pStyle w:val="Table10ptSub1-ASDEFCON"/>
            </w:pPr>
            <w:r w:rsidRPr="00F62FB2">
              <w:t xml:space="preserve">any </w:t>
            </w:r>
            <w:del w:id="1556" w:author="Prabhu, Akshata MS" w:date="2024-08-23T08:05:00Z">
              <w:r w:rsidRPr="00F62FB2">
                <w:delText>h</w:delText>
              </w:r>
              <w:r w:rsidR="0040672F">
                <w:delText>a</w:delText>
              </w:r>
              <w:r w:rsidRPr="00F62FB2">
                <w:delText>zardous</w:delText>
              </w:r>
            </w:del>
            <w:ins w:id="1557" w:author="Prabhu, Akshata MS" w:date="2024-08-23T08:05:00Z">
              <w:r w:rsidRPr="00F62FB2">
                <w:t>hzardous</w:t>
              </w:r>
            </w:ins>
            <w:r w:rsidRPr="00F62FB2">
              <w:t xml:space="preserve"> chemicals as defined in subregulation 5(1) of the </w:t>
            </w:r>
            <w:r w:rsidRPr="00F62FB2">
              <w:rPr>
                <w:i/>
              </w:rPr>
              <w:t xml:space="preserve">Work Health and Safety Regulations 2011 </w:t>
            </w:r>
            <w:r w:rsidRPr="00F62FB2">
              <w:t>(Cth).</w:t>
            </w:r>
          </w:p>
        </w:tc>
      </w:tr>
      <w:tr w:rsidR="00347D19" w:rsidRPr="00B76CA9" w14:paraId="110C55F6" w14:textId="77777777" w:rsidTr="007C1B1C">
        <w:trPr>
          <w:cantSplit/>
          <w:jc w:val="center"/>
        </w:trPr>
        <w:tc>
          <w:tcPr>
            <w:tcW w:w="1689" w:type="dxa"/>
          </w:tcPr>
          <w:p w14:paraId="1568A2FE" w14:textId="63406BC3" w:rsidR="00347D19" w:rsidRPr="002A69B1" w:rsidRDefault="00347D19">
            <w:pPr>
              <w:pStyle w:val="Table10ptText-ASDEFCON"/>
            </w:pPr>
            <w:r w:rsidRPr="002349E8">
              <w:t xml:space="preserve">PT PCP </w:t>
            </w:r>
          </w:p>
        </w:tc>
        <w:tc>
          <w:tcPr>
            <w:tcW w:w="1200" w:type="dxa"/>
          </w:tcPr>
          <w:p w14:paraId="6A41ABE9" w14:textId="39730CF4" w:rsidR="00347D19" w:rsidRDefault="00347D19">
            <w:pPr>
              <w:pStyle w:val="Table10ptText-ASDEFCON"/>
            </w:pPr>
            <w:r w:rsidRPr="000877D2">
              <w:t>(Optional)</w:t>
            </w:r>
          </w:p>
        </w:tc>
        <w:tc>
          <w:tcPr>
            <w:tcW w:w="6759" w:type="dxa"/>
          </w:tcPr>
          <w:p w14:paraId="0DC4C2D0" w14:textId="37ADB3DE" w:rsidR="00347D19" w:rsidRDefault="00347D19" w:rsidP="003D2C8F">
            <w:pPr>
              <w:pStyle w:val="NoteToDrafters-ASDEFCON"/>
              <w:rPr>
                <w:highlight w:val="black"/>
              </w:rPr>
            </w:pPr>
            <w:r w:rsidRPr="00095512">
              <w:rPr>
                <w:highlight w:val="black"/>
              </w:rPr>
              <w:t xml:space="preserve">Note to drafters: Include if clauses </w:t>
            </w:r>
            <w:del w:id="1558" w:author="Prabhu, Akshata MS" w:date="2024-08-23T08:05:00Z">
              <w:r w:rsidR="00AB4B3F">
                <w:rPr>
                  <w:highlight w:val="black"/>
                </w:rPr>
                <w:fldChar w:fldCharType="begin"/>
              </w:r>
              <w:r w:rsidR="00AB4B3F">
                <w:rPr>
                  <w:highlight w:val="black"/>
                </w:rPr>
                <w:delInstrText xml:space="preserve"> REF _Ref83644952 \w \h </w:delInstrText>
              </w:r>
              <w:r w:rsidR="00AB4B3F">
                <w:rPr>
                  <w:highlight w:val="black"/>
                </w:rPr>
              </w:r>
              <w:r w:rsidR="00AB4B3F">
                <w:rPr>
                  <w:highlight w:val="black"/>
                </w:rPr>
                <w:fldChar w:fldCharType="separate"/>
              </w:r>
              <w:r w:rsidR="00DE1E8A">
                <w:rPr>
                  <w:highlight w:val="black"/>
                </w:rPr>
                <w:delText>10.3.2</w:delText>
              </w:r>
              <w:r w:rsidR="00AB4B3F">
                <w:rPr>
                  <w:highlight w:val="black"/>
                </w:rPr>
                <w:fldChar w:fldCharType="end"/>
              </w:r>
            </w:del>
            <w:ins w:id="1559" w:author="Prabhu, Akshata MS" w:date="2024-08-23T08:05:00Z">
              <w:r>
                <w:rPr>
                  <w:highlight w:val="black"/>
                </w:rPr>
                <w:t>10.3.2</w:t>
              </w:r>
            </w:ins>
            <w:r>
              <w:rPr>
                <w:highlight w:val="black"/>
              </w:rPr>
              <w:t xml:space="preserve"> to </w:t>
            </w:r>
            <w:del w:id="1560" w:author="Prabhu, Akshata MS" w:date="2024-08-23T08:05:00Z">
              <w:r w:rsidR="00AB4B3F">
                <w:rPr>
                  <w:highlight w:val="black"/>
                </w:rPr>
                <w:fldChar w:fldCharType="begin"/>
              </w:r>
              <w:r w:rsidR="00AB4B3F">
                <w:rPr>
                  <w:highlight w:val="black"/>
                </w:rPr>
                <w:delInstrText xml:space="preserve"> REF _Ref83131268 \w \h </w:delInstrText>
              </w:r>
              <w:r w:rsidR="00AB4B3F">
                <w:rPr>
                  <w:highlight w:val="black"/>
                </w:rPr>
              </w:r>
              <w:r w:rsidR="00AB4B3F">
                <w:rPr>
                  <w:highlight w:val="black"/>
                </w:rPr>
                <w:fldChar w:fldCharType="separate"/>
              </w:r>
              <w:r w:rsidR="00DE1E8A">
                <w:rPr>
                  <w:highlight w:val="black"/>
                </w:rPr>
                <w:delText>10.3.6</w:delText>
              </w:r>
              <w:r w:rsidR="00AB4B3F">
                <w:rPr>
                  <w:highlight w:val="black"/>
                </w:rPr>
                <w:fldChar w:fldCharType="end"/>
              </w:r>
            </w:del>
            <w:ins w:id="1561" w:author="Prabhu, Akshata MS" w:date="2024-08-23T08:05:00Z">
              <w:r>
                <w:rPr>
                  <w:highlight w:val="black"/>
                </w:rPr>
                <w:t>10.3.6</w:t>
              </w:r>
            </w:ins>
            <w:r>
              <w:rPr>
                <w:highlight w:val="black"/>
              </w:rPr>
              <w:t xml:space="preserve"> </w:t>
            </w:r>
            <w:r w:rsidRPr="00095512">
              <w:rPr>
                <w:highlight w:val="black"/>
              </w:rPr>
              <w:t>(regarding PT PCP) are included in the CO</w:t>
            </w:r>
            <w:r>
              <w:rPr>
                <w:highlight w:val="black"/>
              </w:rPr>
              <w:t>D</w:t>
            </w:r>
            <w:r w:rsidRPr="00095512">
              <w:rPr>
                <w:highlight w:val="black"/>
              </w:rPr>
              <w:t>.</w:t>
            </w:r>
            <w:r>
              <w:rPr>
                <w:highlight w:val="black"/>
              </w:rPr>
              <w:t xml:space="preserve"> </w:t>
            </w:r>
          </w:p>
          <w:p w14:paraId="746CE7FA" w14:textId="507254B1" w:rsidR="00347D19" w:rsidRPr="00FA3093" w:rsidRDefault="00347D19" w:rsidP="003D2C8F">
            <w:pPr>
              <w:pStyle w:val="Table10ptText-ASDEFCON"/>
            </w:pPr>
            <w:r w:rsidRPr="00300614">
              <w:t>means the Commonwealth’s ‘Payment Times Procurement Connected Policy’.</w:t>
            </w:r>
          </w:p>
        </w:tc>
      </w:tr>
      <w:tr w:rsidR="00347D19" w:rsidRPr="00B76CA9" w14:paraId="7F010789" w14:textId="77777777" w:rsidTr="007C1B1C">
        <w:trPr>
          <w:cantSplit/>
          <w:jc w:val="center"/>
        </w:trPr>
        <w:tc>
          <w:tcPr>
            <w:tcW w:w="1689" w:type="dxa"/>
          </w:tcPr>
          <w:p w14:paraId="04DDE028" w14:textId="4D27EDCE" w:rsidR="00347D19" w:rsidRPr="002A69B1" w:rsidRDefault="00347D19">
            <w:pPr>
              <w:pStyle w:val="Table10ptText-ASDEFCON"/>
            </w:pPr>
            <w:r w:rsidRPr="002349E8">
              <w:t>PT PCP Policy Team</w:t>
            </w:r>
          </w:p>
        </w:tc>
        <w:tc>
          <w:tcPr>
            <w:tcW w:w="1200" w:type="dxa"/>
          </w:tcPr>
          <w:p w14:paraId="4EED1142" w14:textId="0FDADA12" w:rsidR="00347D19" w:rsidRDefault="00347D19">
            <w:pPr>
              <w:pStyle w:val="Table10ptText-ASDEFCON"/>
            </w:pPr>
            <w:r w:rsidRPr="000877D2">
              <w:t>(Optional)</w:t>
            </w:r>
          </w:p>
        </w:tc>
        <w:tc>
          <w:tcPr>
            <w:tcW w:w="6759" w:type="dxa"/>
          </w:tcPr>
          <w:p w14:paraId="64BF2F52" w14:textId="55EB31ED" w:rsidR="00347D19" w:rsidRDefault="00347D19" w:rsidP="003D2C8F">
            <w:pPr>
              <w:pStyle w:val="NoteToDrafters-ASDEFCON"/>
              <w:rPr>
                <w:rFonts w:cs="Arial"/>
              </w:rPr>
            </w:pPr>
            <w:r w:rsidRPr="00095512">
              <w:rPr>
                <w:highlight w:val="black"/>
              </w:rPr>
              <w:t xml:space="preserve">Note to drafters: Include if clauses </w:t>
            </w:r>
            <w:del w:id="1562" w:author="Prabhu, Akshata MS" w:date="2024-08-23T08:05:00Z">
              <w:r w:rsidR="00AB4B3F">
                <w:rPr>
                  <w:highlight w:val="black"/>
                </w:rPr>
                <w:fldChar w:fldCharType="begin"/>
              </w:r>
              <w:r w:rsidR="00AB4B3F">
                <w:rPr>
                  <w:highlight w:val="black"/>
                </w:rPr>
                <w:delInstrText xml:space="preserve"> REF _Ref83644952 \w \h </w:delInstrText>
              </w:r>
              <w:r w:rsidR="00AB4B3F">
                <w:rPr>
                  <w:highlight w:val="black"/>
                </w:rPr>
              </w:r>
              <w:r w:rsidR="00AB4B3F">
                <w:rPr>
                  <w:highlight w:val="black"/>
                </w:rPr>
                <w:fldChar w:fldCharType="separate"/>
              </w:r>
              <w:r w:rsidR="00DE1E8A">
                <w:rPr>
                  <w:highlight w:val="black"/>
                </w:rPr>
                <w:delText>10.3.2</w:delText>
              </w:r>
              <w:r w:rsidR="00AB4B3F">
                <w:rPr>
                  <w:highlight w:val="black"/>
                </w:rPr>
                <w:fldChar w:fldCharType="end"/>
              </w:r>
            </w:del>
            <w:ins w:id="1563" w:author="Prabhu, Akshata MS" w:date="2024-08-23T08:05:00Z">
              <w:r>
                <w:rPr>
                  <w:highlight w:val="black"/>
                </w:rPr>
                <w:t>10.3.2</w:t>
              </w:r>
            </w:ins>
            <w:r>
              <w:rPr>
                <w:highlight w:val="black"/>
              </w:rPr>
              <w:t xml:space="preserve"> to </w:t>
            </w:r>
            <w:del w:id="1564" w:author="Prabhu, Akshata MS" w:date="2024-08-23T08:05:00Z">
              <w:r w:rsidR="00AB4B3F">
                <w:rPr>
                  <w:highlight w:val="black"/>
                </w:rPr>
                <w:fldChar w:fldCharType="begin"/>
              </w:r>
              <w:r w:rsidR="00AB4B3F">
                <w:rPr>
                  <w:highlight w:val="black"/>
                </w:rPr>
                <w:delInstrText xml:space="preserve"> REF _Ref83131268 \w \h </w:delInstrText>
              </w:r>
              <w:r w:rsidR="00AB4B3F">
                <w:rPr>
                  <w:highlight w:val="black"/>
                </w:rPr>
              </w:r>
              <w:r w:rsidR="00AB4B3F">
                <w:rPr>
                  <w:highlight w:val="black"/>
                </w:rPr>
                <w:fldChar w:fldCharType="separate"/>
              </w:r>
              <w:r w:rsidR="00DE1E8A">
                <w:rPr>
                  <w:highlight w:val="black"/>
                </w:rPr>
                <w:delText>10.3.6</w:delText>
              </w:r>
              <w:r w:rsidR="00AB4B3F">
                <w:rPr>
                  <w:highlight w:val="black"/>
                </w:rPr>
                <w:fldChar w:fldCharType="end"/>
              </w:r>
            </w:del>
            <w:ins w:id="1565" w:author="Prabhu, Akshata MS" w:date="2024-08-23T08:05:00Z">
              <w:r>
                <w:rPr>
                  <w:highlight w:val="black"/>
                </w:rPr>
                <w:t>10.3.6</w:t>
              </w:r>
            </w:ins>
            <w:r>
              <w:rPr>
                <w:highlight w:val="black"/>
              </w:rPr>
              <w:t xml:space="preserve"> </w:t>
            </w:r>
            <w:r w:rsidRPr="00095512">
              <w:rPr>
                <w:highlight w:val="black"/>
              </w:rPr>
              <w:t>(regarding PT PCP) are included in the CO</w:t>
            </w:r>
            <w:r>
              <w:rPr>
                <w:highlight w:val="black"/>
              </w:rPr>
              <w:t>D</w:t>
            </w:r>
            <w:r w:rsidRPr="00300614">
              <w:rPr>
                <w:rFonts w:cs="Arial"/>
              </w:rPr>
              <w:t xml:space="preserve"> </w:t>
            </w:r>
          </w:p>
          <w:p w14:paraId="77BBE9B0" w14:textId="0C925478" w:rsidR="00347D19" w:rsidRPr="00FA3093" w:rsidRDefault="00347D19" w:rsidP="003D2C8F">
            <w:pPr>
              <w:pStyle w:val="Table10ptText-ASDEFCON"/>
            </w:pPr>
            <w:r w:rsidRPr="00300614">
              <w:t>means the relevant Minister, department or authority that administers or otherwise deals with the PT PCP on the relevant day.</w:t>
            </w:r>
          </w:p>
        </w:tc>
      </w:tr>
      <w:tr w:rsidR="00347D19" w:rsidRPr="00B76CA9" w14:paraId="198F2D75" w14:textId="77777777" w:rsidTr="007C1B1C">
        <w:trPr>
          <w:cantSplit/>
          <w:jc w:val="center"/>
        </w:trPr>
        <w:tc>
          <w:tcPr>
            <w:tcW w:w="1689" w:type="dxa"/>
          </w:tcPr>
          <w:p w14:paraId="089209C1" w14:textId="783C92B0" w:rsidR="00347D19" w:rsidRPr="002A69B1" w:rsidRDefault="00347D19">
            <w:pPr>
              <w:pStyle w:val="Table10ptText-ASDEFCON"/>
            </w:pPr>
            <w:r w:rsidRPr="002349E8">
              <w:t>PT PCP Subcontract</w:t>
            </w:r>
          </w:p>
        </w:tc>
        <w:tc>
          <w:tcPr>
            <w:tcW w:w="1200" w:type="dxa"/>
          </w:tcPr>
          <w:p w14:paraId="658CEEDA" w14:textId="46D45143" w:rsidR="00347D19" w:rsidRDefault="00347D19">
            <w:pPr>
              <w:pStyle w:val="Table10ptText-ASDEFCON"/>
            </w:pPr>
            <w:r w:rsidRPr="000877D2">
              <w:t>(Optional)</w:t>
            </w:r>
          </w:p>
        </w:tc>
        <w:tc>
          <w:tcPr>
            <w:tcW w:w="6759" w:type="dxa"/>
          </w:tcPr>
          <w:p w14:paraId="5A3E63C3" w14:textId="50C6121A" w:rsidR="00347D19" w:rsidRPr="003E6BB0" w:rsidRDefault="00347D19" w:rsidP="003D2C8F">
            <w:pPr>
              <w:pStyle w:val="NoteToDrafters-ASDEFCON"/>
              <w:rPr>
                <w:highlight w:val="black"/>
              </w:rPr>
            </w:pPr>
            <w:r w:rsidRPr="00921EA0">
              <w:rPr>
                <w:highlight w:val="black"/>
              </w:rPr>
              <w:t xml:space="preserve">Note to drafters: Include if clauses </w:t>
            </w:r>
            <w:del w:id="1566" w:author="Prabhu, Akshata MS" w:date="2024-08-23T08:05:00Z">
              <w:r w:rsidR="00AB4B3F">
                <w:rPr>
                  <w:highlight w:val="black"/>
                </w:rPr>
                <w:fldChar w:fldCharType="begin"/>
              </w:r>
              <w:r w:rsidR="00AB4B3F">
                <w:rPr>
                  <w:highlight w:val="black"/>
                </w:rPr>
                <w:delInstrText xml:space="preserve"> REF _Ref83644952 \w \h </w:delInstrText>
              </w:r>
              <w:r w:rsidR="00AB4B3F">
                <w:rPr>
                  <w:highlight w:val="black"/>
                </w:rPr>
              </w:r>
              <w:r w:rsidR="00AB4B3F">
                <w:rPr>
                  <w:highlight w:val="black"/>
                </w:rPr>
                <w:fldChar w:fldCharType="separate"/>
              </w:r>
              <w:r w:rsidR="00DE1E8A">
                <w:rPr>
                  <w:highlight w:val="black"/>
                </w:rPr>
                <w:delText>10.3.2</w:delText>
              </w:r>
              <w:r w:rsidR="00AB4B3F">
                <w:rPr>
                  <w:highlight w:val="black"/>
                </w:rPr>
                <w:fldChar w:fldCharType="end"/>
              </w:r>
            </w:del>
            <w:ins w:id="1567" w:author="Prabhu, Akshata MS" w:date="2024-08-23T08:05:00Z">
              <w:r w:rsidRPr="00921EA0">
                <w:rPr>
                  <w:highlight w:val="black"/>
                </w:rPr>
                <w:t>10.3.2</w:t>
              </w:r>
            </w:ins>
            <w:r w:rsidRPr="00921EA0">
              <w:rPr>
                <w:highlight w:val="black"/>
              </w:rPr>
              <w:t xml:space="preserve"> to </w:t>
            </w:r>
            <w:del w:id="1568" w:author="Prabhu, Akshata MS" w:date="2024-08-23T08:05:00Z">
              <w:r w:rsidR="00AB4B3F">
                <w:rPr>
                  <w:highlight w:val="black"/>
                </w:rPr>
                <w:fldChar w:fldCharType="begin"/>
              </w:r>
              <w:r w:rsidR="00AB4B3F">
                <w:rPr>
                  <w:highlight w:val="black"/>
                </w:rPr>
                <w:delInstrText xml:space="preserve"> REF _Ref83131268 \w \h </w:delInstrText>
              </w:r>
              <w:r w:rsidR="00AB4B3F">
                <w:rPr>
                  <w:highlight w:val="black"/>
                </w:rPr>
              </w:r>
              <w:r w:rsidR="00AB4B3F">
                <w:rPr>
                  <w:highlight w:val="black"/>
                </w:rPr>
                <w:fldChar w:fldCharType="separate"/>
              </w:r>
              <w:r w:rsidR="00DE1E8A">
                <w:rPr>
                  <w:highlight w:val="black"/>
                </w:rPr>
                <w:delText>10.3.6</w:delText>
              </w:r>
              <w:r w:rsidR="00AB4B3F">
                <w:rPr>
                  <w:highlight w:val="black"/>
                </w:rPr>
                <w:fldChar w:fldCharType="end"/>
              </w:r>
            </w:del>
            <w:ins w:id="1569" w:author="Prabhu, Akshata MS" w:date="2024-08-23T08:05:00Z">
              <w:r w:rsidRPr="00921EA0">
                <w:rPr>
                  <w:highlight w:val="black"/>
                </w:rPr>
                <w:t>10.3.6</w:t>
              </w:r>
            </w:ins>
            <w:r w:rsidRPr="003E6BB0">
              <w:rPr>
                <w:highlight w:val="black"/>
              </w:rPr>
              <w:t xml:space="preserve"> (regarding PT PCP) are included in the COD. </w:t>
            </w:r>
          </w:p>
          <w:p w14:paraId="26860350" w14:textId="77777777" w:rsidR="00347D19" w:rsidRPr="00D26539" w:rsidRDefault="00347D19" w:rsidP="003D2C8F">
            <w:pPr>
              <w:pStyle w:val="Table10ptText-ASDEFCON"/>
            </w:pPr>
            <w:r w:rsidRPr="00D26539">
              <w:t>means a Subcontract between a Reporting Entity and another party (Other Party) where:</w:t>
            </w:r>
          </w:p>
          <w:p w14:paraId="7E39D4DF" w14:textId="77777777" w:rsidR="00347D19" w:rsidRPr="00921EA0" w:rsidRDefault="00347D19" w:rsidP="003D2C8F">
            <w:pPr>
              <w:pStyle w:val="Table10ptSub1-ASDEFCON"/>
            </w:pPr>
            <w:r w:rsidRPr="00921EA0">
              <w:t xml:space="preserve">the Subcontract is (wholly or in part) for the provision of goods or services for the purposes of the Contract; </w:t>
            </w:r>
          </w:p>
          <w:p w14:paraId="0BA873CA" w14:textId="77777777" w:rsidR="00347D19" w:rsidRPr="003E6BB0" w:rsidRDefault="00347D19" w:rsidP="003D2C8F">
            <w:pPr>
              <w:pStyle w:val="Table10ptSub1-ASDEFCON"/>
            </w:pPr>
            <w:r w:rsidRPr="003E6BB0">
              <w:t>both parties are carrying on business in Australia; and</w:t>
            </w:r>
          </w:p>
          <w:p w14:paraId="4579CAC7" w14:textId="77777777" w:rsidR="00660661" w:rsidRDefault="00347D19" w:rsidP="003D2C8F">
            <w:pPr>
              <w:pStyle w:val="Table10ptSub1-ASDEFCON"/>
            </w:pPr>
            <w:r w:rsidRPr="003E6BB0">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w:t>
            </w:r>
            <w:r w:rsidRPr="001F27F5">
              <w:t>ecuted over the life of the Subcontract;</w:t>
            </w:r>
          </w:p>
          <w:p w14:paraId="2AFFB564" w14:textId="0467A3FD" w:rsidR="00347D19" w:rsidRPr="00D26539" w:rsidRDefault="00347D19" w:rsidP="00660661">
            <w:pPr>
              <w:pStyle w:val="Table10ptText-ASDEFCON"/>
            </w:pPr>
            <w:r w:rsidRPr="00D26539">
              <w:t>but does not include the following Subcontracts:</w:t>
            </w:r>
          </w:p>
          <w:p w14:paraId="2EDE7C0B" w14:textId="77777777" w:rsidR="00347D19" w:rsidRPr="00921EA0" w:rsidRDefault="00347D19" w:rsidP="003D2C8F">
            <w:pPr>
              <w:pStyle w:val="Table10ptSub1-ASDEFCON"/>
            </w:pPr>
            <w:r w:rsidRPr="00921EA0">
              <w:t xml:space="preserve">Subcontracts entered into prior to the Reporting Entities’ tender response for the Contract; </w:t>
            </w:r>
          </w:p>
          <w:p w14:paraId="28498D1C" w14:textId="77777777" w:rsidR="00347D19" w:rsidRPr="003E6BB0" w:rsidRDefault="00347D19" w:rsidP="003D2C8F">
            <w:pPr>
              <w:pStyle w:val="Table10ptSub1-ASDEFCON"/>
            </w:pPr>
            <w:r w:rsidRPr="003E6BB0">
              <w:t>Subcontracts which contain standard terms and conditions put forward by the Other Party and which cannot reasonably be negotiated by the Reporting Entity; or</w:t>
            </w:r>
          </w:p>
          <w:p w14:paraId="28B74038" w14:textId="77777777" w:rsidR="00347D19" w:rsidRPr="001F27F5" w:rsidRDefault="00347D19" w:rsidP="003D2C8F">
            <w:pPr>
              <w:pStyle w:val="Table10ptSub1-ASDEFCON"/>
            </w:pPr>
            <w:r w:rsidRPr="001F27F5">
              <w:t>Subcontracts for the purposes of:</w:t>
            </w:r>
          </w:p>
          <w:p w14:paraId="47DC4D65" w14:textId="77777777" w:rsidR="00347D19" w:rsidRPr="00CB5EC3" w:rsidRDefault="00347D19">
            <w:pPr>
              <w:pStyle w:val="Table10ptSub2-ASDEFCON"/>
            </w:pPr>
            <w:r w:rsidRPr="001F27F5">
              <w:t>procuring and consuming goods or services overseas; or</w:t>
            </w:r>
          </w:p>
          <w:p w14:paraId="6AB414CF" w14:textId="00BF5995" w:rsidR="00347D19" w:rsidRPr="00FA3093" w:rsidRDefault="00347D19">
            <w:pPr>
              <w:pStyle w:val="Table10ptSub2-ASDEFCON"/>
            </w:pPr>
            <w:r w:rsidRPr="008D5F27">
              <w:t>procuring real property, including leases and licences.</w:t>
            </w:r>
            <w:r w:rsidRPr="00C138A5">
              <w:t xml:space="preserve"> </w:t>
            </w:r>
          </w:p>
        </w:tc>
      </w:tr>
      <w:tr w:rsidR="00347D19" w:rsidRPr="00B76CA9" w14:paraId="6D761EAE" w14:textId="77777777" w:rsidTr="007C1B1C">
        <w:trPr>
          <w:cantSplit/>
          <w:jc w:val="center"/>
        </w:trPr>
        <w:tc>
          <w:tcPr>
            <w:tcW w:w="1689" w:type="dxa"/>
          </w:tcPr>
          <w:p w14:paraId="1911D202" w14:textId="29F737B0" w:rsidR="00347D19" w:rsidRPr="002A69B1" w:rsidRDefault="00347D19">
            <w:pPr>
              <w:pStyle w:val="Table10ptText-ASDEFCON"/>
            </w:pPr>
            <w:r w:rsidRPr="002349E8">
              <w:t>PT PCP Subcontractor</w:t>
            </w:r>
          </w:p>
        </w:tc>
        <w:tc>
          <w:tcPr>
            <w:tcW w:w="1200" w:type="dxa"/>
          </w:tcPr>
          <w:p w14:paraId="5BB260D4" w14:textId="0C20214C" w:rsidR="00347D19" w:rsidRDefault="00347D19">
            <w:pPr>
              <w:pStyle w:val="Table10ptText-ASDEFCON"/>
            </w:pPr>
            <w:r w:rsidRPr="000877D2">
              <w:t>(Optional)</w:t>
            </w:r>
          </w:p>
        </w:tc>
        <w:tc>
          <w:tcPr>
            <w:tcW w:w="6759" w:type="dxa"/>
          </w:tcPr>
          <w:p w14:paraId="2A6A8B7B" w14:textId="015B06F0" w:rsidR="00347D19" w:rsidRPr="00DA2164" w:rsidRDefault="00347D19" w:rsidP="003D2C8F">
            <w:pPr>
              <w:pStyle w:val="NoteToDrafters-ASDEFCON"/>
              <w:rPr>
                <w:highlight w:val="black"/>
              </w:rPr>
            </w:pPr>
            <w:r w:rsidRPr="00DA2164">
              <w:rPr>
                <w:highlight w:val="black"/>
              </w:rPr>
              <w:t xml:space="preserve">Note to drafters: Include if clauses </w:t>
            </w:r>
            <w:del w:id="1570" w:author="Prabhu, Akshata MS" w:date="2024-08-23T08:05:00Z">
              <w:r w:rsidR="00AB4B3F">
                <w:rPr>
                  <w:highlight w:val="black"/>
                </w:rPr>
                <w:fldChar w:fldCharType="begin"/>
              </w:r>
              <w:r w:rsidR="00AB4B3F">
                <w:rPr>
                  <w:highlight w:val="black"/>
                </w:rPr>
                <w:delInstrText xml:space="preserve"> REF _Ref83644952 \w \h </w:delInstrText>
              </w:r>
              <w:r w:rsidR="00AB4B3F">
                <w:rPr>
                  <w:highlight w:val="black"/>
                </w:rPr>
              </w:r>
              <w:r w:rsidR="00AB4B3F">
                <w:rPr>
                  <w:highlight w:val="black"/>
                </w:rPr>
                <w:fldChar w:fldCharType="separate"/>
              </w:r>
              <w:r w:rsidR="00DE1E8A">
                <w:rPr>
                  <w:highlight w:val="black"/>
                </w:rPr>
                <w:delText>10.3.2</w:delText>
              </w:r>
              <w:r w:rsidR="00AB4B3F">
                <w:rPr>
                  <w:highlight w:val="black"/>
                </w:rPr>
                <w:fldChar w:fldCharType="end"/>
              </w:r>
            </w:del>
            <w:ins w:id="1571" w:author="Prabhu, Akshata MS" w:date="2024-08-23T08:05:00Z">
              <w:r w:rsidRPr="00DA2164">
                <w:rPr>
                  <w:highlight w:val="black"/>
                </w:rPr>
                <w:t>10.3.2</w:t>
              </w:r>
            </w:ins>
            <w:r w:rsidRPr="00DA2164">
              <w:rPr>
                <w:highlight w:val="black"/>
              </w:rPr>
              <w:t xml:space="preserve"> to </w:t>
            </w:r>
            <w:del w:id="1572" w:author="Prabhu, Akshata MS" w:date="2024-08-23T08:05:00Z">
              <w:r w:rsidR="00AB4B3F">
                <w:rPr>
                  <w:highlight w:val="black"/>
                </w:rPr>
                <w:fldChar w:fldCharType="begin"/>
              </w:r>
              <w:r w:rsidR="00AB4B3F">
                <w:rPr>
                  <w:highlight w:val="black"/>
                </w:rPr>
                <w:delInstrText xml:space="preserve"> REF _Ref83131268 \w \h </w:delInstrText>
              </w:r>
              <w:r w:rsidR="00AB4B3F">
                <w:rPr>
                  <w:highlight w:val="black"/>
                </w:rPr>
              </w:r>
              <w:r w:rsidR="00AB4B3F">
                <w:rPr>
                  <w:highlight w:val="black"/>
                </w:rPr>
                <w:fldChar w:fldCharType="separate"/>
              </w:r>
              <w:r w:rsidR="00DE1E8A">
                <w:rPr>
                  <w:highlight w:val="black"/>
                </w:rPr>
                <w:delText>10.3.6</w:delText>
              </w:r>
              <w:r w:rsidR="00AB4B3F">
                <w:rPr>
                  <w:highlight w:val="black"/>
                </w:rPr>
                <w:fldChar w:fldCharType="end"/>
              </w:r>
            </w:del>
            <w:ins w:id="1573" w:author="Prabhu, Akshata MS" w:date="2024-08-23T08:05:00Z">
              <w:r w:rsidRPr="00DA2164">
                <w:rPr>
                  <w:highlight w:val="black"/>
                </w:rPr>
                <w:t>10.3.6</w:t>
              </w:r>
            </w:ins>
            <w:r w:rsidRPr="00DA2164">
              <w:rPr>
                <w:highlight w:val="black"/>
              </w:rPr>
              <w:t xml:space="preserve"> (regarding PT PCP) are included in the COD. </w:t>
            </w:r>
          </w:p>
          <w:p w14:paraId="65399781" w14:textId="660A5C8C" w:rsidR="00347D19" w:rsidRPr="00FA3093" w:rsidRDefault="00347D19" w:rsidP="003D2C8F">
            <w:pPr>
              <w:pStyle w:val="Table10ptText-ASDEFCON"/>
            </w:pPr>
            <w:r w:rsidRPr="00095512">
              <w:rPr>
                <w:lang w:val="en-GB"/>
              </w:rPr>
              <w:t xml:space="preserve">means the party that is entitled to receive payment for the provision of goods or services under a PT PCP Subcontract. </w:t>
            </w:r>
          </w:p>
        </w:tc>
      </w:tr>
      <w:tr w:rsidR="00347D19" w:rsidRPr="00B76CA9" w14:paraId="66B1F5FF" w14:textId="77777777" w:rsidTr="007C1B1C">
        <w:trPr>
          <w:cantSplit/>
          <w:jc w:val="center"/>
        </w:trPr>
        <w:tc>
          <w:tcPr>
            <w:tcW w:w="1689" w:type="dxa"/>
          </w:tcPr>
          <w:p w14:paraId="36D56474" w14:textId="368D46C5" w:rsidR="00347D19" w:rsidRPr="002A69B1" w:rsidRDefault="00347D19">
            <w:pPr>
              <w:pStyle w:val="Table10ptText-ASDEFCON"/>
            </w:pPr>
            <w:r w:rsidRPr="002349E8">
              <w:t>PTR Act</w:t>
            </w:r>
          </w:p>
        </w:tc>
        <w:tc>
          <w:tcPr>
            <w:tcW w:w="1200" w:type="dxa"/>
          </w:tcPr>
          <w:p w14:paraId="337B75E8" w14:textId="64E0BA39" w:rsidR="00347D19" w:rsidRDefault="00347D19">
            <w:pPr>
              <w:pStyle w:val="Table10ptText-ASDEFCON"/>
            </w:pPr>
            <w:r w:rsidRPr="000877D2">
              <w:t>(Optional)</w:t>
            </w:r>
          </w:p>
        </w:tc>
        <w:tc>
          <w:tcPr>
            <w:tcW w:w="6759" w:type="dxa"/>
          </w:tcPr>
          <w:p w14:paraId="1C550190" w14:textId="71A8526E" w:rsidR="00347D19" w:rsidRPr="00D26539" w:rsidRDefault="00347D19" w:rsidP="003D2C8F">
            <w:pPr>
              <w:pStyle w:val="NoteToDrafters-ASDEFCON"/>
              <w:rPr>
                <w:color w:val="auto"/>
                <w:highlight w:val="black"/>
              </w:rPr>
            </w:pPr>
            <w:r w:rsidRPr="00347D19">
              <w:rPr>
                <w:highlight w:val="black"/>
              </w:rPr>
              <w:t xml:space="preserve">Note to drafters: Include if clauses </w:t>
            </w:r>
            <w:del w:id="1574" w:author="Prabhu, Akshata MS" w:date="2024-08-23T08:05:00Z">
              <w:r w:rsidR="00AB4B3F">
                <w:rPr>
                  <w:highlight w:val="black"/>
                </w:rPr>
                <w:fldChar w:fldCharType="begin"/>
              </w:r>
              <w:r w:rsidR="00AB4B3F">
                <w:rPr>
                  <w:highlight w:val="black"/>
                </w:rPr>
                <w:delInstrText xml:space="preserve"> REF _Ref83644952 \w \h </w:delInstrText>
              </w:r>
              <w:r w:rsidR="00AB4B3F">
                <w:rPr>
                  <w:highlight w:val="black"/>
                </w:rPr>
              </w:r>
              <w:r w:rsidR="00AB4B3F">
                <w:rPr>
                  <w:highlight w:val="black"/>
                </w:rPr>
                <w:fldChar w:fldCharType="separate"/>
              </w:r>
              <w:r w:rsidR="00DE1E8A">
                <w:rPr>
                  <w:highlight w:val="black"/>
                </w:rPr>
                <w:delText>10.3.2</w:delText>
              </w:r>
              <w:r w:rsidR="00AB4B3F">
                <w:rPr>
                  <w:highlight w:val="black"/>
                </w:rPr>
                <w:fldChar w:fldCharType="end"/>
              </w:r>
            </w:del>
            <w:ins w:id="1575" w:author="Prabhu, Akshata MS" w:date="2024-08-23T08:05:00Z">
              <w:r w:rsidRPr="00347D19">
                <w:rPr>
                  <w:highlight w:val="black"/>
                </w:rPr>
                <w:t>10.3.2</w:t>
              </w:r>
            </w:ins>
            <w:r w:rsidRPr="00347D19">
              <w:rPr>
                <w:highlight w:val="black"/>
              </w:rPr>
              <w:t xml:space="preserve"> to </w:t>
            </w:r>
            <w:del w:id="1576" w:author="Prabhu, Akshata MS" w:date="2024-08-23T08:05:00Z">
              <w:r w:rsidR="00AB4B3F">
                <w:rPr>
                  <w:highlight w:val="black"/>
                </w:rPr>
                <w:fldChar w:fldCharType="begin"/>
              </w:r>
              <w:r w:rsidR="00AB4B3F">
                <w:rPr>
                  <w:highlight w:val="black"/>
                </w:rPr>
                <w:delInstrText xml:space="preserve"> REF _Ref83131268 \w \h </w:delInstrText>
              </w:r>
              <w:r w:rsidR="00AB4B3F">
                <w:rPr>
                  <w:highlight w:val="black"/>
                </w:rPr>
              </w:r>
              <w:r w:rsidR="00AB4B3F">
                <w:rPr>
                  <w:highlight w:val="black"/>
                </w:rPr>
                <w:fldChar w:fldCharType="separate"/>
              </w:r>
              <w:r w:rsidR="00DE1E8A">
                <w:rPr>
                  <w:highlight w:val="black"/>
                </w:rPr>
                <w:delText>10.3.6</w:delText>
              </w:r>
              <w:r w:rsidR="00AB4B3F">
                <w:rPr>
                  <w:highlight w:val="black"/>
                </w:rPr>
                <w:fldChar w:fldCharType="end"/>
              </w:r>
            </w:del>
            <w:ins w:id="1577" w:author="Prabhu, Akshata MS" w:date="2024-08-23T08:05:00Z">
              <w:r w:rsidRPr="00347D19">
                <w:rPr>
                  <w:highlight w:val="black"/>
                </w:rPr>
                <w:t>10.3.6</w:t>
              </w:r>
            </w:ins>
            <w:r w:rsidRPr="00347D19">
              <w:rPr>
                <w:highlight w:val="black"/>
              </w:rPr>
              <w:t xml:space="preserve"> (regarding PT PCP) are included in the COD.</w:t>
            </w:r>
          </w:p>
          <w:p w14:paraId="22670EDD" w14:textId="0429B786" w:rsidR="00347D19" w:rsidRPr="00FA3093" w:rsidRDefault="00347D19" w:rsidP="003D2C8F">
            <w:pPr>
              <w:pStyle w:val="Table10ptText-ASDEFCON"/>
            </w:pPr>
            <w:r w:rsidRPr="00D26539">
              <w:t>means the Payment Times Reporting Act 2020 (Cth), as amended from time to time, and includes a reference to any subordinate legislation made under the Act.</w:t>
            </w:r>
          </w:p>
        </w:tc>
      </w:tr>
      <w:tr w:rsidR="002A69B1" w:rsidRPr="00B76CA9" w14:paraId="23640A9B" w14:textId="77777777" w:rsidTr="007C1B1C">
        <w:trPr>
          <w:cantSplit/>
          <w:jc w:val="center"/>
        </w:trPr>
        <w:tc>
          <w:tcPr>
            <w:tcW w:w="1689" w:type="dxa"/>
          </w:tcPr>
          <w:p w14:paraId="087048EC" w14:textId="77777777" w:rsidR="002A69B1" w:rsidRDefault="002A69B1">
            <w:pPr>
              <w:pStyle w:val="Table10ptText-ASDEFCON"/>
            </w:pPr>
            <w:r w:rsidRPr="002A69B1">
              <w:t>Repairable Item</w:t>
            </w:r>
          </w:p>
        </w:tc>
        <w:tc>
          <w:tcPr>
            <w:tcW w:w="1200" w:type="dxa"/>
          </w:tcPr>
          <w:p w14:paraId="56AA4293" w14:textId="77777777" w:rsidR="002A69B1" w:rsidRDefault="002A69B1">
            <w:pPr>
              <w:pStyle w:val="Table10ptText-ASDEFCON"/>
            </w:pPr>
            <w:r>
              <w:t>(Core)</w:t>
            </w:r>
          </w:p>
        </w:tc>
        <w:tc>
          <w:tcPr>
            <w:tcW w:w="6759" w:type="dxa"/>
          </w:tcPr>
          <w:p w14:paraId="5CC8EE1F" w14:textId="77777777" w:rsidR="002A69B1" w:rsidRPr="0057605A" w:rsidRDefault="002A69B1" w:rsidP="003D2C8F">
            <w:pPr>
              <w:pStyle w:val="Table10ptText-ASDEFCON"/>
            </w:pPr>
            <w:r w:rsidRPr="00FA3093">
              <w:t>means the item or items specified in Attachments A and B that may be provided by the Commonwealth to the Contractor for the purpose of the Maintenance Services under a Contract formed under this Deed.</w:t>
            </w:r>
          </w:p>
        </w:tc>
      </w:tr>
      <w:tr w:rsidR="00347D19" w:rsidRPr="00B76CA9" w14:paraId="59EA7CA7" w14:textId="77777777" w:rsidTr="007C1B1C">
        <w:trPr>
          <w:cantSplit/>
          <w:jc w:val="center"/>
        </w:trPr>
        <w:tc>
          <w:tcPr>
            <w:tcW w:w="1689" w:type="dxa"/>
          </w:tcPr>
          <w:p w14:paraId="39074817" w14:textId="4C5B77D0" w:rsidR="00347D19" w:rsidRPr="002A69B1" w:rsidRDefault="00347D19">
            <w:pPr>
              <w:pStyle w:val="Table10ptText-ASDEFCON"/>
            </w:pPr>
            <w:r w:rsidRPr="002349E8">
              <w:t>Reporting Entity</w:t>
            </w:r>
          </w:p>
        </w:tc>
        <w:tc>
          <w:tcPr>
            <w:tcW w:w="1200" w:type="dxa"/>
          </w:tcPr>
          <w:p w14:paraId="676564C2" w14:textId="6C104DD0" w:rsidR="00347D19" w:rsidRDefault="00347D19">
            <w:pPr>
              <w:pStyle w:val="Table10ptText-ASDEFCON"/>
            </w:pPr>
            <w:r>
              <w:t>(Optional)</w:t>
            </w:r>
          </w:p>
        </w:tc>
        <w:tc>
          <w:tcPr>
            <w:tcW w:w="6759" w:type="dxa"/>
          </w:tcPr>
          <w:p w14:paraId="3C1A1761" w14:textId="03722BAA" w:rsidR="00347D19" w:rsidRPr="00DA2164" w:rsidRDefault="00347D19" w:rsidP="003D2C8F">
            <w:pPr>
              <w:pStyle w:val="NoteToDrafters-ASDEFCON"/>
              <w:rPr>
                <w:highlight w:val="black"/>
              </w:rPr>
            </w:pPr>
            <w:r w:rsidRPr="00DA2164">
              <w:rPr>
                <w:highlight w:val="black"/>
              </w:rPr>
              <w:t xml:space="preserve">Note to drafters: Include if clauses </w:t>
            </w:r>
            <w:del w:id="1578" w:author="Prabhu, Akshata MS" w:date="2024-08-23T08:05:00Z">
              <w:r w:rsidR="00AB4B3F">
                <w:rPr>
                  <w:highlight w:val="black"/>
                </w:rPr>
                <w:fldChar w:fldCharType="begin"/>
              </w:r>
              <w:r w:rsidR="00AB4B3F">
                <w:rPr>
                  <w:highlight w:val="black"/>
                </w:rPr>
                <w:delInstrText xml:space="preserve"> REF _Ref83644952 \w \h </w:delInstrText>
              </w:r>
              <w:r w:rsidR="00AB4B3F">
                <w:rPr>
                  <w:highlight w:val="black"/>
                </w:rPr>
              </w:r>
              <w:r w:rsidR="00AB4B3F">
                <w:rPr>
                  <w:highlight w:val="black"/>
                </w:rPr>
                <w:fldChar w:fldCharType="separate"/>
              </w:r>
              <w:r w:rsidR="00DE1E8A">
                <w:rPr>
                  <w:highlight w:val="black"/>
                </w:rPr>
                <w:delText>10.3.2</w:delText>
              </w:r>
              <w:r w:rsidR="00AB4B3F">
                <w:rPr>
                  <w:highlight w:val="black"/>
                </w:rPr>
                <w:fldChar w:fldCharType="end"/>
              </w:r>
            </w:del>
            <w:ins w:id="1579" w:author="Prabhu, Akshata MS" w:date="2024-08-23T08:05:00Z">
              <w:r w:rsidRPr="00DA2164">
                <w:rPr>
                  <w:highlight w:val="black"/>
                </w:rPr>
                <w:t>10.3.2</w:t>
              </w:r>
            </w:ins>
            <w:r w:rsidRPr="00DA2164">
              <w:rPr>
                <w:highlight w:val="black"/>
              </w:rPr>
              <w:t xml:space="preserve"> to </w:t>
            </w:r>
            <w:del w:id="1580" w:author="Prabhu, Akshata MS" w:date="2024-08-23T08:05:00Z">
              <w:r w:rsidR="00AB4B3F">
                <w:rPr>
                  <w:highlight w:val="black"/>
                </w:rPr>
                <w:fldChar w:fldCharType="begin"/>
              </w:r>
              <w:r w:rsidR="00AB4B3F">
                <w:rPr>
                  <w:highlight w:val="black"/>
                </w:rPr>
                <w:delInstrText xml:space="preserve"> REF _Ref83131268 \w \h </w:delInstrText>
              </w:r>
              <w:r w:rsidR="00AB4B3F">
                <w:rPr>
                  <w:highlight w:val="black"/>
                </w:rPr>
              </w:r>
              <w:r w:rsidR="00AB4B3F">
                <w:rPr>
                  <w:highlight w:val="black"/>
                </w:rPr>
                <w:fldChar w:fldCharType="separate"/>
              </w:r>
              <w:r w:rsidR="00DE1E8A">
                <w:rPr>
                  <w:highlight w:val="black"/>
                </w:rPr>
                <w:delText>10.3.6</w:delText>
              </w:r>
              <w:r w:rsidR="00AB4B3F">
                <w:rPr>
                  <w:highlight w:val="black"/>
                </w:rPr>
                <w:fldChar w:fldCharType="end"/>
              </w:r>
            </w:del>
            <w:ins w:id="1581" w:author="Prabhu, Akshata MS" w:date="2024-08-23T08:05:00Z">
              <w:r w:rsidRPr="00DA2164">
                <w:rPr>
                  <w:highlight w:val="black"/>
                </w:rPr>
                <w:t>10.3.6</w:t>
              </w:r>
            </w:ins>
            <w:r w:rsidRPr="00DA2164">
              <w:rPr>
                <w:highlight w:val="black"/>
              </w:rPr>
              <w:t xml:space="preserve"> (regarding PT PCP) are included in the COD.</w:t>
            </w:r>
          </w:p>
          <w:p w14:paraId="37D74E7A" w14:textId="5938333F" w:rsidR="00347D19" w:rsidRPr="00FA3093" w:rsidRDefault="00347D19" w:rsidP="003D2C8F">
            <w:pPr>
              <w:pStyle w:val="Table10ptText-ASDEFCON"/>
            </w:pPr>
            <w:r w:rsidRPr="00300614">
              <w:t xml:space="preserve">has the meaning given to this term in the </w:t>
            </w:r>
            <w:r w:rsidRPr="008A5704">
              <w:t>PTR Act.</w:t>
            </w:r>
          </w:p>
        </w:tc>
      </w:tr>
      <w:tr w:rsidR="00347D19" w:rsidRPr="00B76CA9" w14:paraId="5425035E" w14:textId="77777777" w:rsidTr="007C1B1C">
        <w:trPr>
          <w:cantSplit/>
          <w:jc w:val="center"/>
        </w:trPr>
        <w:tc>
          <w:tcPr>
            <w:tcW w:w="1689" w:type="dxa"/>
          </w:tcPr>
          <w:p w14:paraId="5E6B614F" w14:textId="5C12E9C7" w:rsidR="00347D19" w:rsidRPr="002A69B1" w:rsidRDefault="00347D19">
            <w:pPr>
              <w:pStyle w:val="Table10ptText-ASDEFCON"/>
            </w:pPr>
            <w:r w:rsidRPr="002349E8">
              <w:t>Reporting Entity Subcontractor</w:t>
            </w:r>
          </w:p>
        </w:tc>
        <w:tc>
          <w:tcPr>
            <w:tcW w:w="1200" w:type="dxa"/>
          </w:tcPr>
          <w:p w14:paraId="5880FD59" w14:textId="5C9F54BA" w:rsidR="00347D19" w:rsidRDefault="00347D19">
            <w:pPr>
              <w:pStyle w:val="Table10ptText-ASDEFCON"/>
            </w:pPr>
            <w:r>
              <w:t>(Optional)</w:t>
            </w:r>
          </w:p>
        </w:tc>
        <w:tc>
          <w:tcPr>
            <w:tcW w:w="6759" w:type="dxa"/>
          </w:tcPr>
          <w:p w14:paraId="5925ABDD" w14:textId="3663C734" w:rsidR="00347D19" w:rsidRPr="00921EA0" w:rsidRDefault="00347D19" w:rsidP="003D2C8F">
            <w:pPr>
              <w:pStyle w:val="NoteToDrafters-ASDEFCON"/>
              <w:rPr>
                <w:highlight w:val="black"/>
              </w:rPr>
            </w:pPr>
            <w:r w:rsidRPr="00DA2164">
              <w:rPr>
                <w:highlight w:val="black"/>
              </w:rPr>
              <w:t xml:space="preserve">Note to drafters: Include if clauses </w:t>
            </w:r>
            <w:del w:id="1582" w:author="Prabhu, Akshata MS" w:date="2024-08-23T08:05:00Z">
              <w:r w:rsidR="00AB4B3F">
                <w:rPr>
                  <w:highlight w:val="black"/>
                </w:rPr>
                <w:fldChar w:fldCharType="begin"/>
              </w:r>
              <w:r w:rsidR="00AB4B3F">
                <w:rPr>
                  <w:highlight w:val="black"/>
                </w:rPr>
                <w:delInstrText xml:space="preserve"> REF _Ref83644952 \w \h </w:delInstrText>
              </w:r>
              <w:r w:rsidR="00AB4B3F">
                <w:rPr>
                  <w:highlight w:val="black"/>
                </w:rPr>
              </w:r>
              <w:r w:rsidR="00AB4B3F">
                <w:rPr>
                  <w:highlight w:val="black"/>
                </w:rPr>
                <w:fldChar w:fldCharType="separate"/>
              </w:r>
              <w:r w:rsidR="00DE1E8A">
                <w:rPr>
                  <w:highlight w:val="black"/>
                </w:rPr>
                <w:delText>10.3.2</w:delText>
              </w:r>
              <w:r w:rsidR="00AB4B3F">
                <w:rPr>
                  <w:highlight w:val="black"/>
                </w:rPr>
                <w:fldChar w:fldCharType="end"/>
              </w:r>
            </w:del>
            <w:ins w:id="1583" w:author="Prabhu, Akshata MS" w:date="2024-08-23T08:05:00Z">
              <w:r w:rsidRPr="00DA2164">
                <w:rPr>
                  <w:highlight w:val="black"/>
                </w:rPr>
                <w:t>10.3.2</w:t>
              </w:r>
            </w:ins>
            <w:r w:rsidRPr="00DA2164">
              <w:rPr>
                <w:highlight w:val="black"/>
              </w:rPr>
              <w:t xml:space="preserve"> to </w:t>
            </w:r>
            <w:del w:id="1584" w:author="Prabhu, Akshata MS" w:date="2024-08-23T08:05:00Z">
              <w:r w:rsidR="00AB4B3F">
                <w:rPr>
                  <w:highlight w:val="black"/>
                </w:rPr>
                <w:fldChar w:fldCharType="begin"/>
              </w:r>
              <w:r w:rsidR="00AB4B3F">
                <w:rPr>
                  <w:highlight w:val="black"/>
                </w:rPr>
                <w:delInstrText xml:space="preserve"> REF _Ref83131268 \w \h </w:delInstrText>
              </w:r>
              <w:r w:rsidR="00AB4B3F">
                <w:rPr>
                  <w:highlight w:val="black"/>
                </w:rPr>
              </w:r>
              <w:r w:rsidR="00AB4B3F">
                <w:rPr>
                  <w:highlight w:val="black"/>
                </w:rPr>
                <w:fldChar w:fldCharType="separate"/>
              </w:r>
              <w:r w:rsidR="00DE1E8A">
                <w:rPr>
                  <w:highlight w:val="black"/>
                </w:rPr>
                <w:delText>10.3.6</w:delText>
              </w:r>
              <w:r w:rsidR="00AB4B3F">
                <w:rPr>
                  <w:highlight w:val="black"/>
                </w:rPr>
                <w:fldChar w:fldCharType="end"/>
              </w:r>
            </w:del>
            <w:ins w:id="1585" w:author="Prabhu, Akshata MS" w:date="2024-08-23T08:05:00Z">
              <w:r w:rsidRPr="00DA2164">
                <w:rPr>
                  <w:highlight w:val="black"/>
                </w:rPr>
                <w:t>10.3.6</w:t>
              </w:r>
            </w:ins>
            <w:r w:rsidRPr="00DA2164">
              <w:rPr>
                <w:highlight w:val="black"/>
              </w:rPr>
              <w:t xml:space="preserve"> (regarding PT PCP) </w:t>
            </w:r>
            <w:r w:rsidRPr="00347D19">
              <w:rPr>
                <w:highlight w:val="black"/>
              </w:rPr>
              <w:t>are included in the COD.</w:t>
            </w:r>
          </w:p>
          <w:p w14:paraId="0D633553" w14:textId="77777777" w:rsidR="00347D19" w:rsidRPr="00D26539" w:rsidRDefault="00347D19" w:rsidP="003D2C8F">
            <w:pPr>
              <w:pStyle w:val="Table10ptText-ASDEFCON"/>
            </w:pPr>
            <w:r w:rsidRPr="00D26539">
              <w:t>means any person that:</w:t>
            </w:r>
          </w:p>
          <w:p w14:paraId="32016B00" w14:textId="77777777" w:rsidR="00347D19" w:rsidRPr="00D26539" w:rsidRDefault="00347D19" w:rsidP="003D2C8F">
            <w:pPr>
              <w:pStyle w:val="Table10ptSub1-ASDEFCON"/>
            </w:pPr>
            <w:r w:rsidRPr="00D26539">
              <w:t>is a Reporting Entity; and</w:t>
            </w:r>
          </w:p>
          <w:p w14:paraId="7B729B2A" w14:textId="77777777" w:rsidR="00347D19" w:rsidRPr="00D26539" w:rsidRDefault="00347D19" w:rsidP="003D2C8F">
            <w:pPr>
              <w:pStyle w:val="Table10ptSub1-ASDEFCON"/>
            </w:pPr>
            <w:r w:rsidRPr="00D26539">
              <w:t xml:space="preserve">provides goods or services directly or indirectly to the Contractor for the purposes of the Contract where the value of such goods or services are estimated to exceed $4,000,000 (inc GST). </w:t>
            </w:r>
          </w:p>
          <w:p w14:paraId="678428FB" w14:textId="76B794FD" w:rsidR="00347D19" w:rsidRPr="00FA3093" w:rsidRDefault="00347D19" w:rsidP="003D2C8F">
            <w:pPr>
              <w:pStyle w:val="Table10ptText-ASDEFCON"/>
            </w:pPr>
            <w:r w:rsidRPr="00347D19">
              <w:t>‘Reporting Entity Subcontract’ has a corresponding meaning.</w:t>
            </w:r>
          </w:p>
        </w:tc>
      </w:tr>
      <w:tr w:rsidR="002A69B1" w:rsidRPr="00B76CA9" w14:paraId="4B1E51E7" w14:textId="77777777" w:rsidTr="007C1B1C">
        <w:trPr>
          <w:cantSplit/>
          <w:jc w:val="center"/>
        </w:trPr>
        <w:tc>
          <w:tcPr>
            <w:tcW w:w="1689" w:type="dxa"/>
          </w:tcPr>
          <w:p w14:paraId="4FF7B300" w14:textId="77777777" w:rsidR="002A69B1" w:rsidRDefault="002A69B1">
            <w:pPr>
              <w:pStyle w:val="Table10ptText-ASDEFCON"/>
            </w:pPr>
            <w:r>
              <w:t xml:space="preserve">Safety Data Sheet </w:t>
            </w:r>
          </w:p>
        </w:tc>
        <w:tc>
          <w:tcPr>
            <w:tcW w:w="1200" w:type="dxa"/>
          </w:tcPr>
          <w:p w14:paraId="6C9AE6E8" w14:textId="77777777" w:rsidR="002A69B1" w:rsidRDefault="002A69B1">
            <w:pPr>
              <w:pStyle w:val="Table10ptText-ASDEFCON"/>
            </w:pPr>
            <w:r>
              <w:t>(Core)</w:t>
            </w:r>
          </w:p>
        </w:tc>
        <w:tc>
          <w:tcPr>
            <w:tcW w:w="6759" w:type="dxa"/>
          </w:tcPr>
          <w:p w14:paraId="0D993F4E" w14:textId="77777777" w:rsidR="002A69B1" w:rsidRPr="0057605A" w:rsidRDefault="002A69B1" w:rsidP="003D2C8F">
            <w:pPr>
              <w:pStyle w:val="Table10ptText-ASDEFCON"/>
            </w:pPr>
            <w:r w:rsidRPr="00FA3093">
              <w:t>means a safety data sheet prepared in accordance with the Code of Practice, Preparation of Safety Data Sheets for Hazardous Chemicals, approved under section 274 of the Work Health and Safety Act 2011 (Cth).</w:t>
            </w:r>
            <w:r>
              <w:t xml:space="preserve"> ‘</w:t>
            </w:r>
            <w:r w:rsidRPr="00D26539">
              <w:rPr>
                <w:b/>
              </w:rPr>
              <w:t>SDS’</w:t>
            </w:r>
            <w:r>
              <w:t xml:space="preserve"> has the same meaning. </w:t>
            </w:r>
          </w:p>
        </w:tc>
      </w:tr>
      <w:tr w:rsidR="002A69B1" w:rsidRPr="00B76CA9" w14:paraId="3986511F" w14:textId="77777777" w:rsidTr="007C1B1C">
        <w:trPr>
          <w:cantSplit/>
          <w:jc w:val="center"/>
        </w:trPr>
        <w:tc>
          <w:tcPr>
            <w:tcW w:w="1689" w:type="dxa"/>
          </w:tcPr>
          <w:p w14:paraId="6538D818" w14:textId="77777777" w:rsidR="002A69B1" w:rsidRDefault="002A69B1">
            <w:pPr>
              <w:pStyle w:val="Table10ptText-ASDEFCON"/>
            </w:pPr>
            <w:r>
              <w:t>Special Conditions</w:t>
            </w:r>
          </w:p>
        </w:tc>
        <w:tc>
          <w:tcPr>
            <w:tcW w:w="1200" w:type="dxa"/>
          </w:tcPr>
          <w:p w14:paraId="50C6EE01" w14:textId="77777777" w:rsidR="002A69B1" w:rsidRDefault="002A69B1">
            <w:pPr>
              <w:pStyle w:val="Table10ptText-ASDEFCON"/>
            </w:pPr>
            <w:r>
              <w:t>(Core)</w:t>
            </w:r>
          </w:p>
        </w:tc>
        <w:tc>
          <w:tcPr>
            <w:tcW w:w="6759" w:type="dxa"/>
          </w:tcPr>
          <w:p w14:paraId="7AA57BAB" w14:textId="77777777" w:rsidR="002A69B1" w:rsidRPr="0057605A" w:rsidRDefault="002A69B1" w:rsidP="003D2C8F">
            <w:pPr>
              <w:pStyle w:val="Table10ptText-ASDEFCON"/>
            </w:pPr>
            <w:r w:rsidRPr="002A69B1">
              <w:t>means the special conditions (if any) that form part of a Contract formed under this Deed.</w:t>
            </w:r>
          </w:p>
        </w:tc>
      </w:tr>
      <w:tr w:rsidR="00347D19" w:rsidRPr="00B76CA9" w14:paraId="144EEBCD" w14:textId="77777777" w:rsidTr="007C1B1C">
        <w:trPr>
          <w:cantSplit/>
          <w:jc w:val="center"/>
        </w:trPr>
        <w:tc>
          <w:tcPr>
            <w:tcW w:w="1689" w:type="dxa"/>
          </w:tcPr>
          <w:p w14:paraId="3494D69E" w14:textId="15E6ADA1" w:rsidR="00347D19" w:rsidRDefault="00347D19">
            <w:pPr>
              <w:pStyle w:val="Table10ptText-ASDEFCON"/>
            </w:pPr>
            <w:r w:rsidRPr="00B378C4">
              <w:t>Software</w:t>
            </w:r>
          </w:p>
        </w:tc>
        <w:tc>
          <w:tcPr>
            <w:tcW w:w="1200" w:type="dxa"/>
          </w:tcPr>
          <w:p w14:paraId="4CFA41CA" w14:textId="4D9FBF06" w:rsidR="00347D19" w:rsidRDefault="00347D19">
            <w:pPr>
              <w:pStyle w:val="Table10ptText-ASDEFCON"/>
            </w:pPr>
            <w:r w:rsidRPr="00B378C4">
              <w:t>(Core)</w:t>
            </w:r>
          </w:p>
        </w:tc>
        <w:tc>
          <w:tcPr>
            <w:tcW w:w="6759" w:type="dxa"/>
          </w:tcPr>
          <w:p w14:paraId="37BACCC8" w14:textId="0470209B" w:rsidR="00347D19" w:rsidRPr="002A69B1" w:rsidRDefault="00347D19" w:rsidP="003D2C8F">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but excludes Source Code.</w:t>
            </w:r>
          </w:p>
        </w:tc>
      </w:tr>
      <w:tr w:rsidR="00347D19" w:rsidRPr="00B76CA9" w14:paraId="5697E75A" w14:textId="77777777" w:rsidTr="007C1B1C">
        <w:trPr>
          <w:cantSplit/>
          <w:jc w:val="center"/>
        </w:trPr>
        <w:tc>
          <w:tcPr>
            <w:tcW w:w="1689" w:type="dxa"/>
          </w:tcPr>
          <w:p w14:paraId="7F7BD418" w14:textId="5C9F94AD" w:rsidR="00347D19" w:rsidRDefault="00347D19">
            <w:pPr>
              <w:pStyle w:val="Table10ptText-ASDEFCON"/>
            </w:pPr>
            <w:r w:rsidRPr="00B378C4">
              <w:t>Source Code</w:t>
            </w:r>
          </w:p>
        </w:tc>
        <w:tc>
          <w:tcPr>
            <w:tcW w:w="1200" w:type="dxa"/>
          </w:tcPr>
          <w:p w14:paraId="4C849C05" w14:textId="71179DCA" w:rsidR="00347D19" w:rsidRDefault="00347D19">
            <w:pPr>
              <w:pStyle w:val="Table10ptText-ASDEFCON"/>
            </w:pPr>
            <w:r w:rsidRPr="00B378C4">
              <w:t>(Core)</w:t>
            </w:r>
          </w:p>
        </w:tc>
        <w:tc>
          <w:tcPr>
            <w:tcW w:w="6759" w:type="dxa"/>
          </w:tcPr>
          <w:p w14:paraId="16625D09" w14:textId="320D52A2" w:rsidR="00347D19" w:rsidRPr="002A69B1" w:rsidRDefault="00347D19" w:rsidP="003D2C8F">
            <w:pPr>
              <w:pStyle w:val="Table10ptText-ASDEFCON"/>
            </w:pPr>
            <w:r w:rsidRPr="00B378C4">
              <w:t>means the expression of Software in human readable form which is necessary to understand, maintain, modify, correct and enhance that Software.</w:t>
            </w:r>
          </w:p>
        </w:tc>
      </w:tr>
      <w:tr w:rsidR="002A69B1" w:rsidRPr="00B76CA9" w14:paraId="1F2BB743" w14:textId="77777777" w:rsidTr="007C1B1C">
        <w:trPr>
          <w:cantSplit/>
          <w:jc w:val="center"/>
        </w:trPr>
        <w:tc>
          <w:tcPr>
            <w:tcW w:w="1689" w:type="dxa"/>
          </w:tcPr>
          <w:p w14:paraId="70E2F1CB" w14:textId="77777777" w:rsidR="002A69B1" w:rsidRDefault="002A69B1">
            <w:pPr>
              <w:pStyle w:val="Table10ptText-ASDEFCON"/>
            </w:pPr>
            <w:r>
              <w:t>Supplies</w:t>
            </w:r>
          </w:p>
        </w:tc>
        <w:tc>
          <w:tcPr>
            <w:tcW w:w="1200" w:type="dxa"/>
          </w:tcPr>
          <w:p w14:paraId="4D62E94A" w14:textId="77777777" w:rsidR="002A69B1" w:rsidRDefault="002A69B1">
            <w:pPr>
              <w:pStyle w:val="Table10ptText-ASDEFCON"/>
            </w:pPr>
            <w:r>
              <w:t>(Core)</w:t>
            </w:r>
          </w:p>
        </w:tc>
        <w:tc>
          <w:tcPr>
            <w:tcW w:w="6759" w:type="dxa"/>
          </w:tcPr>
          <w:p w14:paraId="669C8F20" w14:textId="77777777" w:rsidR="002A69B1" w:rsidRPr="0057605A" w:rsidRDefault="002A69B1" w:rsidP="003D2C8F">
            <w:pPr>
              <w:pStyle w:val="Table10ptText-ASDEFCON"/>
            </w:pPr>
            <w:r w:rsidRPr="00FA3093">
              <w:t>comprise the Goods and the Maintenance Services and, for the avoidance of doubt, do not include the Repairable Items.</w:t>
            </w:r>
          </w:p>
        </w:tc>
      </w:tr>
      <w:tr w:rsidR="002A69B1" w:rsidRPr="00B76CA9" w14:paraId="47191B59" w14:textId="77777777" w:rsidTr="007C1B1C">
        <w:trPr>
          <w:cantSplit/>
          <w:jc w:val="center"/>
        </w:trPr>
        <w:tc>
          <w:tcPr>
            <w:tcW w:w="1689" w:type="dxa"/>
          </w:tcPr>
          <w:p w14:paraId="6B2249BF" w14:textId="77777777" w:rsidR="002A69B1" w:rsidRDefault="002A69B1">
            <w:pPr>
              <w:pStyle w:val="Table10ptText-ASDEFCON"/>
            </w:pPr>
            <w:r>
              <w:t>Tasking Order</w:t>
            </w:r>
          </w:p>
        </w:tc>
        <w:tc>
          <w:tcPr>
            <w:tcW w:w="1200" w:type="dxa"/>
          </w:tcPr>
          <w:p w14:paraId="1D741E5F" w14:textId="77777777" w:rsidR="002A69B1" w:rsidRDefault="002A69B1">
            <w:pPr>
              <w:pStyle w:val="Table10ptText-ASDEFCON"/>
            </w:pPr>
            <w:r>
              <w:t>(Core)</w:t>
            </w:r>
          </w:p>
        </w:tc>
        <w:tc>
          <w:tcPr>
            <w:tcW w:w="6759" w:type="dxa"/>
          </w:tcPr>
          <w:p w14:paraId="0ABDF144" w14:textId="2CDDDA60" w:rsidR="002A69B1" w:rsidRPr="00FA3093" w:rsidRDefault="002A69B1" w:rsidP="003D2C8F">
            <w:pPr>
              <w:pStyle w:val="Table10ptText-ASDEFCON"/>
              <w:rPr>
                <w:ins w:id="1586" w:author="Prabhu, Akshata MS" w:date="2024-08-23T08:05:00Z"/>
              </w:rPr>
            </w:pPr>
            <w:r w:rsidRPr="00FA3093">
              <w:t>means</w:t>
            </w:r>
            <w:del w:id="1587" w:author="Prabhu, Akshata MS" w:date="2024-08-23T08:05:00Z">
              <w:r w:rsidR="00122E04">
                <w:delText xml:space="preserve"> </w:delText>
              </w:r>
            </w:del>
            <w:ins w:id="1588" w:author="Prabhu, Akshata MS" w:date="2024-08-23T08:05:00Z">
              <w:r w:rsidRPr="00FA3093">
                <w:t>:</w:t>
              </w:r>
            </w:ins>
          </w:p>
          <w:p w14:paraId="33DD6D82" w14:textId="2933F2DC" w:rsidR="002A69B1" w:rsidRPr="00F62FB2" w:rsidRDefault="002A69B1" w:rsidP="003D2C8F">
            <w:pPr>
              <w:pStyle w:val="Table10ptSub1-ASDEFCON"/>
              <w:rPr>
                <w:ins w:id="1589" w:author="Prabhu, Akshata MS" w:date="2024-08-23T08:05:00Z"/>
              </w:rPr>
            </w:pPr>
            <w:r w:rsidRPr="00F62FB2">
              <w:t xml:space="preserve">the </w:t>
            </w:r>
            <w:del w:id="1590" w:author="Prabhu, Akshata MS" w:date="2024-08-23T08:05:00Z">
              <w:r w:rsidR="00122E04" w:rsidRPr="00122E04">
                <w:delText>document used by</w:delText>
              </w:r>
            </w:del>
            <w:ins w:id="1591" w:author="Prabhu, Akshata MS" w:date="2024-08-23T08:05:00Z">
              <w:r w:rsidRPr="00F62FB2">
                <w:t>Work Health and Safety Act 2011 (Cth) and</w:t>
              </w:r>
            </w:ins>
            <w:r w:rsidRPr="00F62FB2">
              <w:t xml:space="preserve"> the </w:t>
            </w:r>
            <w:del w:id="1592" w:author="Prabhu, Akshata MS" w:date="2024-08-23T08:05:00Z">
              <w:r w:rsidR="00122E04" w:rsidRPr="00122E04">
                <w:delText>Commonwealth</w:delText>
              </w:r>
            </w:del>
            <w:ins w:id="1593" w:author="Prabhu, Akshata MS" w:date="2024-08-23T08:05:00Z">
              <w:r w:rsidRPr="00F62FB2">
                <w:t>Work Health and Safety Regulations 2011 (Cth); and</w:t>
              </w:r>
            </w:ins>
          </w:p>
          <w:p w14:paraId="50BEE9B8" w14:textId="48F8B877" w:rsidR="002A69B1" w:rsidRPr="0057605A" w:rsidRDefault="002A69B1" w:rsidP="00CA7146">
            <w:pPr>
              <w:pStyle w:val="Table10ptSub1-ASDEFCON"/>
            </w:pPr>
            <w:ins w:id="1594" w:author="Prabhu, Akshata MS" w:date="2024-08-23T08:05:00Z">
              <w:r w:rsidRPr="00F62FB2">
                <w:t>any corresponding WHS law as defined</w:t>
              </w:r>
            </w:ins>
            <w:r w:rsidRPr="00F62FB2">
              <w:t xml:space="preserve"> in </w:t>
            </w:r>
            <w:ins w:id="1595" w:author="Prabhu, Akshata MS" w:date="2024-08-23T08:05:00Z">
              <w:r w:rsidRPr="00F62FB2">
                <w:t xml:space="preserve">section 4 of </w:t>
              </w:r>
            </w:ins>
            <w:r w:rsidRPr="00F62FB2">
              <w:t xml:space="preserve">the </w:t>
            </w:r>
            <w:del w:id="1596" w:author="Prabhu, Akshata MS" w:date="2024-08-23T08:05:00Z">
              <w:r w:rsidR="00122E04" w:rsidRPr="00122E04">
                <w:delText>form set out in Attachment C which forms part of a Contract for Supplies formed under this Deed</w:delText>
              </w:r>
              <w:r w:rsidR="00122E04">
                <w:delText>.</w:delText>
              </w:r>
            </w:del>
            <w:ins w:id="1597" w:author="Prabhu, Akshata MS" w:date="2024-08-23T08:05:00Z">
              <w:r w:rsidRPr="00F62FB2">
                <w:t>Work Health and Safety Act 2011 (Cth).</w:t>
              </w:r>
            </w:ins>
          </w:p>
        </w:tc>
      </w:tr>
      <w:tr w:rsidR="00347D19" w:rsidRPr="00B76CA9" w14:paraId="20FDBE95" w14:textId="77777777" w:rsidTr="007C1B1C">
        <w:trPr>
          <w:cantSplit/>
          <w:jc w:val="center"/>
        </w:trPr>
        <w:tc>
          <w:tcPr>
            <w:tcW w:w="1689" w:type="dxa"/>
          </w:tcPr>
          <w:p w14:paraId="5B735563" w14:textId="5809C771" w:rsidR="00347D19" w:rsidRDefault="00347D19">
            <w:pPr>
              <w:pStyle w:val="Table10ptText-ASDEFCON"/>
            </w:pPr>
            <w:r w:rsidRPr="00B76CA9">
              <w:t>Technical Data</w:t>
            </w:r>
            <w:r>
              <w:t xml:space="preserve"> </w:t>
            </w:r>
          </w:p>
        </w:tc>
        <w:tc>
          <w:tcPr>
            <w:tcW w:w="1200" w:type="dxa"/>
          </w:tcPr>
          <w:p w14:paraId="729F90E0" w14:textId="0A35322A" w:rsidR="00347D19" w:rsidRDefault="00347D19">
            <w:pPr>
              <w:pStyle w:val="Table10ptText-ASDEFCON"/>
            </w:pPr>
            <w:r w:rsidRPr="00B76CA9">
              <w:t>(Core)</w:t>
            </w:r>
          </w:p>
        </w:tc>
        <w:tc>
          <w:tcPr>
            <w:tcW w:w="6759" w:type="dxa"/>
          </w:tcPr>
          <w:p w14:paraId="6E85E060" w14:textId="5B6B9AB7" w:rsidR="00347D19" w:rsidRPr="00FA3093" w:rsidRDefault="00347D19" w:rsidP="003D2C8F">
            <w:pPr>
              <w:pStyle w:val="Table10ptText-ASDEFCON"/>
            </w:pPr>
            <w:r w:rsidRPr="00453CCC">
              <w:t>means technical</w:t>
            </w:r>
            <w:r>
              <w:t xml:space="preserve"> or scientific data,</w:t>
            </w:r>
            <w:r w:rsidRPr="00453CCC">
              <w:t xml:space="preserve"> know-how </w:t>
            </w:r>
            <w:r>
              <w:t>or</w:t>
            </w:r>
            <w:r w:rsidRPr="00453CCC">
              <w:t xml:space="preserve"> information</w:t>
            </w:r>
            <w:r>
              <w:t>,</w:t>
            </w:r>
            <w:r w:rsidRPr="00453CCC">
              <w:t xml:space="preserve"> reduced to </w:t>
            </w:r>
            <w:r>
              <w:t xml:space="preserve">a </w:t>
            </w:r>
            <w:r w:rsidRPr="00453CCC">
              <w:t xml:space="preserve">material form </w:t>
            </w:r>
            <w:r>
              <w:t>(whether stored electronically or otherwise)</w:t>
            </w:r>
            <w:r w:rsidRPr="00453CCC">
              <w:t xml:space="preserve"> in relation to Supplies</w:t>
            </w:r>
            <w:r>
              <w:t xml:space="preserve"> described in the Specification</w:t>
            </w:r>
            <w:r w:rsidRPr="00453CCC">
              <w:t xml:space="preserve"> and includes </w:t>
            </w:r>
            <w:r>
              <w:t xml:space="preserve">calculations, </w:t>
            </w:r>
            <w:r w:rsidRPr="00453CCC">
              <w:t>data,</w:t>
            </w:r>
            <w:r>
              <w:t xml:space="preserve"> databases,</w:t>
            </w:r>
            <w:r w:rsidRPr="00453CCC">
              <w:t xml:space="preserve"> designs,</w:t>
            </w:r>
            <w:r>
              <w:t xml:space="preserve"> design documentation, drawings, guides, handbooks, instructions, manuals, models, notes, plans, reports, simulations, sketches, specifications,</w:t>
            </w:r>
            <w:r w:rsidRPr="00453CCC">
              <w:t xml:space="preserve"> standards, </w:t>
            </w:r>
            <w:r>
              <w:t>Training Materials (excluding S</w:t>
            </w:r>
            <w:r w:rsidRPr="00453CCC">
              <w:t>oftware</w:t>
            </w:r>
            <w:r>
              <w:t>)</w:t>
            </w:r>
            <w:r w:rsidRPr="00453CCC">
              <w:t>,</w:t>
            </w:r>
            <w:r>
              <w:t xml:space="preserve"> test results and writings and includes</w:t>
            </w:r>
            <w:r w:rsidRPr="00453CCC">
              <w:t xml:space="preserve"> </w:t>
            </w:r>
            <w:r>
              <w:t>S</w:t>
            </w:r>
            <w:r w:rsidRPr="00453CCC">
              <w:t xml:space="preserve">ource </w:t>
            </w:r>
            <w:r>
              <w:t>C</w:t>
            </w:r>
            <w:r w:rsidRPr="00453CCC">
              <w:t>ode</w:t>
            </w:r>
          </w:p>
        </w:tc>
      </w:tr>
      <w:tr w:rsidR="00347D19" w:rsidRPr="00B76CA9" w14:paraId="7EB57303" w14:textId="77777777" w:rsidTr="007C1B1C">
        <w:trPr>
          <w:cantSplit/>
          <w:jc w:val="center"/>
        </w:trPr>
        <w:tc>
          <w:tcPr>
            <w:tcW w:w="1689" w:type="dxa"/>
          </w:tcPr>
          <w:p w14:paraId="23CDA065" w14:textId="64F80200" w:rsidR="00347D19" w:rsidRPr="00B76CA9" w:rsidRDefault="00347D19">
            <w:pPr>
              <w:pStyle w:val="Table10ptText-ASDEFCON"/>
            </w:pPr>
            <w:r w:rsidRPr="008D314B">
              <w:t>Use</w:t>
            </w:r>
          </w:p>
        </w:tc>
        <w:tc>
          <w:tcPr>
            <w:tcW w:w="1200" w:type="dxa"/>
          </w:tcPr>
          <w:p w14:paraId="228F018F" w14:textId="1971B928" w:rsidR="00347D19" w:rsidRPr="00B76CA9" w:rsidRDefault="00347D19">
            <w:pPr>
              <w:pStyle w:val="Table10ptText-ASDEFCON"/>
            </w:pPr>
            <w:r w:rsidRPr="008D314B">
              <w:t>(Core)</w:t>
            </w:r>
          </w:p>
        </w:tc>
        <w:tc>
          <w:tcPr>
            <w:tcW w:w="6759" w:type="dxa"/>
          </w:tcPr>
          <w:p w14:paraId="3AD8F060" w14:textId="77777777" w:rsidR="00347D19" w:rsidRPr="008D314B" w:rsidRDefault="00347D19">
            <w:pPr>
              <w:pStyle w:val="Table10ptText-ASDEFCON"/>
            </w:pPr>
            <w:r w:rsidRPr="008D314B">
              <w:t>means, in relation to a licence of any Contract Material granted to a licensee, to:</w:t>
            </w:r>
          </w:p>
          <w:p w14:paraId="2F8A593C" w14:textId="77777777" w:rsidR="00347D19" w:rsidRPr="008D314B" w:rsidRDefault="00347D19">
            <w:pPr>
              <w:pStyle w:val="Table10ptSub1-ASDEFCON"/>
            </w:pPr>
            <w:r w:rsidRPr="008D314B">
              <w:t>use, reproduce, adapt and modify the Contract Material in accordance with the licence; and</w:t>
            </w:r>
          </w:p>
          <w:p w14:paraId="698E1BC6" w14:textId="77777777" w:rsidR="00347D19" w:rsidRDefault="00347D19">
            <w:pPr>
              <w:pStyle w:val="Table10ptSub1-ASDEFCON"/>
            </w:pPr>
            <w:r w:rsidRPr="008D314B">
              <w:t xml:space="preserve">disclose, transmit and communicate the Contract Material: </w:t>
            </w:r>
          </w:p>
          <w:p w14:paraId="0BCC77FD" w14:textId="77777777" w:rsidR="00347D19" w:rsidRDefault="00347D19" w:rsidP="003D2C8F">
            <w:pPr>
              <w:pStyle w:val="Table10ptSub1-ASDEFCON"/>
            </w:pPr>
            <w:r>
              <w:t xml:space="preserve">to </w:t>
            </w:r>
            <w:r w:rsidRPr="008D314B">
              <w:t>the licensee's employees, officers and agents; and</w:t>
            </w:r>
          </w:p>
          <w:p w14:paraId="633B8DA2" w14:textId="014BC42D" w:rsidR="00347D19" w:rsidRPr="00453CCC" w:rsidRDefault="00347D19" w:rsidP="003D2C8F">
            <w:pPr>
              <w:pStyle w:val="Table10ptSub1-ASDEFCON"/>
            </w:pPr>
            <w:r w:rsidRPr="008D314B">
              <w:t>to a sublicensee under a sublicence granted in accordance with the licence.</w:t>
            </w:r>
          </w:p>
        </w:tc>
      </w:tr>
      <w:tr w:rsidR="002A69B1" w:rsidRPr="00B76CA9" w14:paraId="2D69C77E" w14:textId="77777777" w:rsidTr="007C1B1C">
        <w:trPr>
          <w:cantSplit/>
          <w:jc w:val="center"/>
          <w:del w:id="1598" w:author="Prabhu, Akshata MS" w:date="2024-08-23T08:05:00Z"/>
        </w:trPr>
        <w:tc>
          <w:tcPr>
            <w:tcW w:w="1689" w:type="dxa"/>
          </w:tcPr>
          <w:p w14:paraId="08C97F35" w14:textId="77777777" w:rsidR="002A69B1" w:rsidRDefault="002A69B1">
            <w:pPr>
              <w:pStyle w:val="Table10ptText-ASDEFCON"/>
              <w:rPr>
                <w:del w:id="1599" w:author="Prabhu, Akshata MS" w:date="2024-08-23T08:05:00Z"/>
              </w:rPr>
            </w:pPr>
            <w:del w:id="1600" w:author="Prabhu, Akshata MS" w:date="2024-08-23T08:05:00Z">
              <w:r>
                <w:delText xml:space="preserve">WHS Legislation </w:delText>
              </w:r>
            </w:del>
          </w:p>
        </w:tc>
        <w:tc>
          <w:tcPr>
            <w:tcW w:w="1200" w:type="dxa"/>
          </w:tcPr>
          <w:p w14:paraId="3521BCCB" w14:textId="77777777" w:rsidR="002A69B1" w:rsidRDefault="002A69B1">
            <w:pPr>
              <w:pStyle w:val="Table10ptText-ASDEFCON"/>
              <w:rPr>
                <w:del w:id="1601" w:author="Prabhu, Akshata MS" w:date="2024-08-23T08:05:00Z"/>
              </w:rPr>
            </w:pPr>
            <w:del w:id="1602" w:author="Prabhu, Akshata MS" w:date="2024-08-23T08:05:00Z">
              <w:r>
                <w:delText>(Core)</w:delText>
              </w:r>
            </w:del>
          </w:p>
        </w:tc>
        <w:tc>
          <w:tcPr>
            <w:tcW w:w="6759" w:type="dxa"/>
          </w:tcPr>
          <w:p w14:paraId="6A54757C" w14:textId="77777777" w:rsidR="00122E04" w:rsidRDefault="00122E04" w:rsidP="00E17F4D">
            <w:pPr>
              <w:pStyle w:val="Table10ptText-ASDEFCON"/>
              <w:rPr>
                <w:del w:id="1603" w:author="Prabhu, Akshata MS" w:date="2024-08-23T08:05:00Z"/>
              </w:rPr>
            </w:pPr>
            <w:del w:id="1604" w:author="Prabhu, Akshata MS" w:date="2024-08-23T08:05:00Z">
              <w:r>
                <w:delText>means:</w:delText>
              </w:r>
            </w:del>
          </w:p>
          <w:p w14:paraId="452C09A9" w14:textId="77777777" w:rsidR="00122E04" w:rsidRDefault="00122E04" w:rsidP="00E17F4D">
            <w:pPr>
              <w:pStyle w:val="Table10ptSub1-ASDEFCON"/>
              <w:rPr>
                <w:del w:id="1605" w:author="Prabhu, Akshata MS" w:date="2024-08-23T08:05:00Z"/>
              </w:rPr>
            </w:pPr>
            <w:del w:id="1606" w:author="Prabhu, Akshata MS" w:date="2024-08-23T08:05:00Z">
              <w:r>
                <w:delText xml:space="preserve">the Work Health and Safety Act 2011 (Cth) and the </w:delText>
              </w:r>
              <w:r w:rsidRPr="00122E04">
                <w:rPr>
                  <w:i/>
                </w:rPr>
                <w:delText>Work Health and Safety Regulations 2011</w:delText>
              </w:r>
              <w:r>
                <w:delText xml:space="preserve"> (Cth); and</w:delText>
              </w:r>
            </w:del>
          </w:p>
          <w:p w14:paraId="457B7CA6" w14:textId="77777777" w:rsidR="002A69B1" w:rsidRPr="0057605A" w:rsidRDefault="00122E04" w:rsidP="00E17F4D">
            <w:pPr>
              <w:pStyle w:val="Table10ptSub1-ASDEFCON"/>
              <w:rPr>
                <w:del w:id="1607" w:author="Prabhu, Akshata MS" w:date="2024-08-23T08:05:00Z"/>
              </w:rPr>
            </w:pPr>
            <w:del w:id="1608" w:author="Prabhu, Akshata MS" w:date="2024-08-23T08:05:00Z">
              <w:r>
                <w:delText xml:space="preserve">any corresponding WHS law as defined in section 4 of the </w:delText>
              </w:r>
              <w:r w:rsidRPr="00122E04">
                <w:rPr>
                  <w:i/>
                </w:rPr>
                <w:delText>Work Health and Safety Act 2011</w:delText>
              </w:r>
              <w:r>
                <w:delText xml:space="preserve"> (Cth).</w:delText>
              </w:r>
            </w:del>
          </w:p>
        </w:tc>
      </w:tr>
      <w:tr w:rsidR="002A69B1" w:rsidRPr="00B76CA9" w14:paraId="0E55AE2C" w14:textId="77777777" w:rsidTr="007C1B1C">
        <w:trPr>
          <w:cantSplit/>
          <w:jc w:val="center"/>
        </w:trPr>
        <w:tc>
          <w:tcPr>
            <w:tcW w:w="1689" w:type="dxa"/>
          </w:tcPr>
          <w:p w14:paraId="293B0791" w14:textId="4E1708C9" w:rsidR="002A69B1" w:rsidRDefault="00122E04">
            <w:pPr>
              <w:pStyle w:val="Table10ptText-ASDEFCON"/>
            </w:pPr>
            <w:del w:id="1609" w:author="Prabhu, Akshata MS" w:date="2024-08-23T08:05:00Z">
              <w:r>
                <w:delText>Working Day</w:delText>
              </w:r>
            </w:del>
            <w:ins w:id="1610" w:author="Prabhu, Akshata MS" w:date="2024-08-23T08:05:00Z">
              <w:r w:rsidR="002A69B1">
                <w:t xml:space="preserve">WHS Legislation </w:t>
              </w:r>
            </w:ins>
          </w:p>
        </w:tc>
        <w:tc>
          <w:tcPr>
            <w:tcW w:w="1200" w:type="dxa"/>
          </w:tcPr>
          <w:p w14:paraId="589DFE2C" w14:textId="77777777" w:rsidR="002A69B1" w:rsidRDefault="002A69B1" w:rsidP="00CA7146">
            <w:pPr>
              <w:pStyle w:val="Table10ptText-ASDEFCON"/>
            </w:pPr>
            <w:r>
              <w:t>(Core)</w:t>
            </w:r>
          </w:p>
        </w:tc>
        <w:tc>
          <w:tcPr>
            <w:tcW w:w="6759" w:type="dxa"/>
          </w:tcPr>
          <w:p w14:paraId="402CB62D" w14:textId="77777777" w:rsidR="002A69B1" w:rsidRPr="0057605A" w:rsidRDefault="002A69B1" w:rsidP="003D2C8F">
            <w:pPr>
              <w:pStyle w:val="Table10ptText-ASDEFCON"/>
            </w:pPr>
            <w:r w:rsidRPr="00F62FB2">
              <w:t>in relation to the doing of an action in a place means any day other than a Saturday, Sunday or public holiday in that place.</w:t>
            </w:r>
          </w:p>
        </w:tc>
      </w:tr>
    </w:tbl>
    <w:p w14:paraId="2503C643" w14:textId="4B76C7F4" w:rsidR="0087291F" w:rsidRDefault="0087291F" w:rsidP="00DD4A08">
      <w:pPr>
        <w:pStyle w:val="ASDEFCONNormal"/>
        <w:rPr>
          <w:rFonts w:eastAsia="Calibri"/>
          <w:szCs w:val="16"/>
        </w:rPr>
      </w:pPr>
      <w:r>
        <w:br w:type="page"/>
      </w:r>
    </w:p>
    <w:p w14:paraId="46121511" w14:textId="77777777" w:rsidR="0087291F" w:rsidRPr="00B76CA9" w:rsidRDefault="0087291F" w:rsidP="003D2C8F">
      <w:pPr>
        <w:pStyle w:val="ATTANNLV1-ASDEFCON"/>
      </w:pPr>
      <w:bookmarkStart w:id="1611" w:name="_Toc143607496"/>
      <w:bookmarkStart w:id="1612" w:name="_Toc143607952"/>
      <w:bookmarkStart w:id="1613" w:name="_Toc143608402"/>
      <w:r w:rsidRPr="00B76CA9">
        <w:t>REFERENCED DOCUMENTS</w:t>
      </w:r>
      <w:bookmarkEnd w:id="1611"/>
      <w:bookmarkEnd w:id="1612"/>
      <w:bookmarkEnd w:id="161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04"/>
      </w:tblGrid>
      <w:tr w:rsidR="0087291F" w:rsidRPr="00093BBC" w14:paraId="78159251" w14:textId="77777777" w:rsidTr="0087291F">
        <w:trPr>
          <w:cantSplit/>
          <w:tblHeader/>
        </w:trPr>
        <w:tc>
          <w:tcPr>
            <w:tcW w:w="2268" w:type="dxa"/>
            <w:shd w:val="pct12" w:color="000000" w:fill="FFFFFF"/>
          </w:tcPr>
          <w:p w14:paraId="550CF290" w14:textId="77777777" w:rsidR="0087291F" w:rsidRPr="00093BBC" w:rsidRDefault="0087291F">
            <w:pPr>
              <w:pStyle w:val="Table10ptText-ASDEFCON"/>
            </w:pPr>
            <w:r w:rsidRPr="00093BBC">
              <w:t>Reference</w:t>
            </w:r>
          </w:p>
        </w:tc>
        <w:tc>
          <w:tcPr>
            <w:tcW w:w="6804" w:type="dxa"/>
            <w:shd w:val="pct12" w:color="000000" w:fill="FFFFFF"/>
          </w:tcPr>
          <w:p w14:paraId="6CC26124" w14:textId="77777777" w:rsidR="0087291F" w:rsidRPr="00093BBC" w:rsidRDefault="0087291F">
            <w:pPr>
              <w:pStyle w:val="Table10ptText-ASDEFCON"/>
            </w:pPr>
            <w:r w:rsidRPr="00093BBC">
              <w:t>Description</w:t>
            </w:r>
          </w:p>
        </w:tc>
      </w:tr>
      <w:tr w:rsidR="0087291F" w:rsidRPr="002748DE" w14:paraId="5088B8C1"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0D59271B"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303DDE5F" w14:textId="77777777" w:rsidR="0087291F" w:rsidRPr="00D26539" w:rsidRDefault="0087291F">
            <w:pPr>
              <w:pStyle w:val="Table10ptText-ASDEFCON"/>
            </w:pPr>
            <w:r w:rsidRPr="00CA7146">
              <w:t>Auditor-General Act 1997</w:t>
            </w:r>
            <w:r w:rsidRPr="00D26539">
              <w:t xml:space="preserve"> (Cth)</w:t>
            </w:r>
          </w:p>
        </w:tc>
      </w:tr>
      <w:tr w:rsidR="0087291F" w:rsidRPr="002748DE" w14:paraId="2114859F"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4DD5E876"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2243E0D1" w14:textId="77777777" w:rsidR="0087291F" w:rsidRPr="00D26539" w:rsidRDefault="0087291F">
            <w:pPr>
              <w:pStyle w:val="Table10ptText-ASDEFCON"/>
            </w:pPr>
            <w:r w:rsidRPr="00D26539">
              <w:t>Australian Consumer Law (Schedule 2 to the Competition and Consumer Act 2010) (Cth)</w:t>
            </w:r>
          </w:p>
        </w:tc>
      </w:tr>
      <w:tr w:rsidR="0087291F" w:rsidRPr="002748DE" w14:paraId="429D8F86"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507A50A7"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7F74E5B7" w14:textId="7DF81171" w:rsidR="0087291F" w:rsidRPr="00E402BE" w:rsidRDefault="0087291F">
            <w:pPr>
              <w:pStyle w:val="Table10ptText-ASDEFCON"/>
            </w:pPr>
            <w:r w:rsidRPr="00671087">
              <w:t>Australian Code for the Transport of Dangerous Goods by Road and Rail</w:t>
            </w:r>
          </w:p>
        </w:tc>
      </w:tr>
      <w:tr w:rsidR="0087291F" w:rsidRPr="002748DE" w14:paraId="789261B8" w14:textId="77777777" w:rsidTr="0087291F">
        <w:trPr>
          <w:cantSplit/>
        </w:trPr>
        <w:tc>
          <w:tcPr>
            <w:tcW w:w="2268" w:type="dxa"/>
          </w:tcPr>
          <w:p w14:paraId="01514976" w14:textId="5EC75CF4" w:rsidR="0087291F" w:rsidRPr="002748DE" w:rsidRDefault="00A44A36">
            <w:pPr>
              <w:pStyle w:val="Table10ptText-ASDEFCON"/>
            </w:pPr>
            <w:r>
              <w:t>Shadow</w:t>
            </w:r>
            <w:r w:rsidR="0087291F">
              <w:t xml:space="preserve"> Economy Procurement Connected Policy</w:t>
            </w:r>
          </w:p>
        </w:tc>
        <w:tc>
          <w:tcPr>
            <w:tcW w:w="6804" w:type="dxa"/>
          </w:tcPr>
          <w:p w14:paraId="267BDB22" w14:textId="61B3DA3E" w:rsidR="0087291F" w:rsidRPr="00EC3A33" w:rsidRDefault="00A44A36">
            <w:pPr>
              <w:pStyle w:val="Table10ptText-ASDEFCON"/>
            </w:pPr>
            <w:r>
              <w:t>Shadow</w:t>
            </w:r>
            <w:r w:rsidR="0087291F">
              <w:t xml:space="preserve"> Economy Procurement Connected Policy – Increasing the integrity of government procurement – March 2019.</w:t>
            </w:r>
            <w:r w:rsidR="0087291F">
              <w:rPr>
                <w:color w:val="0000FF"/>
                <w:u w:val="single"/>
              </w:rPr>
              <w:t xml:space="preserve"> </w:t>
            </w:r>
          </w:p>
        </w:tc>
      </w:tr>
      <w:tr w:rsidR="0087291F" w:rsidRPr="002748DE" w14:paraId="2361628D"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22BBC84B"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18FFAB75" w14:textId="64B8E2F4" w:rsidR="0087291F" w:rsidRPr="00360455" w:rsidRDefault="0087291F" w:rsidP="00DA3F78">
            <w:pPr>
              <w:pStyle w:val="Table10ptText-ASDEFCON"/>
            </w:pPr>
            <w:del w:id="1614" w:author="Prabhu, Akshata MS" w:date="2024-08-23T08:05:00Z">
              <w:r w:rsidRPr="00301C18">
                <w:delText>CASG</w:delText>
              </w:r>
            </w:del>
            <w:ins w:id="1615" w:author="Prabhu, Akshata MS" w:date="2024-08-23T08:05:00Z">
              <w:r w:rsidR="00DA3F78">
                <w:t>Defence</w:t>
              </w:r>
            </w:ins>
            <w:r w:rsidR="00DA3F78">
              <w:t xml:space="preserve"> </w:t>
            </w:r>
            <w:r w:rsidRPr="00360455">
              <w:t>Cost Principles, as amended from time to time.</w:t>
            </w:r>
          </w:p>
        </w:tc>
      </w:tr>
      <w:tr w:rsidR="0087291F" w:rsidRPr="002748DE" w14:paraId="2424BEFC"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6A0E73CB"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477D11E8" w14:textId="77777777" w:rsidR="0087291F" w:rsidRPr="00360455" w:rsidRDefault="0087291F">
            <w:pPr>
              <w:pStyle w:val="Table10ptText-ASDEFCON"/>
            </w:pPr>
            <w:r w:rsidRPr="00360455">
              <w:t>Code of Practice, Managing the Work Environment and Facilities (an approved code of practice under section 274 of the WHS Act)</w:t>
            </w:r>
          </w:p>
        </w:tc>
      </w:tr>
      <w:tr w:rsidR="0087291F" w:rsidRPr="002748DE" w14:paraId="11D7AA5C"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30BF8AE3"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3F3FE8ED" w14:textId="77777777" w:rsidR="0087291F" w:rsidRPr="00360455" w:rsidRDefault="0087291F">
            <w:pPr>
              <w:pStyle w:val="Table10ptText-ASDEFCON"/>
            </w:pPr>
            <w:r w:rsidRPr="00360455">
              <w:t>Code of Practice, Preparation of Safety Data Sheets for Hazardous Chemicals (an approved code of practice under section 274 of the WHS Act)</w:t>
            </w:r>
          </w:p>
        </w:tc>
      </w:tr>
      <w:tr w:rsidR="0087291F" w:rsidRPr="002748DE" w14:paraId="706D7540" w14:textId="77777777" w:rsidTr="0087291F">
        <w:trPr>
          <w:cantSplit/>
        </w:trPr>
        <w:tc>
          <w:tcPr>
            <w:tcW w:w="2268" w:type="dxa"/>
          </w:tcPr>
          <w:p w14:paraId="19AF523B" w14:textId="77777777" w:rsidR="0087291F" w:rsidRPr="002748DE" w:rsidRDefault="0087291F">
            <w:pPr>
              <w:pStyle w:val="Table10ptText-ASDEFCON"/>
            </w:pPr>
            <w:r w:rsidRPr="002748DE">
              <w:t>CP</w:t>
            </w:r>
            <w:r>
              <w:t>R</w:t>
            </w:r>
            <w:r w:rsidRPr="002748DE">
              <w:t>s</w:t>
            </w:r>
          </w:p>
        </w:tc>
        <w:tc>
          <w:tcPr>
            <w:tcW w:w="6804" w:type="dxa"/>
          </w:tcPr>
          <w:p w14:paraId="75F26DDC" w14:textId="23E7A5FA" w:rsidR="0087291F" w:rsidRPr="00EC3A33" w:rsidRDefault="0087291F">
            <w:pPr>
              <w:pStyle w:val="Table10ptText-ASDEFCON"/>
            </w:pPr>
            <w:r w:rsidRPr="00EC3A33">
              <w:t xml:space="preserve">Commonwealth Procurement </w:t>
            </w:r>
            <w:r>
              <w:t>Rules</w:t>
            </w:r>
            <w:r w:rsidRPr="00EC3A33">
              <w:t xml:space="preserve"> – </w:t>
            </w:r>
            <w:del w:id="1616" w:author="Prabhu, Akshata MS" w:date="2024-08-23T08:05:00Z">
              <w:r w:rsidR="00301C18">
                <w:delText>June 2023</w:delText>
              </w:r>
            </w:del>
            <w:ins w:id="1617" w:author="Prabhu, Akshata MS" w:date="2024-08-23T08:05:00Z">
              <w:r w:rsidR="00DD4A08">
                <w:t>July 2022</w:t>
              </w:r>
            </w:ins>
          </w:p>
        </w:tc>
      </w:tr>
      <w:tr w:rsidR="00BD3815" w:rsidRPr="002748DE" w14:paraId="7E812961" w14:textId="77777777" w:rsidTr="0087291F">
        <w:trPr>
          <w:cantSplit/>
          <w:ins w:id="1618" w:author="Prabhu, Akshata MS" w:date="2024-08-23T08:05:00Z"/>
        </w:trPr>
        <w:tc>
          <w:tcPr>
            <w:tcW w:w="2268" w:type="dxa"/>
          </w:tcPr>
          <w:p w14:paraId="4C6766A6" w14:textId="77777777" w:rsidR="00BD3815" w:rsidRPr="002748DE" w:rsidRDefault="00BD3815" w:rsidP="0087291F">
            <w:pPr>
              <w:pStyle w:val="Table10ptText-ASDEFCON"/>
              <w:rPr>
                <w:ins w:id="1619" w:author="Prabhu, Akshata MS" w:date="2024-08-23T08:05:00Z"/>
              </w:rPr>
            </w:pPr>
          </w:p>
        </w:tc>
        <w:tc>
          <w:tcPr>
            <w:tcW w:w="6804" w:type="dxa"/>
          </w:tcPr>
          <w:p w14:paraId="35D9C5AC" w14:textId="7AA21261" w:rsidR="00BD3815" w:rsidRDefault="00BD3815">
            <w:pPr>
              <w:pStyle w:val="Table10ptText-ASDEFCON"/>
              <w:rPr>
                <w:ins w:id="1620" w:author="Prabhu, Akshata MS" w:date="2024-08-23T08:05:00Z"/>
              </w:rPr>
            </w:pPr>
            <w:ins w:id="1621" w:author="Prabhu, Akshata MS" w:date="2024-08-23T08:05:00Z">
              <w:r w:rsidRPr="00BD3815">
                <w:t xml:space="preserve">means the Commonwealth Supplier Code of Conduct, as </w:t>
              </w:r>
              <w:r>
                <w:t>amended</w:t>
              </w:r>
              <w:r w:rsidRPr="00BD3815">
                <w:t xml:space="preserve"> from time to time</w:t>
              </w:r>
            </w:ins>
          </w:p>
        </w:tc>
      </w:tr>
      <w:tr w:rsidR="0087291F" w:rsidRPr="002748DE" w14:paraId="6276CF8E" w14:textId="77777777" w:rsidTr="0087291F">
        <w:trPr>
          <w:cantSplit/>
        </w:trPr>
        <w:tc>
          <w:tcPr>
            <w:tcW w:w="2268" w:type="dxa"/>
          </w:tcPr>
          <w:p w14:paraId="3237FA7B" w14:textId="77777777" w:rsidR="0087291F" w:rsidRPr="002748DE" w:rsidRDefault="0087291F" w:rsidP="0087291F">
            <w:pPr>
              <w:pStyle w:val="Table10ptText-ASDEFCON"/>
            </w:pPr>
          </w:p>
        </w:tc>
        <w:tc>
          <w:tcPr>
            <w:tcW w:w="6804" w:type="dxa"/>
          </w:tcPr>
          <w:p w14:paraId="28911F9F" w14:textId="77777777" w:rsidR="0087291F" w:rsidRPr="00EC3A33" w:rsidRDefault="0087291F">
            <w:pPr>
              <w:pStyle w:val="Table10ptText-ASDEFCON"/>
            </w:pPr>
            <w:r>
              <w:t>Complaints and Alternative Resolutions Manual</w:t>
            </w:r>
          </w:p>
        </w:tc>
      </w:tr>
      <w:tr w:rsidR="0087291F" w:rsidRPr="002748DE" w14:paraId="06F01532"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03056EA7"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272BE02" w14:textId="77777777" w:rsidR="0087291F" w:rsidRPr="00C74380" w:rsidRDefault="0087291F">
            <w:pPr>
              <w:pStyle w:val="Table10ptText-ASDEFCON"/>
            </w:pPr>
            <w:r w:rsidRPr="00CA7146">
              <w:t>Criminal Code Act 1995</w:t>
            </w:r>
            <w:r>
              <w:t xml:space="preserve"> (Cth)</w:t>
            </w:r>
          </w:p>
        </w:tc>
      </w:tr>
      <w:tr w:rsidR="0087291F" w:rsidRPr="002748DE" w14:paraId="55BD66F5"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4369C7B2"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4C1ED425" w14:textId="77777777" w:rsidR="0087291F" w:rsidRPr="00360455" w:rsidRDefault="0087291F">
            <w:pPr>
              <w:pStyle w:val="Table10ptText-ASDEFCON"/>
            </w:pPr>
            <w:r w:rsidRPr="00360455">
              <w:t>Defence and Industry Policy Statement</w:t>
            </w:r>
          </w:p>
        </w:tc>
      </w:tr>
      <w:tr w:rsidR="0087291F" w:rsidRPr="002748DE" w14:paraId="3D3AD3B9"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5E23A4D6"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18778BCC" w14:textId="77777777" w:rsidR="0087291F" w:rsidRPr="00360455" w:rsidRDefault="0087291F">
            <w:pPr>
              <w:pStyle w:val="Table10ptText-ASDEFCON"/>
            </w:pPr>
            <w:r w:rsidRPr="00360455">
              <w:t>Defence Work Health and Safety (WHS) Manual</w:t>
            </w:r>
          </w:p>
        </w:tc>
      </w:tr>
      <w:tr w:rsidR="0087291F" w:rsidRPr="002748DE" w14:paraId="1BC18B7E" w14:textId="77777777" w:rsidTr="0087291F">
        <w:trPr>
          <w:cantSplit/>
        </w:trPr>
        <w:tc>
          <w:tcPr>
            <w:tcW w:w="2268" w:type="dxa"/>
          </w:tcPr>
          <w:p w14:paraId="14D9260B" w14:textId="77777777" w:rsidR="0087291F" w:rsidRPr="002748DE" w:rsidRDefault="0087291F">
            <w:pPr>
              <w:pStyle w:val="Table10ptText-ASDEFCON"/>
            </w:pPr>
            <w:r w:rsidRPr="001F6F20">
              <w:t>DEFLOGMAN, Part 2, Vol 5</w:t>
            </w:r>
          </w:p>
        </w:tc>
        <w:tc>
          <w:tcPr>
            <w:tcW w:w="6804" w:type="dxa"/>
          </w:tcPr>
          <w:p w14:paraId="6995328F" w14:textId="77777777" w:rsidR="0087291F" w:rsidRPr="002748DE" w:rsidRDefault="0087291F">
            <w:pPr>
              <w:pStyle w:val="Table10ptText-ASDEFCON"/>
            </w:pPr>
            <w:r>
              <w:t>Stocktaking of Defence Assets and Inventory</w:t>
            </w:r>
          </w:p>
        </w:tc>
      </w:tr>
      <w:tr w:rsidR="0087291F" w:rsidRPr="002748DE" w14:paraId="2E97BA19"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6B1117B2"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9C6E6FA" w14:textId="77777777" w:rsidR="0087291F" w:rsidRPr="00E10EBF" w:rsidRDefault="0087291F">
            <w:pPr>
              <w:pStyle w:val="Table10ptText-ASDEFCON"/>
            </w:pPr>
            <w:r w:rsidRPr="00CA7146">
              <w:t xml:space="preserve">Designs Act 2003 </w:t>
            </w:r>
            <w:r>
              <w:t>(Cth)</w:t>
            </w:r>
          </w:p>
        </w:tc>
      </w:tr>
      <w:tr w:rsidR="0087291F" w:rsidRPr="002748DE" w14:paraId="57CFCB60" w14:textId="77777777" w:rsidTr="0087291F">
        <w:trPr>
          <w:cantSplit/>
        </w:trPr>
        <w:tc>
          <w:tcPr>
            <w:tcW w:w="2268" w:type="dxa"/>
          </w:tcPr>
          <w:p w14:paraId="23EC899A" w14:textId="77777777" w:rsidR="0087291F" w:rsidRPr="002748DE" w:rsidRDefault="0087291F">
            <w:pPr>
              <w:pStyle w:val="Table10ptText-ASDEFCON"/>
            </w:pPr>
            <w:r>
              <w:t>DSPF</w:t>
            </w:r>
          </w:p>
        </w:tc>
        <w:tc>
          <w:tcPr>
            <w:tcW w:w="6804" w:type="dxa"/>
          </w:tcPr>
          <w:p w14:paraId="4467A91E" w14:textId="77777777" w:rsidR="0087291F" w:rsidRPr="002748DE" w:rsidRDefault="0087291F">
            <w:pPr>
              <w:pStyle w:val="Table10ptText-ASDEFCON"/>
            </w:pPr>
            <w:r>
              <w:t>Defence Security Principles Framework, as amended from time to time</w:t>
            </w:r>
          </w:p>
        </w:tc>
      </w:tr>
      <w:tr w:rsidR="0087291F" w:rsidRPr="002748DE" w14:paraId="36AC8F93" w14:textId="77777777" w:rsidTr="0087291F">
        <w:trPr>
          <w:cantSplit/>
          <w:ins w:id="1622" w:author="Prabhu, Akshata MS" w:date="2024-08-23T08:05:00Z"/>
        </w:trPr>
        <w:tc>
          <w:tcPr>
            <w:tcW w:w="2268" w:type="dxa"/>
          </w:tcPr>
          <w:p w14:paraId="0C98E29D" w14:textId="77777777" w:rsidR="0087291F" w:rsidRDefault="0087291F" w:rsidP="0087291F">
            <w:pPr>
              <w:pStyle w:val="Table10ptText-ASDEFCON"/>
              <w:rPr>
                <w:ins w:id="1623" w:author="Prabhu, Akshata MS" w:date="2024-08-23T08:05:00Z"/>
              </w:rPr>
            </w:pPr>
          </w:p>
        </w:tc>
        <w:tc>
          <w:tcPr>
            <w:tcW w:w="6804" w:type="dxa"/>
          </w:tcPr>
          <w:p w14:paraId="603A466C" w14:textId="597C45A9" w:rsidR="0087291F" w:rsidRDefault="0087291F">
            <w:pPr>
              <w:pStyle w:val="Table10ptText-ASDEFCON"/>
              <w:rPr>
                <w:ins w:id="1624" w:author="Prabhu, Akshata MS" w:date="2024-08-23T08:05:00Z"/>
              </w:rPr>
            </w:pPr>
            <w:ins w:id="1625" w:author="Prabhu, Akshata MS" w:date="2024-08-23T08:05:00Z">
              <w:r w:rsidRPr="00D62116">
                <w:t>Financial Policy – Gifts and Benefits</w:t>
              </w:r>
            </w:ins>
          </w:p>
        </w:tc>
      </w:tr>
      <w:tr w:rsidR="0087291F" w:rsidRPr="002748DE" w14:paraId="5F019C00" w14:textId="77777777" w:rsidTr="0087291F">
        <w:trPr>
          <w:cantSplit/>
          <w:ins w:id="1626" w:author="Prabhu, Akshata MS" w:date="2024-08-23T08:05:00Z"/>
        </w:trPr>
        <w:tc>
          <w:tcPr>
            <w:tcW w:w="2268" w:type="dxa"/>
          </w:tcPr>
          <w:p w14:paraId="63B5D946" w14:textId="77777777" w:rsidR="0087291F" w:rsidRDefault="0087291F" w:rsidP="0087291F">
            <w:pPr>
              <w:pStyle w:val="Table10ptText-ASDEFCON"/>
              <w:rPr>
                <w:ins w:id="1627" w:author="Prabhu, Akshata MS" w:date="2024-08-23T08:05:00Z"/>
              </w:rPr>
            </w:pPr>
          </w:p>
        </w:tc>
        <w:tc>
          <w:tcPr>
            <w:tcW w:w="6804" w:type="dxa"/>
          </w:tcPr>
          <w:p w14:paraId="525D43DF" w14:textId="0F895A43" w:rsidR="0087291F" w:rsidRDefault="0087291F">
            <w:pPr>
              <w:pStyle w:val="Table10ptText-ASDEFCON"/>
              <w:rPr>
                <w:ins w:id="1628" w:author="Prabhu, Akshata MS" w:date="2024-08-23T08:05:00Z"/>
              </w:rPr>
            </w:pPr>
            <w:ins w:id="1629" w:author="Prabhu, Akshata MS" w:date="2024-08-23T08:05:00Z">
              <w:r w:rsidRPr="00D62116">
                <w:t>Financial Policy - Sponsorship</w:t>
              </w:r>
            </w:ins>
          </w:p>
        </w:tc>
      </w:tr>
      <w:tr w:rsidR="0087291F" w:rsidRPr="002748DE" w14:paraId="707F9D31" w14:textId="77777777" w:rsidTr="0087291F">
        <w:trPr>
          <w:cantSplit/>
        </w:trPr>
        <w:tc>
          <w:tcPr>
            <w:tcW w:w="2268" w:type="dxa"/>
            <w:tcBorders>
              <w:top w:val="single" w:sz="4" w:space="0" w:color="auto"/>
              <w:left w:val="single" w:sz="4" w:space="0" w:color="auto"/>
              <w:bottom w:val="single" w:sz="4" w:space="0" w:color="auto"/>
              <w:right w:val="single" w:sz="4" w:space="0" w:color="auto"/>
            </w:tcBorders>
          </w:tcPr>
          <w:p w14:paraId="59B9F5CB" w14:textId="77777777" w:rsidR="0087291F" w:rsidRPr="002748DE" w:rsidRDefault="0087291F">
            <w:pPr>
              <w:pStyle w:val="Table10ptText-ASDEFCON"/>
            </w:pPr>
            <w:r w:rsidRPr="00DC2BF5">
              <w:t>GHS</w:t>
            </w:r>
          </w:p>
        </w:tc>
        <w:tc>
          <w:tcPr>
            <w:tcW w:w="6804" w:type="dxa"/>
            <w:tcBorders>
              <w:top w:val="single" w:sz="4" w:space="0" w:color="auto"/>
              <w:left w:val="single" w:sz="4" w:space="0" w:color="auto"/>
              <w:bottom w:val="single" w:sz="4" w:space="0" w:color="auto"/>
              <w:right w:val="single" w:sz="4" w:space="0" w:color="auto"/>
            </w:tcBorders>
          </w:tcPr>
          <w:p w14:paraId="4E17575E" w14:textId="77777777" w:rsidR="0087291F" w:rsidRPr="001C7391" w:rsidRDefault="0087291F">
            <w:pPr>
              <w:pStyle w:val="Table10ptText-ASDEFCON"/>
            </w:pPr>
            <w:r w:rsidRPr="00DC2BF5">
              <w:t>Globally Harmonised System of Classification and Labelling of Chemicals, 3rd Revised Edition</w:t>
            </w:r>
          </w:p>
        </w:tc>
      </w:tr>
      <w:tr w:rsidR="0087291F" w:rsidRPr="002748DE" w14:paraId="393A9BAF" w14:textId="77777777" w:rsidTr="0087291F">
        <w:trPr>
          <w:cantSplit/>
          <w:trHeight w:val="300"/>
        </w:trPr>
        <w:tc>
          <w:tcPr>
            <w:tcW w:w="2268" w:type="dxa"/>
          </w:tcPr>
          <w:p w14:paraId="6ABE5E27" w14:textId="77777777" w:rsidR="0087291F" w:rsidRPr="002748DE" w:rsidRDefault="0087291F">
            <w:pPr>
              <w:pStyle w:val="Table10ptText-ASDEFCON"/>
            </w:pPr>
            <w:r>
              <w:t>GST Act</w:t>
            </w:r>
          </w:p>
        </w:tc>
        <w:tc>
          <w:tcPr>
            <w:tcW w:w="6804" w:type="dxa"/>
          </w:tcPr>
          <w:p w14:paraId="242EFA07" w14:textId="77777777" w:rsidR="0087291F" w:rsidRPr="00502C20" w:rsidRDefault="0087291F">
            <w:pPr>
              <w:pStyle w:val="Table10ptText-ASDEFCON"/>
            </w:pPr>
            <w:r w:rsidRPr="00CA7146">
              <w:t>A New Tax System (Goods and Services Tax) Act 1999</w:t>
            </w:r>
            <w:r>
              <w:t xml:space="preserve"> (Cth)</w:t>
            </w:r>
          </w:p>
        </w:tc>
      </w:tr>
      <w:tr w:rsidR="0087291F" w:rsidRPr="002748DE" w14:paraId="75F967DA" w14:textId="77777777" w:rsidTr="0087291F">
        <w:trPr>
          <w:cantSplit/>
          <w:trHeight w:val="300"/>
        </w:trPr>
        <w:tc>
          <w:tcPr>
            <w:tcW w:w="2268" w:type="dxa"/>
          </w:tcPr>
          <w:p w14:paraId="18736ACF" w14:textId="77777777" w:rsidR="0087291F" w:rsidRDefault="0087291F" w:rsidP="0087291F">
            <w:pPr>
              <w:pStyle w:val="Table10ptText-ASDEFCON"/>
            </w:pPr>
          </w:p>
        </w:tc>
        <w:tc>
          <w:tcPr>
            <w:tcW w:w="6804" w:type="dxa"/>
          </w:tcPr>
          <w:p w14:paraId="1ED53FB3" w14:textId="77777777" w:rsidR="0087291F" w:rsidRPr="00B56D52" w:rsidRDefault="0087291F" w:rsidP="003D2C8F">
            <w:pPr>
              <w:pStyle w:val="Table10ptText-ASDEFCON"/>
            </w:pPr>
            <w:r>
              <w:t>Incident Reporting and Management Manual</w:t>
            </w:r>
          </w:p>
        </w:tc>
      </w:tr>
      <w:tr w:rsidR="0087291F" w:rsidRPr="002748DE" w14:paraId="373D2EBC" w14:textId="77777777" w:rsidTr="0087291F">
        <w:trPr>
          <w:cantSplit/>
          <w:trHeight w:val="300"/>
        </w:trPr>
        <w:tc>
          <w:tcPr>
            <w:tcW w:w="2268" w:type="dxa"/>
          </w:tcPr>
          <w:p w14:paraId="7C120E60" w14:textId="77777777" w:rsidR="0087291F" w:rsidRDefault="0087291F" w:rsidP="0087291F">
            <w:pPr>
              <w:pStyle w:val="Table10ptText-ASDEFCON"/>
            </w:pPr>
          </w:p>
        </w:tc>
        <w:tc>
          <w:tcPr>
            <w:tcW w:w="6804" w:type="dxa"/>
          </w:tcPr>
          <w:p w14:paraId="5BBE8690" w14:textId="77777777" w:rsidR="0087291F" w:rsidRDefault="0087291F" w:rsidP="003D2C8F">
            <w:pPr>
              <w:pStyle w:val="Table10ptText-ASDEFCON"/>
            </w:pPr>
            <w:r>
              <w:t>Integrity Policy Manual</w:t>
            </w:r>
          </w:p>
        </w:tc>
      </w:tr>
      <w:tr w:rsidR="0087291F" w:rsidRPr="002748DE" w14:paraId="626FF2A5" w14:textId="77777777" w:rsidTr="0087291F">
        <w:trPr>
          <w:cantSplit/>
          <w:trHeight w:val="300"/>
        </w:trPr>
        <w:tc>
          <w:tcPr>
            <w:tcW w:w="2268" w:type="dxa"/>
          </w:tcPr>
          <w:p w14:paraId="4136B5C4" w14:textId="77777777" w:rsidR="0087291F" w:rsidRPr="00DC2BF5" w:rsidRDefault="0087291F">
            <w:pPr>
              <w:pStyle w:val="Table10ptText-ASDEFCON"/>
            </w:pPr>
            <w:r>
              <w:t>IPP</w:t>
            </w:r>
          </w:p>
        </w:tc>
        <w:tc>
          <w:tcPr>
            <w:tcW w:w="6804" w:type="dxa"/>
          </w:tcPr>
          <w:p w14:paraId="6AE80761" w14:textId="08D71A8D" w:rsidR="0087291F" w:rsidRPr="00B56D52" w:rsidRDefault="0087291F">
            <w:pPr>
              <w:pStyle w:val="Table10ptText-ASDEFCON"/>
              <w:rPr>
                <w:i/>
              </w:rPr>
            </w:pPr>
            <w:r w:rsidRPr="000877D2">
              <w:rPr>
                <w:i/>
              </w:rPr>
              <w:t xml:space="preserve">Commonwealth Indigenous Procurement Policy </w:t>
            </w:r>
            <w:r w:rsidRPr="000877D2">
              <w:t xml:space="preserve">– </w:t>
            </w:r>
            <w:r w:rsidR="00DD4A08">
              <w:t>December 2020</w:t>
            </w:r>
            <w:r w:rsidRPr="000877D2">
              <w:t xml:space="preserve">.  A copy of the IPP is available from: </w:t>
            </w:r>
            <w:del w:id="1630" w:author="Prabhu, Akshata MS" w:date="2024-08-23T08:05:00Z">
              <w:r w:rsidR="00CA7146">
                <w:fldChar w:fldCharType="begin"/>
              </w:r>
              <w:r w:rsidR="00CA7146">
                <w:delInstrText xml:space="preserve"> HYPERLINK "https://www.niaa.gov.au/resource-centre/indigenous-affairs/indigenous-procurement-policy" </w:delInstrText>
              </w:r>
              <w:r w:rsidR="00CA7146">
                <w:fldChar w:fldCharType="separate"/>
              </w:r>
              <w:r w:rsidR="00875C2D" w:rsidRPr="00406F3B">
                <w:rPr>
                  <w:rStyle w:val="Hyperlink"/>
                </w:rPr>
                <w:delText>https://www.niaa.gov.au/resource-centre/indigenous-affairs/indigenous-procurement-policy</w:delText>
              </w:r>
              <w:r w:rsidR="00CA7146">
                <w:rPr>
                  <w:rStyle w:val="Hyperlink"/>
                </w:rPr>
                <w:fldChar w:fldCharType="end"/>
              </w:r>
              <w:r w:rsidR="00875C2D">
                <w:delText xml:space="preserve"> </w:delText>
              </w:r>
            </w:del>
            <w:ins w:id="1631" w:author="Prabhu, Akshata MS" w:date="2024-08-23T08:05:00Z">
              <w:r w:rsidR="00CA7146">
                <w:fldChar w:fldCharType="begin"/>
              </w:r>
              <w:r w:rsidR="00CA7146">
                <w:instrText xml:space="preserve"> HYPERLINK "https://www.niaa.gov.au/indigenous-affairs/economic-development/indigenous-procurement-policy-ipp" </w:instrText>
              </w:r>
              <w:r w:rsidR="00CA7146">
                <w:fldChar w:fldCharType="separate"/>
              </w:r>
              <w:r w:rsidR="005F429F" w:rsidRPr="005F429F">
                <w:rPr>
                  <w:rStyle w:val="Hyperlink"/>
                  <w:rFonts w:ascii="Calibri" w:hAnsi="Calibri" w:cs="Calibri"/>
                  <w:b/>
                  <w:sz w:val="22"/>
                </w:rPr>
                <w:t>https://www.niaa.gov.au/indigenous-affairs/economic-development/indigenous-procurement-policy-ipp</w:t>
              </w:r>
              <w:r w:rsidR="00CA7146">
                <w:rPr>
                  <w:rStyle w:val="Hyperlink"/>
                  <w:rFonts w:ascii="Calibri" w:hAnsi="Calibri" w:cs="Calibri"/>
                  <w:b/>
                  <w:sz w:val="22"/>
                </w:rPr>
                <w:fldChar w:fldCharType="end"/>
              </w:r>
            </w:ins>
          </w:p>
        </w:tc>
      </w:tr>
      <w:tr w:rsidR="0087291F" w:rsidRPr="002748DE" w14:paraId="28079E83" w14:textId="77777777" w:rsidTr="0087291F">
        <w:trPr>
          <w:cantSplit/>
          <w:trHeight w:val="300"/>
        </w:trPr>
        <w:tc>
          <w:tcPr>
            <w:tcW w:w="2268" w:type="dxa"/>
            <w:tcBorders>
              <w:top w:val="single" w:sz="4" w:space="0" w:color="auto"/>
              <w:left w:val="single" w:sz="4" w:space="0" w:color="auto"/>
              <w:bottom w:val="single" w:sz="4" w:space="0" w:color="auto"/>
              <w:right w:val="single" w:sz="4" w:space="0" w:color="auto"/>
            </w:tcBorders>
          </w:tcPr>
          <w:p w14:paraId="7BBC9F0C"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E2E79E9" w14:textId="77777777" w:rsidR="0087291F" w:rsidRPr="00360455" w:rsidRDefault="0087291F">
            <w:pPr>
              <w:pStyle w:val="Table10ptText-ASDEFCON"/>
            </w:pPr>
            <w:r w:rsidRPr="00CA7146">
              <w:t>Ozone Protection and Synthetic Greenhouse Gas Management Act 1989</w:t>
            </w:r>
            <w:r w:rsidRPr="00360455">
              <w:t xml:space="preserve"> (Cth)</w:t>
            </w:r>
          </w:p>
        </w:tc>
      </w:tr>
      <w:tr w:rsidR="0087291F" w:rsidRPr="002748DE" w14:paraId="60F9ED60" w14:textId="77777777" w:rsidTr="0087291F">
        <w:trPr>
          <w:cantSplit/>
          <w:trHeight w:val="300"/>
        </w:trPr>
        <w:tc>
          <w:tcPr>
            <w:tcW w:w="2268" w:type="dxa"/>
            <w:tcBorders>
              <w:top w:val="single" w:sz="4" w:space="0" w:color="auto"/>
              <w:left w:val="single" w:sz="4" w:space="0" w:color="auto"/>
              <w:bottom w:val="single" w:sz="4" w:space="0" w:color="auto"/>
              <w:right w:val="single" w:sz="4" w:space="0" w:color="auto"/>
            </w:tcBorders>
          </w:tcPr>
          <w:p w14:paraId="273C41BE"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4DB2D749" w14:textId="633DC6EB" w:rsidR="0087291F" w:rsidRPr="00B56D52" w:rsidRDefault="0087291F">
            <w:pPr>
              <w:pStyle w:val="Table10ptText-ASDEFCON"/>
            </w:pPr>
            <w:r w:rsidRPr="00CD745E">
              <w:t>Payment Times Procurement Connected Policy</w:t>
            </w:r>
          </w:p>
        </w:tc>
      </w:tr>
      <w:tr w:rsidR="0087291F" w:rsidRPr="002748DE" w14:paraId="351FF207" w14:textId="77777777" w:rsidTr="0087291F">
        <w:trPr>
          <w:cantSplit/>
          <w:trHeight w:val="300"/>
        </w:trPr>
        <w:tc>
          <w:tcPr>
            <w:tcW w:w="2268" w:type="dxa"/>
            <w:tcBorders>
              <w:top w:val="single" w:sz="4" w:space="0" w:color="auto"/>
              <w:left w:val="single" w:sz="4" w:space="0" w:color="auto"/>
              <w:bottom w:val="single" w:sz="4" w:space="0" w:color="auto"/>
              <w:right w:val="single" w:sz="4" w:space="0" w:color="auto"/>
            </w:tcBorders>
          </w:tcPr>
          <w:p w14:paraId="4758CA47" w14:textId="77777777" w:rsidR="0087291F" w:rsidRPr="002748DE" w:rsidRDefault="0087291F" w:rsidP="0087291F">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3454D298" w14:textId="77777777" w:rsidR="0087291F" w:rsidRPr="00360455" w:rsidRDefault="0087291F">
            <w:pPr>
              <w:pStyle w:val="Table10ptText-ASDEFCON"/>
            </w:pPr>
            <w:r w:rsidRPr="00CA7146">
              <w:t>Privacy Act 1988</w:t>
            </w:r>
            <w:r w:rsidRPr="00B56D52">
              <w:t xml:space="preserve"> </w:t>
            </w:r>
            <w:r w:rsidRPr="00360455">
              <w:t>(Cth)</w:t>
            </w:r>
          </w:p>
        </w:tc>
      </w:tr>
      <w:tr w:rsidR="0087291F" w:rsidRPr="002748DE" w14:paraId="7386ADBF" w14:textId="77777777" w:rsidTr="0087291F">
        <w:trPr>
          <w:cantSplit/>
          <w:trHeight w:val="300"/>
        </w:trPr>
        <w:tc>
          <w:tcPr>
            <w:tcW w:w="2268" w:type="dxa"/>
          </w:tcPr>
          <w:p w14:paraId="2594C418" w14:textId="77777777" w:rsidR="0087291F" w:rsidRPr="002748DE" w:rsidRDefault="0087291F">
            <w:pPr>
              <w:pStyle w:val="Table10ptText-ASDEFCON"/>
            </w:pPr>
            <w:r w:rsidRPr="00DC2BF5">
              <w:t>WHS Act</w:t>
            </w:r>
          </w:p>
        </w:tc>
        <w:tc>
          <w:tcPr>
            <w:tcW w:w="6804" w:type="dxa"/>
          </w:tcPr>
          <w:p w14:paraId="5733A67B" w14:textId="77777777" w:rsidR="0087291F" w:rsidRPr="001C7391" w:rsidRDefault="0087291F">
            <w:pPr>
              <w:pStyle w:val="Table10ptText-ASDEFCON"/>
            </w:pPr>
            <w:r w:rsidRPr="00CA7146">
              <w:t>Work Health and Safety Act 2011</w:t>
            </w:r>
            <w:r w:rsidRPr="00DC2BF5">
              <w:t xml:space="preserve"> (Cth)</w:t>
            </w:r>
          </w:p>
        </w:tc>
      </w:tr>
      <w:tr w:rsidR="0087291F" w:rsidRPr="002748DE" w14:paraId="1441FB14" w14:textId="77777777" w:rsidTr="0087291F">
        <w:trPr>
          <w:cantSplit/>
          <w:trHeight w:val="300"/>
        </w:trPr>
        <w:tc>
          <w:tcPr>
            <w:tcW w:w="2268" w:type="dxa"/>
          </w:tcPr>
          <w:p w14:paraId="10C47C44" w14:textId="77777777" w:rsidR="0087291F" w:rsidRPr="002748DE" w:rsidRDefault="0087291F">
            <w:pPr>
              <w:pStyle w:val="Table10ptText-ASDEFCON"/>
            </w:pPr>
            <w:r w:rsidRPr="00DC2BF5">
              <w:t>WHS Regulations</w:t>
            </w:r>
          </w:p>
        </w:tc>
        <w:tc>
          <w:tcPr>
            <w:tcW w:w="6804" w:type="dxa"/>
          </w:tcPr>
          <w:p w14:paraId="5CDFE430" w14:textId="77777777" w:rsidR="0087291F" w:rsidRPr="001C7391" w:rsidRDefault="0087291F">
            <w:pPr>
              <w:pStyle w:val="Table10ptText-ASDEFCON"/>
            </w:pPr>
            <w:r w:rsidRPr="00CA7146">
              <w:t>Work Health and Safety Regulations 2011</w:t>
            </w:r>
            <w:r w:rsidRPr="00DC2BF5">
              <w:t xml:space="preserve"> (Cth)</w:t>
            </w:r>
          </w:p>
        </w:tc>
      </w:tr>
      <w:tr w:rsidR="0087291F" w:rsidRPr="002748DE" w14:paraId="55034B36" w14:textId="77777777" w:rsidTr="0087291F">
        <w:trPr>
          <w:cantSplit/>
          <w:trHeight w:val="300"/>
        </w:trPr>
        <w:tc>
          <w:tcPr>
            <w:tcW w:w="2268" w:type="dxa"/>
          </w:tcPr>
          <w:p w14:paraId="4249E87C" w14:textId="77777777" w:rsidR="0087291F" w:rsidRPr="00DC2BF5" w:rsidRDefault="0087291F" w:rsidP="0087291F">
            <w:pPr>
              <w:pStyle w:val="Table10ptText-ASDEFCON"/>
            </w:pPr>
          </w:p>
        </w:tc>
        <w:tc>
          <w:tcPr>
            <w:tcW w:w="6804" w:type="dxa"/>
          </w:tcPr>
          <w:p w14:paraId="2868BC0F" w14:textId="77777777" w:rsidR="0087291F" w:rsidRPr="00DC2BF5" w:rsidRDefault="0087291F">
            <w:pPr>
              <w:pStyle w:val="Table10ptText-ASDEFCON"/>
            </w:pPr>
            <w:r w:rsidRPr="000E267E">
              <w:rPr>
                <w:rStyle w:val="Emphasis"/>
                <w:rFonts w:cs="Arial"/>
                <w:szCs w:val="20"/>
              </w:rPr>
              <w:t xml:space="preserve">Workplace Gender Equality Act 2012 </w:t>
            </w:r>
            <w:r w:rsidRPr="000E267E">
              <w:t>(Cth)</w:t>
            </w:r>
          </w:p>
        </w:tc>
      </w:tr>
      <w:tr w:rsidR="0087291F" w:rsidRPr="002748DE" w14:paraId="1EA0FF8F" w14:textId="77777777" w:rsidTr="0087291F">
        <w:trPr>
          <w:cantSplit/>
          <w:trHeight w:val="300"/>
        </w:trPr>
        <w:tc>
          <w:tcPr>
            <w:tcW w:w="2268" w:type="dxa"/>
          </w:tcPr>
          <w:p w14:paraId="7A69468F" w14:textId="77777777" w:rsidR="0087291F" w:rsidRPr="00DC2BF5" w:rsidRDefault="0087291F" w:rsidP="0087291F">
            <w:pPr>
              <w:pStyle w:val="Table10ptText-ASDEFCON"/>
            </w:pPr>
          </w:p>
        </w:tc>
        <w:tc>
          <w:tcPr>
            <w:tcW w:w="6804" w:type="dxa"/>
          </w:tcPr>
          <w:p w14:paraId="33C4C407" w14:textId="77777777" w:rsidR="0087291F" w:rsidRPr="00CA7146" w:rsidRDefault="0087291F">
            <w:pPr>
              <w:pStyle w:val="Table10ptText-ASDEFCON"/>
            </w:pPr>
            <w:r w:rsidRPr="00CA7146">
              <w:rPr>
                <w:rStyle w:val="Emphasis"/>
              </w:rPr>
              <w:t>Workplace G</w:t>
            </w:r>
            <w:r w:rsidRPr="00CA7146">
              <w:rPr>
                <w:rStyle w:val="Emphasis"/>
                <w:color w:val="auto"/>
              </w:rPr>
              <w:t>ender Equality Procurement Principles</w:t>
            </w:r>
          </w:p>
        </w:tc>
      </w:tr>
    </w:tbl>
    <w:p w14:paraId="26E1C870" w14:textId="77777777" w:rsidR="00BD640F" w:rsidRPr="003D2C8F" w:rsidRDefault="00BD640F">
      <w:pPr>
        <w:pStyle w:val="Table8ptText-ASDEFCON"/>
        <w:numPr>
          <w:ilvl w:val="0"/>
          <w:numId w:val="0"/>
        </w:numPr>
        <w:rPr>
          <w:sz w:val="2"/>
          <w:szCs w:val="2"/>
        </w:rPr>
      </w:pPr>
    </w:p>
    <w:sectPr w:rsidR="00BD640F" w:rsidRPr="003D2C8F" w:rsidSect="00D26539">
      <w:type w:val="continuous"/>
      <w:pgSz w:w="11907" w:h="16839" w:code="9"/>
      <w:pgMar w:top="1418" w:right="680" w:bottom="1418" w:left="1304" w:header="709" w:footer="709" w:gutter="0"/>
      <w:pgNumType w:start="1"/>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0A9CE" w14:textId="77777777" w:rsidR="00CA7146" w:rsidRDefault="00CA7146">
      <w:r>
        <w:separator/>
      </w:r>
    </w:p>
  </w:endnote>
  <w:endnote w:type="continuationSeparator" w:id="0">
    <w:p w14:paraId="4A3E8598" w14:textId="77777777" w:rsidR="00CA7146" w:rsidRDefault="00CA7146">
      <w:r>
        <w:continuationSeparator/>
      </w:r>
    </w:p>
  </w:endnote>
  <w:endnote w:type="continuationNotice" w:id="1">
    <w:p w14:paraId="3EB1D0FE" w14:textId="77777777" w:rsidR="00CA7146" w:rsidRDefault="00CA71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F3AF" w14:textId="77777777" w:rsidR="008B5894" w:rsidRDefault="008B589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2"/>
    </w:tblGrid>
    <w:tr w:rsidR="008B5894" w14:paraId="26457DC7" w14:textId="77777777" w:rsidTr="00037FAD">
      <w:tc>
        <w:tcPr>
          <w:tcW w:w="2500" w:type="pct"/>
        </w:tcPr>
        <w:p w14:paraId="2B17CBB0" w14:textId="37B1831B" w:rsidR="008B5894" w:rsidRDefault="008B5894" w:rsidP="00037FAD">
          <w:pPr>
            <w:pStyle w:val="ASDEFCONHeaderFooterLeft"/>
          </w:pPr>
          <w:r>
            <w:t xml:space="preserve">Attachments to </w:t>
          </w:r>
          <w:r w:rsidR="00CA7146">
            <w:fldChar w:fldCharType="begin"/>
          </w:r>
          <w:r w:rsidR="00CA7146">
            <w:instrText xml:space="preserve"> DOCPROPERTY Footer_Left </w:instrText>
          </w:r>
          <w:r w:rsidR="00CA7146">
            <w:fldChar w:fldCharType="separate"/>
          </w:r>
          <w:r>
            <w:t>Draft Conditions of Deed</w:t>
          </w:r>
          <w:r w:rsidR="00CA7146">
            <w:fldChar w:fldCharType="end"/>
          </w:r>
          <w:r>
            <w:t xml:space="preserve"> (</w:t>
          </w:r>
          <w:r w:rsidR="00CA7146">
            <w:fldChar w:fldCharType="begin"/>
          </w:r>
          <w:r w:rsidR="00CA7146">
            <w:instrText xml:space="preserve"> DOCPROPERTY Version </w:instrText>
          </w:r>
          <w:r w:rsidR="00CA7146">
            <w:fldChar w:fldCharType="separate"/>
          </w:r>
          <w:r>
            <w:t>V2.</w:t>
          </w:r>
          <w:del w:id="1521" w:author="Prabhu, Akshata MS" w:date="2024-08-23T08:05:00Z">
            <w:r w:rsidR="009D12DC">
              <w:delText>0</w:delText>
            </w:r>
          </w:del>
          <w:ins w:id="1522" w:author="Prabhu, Akshata MS" w:date="2024-08-23T08:05:00Z">
            <w:r>
              <w:t>1</w:t>
            </w:r>
          </w:ins>
          <w:r w:rsidR="00CA7146">
            <w:fldChar w:fldCharType="end"/>
          </w:r>
          <w:r>
            <w:t>)</w:t>
          </w:r>
        </w:p>
      </w:tc>
      <w:tc>
        <w:tcPr>
          <w:tcW w:w="2500" w:type="pct"/>
        </w:tcPr>
        <w:p w14:paraId="4AEDF7BA" w14:textId="1C36F99F" w:rsidR="008B5894" w:rsidRDefault="008B5894" w:rsidP="00037FAD">
          <w:pPr>
            <w:pStyle w:val="ASDEFCONHeaderFooterRight"/>
          </w:pPr>
          <w:r>
            <w:t>C</w:t>
          </w:r>
          <w:r>
            <w:fldChar w:fldCharType="begin"/>
          </w:r>
          <w:r>
            <w:instrText xml:space="preserve"> PAGE   \* MERGEFORMAT </w:instrText>
          </w:r>
          <w:r>
            <w:fldChar w:fldCharType="separate"/>
          </w:r>
          <w:r w:rsidR="007B6F3F">
            <w:rPr>
              <w:noProof/>
            </w:rPr>
            <w:t>2</w:t>
          </w:r>
          <w:r>
            <w:rPr>
              <w:noProof/>
            </w:rPr>
            <w:fldChar w:fldCharType="end"/>
          </w:r>
        </w:p>
      </w:tc>
    </w:tr>
    <w:tr w:rsidR="008B5894" w14:paraId="5348B2FF" w14:textId="77777777" w:rsidTr="00037FAD">
      <w:tc>
        <w:tcPr>
          <w:tcW w:w="5000" w:type="pct"/>
          <w:gridSpan w:val="2"/>
        </w:tcPr>
        <w:p w14:paraId="69072CA5" w14:textId="7B517B09" w:rsidR="008B5894" w:rsidRDefault="00CA7146" w:rsidP="00037FAD">
          <w:pPr>
            <w:pStyle w:val="ASDEFCONHeaderFooterClassification"/>
          </w:pPr>
          <w:r>
            <w:fldChar w:fldCharType="begin"/>
          </w:r>
          <w:r>
            <w:instrText xml:space="preserve"> DOCPROPERTY Classification </w:instrText>
          </w:r>
          <w:r>
            <w:fldChar w:fldCharType="separate"/>
          </w:r>
          <w:r w:rsidR="008B5894">
            <w:t>OFFICIAL</w:t>
          </w:r>
          <w:r>
            <w:fldChar w:fldCharType="end"/>
          </w:r>
        </w:p>
      </w:tc>
    </w:tr>
  </w:tbl>
  <w:p w14:paraId="2B969380" w14:textId="77777777" w:rsidR="008B5894" w:rsidRPr="007A0B33" w:rsidRDefault="008B5894" w:rsidP="00C63619">
    <w:pPr>
      <w:pStyle w:val="DMO-HeaderFooterText"/>
      <w:tabs>
        <w:tab w:val="clear" w:pos="9072"/>
        <w:tab w:val="right" w:pos="13467"/>
        <w:tab w:val="left" w:pos="13750"/>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2"/>
    </w:tblGrid>
    <w:tr w:rsidR="008B5894" w14:paraId="4FE98861" w14:textId="77777777" w:rsidTr="00037FAD">
      <w:tc>
        <w:tcPr>
          <w:tcW w:w="2500" w:type="pct"/>
        </w:tcPr>
        <w:p w14:paraId="74B4ADEF" w14:textId="2FFF8232" w:rsidR="008B5894" w:rsidRDefault="008B5894" w:rsidP="00037FAD">
          <w:pPr>
            <w:pStyle w:val="ASDEFCONHeaderFooterLeft"/>
          </w:pPr>
          <w:r>
            <w:t xml:space="preserve">Attachments to </w:t>
          </w:r>
          <w:r w:rsidR="00CA7146">
            <w:fldChar w:fldCharType="begin"/>
          </w:r>
          <w:r w:rsidR="00CA7146">
            <w:instrText xml:space="preserve"> DOCPROPERTY Footer_Left </w:instrText>
          </w:r>
          <w:r w:rsidR="00CA7146">
            <w:fldChar w:fldCharType="separate"/>
          </w:r>
          <w:r>
            <w:t>Draft Conditions of Deed</w:t>
          </w:r>
          <w:r w:rsidR="00CA7146">
            <w:fldChar w:fldCharType="end"/>
          </w:r>
          <w:r>
            <w:t xml:space="preserve"> (</w:t>
          </w:r>
          <w:r w:rsidR="00CA7146">
            <w:fldChar w:fldCharType="begin"/>
          </w:r>
          <w:r w:rsidR="00CA7146">
            <w:instrText xml:space="preserve"> DOCPROPERTY Version </w:instrText>
          </w:r>
          <w:r w:rsidR="00CA7146">
            <w:fldChar w:fldCharType="separate"/>
          </w:r>
          <w:r>
            <w:t>V2.</w:t>
          </w:r>
          <w:del w:id="1523" w:author="Prabhu, Akshata MS" w:date="2024-08-23T08:05:00Z">
            <w:r w:rsidR="009D12DC">
              <w:delText>0</w:delText>
            </w:r>
          </w:del>
          <w:ins w:id="1524" w:author="Prabhu, Akshata MS" w:date="2024-08-23T08:05:00Z">
            <w:r>
              <w:t>1</w:t>
            </w:r>
          </w:ins>
          <w:r w:rsidR="00CA7146">
            <w:fldChar w:fldCharType="end"/>
          </w:r>
          <w:r>
            <w:t>)</w:t>
          </w:r>
        </w:p>
      </w:tc>
      <w:tc>
        <w:tcPr>
          <w:tcW w:w="2500" w:type="pct"/>
        </w:tcPr>
        <w:p w14:paraId="528192CC" w14:textId="1A0E395E" w:rsidR="008B5894" w:rsidRDefault="008B5894" w:rsidP="00037FAD">
          <w:pPr>
            <w:pStyle w:val="ASDEFCONHeaderFooterRight"/>
          </w:pPr>
          <w:r>
            <w:t>D</w:t>
          </w:r>
          <w:r>
            <w:fldChar w:fldCharType="begin"/>
          </w:r>
          <w:r>
            <w:instrText xml:space="preserve"> PAGE   \* MERGEFORMAT </w:instrText>
          </w:r>
          <w:r>
            <w:fldChar w:fldCharType="separate"/>
          </w:r>
          <w:r w:rsidR="007B6F3F">
            <w:rPr>
              <w:noProof/>
            </w:rPr>
            <w:t>1</w:t>
          </w:r>
          <w:r>
            <w:rPr>
              <w:noProof/>
            </w:rPr>
            <w:fldChar w:fldCharType="end"/>
          </w:r>
        </w:p>
      </w:tc>
    </w:tr>
    <w:tr w:rsidR="008B5894" w14:paraId="1080733B" w14:textId="77777777" w:rsidTr="00037FAD">
      <w:tc>
        <w:tcPr>
          <w:tcW w:w="5000" w:type="pct"/>
          <w:gridSpan w:val="2"/>
        </w:tcPr>
        <w:p w14:paraId="272D50C6" w14:textId="78048215" w:rsidR="008B5894" w:rsidRDefault="00CA7146" w:rsidP="00037FAD">
          <w:pPr>
            <w:pStyle w:val="ASDEFCONHeaderFooterClassification"/>
          </w:pPr>
          <w:r>
            <w:fldChar w:fldCharType="begin"/>
          </w:r>
          <w:r>
            <w:instrText xml:space="preserve"> DOCPROPERTY Classification </w:instrText>
          </w:r>
          <w:r>
            <w:fldChar w:fldCharType="separate"/>
          </w:r>
          <w:r w:rsidR="008B5894">
            <w:t>OFFICIAL</w:t>
          </w:r>
          <w:r>
            <w:fldChar w:fldCharType="end"/>
          </w:r>
        </w:p>
      </w:tc>
    </w:tr>
  </w:tbl>
  <w:p w14:paraId="146C9A17" w14:textId="77777777" w:rsidR="008B5894" w:rsidRPr="007A0B33" w:rsidRDefault="008B5894" w:rsidP="00C63619">
    <w:pPr>
      <w:pStyle w:val="DMO-HeaderFooterText"/>
      <w:tabs>
        <w:tab w:val="clear" w:pos="9072"/>
        <w:tab w:val="right" w:pos="13467"/>
        <w:tab w:val="left" w:pos="13750"/>
      </w:tabs>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961"/>
      <w:gridCol w:w="4962"/>
    </w:tblGrid>
    <w:tr w:rsidR="008B5894" w14:paraId="3A4335AB" w14:textId="77777777" w:rsidTr="0047435F">
      <w:tc>
        <w:tcPr>
          <w:tcW w:w="2500" w:type="pct"/>
        </w:tcPr>
        <w:p w14:paraId="54A38E63" w14:textId="78327467" w:rsidR="008B5894" w:rsidRDefault="008B5894" w:rsidP="0047435F">
          <w:pPr>
            <w:pStyle w:val="ASDEFCONHeaderFooterLeft"/>
          </w:pPr>
          <w:r>
            <w:t xml:space="preserve">Attachments to </w:t>
          </w:r>
          <w:r w:rsidR="00CA7146">
            <w:fldChar w:fldCharType="begin"/>
          </w:r>
          <w:r w:rsidR="00CA7146">
            <w:instrText xml:space="preserve"> DOCPROPERTY Footer_Left </w:instrText>
          </w:r>
          <w:r w:rsidR="00CA7146">
            <w:fldChar w:fldCharType="separate"/>
          </w:r>
          <w:r>
            <w:t>Draft Conditions of Deed</w:t>
          </w:r>
          <w:r w:rsidR="00CA7146">
            <w:fldChar w:fldCharType="end"/>
          </w:r>
          <w:r>
            <w:t xml:space="preserve"> (</w:t>
          </w:r>
          <w:r w:rsidR="00CA7146">
            <w:fldChar w:fldCharType="begin"/>
          </w:r>
          <w:r w:rsidR="00CA7146">
            <w:instrText xml:space="preserve"> D</w:instrText>
          </w:r>
          <w:r w:rsidR="00CA7146">
            <w:instrText xml:space="preserve">OCPROPERTY Version </w:instrText>
          </w:r>
          <w:r w:rsidR="00CA7146">
            <w:fldChar w:fldCharType="separate"/>
          </w:r>
          <w:r>
            <w:t>V2.</w:t>
          </w:r>
          <w:del w:id="1528" w:author="Prabhu, Akshata MS" w:date="2024-08-23T08:05:00Z">
            <w:r w:rsidR="009D12DC">
              <w:delText>0</w:delText>
            </w:r>
          </w:del>
          <w:ins w:id="1529" w:author="Prabhu, Akshata MS" w:date="2024-08-23T08:05:00Z">
            <w:r>
              <w:t>1</w:t>
            </w:r>
          </w:ins>
          <w:r w:rsidR="00CA7146">
            <w:fldChar w:fldCharType="end"/>
          </w:r>
          <w:r>
            <w:t>)</w:t>
          </w:r>
        </w:p>
      </w:tc>
      <w:tc>
        <w:tcPr>
          <w:tcW w:w="2500" w:type="pct"/>
        </w:tcPr>
        <w:p w14:paraId="219A5F35" w14:textId="27257200" w:rsidR="008B5894" w:rsidRDefault="008B5894" w:rsidP="0047435F">
          <w:pPr>
            <w:pStyle w:val="ASDEFCONHeaderFooterRight"/>
          </w:pPr>
          <w:r>
            <w:t>E</w:t>
          </w:r>
          <w:r>
            <w:fldChar w:fldCharType="begin"/>
          </w:r>
          <w:r>
            <w:instrText xml:space="preserve"> PAGE   \* MERGEFORMAT </w:instrText>
          </w:r>
          <w:r>
            <w:fldChar w:fldCharType="separate"/>
          </w:r>
          <w:r w:rsidR="007B6F3F">
            <w:rPr>
              <w:noProof/>
            </w:rPr>
            <w:t>8</w:t>
          </w:r>
          <w:r>
            <w:rPr>
              <w:noProof/>
            </w:rPr>
            <w:fldChar w:fldCharType="end"/>
          </w:r>
        </w:p>
      </w:tc>
    </w:tr>
    <w:tr w:rsidR="008B5894" w14:paraId="591A5FF7" w14:textId="77777777" w:rsidTr="0047435F">
      <w:tc>
        <w:tcPr>
          <w:tcW w:w="5000" w:type="pct"/>
          <w:gridSpan w:val="2"/>
        </w:tcPr>
        <w:p w14:paraId="1391BD5D" w14:textId="1C0846ED" w:rsidR="008B5894" w:rsidRDefault="00CA7146" w:rsidP="0047435F">
          <w:pPr>
            <w:pStyle w:val="ASDEFCONHeaderFooterClassification"/>
          </w:pPr>
          <w:r>
            <w:fldChar w:fldCharType="begin"/>
          </w:r>
          <w:r>
            <w:instrText xml:space="preserve"> DOCPROPERTY Classification </w:instrText>
          </w:r>
          <w:r>
            <w:fldChar w:fldCharType="separate"/>
          </w:r>
          <w:r w:rsidR="008B5894">
            <w:t>OFFICIAL</w:t>
          </w:r>
          <w:r>
            <w:fldChar w:fldCharType="end"/>
          </w:r>
        </w:p>
      </w:tc>
    </w:tr>
  </w:tbl>
  <w:p w14:paraId="5A60E105" w14:textId="77777777" w:rsidR="008B5894" w:rsidRPr="007A0B33" w:rsidRDefault="008B5894" w:rsidP="00C63619">
    <w:pPr>
      <w:pStyle w:val="DMO-HeaderFooterText"/>
      <w:tabs>
        <w:tab w:val="clear" w:pos="9072"/>
        <w:tab w:val="right" w:pos="13467"/>
        <w:tab w:val="left" w:pos="1375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rsidRPr="0076643B" w14:paraId="5D74BA62" w14:textId="77777777" w:rsidTr="00097D5D">
      <w:tc>
        <w:tcPr>
          <w:tcW w:w="2500" w:type="pct"/>
        </w:tcPr>
        <w:p w14:paraId="25CDF0A7" w14:textId="15CD5BB9" w:rsidR="008B5894" w:rsidRDefault="00CA7146" w:rsidP="008815D0">
          <w:pPr>
            <w:pStyle w:val="ASDEFCONHeaderFooterLeft"/>
          </w:pPr>
          <w:r>
            <w:fldChar w:fldCharType="begin"/>
          </w:r>
          <w:r>
            <w:instrText xml:space="preserve"> DOCPROPERTY Footer_Left </w:instrText>
          </w:r>
          <w:r>
            <w:fldChar w:fldCharType="separate"/>
          </w:r>
          <w:r w:rsidR="008B5894">
            <w:t>Draft Conditions of Deed</w:t>
          </w:r>
          <w:r>
            <w:fldChar w:fldCharType="end"/>
          </w:r>
          <w:r w:rsidR="008B5894">
            <w:t xml:space="preserve"> (</w:t>
          </w:r>
          <w:r>
            <w:fldChar w:fldCharType="begin"/>
          </w:r>
          <w:r>
            <w:instrText xml:space="preserve"> DOCPROPERTY  Version  \* MERGEFORMAT </w:instrText>
          </w:r>
          <w:r>
            <w:fldChar w:fldCharType="separate"/>
          </w:r>
          <w:r w:rsidR="008B5894">
            <w:t>V2.</w:t>
          </w:r>
          <w:del w:id="44" w:author="Prabhu, Akshata MS" w:date="2024-08-23T08:05:00Z">
            <w:r w:rsidR="009D12DC">
              <w:delText>0</w:delText>
            </w:r>
          </w:del>
          <w:ins w:id="45" w:author="Prabhu, Akshata MS" w:date="2024-08-23T08:05:00Z">
            <w:r w:rsidR="008B5894">
              <w:t>1</w:t>
            </w:r>
          </w:ins>
          <w:r>
            <w:fldChar w:fldCharType="end"/>
          </w:r>
          <w:r w:rsidR="008B5894">
            <w:t>)</w:t>
          </w:r>
        </w:p>
      </w:tc>
      <w:tc>
        <w:tcPr>
          <w:tcW w:w="2500" w:type="pct"/>
        </w:tcPr>
        <w:p w14:paraId="6895FF6C" w14:textId="77777777" w:rsidR="008B5894" w:rsidRDefault="008B5894" w:rsidP="00097D5D">
          <w:pPr>
            <w:pStyle w:val="ASDEFCONHeaderFooterRight"/>
          </w:pPr>
          <w:r>
            <w:t>DS-1</w:t>
          </w:r>
        </w:p>
      </w:tc>
    </w:tr>
    <w:tr w:rsidR="008B5894" w:rsidRPr="0076643B" w14:paraId="612FAFE8" w14:textId="77777777" w:rsidTr="00650274">
      <w:tc>
        <w:tcPr>
          <w:tcW w:w="1" w:type="pct"/>
          <w:gridSpan w:val="2"/>
        </w:tcPr>
        <w:p w14:paraId="621F2DDF" w14:textId="4C0E51A6" w:rsidR="008B5894" w:rsidRPr="00D708A9" w:rsidRDefault="008B5894" w:rsidP="00D708A9">
          <w:pPr>
            <w:pStyle w:val="ASDEFCONHeaderFooterRight"/>
            <w:jc w:val="center"/>
            <w:rPr>
              <w:b/>
            </w:rPr>
          </w:pPr>
          <w:r>
            <w:rPr>
              <w:b/>
              <w:sz w:val="20"/>
            </w:rPr>
            <w:fldChar w:fldCharType="begin"/>
          </w:r>
          <w:r>
            <w:rPr>
              <w:b/>
              <w:sz w:val="20"/>
            </w:rPr>
            <w:instrText xml:space="preserve"> DOCPROPERTY  Classification  \* MERGEFORMAT </w:instrText>
          </w:r>
          <w:r>
            <w:rPr>
              <w:b/>
              <w:sz w:val="20"/>
            </w:rPr>
            <w:fldChar w:fldCharType="separate"/>
          </w:r>
          <w:r>
            <w:rPr>
              <w:b/>
              <w:sz w:val="20"/>
            </w:rPr>
            <w:t>OFFICIAL</w:t>
          </w:r>
          <w:r>
            <w:rPr>
              <w:b/>
              <w:sz w:val="20"/>
            </w:rPr>
            <w:fldChar w:fldCharType="end"/>
          </w:r>
        </w:p>
      </w:tc>
    </w:tr>
  </w:tbl>
  <w:p w14:paraId="7D7C46B2" w14:textId="77777777" w:rsidR="008B5894" w:rsidRPr="00097D5D" w:rsidRDefault="008B5894" w:rsidP="00097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528A2" w14:textId="77777777" w:rsidR="008B5894" w:rsidRDefault="008B58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rsidRPr="0076643B" w14:paraId="775B000E" w14:textId="77777777" w:rsidTr="00F80239">
      <w:tc>
        <w:tcPr>
          <w:tcW w:w="2500" w:type="pct"/>
        </w:tcPr>
        <w:p w14:paraId="5CF321E0" w14:textId="024478B1" w:rsidR="008B5894" w:rsidRDefault="00CA7146" w:rsidP="006B4441">
          <w:pPr>
            <w:pStyle w:val="ASDEFCONHeaderFooterLeft"/>
          </w:pPr>
          <w:r>
            <w:fldChar w:fldCharType="begin"/>
          </w:r>
          <w:r>
            <w:instrText xml:space="preserve"> DOCPROPERTY Footer_Left </w:instrText>
          </w:r>
          <w:r>
            <w:fldChar w:fldCharType="separate"/>
          </w:r>
          <w:r w:rsidR="008B5894">
            <w:t>Draft Conditions of Deed</w:t>
          </w:r>
          <w:r>
            <w:fldChar w:fldCharType="end"/>
          </w:r>
          <w:r w:rsidR="008B5894">
            <w:t xml:space="preserve"> (</w:t>
          </w:r>
          <w:r>
            <w:fldChar w:fldCharType="begin"/>
          </w:r>
          <w:r>
            <w:instrText xml:space="preserve"> DOCPROPERTY  Version  \* MERGEFORMAT </w:instrText>
          </w:r>
          <w:r>
            <w:fldChar w:fldCharType="separate"/>
          </w:r>
          <w:r w:rsidR="008B5894">
            <w:t>V2.</w:t>
          </w:r>
          <w:del w:id="262" w:author="Prabhu, Akshata MS" w:date="2024-08-23T08:05:00Z">
            <w:r w:rsidR="009D12DC">
              <w:delText>0</w:delText>
            </w:r>
          </w:del>
          <w:ins w:id="263" w:author="Prabhu, Akshata MS" w:date="2024-08-23T08:05:00Z">
            <w:r w:rsidR="008B5894">
              <w:t>1</w:t>
            </w:r>
          </w:ins>
          <w:r>
            <w:fldChar w:fldCharType="end"/>
          </w:r>
          <w:r w:rsidR="008B5894">
            <w:t>)</w:t>
          </w:r>
        </w:p>
      </w:tc>
      <w:tc>
        <w:tcPr>
          <w:tcW w:w="2500" w:type="pct"/>
        </w:tcPr>
        <w:p w14:paraId="76676357" w14:textId="721D6F62" w:rsidR="008B5894" w:rsidRDefault="008B5894" w:rsidP="00F80239">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7B6F3F">
            <w:rPr>
              <w:rStyle w:val="PageNumber"/>
              <w:noProof/>
              <w:color w:val="auto"/>
              <w:sz w:val="20"/>
              <w:szCs w:val="24"/>
            </w:rPr>
            <w:t>ii</w:t>
          </w:r>
          <w:r>
            <w:rPr>
              <w:rStyle w:val="PageNumber"/>
              <w:color w:val="auto"/>
              <w:sz w:val="20"/>
              <w:szCs w:val="24"/>
            </w:rPr>
            <w:fldChar w:fldCharType="end"/>
          </w:r>
        </w:p>
      </w:tc>
    </w:tr>
    <w:tr w:rsidR="008B5894" w:rsidRPr="0076643B" w14:paraId="43E68473" w14:textId="77777777" w:rsidTr="00921EA0">
      <w:tc>
        <w:tcPr>
          <w:tcW w:w="1" w:type="pct"/>
          <w:gridSpan w:val="2"/>
        </w:tcPr>
        <w:p w14:paraId="1A2621AC" w14:textId="6F6FF028" w:rsidR="008B5894" w:rsidRPr="00D26539" w:rsidRDefault="008B5894" w:rsidP="00D26539">
          <w:pPr>
            <w:pStyle w:val="ASDEFCONHeaderFooterRight"/>
            <w:jc w:val="center"/>
            <w:rPr>
              <w:rStyle w:val="PageNumber"/>
              <w:b/>
              <w:color w:val="auto"/>
              <w:sz w:val="20"/>
              <w:szCs w:val="24"/>
            </w:rPr>
          </w:pPr>
          <w:r>
            <w:rPr>
              <w:b/>
              <w:sz w:val="20"/>
            </w:rPr>
            <w:fldChar w:fldCharType="begin"/>
          </w:r>
          <w:r>
            <w:rPr>
              <w:b/>
              <w:sz w:val="20"/>
            </w:rPr>
            <w:instrText xml:space="preserve"> DOCPROPERTY  Classification  \* MERGEFORMAT </w:instrText>
          </w:r>
          <w:r>
            <w:rPr>
              <w:b/>
              <w:sz w:val="20"/>
            </w:rPr>
            <w:fldChar w:fldCharType="separate"/>
          </w:r>
          <w:r>
            <w:rPr>
              <w:b/>
              <w:sz w:val="20"/>
            </w:rPr>
            <w:t>OFFICIAL</w:t>
          </w:r>
          <w:r>
            <w:rPr>
              <w:b/>
              <w:sz w:val="20"/>
            </w:rPr>
            <w:fldChar w:fldCharType="end"/>
          </w:r>
        </w:p>
      </w:tc>
    </w:tr>
  </w:tbl>
  <w:p w14:paraId="791E183C" w14:textId="77777777" w:rsidR="008B5894" w:rsidRPr="00097D5D" w:rsidRDefault="008B5894" w:rsidP="00097D5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19" w:type="pct"/>
      <w:tblLook w:val="0000" w:firstRow="0" w:lastRow="0" w:firstColumn="0" w:lastColumn="0" w:noHBand="0" w:noVBand="0"/>
    </w:tblPr>
    <w:tblGrid>
      <w:gridCol w:w="4643"/>
      <w:gridCol w:w="4643"/>
    </w:tblGrid>
    <w:tr w:rsidR="008B5894" w:rsidRPr="0076643B" w14:paraId="711AAD09" w14:textId="77777777" w:rsidTr="006B4441">
      <w:tc>
        <w:tcPr>
          <w:tcW w:w="2500" w:type="pct"/>
        </w:tcPr>
        <w:p w14:paraId="6F811F73" w14:textId="3892F25B" w:rsidR="008B5894" w:rsidRDefault="008B5894" w:rsidP="002B5E61">
          <w:pPr>
            <w:pStyle w:val="ASDEFCONHeaderFooterLeft"/>
          </w:pPr>
          <w:r>
            <w:t>Attachment A to Draft Conditions of Deed (V2)</w:t>
          </w:r>
        </w:p>
      </w:tc>
      <w:tc>
        <w:tcPr>
          <w:tcW w:w="2500" w:type="pct"/>
        </w:tcPr>
        <w:p w14:paraId="47A070F8" w14:textId="14230D27" w:rsidR="008B5894" w:rsidRDefault="008B5894">
          <w:pPr>
            <w:pStyle w:val="ASDEFCONHeaderFooterRight"/>
          </w:pPr>
          <w:r>
            <w:rPr>
              <w:rStyle w:val="PageNumber"/>
              <w:color w:val="auto"/>
              <w:sz w:val="20"/>
              <w:szCs w:val="24"/>
            </w:rPr>
            <w:t>A-</w:t>
          </w:r>
          <w:r>
            <w:rPr>
              <w:rStyle w:val="PageNumber"/>
              <w:color w:val="auto"/>
              <w:sz w:val="20"/>
              <w:szCs w:val="24"/>
            </w:rPr>
            <w:fldChar w:fldCharType="begin"/>
          </w:r>
          <w:r>
            <w:rPr>
              <w:rStyle w:val="PageNumber"/>
              <w:color w:val="auto"/>
              <w:sz w:val="20"/>
              <w:szCs w:val="24"/>
            </w:rPr>
            <w:instrText xml:space="preserve"> PAGE  \* Arabic  \* MERGEFORMAT </w:instrText>
          </w:r>
          <w:r>
            <w:rPr>
              <w:rStyle w:val="PageNumber"/>
              <w:color w:val="auto"/>
              <w:sz w:val="20"/>
              <w:szCs w:val="24"/>
            </w:rPr>
            <w:fldChar w:fldCharType="separate"/>
          </w:r>
          <w:r>
            <w:rPr>
              <w:rStyle w:val="PageNumber"/>
              <w:noProof/>
              <w:color w:val="auto"/>
              <w:sz w:val="20"/>
              <w:szCs w:val="24"/>
            </w:rPr>
            <w:t>1</w:t>
          </w:r>
          <w:r>
            <w:rPr>
              <w:rStyle w:val="PageNumber"/>
              <w:color w:val="auto"/>
              <w:sz w:val="20"/>
              <w:szCs w:val="24"/>
            </w:rPr>
            <w:fldChar w:fldCharType="end"/>
          </w:r>
        </w:p>
      </w:tc>
    </w:tr>
    <w:tr w:rsidR="008B5894" w:rsidRPr="0076643B" w14:paraId="3189545B" w14:textId="77777777" w:rsidTr="006B4441">
      <w:tc>
        <w:tcPr>
          <w:tcW w:w="5000" w:type="pct"/>
          <w:gridSpan w:val="2"/>
        </w:tcPr>
        <w:p w14:paraId="45177FA9" w14:textId="3A5E7277" w:rsidR="008B5894" w:rsidRPr="00D26539" w:rsidRDefault="008B5894" w:rsidP="00D26539">
          <w:pPr>
            <w:pStyle w:val="ASDEFCONHeaderFooterRight"/>
            <w:jc w:val="center"/>
            <w:rPr>
              <w:rStyle w:val="PageNumber"/>
              <w:b/>
              <w:color w:val="auto"/>
              <w:sz w:val="20"/>
              <w:szCs w:val="24"/>
            </w:rPr>
          </w:pPr>
          <w:r w:rsidRPr="00D26539">
            <w:rPr>
              <w:rStyle w:val="PageNumber"/>
              <w:b/>
              <w:color w:val="auto"/>
              <w:sz w:val="20"/>
              <w:szCs w:val="24"/>
            </w:rPr>
            <w:t>OFFICIAL</w:t>
          </w:r>
        </w:p>
      </w:tc>
    </w:tr>
  </w:tbl>
  <w:p w14:paraId="276D3565" w14:textId="77777777" w:rsidR="008B5894" w:rsidRDefault="008B5894" w:rsidP="00797E41">
    <w:pPr>
      <w:pStyle w:val="DMO-HeaderFooterText"/>
      <w:tabs>
        <w:tab w:val="left" w:pos="8100"/>
      </w:tabs>
      <w:rPr>
        <w:noProof/>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rsidRPr="0076643B" w14:paraId="2C82A248" w14:textId="77777777" w:rsidTr="00FC1F68">
      <w:tc>
        <w:tcPr>
          <w:tcW w:w="2500" w:type="pct"/>
        </w:tcPr>
        <w:p w14:paraId="3ADB645B" w14:textId="17D6BF6C" w:rsidR="008B5894" w:rsidRDefault="00CA7146" w:rsidP="006B4441">
          <w:pPr>
            <w:pStyle w:val="ASDEFCONHeaderFooterLeft"/>
          </w:pPr>
          <w:r>
            <w:fldChar w:fldCharType="begin"/>
          </w:r>
          <w:r>
            <w:instrText xml:space="preserve"> DOCPROPERTY Footer_Left </w:instrText>
          </w:r>
          <w:r>
            <w:fldChar w:fldCharType="separate"/>
          </w:r>
          <w:r w:rsidR="008B5894">
            <w:t>Draft Conditions of Deed</w:t>
          </w:r>
          <w:r>
            <w:fldChar w:fldCharType="end"/>
          </w:r>
          <w:r w:rsidR="008B5894">
            <w:t xml:space="preserve"> (</w:t>
          </w:r>
          <w:r>
            <w:fldChar w:fldCharType="begin"/>
          </w:r>
          <w:r>
            <w:instrText xml:space="preserve"> DOCPROPERTY  Version  \* MERGEFORMAT </w:instrText>
          </w:r>
          <w:r>
            <w:fldChar w:fldCharType="separate"/>
          </w:r>
          <w:r w:rsidR="008B5894">
            <w:t>V2.</w:t>
          </w:r>
          <w:del w:id="1422" w:author="Prabhu, Akshata MS" w:date="2024-08-23T08:05:00Z">
            <w:r w:rsidR="009D12DC">
              <w:delText>0</w:delText>
            </w:r>
          </w:del>
          <w:ins w:id="1423" w:author="Prabhu, Akshata MS" w:date="2024-08-23T08:05:00Z">
            <w:r w:rsidR="008B5894">
              <w:t>1</w:t>
            </w:r>
          </w:ins>
          <w:r>
            <w:fldChar w:fldCharType="end"/>
          </w:r>
          <w:r w:rsidR="008B5894">
            <w:t>)</w:t>
          </w:r>
        </w:p>
      </w:tc>
      <w:tc>
        <w:tcPr>
          <w:tcW w:w="2500" w:type="pct"/>
        </w:tcPr>
        <w:p w14:paraId="0DA5CBA8" w14:textId="33A6FC66" w:rsidR="008B5894" w:rsidRDefault="008B5894" w:rsidP="00FC1F68">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7B6F3F">
            <w:rPr>
              <w:rStyle w:val="PageNumber"/>
              <w:noProof/>
              <w:color w:val="auto"/>
              <w:sz w:val="20"/>
              <w:szCs w:val="24"/>
            </w:rPr>
            <w:t>22</w:t>
          </w:r>
          <w:r>
            <w:rPr>
              <w:rStyle w:val="PageNumber"/>
              <w:color w:val="auto"/>
              <w:sz w:val="20"/>
              <w:szCs w:val="24"/>
            </w:rPr>
            <w:fldChar w:fldCharType="end"/>
          </w:r>
        </w:p>
      </w:tc>
    </w:tr>
    <w:tr w:rsidR="008B5894" w:rsidRPr="0076643B" w14:paraId="0E8370BF" w14:textId="77777777" w:rsidTr="00921EA0">
      <w:tc>
        <w:tcPr>
          <w:tcW w:w="1" w:type="pct"/>
          <w:gridSpan w:val="2"/>
        </w:tcPr>
        <w:p w14:paraId="33E5B5FD" w14:textId="4B864978" w:rsidR="008B5894" w:rsidRPr="00D26539" w:rsidRDefault="008B5894" w:rsidP="00D26539">
          <w:pPr>
            <w:pStyle w:val="ASDEFCONHeaderFooterRight"/>
            <w:jc w:val="center"/>
            <w:rPr>
              <w:rStyle w:val="PageNumber"/>
              <w:b/>
              <w:color w:val="auto"/>
              <w:sz w:val="20"/>
              <w:szCs w:val="24"/>
            </w:rPr>
          </w:pPr>
          <w:r>
            <w:rPr>
              <w:b/>
              <w:sz w:val="20"/>
            </w:rPr>
            <w:fldChar w:fldCharType="begin"/>
          </w:r>
          <w:r>
            <w:rPr>
              <w:b/>
              <w:sz w:val="20"/>
            </w:rPr>
            <w:instrText xml:space="preserve"> DOCPROPERTY  Classification  \* MERGEFORMAT </w:instrText>
          </w:r>
          <w:r>
            <w:rPr>
              <w:b/>
              <w:sz w:val="20"/>
            </w:rPr>
            <w:fldChar w:fldCharType="separate"/>
          </w:r>
          <w:r>
            <w:rPr>
              <w:b/>
              <w:sz w:val="20"/>
            </w:rPr>
            <w:t>OFFICIAL</w:t>
          </w:r>
          <w:r>
            <w:rPr>
              <w:b/>
              <w:sz w:val="20"/>
            </w:rPr>
            <w:fldChar w:fldCharType="end"/>
          </w:r>
        </w:p>
      </w:tc>
    </w:tr>
  </w:tbl>
  <w:p w14:paraId="2A986B1D" w14:textId="77777777" w:rsidR="008B5894" w:rsidRDefault="008B589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14:paraId="0676BF9A" w14:textId="77777777" w:rsidTr="00E303BC">
      <w:tc>
        <w:tcPr>
          <w:tcW w:w="2500" w:type="pct"/>
        </w:tcPr>
        <w:p w14:paraId="51275264" w14:textId="247A50A7" w:rsidR="008B5894" w:rsidRDefault="008B5894" w:rsidP="00E303BC">
          <w:pPr>
            <w:pStyle w:val="ASDEFCONHeaderFooterLeft"/>
          </w:pPr>
          <w:r>
            <w:t xml:space="preserve">Attachments to </w:t>
          </w:r>
          <w:r w:rsidR="00CA7146">
            <w:fldChar w:fldCharType="begin"/>
          </w:r>
          <w:r w:rsidR="00CA7146">
            <w:instrText xml:space="preserve"> DOCPROPERTY Footer_Left </w:instrText>
          </w:r>
          <w:r w:rsidR="00CA7146">
            <w:fldChar w:fldCharType="separate"/>
          </w:r>
          <w:r>
            <w:t>Draft Conditions of Deed</w:t>
          </w:r>
          <w:r w:rsidR="00CA7146">
            <w:fldChar w:fldCharType="end"/>
          </w:r>
          <w:r>
            <w:t xml:space="preserve"> (</w:t>
          </w:r>
          <w:r w:rsidR="00CA7146">
            <w:fldChar w:fldCharType="begin"/>
          </w:r>
          <w:r w:rsidR="00CA7146">
            <w:instrText xml:space="preserve"> DOCPROPERTY Version </w:instrText>
          </w:r>
          <w:r w:rsidR="00CA7146">
            <w:fldChar w:fldCharType="separate"/>
          </w:r>
          <w:r>
            <w:t>V2.</w:t>
          </w:r>
          <w:del w:id="1515" w:author="Prabhu, Akshata MS" w:date="2024-08-23T08:05:00Z">
            <w:r w:rsidR="009D12DC">
              <w:delText>0</w:delText>
            </w:r>
          </w:del>
          <w:ins w:id="1516" w:author="Prabhu, Akshata MS" w:date="2024-08-23T08:05:00Z">
            <w:r>
              <w:t>1</w:t>
            </w:r>
          </w:ins>
          <w:r w:rsidR="00CA7146">
            <w:fldChar w:fldCharType="end"/>
          </w:r>
          <w:r>
            <w:t>)</w:t>
          </w:r>
        </w:p>
      </w:tc>
      <w:tc>
        <w:tcPr>
          <w:tcW w:w="2500" w:type="pct"/>
        </w:tcPr>
        <w:p w14:paraId="6C90B4D8" w14:textId="08D52E85" w:rsidR="008B5894" w:rsidRDefault="008B5894" w:rsidP="00E303BC">
          <w:pPr>
            <w:pStyle w:val="ASDEFCONHeaderFooterRight"/>
          </w:pPr>
          <w:r>
            <w:t>A</w:t>
          </w:r>
          <w:r>
            <w:fldChar w:fldCharType="begin"/>
          </w:r>
          <w:r>
            <w:instrText xml:space="preserve"> PAGE   \* MERGEFORMAT </w:instrText>
          </w:r>
          <w:r>
            <w:fldChar w:fldCharType="separate"/>
          </w:r>
          <w:r w:rsidR="007B6F3F">
            <w:rPr>
              <w:noProof/>
            </w:rPr>
            <w:t>3</w:t>
          </w:r>
          <w:r>
            <w:rPr>
              <w:noProof/>
            </w:rPr>
            <w:fldChar w:fldCharType="end"/>
          </w:r>
        </w:p>
      </w:tc>
    </w:tr>
    <w:tr w:rsidR="008B5894" w14:paraId="17AD646E" w14:textId="77777777" w:rsidTr="00E303BC">
      <w:tc>
        <w:tcPr>
          <w:tcW w:w="5000" w:type="pct"/>
          <w:gridSpan w:val="2"/>
        </w:tcPr>
        <w:p w14:paraId="07DF2C26" w14:textId="6D296E21" w:rsidR="008B5894" w:rsidRDefault="00CA7146" w:rsidP="00E303BC">
          <w:pPr>
            <w:pStyle w:val="ASDEFCONHeaderFooterClassification"/>
          </w:pPr>
          <w:r>
            <w:fldChar w:fldCharType="begin"/>
          </w:r>
          <w:r>
            <w:instrText xml:space="preserve"> DOCPROPERTY Classification </w:instrText>
          </w:r>
          <w:r>
            <w:fldChar w:fldCharType="separate"/>
          </w:r>
          <w:r w:rsidR="008B5894">
            <w:t>OFFICIAL</w:t>
          </w:r>
          <w:r>
            <w:fldChar w:fldCharType="end"/>
          </w:r>
        </w:p>
      </w:tc>
    </w:tr>
  </w:tbl>
  <w:p w14:paraId="5B3ED463" w14:textId="77777777" w:rsidR="008B5894" w:rsidRPr="007A0B33" w:rsidRDefault="008B5894" w:rsidP="00E014AF">
    <w:pPr>
      <w:pStyle w:val="DMO-HeaderFooterText"/>
      <w:tabs>
        <w:tab w:val="left" w:pos="810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5CCF" w14:textId="77777777" w:rsidR="008B5894" w:rsidRDefault="008B5894" w:rsidP="00797E41">
    <w:pPr>
      <w:pStyle w:val="DMO-HeaderFooterText"/>
      <w:tabs>
        <w:tab w:val="left" w:pos="8100"/>
      </w:tabs>
      <w:rPr>
        <w:noProof/>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B5894" w14:paraId="7E28838E" w14:textId="77777777" w:rsidTr="00E303BC">
      <w:tc>
        <w:tcPr>
          <w:tcW w:w="2500" w:type="pct"/>
        </w:tcPr>
        <w:p w14:paraId="18D12B34" w14:textId="0374ECEA" w:rsidR="008B5894" w:rsidRDefault="008B5894" w:rsidP="00E303BC">
          <w:pPr>
            <w:pStyle w:val="ASDEFCONHeaderFooterLeft"/>
          </w:pPr>
          <w:r>
            <w:t xml:space="preserve">Attachments to </w:t>
          </w:r>
          <w:r w:rsidR="00CA7146">
            <w:fldChar w:fldCharType="begin"/>
          </w:r>
          <w:r w:rsidR="00CA7146">
            <w:instrText xml:space="preserve"> DOCPROPERTY Footer_Left </w:instrText>
          </w:r>
          <w:r w:rsidR="00CA7146">
            <w:fldChar w:fldCharType="separate"/>
          </w:r>
          <w:r>
            <w:t>Draft Conditions of Deed</w:t>
          </w:r>
          <w:r w:rsidR="00CA7146">
            <w:fldChar w:fldCharType="end"/>
          </w:r>
          <w:r>
            <w:t xml:space="preserve"> (</w:t>
          </w:r>
          <w:r w:rsidR="00CA7146">
            <w:fldChar w:fldCharType="begin"/>
          </w:r>
          <w:r w:rsidR="00CA7146">
            <w:instrText xml:space="preserve"> DOCPROPERTY Version </w:instrText>
          </w:r>
          <w:r w:rsidR="00CA7146">
            <w:fldChar w:fldCharType="separate"/>
          </w:r>
          <w:r>
            <w:t>V2.</w:t>
          </w:r>
          <w:del w:id="1517" w:author="Prabhu, Akshata MS" w:date="2024-08-23T08:05:00Z">
            <w:r w:rsidR="009D12DC">
              <w:delText>0</w:delText>
            </w:r>
          </w:del>
          <w:ins w:id="1518" w:author="Prabhu, Akshata MS" w:date="2024-08-23T08:05:00Z">
            <w:r>
              <w:t>1</w:t>
            </w:r>
          </w:ins>
          <w:r w:rsidR="00CA7146">
            <w:fldChar w:fldCharType="end"/>
          </w:r>
          <w:r>
            <w:t>)</w:t>
          </w:r>
        </w:p>
      </w:tc>
      <w:tc>
        <w:tcPr>
          <w:tcW w:w="2500" w:type="pct"/>
        </w:tcPr>
        <w:p w14:paraId="2B733798" w14:textId="44777FE1" w:rsidR="008B5894" w:rsidRDefault="008B5894" w:rsidP="00E303BC">
          <w:pPr>
            <w:pStyle w:val="ASDEFCONHeaderFooterRight"/>
          </w:pPr>
          <w:r>
            <w:t>B</w:t>
          </w:r>
          <w:r>
            <w:fldChar w:fldCharType="begin"/>
          </w:r>
          <w:r>
            <w:instrText xml:space="preserve"> PAGE   \* MERGEFORMAT </w:instrText>
          </w:r>
          <w:r>
            <w:fldChar w:fldCharType="separate"/>
          </w:r>
          <w:r w:rsidR="007B6F3F">
            <w:rPr>
              <w:noProof/>
            </w:rPr>
            <w:t>1</w:t>
          </w:r>
          <w:r>
            <w:rPr>
              <w:noProof/>
            </w:rPr>
            <w:fldChar w:fldCharType="end"/>
          </w:r>
        </w:p>
      </w:tc>
    </w:tr>
    <w:tr w:rsidR="008B5894" w14:paraId="24C96D89" w14:textId="77777777" w:rsidTr="00E303BC">
      <w:tc>
        <w:tcPr>
          <w:tcW w:w="5000" w:type="pct"/>
          <w:gridSpan w:val="2"/>
        </w:tcPr>
        <w:p w14:paraId="3D2DE57B" w14:textId="0DE47F8F" w:rsidR="008B5894" w:rsidRDefault="00CA7146" w:rsidP="00E303BC">
          <w:pPr>
            <w:pStyle w:val="ASDEFCONHeaderFooterClassification"/>
          </w:pPr>
          <w:r>
            <w:fldChar w:fldCharType="begin"/>
          </w:r>
          <w:r>
            <w:instrText xml:space="preserve"> DOCPROPERTY Classification </w:instrText>
          </w:r>
          <w:r>
            <w:fldChar w:fldCharType="separate"/>
          </w:r>
          <w:r w:rsidR="008B5894">
            <w:t>OFFICIAL</w:t>
          </w:r>
          <w:r>
            <w:fldChar w:fldCharType="end"/>
          </w:r>
        </w:p>
      </w:tc>
    </w:tr>
  </w:tbl>
  <w:p w14:paraId="59021D50" w14:textId="77777777" w:rsidR="008B5894" w:rsidRPr="007A0B33" w:rsidRDefault="008B5894" w:rsidP="00E014AF">
    <w:pPr>
      <w:pStyle w:val="DMO-HeaderFooterText"/>
      <w:tabs>
        <w:tab w:val="left" w:pos="80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C91E3" w14:textId="77777777" w:rsidR="00CA7146" w:rsidRDefault="00CA7146">
      <w:r>
        <w:separator/>
      </w:r>
    </w:p>
  </w:footnote>
  <w:footnote w:type="continuationSeparator" w:id="0">
    <w:p w14:paraId="194E7D64" w14:textId="77777777" w:rsidR="00CA7146" w:rsidRDefault="00CA7146">
      <w:r>
        <w:continuationSeparator/>
      </w:r>
    </w:p>
  </w:footnote>
  <w:footnote w:type="continuationNotice" w:id="1">
    <w:p w14:paraId="20D3F4A4" w14:textId="77777777" w:rsidR="00CA7146" w:rsidRDefault="00CA714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0CD4" w14:textId="77777777" w:rsidR="008B5894" w:rsidRDefault="008B589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204"/>
      <w:gridCol w:w="3719"/>
    </w:tblGrid>
    <w:tr w:rsidR="008B5894" w14:paraId="37E63969" w14:textId="77777777" w:rsidTr="00650274">
      <w:tc>
        <w:tcPr>
          <w:tcW w:w="5000" w:type="pct"/>
          <w:gridSpan w:val="2"/>
        </w:tcPr>
        <w:p w14:paraId="0AC16256" w14:textId="6DBC3760" w:rsidR="008B5894" w:rsidRDefault="00CA7146" w:rsidP="00D708A9">
          <w:pPr>
            <w:pStyle w:val="ASDEFCONHeaderFooterClassification"/>
          </w:pPr>
          <w:r>
            <w:fldChar w:fldCharType="begin"/>
          </w:r>
          <w:r>
            <w:instrText xml:space="preserve"> DOCPROPERTY Classification </w:instrText>
          </w:r>
          <w:r>
            <w:fldChar w:fldCharType="separate"/>
          </w:r>
          <w:r w:rsidR="008B5894">
            <w:t>OFFICIAL</w:t>
          </w:r>
          <w:r>
            <w:fldChar w:fldCharType="end"/>
          </w:r>
        </w:p>
      </w:tc>
    </w:tr>
    <w:tr w:rsidR="008B5894" w14:paraId="09F846B8" w14:textId="77777777" w:rsidTr="00D708A9">
      <w:tc>
        <w:tcPr>
          <w:tcW w:w="3126" w:type="pct"/>
        </w:tcPr>
        <w:p w14:paraId="16354584" w14:textId="289E9377" w:rsidR="008B5894" w:rsidRDefault="00CA7146" w:rsidP="00D708A9">
          <w:pPr>
            <w:pStyle w:val="ASDEFCONHeaderFooterLeft"/>
          </w:pPr>
          <w:r>
            <w:fldChar w:fldCharType="begin"/>
          </w:r>
          <w:r>
            <w:instrText xml:space="preserve"> DOCPROPERTY Header_Left </w:instrText>
          </w:r>
          <w:r>
            <w:fldChar w:fldCharType="separate"/>
          </w:r>
          <w:r w:rsidR="008B5894">
            <w:t>ASDEFCON (Standing Offer for Goods and Maintenance Services)</w:t>
          </w:r>
          <w:r>
            <w:fldChar w:fldCharType="end"/>
          </w:r>
        </w:p>
      </w:tc>
      <w:tc>
        <w:tcPr>
          <w:tcW w:w="1874" w:type="pct"/>
        </w:tcPr>
        <w:p w14:paraId="14B8A0AA" w14:textId="26152F46" w:rsidR="008B5894" w:rsidRDefault="00CA7146" w:rsidP="00D708A9">
          <w:pPr>
            <w:pStyle w:val="ASDEFCONHeaderFooterRight"/>
          </w:pPr>
          <w:r>
            <w:fldChar w:fldCharType="begin"/>
          </w:r>
          <w:r>
            <w:instrText xml:space="preserve"> DOCPROPERTY Header_Right </w:instrText>
          </w:r>
          <w:r>
            <w:fldChar w:fldCharType="separate"/>
          </w:r>
          <w:r w:rsidR="008B5894">
            <w:t>Part 2</w:t>
          </w:r>
          <w:r>
            <w:fldChar w:fldCharType="end"/>
          </w:r>
        </w:p>
      </w:tc>
    </w:tr>
  </w:tbl>
  <w:p w14:paraId="14BDB3B9" w14:textId="78016E78" w:rsidR="008B5894" w:rsidRDefault="008B5894" w:rsidP="00A944E8">
    <w:pPr>
      <w:pStyle w:val="ASDEFCONHeaderFooterClassification"/>
    </w:pPr>
    <w:r w:rsidRPr="00D26539">
      <w:t xml:space="preserve">ATTACHMENT </w:t>
    </w:r>
    <w:r>
      <w:t>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671"/>
      <w:gridCol w:w="3399"/>
    </w:tblGrid>
    <w:tr w:rsidR="008B5894" w14:paraId="462D952B" w14:textId="77777777" w:rsidTr="00650274">
      <w:tc>
        <w:tcPr>
          <w:tcW w:w="5000" w:type="pct"/>
          <w:gridSpan w:val="2"/>
        </w:tcPr>
        <w:p w14:paraId="08D7498E" w14:textId="2D1AB751" w:rsidR="008B5894" w:rsidRDefault="00CA7146" w:rsidP="00D708A9">
          <w:pPr>
            <w:pStyle w:val="ASDEFCONHeaderFooterClassification"/>
          </w:pPr>
          <w:r>
            <w:fldChar w:fldCharType="begin"/>
          </w:r>
          <w:r>
            <w:instrText xml:space="preserve"> DOCPROPERTY Classification </w:instrText>
          </w:r>
          <w:r>
            <w:fldChar w:fldCharType="separate"/>
          </w:r>
          <w:r w:rsidR="008B5894">
            <w:t>OFFICIAL</w:t>
          </w:r>
          <w:r>
            <w:fldChar w:fldCharType="end"/>
          </w:r>
        </w:p>
      </w:tc>
    </w:tr>
    <w:tr w:rsidR="008B5894" w14:paraId="4778AB26" w14:textId="77777777" w:rsidTr="00D708A9">
      <w:tc>
        <w:tcPr>
          <w:tcW w:w="3126" w:type="pct"/>
        </w:tcPr>
        <w:p w14:paraId="5DC07B6D" w14:textId="554934D0" w:rsidR="008B5894" w:rsidRDefault="00CA7146" w:rsidP="00D708A9">
          <w:pPr>
            <w:pStyle w:val="ASDEFCONHeaderFooterLeft"/>
          </w:pPr>
          <w:r>
            <w:fldChar w:fldCharType="begin"/>
          </w:r>
          <w:r>
            <w:instrText xml:space="preserve"> DOCPROPERTY Header_Left </w:instrText>
          </w:r>
          <w:r>
            <w:fldChar w:fldCharType="separate"/>
          </w:r>
          <w:r w:rsidR="008B5894">
            <w:t>ASDEFCON (Standing Offer for Goods and Maintenance Services)</w:t>
          </w:r>
          <w:r>
            <w:fldChar w:fldCharType="end"/>
          </w:r>
        </w:p>
      </w:tc>
      <w:tc>
        <w:tcPr>
          <w:tcW w:w="1874" w:type="pct"/>
        </w:tcPr>
        <w:p w14:paraId="3C4BEABA" w14:textId="52D80D84" w:rsidR="008B5894" w:rsidRDefault="00CA7146" w:rsidP="00D708A9">
          <w:pPr>
            <w:pStyle w:val="ASDEFCONHeaderFooterRight"/>
          </w:pPr>
          <w:r>
            <w:fldChar w:fldCharType="begin"/>
          </w:r>
          <w:r>
            <w:instrText xml:space="preserve"> DOCPROPERTY Header_Right </w:instrText>
          </w:r>
          <w:r>
            <w:fldChar w:fldCharType="separate"/>
          </w:r>
          <w:r w:rsidR="008B5894">
            <w:t>Part 2</w:t>
          </w:r>
          <w:r>
            <w:fldChar w:fldCharType="end"/>
          </w:r>
        </w:p>
      </w:tc>
    </w:tr>
  </w:tbl>
  <w:p w14:paraId="7B4AB8E0" w14:textId="77777777" w:rsidR="008B5894" w:rsidRDefault="008B5894" w:rsidP="004B4C66">
    <w:pPr>
      <w:pStyle w:val="DMO-HeaderFooterTex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CFC51" w14:textId="77777777" w:rsidR="008B5894" w:rsidRDefault="008B58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244"/>
      <w:gridCol w:w="3826"/>
    </w:tblGrid>
    <w:tr w:rsidR="008B5894" w14:paraId="32EE69E8" w14:textId="77777777" w:rsidTr="003D2C8F">
      <w:tc>
        <w:tcPr>
          <w:tcW w:w="5000" w:type="pct"/>
          <w:gridSpan w:val="2"/>
        </w:tcPr>
        <w:p w14:paraId="68FC524E" w14:textId="0D437340" w:rsidR="008B5894" w:rsidRDefault="00CA7146" w:rsidP="003D2C8F">
          <w:pPr>
            <w:pStyle w:val="ASDEFCONHeaderFooterClassification"/>
          </w:pPr>
          <w:r>
            <w:fldChar w:fldCharType="begin"/>
          </w:r>
          <w:r>
            <w:instrText xml:space="preserve"> DOCPROPERTY Classification </w:instrText>
          </w:r>
          <w:r>
            <w:fldChar w:fldCharType="separate"/>
          </w:r>
          <w:r w:rsidR="008B5894">
            <w:t>OFFICIAL</w:t>
          </w:r>
          <w:r>
            <w:fldChar w:fldCharType="end"/>
          </w:r>
        </w:p>
      </w:tc>
    </w:tr>
    <w:tr w:rsidR="008B5894" w14:paraId="4021E35B" w14:textId="77777777" w:rsidTr="00786E1E">
      <w:tc>
        <w:tcPr>
          <w:tcW w:w="2891" w:type="pct"/>
        </w:tcPr>
        <w:p w14:paraId="7F61AE83" w14:textId="4203364C" w:rsidR="008B5894" w:rsidRDefault="00CA7146" w:rsidP="003D2C8F">
          <w:pPr>
            <w:pStyle w:val="ASDEFCONHeaderFooterLeft"/>
          </w:pPr>
          <w:r>
            <w:fldChar w:fldCharType="begin"/>
          </w:r>
          <w:r>
            <w:instrText xml:space="preserve"> DOCPROPERTY Header_Left </w:instrText>
          </w:r>
          <w:r>
            <w:fldChar w:fldCharType="separate"/>
          </w:r>
          <w:r w:rsidR="008B5894">
            <w:t>ASDEFCON (Standing Offer for Goods and Maintenance Services)</w:t>
          </w:r>
          <w:r>
            <w:fldChar w:fldCharType="end"/>
          </w:r>
        </w:p>
      </w:tc>
      <w:tc>
        <w:tcPr>
          <w:tcW w:w="2109" w:type="pct"/>
        </w:tcPr>
        <w:p w14:paraId="6170D17F" w14:textId="092F9E86" w:rsidR="008B5894" w:rsidRDefault="00CA7146" w:rsidP="003D2C8F">
          <w:pPr>
            <w:pStyle w:val="ASDEFCONHeaderFooterRight"/>
          </w:pPr>
          <w:r>
            <w:fldChar w:fldCharType="begin"/>
          </w:r>
          <w:r>
            <w:instrText xml:space="preserve"> DOCPROPERTY Header_Right </w:instrText>
          </w:r>
          <w:r>
            <w:fldChar w:fldCharType="separate"/>
          </w:r>
          <w:r w:rsidR="008B5894">
            <w:t>Part 2</w:t>
          </w:r>
          <w:r>
            <w:fldChar w:fldCharType="end"/>
          </w:r>
        </w:p>
      </w:tc>
    </w:tr>
  </w:tbl>
  <w:p w14:paraId="49A212BA" w14:textId="160AF615" w:rsidR="008B5894" w:rsidRDefault="008B5894" w:rsidP="003D2C8F">
    <w:pPr>
      <w:pStyle w:val="ASDEFCONHeaderFooterClassification"/>
    </w:pPr>
    <w:r>
      <w:t>attachment 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1F123" w14:textId="24BD7C72" w:rsidR="008B5894" w:rsidRDefault="008B5894" w:rsidP="00D26539">
    <w:pPr>
      <w:pStyle w:val="ASDEFCONTitle"/>
      <w:spacing w:before="0" w:after="0"/>
      <w:contextualSpacing/>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103"/>
      <w:gridCol w:w="3967"/>
    </w:tblGrid>
    <w:tr w:rsidR="008B5894" w14:paraId="43986DDE" w14:textId="77777777" w:rsidTr="003D2C8F">
      <w:tc>
        <w:tcPr>
          <w:tcW w:w="5000" w:type="pct"/>
          <w:gridSpan w:val="2"/>
        </w:tcPr>
        <w:p w14:paraId="4391989C" w14:textId="1205599B" w:rsidR="008B5894" w:rsidRDefault="00CA7146" w:rsidP="003D2C8F">
          <w:pPr>
            <w:pStyle w:val="ASDEFCONHeaderFooterClassification"/>
          </w:pPr>
          <w:r>
            <w:fldChar w:fldCharType="begin"/>
          </w:r>
          <w:r>
            <w:instrText xml:space="preserve"> DOCPROPERTY Classification </w:instrText>
          </w:r>
          <w:r>
            <w:fldChar w:fldCharType="separate"/>
          </w:r>
          <w:r w:rsidR="008B5894">
            <w:t>OFFICIAL</w:t>
          </w:r>
          <w:r>
            <w:fldChar w:fldCharType="end"/>
          </w:r>
        </w:p>
      </w:tc>
    </w:tr>
    <w:tr w:rsidR="008B5894" w14:paraId="7B1B6395" w14:textId="77777777" w:rsidTr="00786E1E">
      <w:tc>
        <w:tcPr>
          <w:tcW w:w="2813" w:type="pct"/>
        </w:tcPr>
        <w:p w14:paraId="49BBA548" w14:textId="4CE37AF8" w:rsidR="008B5894" w:rsidRDefault="00CA7146" w:rsidP="003D2C8F">
          <w:pPr>
            <w:pStyle w:val="ASDEFCONHeaderFooterLeft"/>
          </w:pPr>
          <w:r>
            <w:fldChar w:fldCharType="begin"/>
          </w:r>
          <w:r>
            <w:instrText xml:space="preserve"> DOCPROPERTY Header_Left </w:instrText>
          </w:r>
          <w:r>
            <w:fldChar w:fldCharType="separate"/>
          </w:r>
          <w:r w:rsidR="008B5894">
            <w:t>ASDEFCON (Standing Offer for Goods and Maintenance Services)</w:t>
          </w:r>
          <w:r>
            <w:fldChar w:fldCharType="end"/>
          </w:r>
        </w:p>
      </w:tc>
      <w:tc>
        <w:tcPr>
          <w:tcW w:w="2187" w:type="pct"/>
        </w:tcPr>
        <w:p w14:paraId="3EC08782" w14:textId="3F71B860" w:rsidR="008B5894" w:rsidRDefault="00CA7146" w:rsidP="003D2C8F">
          <w:pPr>
            <w:pStyle w:val="ASDEFCONHeaderFooterRight"/>
          </w:pPr>
          <w:r>
            <w:fldChar w:fldCharType="begin"/>
          </w:r>
          <w:r>
            <w:instrText xml:space="preserve"> DOCPROPERTY Header_Right </w:instrText>
          </w:r>
          <w:r>
            <w:fldChar w:fldCharType="separate"/>
          </w:r>
          <w:r w:rsidR="008B5894">
            <w:t>Part 2</w:t>
          </w:r>
          <w:r>
            <w:fldChar w:fldCharType="end"/>
          </w:r>
        </w:p>
      </w:tc>
    </w:tr>
  </w:tbl>
  <w:p w14:paraId="64C857C4" w14:textId="045CC064" w:rsidR="008B5894" w:rsidRDefault="008B5894" w:rsidP="003D2C8F">
    <w:pPr>
      <w:pStyle w:val="ASDEFCONHeaderFooterClassification"/>
    </w:pPr>
    <w:r>
      <w:t>attachment B</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1537B" w14:textId="77777777" w:rsidR="008B5894" w:rsidRDefault="008B58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8755"/>
      <w:gridCol w:w="5248"/>
    </w:tblGrid>
    <w:tr w:rsidR="008B5894" w14:paraId="7D2C52B6" w14:textId="77777777" w:rsidTr="00650274">
      <w:tc>
        <w:tcPr>
          <w:tcW w:w="5000" w:type="pct"/>
          <w:gridSpan w:val="2"/>
        </w:tcPr>
        <w:p w14:paraId="4905C390" w14:textId="0AA692B6" w:rsidR="008B5894" w:rsidRDefault="00CA7146" w:rsidP="00D708A9">
          <w:pPr>
            <w:pStyle w:val="ASDEFCONHeaderFooterClassification"/>
          </w:pPr>
          <w:r>
            <w:fldChar w:fldCharType="begin"/>
          </w:r>
          <w:r>
            <w:instrText xml:space="preserve"> DOCPROPERTY Classification </w:instrText>
          </w:r>
          <w:r>
            <w:fldChar w:fldCharType="separate"/>
          </w:r>
          <w:r w:rsidR="008B5894">
            <w:t>OFFICIAL</w:t>
          </w:r>
          <w:r>
            <w:fldChar w:fldCharType="end"/>
          </w:r>
        </w:p>
      </w:tc>
    </w:tr>
    <w:tr w:rsidR="008B5894" w14:paraId="062DA1F0" w14:textId="77777777" w:rsidTr="00D708A9">
      <w:tc>
        <w:tcPr>
          <w:tcW w:w="3126" w:type="pct"/>
        </w:tcPr>
        <w:p w14:paraId="286E036F" w14:textId="2AB08139" w:rsidR="008B5894" w:rsidRDefault="00CA7146" w:rsidP="00D708A9">
          <w:pPr>
            <w:pStyle w:val="ASDEFCONHeaderFooterLeft"/>
          </w:pPr>
          <w:r>
            <w:fldChar w:fldCharType="begin"/>
          </w:r>
          <w:r>
            <w:instrText xml:space="preserve"> DOCPROPERTY Header_Left </w:instrText>
          </w:r>
          <w:r>
            <w:fldChar w:fldCharType="separate"/>
          </w:r>
          <w:r w:rsidR="008B5894">
            <w:t>ASDEFCON (Standing Offer for Goods and Maintenance Services)</w:t>
          </w:r>
          <w:r>
            <w:fldChar w:fldCharType="end"/>
          </w:r>
        </w:p>
      </w:tc>
      <w:tc>
        <w:tcPr>
          <w:tcW w:w="1874" w:type="pct"/>
        </w:tcPr>
        <w:p w14:paraId="1F8681C8" w14:textId="2E051266" w:rsidR="008B5894" w:rsidRDefault="00CA7146" w:rsidP="00D708A9">
          <w:pPr>
            <w:pStyle w:val="ASDEFCONHeaderFooterRight"/>
          </w:pPr>
          <w:r>
            <w:fldChar w:fldCharType="begin"/>
          </w:r>
          <w:r>
            <w:instrText xml:space="preserve"> DOCPROPERTY Header_Right </w:instrText>
          </w:r>
          <w:r>
            <w:fldChar w:fldCharType="separate"/>
          </w:r>
          <w:r w:rsidR="008B5894">
            <w:t>Part 2</w:t>
          </w:r>
          <w:r>
            <w:fldChar w:fldCharType="end"/>
          </w:r>
        </w:p>
      </w:tc>
    </w:tr>
  </w:tbl>
  <w:p w14:paraId="1FAA2438" w14:textId="374C3F01" w:rsidR="008B5894" w:rsidRPr="003D2C8F" w:rsidRDefault="008B5894" w:rsidP="003D2C8F">
    <w:pPr>
      <w:pStyle w:val="ASDEFCONHeaderFooterClassification"/>
    </w:pPr>
    <w:r w:rsidRPr="00D26539">
      <w:t>ATTACHMENT C</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8755"/>
      <w:gridCol w:w="5248"/>
    </w:tblGrid>
    <w:tr w:rsidR="008B5894" w14:paraId="7CC5C576" w14:textId="77777777" w:rsidTr="00650274">
      <w:tc>
        <w:tcPr>
          <w:tcW w:w="5000" w:type="pct"/>
          <w:gridSpan w:val="2"/>
        </w:tcPr>
        <w:p w14:paraId="5A800828" w14:textId="6F56E342" w:rsidR="008B5894" w:rsidRDefault="00CA7146" w:rsidP="00D708A9">
          <w:pPr>
            <w:pStyle w:val="ASDEFCONHeaderFooterClassification"/>
          </w:pPr>
          <w:r>
            <w:fldChar w:fldCharType="begin"/>
          </w:r>
          <w:r>
            <w:instrText xml:space="preserve"> DOCPROPERTY Classification </w:instrText>
          </w:r>
          <w:r>
            <w:fldChar w:fldCharType="separate"/>
          </w:r>
          <w:r w:rsidR="008B5894">
            <w:t>OFFICIAL</w:t>
          </w:r>
          <w:r>
            <w:fldChar w:fldCharType="end"/>
          </w:r>
        </w:p>
      </w:tc>
    </w:tr>
    <w:tr w:rsidR="008B5894" w14:paraId="26EC42FD" w14:textId="77777777" w:rsidTr="00D708A9">
      <w:tc>
        <w:tcPr>
          <w:tcW w:w="3126" w:type="pct"/>
        </w:tcPr>
        <w:p w14:paraId="4A354564" w14:textId="43FADD41" w:rsidR="008B5894" w:rsidRDefault="00CA7146" w:rsidP="00D708A9">
          <w:pPr>
            <w:pStyle w:val="ASDEFCONHeaderFooterLeft"/>
          </w:pPr>
          <w:r>
            <w:fldChar w:fldCharType="begin"/>
          </w:r>
          <w:r>
            <w:instrText xml:space="preserve"> DOCPROPERTY Header_Left </w:instrText>
          </w:r>
          <w:r>
            <w:fldChar w:fldCharType="separate"/>
          </w:r>
          <w:r w:rsidR="008B5894">
            <w:t>ASDEFCON (Standing Offer for Goods and Maintenance Services)</w:t>
          </w:r>
          <w:r>
            <w:fldChar w:fldCharType="end"/>
          </w:r>
        </w:p>
      </w:tc>
      <w:tc>
        <w:tcPr>
          <w:tcW w:w="1874" w:type="pct"/>
        </w:tcPr>
        <w:p w14:paraId="78B3DB2D" w14:textId="448197F3" w:rsidR="008B5894" w:rsidRDefault="00CA7146" w:rsidP="00D708A9">
          <w:pPr>
            <w:pStyle w:val="ASDEFCONHeaderFooterRight"/>
          </w:pPr>
          <w:r>
            <w:fldChar w:fldCharType="begin"/>
          </w:r>
          <w:r>
            <w:instrText xml:space="preserve"> DOCPROPERTY Header_Right </w:instrText>
          </w:r>
          <w:r>
            <w:fldChar w:fldCharType="separate"/>
          </w:r>
          <w:r w:rsidR="008B5894">
            <w:t>Part 2</w:t>
          </w:r>
          <w:r>
            <w:fldChar w:fldCharType="end"/>
          </w:r>
        </w:p>
      </w:tc>
    </w:tr>
  </w:tbl>
  <w:p w14:paraId="50D29E47" w14:textId="78EC3E35" w:rsidR="008B5894" w:rsidRDefault="008B5894" w:rsidP="003D2C8F">
    <w:pPr>
      <w:pStyle w:val="ASDEFCONHeaderFooterClassification"/>
    </w:pPr>
    <w:r w:rsidRPr="00D26539">
      <w:t xml:space="preserve">ATTACHMENT </w:t>
    </w:r>
    <w:r w:rsidRPr="00C97E2B">
      <w:t>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0D7F41"/>
    <w:multiLevelType w:val="hybridMultilevel"/>
    <w:tmpl w:val="B8CD35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0B004956"/>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8768011A"/>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C4FA222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03A2C6A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84368A2A"/>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94250AA"/>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55465BE"/>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130CA6E"/>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E45FF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55A59CE"/>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327664"/>
    <w:multiLevelType w:val="multilevel"/>
    <w:tmpl w:val="EF2ABA28"/>
    <w:lvl w:ilvl="0">
      <w:start w:val="1"/>
      <w:numFmt w:val="decimal"/>
      <w:lvlText w:val="%1."/>
      <w:lvlJc w:val="left"/>
      <w:pPr>
        <w:tabs>
          <w:tab w:val="num" w:pos="709"/>
        </w:tabs>
        <w:ind w:left="709" w:hanging="709"/>
      </w:pPr>
      <w:rPr>
        <w:sz w:val="20"/>
      </w:rPr>
    </w:lvl>
    <w:lvl w:ilvl="1">
      <w:start w:val="1"/>
      <w:numFmt w:val="decimal"/>
      <w:lvlText w:val="%1.%2."/>
      <w:lvlJc w:val="left"/>
      <w:pPr>
        <w:tabs>
          <w:tab w:val="num" w:pos="0"/>
        </w:tabs>
        <w:ind w:left="0" w:hanging="709"/>
      </w:pPr>
      <w:rPr>
        <w:sz w:val="20"/>
      </w:rPr>
    </w:lvl>
    <w:lvl w:ilvl="2">
      <w:start w:val="1"/>
      <w:numFmt w:val="decimal"/>
      <w:lvlText w:val="%1.%2.%3."/>
      <w:lvlJc w:val="left"/>
      <w:pPr>
        <w:tabs>
          <w:tab w:val="num" w:pos="0"/>
        </w:tabs>
        <w:ind w:left="0" w:hanging="709"/>
      </w:pPr>
      <w:rPr>
        <w:sz w:val="20"/>
      </w:rPr>
    </w:lvl>
    <w:lvl w:ilvl="3">
      <w:start w:val="1"/>
      <w:numFmt w:val="lowerLetter"/>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1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0B91F8C"/>
    <w:multiLevelType w:val="multilevel"/>
    <w:tmpl w:val="3F5AD6C2"/>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1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7" w15:restartNumberingAfterBreak="0">
    <w:nsid w:val="4FD319C4"/>
    <w:multiLevelType w:val="multilevel"/>
    <w:tmpl w:val="A9F81A2C"/>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i w:val="0"/>
      </w:rPr>
    </w:lvl>
    <w:lvl w:ilvl="4">
      <w:start w:val="1"/>
      <w:numFmt w:val="lowerRoman"/>
      <w:pStyle w:val="DMO-NumListALV5"/>
      <w:lvlText w:val="(%5)"/>
      <w:lvlJc w:val="left"/>
      <w:pPr>
        <w:tabs>
          <w:tab w:val="num" w:pos="1985"/>
        </w:tabs>
        <w:ind w:left="1985" w:hanging="567"/>
      </w:pPr>
      <w:rPr>
        <w:rFonts w:hint="default"/>
        <w:i w:val="0"/>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3B40E12"/>
    <w:multiLevelType w:val="multilevel"/>
    <w:tmpl w:val="D4DEDB82"/>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744B393C"/>
    <w:multiLevelType w:val="hybridMultilevel"/>
    <w:tmpl w:val="DF44BB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7"/>
  </w:num>
  <w:num w:numId="3">
    <w:abstractNumId w:val="28"/>
  </w:num>
  <w:num w:numId="4">
    <w:abstractNumId w:val="12"/>
  </w:num>
  <w:num w:numId="5">
    <w:abstractNumId w:val="31"/>
  </w:num>
  <w:num w:numId="6">
    <w:abstractNumId w:val="23"/>
  </w:num>
  <w:num w:numId="7">
    <w:abstractNumId w:val="34"/>
  </w:num>
  <w:num w:numId="8">
    <w:abstractNumId w:val="24"/>
  </w:num>
  <w:num w:numId="9">
    <w:abstractNumId w:val="15"/>
  </w:num>
  <w:num w:numId="10">
    <w:abstractNumId w:val="19"/>
  </w:num>
  <w:num w:numId="11">
    <w:abstractNumId w:val="47"/>
  </w:num>
  <w:num w:numId="12">
    <w:abstractNumId w:val="38"/>
  </w:num>
  <w:num w:numId="13">
    <w:abstractNumId w:val="43"/>
  </w:num>
  <w:num w:numId="14">
    <w:abstractNumId w:val="14"/>
  </w:num>
  <w:num w:numId="15">
    <w:abstractNumId w:val="40"/>
  </w:num>
  <w:num w:numId="16">
    <w:abstractNumId w:val="33"/>
  </w:num>
  <w:num w:numId="17">
    <w:abstractNumId w:val="18"/>
  </w:num>
  <w:num w:numId="18">
    <w:abstractNumId w:val="41"/>
  </w:num>
  <w:num w:numId="19">
    <w:abstractNumId w:val="22"/>
  </w:num>
  <w:num w:numId="20">
    <w:abstractNumId w:val="25"/>
  </w:num>
  <w:num w:numId="21">
    <w:abstractNumId w:val="44"/>
  </w:num>
  <w:num w:numId="22">
    <w:abstractNumId w:val="32"/>
  </w:num>
  <w:num w:numId="23">
    <w:abstractNumId w:val="39"/>
  </w:num>
  <w:num w:numId="24">
    <w:abstractNumId w:val="49"/>
  </w:num>
  <w:num w:numId="25">
    <w:abstractNumId w:val="26"/>
  </w:num>
  <w:num w:numId="26">
    <w:abstractNumId w:val="29"/>
  </w:num>
  <w:num w:numId="27">
    <w:abstractNumId w:val="50"/>
  </w:num>
  <w:num w:numId="28">
    <w:abstractNumId w:val="21"/>
  </w:num>
  <w:num w:numId="29">
    <w:abstractNumId w:val="20"/>
  </w:num>
  <w:num w:numId="30">
    <w:abstractNumId w:val="13"/>
  </w:num>
  <w:num w:numId="31">
    <w:abstractNumId w:val="17"/>
  </w:num>
  <w:num w:numId="32">
    <w:abstractNumId w:val="27"/>
  </w:num>
  <w:num w:numId="33">
    <w:abstractNumId w:val="11"/>
  </w:num>
  <w:num w:numId="34">
    <w:abstractNumId w:val="36"/>
  </w:num>
  <w:num w:numId="35">
    <w:abstractNumId w:val="45"/>
  </w:num>
  <w:num w:numId="36">
    <w:abstractNumId w:val="42"/>
  </w:num>
  <w:num w:numId="37">
    <w:abstractNumId w:val="46"/>
  </w:num>
  <w:num w:numId="38">
    <w:abstractNumId w:val="30"/>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0"/>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2"/>
  </w:num>
  <w:num w:numId="53">
    <w:abstractNumId w:val="1"/>
  </w:num>
  <w:num w:numId="54">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CAD"/>
    <w:rsid w:val="0000082F"/>
    <w:rsid w:val="00000BF0"/>
    <w:rsid w:val="0000706F"/>
    <w:rsid w:val="000117FB"/>
    <w:rsid w:val="000138C4"/>
    <w:rsid w:val="000148D5"/>
    <w:rsid w:val="00017380"/>
    <w:rsid w:val="000205A0"/>
    <w:rsid w:val="0002063A"/>
    <w:rsid w:val="000307F4"/>
    <w:rsid w:val="00033F30"/>
    <w:rsid w:val="00035606"/>
    <w:rsid w:val="00035C74"/>
    <w:rsid w:val="000361D4"/>
    <w:rsid w:val="000361F9"/>
    <w:rsid w:val="00037FAD"/>
    <w:rsid w:val="00040099"/>
    <w:rsid w:val="00042A93"/>
    <w:rsid w:val="00044432"/>
    <w:rsid w:val="0004493D"/>
    <w:rsid w:val="00046046"/>
    <w:rsid w:val="00047CC5"/>
    <w:rsid w:val="00050052"/>
    <w:rsid w:val="00050B1E"/>
    <w:rsid w:val="00050D33"/>
    <w:rsid w:val="000517C5"/>
    <w:rsid w:val="000544F0"/>
    <w:rsid w:val="000609AE"/>
    <w:rsid w:val="000615CF"/>
    <w:rsid w:val="0006311F"/>
    <w:rsid w:val="000646CF"/>
    <w:rsid w:val="00065FFB"/>
    <w:rsid w:val="000704F1"/>
    <w:rsid w:val="000717CB"/>
    <w:rsid w:val="00076FDD"/>
    <w:rsid w:val="000806A6"/>
    <w:rsid w:val="00082526"/>
    <w:rsid w:val="0008598F"/>
    <w:rsid w:val="00090AB9"/>
    <w:rsid w:val="000926C6"/>
    <w:rsid w:val="00092985"/>
    <w:rsid w:val="00093840"/>
    <w:rsid w:val="00094063"/>
    <w:rsid w:val="000954A9"/>
    <w:rsid w:val="000975B5"/>
    <w:rsid w:val="00097D5D"/>
    <w:rsid w:val="000A013B"/>
    <w:rsid w:val="000A1E3F"/>
    <w:rsid w:val="000A3668"/>
    <w:rsid w:val="000A3CD2"/>
    <w:rsid w:val="000A44DF"/>
    <w:rsid w:val="000A5489"/>
    <w:rsid w:val="000A5DC8"/>
    <w:rsid w:val="000A6DBE"/>
    <w:rsid w:val="000B0396"/>
    <w:rsid w:val="000B199B"/>
    <w:rsid w:val="000B2E7F"/>
    <w:rsid w:val="000B4A01"/>
    <w:rsid w:val="000B7C62"/>
    <w:rsid w:val="000C0BB6"/>
    <w:rsid w:val="000C1709"/>
    <w:rsid w:val="000C247E"/>
    <w:rsid w:val="000C3A13"/>
    <w:rsid w:val="000C3ABD"/>
    <w:rsid w:val="000C5013"/>
    <w:rsid w:val="000D5223"/>
    <w:rsid w:val="000D6C92"/>
    <w:rsid w:val="000E061F"/>
    <w:rsid w:val="000E6984"/>
    <w:rsid w:val="000E70CC"/>
    <w:rsid w:val="000E72CD"/>
    <w:rsid w:val="000E7FFC"/>
    <w:rsid w:val="000F60FF"/>
    <w:rsid w:val="000F62F2"/>
    <w:rsid w:val="000F62F8"/>
    <w:rsid w:val="000F709E"/>
    <w:rsid w:val="000F7D20"/>
    <w:rsid w:val="001013FC"/>
    <w:rsid w:val="001021C7"/>
    <w:rsid w:val="0010334B"/>
    <w:rsid w:val="00103A32"/>
    <w:rsid w:val="00104DEB"/>
    <w:rsid w:val="00106A1B"/>
    <w:rsid w:val="00110172"/>
    <w:rsid w:val="00110AB5"/>
    <w:rsid w:val="00111C56"/>
    <w:rsid w:val="00113891"/>
    <w:rsid w:val="00114A1F"/>
    <w:rsid w:val="00121B55"/>
    <w:rsid w:val="00122E04"/>
    <w:rsid w:val="00124374"/>
    <w:rsid w:val="001258C3"/>
    <w:rsid w:val="00133165"/>
    <w:rsid w:val="00134822"/>
    <w:rsid w:val="0014367F"/>
    <w:rsid w:val="00143F32"/>
    <w:rsid w:val="001478A5"/>
    <w:rsid w:val="00147C13"/>
    <w:rsid w:val="001503BA"/>
    <w:rsid w:val="0015252E"/>
    <w:rsid w:val="001535BB"/>
    <w:rsid w:val="00155390"/>
    <w:rsid w:val="0015551C"/>
    <w:rsid w:val="00156A3C"/>
    <w:rsid w:val="00156E30"/>
    <w:rsid w:val="00157B92"/>
    <w:rsid w:val="00160D1A"/>
    <w:rsid w:val="001617D4"/>
    <w:rsid w:val="00163104"/>
    <w:rsid w:val="00164ABE"/>
    <w:rsid w:val="001653E3"/>
    <w:rsid w:val="00165940"/>
    <w:rsid w:val="00165AF3"/>
    <w:rsid w:val="00165C48"/>
    <w:rsid w:val="001661C6"/>
    <w:rsid w:val="00166727"/>
    <w:rsid w:val="00171669"/>
    <w:rsid w:val="0017243C"/>
    <w:rsid w:val="0017428E"/>
    <w:rsid w:val="00175D4E"/>
    <w:rsid w:val="00177493"/>
    <w:rsid w:val="00177C5E"/>
    <w:rsid w:val="00180417"/>
    <w:rsid w:val="00180FB1"/>
    <w:rsid w:val="00182D93"/>
    <w:rsid w:val="00184D8E"/>
    <w:rsid w:val="00185E33"/>
    <w:rsid w:val="00186B2C"/>
    <w:rsid w:val="001904BE"/>
    <w:rsid w:val="001911AD"/>
    <w:rsid w:val="00191840"/>
    <w:rsid w:val="001918F9"/>
    <w:rsid w:val="00191B8A"/>
    <w:rsid w:val="00192247"/>
    <w:rsid w:val="00192278"/>
    <w:rsid w:val="00192C42"/>
    <w:rsid w:val="001958BD"/>
    <w:rsid w:val="00195D6E"/>
    <w:rsid w:val="0019757B"/>
    <w:rsid w:val="001976BE"/>
    <w:rsid w:val="001A10C8"/>
    <w:rsid w:val="001A1244"/>
    <w:rsid w:val="001A1CC8"/>
    <w:rsid w:val="001B17AB"/>
    <w:rsid w:val="001B2BEF"/>
    <w:rsid w:val="001B4B4D"/>
    <w:rsid w:val="001B4B8D"/>
    <w:rsid w:val="001B4CF2"/>
    <w:rsid w:val="001B4CFC"/>
    <w:rsid w:val="001B5240"/>
    <w:rsid w:val="001B56AA"/>
    <w:rsid w:val="001B6EE5"/>
    <w:rsid w:val="001B6F47"/>
    <w:rsid w:val="001B7B16"/>
    <w:rsid w:val="001C236A"/>
    <w:rsid w:val="001C609F"/>
    <w:rsid w:val="001C6555"/>
    <w:rsid w:val="001D052A"/>
    <w:rsid w:val="001D0EFD"/>
    <w:rsid w:val="001D1025"/>
    <w:rsid w:val="001D395B"/>
    <w:rsid w:val="001D4B9F"/>
    <w:rsid w:val="001D5BC9"/>
    <w:rsid w:val="001D68DE"/>
    <w:rsid w:val="001D6AAA"/>
    <w:rsid w:val="001D73B6"/>
    <w:rsid w:val="001D75A0"/>
    <w:rsid w:val="001E4CB3"/>
    <w:rsid w:val="001E4EE5"/>
    <w:rsid w:val="001E6466"/>
    <w:rsid w:val="001E6D70"/>
    <w:rsid w:val="001E7F74"/>
    <w:rsid w:val="001F1202"/>
    <w:rsid w:val="001F27F5"/>
    <w:rsid w:val="001F34F8"/>
    <w:rsid w:val="001F383B"/>
    <w:rsid w:val="001F3F57"/>
    <w:rsid w:val="001F489D"/>
    <w:rsid w:val="001F5C93"/>
    <w:rsid w:val="001F7D36"/>
    <w:rsid w:val="00202073"/>
    <w:rsid w:val="0020341B"/>
    <w:rsid w:val="00204167"/>
    <w:rsid w:val="00204D58"/>
    <w:rsid w:val="00205823"/>
    <w:rsid w:val="00205E17"/>
    <w:rsid w:val="00207AC6"/>
    <w:rsid w:val="00210162"/>
    <w:rsid w:val="00212A41"/>
    <w:rsid w:val="00212C61"/>
    <w:rsid w:val="0021497C"/>
    <w:rsid w:val="00214B7E"/>
    <w:rsid w:val="00215285"/>
    <w:rsid w:val="00215325"/>
    <w:rsid w:val="002161F5"/>
    <w:rsid w:val="0021629C"/>
    <w:rsid w:val="002174D9"/>
    <w:rsid w:val="002178E0"/>
    <w:rsid w:val="00222A0D"/>
    <w:rsid w:val="00222BC6"/>
    <w:rsid w:val="00224659"/>
    <w:rsid w:val="002249EC"/>
    <w:rsid w:val="0022755B"/>
    <w:rsid w:val="00236F5A"/>
    <w:rsid w:val="00237923"/>
    <w:rsid w:val="002409CA"/>
    <w:rsid w:val="00241A5A"/>
    <w:rsid w:val="00242006"/>
    <w:rsid w:val="002430B5"/>
    <w:rsid w:val="00244585"/>
    <w:rsid w:val="002445B2"/>
    <w:rsid w:val="00246DDF"/>
    <w:rsid w:val="00246E18"/>
    <w:rsid w:val="002473E5"/>
    <w:rsid w:val="00251C74"/>
    <w:rsid w:val="00251DC7"/>
    <w:rsid w:val="0025339D"/>
    <w:rsid w:val="0025389A"/>
    <w:rsid w:val="002538DC"/>
    <w:rsid w:val="002538E6"/>
    <w:rsid w:val="00253D3D"/>
    <w:rsid w:val="0025550E"/>
    <w:rsid w:val="0025678E"/>
    <w:rsid w:val="00257B9B"/>
    <w:rsid w:val="00260C28"/>
    <w:rsid w:val="00260C36"/>
    <w:rsid w:val="00261436"/>
    <w:rsid w:val="0026283D"/>
    <w:rsid w:val="00264464"/>
    <w:rsid w:val="00265280"/>
    <w:rsid w:val="0026553A"/>
    <w:rsid w:val="00267724"/>
    <w:rsid w:val="0027108A"/>
    <w:rsid w:val="00272B6C"/>
    <w:rsid w:val="00275117"/>
    <w:rsid w:val="002754AC"/>
    <w:rsid w:val="002774A1"/>
    <w:rsid w:val="00277D39"/>
    <w:rsid w:val="0028044F"/>
    <w:rsid w:val="002804C1"/>
    <w:rsid w:val="0028218C"/>
    <w:rsid w:val="0028276D"/>
    <w:rsid w:val="00285A97"/>
    <w:rsid w:val="002907BF"/>
    <w:rsid w:val="00297E09"/>
    <w:rsid w:val="002A120C"/>
    <w:rsid w:val="002A249B"/>
    <w:rsid w:val="002A2793"/>
    <w:rsid w:val="002A63E2"/>
    <w:rsid w:val="002A6998"/>
    <w:rsid w:val="002A69B1"/>
    <w:rsid w:val="002B3876"/>
    <w:rsid w:val="002B446E"/>
    <w:rsid w:val="002B469C"/>
    <w:rsid w:val="002B5E61"/>
    <w:rsid w:val="002B6051"/>
    <w:rsid w:val="002B6968"/>
    <w:rsid w:val="002B7E2F"/>
    <w:rsid w:val="002C1319"/>
    <w:rsid w:val="002C2B83"/>
    <w:rsid w:val="002C3090"/>
    <w:rsid w:val="002C3D85"/>
    <w:rsid w:val="002C5CB7"/>
    <w:rsid w:val="002C6A22"/>
    <w:rsid w:val="002D1BD2"/>
    <w:rsid w:val="002D2F27"/>
    <w:rsid w:val="002D4EF5"/>
    <w:rsid w:val="002D717A"/>
    <w:rsid w:val="002D7E94"/>
    <w:rsid w:val="002E36D0"/>
    <w:rsid w:val="002E45F3"/>
    <w:rsid w:val="002E4FCF"/>
    <w:rsid w:val="002E5AF8"/>
    <w:rsid w:val="002F10FE"/>
    <w:rsid w:val="002F11D9"/>
    <w:rsid w:val="002F19D9"/>
    <w:rsid w:val="002F2018"/>
    <w:rsid w:val="002F2605"/>
    <w:rsid w:val="002F3182"/>
    <w:rsid w:val="002F50CA"/>
    <w:rsid w:val="002F70E6"/>
    <w:rsid w:val="002F749A"/>
    <w:rsid w:val="0030144C"/>
    <w:rsid w:val="00301C18"/>
    <w:rsid w:val="00302B80"/>
    <w:rsid w:val="00303184"/>
    <w:rsid w:val="003031DE"/>
    <w:rsid w:val="003056AF"/>
    <w:rsid w:val="00306478"/>
    <w:rsid w:val="003075A7"/>
    <w:rsid w:val="003104C1"/>
    <w:rsid w:val="00313BFF"/>
    <w:rsid w:val="003143E7"/>
    <w:rsid w:val="00315615"/>
    <w:rsid w:val="00315FA2"/>
    <w:rsid w:val="003212C7"/>
    <w:rsid w:val="00321AF5"/>
    <w:rsid w:val="00322480"/>
    <w:rsid w:val="003245C2"/>
    <w:rsid w:val="00324EF8"/>
    <w:rsid w:val="0032525B"/>
    <w:rsid w:val="00325E7A"/>
    <w:rsid w:val="00327BED"/>
    <w:rsid w:val="003338F0"/>
    <w:rsid w:val="00336CF7"/>
    <w:rsid w:val="003370AA"/>
    <w:rsid w:val="0034253D"/>
    <w:rsid w:val="00342BA4"/>
    <w:rsid w:val="00343621"/>
    <w:rsid w:val="003451D6"/>
    <w:rsid w:val="0034673F"/>
    <w:rsid w:val="00347D19"/>
    <w:rsid w:val="003523FD"/>
    <w:rsid w:val="00353A8E"/>
    <w:rsid w:val="00355E25"/>
    <w:rsid w:val="003579B9"/>
    <w:rsid w:val="0036036D"/>
    <w:rsid w:val="0036153C"/>
    <w:rsid w:val="003615B0"/>
    <w:rsid w:val="00361C27"/>
    <w:rsid w:val="00362E5A"/>
    <w:rsid w:val="00363259"/>
    <w:rsid w:val="003642E6"/>
    <w:rsid w:val="00364682"/>
    <w:rsid w:val="0036519E"/>
    <w:rsid w:val="00366631"/>
    <w:rsid w:val="00367381"/>
    <w:rsid w:val="00367FFA"/>
    <w:rsid w:val="0037100E"/>
    <w:rsid w:val="003723F1"/>
    <w:rsid w:val="00372E7F"/>
    <w:rsid w:val="00373D8F"/>
    <w:rsid w:val="00377500"/>
    <w:rsid w:val="003826C1"/>
    <w:rsid w:val="00382DAF"/>
    <w:rsid w:val="00386E86"/>
    <w:rsid w:val="0039059A"/>
    <w:rsid w:val="00390B01"/>
    <w:rsid w:val="00391601"/>
    <w:rsid w:val="00393834"/>
    <w:rsid w:val="0039476B"/>
    <w:rsid w:val="00395F8C"/>
    <w:rsid w:val="003A246A"/>
    <w:rsid w:val="003A2871"/>
    <w:rsid w:val="003A3959"/>
    <w:rsid w:val="003A53C3"/>
    <w:rsid w:val="003A5D97"/>
    <w:rsid w:val="003A7C42"/>
    <w:rsid w:val="003B0EB9"/>
    <w:rsid w:val="003B16B9"/>
    <w:rsid w:val="003B1E34"/>
    <w:rsid w:val="003B2117"/>
    <w:rsid w:val="003B2F1B"/>
    <w:rsid w:val="003B69BF"/>
    <w:rsid w:val="003B7F00"/>
    <w:rsid w:val="003C1D02"/>
    <w:rsid w:val="003C2D4A"/>
    <w:rsid w:val="003C32B8"/>
    <w:rsid w:val="003C3395"/>
    <w:rsid w:val="003C6123"/>
    <w:rsid w:val="003C6BA0"/>
    <w:rsid w:val="003C70D6"/>
    <w:rsid w:val="003D0C63"/>
    <w:rsid w:val="003D19C5"/>
    <w:rsid w:val="003D2C8F"/>
    <w:rsid w:val="003D3028"/>
    <w:rsid w:val="003D3BF7"/>
    <w:rsid w:val="003D574B"/>
    <w:rsid w:val="003D5A65"/>
    <w:rsid w:val="003D5EC6"/>
    <w:rsid w:val="003E1D77"/>
    <w:rsid w:val="003E2EC0"/>
    <w:rsid w:val="003E36FB"/>
    <w:rsid w:val="003E37FF"/>
    <w:rsid w:val="003E4149"/>
    <w:rsid w:val="003E4644"/>
    <w:rsid w:val="003E490D"/>
    <w:rsid w:val="003E57AD"/>
    <w:rsid w:val="003E57F5"/>
    <w:rsid w:val="003E5BD1"/>
    <w:rsid w:val="003E6BB0"/>
    <w:rsid w:val="003F00B5"/>
    <w:rsid w:val="003F1D0C"/>
    <w:rsid w:val="003F5DD1"/>
    <w:rsid w:val="003F64BB"/>
    <w:rsid w:val="003F7B0C"/>
    <w:rsid w:val="003F7D06"/>
    <w:rsid w:val="00401186"/>
    <w:rsid w:val="00401CB4"/>
    <w:rsid w:val="00405297"/>
    <w:rsid w:val="00405F48"/>
    <w:rsid w:val="00406075"/>
    <w:rsid w:val="0040661D"/>
    <w:rsid w:val="0040672F"/>
    <w:rsid w:val="004129B9"/>
    <w:rsid w:val="00412CC7"/>
    <w:rsid w:val="00413EAF"/>
    <w:rsid w:val="004143C1"/>
    <w:rsid w:val="004145C3"/>
    <w:rsid w:val="00414866"/>
    <w:rsid w:val="00415950"/>
    <w:rsid w:val="00415966"/>
    <w:rsid w:val="004170F5"/>
    <w:rsid w:val="00417E53"/>
    <w:rsid w:val="00420F85"/>
    <w:rsid w:val="0042148C"/>
    <w:rsid w:val="0042411A"/>
    <w:rsid w:val="00425496"/>
    <w:rsid w:val="0042589E"/>
    <w:rsid w:val="0042672D"/>
    <w:rsid w:val="00426F70"/>
    <w:rsid w:val="00431DD1"/>
    <w:rsid w:val="004353AC"/>
    <w:rsid w:val="00435A00"/>
    <w:rsid w:val="00435A97"/>
    <w:rsid w:val="00435BC5"/>
    <w:rsid w:val="00436170"/>
    <w:rsid w:val="00436546"/>
    <w:rsid w:val="00440827"/>
    <w:rsid w:val="0044107B"/>
    <w:rsid w:val="00441909"/>
    <w:rsid w:val="00441F93"/>
    <w:rsid w:val="004434EC"/>
    <w:rsid w:val="0044351A"/>
    <w:rsid w:val="00444BC7"/>
    <w:rsid w:val="00445B7E"/>
    <w:rsid w:val="00445DFC"/>
    <w:rsid w:val="0044653F"/>
    <w:rsid w:val="0045006B"/>
    <w:rsid w:val="00450770"/>
    <w:rsid w:val="00450D9E"/>
    <w:rsid w:val="0045232D"/>
    <w:rsid w:val="00454A80"/>
    <w:rsid w:val="00457036"/>
    <w:rsid w:val="0045734E"/>
    <w:rsid w:val="00461AF6"/>
    <w:rsid w:val="00461C03"/>
    <w:rsid w:val="00464D8D"/>
    <w:rsid w:val="00465124"/>
    <w:rsid w:val="00466D8A"/>
    <w:rsid w:val="0046719D"/>
    <w:rsid w:val="00467D48"/>
    <w:rsid w:val="0047005C"/>
    <w:rsid w:val="0047070F"/>
    <w:rsid w:val="00471427"/>
    <w:rsid w:val="004714D2"/>
    <w:rsid w:val="004715D4"/>
    <w:rsid w:val="00472A51"/>
    <w:rsid w:val="00472BF2"/>
    <w:rsid w:val="00474123"/>
    <w:rsid w:val="0047435F"/>
    <w:rsid w:val="00474960"/>
    <w:rsid w:val="00476505"/>
    <w:rsid w:val="00480156"/>
    <w:rsid w:val="004826E0"/>
    <w:rsid w:val="00482A4D"/>
    <w:rsid w:val="0048399D"/>
    <w:rsid w:val="00486218"/>
    <w:rsid w:val="0048754C"/>
    <w:rsid w:val="004907E5"/>
    <w:rsid w:val="00490F98"/>
    <w:rsid w:val="0049744B"/>
    <w:rsid w:val="00497EF8"/>
    <w:rsid w:val="004A04DA"/>
    <w:rsid w:val="004A1A1A"/>
    <w:rsid w:val="004A32E7"/>
    <w:rsid w:val="004A54F4"/>
    <w:rsid w:val="004A61B6"/>
    <w:rsid w:val="004A641D"/>
    <w:rsid w:val="004B02F4"/>
    <w:rsid w:val="004B04E6"/>
    <w:rsid w:val="004B17C4"/>
    <w:rsid w:val="004B29B0"/>
    <w:rsid w:val="004B4C66"/>
    <w:rsid w:val="004B5C12"/>
    <w:rsid w:val="004B6766"/>
    <w:rsid w:val="004C0407"/>
    <w:rsid w:val="004C383E"/>
    <w:rsid w:val="004C39FB"/>
    <w:rsid w:val="004C3BD1"/>
    <w:rsid w:val="004C4371"/>
    <w:rsid w:val="004C4742"/>
    <w:rsid w:val="004C4FC2"/>
    <w:rsid w:val="004C5F6A"/>
    <w:rsid w:val="004D15AF"/>
    <w:rsid w:val="004D1C22"/>
    <w:rsid w:val="004D3AFE"/>
    <w:rsid w:val="004D3B2E"/>
    <w:rsid w:val="004D3F44"/>
    <w:rsid w:val="004E0B6A"/>
    <w:rsid w:val="004E12CB"/>
    <w:rsid w:val="004E2CAC"/>
    <w:rsid w:val="004E3875"/>
    <w:rsid w:val="004F0575"/>
    <w:rsid w:val="004F084E"/>
    <w:rsid w:val="004F2A3D"/>
    <w:rsid w:val="004F4006"/>
    <w:rsid w:val="004F5C8E"/>
    <w:rsid w:val="005002F8"/>
    <w:rsid w:val="00500591"/>
    <w:rsid w:val="00504655"/>
    <w:rsid w:val="00505E34"/>
    <w:rsid w:val="00506770"/>
    <w:rsid w:val="00506DB4"/>
    <w:rsid w:val="00507987"/>
    <w:rsid w:val="00511051"/>
    <w:rsid w:val="00511E26"/>
    <w:rsid w:val="00512255"/>
    <w:rsid w:val="00513C75"/>
    <w:rsid w:val="005161D1"/>
    <w:rsid w:val="005175DD"/>
    <w:rsid w:val="00521602"/>
    <w:rsid w:val="00521C00"/>
    <w:rsid w:val="005249C0"/>
    <w:rsid w:val="005250D3"/>
    <w:rsid w:val="00525D86"/>
    <w:rsid w:val="0052669F"/>
    <w:rsid w:val="0052694B"/>
    <w:rsid w:val="00526B64"/>
    <w:rsid w:val="00527446"/>
    <w:rsid w:val="005275A0"/>
    <w:rsid w:val="0053041A"/>
    <w:rsid w:val="00532386"/>
    <w:rsid w:val="0053257C"/>
    <w:rsid w:val="005332E5"/>
    <w:rsid w:val="005340D7"/>
    <w:rsid w:val="00534FF2"/>
    <w:rsid w:val="005424FE"/>
    <w:rsid w:val="00544E0F"/>
    <w:rsid w:val="005455C4"/>
    <w:rsid w:val="005503E7"/>
    <w:rsid w:val="00550E19"/>
    <w:rsid w:val="005524CE"/>
    <w:rsid w:val="00552580"/>
    <w:rsid w:val="005535C3"/>
    <w:rsid w:val="00554127"/>
    <w:rsid w:val="00554B1B"/>
    <w:rsid w:val="00555312"/>
    <w:rsid w:val="00555901"/>
    <w:rsid w:val="00555943"/>
    <w:rsid w:val="00557480"/>
    <w:rsid w:val="00557717"/>
    <w:rsid w:val="005629A1"/>
    <w:rsid w:val="00565D79"/>
    <w:rsid w:val="00567284"/>
    <w:rsid w:val="005675ED"/>
    <w:rsid w:val="005701E3"/>
    <w:rsid w:val="00570FF2"/>
    <w:rsid w:val="00571E85"/>
    <w:rsid w:val="005723BA"/>
    <w:rsid w:val="005730E6"/>
    <w:rsid w:val="00573354"/>
    <w:rsid w:val="0057379D"/>
    <w:rsid w:val="0057388F"/>
    <w:rsid w:val="00574180"/>
    <w:rsid w:val="00575B73"/>
    <w:rsid w:val="00575DB2"/>
    <w:rsid w:val="0057605A"/>
    <w:rsid w:val="00576407"/>
    <w:rsid w:val="00577BDF"/>
    <w:rsid w:val="0058006C"/>
    <w:rsid w:val="00581EBB"/>
    <w:rsid w:val="00582B32"/>
    <w:rsid w:val="00583E18"/>
    <w:rsid w:val="00584DF0"/>
    <w:rsid w:val="00585727"/>
    <w:rsid w:val="00585ABC"/>
    <w:rsid w:val="00585E34"/>
    <w:rsid w:val="005865C4"/>
    <w:rsid w:val="005935B7"/>
    <w:rsid w:val="0059429A"/>
    <w:rsid w:val="0059588B"/>
    <w:rsid w:val="00596FA3"/>
    <w:rsid w:val="00597426"/>
    <w:rsid w:val="005A2FAD"/>
    <w:rsid w:val="005A6997"/>
    <w:rsid w:val="005B0D5A"/>
    <w:rsid w:val="005B17C9"/>
    <w:rsid w:val="005B4549"/>
    <w:rsid w:val="005B57DE"/>
    <w:rsid w:val="005C199E"/>
    <w:rsid w:val="005C1F06"/>
    <w:rsid w:val="005C2298"/>
    <w:rsid w:val="005C334F"/>
    <w:rsid w:val="005C44F5"/>
    <w:rsid w:val="005C5B29"/>
    <w:rsid w:val="005C6015"/>
    <w:rsid w:val="005C67E1"/>
    <w:rsid w:val="005D133C"/>
    <w:rsid w:val="005D136B"/>
    <w:rsid w:val="005D20C0"/>
    <w:rsid w:val="005D2311"/>
    <w:rsid w:val="005D2C17"/>
    <w:rsid w:val="005D3364"/>
    <w:rsid w:val="005D5132"/>
    <w:rsid w:val="005D606F"/>
    <w:rsid w:val="005D63E4"/>
    <w:rsid w:val="005D6886"/>
    <w:rsid w:val="005E25F5"/>
    <w:rsid w:val="005E2C67"/>
    <w:rsid w:val="005E4B61"/>
    <w:rsid w:val="005E565A"/>
    <w:rsid w:val="005E5ACC"/>
    <w:rsid w:val="005E6731"/>
    <w:rsid w:val="005F0606"/>
    <w:rsid w:val="005F1840"/>
    <w:rsid w:val="005F2ECB"/>
    <w:rsid w:val="005F3A57"/>
    <w:rsid w:val="005F3D95"/>
    <w:rsid w:val="005F429F"/>
    <w:rsid w:val="005F4489"/>
    <w:rsid w:val="005F514D"/>
    <w:rsid w:val="005F7B6A"/>
    <w:rsid w:val="006003B9"/>
    <w:rsid w:val="0060060A"/>
    <w:rsid w:val="00601484"/>
    <w:rsid w:val="00601A77"/>
    <w:rsid w:val="006045A6"/>
    <w:rsid w:val="00605771"/>
    <w:rsid w:val="00607160"/>
    <w:rsid w:val="006078EA"/>
    <w:rsid w:val="00610BA3"/>
    <w:rsid w:val="00612020"/>
    <w:rsid w:val="0061259D"/>
    <w:rsid w:val="00614E8D"/>
    <w:rsid w:val="006157E6"/>
    <w:rsid w:val="00616F55"/>
    <w:rsid w:val="006206EE"/>
    <w:rsid w:val="00621E1F"/>
    <w:rsid w:val="00622D9D"/>
    <w:rsid w:val="00627E2A"/>
    <w:rsid w:val="0063132D"/>
    <w:rsid w:val="00631F11"/>
    <w:rsid w:val="00634CBA"/>
    <w:rsid w:val="00634D21"/>
    <w:rsid w:val="00635ED1"/>
    <w:rsid w:val="006361F9"/>
    <w:rsid w:val="00636E64"/>
    <w:rsid w:val="00640E4B"/>
    <w:rsid w:val="00641BF6"/>
    <w:rsid w:val="006451E5"/>
    <w:rsid w:val="00650098"/>
    <w:rsid w:val="00650274"/>
    <w:rsid w:val="00650599"/>
    <w:rsid w:val="00651218"/>
    <w:rsid w:val="00651974"/>
    <w:rsid w:val="00652834"/>
    <w:rsid w:val="0065314D"/>
    <w:rsid w:val="00653A7F"/>
    <w:rsid w:val="00654568"/>
    <w:rsid w:val="00654C07"/>
    <w:rsid w:val="00656AD1"/>
    <w:rsid w:val="00656EA3"/>
    <w:rsid w:val="00657891"/>
    <w:rsid w:val="00660661"/>
    <w:rsid w:val="0066091C"/>
    <w:rsid w:val="00661189"/>
    <w:rsid w:val="00663C8B"/>
    <w:rsid w:val="00667061"/>
    <w:rsid w:val="00670B1C"/>
    <w:rsid w:val="00672399"/>
    <w:rsid w:val="00672C82"/>
    <w:rsid w:val="0067317F"/>
    <w:rsid w:val="0067335A"/>
    <w:rsid w:val="00673A86"/>
    <w:rsid w:val="00676AF5"/>
    <w:rsid w:val="006851E5"/>
    <w:rsid w:val="006855FE"/>
    <w:rsid w:val="00686559"/>
    <w:rsid w:val="00687429"/>
    <w:rsid w:val="00691A0A"/>
    <w:rsid w:val="00693081"/>
    <w:rsid w:val="006941AA"/>
    <w:rsid w:val="006944AB"/>
    <w:rsid w:val="006948F3"/>
    <w:rsid w:val="00696963"/>
    <w:rsid w:val="006A1119"/>
    <w:rsid w:val="006A55EE"/>
    <w:rsid w:val="006A5C65"/>
    <w:rsid w:val="006A5C9C"/>
    <w:rsid w:val="006A603B"/>
    <w:rsid w:val="006A7687"/>
    <w:rsid w:val="006B00F6"/>
    <w:rsid w:val="006B2272"/>
    <w:rsid w:val="006B2D2F"/>
    <w:rsid w:val="006B40B1"/>
    <w:rsid w:val="006B42CB"/>
    <w:rsid w:val="006B4441"/>
    <w:rsid w:val="006B568D"/>
    <w:rsid w:val="006B67F6"/>
    <w:rsid w:val="006C0472"/>
    <w:rsid w:val="006C2D4C"/>
    <w:rsid w:val="006C3684"/>
    <w:rsid w:val="006C3ACF"/>
    <w:rsid w:val="006C43A0"/>
    <w:rsid w:val="006C43DB"/>
    <w:rsid w:val="006C4FF4"/>
    <w:rsid w:val="006C5F88"/>
    <w:rsid w:val="006C6F31"/>
    <w:rsid w:val="006C7F21"/>
    <w:rsid w:val="006D113F"/>
    <w:rsid w:val="006D2F29"/>
    <w:rsid w:val="006D716A"/>
    <w:rsid w:val="006E1AC3"/>
    <w:rsid w:val="006E1EC4"/>
    <w:rsid w:val="006E3430"/>
    <w:rsid w:val="006E42FD"/>
    <w:rsid w:val="006E57CD"/>
    <w:rsid w:val="006E5CCB"/>
    <w:rsid w:val="006E5FFD"/>
    <w:rsid w:val="006F093F"/>
    <w:rsid w:val="006F2705"/>
    <w:rsid w:val="006F4C1E"/>
    <w:rsid w:val="006F7994"/>
    <w:rsid w:val="007035E3"/>
    <w:rsid w:val="007040D6"/>
    <w:rsid w:val="00705C98"/>
    <w:rsid w:val="00710537"/>
    <w:rsid w:val="007124D0"/>
    <w:rsid w:val="00712ADF"/>
    <w:rsid w:val="007137E4"/>
    <w:rsid w:val="00714C0E"/>
    <w:rsid w:val="007232B8"/>
    <w:rsid w:val="007236E1"/>
    <w:rsid w:val="00723765"/>
    <w:rsid w:val="00725777"/>
    <w:rsid w:val="0072623D"/>
    <w:rsid w:val="00726C5E"/>
    <w:rsid w:val="00730E70"/>
    <w:rsid w:val="007318BC"/>
    <w:rsid w:val="0073453E"/>
    <w:rsid w:val="00734BA5"/>
    <w:rsid w:val="007358EB"/>
    <w:rsid w:val="007401E4"/>
    <w:rsid w:val="007425AA"/>
    <w:rsid w:val="00742B5D"/>
    <w:rsid w:val="00743030"/>
    <w:rsid w:val="00744889"/>
    <w:rsid w:val="00745273"/>
    <w:rsid w:val="00746A8B"/>
    <w:rsid w:val="00747E9A"/>
    <w:rsid w:val="0075222D"/>
    <w:rsid w:val="00752857"/>
    <w:rsid w:val="00754C37"/>
    <w:rsid w:val="00757475"/>
    <w:rsid w:val="007614BB"/>
    <w:rsid w:val="00762100"/>
    <w:rsid w:val="00763923"/>
    <w:rsid w:val="00763F07"/>
    <w:rsid w:val="00765415"/>
    <w:rsid w:val="00765AF5"/>
    <w:rsid w:val="0076643B"/>
    <w:rsid w:val="00767E51"/>
    <w:rsid w:val="007703CD"/>
    <w:rsid w:val="00770488"/>
    <w:rsid w:val="00771FA5"/>
    <w:rsid w:val="00772D51"/>
    <w:rsid w:val="00776390"/>
    <w:rsid w:val="00776CD1"/>
    <w:rsid w:val="00781F1C"/>
    <w:rsid w:val="007839DC"/>
    <w:rsid w:val="00784167"/>
    <w:rsid w:val="00784BF4"/>
    <w:rsid w:val="00786E1E"/>
    <w:rsid w:val="00787033"/>
    <w:rsid w:val="00787220"/>
    <w:rsid w:val="007903B6"/>
    <w:rsid w:val="007908F5"/>
    <w:rsid w:val="00791FA1"/>
    <w:rsid w:val="00792F1B"/>
    <w:rsid w:val="00793C12"/>
    <w:rsid w:val="00794015"/>
    <w:rsid w:val="00794812"/>
    <w:rsid w:val="007950EE"/>
    <w:rsid w:val="007956E7"/>
    <w:rsid w:val="00796ED9"/>
    <w:rsid w:val="0079750D"/>
    <w:rsid w:val="00797973"/>
    <w:rsid w:val="00797E41"/>
    <w:rsid w:val="007A0495"/>
    <w:rsid w:val="007A0B33"/>
    <w:rsid w:val="007A1471"/>
    <w:rsid w:val="007A4247"/>
    <w:rsid w:val="007A540C"/>
    <w:rsid w:val="007A7389"/>
    <w:rsid w:val="007A7744"/>
    <w:rsid w:val="007A7E73"/>
    <w:rsid w:val="007B1CD3"/>
    <w:rsid w:val="007B2670"/>
    <w:rsid w:val="007B3BD9"/>
    <w:rsid w:val="007B4DEF"/>
    <w:rsid w:val="007B5D24"/>
    <w:rsid w:val="007B6F3F"/>
    <w:rsid w:val="007C0AF2"/>
    <w:rsid w:val="007C1B1C"/>
    <w:rsid w:val="007C316E"/>
    <w:rsid w:val="007C6848"/>
    <w:rsid w:val="007C68C4"/>
    <w:rsid w:val="007C6B3D"/>
    <w:rsid w:val="007C6CE8"/>
    <w:rsid w:val="007D3B3A"/>
    <w:rsid w:val="007D4C44"/>
    <w:rsid w:val="007D4FFF"/>
    <w:rsid w:val="007D5FCB"/>
    <w:rsid w:val="007D6B2C"/>
    <w:rsid w:val="007D6BB3"/>
    <w:rsid w:val="007E0B27"/>
    <w:rsid w:val="007E2306"/>
    <w:rsid w:val="007E2770"/>
    <w:rsid w:val="007E2831"/>
    <w:rsid w:val="007E3E7A"/>
    <w:rsid w:val="007E4187"/>
    <w:rsid w:val="007E5E11"/>
    <w:rsid w:val="007E66B4"/>
    <w:rsid w:val="007E7CC8"/>
    <w:rsid w:val="007F0E9E"/>
    <w:rsid w:val="007F1EBE"/>
    <w:rsid w:val="007F3FD3"/>
    <w:rsid w:val="007F7818"/>
    <w:rsid w:val="00800335"/>
    <w:rsid w:val="0080093D"/>
    <w:rsid w:val="008016C0"/>
    <w:rsid w:val="00801AA2"/>
    <w:rsid w:val="00802DFD"/>
    <w:rsid w:val="008053AD"/>
    <w:rsid w:val="0080560C"/>
    <w:rsid w:val="008100B3"/>
    <w:rsid w:val="0081088B"/>
    <w:rsid w:val="00810E1A"/>
    <w:rsid w:val="00811BA9"/>
    <w:rsid w:val="008127B1"/>
    <w:rsid w:val="00820A22"/>
    <w:rsid w:val="00822714"/>
    <w:rsid w:val="00825A16"/>
    <w:rsid w:val="00826330"/>
    <w:rsid w:val="00826968"/>
    <w:rsid w:val="00827437"/>
    <w:rsid w:val="008278A2"/>
    <w:rsid w:val="008279A4"/>
    <w:rsid w:val="00827A65"/>
    <w:rsid w:val="0083036C"/>
    <w:rsid w:val="00830AE1"/>
    <w:rsid w:val="00832741"/>
    <w:rsid w:val="00832E31"/>
    <w:rsid w:val="008344D7"/>
    <w:rsid w:val="008353AF"/>
    <w:rsid w:val="00841461"/>
    <w:rsid w:val="00842836"/>
    <w:rsid w:val="00845571"/>
    <w:rsid w:val="00845A36"/>
    <w:rsid w:val="00846F98"/>
    <w:rsid w:val="00851232"/>
    <w:rsid w:val="00855006"/>
    <w:rsid w:val="00856E1C"/>
    <w:rsid w:val="00860991"/>
    <w:rsid w:val="00861963"/>
    <w:rsid w:val="00862A50"/>
    <w:rsid w:val="00863B8F"/>
    <w:rsid w:val="00865AB5"/>
    <w:rsid w:val="00865B40"/>
    <w:rsid w:val="00867280"/>
    <w:rsid w:val="00867D43"/>
    <w:rsid w:val="00870063"/>
    <w:rsid w:val="008707BD"/>
    <w:rsid w:val="008712E9"/>
    <w:rsid w:val="00872099"/>
    <w:rsid w:val="0087291F"/>
    <w:rsid w:val="00872EE6"/>
    <w:rsid w:val="00873DE3"/>
    <w:rsid w:val="008745B3"/>
    <w:rsid w:val="008750D5"/>
    <w:rsid w:val="00875479"/>
    <w:rsid w:val="0087581A"/>
    <w:rsid w:val="00875C2D"/>
    <w:rsid w:val="00876210"/>
    <w:rsid w:val="00876B07"/>
    <w:rsid w:val="00877069"/>
    <w:rsid w:val="0087706E"/>
    <w:rsid w:val="00880D39"/>
    <w:rsid w:val="008815D0"/>
    <w:rsid w:val="008820F5"/>
    <w:rsid w:val="008827DD"/>
    <w:rsid w:val="00887ED7"/>
    <w:rsid w:val="00891456"/>
    <w:rsid w:val="00891C35"/>
    <w:rsid w:val="00892E37"/>
    <w:rsid w:val="008944FB"/>
    <w:rsid w:val="00894594"/>
    <w:rsid w:val="0089483E"/>
    <w:rsid w:val="00895894"/>
    <w:rsid w:val="00895CD4"/>
    <w:rsid w:val="00896BD5"/>
    <w:rsid w:val="00896D3B"/>
    <w:rsid w:val="008A1BEE"/>
    <w:rsid w:val="008A2243"/>
    <w:rsid w:val="008A3B1D"/>
    <w:rsid w:val="008A444A"/>
    <w:rsid w:val="008A5141"/>
    <w:rsid w:val="008A6006"/>
    <w:rsid w:val="008A6AB7"/>
    <w:rsid w:val="008B0325"/>
    <w:rsid w:val="008B1F91"/>
    <w:rsid w:val="008B1F95"/>
    <w:rsid w:val="008B1FFB"/>
    <w:rsid w:val="008B2DB3"/>
    <w:rsid w:val="008B2F33"/>
    <w:rsid w:val="008B2FA6"/>
    <w:rsid w:val="008B3AFB"/>
    <w:rsid w:val="008B5447"/>
    <w:rsid w:val="008B5894"/>
    <w:rsid w:val="008B6F95"/>
    <w:rsid w:val="008B78E5"/>
    <w:rsid w:val="008C0D64"/>
    <w:rsid w:val="008C1C67"/>
    <w:rsid w:val="008C1C81"/>
    <w:rsid w:val="008C26CE"/>
    <w:rsid w:val="008C41CF"/>
    <w:rsid w:val="008C5078"/>
    <w:rsid w:val="008C64F4"/>
    <w:rsid w:val="008D2127"/>
    <w:rsid w:val="008D3D9B"/>
    <w:rsid w:val="008D4010"/>
    <w:rsid w:val="008D443B"/>
    <w:rsid w:val="008D5E8F"/>
    <w:rsid w:val="008D5F27"/>
    <w:rsid w:val="008D67C2"/>
    <w:rsid w:val="008E126F"/>
    <w:rsid w:val="008E130F"/>
    <w:rsid w:val="008E14F5"/>
    <w:rsid w:val="008E4DF9"/>
    <w:rsid w:val="008E6244"/>
    <w:rsid w:val="008F6E22"/>
    <w:rsid w:val="00902F16"/>
    <w:rsid w:val="009103A0"/>
    <w:rsid w:val="009118BB"/>
    <w:rsid w:val="009120AF"/>
    <w:rsid w:val="009130C3"/>
    <w:rsid w:val="00913954"/>
    <w:rsid w:val="00913983"/>
    <w:rsid w:val="00913E3E"/>
    <w:rsid w:val="00914D8D"/>
    <w:rsid w:val="00917C2D"/>
    <w:rsid w:val="009208D8"/>
    <w:rsid w:val="00921EA0"/>
    <w:rsid w:val="0092281E"/>
    <w:rsid w:val="009253C4"/>
    <w:rsid w:val="00927E97"/>
    <w:rsid w:val="00930A1B"/>
    <w:rsid w:val="00930E6F"/>
    <w:rsid w:val="009328C9"/>
    <w:rsid w:val="009329A4"/>
    <w:rsid w:val="009350A0"/>
    <w:rsid w:val="0093568F"/>
    <w:rsid w:val="00935D8A"/>
    <w:rsid w:val="00937608"/>
    <w:rsid w:val="009404B8"/>
    <w:rsid w:val="00942EFB"/>
    <w:rsid w:val="00942F00"/>
    <w:rsid w:val="00943FB9"/>
    <w:rsid w:val="0094461D"/>
    <w:rsid w:val="00944C32"/>
    <w:rsid w:val="00944E06"/>
    <w:rsid w:val="00945234"/>
    <w:rsid w:val="009458FF"/>
    <w:rsid w:val="009514E2"/>
    <w:rsid w:val="00954026"/>
    <w:rsid w:val="00954C06"/>
    <w:rsid w:val="00957FB5"/>
    <w:rsid w:val="00960AE2"/>
    <w:rsid w:val="00960C5C"/>
    <w:rsid w:val="009611F7"/>
    <w:rsid w:val="0096245F"/>
    <w:rsid w:val="00965499"/>
    <w:rsid w:val="00967E3D"/>
    <w:rsid w:val="00973CB3"/>
    <w:rsid w:val="0097538F"/>
    <w:rsid w:val="00981C5C"/>
    <w:rsid w:val="00981EC1"/>
    <w:rsid w:val="0098330E"/>
    <w:rsid w:val="00984DCF"/>
    <w:rsid w:val="00986DD4"/>
    <w:rsid w:val="00987046"/>
    <w:rsid w:val="00990626"/>
    <w:rsid w:val="00990DC1"/>
    <w:rsid w:val="00991258"/>
    <w:rsid w:val="00991D75"/>
    <w:rsid w:val="00995EC8"/>
    <w:rsid w:val="00996079"/>
    <w:rsid w:val="00997F36"/>
    <w:rsid w:val="009A0A93"/>
    <w:rsid w:val="009A1637"/>
    <w:rsid w:val="009A26B9"/>
    <w:rsid w:val="009A2DB3"/>
    <w:rsid w:val="009A2E3A"/>
    <w:rsid w:val="009A544A"/>
    <w:rsid w:val="009B2D91"/>
    <w:rsid w:val="009B3657"/>
    <w:rsid w:val="009B462F"/>
    <w:rsid w:val="009B4F14"/>
    <w:rsid w:val="009B4FF1"/>
    <w:rsid w:val="009B724D"/>
    <w:rsid w:val="009B7809"/>
    <w:rsid w:val="009C14B3"/>
    <w:rsid w:val="009C3F0A"/>
    <w:rsid w:val="009C6521"/>
    <w:rsid w:val="009C6D32"/>
    <w:rsid w:val="009C79E1"/>
    <w:rsid w:val="009C7B3D"/>
    <w:rsid w:val="009C7EF3"/>
    <w:rsid w:val="009D1095"/>
    <w:rsid w:val="009D126B"/>
    <w:rsid w:val="009D12DC"/>
    <w:rsid w:val="009D1327"/>
    <w:rsid w:val="009D23C9"/>
    <w:rsid w:val="009D30A2"/>
    <w:rsid w:val="009D53B0"/>
    <w:rsid w:val="009E02DB"/>
    <w:rsid w:val="009E20F1"/>
    <w:rsid w:val="009E4072"/>
    <w:rsid w:val="009E7C98"/>
    <w:rsid w:val="009F0512"/>
    <w:rsid w:val="009F439C"/>
    <w:rsid w:val="009F4D36"/>
    <w:rsid w:val="009F507F"/>
    <w:rsid w:val="009F55D0"/>
    <w:rsid w:val="009F76E3"/>
    <w:rsid w:val="00A00121"/>
    <w:rsid w:val="00A002F7"/>
    <w:rsid w:val="00A01C8C"/>
    <w:rsid w:val="00A01D73"/>
    <w:rsid w:val="00A0383E"/>
    <w:rsid w:val="00A0425F"/>
    <w:rsid w:val="00A07481"/>
    <w:rsid w:val="00A07C2E"/>
    <w:rsid w:val="00A13343"/>
    <w:rsid w:val="00A145D9"/>
    <w:rsid w:val="00A16C16"/>
    <w:rsid w:val="00A16F16"/>
    <w:rsid w:val="00A21443"/>
    <w:rsid w:val="00A2199F"/>
    <w:rsid w:val="00A235D6"/>
    <w:rsid w:val="00A23630"/>
    <w:rsid w:val="00A23DC7"/>
    <w:rsid w:val="00A24DB6"/>
    <w:rsid w:val="00A254BC"/>
    <w:rsid w:val="00A26649"/>
    <w:rsid w:val="00A268FD"/>
    <w:rsid w:val="00A26B10"/>
    <w:rsid w:val="00A27769"/>
    <w:rsid w:val="00A30996"/>
    <w:rsid w:val="00A30CD2"/>
    <w:rsid w:val="00A34111"/>
    <w:rsid w:val="00A363C3"/>
    <w:rsid w:val="00A37284"/>
    <w:rsid w:val="00A40C14"/>
    <w:rsid w:val="00A41A19"/>
    <w:rsid w:val="00A43C72"/>
    <w:rsid w:val="00A44A36"/>
    <w:rsid w:val="00A4737E"/>
    <w:rsid w:val="00A504CB"/>
    <w:rsid w:val="00A512CC"/>
    <w:rsid w:val="00A601F5"/>
    <w:rsid w:val="00A60F6A"/>
    <w:rsid w:val="00A65609"/>
    <w:rsid w:val="00A665F9"/>
    <w:rsid w:val="00A67779"/>
    <w:rsid w:val="00A70405"/>
    <w:rsid w:val="00A704A5"/>
    <w:rsid w:val="00A7088C"/>
    <w:rsid w:val="00A71E6D"/>
    <w:rsid w:val="00A7260D"/>
    <w:rsid w:val="00A734E5"/>
    <w:rsid w:val="00A7416E"/>
    <w:rsid w:val="00A753EB"/>
    <w:rsid w:val="00A76C53"/>
    <w:rsid w:val="00A77A8C"/>
    <w:rsid w:val="00A80CCE"/>
    <w:rsid w:val="00A83246"/>
    <w:rsid w:val="00A83A44"/>
    <w:rsid w:val="00A87D14"/>
    <w:rsid w:val="00A90BB1"/>
    <w:rsid w:val="00A93D80"/>
    <w:rsid w:val="00A944E8"/>
    <w:rsid w:val="00A95744"/>
    <w:rsid w:val="00A95FD1"/>
    <w:rsid w:val="00A97E30"/>
    <w:rsid w:val="00AA42B3"/>
    <w:rsid w:val="00AA4F8C"/>
    <w:rsid w:val="00AA763E"/>
    <w:rsid w:val="00AA7997"/>
    <w:rsid w:val="00AB0DD3"/>
    <w:rsid w:val="00AB1E1E"/>
    <w:rsid w:val="00AB4B3F"/>
    <w:rsid w:val="00AB58B8"/>
    <w:rsid w:val="00AB5C7E"/>
    <w:rsid w:val="00AC14F2"/>
    <w:rsid w:val="00AC174B"/>
    <w:rsid w:val="00AC1D00"/>
    <w:rsid w:val="00AC1ED6"/>
    <w:rsid w:val="00AC2977"/>
    <w:rsid w:val="00AC2CE1"/>
    <w:rsid w:val="00AC4F76"/>
    <w:rsid w:val="00AC6146"/>
    <w:rsid w:val="00AC68FC"/>
    <w:rsid w:val="00AD002F"/>
    <w:rsid w:val="00AD0180"/>
    <w:rsid w:val="00AD028C"/>
    <w:rsid w:val="00AD02D0"/>
    <w:rsid w:val="00AE14B8"/>
    <w:rsid w:val="00AE3419"/>
    <w:rsid w:val="00AE4C45"/>
    <w:rsid w:val="00AE55ED"/>
    <w:rsid w:val="00AE61A8"/>
    <w:rsid w:val="00AE73A8"/>
    <w:rsid w:val="00AE73D7"/>
    <w:rsid w:val="00AE75B0"/>
    <w:rsid w:val="00AE7BA2"/>
    <w:rsid w:val="00AF1772"/>
    <w:rsid w:val="00AF36B5"/>
    <w:rsid w:val="00AF374F"/>
    <w:rsid w:val="00AF3F70"/>
    <w:rsid w:val="00AF4DA5"/>
    <w:rsid w:val="00AF5137"/>
    <w:rsid w:val="00AF5B07"/>
    <w:rsid w:val="00AF61A3"/>
    <w:rsid w:val="00AF70BD"/>
    <w:rsid w:val="00AF7ECE"/>
    <w:rsid w:val="00B00191"/>
    <w:rsid w:val="00B0170D"/>
    <w:rsid w:val="00B04C55"/>
    <w:rsid w:val="00B0503C"/>
    <w:rsid w:val="00B076F1"/>
    <w:rsid w:val="00B10117"/>
    <w:rsid w:val="00B10A98"/>
    <w:rsid w:val="00B11557"/>
    <w:rsid w:val="00B141AD"/>
    <w:rsid w:val="00B147F2"/>
    <w:rsid w:val="00B151FB"/>
    <w:rsid w:val="00B17687"/>
    <w:rsid w:val="00B3136F"/>
    <w:rsid w:val="00B31E34"/>
    <w:rsid w:val="00B3248C"/>
    <w:rsid w:val="00B32A67"/>
    <w:rsid w:val="00B32C39"/>
    <w:rsid w:val="00B34237"/>
    <w:rsid w:val="00B3539F"/>
    <w:rsid w:val="00B35C83"/>
    <w:rsid w:val="00B35E9F"/>
    <w:rsid w:val="00B367D4"/>
    <w:rsid w:val="00B370CE"/>
    <w:rsid w:val="00B4042D"/>
    <w:rsid w:val="00B405D1"/>
    <w:rsid w:val="00B464C6"/>
    <w:rsid w:val="00B46FD7"/>
    <w:rsid w:val="00B505ED"/>
    <w:rsid w:val="00B50783"/>
    <w:rsid w:val="00B50F06"/>
    <w:rsid w:val="00B52D09"/>
    <w:rsid w:val="00B5418A"/>
    <w:rsid w:val="00B54551"/>
    <w:rsid w:val="00B579B3"/>
    <w:rsid w:val="00B648D4"/>
    <w:rsid w:val="00B64A31"/>
    <w:rsid w:val="00B64A66"/>
    <w:rsid w:val="00B64B3E"/>
    <w:rsid w:val="00B66C83"/>
    <w:rsid w:val="00B670E5"/>
    <w:rsid w:val="00B670FB"/>
    <w:rsid w:val="00B671D9"/>
    <w:rsid w:val="00B67EEF"/>
    <w:rsid w:val="00B70CAD"/>
    <w:rsid w:val="00B72030"/>
    <w:rsid w:val="00B73276"/>
    <w:rsid w:val="00B7405A"/>
    <w:rsid w:val="00B7539D"/>
    <w:rsid w:val="00B764C0"/>
    <w:rsid w:val="00B80107"/>
    <w:rsid w:val="00B834A3"/>
    <w:rsid w:val="00B840A7"/>
    <w:rsid w:val="00B845B3"/>
    <w:rsid w:val="00B860D0"/>
    <w:rsid w:val="00B87F5A"/>
    <w:rsid w:val="00B909C1"/>
    <w:rsid w:val="00B942B0"/>
    <w:rsid w:val="00BA07DF"/>
    <w:rsid w:val="00BA09A0"/>
    <w:rsid w:val="00BA3C79"/>
    <w:rsid w:val="00BA5ABA"/>
    <w:rsid w:val="00BA7802"/>
    <w:rsid w:val="00BB082D"/>
    <w:rsid w:val="00BB1B5E"/>
    <w:rsid w:val="00BB2DE3"/>
    <w:rsid w:val="00BB32C1"/>
    <w:rsid w:val="00BB3AE4"/>
    <w:rsid w:val="00BC1D82"/>
    <w:rsid w:val="00BC33D2"/>
    <w:rsid w:val="00BC758F"/>
    <w:rsid w:val="00BC7614"/>
    <w:rsid w:val="00BC770E"/>
    <w:rsid w:val="00BC7D1F"/>
    <w:rsid w:val="00BD0482"/>
    <w:rsid w:val="00BD1718"/>
    <w:rsid w:val="00BD1BF6"/>
    <w:rsid w:val="00BD2473"/>
    <w:rsid w:val="00BD3815"/>
    <w:rsid w:val="00BD5013"/>
    <w:rsid w:val="00BD52B7"/>
    <w:rsid w:val="00BD58F2"/>
    <w:rsid w:val="00BD640F"/>
    <w:rsid w:val="00BD723B"/>
    <w:rsid w:val="00BE0B68"/>
    <w:rsid w:val="00BE2368"/>
    <w:rsid w:val="00BE28DE"/>
    <w:rsid w:val="00BE2BFF"/>
    <w:rsid w:val="00BE581A"/>
    <w:rsid w:val="00BE6F36"/>
    <w:rsid w:val="00BF06C2"/>
    <w:rsid w:val="00BF0F08"/>
    <w:rsid w:val="00BF0F81"/>
    <w:rsid w:val="00BF25F4"/>
    <w:rsid w:val="00BF2DD9"/>
    <w:rsid w:val="00BF7A54"/>
    <w:rsid w:val="00C002A9"/>
    <w:rsid w:val="00C00414"/>
    <w:rsid w:val="00C0085A"/>
    <w:rsid w:val="00C00F0A"/>
    <w:rsid w:val="00C0140D"/>
    <w:rsid w:val="00C01D64"/>
    <w:rsid w:val="00C053F8"/>
    <w:rsid w:val="00C06993"/>
    <w:rsid w:val="00C07225"/>
    <w:rsid w:val="00C11249"/>
    <w:rsid w:val="00C11872"/>
    <w:rsid w:val="00C14B76"/>
    <w:rsid w:val="00C15D2F"/>
    <w:rsid w:val="00C15F49"/>
    <w:rsid w:val="00C20CC4"/>
    <w:rsid w:val="00C224B6"/>
    <w:rsid w:val="00C22E40"/>
    <w:rsid w:val="00C257D1"/>
    <w:rsid w:val="00C258D9"/>
    <w:rsid w:val="00C25C02"/>
    <w:rsid w:val="00C27603"/>
    <w:rsid w:val="00C31198"/>
    <w:rsid w:val="00C31A59"/>
    <w:rsid w:val="00C326BC"/>
    <w:rsid w:val="00C3358A"/>
    <w:rsid w:val="00C36562"/>
    <w:rsid w:val="00C418A3"/>
    <w:rsid w:val="00C42CBE"/>
    <w:rsid w:val="00C446CA"/>
    <w:rsid w:val="00C4506E"/>
    <w:rsid w:val="00C45DD9"/>
    <w:rsid w:val="00C46611"/>
    <w:rsid w:val="00C46A39"/>
    <w:rsid w:val="00C473CD"/>
    <w:rsid w:val="00C51C8F"/>
    <w:rsid w:val="00C52306"/>
    <w:rsid w:val="00C52F9B"/>
    <w:rsid w:val="00C54A63"/>
    <w:rsid w:val="00C55CB6"/>
    <w:rsid w:val="00C56168"/>
    <w:rsid w:val="00C56E22"/>
    <w:rsid w:val="00C573C3"/>
    <w:rsid w:val="00C57B1C"/>
    <w:rsid w:val="00C6037C"/>
    <w:rsid w:val="00C606FF"/>
    <w:rsid w:val="00C60A91"/>
    <w:rsid w:val="00C61EBD"/>
    <w:rsid w:val="00C63619"/>
    <w:rsid w:val="00C63DB8"/>
    <w:rsid w:val="00C63FB3"/>
    <w:rsid w:val="00C66850"/>
    <w:rsid w:val="00C66D12"/>
    <w:rsid w:val="00C7088C"/>
    <w:rsid w:val="00C7140E"/>
    <w:rsid w:val="00C71674"/>
    <w:rsid w:val="00C72160"/>
    <w:rsid w:val="00C74A02"/>
    <w:rsid w:val="00C7548D"/>
    <w:rsid w:val="00C75D4C"/>
    <w:rsid w:val="00C765D0"/>
    <w:rsid w:val="00C800DD"/>
    <w:rsid w:val="00C81742"/>
    <w:rsid w:val="00C81A2D"/>
    <w:rsid w:val="00C81C8D"/>
    <w:rsid w:val="00C828D4"/>
    <w:rsid w:val="00C833A1"/>
    <w:rsid w:val="00C84728"/>
    <w:rsid w:val="00C848DF"/>
    <w:rsid w:val="00C8621E"/>
    <w:rsid w:val="00C87312"/>
    <w:rsid w:val="00C874E8"/>
    <w:rsid w:val="00C9192C"/>
    <w:rsid w:val="00C9239D"/>
    <w:rsid w:val="00C94620"/>
    <w:rsid w:val="00C95ECF"/>
    <w:rsid w:val="00C961AB"/>
    <w:rsid w:val="00C970BC"/>
    <w:rsid w:val="00C97E2B"/>
    <w:rsid w:val="00CA0CDD"/>
    <w:rsid w:val="00CA42C4"/>
    <w:rsid w:val="00CA4DD6"/>
    <w:rsid w:val="00CA5514"/>
    <w:rsid w:val="00CA596F"/>
    <w:rsid w:val="00CA7080"/>
    <w:rsid w:val="00CA7146"/>
    <w:rsid w:val="00CB1AE1"/>
    <w:rsid w:val="00CB57BB"/>
    <w:rsid w:val="00CB5EC3"/>
    <w:rsid w:val="00CC0FBD"/>
    <w:rsid w:val="00CC330F"/>
    <w:rsid w:val="00CC5EFC"/>
    <w:rsid w:val="00CC5F8F"/>
    <w:rsid w:val="00CC7D2E"/>
    <w:rsid w:val="00CD037C"/>
    <w:rsid w:val="00CD0975"/>
    <w:rsid w:val="00CD1209"/>
    <w:rsid w:val="00CD159B"/>
    <w:rsid w:val="00CD19D8"/>
    <w:rsid w:val="00CD2427"/>
    <w:rsid w:val="00CD2EED"/>
    <w:rsid w:val="00CD2F2C"/>
    <w:rsid w:val="00CD517A"/>
    <w:rsid w:val="00CD78FC"/>
    <w:rsid w:val="00CE07EF"/>
    <w:rsid w:val="00CE176D"/>
    <w:rsid w:val="00CE1E5F"/>
    <w:rsid w:val="00CE2DAE"/>
    <w:rsid w:val="00CE36F8"/>
    <w:rsid w:val="00CE445D"/>
    <w:rsid w:val="00CF0AC1"/>
    <w:rsid w:val="00CF203D"/>
    <w:rsid w:val="00CF2B0E"/>
    <w:rsid w:val="00CF4607"/>
    <w:rsid w:val="00D0048D"/>
    <w:rsid w:val="00D00A1E"/>
    <w:rsid w:val="00D04896"/>
    <w:rsid w:val="00D07CA0"/>
    <w:rsid w:val="00D11AC2"/>
    <w:rsid w:val="00D11B67"/>
    <w:rsid w:val="00D12D41"/>
    <w:rsid w:val="00D14A5D"/>
    <w:rsid w:val="00D15313"/>
    <w:rsid w:val="00D22DAA"/>
    <w:rsid w:val="00D23772"/>
    <w:rsid w:val="00D2460C"/>
    <w:rsid w:val="00D24DCB"/>
    <w:rsid w:val="00D26539"/>
    <w:rsid w:val="00D30D76"/>
    <w:rsid w:val="00D3104E"/>
    <w:rsid w:val="00D3140F"/>
    <w:rsid w:val="00D31E3C"/>
    <w:rsid w:val="00D32322"/>
    <w:rsid w:val="00D34A09"/>
    <w:rsid w:val="00D34EE1"/>
    <w:rsid w:val="00D34F0B"/>
    <w:rsid w:val="00D364D6"/>
    <w:rsid w:val="00D37492"/>
    <w:rsid w:val="00D37B1D"/>
    <w:rsid w:val="00D40742"/>
    <w:rsid w:val="00D4172A"/>
    <w:rsid w:val="00D41D67"/>
    <w:rsid w:val="00D42E33"/>
    <w:rsid w:val="00D43609"/>
    <w:rsid w:val="00D51AE4"/>
    <w:rsid w:val="00D524DA"/>
    <w:rsid w:val="00D52A82"/>
    <w:rsid w:val="00D52F9F"/>
    <w:rsid w:val="00D53279"/>
    <w:rsid w:val="00D53910"/>
    <w:rsid w:val="00D55063"/>
    <w:rsid w:val="00D55D02"/>
    <w:rsid w:val="00D56EC6"/>
    <w:rsid w:val="00D56EE1"/>
    <w:rsid w:val="00D6041F"/>
    <w:rsid w:val="00D608F8"/>
    <w:rsid w:val="00D61012"/>
    <w:rsid w:val="00D6124E"/>
    <w:rsid w:val="00D61329"/>
    <w:rsid w:val="00D61590"/>
    <w:rsid w:val="00D627E2"/>
    <w:rsid w:val="00D62B29"/>
    <w:rsid w:val="00D62C07"/>
    <w:rsid w:val="00D637D0"/>
    <w:rsid w:val="00D650AD"/>
    <w:rsid w:val="00D65592"/>
    <w:rsid w:val="00D65ECA"/>
    <w:rsid w:val="00D67476"/>
    <w:rsid w:val="00D67A75"/>
    <w:rsid w:val="00D708A9"/>
    <w:rsid w:val="00D715DB"/>
    <w:rsid w:val="00D71DB0"/>
    <w:rsid w:val="00D72009"/>
    <w:rsid w:val="00D7235F"/>
    <w:rsid w:val="00D72612"/>
    <w:rsid w:val="00D75ECB"/>
    <w:rsid w:val="00D7714E"/>
    <w:rsid w:val="00D81020"/>
    <w:rsid w:val="00D82065"/>
    <w:rsid w:val="00D83DE4"/>
    <w:rsid w:val="00D843C8"/>
    <w:rsid w:val="00D84C1E"/>
    <w:rsid w:val="00D84F3E"/>
    <w:rsid w:val="00D918B6"/>
    <w:rsid w:val="00D92A8C"/>
    <w:rsid w:val="00D92F43"/>
    <w:rsid w:val="00D9303A"/>
    <w:rsid w:val="00D935B6"/>
    <w:rsid w:val="00D9788D"/>
    <w:rsid w:val="00D978B3"/>
    <w:rsid w:val="00D97983"/>
    <w:rsid w:val="00DA0A73"/>
    <w:rsid w:val="00DA0B9A"/>
    <w:rsid w:val="00DA15D8"/>
    <w:rsid w:val="00DA312E"/>
    <w:rsid w:val="00DA3F78"/>
    <w:rsid w:val="00DA4E4B"/>
    <w:rsid w:val="00DA55DF"/>
    <w:rsid w:val="00DA66E6"/>
    <w:rsid w:val="00DB03DF"/>
    <w:rsid w:val="00DB1395"/>
    <w:rsid w:val="00DB1F88"/>
    <w:rsid w:val="00DB2C72"/>
    <w:rsid w:val="00DB3B9E"/>
    <w:rsid w:val="00DB5972"/>
    <w:rsid w:val="00DB777C"/>
    <w:rsid w:val="00DC07E2"/>
    <w:rsid w:val="00DC3FBC"/>
    <w:rsid w:val="00DC41FB"/>
    <w:rsid w:val="00DC5AF2"/>
    <w:rsid w:val="00DD271C"/>
    <w:rsid w:val="00DD37A0"/>
    <w:rsid w:val="00DD4103"/>
    <w:rsid w:val="00DD4A08"/>
    <w:rsid w:val="00DD5BC3"/>
    <w:rsid w:val="00DD61DB"/>
    <w:rsid w:val="00DD6BE6"/>
    <w:rsid w:val="00DD779F"/>
    <w:rsid w:val="00DE1E8A"/>
    <w:rsid w:val="00DE1E94"/>
    <w:rsid w:val="00DE4384"/>
    <w:rsid w:val="00DE468D"/>
    <w:rsid w:val="00DE677E"/>
    <w:rsid w:val="00DE7335"/>
    <w:rsid w:val="00DF1093"/>
    <w:rsid w:val="00DF11AB"/>
    <w:rsid w:val="00DF1205"/>
    <w:rsid w:val="00DF1447"/>
    <w:rsid w:val="00DF16EB"/>
    <w:rsid w:val="00DF2A93"/>
    <w:rsid w:val="00DF45A9"/>
    <w:rsid w:val="00DF516F"/>
    <w:rsid w:val="00E0062E"/>
    <w:rsid w:val="00E014AF"/>
    <w:rsid w:val="00E036AA"/>
    <w:rsid w:val="00E041B9"/>
    <w:rsid w:val="00E043D6"/>
    <w:rsid w:val="00E12F34"/>
    <w:rsid w:val="00E13145"/>
    <w:rsid w:val="00E13C6E"/>
    <w:rsid w:val="00E14A2B"/>
    <w:rsid w:val="00E1566F"/>
    <w:rsid w:val="00E15FF4"/>
    <w:rsid w:val="00E16A27"/>
    <w:rsid w:val="00E17071"/>
    <w:rsid w:val="00E17F4D"/>
    <w:rsid w:val="00E20236"/>
    <w:rsid w:val="00E20D0F"/>
    <w:rsid w:val="00E21878"/>
    <w:rsid w:val="00E21A36"/>
    <w:rsid w:val="00E21BBB"/>
    <w:rsid w:val="00E21EE1"/>
    <w:rsid w:val="00E22E18"/>
    <w:rsid w:val="00E22F9F"/>
    <w:rsid w:val="00E244F4"/>
    <w:rsid w:val="00E27196"/>
    <w:rsid w:val="00E275BF"/>
    <w:rsid w:val="00E303BC"/>
    <w:rsid w:val="00E305E8"/>
    <w:rsid w:val="00E30699"/>
    <w:rsid w:val="00E30C99"/>
    <w:rsid w:val="00E32A71"/>
    <w:rsid w:val="00E344E0"/>
    <w:rsid w:val="00E36E57"/>
    <w:rsid w:val="00E404D5"/>
    <w:rsid w:val="00E4292C"/>
    <w:rsid w:val="00E42DD7"/>
    <w:rsid w:val="00E43D9B"/>
    <w:rsid w:val="00E44300"/>
    <w:rsid w:val="00E44A96"/>
    <w:rsid w:val="00E4503A"/>
    <w:rsid w:val="00E45B15"/>
    <w:rsid w:val="00E463F8"/>
    <w:rsid w:val="00E46995"/>
    <w:rsid w:val="00E4735C"/>
    <w:rsid w:val="00E50B56"/>
    <w:rsid w:val="00E516C0"/>
    <w:rsid w:val="00E51BFD"/>
    <w:rsid w:val="00E52BC6"/>
    <w:rsid w:val="00E534E7"/>
    <w:rsid w:val="00E53815"/>
    <w:rsid w:val="00E5382C"/>
    <w:rsid w:val="00E53D75"/>
    <w:rsid w:val="00E562F3"/>
    <w:rsid w:val="00E56A76"/>
    <w:rsid w:val="00E56EF2"/>
    <w:rsid w:val="00E57BE8"/>
    <w:rsid w:val="00E57FA6"/>
    <w:rsid w:val="00E60D97"/>
    <w:rsid w:val="00E6131F"/>
    <w:rsid w:val="00E631E9"/>
    <w:rsid w:val="00E70996"/>
    <w:rsid w:val="00E71A65"/>
    <w:rsid w:val="00E72A8B"/>
    <w:rsid w:val="00E74AE4"/>
    <w:rsid w:val="00E75358"/>
    <w:rsid w:val="00E76048"/>
    <w:rsid w:val="00E80781"/>
    <w:rsid w:val="00E80E4B"/>
    <w:rsid w:val="00E82D4E"/>
    <w:rsid w:val="00E82EF9"/>
    <w:rsid w:val="00E83F95"/>
    <w:rsid w:val="00E8738F"/>
    <w:rsid w:val="00E94469"/>
    <w:rsid w:val="00E94BF2"/>
    <w:rsid w:val="00E953BF"/>
    <w:rsid w:val="00E95C5C"/>
    <w:rsid w:val="00E978B3"/>
    <w:rsid w:val="00EA0731"/>
    <w:rsid w:val="00EA36A6"/>
    <w:rsid w:val="00EA4447"/>
    <w:rsid w:val="00EA534F"/>
    <w:rsid w:val="00EA5602"/>
    <w:rsid w:val="00EA5ECA"/>
    <w:rsid w:val="00EA7519"/>
    <w:rsid w:val="00EA7A57"/>
    <w:rsid w:val="00EA7F78"/>
    <w:rsid w:val="00EB0DD9"/>
    <w:rsid w:val="00EB2835"/>
    <w:rsid w:val="00EB5184"/>
    <w:rsid w:val="00EB53C0"/>
    <w:rsid w:val="00EB5EEB"/>
    <w:rsid w:val="00EB642E"/>
    <w:rsid w:val="00EC0363"/>
    <w:rsid w:val="00EC03FE"/>
    <w:rsid w:val="00EC0980"/>
    <w:rsid w:val="00EC23C5"/>
    <w:rsid w:val="00EC3340"/>
    <w:rsid w:val="00EC5008"/>
    <w:rsid w:val="00ED0BC4"/>
    <w:rsid w:val="00ED310D"/>
    <w:rsid w:val="00ED40FC"/>
    <w:rsid w:val="00ED427C"/>
    <w:rsid w:val="00ED4F4A"/>
    <w:rsid w:val="00ED5855"/>
    <w:rsid w:val="00ED62DC"/>
    <w:rsid w:val="00ED6AED"/>
    <w:rsid w:val="00EE18F5"/>
    <w:rsid w:val="00EE347E"/>
    <w:rsid w:val="00EE3A80"/>
    <w:rsid w:val="00EE3C40"/>
    <w:rsid w:val="00EE643E"/>
    <w:rsid w:val="00EE7160"/>
    <w:rsid w:val="00EF0994"/>
    <w:rsid w:val="00EF2B6A"/>
    <w:rsid w:val="00F00B5E"/>
    <w:rsid w:val="00F01A96"/>
    <w:rsid w:val="00F03F4B"/>
    <w:rsid w:val="00F04865"/>
    <w:rsid w:val="00F04EAF"/>
    <w:rsid w:val="00F06339"/>
    <w:rsid w:val="00F064F9"/>
    <w:rsid w:val="00F0780A"/>
    <w:rsid w:val="00F07E90"/>
    <w:rsid w:val="00F07F50"/>
    <w:rsid w:val="00F11B85"/>
    <w:rsid w:val="00F12201"/>
    <w:rsid w:val="00F15516"/>
    <w:rsid w:val="00F169C9"/>
    <w:rsid w:val="00F2106F"/>
    <w:rsid w:val="00F23986"/>
    <w:rsid w:val="00F261DD"/>
    <w:rsid w:val="00F26E0D"/>
    <w:rsid w:val="00F3186D"/>
    <w:rsid w:val="00F33156"/>
    <w:rsid w:val="00F339BC"/>
    <w:rsid w:val="00F33C1F"/>
    <w:rsid w:val="00F34795"/>
    <w:rsid w:val="00F34C4D"/>
    <w:rsid w:val="00F35044"/>
    <w:rsid w:val="00F351F7"/>
    <w:rsid w:val="00F35800"/>
    <w:rsid w:val="00F35C02"/>
    <w:rsid w:val="00F36135"/>
    <w:rsid w:val="00F364F5"/>
    <w:rsid w:val="00F368AE"/>
    <w:rsid w:val="00F419D4"/>
    <w:rsid w:val="00F4380C"/>
    <w:rsid w:val="00F446AF"/>
    <w:rsid w:val="00F45A04"/>
    <w:rsid w:val="00F45D92"/>
    <w:rsid w:val="00F46C5F"/>
    <w:rsid w:val="00F4756A"/>
    <w:rsid w:val="00F47815"/>
    <w:rsid w:val="00F5085D"/>
    <w:rsid w:val="00F52506"/>
    <w:rsid w:val="00F53897"/>
    <w:rsid w:val="00F55ED0"/>
    <w:rsid w:val="00F560A4"/>
    <w:rsid w:val="00F60E23"/>
    <w:rsid w:val="00F61F00"/>
    <w:rsid w:val="00F62988"/>
    <w:rsid w:val="00F629FA"/>
    <w:rsid w:val="00F62FB2"/>
    <w:rsid w:val="00F63EA3"/>
    <w:rsid w:val="00F706FA"/>
    <w:rsid w:val="00F74F87"/>
    <w:rsid w:val="00F750BA"/>
    <w:rsid w:val="00F75146"/>
    <w:rsid w:val="00F75579"/>
    <w:rsid w:val="00F75A0A"/>
    <w:rsid w:val="00F76076"/>
    <w:rsid w:val="00F76C7A"/>
    <w:rsid w:val="00F80239"/>
    <w:rsid w:val="00F81B9A"/>
    <w:rsid w:val="00F852DD"/>
    <w:rsid w:val="00F8622F"/>
    <w:rsid w:val="00F90C5E"/>
    <w:rsid w:val="00F91103"/>
    <w:rsid w:val="00F92168"/>
    <w:rsid w:val="00F92BFA"/>
    <w:rsid w:val="00F940CD"/>
    <w:rsid w:val="00F9475A"/>
    <w:rsid w:val="00F94909"/>
    <w:rsid w:val="00F94DFD"/>
    <w:rsid w:val="00F97B7F"/>
    <w:rsid w:val="00FA1945"/>
    <w:rsid w:val="00FA3093"/>
    <w:rsid w:val="00FA5C01"/>
    <w:rsid w:val="00FA72C6"/>
    <w:rsid w:val="00FB0C55"/>
    <w:rsid w:val="00FB1F85"/>
    <w:rsid w:val="00FB2570"/>
    <w:rsid w:val="00FB29CD"/>
    <w:rsid w:val="00FB34C3"/>
    <w:rsid w:val="00FB4439"/>
    <w:rsid w:val="00FB4FFA"/>
    <w:rsid w:val="00FB51F8"/>
    <w:rsid w:val="00FB5ACF"/>
    <w:rsid w:val="00FB5DDC"/>
    <w:rsid w:val="00FB7513"/>
    <w:rsid w:val="00FC0C25"/>
    <w:rsid w:val="00FC14B0"/>
    <w:rsid w:val="00FC1DDC"/>
    <w:rsid w:val="00FC1EF9"/>
    <w:rsid w:val="00FC1F68"/>
    <w:rsid w:val="00FC2754"/>
    <w:rsid w:val="00FC31ED"/>
    <w:rsid w:val="00FC34D7"/>
    <w:rsid w:val="00FC4830"/>
    <w:rsid w:val="00FC536D"/>
    <w:rsid w:val="00FC6F21"/>
    <w:rsid w:val="00FC7353"/>
    <w:rsid w:val="00FD1256"/>
    <w:rsid w:val="00FD28F2"/>
    <w:rsid w:val="00FD2A3A"/>
    <w:rsid w:val="00FD3F69"/>
    <w:rsid w:val="00FD4EF4"/>
    <w:rsid w:val="00FD6D70"/>
    <w:rsid w:val="00FE3A66"/>
    <w:rsid w:val="00FE50C2"/>
    <w:rsid w:val="00FE64A8"/>
    <w:rsid w:val="00FE656B"/>
    <w:rsid w:val="00FE66F2"/>
    <w:rsid w:val="00FE7DA2"/>
    <w:rsid w:val="00FF00E1"/>
    <w:rsid w:val="00FF4298"/>
    <w:rsid w:val="00FF510D"/>
    <w:rsid w:val="00FF519D"/>
    <w:rsid w:val="00FF73B3"/>
    <w:rsid w:val="00FF79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1F9DB"/>
  <w15:docId w15:val="{19BE5E8C-62D3-432F-9663-D75746B0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8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C7088C"/>
    <w:pPr>
      <w:keepNext/>
      <w:numPr>
        <w:numId w:val="23"/>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
    <w:basedOn w:val="Normal"/>
    <w:next w:val="Normal"/>
    <w:link w:val="Heading2Char"/>
    <w:unhideWhenUsed/>
    <w:qFormat/>
    <w:rsid w:val="00C7088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Para 3,h3,(1),Major Sections,subsub,d"/>
    <w:basedOn w:val="Normal"/>
    <w:next w:val="Normal"/>
    <w:uiPriority w:val="9"/>
    <w:qFormat/>
    <w:rsid w:val="009C6521"/>
    <w:pPr>
      <w:keepNext/>
      <w:keepLines/>
      <w:numPr>
        <w:ilvl w:val="2"/>
        <w:numId w:val="12"/>
      </w:numPr>
      <w:spacing w:before="200" w:after="0"/>
      <w:outlineLvl w:val="2"/>
    </w:pPr>
    <w:rPr>
      <w:rFonts w:ascii="Times New Roman" w:hAnsi="Times New Roman"/>
      <w:b/>
      <w:bCs/>
    </w:rPr>
  </w:style>
  <w:style w:type="paragraph" w:styleId="Heading4">
    <w:name w:val="heading 4"/>
    <w:aliases w:val="Para4,(a),1.1.1.1,h4,headhbk,CLause Level 2,4 dash,Para 4,Level 2 - (a),h41,h42,h411,h43,h412,h44,h413,h45,h414,h46,h415,h47,h416,h421,h4111,h431,h4121,h441,h4131,h451,h4141,h461,h4151,h48,h417,h422,h4112,h432,h4122,h442,h4132,h452,h4142"/>
    <w:basedOn w:val="Normal"/>
    <w:next w:val="Normal"/>
    <w:uiPriority w:val="9"/>
    <w:qFormat/>
    <w:rsid w:val="009C6521"/>
    <w:pPr>
      <w:keepNext/>
      <w:keepLines/>
      <w:numPr>
        <w:ilvl w:val="3"/>
        <w:numId w:val="12"/>
      </w:numPr>
      <w:spacing w:before="200" w:after="0"/>
      <w:outlineLvl w:val="3"/>
    </w:pPr>
    <w:rPr>
      <w:rFonts w:ascii="Times New Roman" w:hAnsi="Times New Roman"/>
      <w:b/>
      <w:bCs/>
      <w:iCs/>
    </w:rPr>
  </w:style>
  <w:style w:type="paragraph" w:styleId="Heading5">
    <w:name w:val="heading 5"/>
    <w:aliases w:val="Para5,i.,H,subsubpara,1.1.1.1.1,CLause Level 3,5 sub-bullet,sb,4,Spare1,Level 3 - (i),(i),(i)1,Level 3 - (i)1"/>
    <w:basedOn w:val="Normal"/>
    <w:next w:val="Normal"/>
    <w:qFormat/>
    <w:rsid w:val="009C6521"/>
    <w:pPr>
      <w:numPr>
        <w:ilvl w:val="4"/>
        <w:numId w:val="12"/>
      </w:numPr>
      <w:spacing w:before="240" w:after="60"/>
      <w:outlineLvl w:val="4"/>
    </w:pPr>
    <w:rPr>
      <w:b/>
      <w:bCs/>
      <w:iCs/>
      <w:szCs w:val="26"/>
    </w:rPr>
  </w:style>
  <w:style w:type="paragraph" w:styleId="Heading6">
    <w:name w:val="heading 6"/>
    <w:aliases w:val="sub-dash,sd,5,Spare2,A.,Heading 6 (a),Smart 2000"/>
    <w:basedOn w:val="Normal"/>
    <w:next w:val="Normal"/>
    <w:qFormat/>
    <w:rsid w:val="009C6521"/>
    <w:pPr>
      <w:numPr>
        <w:ilvl w:val="5"/>
        <w:numId w:val="12"/>
      </w:numPr>
      <w:spacing w:before="240" w:after="60"/>
      <w:outlineLvl w:val="5"/>
    </w:pPr>
    <w:rPr>
      <w:rFonts w:ascii="Times New Roman" w:hAnsi="Times New Roman"/>
      <w:b/>
      <w:bCs/>
    </w:rPr>
  </w:style>
  <w:style w:type="paragraph" w:styleId="Heading7">
    <w:name w:val="heading 7"/>
    <w:aliases w:val="Spare3"/>
    <w:basedOn w:val="Normal"/>
    <w:next w:val="Normal"/>
    <w:qFormat/>
    <w:rsid w:val="009C6521"/>
    <w:pPr>
      <w:numPr>
        <w:ilvl w:val="6"/>
        <w:numId w:val="12"/>
      </w:numPr>
      <w:spacing w:before="240" w:after="60"/>
      <w:outlineLvl w:val="6"/>
    </w:pPr>
    <w:rPr>
      <w:rFonts w:ascii="Times New Roman" w:hAnsi="Times New Roman"/>
      <w:sz w:val="24"/>
    </w:rPr>
  </w:style>
  <w:style w:type="paragraph" w:styleId="Heading8">
    <w:name w:val="heading 8"/>
    <w:aliases w:val="Spare4,(A)"/>
    <w:basedOn w:val="Normal"/>
    <w:next w:val="Normal"/>
    <w:qFormat/>
    <w:rsid w:val="009C6521"/>
    <w:pPr>
      <w:numPr>
        <w:ilvl w:val="7"/>
        <w:numId w:val="12"/>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9C6521"/>
    <w:pPr>
      <w:numPr>
        <w:ilvl w:val="8"/>
        <w:numId w:val="12"/>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evel5">
    <w:name w:val="Number Level 5"/>
    <w:basedOn w:val="Normal"/>
    <w:semiHidden/>
    <w:rsid w:val="009E02DB"/>
    <w:pPr>
      <w:numPr>
        <w:ilvl w:val="4"/>
        <w:numId w:val="1"/>
      </w:numPr>
      <w:tabs>
        <w:tab w:val="clear" w:pos="850"/>
        <w:tab w:val="num" w:pos="360"/>
      </w:tabs>
      <w:spacing w:after="140" w:line="280" w:lineRule="atLeast"/>
      <w:ind w:left="0" w:firstLine="0"/>
    </w:pPr>
  </w:style>
  <w:style w:type="paragraph" w:customStyle="1" w:styleId="NumberLevel6">
    <w:name w:val="Number Level 6"/>
    <w:basedOn w:val="NumberLevel5"/>
    <w:semiHidden/>
    <w:rsid w:val="009E02DB"/>
    <w:pPr>
      <w:numPr>
        <w:ilvl w:val="5"/>
      </w:numPr>
      <w:tabs>
        <w:tab w:val="clear" w:pos="1276"/>
        <w:tab w:val="num" w:pos="360"/>
      </w:tabs>
    </w:pPr>
  </w:style>
  <w:style w:type="paragraph" w:customStyle="1" w:styleId="NumberLevel7">
    <w:name w:val="Number Level 7"/>
    <w:basedOn w:val="NumberLevel6"/>
    <w:semiHidden/>
    <w:rsid w:val="009E02DB"/>
    <w:pPr>
      <w:numPr>
        <w:ilvl w:val="6"/>
      </w:numPr>
      <w:tabs>
        <w:tab w:val="clear" w:pos="1701"/>
        <w:tab w:val="num" w:pos="360"/>
      </w:tabs>
      <w:ind w:left="1276" w:hanging="426"/>
    </w:pPr>
  </w:style>
  <w:style w:type="paragraph" w:customStyle="1" w:styleId="NumberLevel8">
    <w:name w:val="Number Level 8"/>
    <w:basedOn w:val="NumberLevel7"/>
    <w:semiHidden/>
    <w:rsid w:val="009E02DB"/>
    <w:pPr>
      <w:numPr>
        <w:ilvl w:val="7"/>
      </w:numPr>
      <w:tabs>
        <w:tab w:val="clear" w:pos="2126"/>
        <w:tab w:val="num" w:pos="360"/>
      </w:tabs>
      <w:ind w:left="1276" w:hanging="426"/>
    </w:pPr>
  </w:style>
  <w:style w:type="paragraph" w:customStyle="1" w:styleId="NumberLevel9">
    <w:name w:val="Number Level 9"/>
    <w:basedOn w:val="NumberLevel8"/>
    <w:semiHidden/>
    <w:rsid w:val="009E02DB"/>
    <w:pPr>
      <w:numPr>
        <w:ilvl w:val="8"/>
      </w:numPr>
      <w:tabs>
        <w:tab w:val="clear" w:pos="2551"/>
        <w:tab w:val="num" w:pos="360"/>
      </w:tabs>
      <w:ind w:left="1276" w:hanging="426"/>
    </w:pPr>
  </w:style>
  <w:style w:type="paragraph" w:styleId="CommentText">
    <w:name w:val="annotation text"/>
    <w:basedOn w:val="Normal"/>
    <w:link w:val="CommentTextChar"/>
    <w:rsid w:val="009E02DB"/>
  </w:style>
  <w:style w:type="character" w:styleId="CommentReference">
    <w:name w:val="annotation reference"/>
    <w:uiPriority w:val="99"/>
    <w:rsid w:val="00935D8A"/>
    <w:rPr>
      <w:sz w:val="16"/>
      <w:szCs w:val="16"/>
    </w:rPr>
  </w:style>
  <w:style w:type="paragraph" w:styleId="BalloonText">
    <w:name w:val="Balloon Text"/>
    <w:basedOn w:val="Normal"/>
    <w:semiHidden/>
    <w:rsid w:val="00935D8A"/>
    <w:rPr>
      <w:rFonts w:ascii="Tahoma" w:hAnsi="Tahoma" w:cs="Tahoma"/>
      <w:sz w:val="16"/>
      <w:szCs w:val="16"/>
    </w:rPr>
  </w:style>
  <w:style w:type="paragraph" w:customStyle="1" w:styleId="DMONumListBLV1">
    <w:name w:val="DMO – NumList BLV1"/>
    <w:next w:val="DMONumListBLV2"/>
    <w:qFormat/>
    <w:rsid w:val="009C6521"/>
    <w:pPr>
      <w:numPr>
        <w:numId w:val="11"/>
      </w:numPr>
      <w:spacing w:before="120" w:after="120"/>
    </w:pPr>
    <w:rPr>
      <w:rFonts w:ascii="Arial" w:hAnsi="Arial"/>
      <w:b/>
      <w:bCs/>
      <w:caps/>
      <w:szCs w:val="22"/>
      <w:lang w:eastAsia="en-US"/>
    </w:rPr>
  </w:style>
  <w:style w:type="paragraph" w:customStyle="1" w:styleId="DMONumListBLV2">
    <w:name w:val="DMO – NumList BLV2"/>
    <w:next w:val="DMONumListBLV3"/>
    <w:link w:val="DMONumListBLV2Char"/>
    <w:qFormat/>
    <w:rsid w:val="009C6521"/>
    <w:pPr>
      <w:numPr>
        <w:ilvl w:val="1"/>
        <w:numId w:val="11"/>
      </w:numPr>
      <w:spacing w:after="120"/>
      <w:jc w:val="both"/>
    </w:pPr>
    <w:rPr>
      <w:rFonts w:ascii="Arial" w:hAnsi="Arial"/>
      <w:bCs/>
      <w:szCs w:val="22"/>
      <w:lang w:eastAsia="en-US"/>
    </w:rPr>
  </w:style>
  <w:style w:type="paragraph" w:customStyle="1" w:styleId="DMONumListBLV3">
    <w:name w:val="DMO – NumList BLV3"/>
    <w:link w:val="DMONumListBLV3Char"/>
    <w:qFormat/>
    <w:rsid w:val="009C6521"/>
    <w:pPr>
      <w:numPr>
        <w:ilvl w:val="2"/>
        <w:numId w:val="11"/>
      </w:numPr>
      <w:spacing w:after="120"/>
      <w:jc w:val="both"/>
    </w:pPr>
    <w:rPr>
      <w:rFonts w:ascii="Arial" w:eastAsia="Calibri" w:hAnsi="Arial"/>
      <w:szCs w:val="22"/>
      <w:lang w:eastAsia="en-US"/>
    </w:rPr>
  </w:style>
  <w:style w:type="paragraph" w:customStyle="1" w:styleId="DMONumListBLV4">
    <w:name w:val="DMO – NumList BLV4"/>
    <w:qFormat/>
    <w:rsid w:val="009C6521"/>
    <w:pPr>
      <w:numPr>
        <w:ilvl w:val="3"/>
        <w:numId w:val="11"/>
      </w:numPr>
      <w:spacing w:after="120"/>
      <w:jc w:val="both"/>
    </w:pPr>
    <w:rPr>
      <w:rFonts w:ascii="Arial" w:eastAsia="Calibri" w:hAnsi="Arial"/>
      <w:szCs w:val="22"/>
      <w:lang w:eastAsia="en-US"/>
    </w:rPr>
  </w:style>
  <w:style w:type="paragraph" w:customStyle="1" w:styleId="DMO-CoverTitle">
    <w:name w:val="DMO - Cover Title"/>
    <w:next w:val="DMO-Normal"/>
    <w:rsid w:val="009C6521"/>
    <w:pPr>
      <w:jc w:val="center"/>
    </w:pPr>
    <w:rPr>
      <w:rFonts w:ascii="Garamond" w:eastAsia="Calibri" w:hAnsi="Garamond"/>
      <w:b/>
      <w:sz w:val="112"/>
      <w:szCs w:val="22"/>
      <w:lang w:eastAsia="en-US"/>
    </w:rPr>
  </w:style>
  <w:style w:type="paragraph" w:customStyle="1" w:styleId="DMO-Normal">
    <w:name w:val="DMO - Normal"/>
    <w:link w:val="DMO-NormalChar"/>
    <w:rsid w:val="009C6521"/>
    <w:pPr>
      <w:spacing w:after="120"/>
    </w:pPr>
    <w:rPr>
      <w:rFonts w:ascii="Arial" w:eastAsia="Calibri" w:hAnsi="Arial"/>
      <w:szCs w:val="22"/>
      <w:lang w:eastAsia="en-US"/>
    </w:rPr>
  </w:style>
  <w:style w:type="paragraph" w:customStyle="1" w:styleId="DMO-BlockText">
    <w:name w:val="DMO - Block Text"/>
    <w:next w:val="DMO-Normal"/>
    <w:rsid w:val="009C6521"/>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9C6521"/>
    <w:pPr>
      <w:tabs>
        <w:tab w:val="right" w:pos="9072"/>
      </w:tabs>
    </w:pPr>
    <w:rPr>
      <w:sz w:val="16"/>
      <w:szCs w:val="16"/>
    </w:rPr>
  </w:style>
  <w:style w:type="paragraph" w:customStyle="1" w:styleId="DMO-NumListALV5">
    <w:name w:val="DMO - NumList ALV5"/>
    <w:basedOn w:val="DMO-Normal"/>
    <w:link w:val="DMO-NumListALV5Char"/>
    <w:rsid w:val="009C6521"/>
    <w:pPr>
      <w:numPr>
        <w:ilvl w:val="4"/>
        <w:numId w:val="2"/>
      </w:numPr>
      <w:jc w:val="both"/>
    </w:pPr>
  </w:style>
  <w:style w:type="paragraph" w:customStyle="1" w:styleId="DMONumListALV1">
    <w:name w:val="DMO – NumList ALV1"/>
    <w:basedOn w:val="DMO-Normal"/>
    <w:next w:val="DMONumListALV2"/>
    <w:qFormat/>
    <w:rsid w:val="009C6521"/>
    <w:pPr>
      <w:numPr>
        <w:numId w:val="2"/>
      </w:numPr>
      <w:spacing w:before="240"/>
    </w:pPr>
    <w:rPr>
      <w:b/>
      <w:caps/>
    </w:rPr>
  </w:style>
  <w:style w:type="paragraph" w:customStyle="1" w:styleId="DMONumListALV2">
    <w:name w:val="DMO – NumList ALV2"/>
    <w:basedOn w:val="DMO-Normal"/>
    <w:next w:val="DMONumListALV3"/>
    <w:qFormat/>
    <w:rsid w:val="009C6521"/>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9C6521"/>
    <w:pPr>
      <w:numPr>
        <w:ilvl w:val="2"/>
        <w:numId w:val="2"/>
      </w:numPr>
      <w:jc w:val="both"/>
    </w:pPr>
  </w:style>
  <w:style w:type="character" w:customStyle="1" w:styleId="DMONumListALV3CharChar">
    <w:name w:val="DMO – NumList ALV3 Char Char"/>
    <w:link w:val="DMONumListALV3"/>
    <w:rsid w:val="009C6521"/>
    <w:rPr>
      <w:rFonts w:ascii="Arial" w:eastAsia="Calibri" w:hAnsi="Arial"/>
      <w:szCs w:val="22"/>
      <w:lang w:eastAsia="en-US"/>
    </w:rPr>
  </w:style>
  <w:style w:type="paragraph" w:customStyle="1" w:styleId="DMONumListALV4">
    <w:name w:val="DMO – NumList ALV4"/>
    <w:basedOn w:val="DMO-Normal"/>
    <w:link w:val="DMONumListALV4Char"/>
    <w:qFormat/>
    <w:rsid w:val="009C6521"/>
    <w:pPr>
      <w:numPr>
        <w:ilvl w:val="3"/>
        <w:numId w:val="2"/>
      </w:numPr>
      <w:jc w:val="both"/>
    </w:pPr>
  </w:style>
  <w:style w:type="paragraph" w:customStyle="1" w:styleId="DMO-Option">
    <w:name w:val="DMO - Option"/>
    <w:rsid w:val="009C6521"/>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9C6521"/>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9C6521"/>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9C6521"/>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9C6521"/>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9C6521"/>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9C6521"/>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rsid w:val="009C6521"/>
    <w:pPr>
      <w:shd w:val="pct15" w:color="auto" w:fill="FFFFFF"/>
      <w:spacing w:before="120" w:after="120"/>
    </w:pPr>
    <w:rPr>
      <w:rFonts w:ascii="Arial" w:hAnsi="Arial"/>
      <w:b/>
      <w:i/>
    </w:rPr>
  </w:style>
  <w:style w:type="paragraph" w:customStyle="1" w:styleId="DMO-NumListALV5OPT">
    <w:name w:val="DMO - NumList ALV5 OPT"/>
    <w:basedOn w:val="DMO-NumListALV5"/>
    <w:rsid w:val="009C6521"/>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9C6521"/>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9C6521"/>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9C6521"/>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9C6521"/>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9C6521"/>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9C6521"/>
    <w:pPr>
      <w:jc w:val="center"/>
    </w:pPr>
    <w:rPr>
      <w:b/>
      <w:caps/>
    </w:rPr>
  </w:style>
  <w:style w:type="paragraph" w:customStyle="1" w:styleId="DMO-NumListALV1NONUM">
    <w:name w:val="DMO - NumList ALV1 NONUM"/>
    <w:basedOn w:val="DMONumListALV1"/>
    <w:qFormat/>
    <w:rsid w:val="009C6521"/>
    <w:pPr>
      <w:numPr>
        <w:numId w:val="0"/>
      </w:numPr>
      <w:ind w:left="851"/>
    </w:pPr>
  </w:style>
  <w:style w:type="paragraph" w:customStyle="1" w:styleId="DMONumListALV2NONUM">
    <w:name w:val="DMO – NumList ALV2 NONUM"/>
    <w:basedOn w:val="DMONumListALV2"/>
    <w:qFormat/>
    <w:rsid w:val="009C6521"/>
    <w:pPr>
      <w:numPr>
        <w:ilvl w:val="0"/>
        <w:numId w:val="0"/>
      </w:numPr>
      <w:ind w:firstLine="851"/>
    </w:pPr>
  </w:style>
  <w:style w:type="paragraph" w:customStyle="1" w:styleId="DMONumListALV3NONUM">
    <w:name w:val="DMO – NumList ALV3 NONUM"/>
    <w:basedOn w:val="DMONumListALV3"/>
    <w:qFormat/>
    <w:rsid w:val="009C6521"/>
    <w:pPr>
      <w:numPr>
        <w:ilvl w:val="0"/>
        <w:numId w:val="0"/>
      </w:numPr>
      <w:ind w:left="851"/>
    </w:pPr>
  </w:style>
  <w:style w:type="paragraph" w:customStyle="1" w:styleId="DMONumListALV4NONUM">
    <w:name w:val="DMO – NumList ALV4 NONUM"/>
    <w:basedOn w:val="DMONumListALV4"/>
    <w:qFormat/>
    <w:rsid w:val="009C6521"/>
    <w:pPr>
      <w:numPr>
        <w:ilvl w:val="0"/>
        <w:numId w:val="0"/>
      </w:numPr>
      <w:ind w:left="1418"/>
    </w:pPr>
  </w:style>
  <w:style w:type="paragraph" w:customStyle="1" w:styleId="DMONumListALV5NONUM">
    <w:name w:val="DMO – NumList ALV5 NONUM"/>
    <w:basedOn w:val="DMO-NumListALV5"/>
    <w:qFormat/>
    <w:rsid w:val="009C6521"/>
    <w:pPr>
      <w:numPr>
        <w:ilvl w:val="0"/>
        <w:numId w:val="0"/>
      </w:numPr>
      <w:ind w:left="1985"/>
    </w:pPr>
    <w:rPr>
      <w:lang w:val="en-US"/>
    </w:rPr>
  </w:style>
  <w:style w:type="paragraph" w:customStyle="1" w:styleId="DMONumListBLV1NONUM">
    <w:name w:val="DMO – NumList BLV1 NONUM"/>
    <w:basedOn w:val="DMONumListBLV1"/>
    <w:qFormat/>
    <w:rsid w:val="009C6521"/>
    <w:pPr>
      <w:numPr>
        <w:numId w:val="0"/>
      </w:numPr>
      <w:ind w:left="851"/>
    </w:pPr>
  </w:style>
  <w:style w:type="paragraph" w:customStyle="1" w:styleId="DMONumListBLV2NONUM">
    <w:name w:val="DMO – NumList BLV2 NONUM"/>
    <w:basedOn w:val="DMONumListBLV2"/>
    <w:qFormat/>
    <w:rsid w:val="009C6521"/>
    <w:pPr>
      <w:numPr>
        <w:ilvl w:val="0"/>
        <w:numId w:val="0"/>
      </w:numPr>
      <w:ind w:left="851"/>
    </w:pPr>
  </w:style>
  <w:style w:type="paragraph" w:customStyle="1" w:styleId="DMONumListBLV3NONUM">
    <w:name w:val="DMO – NumList BLV3 NONUM"/>
    <w:basedOn w:val="DMONumListBLV3"/>
    <w:qFormat/>
    <w:rsid w:val="009C6521"/>
    <w:pPr>
      <w:numPr>
        <w:ilvl w:val="0"/>
        <w:numId w:val="0"/>
      </w:numPr>
      <w:ind w:left="1418"/>
    </w:pPr>
  </w:style>
  <w:style w:type="paragraph" w:customStyle="1" w:styleId="DMONumListBLV4NONUM">
    <w:name w:val="DMO – NumList BLV4 NONUM"/>
    <w:basedOn w:val="DMONumListBLV4"/>
    <w:qFormat/>
    <w:rsid w:val="009C6521"/>
    <w:pPr>
      <w:numPr>
        <w:ilvl w:val="0"/>
        <w:numId w:val="0"/>
      </w:numPr>
      <w:ind w:left="1985"/>
    </w:pPr>
  </w:style>
  <w:style w:type="paragraph" w:customStyle="1" w:styleId="DMO-NotetoTenderersLIST">
    <w:name w:val="DMO - Note to Tenderers LIST"/>
    <w:basedOn w:val="DMO-NotetoTenderers"/>
    <w:qFormat/>
    <w:rsid w:val="009C6521"/>
    <w:pPr>
      <w:numPr>
        <w:numId w:val="3"/>
      </w:numPr>
      <w:shd w:val="clear" w:color="auto" w:fill="D9D9D9"/>
      <w:spacing w:before="0"/>
    </w:pPr>
  </w:style>
  <w:style w:type="paragraph" w:customStyle="1" w:styleId="DMO-NoteToDraftersLIST">
    <w:name w:val="DMO - Note To Drafters LIST"/>
    <w:basedOn w:val="DMO-NoteToDrafters"/>
    <w:qFormat/>
    <w:rsid w:val="009C6521"/>
    <w:pPr>
      <w:numPr>
        <w:numId w:val="4"/>
      </w:numPr>
      <w:spacing w:before="0"/>
    </w:pPr>
  </w:style>
  <w:style w:type="paragraph" w:customStyle="1" w:styleId="DMO-TableText">
    <w:name w:val="DMO - Table Text"/>
    <w:basedOn w:val="DMO-Normal"/>
    <w:rsid w:val="00C11872"/>
    <w:pPr>
      <w:spacing w:before="40" w:after="40"/>
    </w:pPr>
    <w:rPr>
      <w:sz w:val="16"/>
      <w:szCs w:val="16"/>
    </w:rPr>
  </w:style>
  <w:style w:type="table" w:styleId="TableGrid">
    <w:name w:val="Table Grid"/>
    <w:basedOn w:val="TableNormal"/>
    <w:rsid w:val="009C652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9C6521"/>
    <w:pPr>
      <w:numPr>
        <w:numId w:val="15"/>
      </w:numPr>
    </w:pPr>
  </w:style>
  <w:style w:type="paragraph" w:customStyle="1" w:styleId="DMO-RecitalsList">
    <w:name w:val="DMO - Recitals List"/>
    <w:basedOn w:val="DMO-Normal"/>
    <w:rsid w:val="009C6521"/>
    <w:pPr>
      <w:numPr>
        <w:numId w:val="6"/>
      </w:numPr>
    </w:pPr>
  </w:style>
  <w:style w:type="paragraph" w:customStyle="1" w:styleId="DMO-OperativePartListLV1">
    <w:name w:val="DMO - Operative Part List LV1"/>
    <w:basedOn w:val="DMO-Normal"/>
    <w:rsid w:val="009C6521"/>
    <w:pPr>
      <w:numPr>
        <w:numId w:val="7"/>
      </w:numPr>
    </w:pPr>
  </w:style>
  <w:style w:type="paragraph" w:customStyle="1" w:styleId="DMO-OperativePartListLV2">
    <w:name w:val="DMO - Operative Part List LV2"/>
    <w:basedOn w:val="DMO-Normal"/>
    <w:rsid w:val="009C6521"/>
    <w:pPr>
      <w:numPr>
        <w:ilvl w:val="1"/>
        <w:numId w:val="7"/>
      </w:numPr>
    </w:pPr>
  </w:style>
  <w:style w:type="paragraph" w:customStyle="1" w:styleId="DMO-NotetoTenderersBullet">
    <w:name w:val="DMO - Note to Tenderers Bullet"/>
    <w:basedOn w:val="DMO-NotetoTenderers"/>
    <w:rsid w:val="009C6521"/>
    <w:pPr>
      <w:numPr>
        <w:numId w:val="8"/>
      </w:numPr>
      <w:spacing w:before="0"/>
    </w:pPr>
  </w:style>
  <w:style w:type="paragraph" w:customStyle="1" w:styleId="DMO-NoteToDraftersBullet">
    <w:name w:val="DMO - Note To Drafters Bullet"/>
    <w:basedOn w:val="DMO-NoteToDrafters"/>
    <w:rsid w:val="009C6521"/>
    <w:pPr>
      <w:numPr>
        <w:numId w:val="9"/>
      </w:numPr>
      <w:spacing w:before="0" w:after="0"/>
    </w:pPr>
  </w:style>
  <w:style w:type="paragraph" w:customStyle="1" w:styleId="DMO-CoverPageIncorp">
    <w:name w:val="DMO - Cover Page Incorp"/>
    <w:basedOn w:val="DMO-Normal"/>
    <w:qFormat/>
    <w:rsid w:val="009C6521"/>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9C6521"/>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9C6521"/>
    <w:pPr>
      <w:numPr>
        <w:ilvl w:val="0"/>
        <w:numId w:val="0"/>
      </w:numPr>
      <w:ind w:left="2552"/>
    </w:pPr>
  </w:style>
  <w:style w:type="paragraph" w:customStyle="1" w:styleId="DMO-NumListALV6OPT">
    <w:name w:val="DMO - NumList ALV6 OPT"/>
    <w:basedOn w:val="DMO-NumListALV6"/>
    <w:qFormat/>
    <w:rsid w:val="009C6521"/>
    <w:pPr>
      <w:pBdr>
        <w:top w:val="single" w:sz="4" w:space="1" w:color="auto"/>
        <w:left w:val="single" w:sz="4" w:space="4" w:color="auto"/>
        <w:bottom w:val="single" w:sz="4" w:space="1" w:color="auto"/>
        <w:right w:val="single" w:sz="4" w:space="4" w:color="auto"/>
      </w:pBdr>
    </w:pPr>
  </w:style>
  <w:style w:type="paragraph" w:styleId="TOC1">
    <w:name w:val="toc 1"/>
    <w:next w:val="ASDEFCONNormal"/>
    <w:autoRedefine/>
    <w:uiPriority w:val="39"/>
    <w:rsid w:val="00C7088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C7088C"/>
    <w:pPr>
      <w:spacing w:after="60"/>
      <w:ind w:left="1417" w:hanging="850"/>
    </w:pPr>
    <w:rPr>
      <w:rFonts w:ascii="Arial" w:hAnsi="Arial" w:cs="Arial"/>
      <w:szCs w:val="24"/>
    </w:rPr>
  </w:style>
  <w:style w:type="paragraph" w:customStyle="1" w:styleId="DMONumListSOWLV1">
    <w:name w:val="DMO – NumList SOW LV1"/>
    <w:basedOn w:val="DMO-Normal"/>
    <w:next w:val="DMONumListSOWLV2"/>
    <w:qFormat/>
    <w:rsid w:val="009C6521"/>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9C6521"/>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9C6521"/>
    <w:pPr>
      <w:keepNext/>
      <w:tabs>
        <w:tab w:val="num" w:pos="1134"/>
      </w:tabs>
      <w:ind w:left="1134" w:hanging="1134"/>
      <w:jc w:val="both"/>
    </w:pPr>
    <w:rPr>
      <w:b/>
    </w:rPr>
  </w:style>
  <w:style w:type="paragraph" w:customStyle="1" w:styleId="DMONumListSOWLV4">
    <w:name w:val="DMO – NumList SOW LV4"/>
    <w:basedOn w:val="DMO-Normal"/>
    <w:qFormat/>
    <w:rsid w:val="009C6521"/>
    <w:pPr>
      <w:keepNext/>
      <w:tabs>
        <w:tab w:val="num" w:pos="1134"/>
      </w:tabs>
      <w:ind w:left="1134" w:hanging="1134"/>
      <w:jc w:val="both"/>
    </w:pPr>
    <w:rPr>
      <w:b/>
    </w:rPr>
  </w:style>
  <w:style w:type="paragraph" w:customStyle="1" w:styleId="DMONumListSOWLV5">
    <w:name w:val="DMO – NumList SOW LV5"/>
    <w:basedOn w:val="DMO-Normal"/>
    <w:qFormat/>
    <w:rsid w:val="009C6521"/>
    <w:pPr>
      <w:keepNext/>
      <w:tabs>
        <w:tab w:val="num" w:pos="1134"/>
      </w:tabs>
      <w:ind w:left="1134" w:hanging="1134"/>
      <w:jc w:val="both"/>
    </w:pPr>
    <w:rPr>
      <w:b/>
    </w:rPr>
  </w:style>
  <w:style w:type="paragraph" w:customStyle="1" w:styleId="DMONumListSOWSubClauseLV1">
    <w:name w:val="DMO – NumList SOW SubClause LV1"/>
    <w:basedOn w:val="DMO-Normal"/>
    <w:qFormat/>
    <w:rsid w:val="009C6521"/>
    <w:pPr>
      <w:tabs>
        <w:tab w:val="num" w:pos="1701"/>
      </w:tabs>
      <w:ind w:left="1701" w:hanging="567"/>
      <w:jc w:val="both"/>
    </w:pPr>
  </w:style>
  <w:style w:type="paragraph" w:customStyle="1" w:styleId="DMONumListSOWSubClauseLV2">
    <w:name w:val="DMO – NumList SOW SubClause LV2"/>
    <w:basedOn w:val="DMO-Normal"/>
    <w:qFormat/>
    <w:rsid w:val="009C6521"/>
    <w:pPr>
      <w:tabs>
        <w:tab w:val="num" w:pos="2268"/>
      </w:tabs>
      <w:ind w:left="2268" w:hanging="567"/>
      <w:jc w:val="both"/>
    </w:pPr>
  </w:style>
  <w:style w:type="paragraph" w:customStyle="1" w:styleId="DMONumListSOWLV1OPT">
    <w:name w:val="DMO – NumList SOW LV1 OPT"/>
    <w:basedOn w:val="DMONumListSOWLV1"/>
    <w:qFormat/>
    <w:rsid w:val="009C6521"/>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9C6521"/>
    <w:pPr>
      <w:tabs>
        <w:tab w:val="clear" w:pos="1134"/>
      </w:tabs>
      <w:ind w:firstLine="0"/>
    </w:pPr>
  </w:style>
  <w:style w:type="paragraph" w:customStyle="1" w:styleId="DMONumListSOWLV2OPT">
    <w:name w:val="DMO – NumList SOW LV2 OPT"/>
    <w:basedOn w:val="DMONumListSOWLV2"/>
    <w:qFormat/>
    <w:rsid w:val="009C6521"/>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9C6521"/>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9C6521"/>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9C6521"/>
    <w:pPr>
      <w:tabs>
        <w:tab w:val="clear" w:pos="1134"/>
      </w:tabs>
      <w:ind w:firstLine="0"/>
    </w:pPr>
    <w:rPr>
      <w:b w:val="0"/>
    </w:rPr>
  </w:style>
  <w:style w:type="paragraph" w:customStyle="1" w:styleId="DMONumListSOWLV4OPT">
    <w:name w:val="DMO – NumList SOW LV4 OPT"/>
    <w:basedOn w:val="DMONumListSOWLV4"/>
    <w:qFormat/>
    <w:rsid w:val="009C6521"/>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9C6521"/>
    <w:pPr>
      <w:tabs>
        <w:tab w:val="clear" w:pos="1134"/>
      </w:tabs>
      <w:ind w:firstLine="0"/>
    </w:pPr>
    <w:rPr>
      <w:b w:val="0"/>
    </w:rPr>
  </w:style>
  <w:style w:type="paragraph" w:customStyle="1" w:styleId="DMONumListSOWLV5OPT">
    <w:name w:val="DMO – NumList SOW LV5 OPT"/>
    <w:basedOn w:val="DMONumListSOWLV5"/>
    <w:qFormat/>
    <w:rsid w:val="009C6521"/>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9C6521"/>
    <w:pPr>
      <w:tabs>
        <w:tab w:val="clear" w:pos="1134"/>
      </w:tabs>
      <w:ind w:firstLine="0"/>
    </w:pPr>
    <w:rPr>
      <w:b w:val="0"/>
    </w:rPr>
  </w:style>
  <w:style w:type="paragraph" w:customStyle="1" w:styleId="DMONumListSOWSubClauseLV1OPT">
    <w:name w:val="DMO – NumList SOW SubClause LV1 OPT"/>
    <w:basedOn w:val="DMONumListSOWSubClauseLV1"/>
    <w:qFormat/>
    <w:rsid w:val="009C6521"/>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9C6521"/>
    <w:pPr>
      <w:tabs>
        <w:tab w:val="clear" w:pos="1701"/>
      </w:tabs>
      <w:ind w:firstLine="0"/>
    </w:pPr>
  </w:style>
  <w:style w:type="paragraph" w:customStyle="1" w:styleId="DMONumListSOWSubClauseLV2OPT">
    <w:name w:val="DMO – NumList SOW SubClause LV2 OPT"/>
    <w:basedOn w:val="DMONumListSOWSubClauseLV2"/>
    <w:qFormat/>
    <w:rsid w:val="009C6521"/>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9C6521"/>
    <w:pPr>
      <w:tabs>
        <w:tab w:val="clear" w:pos="2268"/>
      </w:tabs>
      <w:ind w:firstLine="0"/>
    </w:pPr>
  </w:style>
  <w:style w:type="paragraph" w:styleId="Header">
    <w:name w:val="header"/>
    <w:basedOn w:val="Normal"/>
    <w:rsid w:val="001F1202"/>
    <w:pPr>
      <w:tabs>
        <w:tab w:val="center" w:pos="4153"/>
        <w:tab w:val="right" w:pos="8306"/>
      </w:tabs>
    </w:pPr>
  </w:style>
  <w:style w:type="paragraph" w:styleId="Footer">
    <w:name w:val="footer"/>
    <w:basedOn w:val="Normal"/>
    <w:rsid w:val="001F1202"/>
    <w:pPr>
      <w:tabs>
        <w:tab w:val="center" w:pos="4153"/>
        <w:tab w:val="right" w:pos="8306"/>
      </w:tabs>
    </w:pPr>
  </w:style>
  <w:style w:type="paragraph" w:customStyle="1" w:styleId="NumberLevel1">
    <w:name w:val="Number Level 1"/>
    <w:basedOn w:val="Normal"/>
    <w:rsid w:val="00B670FB"/>
    <w:pPr>
      <w:tabs>
        <w:tab w:val="num" w:pos="709"/>
      </w:tabs>
      <w:spacing w:before="140" w:after="140" w:line="280" w:lineRule="atLeast"/>
      <w:ind w:left="709" w:hanging="709"/>
    </w:pPr>
    <w:rPr>
      <w:szCs w:val="20"/>
    </w:rPr>
  </w:style>
  <w:style w:type="paragraph" w:customStyle="1" w:styleId="NumberLevel2">
    <w:name w:val="Number Level 2"/>
    <w:basedOn w:val="Normal"/>
    <w:rsid w:val="00B670FB"/>
    <w:pPr>
      <w:tabs>
        <w:tab w:val="num" w:pos="0"/>
      </w:tabs>
      <w:spacing w:before="140" w:after="140" w:line="280" w:lineRule="atLeast"/>
      <w:ind w:hanging="709"/>
    </w:pPr>
    <w:rPr>
      <w:szCs w:val="20"/>
    </w:rPr>
  </w:style>
  <w:style w:type="paragraph" w:customStyle="1" w:styleId="NumberLevel3">
    <w:name w:val="Number Level 3"/>
    <w:basedOn w:val="Normal"/>
    <w:rsid w:val="00B670FB"/>
    <w:pPr>
      <w:tabs>
        <w:tab w:val="num" w:pos="0"/>
      </w:tabs>
      <w:spacing w:before="140" w:after="140" w:line="280" w:lineRule="atLeast"/>
      <w:ind w:hanging="709"/>
    </w:pPr>
    <w:rPr>
      <w:szCs w:val="20"/>
    </w:rPr>
  </w:style>
  <w:style w:type="paragraph" w:customStyle="1" w:styleId="NumberLevel4">
    <w:name w:val="Number Level 4"/>
    <w:basedOn w:val="Normal"/>
    <w:rsid w:val="00B670FB"/>
    <w:pPr>
      <w:tabs>
        <w:tab w:val="num" w:pos="425"/>
      </w:tabs>
      <w:spacing w:after="140" w:line="280" w:lineRule="atLeast"/>
      <w:ind w:left="425" w:hanging="425"/>
    </w:pPr>
    <w:rPr>
      <w:szCs w:val="20"/>
    </w:rPr>
  </w:style>
  <w:style w:type="paragraph" w:customStyle="1" w:styleId="DMO-TableText1">
    <w:name w:val="DMO - Table Text 1"/>
    <w:basedOn w:val="DMO-Normal"/>
    <w:link w:val="DMO-TableText1Char"/>
    <w:rsid w:val="009C6521"/>
    <w:pPr>
      <w:spacing w:before="60" w:after="60"/>
    </w:pPr>
    <w:rPr>
      <w:sz w:val="16"/>
      <w:szCs w:val="16"/>
    </w:rPr>
  </w:style>
  <w:style w:type="paragraph" w:customStyle="1" w:styleId="DMO-SOWtext2">
    <w:name w:val="DMO - SOW text 2"/>
    <w:basedOn w:val="DMONumListSOWLV2"/>
    <w:rsid w:val="009C6521"/>
    <w:pPr>
      <w:keepNext w:val="0"/>
      <w:pBdr>
        <w:bottom w:val="none" w:sz="0" w:space="0" w:color="auto"/>
      </w:pBdr>
    </w:pPr>
    <w:rPr>
      <w:b w:val="0"/>
    </w:rPr>
  </w:style>
  <w:style w:type="paragraph" w:customStyle="1" w:styleId="DMO-SOWtext3">
    <w:name w:val="DMO - SOW text 3"/>
    <w:basedOn w:val="DMONumListSOWLV3"/>
    <w:rsid w:val="009C6521"/>
    <w:pPr>
      <w:keepNext w:val="0"/>
    </w:pPr>
    <w:rPr>
      <w:b w:val="0"/>
    </w:rPr>
  </w:style>
  <w:style w:type="paragraph" w:customStyle="1" w:styleId="DMO-SOWtext4">
    <w:name w:val="DMO - SOW text 4"/>
    <w:basedOn w:val="DMONumListSOWLV4"/>
    <w:rsid w:val="009C6521"/>
    <w:pPr>
      <w:keepNext w:val="0"/>
    </w:pPr>
    <w:rPr>
      <w:b w:val="0"/>
    </w:rPr>
  </w:style>
  <w:style w:type="paragraph" w:customStyle="1" w:styleId="DMO-SOWtext5">
    <w:name w:val="DMO - SOW text 5"/>
    <w:basedOn w:val="DMONumListSOWLV5"/>
    <w:rsid w:val="009C6521"/>
    <w:pPr>
      <w:keepNext w:val="0"/>
    </w:pPr>
    <w:rPr>
      <w:b w:val="0"/>
    </w:rPr>
  </w:style>
  <w:style w:type="paragraph" w:styleId="BodyText">
    <w:name w:val="Body Text"/>
    <w:basedOn w:val="Normal"/>
    <w:link w:val="BodyTextChar"/>
    <w:rsid w:val="009C6521"/>
  </w:style>
  <w:style w:type="paragraph" w:customStyle="1" w:styleId="Style1">
    <w:name w:val="Style1"/>
    <w:basedOn w:val="Heading4"/>
    <w:rsid w:val="009C6521"/>
    <w:pPr>
      <w:numPr>
        <w:ilvl w:val="0"/>
        <w:numId w:val="0"/>
      </w:numPr>
    </w:pPr>
    <w:rPr>
      <w:b w:val="0"/>
    </w:rPr>
  </w:style>
  <w:style w:type="paragraph" w:styleId="EndnoteText">
    <w:name w:val="endnote text"/>
    <w:basedOn w:val="Normal"/>
    <w:semiHidden/>
    <w:rsid w:val="009C6521"/>
    <w:rPr>
      <w:szCs w:val="20"/>
    </w:rPr>
  </w:style>
  <w:style w:type="paragraph" w:customStyle="1" w:styleId="DMO-HdbkMarginHeading">
    <w:name w:val="DMO - Hdbk Margin Heading"/>
    <w:basedOn w:val="DMO-Normal"/>
    <w:rsid w:val="009C6521"/>
    <w:pPr>
      <w:tabs>
        <w:tab w:val="left" w:pos="1701"/>
      </w:tabs>
      <w:ind w:left="1701" w:hanging="1701"/>
      <w:jc w:val="both"/>
    </w:pPr>
  </w:style>
  <w:style w:type="paragraph" w:customStyle="1" w:styleId="DMO-HdbkIndentedText">
    <w:name w:val="DMO - Hdbk Indented Text"/>
    <w:basedOn w:val="DMO-HdbkMarginHeading"/>
    <w:rsid w:val="009C6521"/>
    <w:pPr>
      <w:tabs>
        <w:tab w:val="clear" w:pos="1701"/>
      </w:tabs>
      <w:ind w:firstLine="0"/>
    </w:pPr>
  </w:style>
  <w:style w:type="paragraph" w:customStyle="1" w:styleId="DMO-Note">
    <w:name w:val="DMO - Note"/>
    <w:basedOn w:val="DMO-NoteToDrafters"/>
    <w:link w:val="DMO-NoteChar"/>
    <w:rsid w:val="009C6521"/>
    <w:pPr>
      <w:shd w:val="clear" w:color="auto" w:fill="auto"/>
    </w:pPr>
  </w:style>
  <w:style w:type="paragraph" w:customStyle="1" w:styleId="DMO-TableText2">
    <w:name w:val="DMO - Table Text 2"/>
    <w:basedOn w:val="DMO-Normal"/>
    <w:link w:val="DMO-TableText2Char"/>
    <w:rsid w:val="009C6521"/>
    <w:pPr>
      <w:spacing w:before="60" w:after="60"/>
    </w:pPr>
  </w:style>
  <w:style w:type="paragraph" w:customStyle="1" w:styleId="DMO-TableText1SubclauseLV1">
    <w:name w:val="DMO - Table Text 1 Subclause LV1"/>
    <w:basedOn w:val="DMO-TableText1"/>
    <w:rsid w:val="009C6521"/>
    <w:pPr>
      <w:numPr>
        <w:numId w:val="13"/>
      </w:numPr>
    </w:pPr>
  </w:style>
  <w:style w:type="paragraph" w:customStyle="1" w:styleId="DMO-TableText1SubclauseLv2">
    <w:name w:val="DMO - Table Text 1 Subclause Lv2"/>
    <w:basedOn w:val="DMO-TableText1SubclauseLV1"/>
    <w:rsid w:val="009C6521"/>
    <w:pPr>
      <w:numPr>
        <w:ilvl w:val="1"/>
      </w:numPr>
    </w:pPr>
  </w:style>
  <w:style w:type="paragraph" w:customStyle="1" w:styleId="DMO-TableText2SubClauseLv1">
    <w:name w:val="DMO - Table Text 2 SubClause Lv1"/>
    <w:basedOn w:val="DMO-TableText2"/>
    <w:rsid w:val="009C6521"/>
    <w:pPr>
      <w:numPr>
        <w:numId w:val="14"/>
      </w:numPr>
    </w:pPr>
  </w:style>
  <w:style w:type="paragraph" w:customStyle="1" w:styleId="DMO-TableText2SubClauseLv2">
    <w:name w:val="DMO - Table Text 2 SubClause Lv2"/>
    <w:basedOn w:val="DMO-TableText2SubClauseLv1"/>
    <w:rsid w:val="009C6521"/>
    <w:pPr>
      <w:numPr>
        <w:ilvl w:val="1"/>
      </w:numPr>
    </w:pPr>
  </w:style>
  <w:style w:type="paragraph" w:customStyle="1" w:styleId="DMO-Table2Heading">
    <w:name w:val="DMO - Table 2 Heading"/>
    <w:basedOn w:val="DMO-TableText2"/>
    <w:rsid w:val="009C6521"/>
    <w:pPr>
      <w:jc w:val="center"/>
    </w:pPr>
    <w:rPr>
      <w:b/>
    </w:rPr>
  </w:style>
  <w:style w:type="paragraph" w:customStyle="1" w:styleId="DMO-BulletList2">
    <w:name w:val="DMO - Bullet List 2"/>
    <w:basedOn w:val="DMO-BulletList"/>
    <w:rsid w:val="009C6521"/>
    <w:pPr>
      <w:numPr>
        <w:numId w:val="0"/>
      </w:numPr>
      <w:tabs>
        <w:tab w:val="num" w:pos="1134"/>
      </w:tabs>
      <w:ind w:left="1134" w:hanging="567"/>
    </w:pPr>
  </w:style>
  <w:style w:type="paragraph" w:customStyle="1" w:styleId="DMO-Notespara">
    <w:name w:val="DMO - Note spara"/>
    <w:basedOn w:val="DMO-Note"/>
    <w:rsid w:val="009C6521"/>
    <w:pPr>
      <w:numPr>
        <w:numId w:val="16"/>
      </w:numPr>
    </w:pPr>
  </w:style>
  <w:style w:type="character" w:customStyle="1" w:styleId="DMO-NormalChar">
    <w:name w:val="DMO - Normal Char"/>
    <w:link w:val="DMO-Normal"/>
    <w:rsid w:val="006B2D2F"/>
    <w:rPr>
      <w:rFonts w:ascii="Arial" w:eastAsia="Calibri" w:hAnsi="Arial"/>
      <w:szCs w:val="22"/>
      <w:lang w:val="en-AU" w:eastAsia="en-US" w:bidi="ar-SA"/>
    </w:rPr>
  </w:style>
  <w:style w:type="character" w:customStyle="1" w:styleId="DMO-TableText2Char">
    <w:name w:val="DMO - Table Text 2 Char"/>
    <w:link w:val="DMO-TableText2"/>
    <w:rsid w:val="006B2D2F"/>
    <w:rPr>
      <w:rFonts w:ascii="Arial" w:eastAsia="Calibri" w:hAnsi="Arial"/>
      <w:szCs w:val="22"/>
      <w:lang w:val="en-AU" w:eastAsia="en-US" w:bidi="ar-SA"/>
    </w:rPr>
  </w:style>
  <w:style w:type="paragraph" w:styleId="CommentSubject">
    <w:name w:val="annotation subject"/>
    <w:basedOn w:val="CommentText"/>
    <w:next w:val="CommentText"/>
    <w:semiHidden/>
    <w:rsid w:val="00264464"/>
    <w:rPr>
      <w:b/>
      <w:bCs/>
      <w:szCs w:val="20"/>
    </w:rPr>
  </w:style>
  <w:style w:type="paragraph" w:customStyle="1" w:styleId="Notes-3rdParty">
    <w:name w:val="Notes - 3rd Party"/>
    <w:rsid w:val="003E5BD1"/>
    <w:pPr>
      <w:pBdr>
        <w:top w:val="double" w:sz="4" w:space="3" w:color="008000"/>
        <w:left w:val="double" w:sz="4" w:space="4" w:color="008000"/>
        <w:bottom w:val="double" w:sz="4" w:space="3" w:color="008000"/>
        <w:right w:val="double" w:sz="4" w:space="4" w:color="008000"/>
      </w:pBdr>
      <w:spacing w:before="200" w:after="140" w:line="280" w:lineRule="atLeast"/>
    </w:pPr>
    <w:rPr>
      <w:rFonts w:ascii="Arial" w:hAnsi="Arial" w:cs="Arial"/>
      <w:bCs/>
      <w:color w:val="008000"/>
      <w:sz w:val="22"/>
      <w:szCs w:val="22"/>
      <w:lang w:eastAsia="en-US"/>
    </w:rPr>
  </w:style>
  <w:style w:type="paragraph" w:customStyle="1" w:styleId="Notes-client">
    <w:name w:val="Notes - client"/>
    <w:rsid w:val="003E5BD1"/>
    <w:pPr>
      <w:pBdr>
        <w:top w:val="single" w:sz="8" w:space="3" w:color="0000FF"/>
        <w:left w:val="single" w:sz="8" w:space="4" w:color="0000FF"/>
        <w:bottom w:val="single" w:sz="8" w:space="3" w:color="0000FF"/>
        <w:right w:val="single" w:sz="8" w:space="4" w:color="0000FF"/>
      </w:pBdr>
    </w:pPr>
    <w:rPr>
      <w:rFonts w:ascii="Arial" w:hAnsi="Arial" w:cs="Arial"/>
      <w:bCs/>
      <w:color w:val="0000FF"/>
      <w:sz w:val="22"/>
      <w:szCs w:val="22"/>
      <w:lang w:eastAsia="en-US"/>
    </w:rPr>
  </w:style>
  <w:style w:type="character" w:customStyle="1" w:styleId="DMO-NumListALV5Char">
    <w:name w:val="DMO - NumList ALV5 Char"/>
    <w:link w:val="DMO-NumListALV5"/>
    <w:rsid w:val="009D1095"/>
    <w:rPr>
      <w:rFonts w:ascii="Arial" w:eastAsia="Calibri" w:hAnsi="Arial"/>
      <w:szCs w:val="22"/>
      <w:lang w:eastAsia="en-US"/>
    </w:rPr>
  </w:style>
  <w:style w:type="character" w:customStyle="1" w:styleId="DMO-NoteToDraftersChar">
    <w:name w:val="DMO - Note To Drafters Char"/>
    <w:link w:val="DMO-NoteToDrafters"/>
    <w:rsid w:val="008E126F"/>
    <w:rPr>
      <w:rFonts w:ascii="Arial" w:hAnsi="Arial"/>
      <w:b/>
      <w:i/>
      <w:lang w:val="en-AU" w:eastAsia="en-AU" w:bidi="ar-SA"/>
    </w:rPr>
  </w:style>
  <w:style w:type="paragraph" w:customStyle="1" w:styleId="Default">
    <w:name w:val="Default"/>
    <w:rsid w:val="00557717"/>
    <w:pPr>
      <w:autoSpaceDE w:val="0"/>
      <w:autoSpaceDN w:val="0"/>
      <w:adjustRightInd w:val="0"/>
    </w:pPr>
    <w:rPr>
      <w:rFonts w:ascii="Arial" w:hAnsi="Arial" w:cs="Arial"/>
      <w:color w:val="000000"/>
      <w:sz w:val="24"/>
      <w:szCs w:val="24"/>
    </w:rPr>
  </w:style>
  <w:style w:type="character" w:styleId="Hyperlink">
    <w:name w:val="Hyperlink"/>
    <w:uiPriority w:val="99"/>
    <w:unhideWhenUsed/>
    <w:rsid w:val="00C7088C"/>
    <w:rPr>
      <w:color w:val="0000FF"/>
      <w:u w:val="single"/>
    </w:rPr>
  </w:style>
  <w:style w:type="character" w:customStyle="1" w:styleId="DMO-TableText1Char">
    <w:name w:val="DMO - Table Text 1 Char"/>
    <w:link w:val="DMO-TableText1"/>
    <w:rsid w:val="00582B32"/>
    <w:rPr>
      <w:rFonts w:ascii="Arial" w:eastAsia="Calibri" w:hAnsi="Arial"/>
      <w:sz w:val="16"/>
      <w:szCs w:val="16"/>
      <w:lang w:val="en-AU" w:eastAsia="en-US" w:bidi="ar-SA"/>
    </w:rPr>
  </w:style>
  <w:style w:type="paragraph" w:customStyle="1" w:styleId="dmo-notetodrafters0">
    <w:name w:val="dmo-notetodrafters"/>
    <w:basedOn w:val="Normal"/>
    <w:rsid w:val="00800335"/>
    <w:pPr>
      <w:spacing w:before="100" w:beforeAutospacing="1" w:after="100" w:afterAutospacing="1"/>
    </w:pPr>
  </w:style>
  <w:style w:type="character" w:styleId="Emphasis">
    <w:name w:val="Emphasis"/>
    <w:qFormat/>
    <w:rsid w:val="00800335"/>
    <w:rPr>
      <w:i/>
      <w:iCs/>
    </w:rPr>
  </w:style>
  <w:style w:type="paragraph" w:customStyle="1" w:styleId="dmonumlistalv30">
    <w:name w:val="dmonumlistalv3"/>
    <w:basedOn w:val="Normal"/>
    <w:rsid w:val="001B4B8D"/>
    <w:pPr>
      <w:spacing w:before="100" w:beforeAutospacing="1" w:after="100" w:afterAutospacing="1"/>
    </w:pPr>
  </w:style>
  <w:style w:type="paragraph" w:customStyle="1" w:styleId="dmonumlistblv2nonum0">
    <w:name w:val="dmonumlistblv2nonum"/>
    <w:basedOn w:val="Normal"/>
    <w:rsid w:val="001B4B8D"/>
    <w:pPr>
      <w:spacing w:before="100" w:beforeAutospacing="1" w:after="100" w:afterAutospacing="1"/>
    </w:pPr>
  </w:style>
  <w:style w:type="paragraph" w:customStyle="1" w:styleId="dmonumlistalv40">
    <w:name w:val="dmonumlistalv4"/>
    <w:basedOn w:val="Normal"/>
    <w:rsid w:val="001B4B8D"/>
    <w:pPr>
      <w:spacing w:before="100" w:beforeAutospacing="1" w:after="100" w:afterAutospacing="1"/>
    </w:pPr>
  </w:style>
  <w:style w:type="paragraph" w:customStyle="1" w:styleId="SP4106537">
    <w:name w:val="SP.4.106537"/>
    <w:basedOn w:val="Default"/>
    <w:next w:val="Default"/>
    <w:rsid w:val="00EE3C40"/>
    <w:rPr>
      <w:rFonts w:cs="Times New Roman"/>
      <w:color w:val="auto"/>
    </w:rPr>
  </w:style>
  <w:style w:type="character" w:customStyle="1" w:styleId="SC4438">
    <w:name w:val="SC.4.438"/>
    <w:rsid w:val="00EE3C40"/>
    <w:rPr>
      <w:rFonts w:cs="Arial"/>
      <w:color w:val="000000"/>
      <w:sz w:val="20"/>
      <w:szCs w:val="20"/>
    </w:rPr>
  </w:style>
  <w:style w:type="character" w:customStyle="1" w:styleId="SC430">
    <w:name w:val="SC430"/>
    <w:rsid w:val="0004493D"/>
    <w:rPr>
      <w:rFonts w:cs="Arial"/>
      <w:color w:val="000000"/>
      <w:sz w:val="20"/>
      <w:szCs w:val="20"/>
    </w:rPr>
  </w:style>
  <w:style w:type="character" w:customStyle="1" w:styleId="DMONumListALV4Char">
    <w:name w:val="DMO – NumList ALV4 Char"/>
    <w:link w:val="DMONumListALV4"/>
    <w:rsid w:val="00BF7A54"/>
    <w:rPr>
      <w:rFonts w:ascii="Arial" w:eastAsia="Calibri" w:hAnsi="Arial"/>
      <w:szCs w:val="22"/>
      <w:lang w:eastAsia="en-US"/>
    </w:rPr>
  </w:style>
  <w:style w:type="character" w:customStyle="1" w:styleId="SC3416">
    <w:name w:val="SC.3.416"/>
    <w:rsid w:val="00D7235F"/>
    <w:rPr>
      <w:rFonts w:cs="Arial"/>
      <w:b/>
      <w:bCs/>
      <w:color w:val="000000"/>
      <w:sz w:val="20"/>
      <w:szCs w:val="20"/>
    </w:rPr>
  </w:style>
  <w:style w:type="paragraph" w:customStyle="1" w:styleId="TextNoNumber">
    <w:name w:val="Text No Number"/>
    <w:basedOn w:val="Normal"/>
    <w:next w:val="Normal"/>
    <w:rsid w:val="00175D4E"/>
    <w:pPr>
      <w:tabs>
        <w:tab w:val="left" w:pos="0"/>
      </w:tabs>
      <w:spacing w:before="120"/>
    </w:pPr>
  </w:style>
  <w:style w:type="paragraph" w:customStyle="1" w:styleId="textheading">
    <w:name w:val="text heading"/>
    <w:basedOn w:val="Normal"/>
    <w:next w:val="Normal"/>
    <w:rsid w:val="00175D4E"/>
    <w:rPr>
      <w:b/>
    </w:rPr>
  </w:style>
  <w:style w:type="paragraph" w:customStyle="1" w:styleId="TextLevel3">
    <w:name w:val="Text Level 3"/>
    <w:basedOn w:val="Normal"/>
    <w:rsid w:val="00175D4E"/>
    <w:pPr>
      <w:numPr>
        <w:ilvl w:val="2"/>
        <w:numId w:val="17"/>
      </w:numPr>
    </w:pPr>
  </w:style>
  <w:style w:type="paragraph" w:customStyle="1" w:styleId="TextLevel5">
    <w:name w:val="Text Level 5"/>
    <w:basedOn w:val="Normal"/>
    <w:rsid w:val="00175D4E"/>
    <w:pPr>
      <w:numPr>
        <w:ilvl w:val="8"/>
        <w:numId w:val="17"/>
      </w:numPr>
    </w:pPr>
  </w:style>
  <w:style w:type="character" w:customStyle="1" w:styleId="DMONumListBLV3Char">
    <w:name w:val="DMO – NumList BLV3 Char"/>
    <w:link w:val="DMONumListBLV3"/>
    <w:rsid w:val="00175D4E"/>
    <w:rPr>
      <w:rFonts w:ascii="Arial" w:eastAsia="Calibri" w:hAnsi="Arial"/>
      <w:szCs w:val="22"/>
      <w:lang w:eastAsia="en-US"/>
    </w:rPr>
  </w:style>
  <w:style w:type="character" w:customStyle="1" w:styleId="DMO-NoteChar">
    <w:name w:val="DMO - Note Char"/>
    <w:link w:val="DMO-Note"/>
    <w:rsid w:val="00175D4E"/>
    <w:rPr>
      <w:rFonts w:ascii="Arial" w:hAnsi="Arial"/>
      <w:b/>
      <w:i/>
      <w:lang w:val="en-AU" w:eastAsia="en-AU" w:bidi="ar-SA"/>
    </w:rPr>
  </w:style>
  <w:style w:type="character" w:customStyle="1" w:styleId="DMO-NotetoTenderersChar">
    <w:name w:val="DMO - Note to Tenderers Char"/>
    <w:link w:val="DMO-NotetoTenderers"/>
    <w:rsid w:val="00175D4E"/>
    <w:rPr>
      <w:rFonts w:ascii="Arial" w:hAnsi="Arial"/>
      <w:b/>
      <w:i/>
      <w:lang w:val="en-AU" w:eastAsia="en-AU" w:bidi="ar-SA"/>
    </w:rPr>
  </w:style>
  <w:style w:type="paragraph" w:styleId="NormalIndent">
    <w:name w:val="Normal Indent"/>
    <w:basedOn w:val="Normal"/>
    <w:rsid w:val="001D395B"/>
    <w:pPr>
      <w:ind w:left="720"/>
    </w:pPr>
  </w:style>
  <w:style w:type="paragraph" w:customStyle="1" w:styleId="Options">
    <w:name w:val="Options"/>
    <w:basedOn w:val="Normal"/>
    <w:next w:val="Normal"/>
    <w:rsid w:val="00C606FF"/>
    <w:pPr>
      <w:widowControl w:val="0"/>
    </w:pPr>
    <w:rPr>
      <w:b/>
      <w:i/>
      <w:szCs w:val="20"/>
      <w:lang w:val="en-US"/>
    </w:rPr>
  </w:style>
  <w:style w:type="character" w:customStyle="1" w:styleId="SC6416">
    <w:name w:val="SC.6.416"/>
    <w:rsid w:val="00C606FF"/>
    <w:rPr>
      <w:rFonts w:cs="Arial"/>
      <w:color w:val="000000"/>
      <w:sz w:val="20"/>
      <w:szCs w:val="20"/>
    </w:rPr>
  </w:style>
  <w:style w:type="paragraph" w:customStyle="1" w:styleId="Line">
    <w:name w:val="Line"/>
    <w:rsid w:val="00C606FF"/>
    <w:pPr>
      <w:widowControl w:val="0"/>
      <w:autoSpaceDE w:val="0"/>
      <w:autoSpaceDN w:val="0"/>
      <w:adjustRightInd w:val="0"/>
      <w:spacing w:line="240" w:lineRule="atLeast"/>
      <w:jc w:val="both"/>
    </w:pPr>
    <w:rPr>
      <w:rFonts w:ascii="Arial" w:hAnsi="Arial" w:cs="Arial"/>
      <w:color w:val="000000"/>
      <w:w w:val="0"/>
      <w:lang w:val="en-GB"/>
    </w:rPr>
  </w:style>
  <w:style w:type="character" w:styleId="FollowedHyperlink">
    <w:name w:val="FollowedHyperlink"/>
    <w:rsid w:val="00C61EBD"/>
    <w:rPr>
      <w:color w:val="800080"/>
      <w:u w:val="single"/>
    </w:rPr>
  </w:style>
  <w:style w:type="character" w:customStyle="1" w:styleId="DMONumListBLV2Char">
    <w:name w:val="DMO – NumList BLV2 Char"/>
    <w:link w:val="DMONumListBLV2"/>
    <w:rsid w:val="00F01A96"/>
    <w:rPr>
      <w:rFonts w:ascii="Arial" w:hAnsi="Arial"/>
      <w:bCs/>
      <w:szCs w:val="22"/>
      <w:lang w:eastAsia="en-US"/>
    </w:rPr>
  </w:style>
  <w:style w:type="paragraph" w:customStyle="1" w:styleId="COTCOCLV2-ASDEFCON">
    <w:name w:val="COT/COC LV2 - ASDEFCON"/>
    <w:basedOn w:val="ASDEFCONNormal"/>
    <w:next w:val="COTCOCLV3-ASDEFCON"/>
    <w:rsid w:val="00C7088C"/>
    <w:pPr>
      <w:keepNext/>
      <w:keepLines/>
      <w:numPr>
        <w:ilvl w:val="1"/>
        <w:numId w:val="18"/>
      </w:numPr>
      <w:pBdr>
        <w:bottom w:val="single" w:sz="4" w:space="1" w:color="auto"/>
      </w:pBdr>
    </w:pPr>
    <w:rPr>
      <w:b/>
    </w:rPr>
  </w:style>
  <w:style w:type="paragraph" w:customStyle="1" w:styleId="ASDEFCONNormal">
    <w:name w:val="ASDEFCON Normal"/>
    <w:link w:val="ASDEFCONNormalChar"/>
    <w:rsid w:val="00C7088C"/>
    <w:pPr>
      <w:spacing w:after="120"/>
      <w:jc w:val="both"/>
    </w:pPr>
    <w:rPr>
      <w:rFonts w:ascii="Arial" w:hAnsi="Arial"/>
      <w:color w:val="000000"/>
      <w:szCs w:val="40"/>
    </w:rPr>
  </w:style>
  <w:style w:type="character" w:customStyle="1" w:styleId="ASDEFCONNormalChar">
    <w:name w:val="ASDEFCON Normal Char"/>
    <w:link w:val="ASDEFCONNormal"/>
    <w:rsid w:val="00C7088C"/>
    <w:rPr>
      <w:rFonts w:ascii="Arial" w:hAnsi="Arial"/>
      <w:color w:val="000000"/>
      <w:szCs w:val="40"/>
    </w:rPr>
  </w:style>
  <w:style w:type="paragraph" w:customStyle="1" w:styleId="COTCOCLV3-ASDEFCON">
    <w:name w:val="COT/COC LV3 - ASDEFCON"/>
    <w:basedOn w:val="ASDEFCONNormal"/>
    <w:link w:val="COTCOCLV3-ASDEFCONChar"/>
    <w:rsid w:val="00C7088C"/>
    <w:pPr>
      <w:numPr>
        <w:ilvl w:val="2"/>
        <w:numId w:val="18"/>
      </w:numPr>
    </w:pPr>
  </w:style>
  <w:style w:type="paragraph" w:customStyle="1" w:styleId="COTCOCLV1-ASDEFCON">
    <w:name w:val="COT/COC LV1 - ASDEFCON"/>
    <w:basedOn w:val="ASDEFCONNormal"/>
    <w:next w:val="COTCOCLV2-ASDEFCON"/>
    <w:link w:val="COTCOCLV1-ASDEFCONChar"/>
    <w:rsid w:val="00C7088C"/>
    <w:pPr>
      <w:keepNext/>
      <w:keepLines/>
      <w:numPr>
        <w:numId w:val="18"/>
      </w:numPr>
      <w:spacing w:before="240"/>
    </w:pPr>
    <w:rPr>
      <w:b/>
      <w:caps/>
    </w:rPr>
  </w:style>
  <w:style w:type="paragraph" w:customStyle="1" w:styleId="COTCOCLV4-ASDEFCON">
    <w:name w:val="COT/COC LV4 - ASDEFCON"/>
    <w:basedOn w:val="ASDEFCONNormal"/>
    <w:link w:val="COTCOCLV4-ASDEFCONChar"/>
    <w:rsid w:val="00C7088C"/>
    <w:pPr>
      <w:numPr>
        <w:ilvl w:val="3"/>
        <w:numId w:val="18"/>
      </w:numPr>
    </w:pPr>
  </w:style>
  <w:style w:type="paragraph" w:customStyle="1" w:styleId="COTCOCLV5-ASDEFCON">
    <w:name w:val="COT/COC LV5 - ASDEFCON"/>
    <w:basedOn w:val="ASDEFCONNormal"/>
    <w:rsid w:val="00C7088C"/>
    <w:pPr>
      <w:numPr>
        <w:ilvl w:val="4"/>
        <w:numId w:val="18"/>
      </w:numPr>
    </w:pPr>
  </w:style>
  <w:style w:type="paragraph" w:customStyle="1" w:styleId="COTCOCLV6-ASDEFCON">
    <w:name w:val="COT/COC LV6 - ASDEFCON"/>
    <w:basedOn w:val="ASDEFCONNormal"/>
    <w:rsid w:val="00C7088C"/>
    <w:pPr>
      <w:keepLines/>
      <w:numPr>
        <w:ilvl w:val="5"/>
        <w:numId w:val="18"/>
      </w:numPr>
    </w:pPr>
  </w:style>
  <w:style w:type="paragraph" w:customStyle="1" w:styleId="ASDEFCONOption">
    <w:name w:val="ASDEFCON Option"/>
    <w:basedOn w:val="ASDEFCONNormal"/>
    <w:link w:val="ASDEFCONOptionChar"/>
    <w:rsid w:val="00C7088C"/>
    <w:pPr>
      <w:keepNext/>
      <w:spacing w:before="60"/>
    </w:pPr>
    <w:rPr>
      <w:b/>
      <w:i/>
      <w:szCs w:val="24"/>
    </w:rPr>
  </w:style>
  <w:style w:type="paragraph" w:customStyle="1" w:styleId="NoteToDrafters-ASDEFCON">
    <w:name w:val="Note To Drafters - ASDEFCON"/>
    <w:basedOn w:val="ASDEFCONNormal"/>
    <w:link w:val="NoteToDrafters-ASDEFCONChar"/>
    <w:rsid w:val="00C7088C"/>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C7088C"/>
    <w:pPr>
      <w:keepNext/>
      <w:shd w:val="pct15" w:color="auto" w:fill="auto"/>
    </w:pPr>
    <w:rPr>
      <w:b/>
      <w:i/>
    </w:rPr>
  </w:style>
  <w:style w:type="paragraph" w:customStyle="1" w:styleId="ASDEFCONTitle">
    <w:name w:val="ASDEFCON Title"/>
    <w:basedOn w:val="ASDEFCONNormal"/>
    <w:rsid w:val="00C7088C"/>
    <w:pPr>
      <w:keepLines/>
      <w:spacing w:before="240"/>
      <w:jc w:val="center"/>
    </w:pPr>
    <w:rPr>
      <w:b/>
      <w:caps/>
    </w:rPr>
  </w:style>
  <w:style w:type="paragraph" w:customStyle="1" w:styleId="ATTANNLV1-ASDEFCON">
    <w:name w:val="ATT/ANN LV1 - ASDEFCON"/>
    <w:basedOn w:val="ASDEFCONNormal"/>
    <w:next w:val="ATTANNLV2-ASDEFCON"/>
    <w:rsid w:val="00C7088C"/>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7088C"/>
    <w:pPr>
      <w:numPr>
        <w:ilvl w:val="1"/>
        <w:numId w:val="37"/>
      </w:numPr>
    </w:pPr>
    <w:rPr>
      <w:szCs w:val="24"/>
    </w:rPr>
  </w:style>
  <w:style w:type="character" w:customStyle="1" w:styleId="ATTANNLV2-ASDEFCONChar">
    <w:name w:val="ATT/ANN LV2 - ASDEFCON Char"/>
    <w:link w:val="ATTANNLV2-ASDEFCON"/>
    <w:rsid w:val="00C7088C"/>
    <w:rPr>
      <w:rFonts w:ascii="Arial" w:hAnsi="Arial"/>
      <w:color w:val="000000"/>
      <w:szCs w:val="24"/>
    </w:rPr>
  </w:style>
  <w:style w:type="paragraph" w:customStyle="1" w:styleId="ATTANNLV3-ASDEFCON">
    <w:name w:val="ATT/ANN LV3 - ASDEFCON"/>
    <w:basedOn w:val="ASDEFCONNormal"/>
    <w:rsid w:val="00C7088C"/>
    <w:pPr>
      <w:numPr>
        <w:ilvl w:val="2"/>
        <w:numId w:val="37"/>
      </w:numPr>
    </w:pPr>
    <w:rPr>
      <w:szCs w:val="24"/>
    </w:rPr>
  </w:style>
  <w:style w:type="paragraph" w:customStyle="1" w:styleId="ATTANNLV4-ASDEFCON">
    <w:name w:val="ATT/ANN LV4 - ASDEFCON"/>
    <w:basedOn w:val="ASDEFCONNormal"/>
    <w:rsid w:val="00C7088C"/>
    <w:pPr>
      <w:numPr>
        <w:ilvl w:val="3"/>
        <w:numId w:val="37"/>
      </w:numPr>
    </w:pPr>
    <w:rPr>
      <w:szCs w:val="24"/>
    </w:rPr>
  </w:style>
  <w:style w:type="paragraph" w:customStyle="1" w:styleId="ASDEFCONCoverTitle">
    <w:name w:val="ASDEFCON Cover Title"/>
    <w:rsid w:val="00C7088C"/>
    <w:pPr>
      <w:jc w:val="center"/>
    </w:pPr>
    <w:rPr>
      <w:rFonts w:ascii="Georgia" w:hAnsi="Georgia"/>
      <w:b/>
      <w:color w:val="000000"/>
      <w:sz w:val="100"/>
      <w:szCs w:val="24"/>
    </w:rPr>
  </w:style>
  <w:style w:type="paragraph" w:customStyle="1" w:styleId="ASDEFCONHeaderFooterLeft">
    <w:name w:val="ASDEFCON Header/Footer Left"/>
    <w:basedOn w:val="ASDEFCONNormal"/>
    <w:rsid w:val="00C7088C"/>
    <w:pPr>
      <w:spacing w:after="0"/>
      <w:jc w:val="left"/>
    </w:pPr>
    <w:rPr>
      <w:sz w:val="16"/>
      <w:szCs w:val="24"/>
    </w:rPr>
  </w:style>
  <w:style w:type="paragraph" w:customStyle="1" w:styleId="ASDEFCONCoverPageIncorp">
    <w:name w:val="ASDEFCON Cover Page Incorp"/>
    <w:rsid w:val="00C7088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7088C"/>
    <w:rPr>
      <w:b/>
      <w:i/>
    </w:rPr>
  </w:style>
  <w:style w:type="paragraph" w:customStyle="1" w:styleId="COTCOCLV2NONUM-ASDEFCON">
    <w:name w:val="COT/COC LV2 NONUM - ASDEFCON"/>
    <w:basedOn w:val="COTCOCLV2-ASDEFCON"/>
    <w:next w:val="COTCOCLV3-ASDEFCON"/>
    <w:rsid w:val="00C7088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7088C"/>
    <w:pPr>
      <w:keepNext w:val="0"/>
      <w:numPr>
        <w:numId w:val="0"/>
      </w:numPr>
      <w:ind w:left="851"/>
    </w:pPr>
    <w:rPr>
      <w:bCs/>
      <w:szCs w:val="20"/>
    </w:rPr>
  </w:style>
  <w:style w:type="paragraph" w:customStyle="1" w:styleId="COTCOCLV3NONUM-ASDEFCON">
    <w:name w:val="COT/COC LV3 NONUM - ASDEFCON"/>
    <w:basedOn w:val="COTCOCLV3-ASDEFCON"/>
    <w:next w:val="COTCOCLV3-ASDEFCON"/>
    <w:link w:val="COTCOCLV3NONUM-ASDEFCONChar"/>
    <w:rsid w:val="00C7088C"/>
    <w:pPr>
      <w:numPr>
        <w:ilvl w:val="0"/>
        <w:numId w:val="0"/>
      </w:numPr>
      <w:ind w:left="851"/>
    </w:pPr>
    <w:rPr>
      <w:szCs w:val="20"/>
    </w:rPr>
  </w:style>
  <w:style w:type="paragraph" w:customStyle="1" w:styleId="COTCOCLV4NONUM-ASDEFCON">
    <w:name w:val="COT/COC LV4 NONUM - ASDEFCON"/>
    <w:basedOn w:val="COTCOCLV4-ASDEFCON"/>
    <w:next w:val="COTCOCLV4-ASDEFCON"/>
    <w:rsid w:val="00C7088C"/>
    <w:pPr>
      <w:numPr>
        <w:ilvl w:val="0"/>
        <w:numId w:val="0"/>
      </w:numPr>
      <w:ind w:left="1418"/>
    </w:pPr>
    <w:rPr>
      <w:szCs w:val="20"/>
    </w:rPr>
  </w:style>
  <w:style w:type="paragraph" w:customStyle="1" w:styleId="COTCOCLV5NONUM-ASDEFCON">
    <w:name w:val="COT/COC LV5 NONUM - ASDEFCON"/>
    <w:basedOn w:val="COTCOCLV5-ASDEFCON"/>
    <w:next w:val="COTCOCLV5-ASDEFCON"/>
    <w:rsid w:val="00C7088C"/>
    <w:pPr>
      <w:numPr>
        <w:ilvl w:val="0"/>
        <w:numId w:val="0"/>
      </w:numPr>
      <w:ind w:left="1985"/>
    </w:pPr>
    <w:rPr>
      <w:szCs w:val="20"/>
    </w:rPr>
  </w:style>
  <w:style w:type="paragraph" w:customStyle="1" w:styleId="COTCOCLV6NONUM-ASDEFCON">
    <w:name w:val="COT/COC LV6 NONUM - ASDEFCON"/>
    <w:basedOn w:val="COTCOCLV6-ASDEFCON"/>
    <w:next w:val="COTCOCLV6-ASDEFCON"/>
    <w:rsid w:val="00C7088C"/>
    <w:pPr>
      <w:numPr>
        <w:ilvl w:val="0"/>
        <w:numId w:val="0"/>
      </w:numPr>
      <w:ind w:left="2552"/>
    </w:pPr>
    <w:rPr>
      <w:szCs w:val="20"/>
    </w:rPr>
  </w:style>
  <w:style w:type="paragraph" w:customStyle="1" w:styleId="ATTANNLV1NONUM-ASDEFCON">
    <w:name w:val="ATT/ANN LV1 NONUM - ASDEFCON"/>
    <w:basedOn w:val="ATTANNLV1-ASDEFCON"/>
    <w:next w:val="ATTANNLV2-ASDEFCON"/>
    <w:rsid w:val="00C7088C"/>
    <w:pPr>
      <w:numPr>
        <w:numId w:val="0"/>
      </w:numPr>
      <w:ind w:left="851"/>
    </w:pPr>
    <w:rPr>
      <w:bCs/>
      <w:szCs w:val="20"/>
    </w:rPr>
  </w:style>
  <w:style w:type="paragraph" w:customStyle="1" w:styleId="ATTANNLV2NONUM-ASDEFCON">
    <w:name w:val="ATT/ANN LV2 NONUM - ASDEFCON"/>
    <w:basedOn w:val="ATTANNLV2-ASDEFCON"/>
    <w:next w:val="ATTANNLV2-ASDEFCON"/>
    <w:rsid w:val="00C7088C"/>
    <w:pPr>
      <w:numPr>
        <w:ilvl w:val="0"/>
        <w:numId w:val="0"/>
      </w:numPr>
      <w:ind w:left="851"/>
    </w:pPr>
    <w:rPr>
      <w:szCs w:val="20"/>
    </w:rPr>
  </w:style>
  <w:style w:type="paragraph" w:customStyle="1" w:styleId="ATTANNLV3NONUM-ASDEFCON">
    <w:name w:val="ATT/ANN LV3 NONUM - ASDEFCON"/>
    <w:basedOn w:val="ATTANNLV3-ASDEFCON"/>
    <w:next w:val="ATTANNLV3-ASDEFCON"/>
    <w:rsid w:val="00C7088C"/>
    <w:pPr>
      <w:numPr>
        <w:ilvl w:val="0"/>
        <w:numId w:val="0"/>
      </w:numPr>
      <w:ind w:left="1418"/>
    </w:pPr>
    <w:rPr>
      <w:szCs w:val="20"/>
    </w:rPr>
  </w:style>
  <w:style w:type="paragraph" w:customStyle="1" w:styleId="ATTANNLV4NONUM-ASDEFCON">
    <w:name w:val="ATT/ANN LV4 NONUM - ASDEFCON"/>
    <w:basedOn w:val="ATTANNLV4-ASDEFCON"/>
    <w:next w:val="ATTANNLV4-ASDEFCON"/>
    <w:rsid w:val="00C7088C"/>
    <w:pPr>
      <w:numPr>
        <w:ilvl w:val="0"/>
        <w:numId w:val="0"/>
      </w:numPr>
      <w:ind w:left="1985"/>
    </w:pPr>
    <w:rPr>
      <w:szCs w:val="20"/>
    </w:rPr>
  </w:style>
  <w:style w:type="paragraph" w:customStyle="1" w:styleId="NoteToDraftersBullets-ASDEFCON">
    <w:name w:val="Note To Drafters Bullets - ASDEFCON"/>
    <w:basedOn w:val="NoteToDrafters-ASDEFCON"/>
    <w:rsid w:val="00C7088C"/>
    <w:pPr>
      <w:numPr>
        <w:numId w:val="19"/>
      </w:numPr>
    </w:pPr>
    <w:rPr>
      <w:bCs/>
      <w:iCs/>
      <w:szCs w:val="20"/>
    </w:rPr>
  </w:style>
  <w:style w:type="paragraph" w:customStyle="1" w:styleId="NoteToDraftersList-ASDEFCON">
    <w:name w:val="Note To Drafters List - ASDEFCON"/>
    <w:basedOn w:val="NoteToDrafters-ASDEFCON"/>
    <w:rsid w:val="00C7088C"/>
    <w:pPr>
      <w:numPr>
        <w:numId w:val="20"/>
      </w:numPr>
    </w:pPr>
    <w:rPr>
      <w:bCs/>
      <w:iCs/>
      <w:szCs w:val="20"/>
    </w:rPr>
  </w:style>
  <w:style w:type="paragraph" w:customStyle="1" w:styleId="NoteToTenderersBullets-ASDEFCON">
    <w:name w:val="Note To Tenderers Bullets - ASDEFCON"/>
    <w:basedOn w:val="NoteToTenderers-ASDEFCON"/>
    <w:rsid w:val="00C7088C"/>
    <w:pPr>
      <w:numPr>
        <w:numId w:val="21"/>
      </w:numPr>
    </w:pPr>
    <w:rPr>
      <w:bCs/>
      <w:iCs/>
      <w:szCs w:val="20"/>
    </w:rPr>
  </w:style>
  <w:style w:type="paragraph" w:customStyle="1" w:styleId="NoteToTenderersList-ASDEFCON">
    <w:name w:val="Note To Tenderers List - ASDEFCON"/>
    <w:basedOn w:val="NoteToTenderers-ASDEFCON"/>
    <w:rsid w:val="00C7088C"/>
    <w:pPr>
      <w:numPr>
        <w:numId w:val="22"/>
      </w:numPr>
    </w:pPr>
    <w:rPr>
      <w:bCs/>
      <w:iCs/>
      <w:szCs w:val="20"/>
    </w:rPr>
  </w:style>
  <w:style w:type="paragraph" w:customStyle="1" w:styleId="SOWHL1-ASDEFCON">
    <w:name w:val="SOW HL1 - ASDEFCON"/>
    <w:basedOn w:val="ASDEFCONNormal"/>
    <w:next w:val="SOWHL2-ASDEFCON"/>
    <w:qFormat/>
    <w:rsid w:val="00C7088C"/>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7088C"/>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7088C"/>
    <w:pPr>
      <w:keepNext/>
      <w:numPr>
        <w:ilvl w:val="2"/>
        <w:numId w:val="10"/>
      </w:numPr>
    </w:pPr>
    <w:rPr>
      <w:rFonts w:eastAsia="Calibri"/>
      <w:b/>
      <w:szCs w:val="22"/>
      <w:lang w:eastAsia="en-US"/>
    </w:rPr>
  </w:style>
  <w:style w:type="paragraph" w:customStyle="1" w:styleId="SOWHL4-ASDEFCON">
    <w:name w:val="SOW HL4 - ASDEFCON"/>
    <w:basedOn w:val="ASDEFCONNormal"/>
    <w:qFormat/>
    <w:rsid w:val="00C7088C"/>
    <w:pPr>
      <w:keepNext/>
      <w:numPr>
        <w:ilvl w:val="3"/>
        <w:numId w:val="10"/>
      </w:numPr>
    </w:pPr>
    <w:rPr>
      <w:rFonts w:eastAsia="Calibri"/>
      <w:b/>
      <w:szCs w:val="22"/>
      <w:lang w:eastAsia="en-US"/>
    </w:rPr>
  </w:style>
  <w:style w:type="paragraph" w:customStyle="1" w:styleId="SOWHL5-ASDEFCON">
    <w:name w:val="SOW HL5 - ASDEFCON"/>
    <w:basedOn w:val="ASDEFCONNormal"/>
    <w:qFormat/>
    <w:rsid w:val="00C7088C"/>
    <w:pPr>
      <w:keepNext/>
      <w:numPr>
        <w:ilvl w:val="4"/>
        <w:numId w:val="10"/>
      </w:numPr>
    </w:pPr>
    <w:rPr>
      <w:rFonts w:eastAsia="Calibri"/>
      <w:b/>
      <w:szCs w:val="22"/>
      <w:lang w:eastAsia="en-US"/>
    </w:rPr>
  </w:style>
  <w:style w:type="paragraph" w:customStyle="1" w:styleId="SOWSubL1-ASDEFCON">
    <w:name w:val="SOW SubL1 - ASDEFCON"/>
    <w:basedOn w:val="ASDEFCONNormal"/>
    <w:qFormat/>
    <w:rsid w:val="00C7088C"/>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C7088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7088C"/>
    <w:pPr>
      <w:numPr>
        <w:ilvl w:val="0"/>
        <w:numId w:val="0"/>
      </w:numPr>
      <w:ind w:left="1134"/>
    </w:pPr>
    <w:rPr>
      <w:rFonts w:eastAsia="Times New Roman"/>
      <w:bCs/>
      <w:szCs w:val="20"/>
    </w:rPr>
  </w:style>
  <w:style w:type="paragraph" w:customStyle="1" w:styleId="SOWTL2-ASDEFCON">
    <w:name w:val="SOW TL2 - ASDEFCON"/>
    <w:basedOn w:val="SOWHL2-ASDEFCON"/>
    <w:rsid w:val="00C7088C"/>
    <w:pPr>
      <w:keepNext w:val="0"/>
      <w:pBdr>
        <w:bottom w:val="none" w:sz="0" w:space="0" w:color="auto"/>
      </w:pBdr>
    </w:pPr>
    <w:rPr>
      <w:b w:val="0"/>
    </w:rPr>
  </w:style>
  <w:style w:type="paragraph" w:customStyle="1" w:styleId="SOWTL3NONUM-ASDEFCON">
    <w:name w:val="SOW TL3 NONUM - ASDEFCON"/>
    <w:basedOn w:val="SOWTL3-ASDEFCON"/>
    <w:next w:val="SOWTL3-ASDEFCON"/>
    <w:rsid w:val="00C7088C"/>
    <w:pPr>
      <w:numPr>
        <w:ilvl w:val="0"/>
        <w:numId w:val="0"/>
      </w:numPr>
      <w:ind w:left="1134"/>
    </w:pPr>
    <w:rPr>
      <w:rFonts w:eastAsia="Times New Roman"/>
      <w:bCs/>
      <w:szCs w:val="20"/>
    </w:rPr>
  </w:style>
  <w:style w:type="paragraph" w:customStyle="1" w:styleId="SOWTL3-ASDEFCON">
    <w:name w:val="SOW TL3 - ASDEFCON"/>
    <w:basedOn w:val="SOWHL3-ASDEFCON"/>
    <w:rsid w:val="00C7088C"/>
    <w:pPr>
      <w:keepNext w:val="0"/>
    </w:pPr>
    <w:rPr>
      <w:b w:val="0"/>
    </w:rPr>
  </w:style>
  <w:style w:type="paragraph" w:customStyle="1" w:styleId="SOWTL4NONUM-ASDEFCON">
    <w:name w:val="SOW TL4 NONUM - ASDEFCON"/>
    <w:basedOn w:val="SOWTL4-ASDEFCON"/>
    <w:next w:val="SOWTL4-ASDEFCON"/>
    <w:rsid w:val="00C7088C"/>
    <w:pPr>
      <w:numPr>
        <w:ilvl w:val="0"/>
        <w:numId w:val="0"/>
      </w:numPr>
      <w:ind w:left="1134"/>
    </w:pPr>
    <w:rPr>
      <w:rFonts w:eastAsia="Times New Roman"/>
      <w:bCs/>
      <w:szCs w:val="20"/>
    </w:rPr>
  </w:style>
  <w:style w:type="paragraph" w:customStyle="1" w:styleId="SOWTL4-ASDEFCON">
    <w:name w:val="SOW TL4 - ASDEFCON"/>
    <w:basedOn w:val="SOWHL4-ASDEFCON"/>
    <w:rsid w:val="00C7088C"/>
    <w:pPr>
      <w:keepNext w:val="0"/>
    </w:pPr>
    <w:rPr>
      <w:b w:val="0"/>
    </w:rPr>
  </w:style>
  <w:style w:type="paragraph" w:customStyle="1" w:styleId="SOWTL5NONUM-ASDEFCON">
    <w:name w:val="SOW TL5 NONUM - ASDEFCON"/>
    <w:basedOn w:val="SOWHL5-ASDEFCON"/>
    <w:next w:val="SOWTL5-ASDEFCON"/>
    <w:rsid w:val="00C7088C"/>
    <w:pPr>
      <w:keepNext w:val="0"/>
      <w:numPr>
        <w:ilvl w:val="0"/>
        <w:numId w:val="0"/>
      </w:numPr>
      <w:ind w:left="1134"/>
    </w:pPr>
    <w:rPr>
      <w:b w:val="0"/>
    </w:rPr>
  </w:style>
  <w:style w:type="paragraph" w:customStyle="1" w:styleId="SOWTL5-ASDEFCON">
    <w:name w:val="SOW TL5 - ASDEFCON"/>
    <w:basedOn w:val="SOWHL5-ASDEFCON"/>
    <w:rsid w:val="00C7088C"/>
    <w:pPr>
      <w:keepNext w:val="0"/>
    </w:pPr>
    <w:rPr>
      <w:b w:val="0"/>
    </w:rPr>
  </w:style>
  <w:style w:type="paragraph" w:customStyle="1" w:styleId="SOWSubL2-ASDEFCON">
    <w:name w:val="SOW SubL2 - ASDEFCON"/>
    <w:basedOn w:val="ASDEFCONNormal"/>
    <w:qFormat/>
    <w:rsid w:val="00C7088C"/>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C7088C"/>
    <w:pPr>
      <w:numPr>
        <w:numId w:val="0"/>
      </w:numPr>
      <w:ind w:left="1701"/>
    </w:pPr>
  </w:style>
  <w:style w:type="paragraph" w:customStyle="1" w:styleId="SOWSubL2NONUM-ASDEFCON">
    <w:name w:val="SOW SubL2 NONUM - ASDEFCON"/>
    <w:basedOn w:val="SOWSubL2-ASDEFCON"/>
    <w:next w:val="SOWSubL2-ASDEFCON"/>
    <w:qFormat/>
    <w:rsid w:val="00C7088C"/>
    <w:pPr>
      <w:numPr>
        <w:ilvl w:val="0"/>
        <w:numId w:val="0"/>
      </w:numPr>
      <w:ind w:left="2268"/>
    </w:pPr>
  </w:style>
  <w:style w:type="paragraph" w:styleId="FootnoteText">
    <w:name w:val="footnote text"/>
    <w:basedOn w:val="Normal"/>
    <w:semiHidden/>
    <w:rsid w:val="00C7088C"/>
    <w:rPr>
      <w:szCs w:val="20"/>
    </w:rPr>
  </w:style>
  <w:style w:type="paragraph" w:customStyle="1" w:styleId="ASDEFCONTextBlock">
    <w:name w:val="ASDEFCON TextBlock"/>
    <w:basedOn w:val="ASDEFCONNormal"/>
    <w:qFormat/>
    <w:rsid w:val="00C7088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7088C"/>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7088C"/>
    <w:pPr>
      <w:keepNext/>
      <w:spacing w:before="240"/>
    </w:pPr>
    <w:rPr>
      <w:rFonts w:ascii="Arial Bold" w:hAnsi="Arial Bold"/>
      <w:b/>
      <w:bCs/>
      <w:caps/>
      <w:szCs w:val="20"/>
    </w:rPr>
  </w:style>
  <w:style w:type="paragraph" w:customStyle="1" w:styleId="Table8ptHeading-ASDEFCON">
    <w:name w:val="Table 8pt Heading - ASDEFCON"/>
    <w:basedOn w:val="ASDEFCONNormal"/>
    <w:rsid w:val="00C7088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7088C"/>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7088C"/>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7088C"/>
    <w:rPr>
      <w:rFonts w:ascii="Arial" w:eastAsia="Calibri" w:hAnsi="Arial"/>
      <w:color w:val="000000"/>
      <w:szCs w:val="22"/>
      <w:lang w:eastAsia="en-US"/>
    </w:rPr>
  </w:style>
  <w:style w:type="paragraph" w:customStyle="1" w:styleId="Table8ptSub1-ASDEFCON">
    <w:name w:val="Table 8pt Sub1 - ASDEFCON"/>
    <w:basedOn w:val="Table8ptText-ASDEFCON"/>
    <w:rsid w:val="00C7088C"/>
    <w:pPr>
      <w:numPr>
        <w:ilvl w:val="1"/>
      </w:numPr>
    </w:pPr>
  </w:style>
  <w:style w:type="paragraph" w:customStyle="1" w:styleId="Table8ptSub2-ASDEFCON">
    <w:name w:val="Table 8pt Sub2 - ASDEFCON"/>
    <w:basedOn w:val="Table8ptText-ASDEFCON"/>
    <w:rsid w:val="00C7088C"/>
    <w:pPr>
      <w:numPr>
        <w:ilvl w:val="2"/>
      </w:numPr>
    </w:pPr>
  </w:style>
  <w:style w:type="paragraph" w:customStyle="1" w:styleId="Table10ptHeading-ASDEFCON">
    <w:name w:val="Table 10pt Heading - ASDEFCON"/>
    <w:basedOn w:val="ASDEFCONNormal"/>
    <w:rsid w:val="00C7088C"/>
    <w:pPr>
      <w:keepNext/>
      <w:spacing w:before="60" w:after="60"/>
      <w:jc w:val="center"/>
    </w:pPr>
    <w:rPr>
      <w:b/>
    </w:rPr>
  </w:style>
  <w:style w:type="paragraph" w:customStyle="1" w:styleId="Table8ptBP1-ASDEFCON">
    <w:name w:val="Table 8pt BP1 - ASDEFCON"/>
    <w:basedOn w:val="Table8ptText-ASDEFCON"/>
    <w:rsid w:val="00C7088C"/>
    <w:pPr>
      <w:numPr>
        <w:numId w:val="25"/>
      </w:numPr>
    </w:pPr>
  </w:style>
  <w:style w:type="paragraph" w:customStyle="1" w:styleId="Table8ptBP2-ASDEFCON">
    <w:name w:val="Table 8pt BP2 - ASDEFCON"/>
    <w:basedOn w:val="Table8ptText-ASDEFCON"/>
    <w:rsid w:val="00C7088C"/>
    <w:pPr>
      <w:numPr>
        <w:ilvl w:val="1"/>
        <w:numId w:val="25"/>
      </w:numPr>
      <w:tabs>
        <w:tab w:val="clear" w:pos="284"/>
      </w:tabs>
    </w:pPr>
    <w:rPr>
      <w:iCs/>
    </w:rPr>
  </w:style>
  <w:style w:type="paragraph" w:customStyle="1" w:styleId="ASDEFCONBulletsLV1">
    <w:name w:val="ASDEFCON Bullets LV1"/>
    <w:basedOn w:val="ASDEFCONNormal"/>
    <w:rsid w:val="00C7088C"/>
    <w:pPr>
      <w:numPr>
        <w:numId w:val="27"/>
      </w:numPr>
    </w:pPr>
    <w:rPr>
      <w:rFonts w:eastAsia="Calibri"/>
      <w:szCs w:val="22"/>
      <w:lang w:eastAsia="en-US"/>
    </w:rPr>
  </w:style>
  <w:style w:type="paragraph" w:customStyle="1" w:styleId="Table10ptSub1-ASDEFCON">
    <w:name w:val="Table 10pt Sub1 - ASDEFCON"/>
    <w:basedOn w:val="Table10ptText-ASDEFCON"/>
    <w:rsid w:val="00C7088C"/>
    <w:pPr>
      <w:numPr>
        <w:ilvl w:val="1"/>
      </w:numPr>
      <w:jc w:val="both"/>
    </w:pPr>
  </w:style>
  <w:style w:type="paragraph" w:customStyle="1" w:styleId="Table10ptSub2-ASDEFCON">
    <w:name w:val="Table 10pt Sub2 - ASDEFCON"/>
    <w:basedOn w:val="Table10ptText-ASDEFCON"/>
    <w:rsid w:val="00C7088C"/>
    <w:pPr>
      <w:numPr>
        <w:ilvl w:val="2"/>
      </w:numPr>
      <w:jc w:val="both"/>
    </w:pPr>
  </w:style>
  <w:style w:type="paragraph" w:customStyle="1" w:styleId="ASDEFCONBulletsLV2">
    <w:name w:val="ASDEFCON Bullets LV2"/>
    <w:basedOn w:val="ASDEFCONNormal"/>
    <w:rsid w:val="00C7088C"/>
    <w:pPr>
      <w:numPr>
        <w:numId w:val="5"/>
      </w:numPr>
    </w:pPr>
  </w:style>
  <w:style w:type="paragraph" w:customStyle="1" w:styleId="Table10ptBP1-ASDEFCON">
    <w:name w:val="Table 10pt BP1 - ASDEFCON"/>
    <w:basedOn w:val="ASDEFCONNormal"/>
    <w:rsid w:val="00C7088C"/>
    <w:pPr>
      <w:numPr>
        <w:numId w:val="31"/>
      </w:numPr>
      <w:spacing w:before="60" w:after="60"/>
    </w:pPr>
  </w:style>
  <w:style w:type="paragraph" w:customStyle="1" w:styleId="Table10ptBP2-ASDEFCON">
    <w:name w:val="Table 10pt BP2 - ASDEFCON"/>
    <w:basedOn w:val="ASDEFCONNormal"/>
    <w:link w:val="Table10ptBP2-ASDEFCONCharChar"/>
    <w:rsid w:val="00C7088C"/>
    <w:pPr>
      <w:numPr>
        <w:ilvl w:val="1"/>
        <w:numId w:val="31"/>
      </w:numPr>
      <w:spacing w:before="60" w:after="60"/>
    </w:pPr>
  </w:style>
  <w:style w:type="character" w:customStyle="1" w:styleId="Table10ptBP2-ASDEFCONCharChar">
    <w:name w:val="Table 10pt BP2 - ASDEFCON Char Char"/>
    <w:link w:val="Table10ptBP2-ASDEFCON"/>
    <w:rsid w:val="00C7088C"/>
    <w:rPr>
      <w:rFonts w:ascii="Arial" w:hAnsi="Arial"/>
      <w:color w:val="000000"/>
      <w:szCs w:val="40"/>
    </w:rPr>
  </w:style>
  <w:style w:type="paragraph" w:customStyle="1" w:styleId="GuideMarginHead-ASDEFCON">
    <w:name w:val="Guide Margin Head - ASDEFCON"/>
    <w:basedOn w:val="ASDEFCONNormal"/>
    <w:rsid w:val="00C7088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7088C"/>
    <w:pPr>
      <w:ind w:left="1680"/>
    </w:pPr>
    <w:rPr>
      <w:lang w:eastAsia="en-US"/>
    </w:rPr>
  </w:style>
  <w:style w:type="paragraph" w:customStyle="1" w:styleId="GuideSublistLv1-ASDEFCON">
    <w:name w:val="Guide Sublist Lv1 - ASDEFCON"/>
    <w:basedOn w:val="ASDEFCONNormal"/>
    <w:qFormat/>
    <w:rsid w:val="00C7088C"/>
    <w:pPr>
      <w:numPr>
        <w:numId w:val="35"/>
      </w:numPr>
    </w:pPr>
    <w:rPr>
      <w:rFonts w:eastAsia="Calibri"/>
      <w:szCs w:val="22"/>
      <w:lang w:eastAsia="en-US"/>
    </w:rPr>
  </w:style>
  <w:style w:type="paragraph" w:customStyle="1" w:styleId="GuideBullets-ASDEFCON">
    <w:name w:val="Guide Bullets - ASDEFCON"/>
    <w:basedOn w:val="ASDEFCONNormal"/>
    <w:rsid w:val="00C7088C"/>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C7088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7088C"/>
    <w:pPr>
      <w:keepNext/>
      <w:spacing w:before="240"/>
    </w:pPr>
    <w:rPr>
      <w:rFonts w:eastAsia="Calibri"/>
      <w:b/>
      <w:caps/>
      <w:szCs w:val="20"/>
      <w:lang w:eastAsia="en-US"/>
    </w:rPr>
  </w:style>
  <w:style w:type="paragraph" w:customStyle="1" w:styleId="ASDEFCONSublist">
    <w:name w:val="ASDEFCON Sublist"/>
    <w:basedOn w:val="ASDEFCONNormal"/>
    <w:rsid w:val="00C7088C"/>
    <w:pPr>
      <w:numPr>
        <w:numId w:val="36"/>
      </w:numPr>
    </w:pPr>
    <w:rPr>
      <w:iCs/>
    </w:rPr>
  </w:style>
  <w:style w:type="paragraph" w:customStyle="1" w:styleId="ASDEFCONRecitals">
    <w:name w:val="ASDEFCON Recitals"/>
    <w:basedOn w:val="ASDEFCONNormal"/>
    <w:link w:val="ASDEFCONRecitalsCharChar"/>
    <w:rsid w:val="00C7088C"/>
    <w:pPr>
      <w:numPr>
        <w:numId w:val="28"/>
      </w:numPr>
    </w:pPr>
  </w:style>
  <w:style w:type="character" w:customStyle="1" w:styleId="ASDEFCONRecitalsCharChar">
    <w:name w:val="ASDEFCON Recitals Char Char"/>
    <w:link w:val="ASDEFCONRecitals"/>
    <w:rsid w:val="00C7088C"/>
    <w:rPr>
      <w:rFonts w:ascii="Arial" w:hAnsi="Arial"/>
      <w:color w:val="000000"/>
      <w:szCs w:val="40"/>
    </w:rPr>
  </w:style>
  <w:style w:type="paragraph" w:customStyle="1" w:styleId="NoteList-ASDEFCON">
    <w:name w:val="Note List - ASDEFCON"/>
    <w:basedOn w:val="ASDEFCONNormal"/>
    <w:rsid w:val="00C7088C"/>
    <w:pPr>
      <w:numPr>
        <w:numId w:val="29"/>
      </w:numPr>
    </w:pPr>
    <w:rPr>
      <w:b/>
      <w:bCs/>
      <w:i/>
    </w:rPr>
  </w:style>
  <w:style w:type="paragraph" w:customStyle="1" w:styleId="NoteBullets-ASDEFCON">
    <w:name w:val="Note Bullets - ASDEFCON"/>
    <w:basedOn w:val="ASDEFCONNormal"/>
    <w:rsid w:val="00C7088C"/>
    <w:pPr>
      <w:numPr>
        <w:numId w:val="30"/>
      </w:numPr>
    </w:pPr>
    <w:rPr>
      <w:b/>
      <w:i/>
    </w:rPr>
  </w:style>
  <w:style w:type="paragraph" w:styleId="Caption">
    <w:name w:val="caption"/>
    <w:basedOn w:val="Normal"/>
    <w:next w:val="Normal"/>
    <w:qFormat/>
    <w:rsid w:val="00C7088C"/>
    <w:rPr>
      <w:b/>
      <w:bCs/>
      <w:szCs w:val="20"/>
    </w:rPr>
  </w:style>
  <w:style w:type="paragraph" w:customStyle="1" w:styleId="ASDEFCONOperativePartListLV1">
    <w:name w:val="ASDEFCON Operative Part List LV1"/>
    <w:basedOn w:val="ASDEFCONNormal"/>
    <w:rsid w:val="00C7088C"/>
    <w:pPr>
      <w:numPr>
        <w:numId w:val="32"/>
      </w:numPr>
    </w:pPr>
    <w:rPr>
      <w:iCs/>
    </w:rPr>
  </w:style>
  <w:style w:type="paragraph" w:customStyle="1" w:styleId="ASDEFCONOperativePartListLV2">
    <w:name w:val="ASDEFCON Operative Part List LV2"/>
    <w:basedOn w:val="ASDEFCONOperativePartListLV1"/>
    <w:rsid w:val="00C7088C"/>
    <w:pPr>
      <w:numPr>
        <w:ilvl w:val="1"/>
      </w:numPr>
    </w:pPr>
  </w:style>
  <w:style w:type="paragraph" w:customStyle="1" w:styleId="ASDEFCONOptionSpace">
    <w:name w:val="ASDEFCON Option Space"/>
    <w:basedOn w:val="ASDEFCONNormal"/>
    <w:rsid w:val="00C7088C"/>
    <w:pPr>
      <w:spacing w:after="0"/>
    </w:pPr>
    <w:rPr>
      <w:bCs/>
      <w:color w:val="FFFFFF"/>
      <w:sz w:val="8"/>
    </w:rPr>
  </w:style>
  <w:style w:type="paragraph" w:customStyle="1" w:styleId="ATTANNReferencetoCOC">
    <w:name w:val="ATT/ANN Reference to COC"/>
    <w:basedOn w:val="ASDEFCONNormal"/>
    <w:rsid w:val="00C7088C"/>
    <w:pPr>
      <w:keepNext/>
      <w:jc w:val="right"/>
    </w:pPr>
    <w:rPr>
      <w:i/>
      <w:iCs/>
      <w:szCs w:val="20"/>
    </w:rPr>
  </w:style>
  <w:style w:type="paragraph" w:customStyle="1" w:styleId="ASDEFCONHeaderFooterCenter">
    <w:name w:val="ASDEFCON Header/Footer Center"/>
    <w:basedOn w:val="ASDEFCONHeaderFooterLeft"/>
    <w:rsid w:val="00C7088C"/>
    <w:pPr>
      <w:jc w:val="center"/>
    </w:pPr>
    <w:rPr>
      <w:szCs w:val="20"/>
    </w:rPr>
  </w:style>
  <w:style w:type="paragraph" w:customStyle="1" w:styleId="ASDEFCONHeaderFooterRight">
    <w:name w:val="ASDEFCON Header/Footer Right"/>
    <w:basedOn w:val="ASDEFCONHeaderFooterLeft"/>
    <w:rsid w:val="00C7088C"/>
    <w:pPr>
      <w:jc w:val="right"/>
    </w:pPr>
    <w:rPr>
      <w:szCs w:val="20"/>
    </w:rPr>
  </w:style>
  <w:style w:type="paragraph" w:customStyle="1" w:styleId="ASDEFCONHeaderFooterClassification">
    <w:name w:val="ASDEFCON Header/Footer Classification"/>
    <w:basedOn w:val="ASDEFCONHeaderFooterLeft"/>
    <w:rsid w:val="00C7088C"/>
    <w:pPr>
      <w:jc w:val="center"/>
    </w:pPr>
    <w:rPr>
      <w:rFonts w:ascii="Arial Bold" w:hAnsi="Arial Bold"/>
      <w:b/>
      <w:bCs/>
      <w:caps/>
      <w:sz w:val="20"/>
    </w:rPr>
  </w:style>
  <w:style w:type="paragraph" w:customStyle="1" w:styleId="GuideLV3Head-ASDEFCON">
    <w:name w:val="Guide LV3 Head - ASDEFCON"/>
    <w:basedOn w:val="ASDEFCONNormal"/>
    <w:rsid w:val="00C7088C"/>
    <w:pPr>
      <w:keepNext/>
    </w:pPr>
    <w:rPr>
      <w:rFonts w:eastAsia="Calibri"/>
      <w:b/>
      <w:szCs w:val="22"/>
      <w:lang w:eastAsia="en-US"/>
    </w:rPr>
  </w:style>
  <w:style w:type="paragraph" w:customStyle="1" w:styleId="GuideSublistLv2-ASDEFCON">
    <w:name w:val="Guide Sublist Lv2 - ASDEFCON"/>
    <w:basedOn w:val="ASDEFCONNormal"/>
    <w:rsid w:val="00C7088C"/>
    <w:pPr>
      <w:numPr>
        <w:ilvl w:val="1"/>
        <w:numId w:val="35"/>
      </w:numPr>
    </w:pPr>
  </w:style>
  <w:style w:type="paragraph" w:customStyle="1" w:styleId="Style6">
    <w:name w:val="Style6"/>
    <w:basedOn w:val="ASDEFCONNormal"/>
    <w:rsid w:val="00DD779F"/>
    <w:pPr>
      <w:ind w:left="720"/>
    </w:pPr>
    <w:rPr>
      <w:b/>
      <w:bCs/>
      <w:i/>
      <w:iCs/>
    </w:rPr>
  </w:style>
  <w:style w:type="paragraph" w:styleId="TOC3">
    <w:name w:val="toc 3"/>
    <w:basedOn w:val="Normal"/>
    <w:next w:val="Normal"/>
    <w:autoRedefine/>
    <w:rsid w:val="00C7088C"/>
    <w:pPr>
      <w:spacing w:after="100"/>
      <w:ind w:left="400"/>
    </w:pPr>
  </w:style>
  <w:style w:type="character" w:styleId="PageNumber">
    <w:name w:val="page number"/>
    <w:basedOn w:val="DefaultParagraphFont"/>
    <w:rsid w:val="00097D5D"/>
  </w:style>
  <w:style w:type="character" w:customStyle="1" w:styleId="NoteToDrafters-ASDEFCONChar">
    <w:name w:val="Note To Drafters - ASDEFCON Char"/>
    <w:link w:val="NoteToDrafters-ASDEFCON"/>
    <w:rsid w:val="00F46C5F"/>
    <w:rPr>
      <w:rFonts w:ascii="Arial" w:hAnsi="Arial"/>
      <w:b/>
      <w:i/>
      <w:color w:val="FFFFFF"/>
      <w:szCs w:val="40"/>
      <w:shd w:val="clear" w:color="auto" w:fill="00000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C7088C"/>
    <w:rPr>
      <w:rFonts w:ascii="Cambria" w:hAnsi="Cambria"/>
      <w:b/>
      <w:bCs/>
      <w:color w:val="4F81BD"/>
      <w:sz w:val="26"/>
      <w:szCs w:val="26"/>
    </w:rPr>
  </w:style>
  <w:style w:type="paragraph" w:styleId="TOC4">
    <w:name w:val="toc 4"/>
    <w:basedOn w:val="Normal"/>
    <w:next w:val="Normal"/>
    <w:autoRedefine/>
    <w:rsid w:val="00C7088C"/>
    <w:pPr>
      <w:spacing w:after="100"/>
      <w:ind w:left="600"/>
    </w:pPr>
  </w:style>
  <w:style w:type="paragraph" w:styleId="TOC5">
    <w:name w:val="toc 5"/>
    <w:basedOn w:val="Normal"/>
    <w:next w:val="Normal"/>
    <w:autoRedefine/>
    <w:rsid w:val="00C7088C"/>
    <w:pPr>
      <w:spacing w:after="100"/>
      <w:ind w:left="800"/>
    </w:pPr>
  </w:style>
  <w:style w:type="paragraph" w:styleId="TOC6">
    <w:name w:val="toc 6"/>
    <w:basedOn w:val="Normal"/>
    <w:next w:val="Normal"/>
    <w:autoRedefine/>
    <w:rsid w:val="00C7088C"/>
    <w:pPr>
      <w:spacing w:after="100"/>
      <w:ind w:left="1000"/>
    </w:pPr>
  </w:style>
  <w:style w:type="paragraph" w:styleId="TOC7">
    <w:name w:val="toc 7"/>
    <w:basedOn w:val="Normal"/>
    <w:next w:val="Normal"/>
    <w:autoRedefine/>
    <w:rsid w:val="00C7088C"/>
    <w:pPr>
      <w:spacing w:after="100"/>
      <w:ind w:left="1200"/>
    </w:pPr>
  </w:style>
  <w:style w:type="paragraph" w:styleId="TOC8">
    <w:name w:val="toc 8"/>
    <w:basedOn w:val="Normal"/>
    <w:next w:val="Normal"/>
    <w:autoRedefine/>
    <w:rsid w:val="00C7088C"/>
    <w:pPr>
      <w:spacing w:after="100"/>
      <w:ind w:left="1400"/>
    </w:pPr>
  </w:style>
  <w:style w:type="paragraph" w:styleId="TOC9">
    <w:name w:val="toc 9"/>
    <w:basedOn w:val="Normal"/>
    <w:next w:val="Normal"/>
    <w:autoRedefine/>
    <w:rsid w:val="00C7088C"/>
    <w:pPr>
      <w:spacing w:after="100"/>
      <w:ind w:left="1600"/>
    </w:pPr>
  </w:style>
  <w:style w:type="paragraph" w:customStyle="1" w:styleId="ASDEFCONList">
    <w:name w:val="ASDEFCON List"/>
    <w:basedOn w:val="ASDEFCONNormal"/>
    <w:qFormat/>
    <w:rsid w:val="00C7088C"/>
    <w:pPr>
      <w:numPr>
        <w:numId w:val="38"/>
      </w:numPr>
    </w:pPr>
  </w:style>
  <w:style w:type="paragraph" w:customStyle="1" w:styleId="HandbookLevel2Header">
    <w:name w:val="Handbook Level 2 Header"/>
    <w:basedOn w:val="Heading2"/>
    <w:autoRedefine/>
    <w:qFormat/>
    <w:rsid w:val="00F75A0A"/>
    <w:pPr>
      <w:pBdr>
        <w:top w:val="single" w:sz="4" w:space="1" w:color="E86D1F"/>
      </w:pBdr>
      <w:spacing w:after="240"/>
    </w:pPr>
    <w:rPr>
      <w:rFonts w:ascii="Arial Bold" w:hAnsi="Arial Bold"/>
      <w:color w:val="E86D1F"/>
      <w:sz w:val="20"/>
    </w:rPr>
  </w:style>
  <w:style w:type="character" w:customStyle="1" w:styleId="COTCOCLV1-ASDEFCONChar">
    <w:name w:val="COT/COC LV1 - ASDEFCON Char"/>
    <w:link w:val="COTCOCLV1-ASDEFCON"/>
    <w:rsid w:val="00BD1718"/>
    <w:rPr>
      <w:rFonts w:ascii="Arial" w:hAnsi="Arial"/>
      <w:b/>
      <w:caps/>
      <w:color w:val="000000"/>
      <w:szCs w:val="40"/>
    </w:rPr>
  </w:style>
  <w:style w:type="character" w:customStyle="1" w:styleId="COTCOCLV3-ASDEFCONChar">
    <w:name w:val="COT/COC LV3 - ASDEFCON Char"/>
    <w:link w:val="COTCOCLV3-ASDEFCON"/>
    <w:rsid w:val="00BD1718"/>
    <w:rPr>
      <w:rFonts w:ascii="Arial" w:hAnsi="Arial"/>
      <w:color w:val="000000"/>
      <w:szCs w:val="40"/>
    </w:rPr>
  </w:style>
  <w:style w:type="character" w:customStyle="1" w:styleId="COTCOCLV4-ASDEFCONChar">
    <w:name w:val="COT/COC LV4 - ASDEFCON Char"/>
    <w:link w:val="COTCOCLV4-ASDEFCON"/>
    <w:rsid w:val="00110AB5"/>
    <w:rPr>
      <w:rFonts w:ascii="Arial" w:hAnsi="Arial"/>
      <w:color w:val="000000"/>
      <w:szCs w:val="40"/>
    </w:rPr>
  </w:style>
  <w:style w:type="character" w:customStyle="1" w:styleId="NoteToTenderers-ASDEFCONChar">
    <w:name w:val="Note To Tenderers - ASDEFCON Char"/>
    <w:link w:val="NoteToTenderers-ASDEFCON"/>
    <w:rsid w:val="00D52F9F"/>
    <w:rPr>
      <w:rFonts w:ascii="Arial" w:hAnsi="Arial"/>
      <w:b/>
      <w:i/>
      <w:color w:val="000000"/>
      <w:szCs w:val="40"/>
      <w:shd w:val="pct15" w:color="auto" w:fill="auto"/>
    </w:rPr>
  </w:style>
  <w:style w:type="paragraph" w:styleId="TOCHeading">
    <w:name w:val="TOC Heading"/>
    <w:basedOn w:val="Heading1"/>
    <w:next w:val="Normal"/>
    <w:uiPriority w:val="39"/>
    <w:unhideWhenUsed/>
    <w:qFormat/>
    <w:rsid w:val="00C46A39"/>
    <w:pPr>
      <w:keepLines/>
      <w:numPr>
        <w:numId w:val="0"/>
      </w:numPr>
      <w:spacing w:after="0"/>
      <w:outlineLvl w:val="9"/>
    </w:pPr>
    <w:rPr>
      <w:rFonts w:asciiTheme="majorHAnsi" w:eastAsiaTheme="majorEastAsia" w:hAnsiTheme="majorHAnsi" w:cstheme="majorBidi"/>
      <w:b w:val="0"/>
      <w:bCs w:val="0"/>
      <w:color w:val="365F91" w:themeColor="accent1" w:themeShade="BF"/>
      <w:kern w:val="0"/>
      <w:lang w:val="en-US"/>
    </w:rPr>
  </w:style>
  <w:style w:type="character" w:customStyle="1" w:styleId="CommentTextChar">
    <w:name w:val="Comment Text Char"/>
    <w:link w:val="CommentText"/>
    <w:uiPriority w:val="99"/>
    <w:rsid w:val="0036519E"/>
    <w:rPr>
      <w:rFonts w:asciiTheme="minorHAnsi" w:eastAsiaTheme="minorHAnsi" w:hAnsiTheme="minorHAnsi" w:cstheme="minorBidi"/>
      <w:sz w:val="22"/>
      <w:szCs w:val="22"/>
      <w:lang w:eastAsia="en-US"/>
    </w:rPr>
  </w:style>
  <w:style w:type="character" w:customStyle="1" w:styleId="COTCOCLV3NONUM-ASDEFCONChar">
    <w:name w:val="COT/COC LV3 NONUM - ASDEFCON Char"/>
    <w:basedOn w:val="COTCOCLV3-ASDEFCONChar"/>
    <w:link w:val="COTCOCLV3NONUM-ASDEFCON"/>
    <w:rsid w:val="00046046"/>
    <w:rPr>
      <w:rFonts w:ascii="Arial" w:hAnsi="Arial"/>
      <w:color w:val="000000"/>
      <w:szCs w:val="40"/>
    </w:rPr>
  </w:style>
  <w:style w:type="character" w:customStyle="1" w:styleId="ASDEFCONOptionChar">
    <w:name w:val="ASDEFCON Option Char"/>
    <w:link w:val="ASDEFCONOption"/>
    <w:locked/>
    <w:rsid w:val="00C765D0"/>
    <w:rPr>
      <w:rFonts w:ascii="Arial" w:hAnsi="Arial"/>
      <w:b/>
      <w:i/>
      <w:color w:val="000000"/>
      <w:szCs w:val="24"/>
    </w:rPr>
  </w:style>
  <w:style w:type="paragraph" w:styleId="Bibliography">
    <w:name w:val="Bibliography"/>
    <w:basedOn w:val="Normal"/>
    <w:next w:val="Normal"/>
    <w:uiPriority w:val="37"/>
    <w:semiHidden/>
    <w:unhideWhenUsed/>
    <w:rsid w:val="007B6F3F"/>
  </w:style>
  <w:style w:type="paragraph" w:styleId="BlockText">
    <w:name w:val="Block Text"/>
    <w:basedOn w:val="Normal"/>
    <w:semiHidden/>
    <w:unhideWhenUsed/>
    <w:rsid w:val="007B6F3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7B6F3F"/>
    <w:pPr>
      <w:spacing w:line="480" w:lineRule="auto"/>
    </w:pPr>
  </w:style>
  <w:style w:type="character" w:customStyle="1" w:styleId="BodyText2Char">
    <w:name w:val="Body Text 2 Char"/>
    <w:basedOn w:val="DefaultParagraphFont"/>
    <w:link w:val="BodyText2"/>
    <w:semiHidden/>
    <w:rsid w:val="007B6F3F"/>
    <w:rPr>
      <w:rFonts w:ascii="Arial" w:hAnsi="Arial"/>
      <w:szCs w:val="24"/>
    </w:rPr>
  </w:style>
  <w:style w:type="paragraph" w:styleId="BodyText3">
    <w:name w:val="Body Text 3"/>
    <w:basedOn w:val="Normal"/>
    <w:link w:val="BodyText3Char"/>
    <w:semiHidden/>
    <w:unhideWhenUsed/>
    <w:rsid w:val="007B6F3F"/>
    <w:rPr>
      <w:sz w:val="16"/>
      <w:szCs w:val="16"/>
    </w:rPr>
  </w:style>
  <w:style w:type="character" w:customStyle="1" w:styleId="BodyText3Char">
    <w:name w:val="Body Text 3 Char"/>
    <w:basedOn w:val="DefaultParagraphFont"/>
    <w:link w:val="BodyText3"/>
    <w:semiHidden/>
    <w:rsid w:val="007B6F3F"/>
    <w:rPr>
      <w:rFonts w:ascii="Arial" w:hAnsi="Arial"/>
      <w:sz w:val="16"/>
      <w:szCs w:val="16"/>
    </w:rPr>
  </w:style>
  <w:style w:type="paragraph" w:styleId="BodyTextFirstIndent">
    <w:name w:val="Body Text First Indent"/>
    <w:basedOn w:val="BodyText"/>
    <w:link w:val="BodyTextFirstIndentChar"/>
    <w:rsid w:val="007B6F3F"/>
    <w:pPr>
      <w:ind w:firstLine="360"/>
    </w:pPr>
  </w:style>
  <w:style w:type="character" w:customStyle="1" w:styleId="BodyTextChar">
    <w:name w:val="Body Text Char"/>
    <w:basedOn w:val="DefaultParagraphFont"/>
    <w:link w:val="BodyText"/>
    <w:rsid w:val="007B6F3F"/>
    <w:rPr>
      <w:rFonts w:ascii="Arial" w:hAnsi="Arial"/>
      <w:szCs w:val="24"/>
    </w:rPr>
  </w:style>
  <w:style w:type="character" w:customStyle="1" w:styleId="BodyTextFirstIndentChar">
    <w:name w:val="Body Text First Indent Char"/>
    <w:basedOn w:val="BodyTextChar"/>
    <w:link w:val="BodyTextFirstIndent"/>
    <w:rsid w:val="007B6F3F"/>
    <w:rPr>
      <w:rFonts w:ascii="Arial" w:hAnsi="Arial"/>
      <w:szCs w:val="24"/>
    </w:rPr>
  </w:style>
  <w:style w:type="paragraph" w:styleId="BodyTextIndent">
    <w:name w:val="Body Text Indent"/>
    <w:basedOn w:val="Normal"/>
    <w:link w:val="BodyTextIndentChar"/>
    <w:semiHidden/>
    <w:unhideWhenUsed/>
    <w:rsid w:val="007B6F3F"/>
    <w:pPr>
      <w:ind w:left="283"/>
    </w:pPr>
  </w:style>
  <w:style w:type="character" w:customStyle="1" w:styleId="BodyTextIndentChar">
    <w:name w:val="Body Text Indent Char"/>
    <w:basedOn w:val="DefaultParagraphFont"/>
    <w:link w:val="BodyTextIndent"/>
    <w:semiHidden/>
    <w:rsid w:val="007B6F3F"/>
    <w:rPr>
      <w:rFonts w:ascii="Arial" w:hAnsi="Arial"/>
      <w:szCs w:val="24"/>
    </w:rPr>
  </w:style>
  <w:style w:type="paragraph" w:styleId="BodyTextFirstIndent2">
    <w:name w:val="Body Text First Indent 2"/>
    <w:basedOn w:val="BodyTextIndent"/>
    <w:link w:val="BodyTextFirstIndent2Char"/>
    <w:semiHidden/>
    <w:unhideWhenUsed/>
    <w:rsid w:val="007B6F3F"/>
    <w:pPr>
      <w:ind w:left="360" w:firstLine="360"/>
    </w:pPr>
  </w:style>
  <w:style w:type="character" w:customStyle="1" w:styleId="BodyTextFirstIndent2Char">
    <w:name w:val="Body Text First Indent 2 Char"/>
    <w:basedOn w:val="BodyTextIndentChar"/>
    <w:link w:val="BodyTextFirstIndent2"/>
    <w:semiHidden/>
    <w:rsid w:val="007B6F3F"/>
    <w:rPr>
      <w:rFonts w:ascii="Arial" w:hAnsi="Arial"/>
      <w:szCs w:val="24"/>
    </w:rPr>
  </w:style>
  <w:style w:type="paragraph" w:styleId="BodyTextIndent2">
    <w:name w:val="Body Text Indent 2"/>
    <w:basedOn w:val="Normal"/>
    <w:link w:val="BodyTextIndent2Char"/>
    <w:semiHidden/>
    <w:unhideWhenUsed/>
    <w:rsid w:val="007B6F3F"/>
    <w:pPr>
      <w:spacing w:line="480" w:lineRule="auto"/>
      <w:ind w:left="283"/>
    </w:pPr>
  </w:style>
  <w:style w:type="character" w:customStyle="1" w:styleId="BodyTextIndent2Char">
    <w:name w:val="Body Text Indent 2 Char"/>
    <w:basedOn w:val="DefaultParagraphFont"/>
    <w:link w:val="BodyTextIndent2"/>
    <w:semiHidden/>
    <w:rsid w:val="007B6F3F"/>
    <w:rPr>
      <w:rFonts w:ascii="Arial" w:hAnsi="Arial"/>
      <w:szCs w:val="24"/>
    </w:rPr>
  </w:style>
  <w:style w:type="paragraph" w:styleId="BodyTextIndent3">
    <w:name w:val="Body Text Indent 3"/>
    <w:basedOn w:val="Normal"/>
    <w:link w:val="BodyTextIndent3Char"/>
    <w:semiHidden/>
    <w:unhideWhenUsed/>
    <w:rsid w:val="007B6F3F"/>
    <w:pPr>
      <w:ind w:left="283"/>
    </w:pPr>
    <w:rPr>
      <w:sz w:val="16"/>
      <w:szCs w:val="16"/>
    </w:rPr>
  </w:style>
  <w:style w:type="character" w:customStyle="1" w:styleId="BodyTextIndent3Char">
    <w:name w:val="Body Text Indent 3 Char"/>
    <w:basedOn w:val="DefaultParagraphFont"/>
    <w:link w:val="BodyTextIndent3"/>
    <w:semiHidden/>
    <w:rsid w:val="007B6F3F"/>
    <w:rPr>
      <w:rFonts w:ascii="Arial" w:hAnsi="Arial"/>
      <w:sz w:val="16"/>
      <w:szCs w:val="16"/>
    </w:rPr>
  </w:style>
  <w:style w:type="paragraph" w:styleId="Closing">
    <w:name w:val="Closing"/>
    <w:basedOn w:val="Normal"/>
    <w:link w:val="ClosingChar"/>
    <w:semiHidden/>
    <w:unhideWhenUsed/>
    <w:rsid w:val="007B6F3F"/>
    <w:pPr>
      <w:spacing w:after="0"/>
      <w:ind w:left="4252"/>
    </w:pPr>
  </w:style>
  <w:style w:type="character" w:customStyle="1" w:styleId="ClosingChar">
    <w:name w:val="Closing Char"/>
    <w:basedOn w:val="DefaultParagraphFont"/>
    <w:link w:val="Closing"/>
    <w:semiHidden/>
    <w:rsid w:val="007B6F3F"/>
    <w:rPr>
      <w:rFonts w:ascii="Arial" w:hAnsi="Arial"/>
      <w:szCs w:val="24"/>
    </w:rPr>
  </w:style>
  <w:style w:type="paragraph" w:styleId="Date">
    <w:name w:val="Date"/>
    <w:basedOn w:val="Normal"/>
    <w:next w:val="Normal"/>
    <w:link w:val="DateChar"/>
    <w:rsid w:val="007B6F3F"/>
  </w:style>
  <w:style w:type="character" w:customStyle="1" w:styleId="DateChar">
    <w:name w:val="Date Char"/>
    <w:basedOn w:val="DefaultParagraphFont"/>
    <w:link w:val="Date"/>
    <w:rsid w:val="007B6F3F"/>
    <w:rPr>
      <w:rFonts w:ascii="Arial" w:hAnsi="Arial"/>
      <w:szCs w:val="24"/>
    </w:rPr>
  </w:style>
  <w:style w:type="paragraph" w:styleId="DocumentMap">
    <w:name w:val="Document Map"/>
    <w:basedOn w:val="Normal"/>
    <w:link w:val="DocumentMapChar"/>
    <w:semiHidden/>
    <w:unhideWhenUsed/>
    <w:rsid w:val="007B6F3F"/>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7B6F3F"/>
    <w:rPr>
      <w:rFonts w:ascii="Segoe UI" w:hAnsi="Segoe UI" w:cs="Segoe UI"/>
      <w:sz w:val="16"/>
      <w:szCs w:val="16"/>
    </w:rPr>
  </w:style>
  <w:style w:type="paragraph" w:styleId="E-mailSignature">
    <w:name w:val="E-mail Signature"/>
    <w:basedOn w:val="Normal"/>
    <w:link w:val="E-mailSignatureChar"/>
    <w:semiHidden/>
    <w:unhideWhenUsed/>
    <w:rsid w:val="007B6F3F"/>
    <w:pPr>
      <w:spacing w:after="0"/>
    </w:pPr>
  </w:style>
  <w:style w:type="character" w:customStyle="1" w:styleId="E-mailSignatureChar">
    <w:name w:val="E-mail Signature Char"/>
    <w:basedOn w:val="DefaultParagraphFont"/>
    <w:link w:val="E-mailSignature"/>
    <w:semiHidden/>
    <w:rsid w:val="007B6F3F"/>
    <w:rPr>
      <w:rFonts w:ascii="Arial" w:hAnsi="Arial"/>
      <w:szCs w:val="24"/>
    </w:rPr>
  </w:style>
  <w:style w:type="paragraph" w:styleId="EnvelopeAddress">
    <w:name w:val="envelope address"/>
    <w:basedOn w:val="Normal"/>
    <w:semiHidden/>
    <w:unhideWhenUsed/>
    <w:rsid w:val="007B6F3F"/>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7B6F3F"/>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7B6F3F"/>
    <w:pPr>
      <w:spacing w:after="0"/>
    </w:pPr>
    <w:rPr>
      <w:i/>
      <w:iCs/>
    </w:rPr>
  </w:style>
  <w:style w:type="character" w:customStyle="1" w:styleId="HTMLAddressChar">
    <w:name w:val="HTML Address Char"/>
    <w:basedOn w:val="DefaultParagraphFont"/>
    <w:link w:val="HTMLAddress"/>
    <w:semiHidden/>
    <w:rsid w:val="007B6F3F"/>
    <w:rPr>
      <w:rFonts w:ascii="Arial" w:hAnsi="Arial"/>
      <w:i/>
      <w:iCs/>
      <w:szCs w:val="24"/>
    </w:rPr>
  </w:style>
  <w:style w:type="paragraph" w:styleId="HTMLPreformatted">
    <w:name w:val="HTML Preformatted"/>
    <w:basedOn w:val="Normal"/>
    <w:link w:val="HTMLPreformattedChar"/>
    <w:semiHidden/>
    <w:unhideWhenUsed/>
    <w:rsid w:val="007B6F3F"/>
    <w:pPr>
      <w:spacing w:after="0"/>
    </w:pPr>
    <w:rPr>
      <w:rFonts w:ascii="Consolas" w:hAnsi="Consolas"/>
      <w:szCs w:val="20"/>
    </w:rPr>
  </w:style>
  <w:style w:type="character" w:customStyle="1" w:styleId="HTMLPreformattedChar">
    <w:name w:val="HTML Preformatted Char"/>
    <w:basedOn w:val="DefaultParagraphFont"/>
    <w:link w:val="HTMLPreformatted"/>
    <w:semiHidden/>
    <w:rsid w:val="007B6F3F"/>
    <w:rPr>
      <w:rFonts w:ascii="Consolas" w:hAnsi="Consolas"/>
    </w:rPr>
  </w:style>
  <w:style w:type="paragraph" w:styleId="Index1">
    <w:name w:val="index 1"/>
    <w:basedOn w:val="Normal"/>
    <w:next w:val="Normal"/>
    <w:autoRedefine/>
    <w:semiHidden/>
    <w:unhideWhenUsed/>
    <w:rsid w:val="007B6F3F"/>
    <w:pPr>
      <w:spacing w:after="0"/>
      <w:ind w:left="200" w:hanging="200"/>
    </w:pPr>
  </w:style>
  <w:style w:type="paragraph" w:styleId="Index2">
    <w:name w:val="index 2"/>
    <w:basedOn w:val="Normal"/>
    <w:next w:val="Normal"/>
    <w:autoRedefine/>
    <w:semiHidden/>
    <w:unhideWhenUsed/>
    <w:rsid w:val="007B6F3F"/>
    <w:pPr>
      <w:spacing w:after="0"/>
      <w:ind w:left="400" w:hanging="200"/>
    </w:pPr>
  </w:style>
  <w:style w:type="paragraph" w:styleId="Index3">
    <w:name w:val="index 3"/>
    <w:basedOn w:val="Normal"/>
    <w:next w:val="Normal"/>
    <w:autoRedefine/>
    <w:semiHidden/>
    <w:unhideWhenUsed/>
    <w:rsid w:val="007B6F3F"/>
    <w:pPr>
      <w:spacing w:after="0"/>
      <w:ind w:left="600" w:hanging="200"/>
    </w:pPr>
  </w:style>
  <w:style w:type="paragraph" w:styleId="Index4">
    <w:name w:val="index 4"/>
    <w:basedOn w:val="Normal"/>
    <w:next w:val="Normal"/>
    <w:autoRedefine/>
    <w:semiHidden/>
    <w:unhideWhenUsed/>
    <w:rsid w:val="007B6F3F"/>
    <w:pPr>
      <w:spacing w:after="0"/>
      <w:ind w:left="800" w:hanging="200"/>
    </w:pPr>
  </w:style>
  <w:style w:type="paragraph" w:styleId="Index5">
    <w:name w:val="index 5"/>
    <w:basedOn w:val="Normal"/>
    <w:next w:val="Normal"/>
    <w:autoRedefine/>
    <w:semiHidden/>
    <w:unhideWhenUsed/>
    <w:rsid w:val="007B6F3F"/>
    <w:pPr>
      <w:spacing w:after="0"/>
      <w:ind w:left="1000" w:hanging="200"/>
    </w:pPr>
  </w:style>
  <w:style w:type="paragraph" w:styleId="Index6">
    <w:name w:val="index 6"/>
    <w:basedOn w:val="Normal"/>
    <w:next w:val="Normal"/>
    <w:autoRedefine/>
    <w:semiHidden/>
    <w:unhideWhenUsed/>
    <w:rsid w:val="007B6F3F"/>
    <w:pPr>
      <w:spacing w:after="0"/>
      <w:ind w:left="1200" w:hanging="200"/>
    </w:pPr>
  </w:style>
  <w:style w:type="paragraph" w:styleId="Index7">
    <w:name w:val="index 7"/>
    <w:basedOn w:val="Normal"/>
    <w:next w:val="Normal"/>
    <w:autoRedefine/>
    <w:semiHidden/>
    <w:unhideWhenUsed/>
    <w:rsid w:val="007B6F3F"/>
    <w:pPr>
      <w:spacing w:after="0"/>
      <w:ind w:left="1400" w:hanging="200"/>
    </w:pPr>
  </w:style>
  <w:style w:type="paragraph" w:styleId="Index8">
    <w:name w:val="index 8"/>
    <w:basedOn w:val="Normal"/>
    <w:next w:val="Normal"/>
    <w:autoRedefine/>
    <w:semiHidden/>
    <w:unhideWhenUsed/>
    <w:rsid w:val="007B6F3F"/>
    <w:pPr>
      <w:spacing w:after="0"/>
      <w:ind w:left="1600" w:hanging="200"/>
    </w:pPr>
  </w:style>
  <w:style w:type="paragraph" w:styleId="Index9">
    <w:name w:val="index 9"/>
    <w:basedOn w:val="Normal"/>
    <w:next w:val="Normal"/>
    <w:autoRedefine/>
    <w:semiHidden/>
    <w:unhideWhenUsed/>
    <w:rsid w:val="007B6F3F"/>
    <w:pPr>
      <w:spacing w:after="0"/>
      <w:ind w:left="1800" w:hanging="200"/>
    </w:pPr>
  </w:style>
  <w:style w:type="paragraph" w:styleId="IndexHeading">
    <w:name w:val="index heading"/>
    <w:basedOn w:val="Normal"/>
    <w:next w:val="Index1"/>
    <w:semiHidden/>
    <w:unhideWhenUsed/>
    <w:rsid w:val="007B6F3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6F3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6F3F"/>
    <w:rPr>
      <w:rFonts w:ascii="Arial" w:hAnsi="Arial"/>
      <w:i/>
      <w:iCs/>
      <w:color w:val="4F81BD" w:themeColor="accent1"/>
      <w:szCs w:val="24"/>
    </w:rPr>
  </w:style>
  <w:style w:type="paragraph" w:styleId="List">
    <w:name w:val="List"/>
    <w:basedOn w:val="Normal"/>
    <w:semiHidden/>
    <w:unhideWhenUsed/>
    <w:rsid w:val="007B6F3F"/>
    <w:pPr>
      <w:ind w:left="283" w:hanging="283"/>
      <w:contextualSpacing/>
    </w:pPr>
  </w:style>
  <w:style w:type="paragraph" w:styleId="List2">
    <w:name w:val="List 2"/>
    <w:basedOn w:val="Normal"/>
    <w:semiHidden/>
    <w:unhideWhenUsed/>
    <w:rsid w:val="007B6F3F"/>
    <w:pPr>
      <w:ind w:left="566" w:hanging="283"/>
      <w:contextualSpacing/>
    </w:pPr>
  </w:style>
  <w:style w:type="paragraph" w:styleId="List3">
    <w:name w:val="List 3"/>
    <w:basedOn w:val="Normal"/>
    <w:semiHidden/>
    <w:unhideWhenUsed/>
    <w:rsid w:val="007B6F3F"/>
    <w:pPr>
      <w:ind w:left="849" w:hanging="283"/>
      <w:contextualSpacing/>
    </w:pPr>
  </w:style>
  <w:style w:type="paragraph" w:styleId="List4">
    <w:name w:val="List 4"/>
    <w:basedOn w:val="Normal"/>
    <w:rsid w:val="007B6F3F"/>
    <w:pPr>
      <w:ind w:left="1132" w:hanging="283"/>
      <w:contextualSpacing/>
    </w:pPr>
  </w:style>
  <w:style w:type="paragraph" w:styleId="List5">
    <w:name w:val="List 5"/>
    <w:basedOn w:val="Normal"/>
    <w:rsid w:val="007B6F3F"/>
    <w:pPr>
      <w:ind w:left="1415" w:hanging="283"/>
      <w:contextualSpacing/>
    </w:pPr>
  </w:style>
  <w:style w:type="paragraph" w:styleId="ListBullet">
    <w:name w:val="List Bullet"/>
    <w:basedOn w:val="Normal"/>
    <w:semiHidden/>
    <w:unhideWhenUsed/>
    <w:rsid w:val="007B6F3F"/>
    <w:pPr>
      <w:numPr>
        <w:numId w:val="44"/>
      </w:numPr>
      <w:contextualSpacing/>
    </w:pPr>
  </w:style>
  <w:style w:type="paragraph" w:styleId="ListBullet2">
    <w:name w:val="List Bullet 2"/>
    <w:basedOn w:val="Normal"/>
    <w:semiHidden/>
    <w:unhideWhenUsed/>
    <w:rsid w:val="007B6F3F"/>
    <w:pPr>
      <w:numPr>
        <w:numId w:val="45"/>
      </w:numPr>
      <w:contextualSpacing/>
    </w:pPr>
  </w:style>
  <w:style w:type="paragraph" w:styleId="ListBullet3">
    <w:name w:val="List Bullet 3"/>
    <w:basedOn w:val="Normal"/>
    <w:semiHidden/>
    <w:unhideWhenUsed/>
    <w:rsid w:val="007B6F3F"/>
    <w:pPr>
      <w:numPr>
        <w:numId w:val="46"/>
      </w:numPr>
      <w:contextualSpacing/>
    </w:pPr>
  </w:style>
  <w:style w:type="paragraph" w:styleId="ListBullet4">
    <w:name w:val="List Bullet 4"/>
    <w:basedOn w:val="Normal"/>
    <w:semiHidden/>
    <w:unhideWhenUsed/>
    <w:rsid w:val="007B6F3F"/>
    <w:pPr>
      <w:numPr>
        <w:numId w:val="47"/>
      </w:numPr>
      <w:contextualSpacing/>
    </w:pPr>
  </w:style>
  <w:style w:type="paragraph" w:styleId="ListBullet5">
    <w:name w:val="List Bullet 5"/>
    <w:basedOn w:val="Normal"/>
    <w:semiHidden/>
    <w:unhideWhenUsed/>
    <w:rsid w:val="007B6F3F"/>
    <w:pPr>
      <w:numPr>
        <w:numId w:val="48"/>
      </w:numPr>
      <w:contextualSpacing/>
    </w:pPr>
  </w:style>
  <w:style w:type="paragraph" w:styleId="ListContinue">
    <w:name w:val="List Continue"/>
    <w:basedOn w:val="Normal"/>
    <w:semiHidden/>
    <w:unhideWhenUsed/>
    <w:rsid w:val="007B6F3F"/>
    <w:pPr>
      <w:ind w:left="283"/>
      <w:contextualSpacing/>
    </w:pPr>
  </w:style>
  <w:style w:type="paragraph" w:styleId="ListContinue2">
    <w:name w:val="List Continue 2"/>
    <w:basedOn w:val="Normal"/>
    <w:semiHidden/>
    <w:unhideWhenUsed/>
    <w:rsid w:val="007B6F3F"/>
    <w:pPr>
      <w:ind w:left="566"/>
      <w:contextualSpacing/>
    </w:pPr>
  </w:style>
  <w:style w:type="paragraph" w:styleId="ListContinue3">
    <w:name w:val="List Continue 3"/>
    <w:basedOn w:val="Normal"/>
    <w:semiHidden/>
    <w:unhideWhenUsed/>
    <w:rsid w:val="007B6F3F"/>
    <w:pPr>
      <w:ind w:left="849"/>
      <w:contextualSpacing/>
    </w:pPr>
  </w:style>
  <w:style w:type="paragraph" w:styleId="ListContinue4">
    <w:name w:val="List Continue 4"/>
    <w:basedOn w:val="Normal"/>
    <w:semiHidden/>
    <w:unhideWhenUsed/>
    <w:rsid w:val="007B6F3F"/>
    <w:pPr>
      <w:ind w:left="1132"/>
      <w:contextualSpacing/>
    </w:pPr>
  </w:style>
  <w:style w:type="paragraph" w:styleId="ListContinue5">
    <w:name w:val="List Continue 5"/>
    <w:basedOn w:val="Normal"/>
    <w:semiHidden/>
    <w:unhideWhenUsed/>
    <w:rsid w:val="007B6F3F"/>
    <w:pPr>
      <w:ind w:left="1415"/>
      <w:contextualSpacing/>
    </w:pPr>
  </w:style>
  <w:style w:type="paragraph" w:styleId="ListNumber">
    <w:name w:val="List Number"/>
    <w:basedOn w:val="Normal"/>
    <w:rsid w:val="007B6F3F"/>
    <w:pPr>
      <w:numPr>
        <w:numId w:val="49"/>
      </w:numPr>
      <w:contextualSpacing/>
    </w:pPr>
  </w:style>
  <w:style w:type="paragraph" w:styleId="ListNumber2">
    <w:name w:val="List Number 2"/>
    <w:basedOn w:val="Normal"/>
    <w:semiHidden/>
    <w:unhideWhenUsed/>
    <w:rsid w:val="007B6F3F"/>
    <w:pPr>
      <w:numPr>
        <w:numId w:val="50"/>
      </w:numPr>
      <w:contextualSpacing/>
    </w:pPr>
  </w:style>
  <w:style w:type="paragraph" w:styleId="ListNumber3">
    <w:name w:val="List Number 3"/>
    <w:basedOn w:val="Normal"/>
    <w:semiHidden/>
    <w:unhideWhenUsed/>
    <w:rsid w:val="007B6F3F"/>
    <w:pPr>
      <w:numPr>
        <w:numId w:val="51"/>
      </w:numPr>
      <w:contextualSpacing/>
    </w:pPr>
  </w:style>
  <w:style w:type="paragraph" w:styleId="ListNumber4">
    <w:name w:val="List Number 4"/>
    <w:basedOn w:val="Normal"/>
    <w:semiHidden/>
    <w:unhideWhenUsed/>
    <w:rsid w:val="007B6F3F"/>
    <w:pPr>
      <w:numPr>
        <w:numId w:val="52"/>
      </w:numPr>
      <w:contextualSpacing/>
    </w:pPr>
  </w:style>
  <w:style w:type="paragraph" w:styleId="ListNumber5">
    <w:name w:val="List Number 5"/>
    <w:basedOn w:val="Normal"/>
    <w:semiHidden/>
    <w:unhideWhenUsed/>
    <w:rsid w:val="007B6F3F"/>
    <w:pPr>
      <w:numPr>
        <w:numId w:val="53"/>
      </w:numPr>
      <w:contextualSpacing/>
    </w:pPr>
  </w:style>
  <w:style w:type="paragraph" w:styleId="ListParagraph">
    <w:name w:val="List Paragraph"/>
    <w:basedOn w:val="Normal"/>
    <w:uiPriority w:val="34"/>
    <w:qFormat/>
    <w:rsid w:val="007B6F3F"/>
    <w:pPr>
      <w:ind w:left="720"/>
      <w:contextualSpacing/>
    </w:pPr>
  </w:style>
  <w:style w:type="paragraph" w:styleId="MacroText">
    <w:name w:val="macro"/>
    <w:link w:val="MacroTextChar"/>
    <w:semiHidden/>
    <w:unhideWhenUsed/>
    <w:rsid w:val="007B6F3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7B6F3F"/>
    <w:rPr>
      <w:rFonts w:ascii="Consolas" w:hAnsi="Consolas"/>
    </w:rPr>
  </w:style>
  <w:style w:type="paragraph" w:styleId="MessageHeader">
    <w:name w:val="Message Header"/>
    <w:basedOn w:val="Normal"/>
    <w:link w:val="MessageHeaderChar"/>
    <w:semiHidden/>
    <w:unhideWhenUsed/>
    <w:rsid w:val="007B6F3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7B6F3F"/>
    <w:rPr>
      <w:rFonts w:asciiTheme="majorHAnsi" w:eastAsiaTheme="majorEastAsia" w:hAnsiTheme="majorHAnsi" w:cstheme="majorBidi"/>
      <w:sz w:val="24"/>
      <w:szCs w:val="24"/>
      <w:shd w:val="pct20" w:color="auto" w:fill="auto"/>
    </w:rPr>
  </w:style>
  <w:style w:type="paragraph" w:styleId="NoSpacing">
    <w:name w:val="No Spacing"/>
    <w:uiPriority w:val="1"/>
    <w:qFormat/>
    <w:rsid w:val="007B6F3F"/>
    <w:pPr>
      <w:jc w:val="both"/>
    </w:pPr>
    <w:rPr>
      <w:rFonts w:ascii="Arial" w:hAnsi="Arial"/>
      <w:szCs w:val="24"/>
    </w:rPr>
  </w:style>
  <w:style w:type="paragraph" w:styleId="NormalWeb">
    <w:name w:val="Normal (Web)"/>
    <w:basedOn w:val="Normal"/>
    <w:semiHidden/>
    <w:unhideWhenUsed/>
    <w:rsid w:val="007B6F3F"/>
    <w:rPr>
      <w:rFonts w:ascii="Times New Roman" w:hAnsi="Times New Roman"/>
      <w:sz w:val="24"/>
    </w:rPr>
  </w:style>
  <w:style w:type="paragraph" w:styleId="NoteHeading">
    <w:name w:val="Note Heading"/>
    <w:basedOn w:val="Normal"/>
    <w:next w:val="Normal"/>
    <w:link w:val="NoteHeadingChar"/>
    <w:semiHidden/>
    <w:unhideWhenUsed/>
    <w:rsid w:val="007B6F3F"/>
    <w:pPr>
      <w:spacing w:after="0"/>
    </w:pPr>
  </w:style>
  <w:style w:type="character" w:customStyle="1" w:styleId="NoteHeadingChar">
    <w:name w:val="Note Heading Char"/>
    <w:basedOn w:val="DefaultParagraphFont"/>
    <w:link w:val="NoteHeading"/>
    <w:semiHidden/>
    <w:rsid w:val="007B6F3F"/>
    <w:rPr>
      <w:rFonts w:ascii="Arial" w:hAnsi="Arial"/>
      <w:szCs w:val="24"/>
    </w:rPr>
  </w:style>
  <w:style w:type="paragraph" w:styleId="PlainText">
    <w:name w:val="Plain Text"/>
    <w:basedOn w:val="Normal"/>
    <w:link w:val="PlainTextChar"/>
    <w:semiHidden/>
    <w:unhideWhenUsed/>
    <w:rsid w:val="007B6F3F"/>
    <w:pPr>
      <w:spacing w:after="0"/>
    </w:pPr>
    <w:rPr>
      <w:rFonts w:ascii="Consolas" w:hAnsi="Consolas"/>
      <w:sz w:val="21"/>
      <w:szCs w:val="21"/>
    </w:rPr>
  </w:style>
  <w:style w:type="character" w:customStyle="1" w:styleId="PlainTextChar">
    <w:name w:val="Plain Text Char"/>
    <w:basedOn w:val="DefaultParagraphFont"/>
    <w:link w:val="PlainText"/>
    <w:semiHidden/>
    <w:rsid w:val="007B6F3F"/>
    <w:rPr>
      <w:rFonts w:ascii="Consolas" w:hAnsi="Consolas"/>
      <w:sz w:val="21"/>
      <w:szCs w:val="21"/>
    </w:rPr>
  </w:style>
  <w:style w:type="paragraph" w:styleId="Quote">
    <w:name w:val="Quote"/>
    <w:basedOn w:val="Normal"/>
    <w:next w:val="Normal"/>
    <w:link w:val="QuoteChar"/>
    <w:uiPriority w:val="29"/>
    <w:qFormat/>
    <w:rsid w:val="007B6F3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6F3F"/>
    <w:rPr>
      <w:rFonts w:ascii="Arial" w:hAnsi="Arial"/>
      <w:i/>
      <w:iCs/>
      <w:color w:val="404040" w:themeColor="text1" w:themeTint="BF"/>
      <w:szCs w:val="24"/>
    </w:rPr>
  </w:style>
  <w:style w:type="paragraph" w:styleId="Salutation">
    <w:name w:val="Salutation"/>
    <w:basedOn w:val="Normal"/>
    <w:next w:val="Normal"/>
    <w:link w:val="SalutationChar"/>
    <w:rsid w:val="007B6F3F"/>
  </w:style>
  <w:style w:type="character" w:customStyle="1" w:styleId="SalutationChar">
    <w:name w:val="Salutation Char"/>
    <w:basedOn w:val="DefaultParagraphFont"/>
    <w:link w:val="Salutation"/>
    <w:rsid w:val="007B6F3F"/>
    <w:rPr>
      <w:rFonts w:ascii="Arial" w:hAnsi="Arial"/>
      <w:szCs w:val="24"/>
    </w:rPr>
  </w:style>
  <w:style w:type="paragraph" w:styleId="Signature">
    <w:name w:val="Signature"/>
    <w:basedOn w:val="Normal"/>
    <w:link w:val="SignatureChar"/>
    <w:semiHidden/>
    <w:unhideWhenUsed/>
    <w:rsid w:val="007B6F3F"/>
    <w:pPr>
      <w:spacing w:after="0"/>
      <w:ind w:left="4252"/>
    </w:pPr>
  </w:style>
  <w:style w:type="character" w:customStyle="1" w:styleId="SignatureChar">
    <w:name w:val="Signature Char"/>
    <w:basedOn w:val="DefaultParagraphFont"/>
    <w:link w:val="Signature"/>
    <w:semiHidden/>
    <w:rsid w:val="007B6F3F"/>
    <w:rPr>
      <w:rFonts w:ascii="Arial" w:hAnsi="Arial"/>
      <w:szCs w:val="24"/>
    </w:rPr>
  </w:style>
  <w:style w:type="paragraph" w:styleId="Subtitle">
    <w:name w:val="Subtitle"/>
    <w:basedOn w:val="Normal"/>
    <w:next w:val="Normal"/>
    <w:link w:val="SubtitleChar"/>
    <w:qFormat/>
    <w:rsid w:val="007B6F3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B6F3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7B6F3F"/>
    <w:pPr>
      <w:spacing w:after="0"/>
      <w:ind w:left="200" w:hanging="200"/>
    </w:pPr>
  </w:style>
  <w:style w:type="paragraph" w:styleId="TableofFigures">
    <w:name w:val="table of figures"/>
    <w:basedOn w:val="Normal"/>
    <w:next w:val="Normal"/>
    <w:semiHidden/>
    <w:unhideWhenUsed/>
    <w:rsid w:val="007B6F3F"/>
    <w:pPr>
      <w:spacing w:after="0"/>
    </w:pPr>
  </w:style>
  <w:style w:type="paragraph" w:styleId="Title">
    <w:name w:val="Title"/>
    <w:basedOn w:val="Normal"/>
    <w:next w:val="Normal"/>
    <w:link w:val="TitleChar"/>
    <w:qFormat/>
    <w:rsid w:val="007B6F3F"/>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B6F3F"/>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7B6F3F"/>
    <w:pPr>
      <w:spacing w:before="120"/>
    </w:pPr>
    <w:rPr>
      <w:rFonts w:asciiTheme="majorHAnsi" w:eastAsiaTheme="majorEastAsia" w:hAnsiTheme="majorHAnsi" w:cstheme="majorBidi"/>
      <w:b/>
      <w:bCs/>
      <w:sz w:val="24"/>
    </w:rPr>
  </w:style>
  <w:style w:type="paragraph" w:styleId="Revision">
    <w:name w:val="Revision"/>
    <w:hidden/>
    <w:uiPriority w:val="99"/>
    <w:semiHidden/>
    <w:rsid w:val="00CA714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026864">
      <w:bodyDiv w:val="1"/>
      <w:marLeft w:val="0"/>
      <w:marRight w:val="0"/>
      <w:marTop w:val="0"/>
      <w:marBottom w:val="0"/>
      <w:divBdr>
        <w:top w:val="none" w:sz="0" w:space="0" w:color="auto"/>
        <w:left w:val="none" w:sz="0" w:space="0" w:color="auto"/>
        <w:bottom w:val="none" w:sz="0" w:space="0" w:color="auto"/>
        <w:right w:val="none" w:sz="0" w:space="0" w:color="auto"/>
      </w:divBdr>
    </w:div>
    <w:div w:id="211775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header" Target="header4.xml"/><Relationship Id="rId39" Type="http://schemas.openxmlformats.org/officeDocument/2006/relationships/footer" Target="footer12.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aic.delivery@defence.gov.au" TargetMode="External"/><Relationship Id="rId25" Type="http://schemas.openxmlformats.org/officeDocument/2006/relationships/footer" Target="footer6.xml"/><Relationship Id="rId33" Type="http://schemas.openxmlformats.org/officeDocument/2006/relationships/header" Target="header7.xml"/><Relationship Id="rId38"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www.finance.gov.au/publications/resource-management-guides/supplier-pay-time-or-pay-interest-policy-rmg-417" TargetMode="Externa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niaa.gov.au/indigenous-affairs/economic-development/indigenous-procurement-policy-ipp" TargetMode="External"/><Relationship Id="rId32" Type="http://schemas.openxmlformats.org/officeDocument/2006/relationships/image" Target="media/image4.jpeg"/><Relationship Id="rId37" Type="http://schemas.openxmlformats.org/officeDocument/2006/relationships/footer" Target="footer1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treasury.gov.au/small-business/payment-times-procurement-connected-policy" TargetMode="External"/><Relationship Id="rId28" Type="http://schemas.openxmlformats.org/officeDocument/2006/relationships/header" Target="header5.xml"/><Relationship Id="rId36" Type="http://schemas.openxmlformats.org/officeDocument/2006/relationships/header" Target="header9.xml"/><Relationship Id="rId10" Type="http://schemas.openxmlformats.org/officeDocument/2006/relationships/header" Target="header2.xml"/><Relationship Id="rId19" Type="http://schemas.openxmlformats.org/officeDocument/2006/relationships/hyperlink" Target="https://www.finance.gov.au/publications/resource-management-guides/supplier-pay-time-or-pay-interest-policy-rmg-417" TargetMode="Externa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footer" Target="footer7.xml"/><Relationship Id="rId30" Type="http://schemas.openxmlformats.org/officeDocument/2006/relationships/header" Target="header6.xml"/><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63F78-D0B9-477C-857D-FA1476AD3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1415</TotalTime>
  <Pages>1</Pages>
  <Words>15421</Words>
  <Characters>110721</Characters>
  <Application>Microsoft Office Word</Application>
  <DocSecurity>0</DocSecurity>
  <Lines>922</Lines>
  <Paragraphs>251</Paragraphs>
  <ScaleCrop>false</ScaleCrop>
  <HeadingPairs>
    <vt:vector size="2" baseType="variant">
      <vt:variant>
        <vt:lpstr>Title</vt:lpstr>
      </vt:variant>
      <vt:variant>
        <vt:i4>1</vt:i4>
      </vt:variant>
    </vt:vector>
  </HeadingPairs>
  <TitlesOfParts>
    <vt:vector size="1" baseType="lpstr">
      <vt:lpstr>Conditions of Deed</vt:lpstr>
    </vt:vector>
  </TitlesOfParts>
  <Company>Department of Defence</Company>
  <LinksUpToDate>false</LinksUpToDate>
  <CharactersWithSpaces>125891</CharactersWithSpaces>
  <SharedDoc>false</SharedDoc>
  <HLinks>
    <vt:vector size="246" baseType="variant">
      <vt:variant>
        <vt:i4>131087</vt:i4>
      </vt:variant>
      <vt:variant>
        <vt:i4>507</vt:i4>
      </vt:variant>
      <vt:variant>
        <vt:i4>0</vt:i4>
      </vt:variant>
      <vt:variant>
        <vt:i4>5</vt:i4>
      </vt:variant>
      <vt:variant>
        <vt:lpwstr>http://drnet.defence.gov.au/DMO/Commercial/Commercial Policy Framework/Pages/Factsheets-and-Guidance.aspx</vt:lpwstr>
      </vt:variant>
      <vt:variant>
        <vt:lpwstr/>
      </vt:variant>
      <vt:variant>
        <vt:i4>3538979</vt:i4>
      </vt:variant>
      <vt:variant>
        <vt:i4>474</vt:i4>
      </vt:variant>
      <vt:variant>
        <vt:i4>0</vt:i4>
      </vt:variant>
      <vt:variant>
        <vt:i4>5</vt:i4>
      </vt:variant>
      <vt:variant>
        <vt:lpwstr>http://www.supplynation.org.au/</vt:lpwstr>
      </vt:variant>
      <vt:variant>
        <vt:lpwstr/>
      </vt:variant>
      <vt:variant>
        <vt:i4>5898261</vt:i4>
      </vt:variant>
      <vt:variant>
        <vt:i4>471</vt:i4>
      </vt:variant>
      <vt:variant>
        <vt:i4>0</vt:i4>
      </vt:variant>
      <vt:variant>
        <vt:i4>5</vt:i4>
      </vt:variant>
      <vt:variant>
        <vt:lpwstr>http://www.dpmc.gov.au/resource-centre/government/commonwealth-indigenous-procurement-policy</vt:lpwstr>
      </vt:variant>
      <vt:variant>
        <vt:lpwstr/>
      </vt:variant>
      <vt:variant>
        <vt:i4>5046360</vt:i4>
      </vt:variant>
      <vt:variant>
        <vt:i4>414</vt:i4>
      </vt:variant>
      <vt:variant>
        <vt:i4>0</vt:i4>
      </vt:variant>
      <vt:variant>
        <vt:i4>5</vt:i4>
      </vt:variant>
      <vt:variant>
        <vt:lpwstr>http://drnet.defence.gov.au/DMO/Commercial/Specialist Commercial Services/Pages/FIS-Endorsed-Indexes.aspx</vt:lpwstr>
      </vt:variant>
      <vt:variant>
        <vt:lpwstr/>
      </vt:variant>
      <vt:variant>
        <vt:i4>1966134</vt:i4>
      </vt:variant>
      <vt:variant>
        <vt:i4>281</vt:i4>
      </vt:variant>
      <vt:variant>
        <vt:i4>0</vt:i4>
      </vt:variant>
      <vt:variant>
        <vt:i4>5</vt:i4>
      </vt:variant>
      <vt:variant>
        <vt:lpwstr/>
      </vt:variant>
      <vt:variant>
        <vt:lpwstr>_Toc437261397</vt:lpwstr>
      </vt:variant>
      <vt:variant>
        <vt:i4>1966134</vt:i4>
      </vt:variant>
      <vt:variant>
        <vt:i4>275</vt:i4>
      </vt:variant>
      <vt:variant>
        <vt:i4>0</vt:i4>
      </vt:variant>
      <vt:variant>
        <vt:i4>5</vt:i4>
      </vt:variant>
      <vt:variant>
        <vt:lpwstr/>
      </vt:variant>
      <vt:variant>
        <vt:lpwstr>_Toc437261396</vt:lpwstr>
      </vt:variant>
      <vt:variant>
        <vt:i4>1966134</vt:i4>
      </vt:variant>
      <vt:variant>
        <vt:i4>269</vt:i4>
      </vt:variant>
      <vt:variant>
        <vt:i4>0</vt:i4>
      </vt:variant>
      <vt:variant>
        <vt:i4>5</vt:i4>
      </vt:variant>
      <vt:variant>
        <vt:lpwstr/>
      </vt:variant>
      <vt:variant>
        <vt:lpwstr>_Toc437261395</vt:lpwstr>
      </vt:variant>
      <vt:variant>
        <vt:i4>1966134</vt:i4>
      </vt:variant>
      <vt:variant>
        <vt:i4>263</vt:i4>
      </vt:variant>
      <vt:variant>
        <vt:i4>0</vt:i4>
      </vt:variant>
      <vt:variant>
        <vt:i4>5</vt:i4>
      </vt:variant>
      <vt:variant>
        <vt:lpwstr/>
      </vt:variant>
      <vt:variant>
        <vt:lpwstr>_Toc437261394</vt:lpwstr>
      </vt:variant>
      <vt:variant>
        <vt:i4>1966134</vt:i4>
      </vt:variant>
      <vt:variant>
        <vt:i4>257</vt:i4>
      </vt:variant>
      <vt:variant>
        <vt:i4>0</vt:i4>
      </vt:variant>
      <vt:variant>
        <vt:i4>5</vt:i4>
      </vt:variant>
      <vt:variant>
        <vt:lpwstr/>
      </vt:variant>
      <vt:variant>
        <vt:lpwstr>_Toc437261393</vt:lpwstr>
      </vt:variant>
      <vt:variant>
        <vt:i4>1966134</vt:i4>
      </vt:variant>
      <vt:variant>
        <vt:i4>251</vt:i4>
      </vt:variant>
      <vt:variant>
        <vt:i4>0</vt:i4>
      </vt:variant>
      <vt:variant>
        <vt:i4>5</vt:i4>
      </vt:variant>
      <vt:variant>
        <vt:lpwstr/>
      </vt:variant>
      <vt:variant>
        <vt:lpwstr>_Toc437261392</vt:lpwstr>
      </vt:variant>
      <vt:variant>
        <vt:i4>1966134</vt:i4>
      </vt:variant>
      <vt:variant>
        <vt:i4>245</vt:i4>
      </vt:variant>
      <vt:variant>
        <vt:i4>0</vt:i4>
      </vt:variant>
      <vt:variant>
        <vt:i4>5</vt:i4>
      </vt:variant>
      <vt:variant>
        <vt:lpwstr/>
      </vt:variant>
      <vt:variant>
        <vt:lpwstr>_Toc437261391</vt:lpwstr>
      </vt:variant>
      <vt:variant>
        <vt:i4>1966134</vt:i4>
      </vt:variant>
      <vt:variant>
        <vt:i4>239</vt:i4>
      </vt:variant>
      <vt:variant>
        <vt:i4>0</vt:i4>
      </vt:variant>
      <vt:variant>
        <vt:i4>5</vt:i4>
      </vt:variant>
      <vt:variant>
        <vt:lpwstr/>
      </vt:variant>
      <vt:variant>
        <vt:lpwstr>_Toc437261390</vt:lpwstr>
      </vt:variant>
      <vt:variant>
        <vt:i4>2031670</vt:i4>
      </vt:variant>
      <vt:variant>
        <vt:i4>233</vt:i4>
      </vt:variant>
      <vt:variant>
        <vt:i4>0</vt:i4>
      </vt:variant>
      <vt:variant>
        <vt:i4>5</vt:i4>
      </vt:variant>
      <vt:variant>
        <vt:lpwstr/>
      </vt:variant>
      <vt:variant>
        <vt:lpwstr>_Toc437261389</vt:lpwstr>
      </vt:variant>
      <vt:variant>
        <vt:i4>2031670</vt:i4>
      </vt:variant>
      <vt:variant>
        <vt:i4>227</vt:i4>
      </vt:variant>
      <vt:variant>
        <vt:i4>0</vt:i4>
      </vt:variant>
      <vt:variant>
        <vt:i4>5</vt:i4>
      </vt:variant>
      <vt:variant>
        <vt:lpwstr/>
      </vt:variant>
      <vt:variant>
        <vt:lpwstr>_Toc437261388</vt:lpwstr>
      </vt:variant>
      <vt:variant>
        <vt:i4>2031670</vt:i4>
      </vt:variant>
      <vt:variant>
        <vt:i4>221</vt:i4>
      </vt:variant>
      <vt:variant>
        <vt:i4>0</vt:i4>
      </vt:variant>
      <vt:variant>
        <vt:i4>5</vt:i4>
      </vt:variant>
      <vt:variant>
        <vt:lpwstr/>
      </vt:variant>
      <vt:variant>
        <vt:lpwstr>_Toc437261387</vt:lpwstr>
      </vt:variant>
      <vt:variant>
        <vt:i4>2031670</vt:i4>
      </vt:variant>
      <vt:variant>
        <vt:i4>215</vt:i4>
      </vt:variant>
      <vt:variant>
        <vt:i4>0</vt:i4>
      </vt:variant>
      <vt:variant>
        <vt:i4>5</vt:i4>
      </vt:variant>
      <vt:variant>
        <vt:lpwstr/>
      </vt:variant>
      <vt:variant>
        <vt:lpwstr>_Toc437261386</vt:lpwstr>
      </vt:variant>
      <vt:variant>
        <vt:i4>2031670</vt:i4>
      </vt:variant>
      <vt:variant>
        <vt:i4>209</vt:i4>
      </vt:variant>
      <vt:variant>
        <vt:i4>0</vt:i4>
      </vt:variant>
      <vt:variant>
        <vt:i4>5</vt:i4>
      </vt:variant>
      <vt:variant>
        <vt:lpwstr/>
      </vt:variant>
      <vt:variant>
        <vt:lpwstr>_Toc437261385</vt:lpwstr>
      </vt:variant>
      <vt:variant>
        <vt:i4>2031670</vt:i4>
      </vt:variant>
      <vt:variant>
        <vt:i4>203</vt:i4>
      </vt:variant>
      <vt:variant>
        <vt:i4>0</vt:i4>
      </vt:variant>
      <vt:variant>
        <vt:i4>5</vt:i4>
      </vt:variant>
      <vt:variant>
        <vt:lpwstr/>
      </vt:variant>
      <vt:variant>
        <vt:lpwstr>_Toc437261384</vt:lpwstr>
      </vt:variant>
      <vt:variant>
        <vt:i4>2031670</vt:i4>
      </vt:variant>
      <vt:variant>
        <vt:i4>197</vt:i4>
      </vt:variant>
      <vt:variant>
        <vt:i4>0</vt:i4>
      </vt:variant>
      <vt:variant>
        <vt:i4>5</vt:i4>
      </vt:variant>
      <vt:variant>
        <vt:lpwstr/>
      </vt:variant>
      <vt:variant>
        <vt:lpwstr>_Toc437261383</vt:lpwstr>
      </vt:variant>
      <vt:variant>
        <vt:i4>2031670</vt:i4>
      </vt:variant>
      <vt:variant>
        <vt:i4>191</vt:i4>
      </vt:variant>
      <vt:variant>
        <vt:i4>0</vt:i4>
      </vt:variant>
      <vt:variant>
        <vt:i4>5</vt:i4>
      </vt:variant>
      <vt:variant>
        <vt:lpwstr/>
      </vt:variant>
      <vt:variant>
        <vt:lpwstr>_Toc437261382</vt:lpwstr>
      </vt:variant>
      <vt:variant>
        <vt:i4>2031670</vt:i4>
      </vt:variant>
      <vt:variant>
        <vt:i4>185</vt:i4>
      </vt:variant>
      <vt:variant>
        <vt:i4>0</vt:i4>
      </vt:variant>
      <vt:variant>
        <vt:i4>5</vt:i4>
      </vt:variant>
      <vt:variant>
        <vt:lpwstr/>
      </vt:variant>
      <vt:variant>
        <vt:lpwstr>_Toc437261381</vt:lpwstr>
      </vt:variant>
      <vt:variant>
        <vt:i4>2031670</vt:i4>
      </vt:variant>
      <vt:variant>
        <vt:i4>179</vt:i4>
      </vt:variant>
      <vt:variant>
        <vt:i4>0</vt:i4>
      </vt:variant>
      <vt:variant>
        <vt:i4>5</vt:i4>
      </vt:variant>
      <vt:variant>
        <vt:lpwstr/>
      </vt:variant>
      <vt:variant>
        <vt:lpwstr>_Toc437261380</vt:lpwstr>
      </vt:variant>
      <vt:variant>
        <vt:i4>1048630</vt:i4>
      </vt:variant>
      <vt:variant>
        <vt:i4>173</vt:i4>
      </vt:variant>
      <vt:variant>
        <vt:i4>0</vt:i4>
      </vt:variant>
      <vt:variant>
        <vt:i4>5</vt:i4>
      </vt:variant>
      <vt:variant>
        <vt:lpwstr/>
      </vt:variant>
      <vt:variant>
        <vt:lpwstr>_Toc437261379</vt:lpwstr>
      </vt:variant>
      <vt:variant>
        <vt:i4>1048630</vt:i4>
      </vt:variant>
      <vt:variant>
        <vt:i4>167</vt:i4>
      </vt:variant>
      <vt:variant>
        <vt:i4>0</vt:i4>
      </vt:variant>
      <vt:variant>
        <vt:i4>5</vt:i4>
      </vt:variant>
      <vt:variant>
        <vt:lpwstr/>
      </vt:variant>
      <vt:variant>
        <vt:lpwstr>_Toc437261378</vt:lpwstr>
      </vt:variant>
      <vt:variant>
        <vt:i4>1048630</vt:i4>
      </vt:variant>
      <vt:variant>
        <vt:i4>161</vt:i4>
      </vt:variant>
      <vt:variant>
        <vt:i4>0</vt:i4>
      </vt:variant>
      <vt:variant>
        <vt:i4>5</vt:i4>
      </vt:variant>
      <vt:variant>
        <vt:lpwstr/>
      </vt:variant>
      <vt:variant>
        <vt:lpwstr>_Toc437261377</vt:lpwstr>
      </vt:variant>
      <vt:variant>
        <vt:i4>1048630</vt:i4>
      </vt:variant>
      <vt:variant>
        <vt:i4>155</vt:i4>
      </vt:variant>
      <vt:variant>
        <vt:i4>0</vt:i4>
      </vt:variant>
      <vt:variant>
        <vt:i4>5</vt:i4>
      </vt:variant>
      <vt:variant>
        <vt:lpwstr/>
      </vt:variant>
      <vt:variant>
        <vt:lpwstr>_Toc437261376</vt:lpwstr>
      </vt:variant>
      <vt:variant>
        <vt:i4>1048630</vt:i4>
      </vt:variant>
      <vt:variant>
        <vt:i4>149</vt:i4>
      </vt:variant>
      <vt:variant>
        <vt:i4>0</vt:i4>
      </vt:variant>
      <vt:variant>
        <vt:i4>5</vt:i4>
      </vt:variant>
      <vt:variant>
        <vt:lpwstr/>
      </vt:variant>
      <vt:variant>
        <vt:lpwstr>_Toc437261375</vt:lpwstr>
      </vt:variant>
      <vt:variant>
        <vt:i4>1048630</vt:i4>
      </vt:variant>
      <vt:variant>
        <vt:i4>143</vt:i4>
      </vt:variant>
      <vt:variant>
        <vt:i4>0</vt:i4>
      </vt:variant>
      <vt:variant>
        <vt:i4>5</vt:i4>
      </vt:variant>
      <vt:variant>
        <vt:lpwstr/>
      </vt:variant>
      <vt:variant>
        <vt:lpwstr>_Toc437261374</vt:lpwstr>
      </vt:variant>
      <vt:variant>
        <vt:i4>1048630</vt:i4>
      </vt:variant>
      <vt:variant>
        <vt:i4>137</vt:i4>
      </vt:variant>
      <vt:variant>
        <vt:i4>0</vt:i4>
      </vt:variant>
      <vt:variant>
        <vt:i4>5</vt:i4>
      </vt:variant>
      <vt:variant>
        <vt:lpwstr/>
      </vt:variant>
      <vt:variant>
        <vt:lpwstr>_Toc437261373</vt:lpwstr>
      </vt:variant>
      <vt:variant>
        <vt:i4>1048630</vt:i4>
      </vt:variant>
      <vt:variant>
        <vt:i4>131</vt:i4>
      </vt:variant>
      <vt:variant>
        <vt:i4>0</vt:i4>
      </vt:variant>
      <vt:variant>
        <vt:i4>5</vt:i4>
      </vt:variant>
      <vt:variant>
        <vt:lpwstr/>
      </vt:variant>
      <vt:variant>
        <vt:lpwstr>_Toc437261372</vt:lpwstr>
      </vt:variant>
      <vt:variant>
        <vt:i4>1048630</vt:i4>
      </vt:variant>
      <vt:variant>
        <vt:i4>125</vt:i4>
      </vt:variant>
      <vt:variant>
        <vt:i4>0</vt:i4>
      </vt:variant>
      <vt:variant>
        <vt:i4>5</vt:i4>
      </vt:variant>
      <vt:variant>
        <vt:lpwstr/>
      </vt:variant>
      <vt:variant>
        <vt:lpwstr>_Toc437261371</vt:lpwstr>
      </vt:variant>
      <vt:variant>
        <vt:i4>1048630</vt:i4>
      </vt:variant>
      <vt:variant>
        <vt:i4>119</vt:i4>
      </vt:variant>
      <vt:variant>
        <vt:i4>0</vt:i4>
      </vt:variant>
      <vt:variant>
        <vt:i4>5</vt:i4>
      </vt:variant>
      <vt:variant>
        <vt:lpwstr/>
      </vt:variant>
      <vt:variant>
        <vt:lpwstr>_Toc437261370</vt:lpwstr>
      </vt:variant>
      <vt:variant>
        <vt:i4>1114166</vt:i4>
      </vt:variant>
      <vt:variant>
        <vt:i4>113</vt:i4>
      </vt:variant>
      <vt:variant>
        <vt:i4>0</vt:i4>
      </vt:variant>
      <vt:variant>
        <vt:i4>5</vt:i4>
      </vt:variant>
      <vt:variant>
        <vt:lpwstr/>
      </vt:variant>
      <vt:variant>
        <vt:lpwstr>_Toc437261369</vt:lpwstr>
      </vt:variant>
      <vt:variant>
        <vt:i4>1114166</vt:i4>
      </vt:variant>
      <vt:variant>
        <vt:i4>107</vt:i4>
      </vt:variant>
      <vt:variant>
        <vt:i4>0</vt:i4>
      </vt:variant>
      <vt:variant>
        <vt:i4>5</vt:i4>
      </vt:variant>
      <vt:variant>
        <vt:lpwstr/>
      </vt:variant>
      <vt:variant>
        <vt:lpwstr>_Toc437261368</vt:lpwstr>
      </vt:variant>
      <vt:variant>
        <vt:i4>1114166</vt:i4>
      </vt:variant>
      <vt:variant>
        <vt:i4>101</vt:i4>
      </vt:variant>
      <vt:variant>
        <vt:i4>0</vt:i4>
      </vt:variant>
      <vt:variant>
        <vt:i4>5</vt:i4>
      </vt:variant>
      <vt:variant>
        <vt:lpwstr/>
      </vt:variant>
      <vt:variant>
        <vt:lpwstr>_Toc437261367</vt:lpwstr>
      </vt:variant>
      <vt:variant>
        <vt:i4>1114166</vt:i4>
      </vt:variant>
      <vt:variant>
        <vt:i4>95</vt:i4>
      </vt:variant>
      <vt:variant>
        <vt:i4>0</vt:i4>
      </vt:variant>
      <vt:variant>
        <vt:i4>5</vt:i4>
      </vt:variant>
      <vt:variant>
        <vt:lpwstr/>
      </vt:variant>
      <vt:variant>
        <vt:lpwstr>_Toc437261366</vt:lpwstr>
      </vt:variant>
      <vt:variant>
        <vt:i4>1114166</vt:i4>
      </vt:variant>
      <vt:variant>
        <vt:i4>89</vt:i4>
      </vt:variant>
      <vt:variant>
        <vt:i4>0</vt:i4>
      </vt:variant>
      <vt:variant>
        <vt:i4>5</vt:i4>
      </vt:variant>
      <vt:variant>
        <vt:lpwstr/>
      </vt:variant>
      <vt:variant>
        <vt:lpwstr>_Toc437261365</vt:lpwstr>
      </vt:variant>
      <vt:variant>
        <vt:i4>1114166</vt:i4>
      </vt:variant>
      <vt:variant>
        <vt:i4>83</vt:i4>
      </vt:variant>
      <vt:variant>
        <vt:i4>0</vt:i4>
      </vt:variant>
      <vt:variant>
        <vt:i4>5</vt:i4>
      </vt:variant>
      <vt:variant>
        <vt:lpwstr/>
      </vt:variant>
      <vt:variant>
        <vt:lpwstr>_Toc437261364</vt:lpwstr>
      </vt:variant>
      <vt:variant>
        <vt:i4>1114166</vt:i4>
      </vt:variant>
      <vt:variant>
        <vt:i4>77</vt:i4>
      </vt:variant>
      <vt:variant>
        <vt:i4>0</vt:i4>
      </vt:variant>
      <vt:variant>
        <vt:i4>5</vt:i4>
      </vt:variant>
      <vt:variant>
        <vt:lpwstr/>
      </vt:variant>
      <vt:variant>
        <vt:lpwstr>_Toc437261363</vt:lpwstr>
      </vt:variant>
      <vt:variant>
        <vt:i4>1114166</vt:i4>
      </vt:variant>
      <vt:variant>
        <vt:i4>71</vt:i4>
      </vt:variant>
      <vt:variant>
        <vt:i4>0</vt:i4>
      </vt:variant>
      <vt:variant>
        <vt:i4>5</vt:i4>
      </vt:variant>
      <vt:variant>
        <vt:lpwstr/>
      </vt:variant>
      <vt:variant>
        <vt:lpwstr>_Toc437261362</vt:lpwstr>
      </vt:variant>
      <vt:variant>
        <vt:i4>1114166</vt:i4>
      </vt:variant>
      <vt:variant>
        <vt:i4>65</vt:i4>
      </vt:variant>
      <vt:variant>
        <vt:i4>0</vt:i4>
      </vt:variant>
      <vt:variant>
        <vt:i4>5</vt:i4>
      </vt:variant>
      <vt:variant>
        <vt:lpwstr/>
      </vt:variant>
      <vt:variant>
        <vt:lpwstr>_Toc437261361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Deed</dc:title>
  <dc:creator>CW-DMO</dc:creator>
  <cp:lastModifiedBy>Dharani, Mikael MR</cp:lastModifiedBy>
  <cp:revision>1</cp:revision>
  <cp:lastPrinted>2014-07-25T04:11:00Z</cp:lastPrinted>
  <dcterms:created xsi:type="dcterms:W3CDTF">2018-06-25T00:21:00Z</dcterms:created>
  <dcterms:modified xsi:type="dcterms:W3CDTF">2024-08-22T22:07:00Z</dcterms:modified>
  <cp:category>ASDEFCON (Standing Offer for Goods and Maintenance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V2.1</vt:lpwstr>
  </property>
  <property fmtid="{D5CDD505-2E9C-101B-9397-08002B2CF9AE}" pid="3" name="AGS CancelDocNew">
    <vt:lpwstr>TRUE</vt:lpwstr>
  </property>
  <property fmtid="{D5CDD505-2E9C-101B-9397-08002B2CF9AE}" pid="4" name="Objective-Id">
    <vt:lpwstr>BM55256188</vt:lpwstr>
  </property>
  <property fmtid="{D5CDD505-2E9C-101B-9397-08002B2CF9AE}" pid="5" name="Objective-Comment">
    <vt:lpwstr/>
  </property>
  <property fmtid="{D5CDD505-2E9C-101B-9397-08002B2CF9AE}" pid="6" name="Objective-CreationStamp">
    <vt:filetime>2023-01-09T06:27:18Z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2024-08-22T05:14:39Z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Title">
    <vt:lpwstr>4 SOGMS V2.1 COD and Attachments</vt:lpwstr>
  </property>
  <property fmtid="{D5CDD505-2E9C-101B-9397-08002B2CF9AE}" pid="16" name="Objective-Version">
    <vt:lpwstr>1.9</vt:lpwstr>
  </property>
  <property fmtid="{D5CDD505-2E9C-101B-9397-08002B2CF9AE}" pid="17" name="Objective-VersionComment">
    <vt:lpwstr/>
  </property>
  <property fmtid="{D5CDD505-2E9C-101B-9397-08002B2CF9AE}" pid="18" name="Objective-VersionNumber">
    <vt:i4>10</vt:i4>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Category [system]">
    <vt:lpwstr>Agreement(AGMT)</vt:lpwstr>
  </property>
  <property fmtid="{D5CDD505-2E9C-101B-9397-08002B2CF9AE}" pid="23" name="Objective-Document Type [system]">
    <vt:lpwstr/>
  </property>
  <property fmtid="{D5CDD505-2E9C-101B-9397-08002B2CF9AE}" pid="24" name="Classification">
    <vt:lpwstr>OFFICIAL</vt:lpwstr>
  </property>
  <property fmtid="{D5CDD505-2E9C-101B-9397-08002B2CF9AE}" pid="25" name="Header_Left">
    <vt:lpwstr>ASDEFCON (Standing Offer for Goods and Maintenance Services)</vt:lpwstr>
  </property>
  <property fmtid="{D5CDD505-2E9C-101B-9397-08002B2CF9AE}" pid="26" name="Header_Right">
    <vt:lpwstr>Part 2</vt:lpwstr>
  </property>
  <property fmtid="{D5CDD505-2E9C-101B-9397-08002B2CF9AE}" pid="27" name="Footer_Left">
    <vt:lpwstr>Draft Conditions of Deed</vt:lpwstr>
  </property>
  <property fmtid="{D5CDD505-2E9C-101B-9397-08002B2CF9AE}" pid="28" name="Objective-Reason for Security Classification Change [system]">
    <vt:lpwstr/>
  </property>
</Properties>
</file>