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E4E27" w14:textId="5B2AD964" w:rsidR="00386DAC" w:rsidRDefault="008D3BDC" w:rsidP="00EB7A73">
      <w:pPr>
        <w:pStyle w:val="ASDEFCONNormal"/>
        <w:jc w:val="center"/>
      </w:pPr>
      <w:bookmarkStart w:id="0" w:name="_GoBack"/>
      <w:bookmarkEnd w:id="0"/>
      <w:r>
        <w:rPr>
          <w:noProof/>
        </w:rPr>
        <w:drawing>
          <wp:inline distT="0" distB="0" distL="0" distR="0" wp14:anchorId="221D8AFE" wp14:editId="4A3432B0">
            <wp:extent cx="1399032" cy="929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fence-Stacked-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99032" cy="929640"/>
                    </a:xfrm>
                    <a:prstGeom prst="rect">
                      <a:avLst/>
                    </a:prstGeom>
                  </pic:spPr>
                </pic:pic>
              </a:graphicData>
            </a:graphic>
          </wp:inline>
        </w:drawing>
      </w:r>
    </w:p>
    <w:p w14:paraId="7FD8FE30" w14:textId="1E707216" w:rsidR="00386DAC" w:rsidRPr="006D1CBC" w:rsidRDefault="00386DAC" w:rsidP="00EB7A73">
      <w:pPr>
        <w:pStyle w:val="ASDEFCONTitle"/>
        <w:spacing w:before="120"/>
      </w:pPr>
      <w:r w:rsidRPr="006D1CBC">
        <w:fldChar w:fldCharType="begin">
          <w:ffData>
            <w:name w:val=""/>
            <w:enabled/>
            <w:calcOnExit w:val="0"/>
            <w:textInput>
              <w:default w:val="[INSERT NAME OF SUPPLIES]"/>
            </w:textInput>
          </w:ffData>
        </w:fldChar>
      </w:r>
      <w:r w:rsidRPr="006D1CBC">
        <w:instrText xml:space="preserve"> FORMTEXT </w:instrText>
      </w:r>
      <w:r w:rsidRPr="006D1CBC">
        <w:fldChar w:fldCharType="separate"/>
      </w:r>
      <w:r w:rsidR="00E23E56">
        <w:rPr>
          <w:noProof/>
        </w:rPr>
        <w:t>[INSERT NAME OF SUPPLIES]</w:t>
      </w:r>
      <w:r w:rsidRPr="006D1CBC">
        <w:fldChar w:fldCharType="end"/>
      </w:r>
      <w:r w:rsidRPr="006D1CBC">
        <w:rPr>
          <w:i/>
        </w:rPr>
        <w:t xml:space="preserve"> </w:t>
      </w:r>
      <w:bookmarkStart w:id="1" w:name="Text129"/>
      <w:r w:rsidRPr="006D1CBC">
        <w:t xml:space="preserve">STANDING OFFER </w:t>
      </w:r>
      <w:bookmarkEnd w:id="1"/>
      <w:r w:rsidR="00563437" w:rsidRPr="006D1CBC">
        <w:t>FOR GOODS</w:t>
      </w:r>
    </w:p>
    <w:p w14:paraId="429C7757" w14:textId="7A246939" w:rsidR="00386DAC" w:rsidRPr="006D1CBC" w:rsidRDefault="00386DAC" w:rsidP="00EB7A73">
      <w:pPr>
        <w:pStyle w:val="ASDEFCONTitle"/>
        <w:spacing w:before="120"/>
        <w:rPr>
          <w:rFonts w:cs="Arial"/>
          <w:i/>
          <w:szCs w:val="20"/>
        </w:rPr>
      </w:pPr>
      <w:r w:rsidRPr="006D1CBC">
        <w:rPr>
          <w:rFonts w:cs="Arial"/>
          <w:szCs w:val="20"/>
        </w:rPr>
        <w:t xml:space="preserve">DEED NO: </w:t>
      </w:r>
      <w:r w:rsidR="00511E1D" w:rsidRPr="006D1CBC">
        <w:rPr>
          <w:rFonts w:cs="Arial"/>
          <w:szCs w:val="20"/>
        </w:rPr>
        <w:fldChar w:fldCharType="begin">
          <w:ffData>
            <w:name w:val="Text130"/>
            <w:enabled/>
            <w:calcOnExit w:val="0"/>
            <w:textInput>
              <w:default w:val="(INSERT NUMBER)"/>
            </w:textInput>
          </w:ffData>
        </w:fldChar>
      </w:r>
      <w:bookmarkStart w:id="2" w:name="Text130"/>
      <w:r w:rsidR="00511E1D" w:rsidRPr="006D1CBC">
        <w:rPr>
          <w:rFonts w:cs="Arial"/>
          <w:szCs w:val="20"/>
        </w:rPr>
        <w:instrText xml:space="preserve"> FORMTEXT </w:instrText>
      </w:r>
      <w:r w:rsidR="00511E1D" w:rsidRPr="006D1CBC">
        <w:rPr>
          <w:rFonts w:cs="Arial"/>
          <w:szCs w:val="20"/>
        </w:rPr>
      </w:r>
      <w:r w:rsidR="00511E1D" w:rsidRPr="006D1CBC">
        <w:rPr>
          <w:rFonts w:cs="Arial"/>
          <w:szCs w:val="20"/>
        </w:rPr>
        <w:fldChar w:fldCharType="separate"/>
      </w:r>
      <w:r w:rsidR="00E23E56">
        <w:rPr>
          <w:rFonts w:cs="Arial"/>
          <w:noProof/>
          <w:szCs w:val="20"/>
        </w:rPr>
        <w:t>(INSERT NUMBER)</w:t>
      </w:r>
      <w:r w:rsidR="00511E1D" w:rsidRPr="006D1CBC">
        <w:rPr>
          <w:rFonts w:cs="Arial"/>
          <w:szCs w:val="20"/>
        </w:rPr>
        <w:fldChar w:fldCharType="end"/>
      </w:r>
      <w:bookmarkEnd w:id="2"/>
    </w:p>
    <w:p w14:paraId="079B20D9" w14:textId="77777777" w:rsidR="00386DAC" w:rsidRPr="006D1CBC" w:rsidRDefault="00386DAC" w:rsidP="00EB7A73">
      <w:pPr>
        <w:pStyle w:val="ASDEFCONTitle"/>
        <w:spacing w:before="120"/>
        <w:rPr>
          <w:rFonts w:cs="Arial"/>
          <w:noProof/>
          <w:szCs w:val="20"/>
        </w:rPr>
      </w:pPr>
      <w:r w:rsidRPr="006D1CBC">
        <w:rPr>
          <w:rFonts w:cs="Arial"/>
          <w:noProof/>
          <w:szCs w:val="20"/>
        </w:rPr>
        <w:t>DETAILS SCHEDULE</w:t>
      </w:r>
      <w:r w:rsidRPr="006D1CBC" w:rsidDel="00D87F89">
        <w:rPr>
          <w:rFonts w:cs="Arial"/>
          <w:szCs w:val="20"/>
        </w:rPr>
        <w:t xml:space="preserve"> </w:t>
      </w:r>
    </w:p>
    <w:p w14:paraId="6547C8F2" w14:textId="77777777" w:rsidR="00386DAC" w:rsidRPr="006D1CBC" w:rsidRDefault="00386DAC" w:rsidP="006D1CBC">
      <w:pPr>
        <w:pStyle w:val="ASDEFCONNormal"/>
        <w:rPr>
          <w:b/>
        </w:rPr>
      </w:pPr>
      <w:r w:rsidRPr="006D1CBC">
        <w:rPr>
          <w:b/>
        </w:rPr>
        <w:t>PARTIES</w:t>
      </w:r>
    </w:p>
    <w:p w14:paraId="0DF4DAE3" w14:textId="77777777" w:rsidR="00386DAC" w:rsidRPr="00CB28ED" w:rsidRDefault="00386DAC" w:rsidP="002D5A5C">
      <w:pPr>
        <w:pStyle w:val="ASDEFCONNormal"/>
      </w:pPr>
      <w:r w:rsidRPr="00CB28ED">
        <w:rPr>
          <w:b/>
        </w:rPr>
        <w:t>COMMONWEALTH OF AUSTRALIA</w:t>
      </w:r>
      <w:r w:rsidRPr="00CB28ED">
        <w:t xml:space="preserve"> r</w:t>
      </w:r>
      <w:r>
        <w:t xml:space="preserve">epresented by the Department of </w:t>
      </w:r>
      <w:r w:rsidRPr="00CB28ED">
        <w:t xml:space="preserve">Defence </w:t>
      </w:r>
      <w:r>
        <w:br/>
      </w:r>
      <w:r w:rsidRPr="00CB28ED">
        <w:t>ABN</w:t>
      </w:r>
      <w:r>
        <w:t xml:space="preserve"> </w:t>
      </w:r>
      <w:r w:rsidRPr="00CB28ED">
        <w:t>68</w:t>
      </w:r>
      <w:r>
        <w:t xml:space="preserve"> </w:t>
      </w:r>
      <w:r w:rsidRPr="00CB28ED">
        <w:t>706 814</w:t>
      </w:r>
      <w:r>
        <w:t xml:space="preserve"> </w:t>
      </w:r>
      <w:r w:rsidRPr="00CB28ED">
        <w:t>312 (</w:t>
      </w:r>
      <w:r w:rsidRPr="00CB28ED">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386DAC" w14:paraId="0297398E" w14:textId="77777777" w:rsidTr="00EB7A73">
        <w:tc>
          <w:tcPr>
            <w:tcW w:w="1680" w:type="dxa"/>
            <w:shd w:val="solid" w:color="F4F1EE" w:fill="auto"/>
          </w:tcPr>
          <w:p w14:paraId="057DEA52" w14:textId="77777777" w:rsidR="00386DAC" w:rsidRPr="00F369F3" w:rsidRDefault="00386DAC" w:rsidP="00EB7A73">
            <w:pPr>
              <w:pStyle w:val="Table10ptHeading-ASDEFCON"/>
            </w:pPr>
            <w:r w:rsidRPr="00F369F3">
              <w:t>Commonwealth Representative:</w:t>
            </w:r>
          </w:p>
        </w:tc>
        <w:tc>
          <w:tcPr>
            <w:tcW w:w="7400" w:type="dxa"/>
            <w:gridSpan w:val="2"/>
          </w:tcPr>
          <w:p w14:paraId="4A92F393" w14:textId="150BD479" w:rsidR="00386DAC" w:rsidRPr="00F369F3" w:rsidRDefault="006747D9" w:rsidP="002D5A5C">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DETAILS)</w:t>
            </w:r>
            <w:r>
              <w:rPr>
                <w:b/>
                <w:lang w:eastAsia="zh-CN"/>
              </w:rPr>
              <w:fldChar w:fldCharType="end"/>
            </w:r>
          </w:p>
        </w:tc>
      </w:tr>
      <w:tr w:rsidR="00386DAC" w14:paraId="0444C9B9" w14:textId="77777777" w:rsidTr="00EB7A73">
        <w:trPr>
          <w:trHeight w:val="315"/>
        </w:trPr>
        <w:tc>
          <w:tcPr>
            <w:tcW w:w="1680" w:type="dxa"/>
            <w:vMerge w:val="restart"/>
            <w:shd w:val="solid" w:color="F4F1EE" w:fill="auto"/>
          </w:tcPr>
          <w:p w14:paraId="7E87A651" w14:textId="77777777" w:rsidR="00386DAC" w:rsidRPr="00F369F3" w:rsidRDefault="00386DAC" w:rsidP="00EB7A73">
            <w:pPr>
              <w:pStyle w:val="Table10ptHeading-ASDEFCON"/>
            </w:pPr>
            <w:r w:rsidRPr="00F369F3">
              <w:t xml:space="preserve">Notice Details: </w:t>
            </w:r>
          </w:p>
        </w:tc>
        <w:tc>
          <w:tcPr>
            <w:tcW w:w="1230" w:type="dxa"/>
          </w:tcPr>
          <w:p w14:paraId="3504784D" w14:textId="77777777" w:rsidR="00386DAC" w:rsidRPr="00F369F3" w:rsidRDefault="00386DAC" w:rsidP="006D1CBC">
            <w:pPr>
              <w:pStyle w:val="Table10ptText-ASDEFCON"/>
              <w:rPr>
                <w:b/>
              </w:rPr>
            </w:pPr>
            <w:bookmarkStart w:id="3" w:name="_Ref446072516"/>
            <w:r w:rsidRPr="00F369F3">
              <w:t>Address:</w:t>
            </w:r>
            <w:bookmarkEnd w:id="3"/>
          </w:p>
        </w:tc>
        <w:tc>
          <w:tcPr>
            <w:tcW w:w="6170" w:type="dxa"/>
          </w:tcPr>
          <w:p w14:paraId="0787EABB" w14:textId="77D31C73" w:rsidR="00386DAC" w:rsidRPr="00F369F3" w:rsidRDefault="005D0462" w:rsidP="002D5A5C">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ADDRESS)</w:t>
            </w:r>
            <w:r>
              <w:rPr>
                <w:b/>
                <w:lang w:eastAsia="zh-CN"/>
              </w:rPr>
              <w:fldChar w:fldCharType="end"/>
            </w:r>
          </w:p>
        </w:tc>
      </w:tr>
      <w:tr w:rsidR="00386DAC" w14:paraId="2F793DE6" w14:textId="77777777" w:rsidTr="008A2E93">
        <w:trPr>
          <w:trHeight w:val="375"/>
          <w:ins w:id="4" w:author="Prabhu, Akshata MS" w:date="2024-08-23T14:31:00Z"/>
        </w:trPr>
        <w:tc>
          <w:tcPr>
            <w:tcW w:w="1680" w:type="dxa"/>
            <w:vMerge/>
            <w:shd w:val="solid" w:color="F4F1EE" w:fill="auto"/>
          </w:tcPr>
          <w:p w14:paraId="5DFB841D" w14:textId="77777777" w:rsidR="00386DAC" w:rsidRPr="00F369F3" w:rsidRDefault="00386DAC" w:rsidP="002D5A5C">
            <w:pPr>
              <w:pStyle w:val="ASDEFCONNormal"/>
              <w:rPr>
                <w:ins w:id="5" w:author="Prabhu, Akshata MS" w:date="2024-08-23T14:31:00Z"/>
              </w:rPr>
            </w:pPr>
          </w:p>
        </w:tc>
        <w:tc>
          <w:tcPr>
            <w:tcW w:w="1230" w:type="dxa"/>
          </w:tcPr>
          <w:p w14:paraId="1508386F" w14:textId="77777777" w:rsidR="00386DAC" w:rsidRPr="00F369F3" w:rsidRDefault="00386DAC" w:rsidP="006D1CBC">
            <w:pPr>
              <w:pStyle w:val="Table10ptText-ASDEFCON"/>
              <w:rPr>
                <w:ins w:id="6" w:author="Prabhu, Akshata MS" w:date="2024-08-23T14:31:00Z"/>
              </w:rPr>
            </w:pPr>
            <w:ins w:id="7" w:author="Prabhu, Akshata MS" w:date="2024-08-23T14:31:00Z">
              <w:r w:rsidRPr="00F369F3">
                <w:t>Fax:</w:t>
              </w:r>
            </w:ins>
          </w:p>
        </w:tc>
        <w:tc>
          <w:tcPr>
            <w:tcW w:w="6170" w:type="dxa"/>
          </w:tcPr>
          <w:p w14:paraId="7769C360" w14:textId="43E1AD84" w:rsidR="00386DAC" w:rsidRPr="00F369F3" w:rsidRDefault="009216A0" w:rsidP="002D5A5C">
            <w:pPr>
              <w:pStyle w:val="ASDEFCONNormal"/>
              <w:rPr>
                <w:ins w:id="8" w:author="Prabhu, Akshata MS" w:date="2024-08-23T14:31:00Z"/>
                <w:b/>
              </w:rPr>
            </w:pPr>
            <w:ins w:id="9" w:author="Prabhu, Akshata MS" w:date="2024-08-23T14:31:00Z">
              <w:r>
                <w:rPr>
                  <w:b/>
                  <w:lang w:eastAsia="zh-CN"/>
                </w:rPr>
                <w:fldChar w:fldCharType="begin">
                  <w:ffData>
                    <w:name w:val=""/>
                    <w:enabled/>
                    <w:calcOnExit w:val="0"/>
                    <w:textInput>
                      <w:default w:val="(INSERT FAX NUMBER)"/>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FAX NUMBER)</w:t>
              </w:r>
              <w:r>
                <w:rPr>
                  <w:b/>
                  <w:lang w:eastAsia="zh-CN"/>
                </w:rPr>
                <w:fldChar w:fldCharType="end"/>
              </w:r>
            </w:ins>
          </w:p>
        </w:tc>
      </w:tr>
      <w:tr w:rsidR="00386DAC" w14:paraId="2DCE4D40" w14:textId="77777777" w:rsidTr="00EB7A73">
        <w:tc>
          <w:tcPr>
            <w:tcW w:w="1680" w:type="dxa"/>
            <w:vMerge/>
            <w:shd w:val="solid" w:color="F4F1EE" w:fill="auto"/>
          </w:tcPr>
          <w:p w14:paraId="59487C7E" w14:textId="77777777" w:rsidR="00386DAC" w:rsidRPr="00F369F3" w:rsidRDefault="00386DAC" w:rsidP="002D5A5C">
            <w:pPr>
              <w:pStyle w:val="ASDEFCONNormal"/>
            </w:pPr>
          </w:p>
        </w:tc>
        <w:tc>
          <w:tcPr>
            <w:tcW w:w="1230" w:type="dxa"/>
          </w:tcPr>
          <w:p w14:paraId="4CDCC2BE" w14:textId="77777777" w:rsidR="00386DAC" w:rsidRPr="00F369F3" w:rsidRDefault="00386DAC" w:rsidP="006D1CBC">
            <w:pPr>
              <w:pStyle w:val="Table10ptText-ASDEFCON"/>
            </w:pPr>
            <w:r w:rsidRPr="00F369F3">
              <w:t>Email:</w:t>
            </w:r>
          </w:p>
        </w:tc>
        <w:tc>
          <w:tcPr>
            <w:tcW w:w="6170" w:type="dxa"/>
          </w:tcPr>
          <w:p w14:paraId="4C27CC1D" w14:textId="47F864E3" w:rsidR="00386DAC" w:rsidRPr="00F369F3" w:rsidRDefault="009216A0" w:rsidP="002D5A5C">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EMAIL ADDRESS)</w:t>
            </w:r>
            <w:r>
              <w:rPr>
                <w:b/>
                <w:lang w:eastAsia="zh-CN"/>
              </w:rPr>
              <w:fldChar w:fldCharType="end"/>
            </w:r>
          </w:p>
        </w:tc>
      </w:tr>
    </w:tbl>
    <w:p w14:paraId="5E766C7C" w14:textId="77777777" w:rsidR="002D5A5C" w:rsidRDefault="002D5A5C" w:rsidP="002D5A5C">
      <w:pPr>
        <w:pStyle w:val="ASDEFCONNormal"/>
      </w:pPr>
      <w:bookmarkStart w:id="10" w:name="bmkParty3"/>
    </w:p>
    <w:p w14:paraId="002CC1E5" w14:textId="68C9CDBF" w:rsidR="00386DAC" w:rsidRDefault="009216A0" w:rsidP="002D5A5C">
      <w:pPr>
        <w:pStyle w:val="ASDEFCONNormal"/>
      </w:pPr>
      <w:r>
        <w:rPr>
          <w:b/>
        </w:rPr>
        <w:fldChar w:fldCharType="begin">
          <w:ffData>
            <w:name w:val=""/>
            <w:enabled/>
            <w:calcOnExit w:val="0"/>
            <w:textInput>
              <w:default w:val="(INSERT FULL NAME OF CONTRACTOR)"/>
            </w:textInput>
          </w:ffData>
        </w:fldChar>
      </w:r>
      <w:r>
        <w:rPr>
          <w:b/>
        </w:rPr>
        <w:instrText xml:space="preserve"> FORMTEXT </w:instrText>
      </w:r>
      <w:r>
        <w:rPr>
          <w:b/>
        </w:rPr>
      </w:r>
      <w:r>
        <w:rPr>
          <w:b/>
        </w:rPr>
        <w:fldChar w:fldCharType="separate"/>
      </w:r>
      <w:r w:rsidR="00E23E56">
        <w:rPr>
          <w:b/>
          <w:noProof/>
        </w:rPr>
        <w:t>(INSERT FULL NAME OF CONTRACTOR)</w:t>
      </w:r>
      <w:r>
        <w:rPr>
          <w:b/>
        </w:rPr>
        <w:fldChar w:fldCharType="end"/>
      </w:r>
      <w:bookmarkEnd w:id="10"/>
      <w:r w:rsidR="00386DAC">
        <w:t xml:space="preserve"> </w:t>
      </w:r>
      <w:bookmarkStart w:id="11" w:name="Text7"/>
      <w:r w:rsidR="00386DAC">
        <w:t xml:space="preserve">ABN </w:t>
      </w:r>
      <w:r>
        <w:rPr>
          <w:b/>
        </w:rPr>
        <w:fldChar w:fldCharType="begin">
          <w:ffData>
            <w:name w:val=""/>
            <w:enabled/>
            <w:calcOnExit w:val="0"/>
            <w:textInput>
              <w:default w:val="(INSERT CONTRACTOR'S ABN)"/>
            </w:textInput>
          </w:ffData>
        </w:fldChar>
      </w:r>
      <w:r>
        <w:rPr>
          <w:b/>
        </w:rPr>
        <w:instrText xml:space="preserve"> FORMTEXT </w:instrText>
      </w:r>
      <w:r>
        <w:rPr>
          <w:b/>
        </w:rPr>
      </w:r>
      <w:r>
        <w:rPr>
          <w:b/>
        </w:rPr>
        <w:fldChar w:fldCharType="separate"/>
      </w:r>
      <w:r w:rsidR="00E23E56">
        <w:rPr>
          <w:b/>
          <w:noProof/>
        </w:rPr>
        <w:t>(INSERT CONTRACTOR'S ABN)</w:t>
      </w:r>
      <w:r>
        <w:rPr>
          <w:b/>
        </w:rPr>
        <w:fldChar w:fldCharType="end"/>
      </w:r>
      <w:r w:rsidR="00386DAC">
        <w:t xml:space="preserve"> </w:t>
      </w:r>
      <w:bookmarkEnd w:id="11"/>
      <w:r w:rsidR="00386DAC" w:rsidRPr="005069D6">
        <w:t>(</w:t>
      </w:r>
      <w:r w:rsidR="00386DAC" w:rsidRPr="00EB7A73">
        <w:rPr>
          <w:b/>
        </w:rPr>
        <w:t>Contractor</w:t>
      </w:r>
      <w:r w:rsidR="00386DAC" w:rsidRPr="005069D6">
        <w:t>)</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386DAC" w14:paraId="2E2B26AC" w14:textId="77777777" w:rsidTr="00EB7A73">
        <w:tc>
          <w:tcPr>
            <w:tcW w:w="1664" w:type="dxa"/>
            <w:shd w:val="solid" w:color="F4F1EE" w:fill="auto"/>
          </w:tcPr>
          <w:p w14:paraId="5017106F" w14:textId="77777777" w:rsidR="00386DAC" w:rsidRPr="00F369F3" w:rsidRDefault="00386DAC" w:rsidP="00EB7A73">
            <w:pPr>
              <w:pStyle w:val="Table10ptHeading-ASDEFCON"/>
            </w:pPr>
            <w:r w:rsidRPr="00F369F3">
              <w:t>Contractor Representative:</w:t>
            </w:r>
          </w:p>
        </w:tc>
        <w:tc>
          <w:tcPr>
            <w:tcW w:w="7463" w:type="dxa"/>
            <w:gridSpan w:val="2"/>
          </w:tcPr>
          <w:p w14:paraId="1FDE4C8B" w14:textId="4BD433E6" w:rsidR="00386DAC" w:rsidRPr="00F369F3" w:rsidRDefault="009216A0" w:rsidP="002D5A5C">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DETAILS)</w:t>
            </w:r>
            <w:r>
              <w:rPr>
                <w:b/>
                <w:lang w:eastAsia="zh-CN"/>
              </w:rPr>
              <w:fldChar w:fldCharType="end"/>
            </w:r>
          </w:p>
        </w:tc>
      </w:tr>
      <w:tr w:rsidR="00386DAC" w14:paraId="6F442544" w14:textId="77777777" w:rsidTr="00EB7A73">
        <w:trPr>
          <w:trHeight w:val="315"/>
        </w:trPr>
        <w:tc>
          <w:tcPr>
            <w:tcW w:w="1664" w:type="dxa"/>
            <w:vMerge w:val="restart"/>
            <w:shd w:val="solid" w:color="F4F1EE" w:fill="auto"/>
          </w:tcPr>
          <w:p w14:paraId="48775479" w14:textId="77777777" w:rsidR="00386DAC" w:rsidRPr="00F369F3" w:rsidRDefault="00386DAC" w:rsidP="00EB7A73">
            <w:pPr>
              <w:pStyle w:val="Table10ptHeading-ASDEFCON"/>
            </w:pPr>
            <w:r w:rsidRPr="00F369F3">
              <w:t xml:space="preserve">Notice Details: </w:t>
            </w:r>
          </w:p>
        </w:tc>
        <w:tc>
          <w:tcPr>
            <w:tcW w:w="1217" w:type="dxa"/>
          </w:tcPr>
          <w:p w14:paraId="24F08472" w14:textId="77777777" w:rsidR="00386DAC" w:rsidRPr="00F369F3" w:rsidRDefault="00386DAC" w:rsidP="006D1CBC">
            <w:pPr>
              <w:pStyle w:val="Table10ptText-ASDEFCON"/>
              <w:rPr>
                <w:b/>
              </w:rPr>
            </w:pPr>
            <w:r w:rsidRPr="00F369F3">
              <w:t>Address:</w:t>
            </w:r>
          </w:p>
        </w:tc>
        <w:tc>
          <w:tcPr>
            <w:tcW w:w="6246" w:type="dxa"/>
          </w:tcPr>
          <w:p w14:paraId="3A15BEC4" w14:textId="40509AFA" w:rsidR="00386DAC" w:rsidRPr="00F369F3" w:rsidRDefault="009216A0" w:rsidP="002D5A5C">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ADDRESS)</w:t>
            </w:r>
            <w:r>
              <w:rPr>
                <w:b/>
                <w:lang w:eastAsia="zh-CN"/>
              </w:rPr>
              <w:fldChar w:fldCharType="end"/>
            </w:r>
          </w:p>
        </w:tc>
      </w:tr>
      <w:tr w:rsidR="00386DAC" w14:paraId="4FB4A086" w14:textId="77777777" w:rsidTr="008A2E93">
        <w:trPr>
          <w:trHeight w:val="375"/>
          <w:ins w:id="12" w:author="Prabhu, Akshata MS" w:date="2024-08-23T14:31:00Z"/>
        </w:trPr>
        <w:tc>
          <w:tcPr>
            <w:tcW w:w="1664" w:type="dxa"/>
            <w:vMerge/>
            <w:shd w:val="solid" w:color="F4F1EE" w:fill="auto"/>
          </w:tcPr>
          <w:p w14:paraId="24568728" w14:textId="77777777" w:rsidR="00386DAC" w:rsidRPr="00F369F3" w:rsidRDefault="00386DAC" w:rsidP="002D5A5C">
            <w:pPr>
              <w:pStyle w:val="ASDEFCONNormal"/>
              <w:rPr>
                <w:ins w:id="13" w:author="Prabhu, Akshata MS" w:date="2024-08-23T14:31:00Z"/>
              </w:rPr>
            </w:pPr>
          </w:p>
        </w:tc>
        <w:tc>
          <w:tcPr>
            <w:tcW w:w="1217" w:type="dxa"/>
          </w:tcPr>
          <w:p w14:paraId="268BE146" w14:textId="77777777" w:rsidR="00386DAC" w:rsidRPr="00F369F3" w:rsidRDefault="00386DAC" w:rsidP="006D1CBC">
            <w:pPr>
              <w:pStyle w:val="Table10ptText-ASDEFCON"/>
              <w:rPr>
                <w:ins w:id="14" w:author="Prabhu, Akshata MS" w:date="2024-08-23T14:31:00Z"/>
              </w:rPr>
            </w:pPr>
            <w:ins w:id="15" w:author="Prabhu, Akshata MS" w:date="2024-08-23T14:31:00Z">
              <w:r w:rsidRPr="00F369F3">
                <w:t>Fax:</w:t>
              </w:r>
            </w:ins>
          </w:p>
        </w:tc>
        <w:tc>
          <w:tcPr>
            <w:tcW w:w="6246" w:type="dxa"/>
          </w:tcPr>
          <w:p w14:paraId="5F4E08CE" w14:textId="5C02F6A9" w:rsidR="00386DAC" w:rsidRPr="00F369F3" w:rsidRDefault="009216A0" w:rsidP="002D5A5C">
            <w:pPr>
              <w:pStyle w:val="ASDEFCONNormal"/>
              <w:rPr>
                <w:ins w:id="16" w:author="Prabhu, Akshata MS" w:date="2024-08-23T14:31:00Z"/>
                <w:b/>
              </w:rPr>
            </w:pPr>
            <w:ins w:id="17" w:author="Prabhu, Akshata MS" w:date="2024-08-23T14:31:00Z">
              <w:r>
                <w:rPr>
                  <w:b/>
                  <w:lang w:eastAsia="zh-CN"/>
                </w:rPr>
                <w:fldChar w:fldCharType="begin">
                  <w:ffData>
                    <w:name w:val=""/>
                    <w:enabled/>
                    <w:calcOnExit w:val="0"/>
                    <w:textInput>
                      <w:default w:val="(INSERT FAX NUMBER)"/>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FAX NUMBER)</w:t>
              </w:r>
              <w:r>
                <w:rPr>
                  <w:b/>
                  <w:lang w:eastAsia="zh-CN"/>
                </w:rPr>
                <w:fldChar w:fldCharType="end"/>
              </w:r>
            </w:ins>
          </w:p>
        </w:tc>
      </w:tr>
      <w:tr w:rsidR="00386DAC" w14:paraId="764F6832" w14:textId="77777777" w:rsidTr="00EB7A73">
        <w:tc>
          <w:tcPr>
            <w:tcW w:w="1664" w:type="dxa"/>
            <w:vMerge/>
            <w:shd w:val="solid" w:color="F4F1EE" w:fill="auto"/>
          </w:tcPr>
          <w:p w14:paraId="5F7F1EC7" w14:textId="77777777" w:rsidR="00386DAC" w:rsidRPr="00F369F3" w:rsidRDefault="00386DAC" w:rsidP="002D5A5C">
            <w:pPr>
              <w:pStyle w:val="ASDEFCONNormal"/>
            </w:pPr>
          </w:p>
        </w:tc>
        <w:tc>
          <w:tcPr>
            <w:tcW w:w="1217" w:type="dxa"/>
          </w:tcPr>
          <w:p w14:paraId="2ACC99ED" w14:textId="77777777" w:rsidR="00386DAC" w:rsidRPr="00F369F3" w:rsidRDefault="00386DAC" w:rsidP="006D1CBC">
            <w:pPr>
              <w:pStyle w:val="Table10ptText-ASDEFCON"/>
            </w:pPr>
            <w:r w:rsidRPr="00F369F3">
              <w:t>Email:</w:t>
            </w:r>
          </w:p>
        </w:tc>
        <w:tc>
          <w:tcPr>
            <w:tcW w:w="6246" w:type="dxa"/>
          </w:tcPr>
          <w:p w14:paraId="0639E694" w14:textId="1A9ECDF4" w:rsidR="00386DAC" w:rsidRPr="00F369F3" w:rsidRDefault="009216A0" w:rsidP="002D5A5C">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EMAIL ADDRESS)</w:t>
            </w:r>
            <w:r>
              <w:rPr>
                <w:b/>
                <w:lang w:eastAsia="zh-CN"/>
              </w:rPr>
              <w:fldChar w:fldCharType="end"/>
            </w:r>
          </w:p>
        </w:tc>
      </w:tr>
    </w:tbl>
    <w:p w14:paraId="5F5D3B5A" w14:textId="77777777" w:rsidR="002D5A5C" w:rsidRDefault="002D5A5C" w:rsidP="002D5A5C">
      <w:pPr>
        <w:pStyle w:val="ASDEFCONNormal"/>
      </w:pPr>
    </w:p>
    <w:p w14:paraId="16BAC8D6" w14:textId="77777777" w:rsidR="00386DAC" w:rsidRPr="00EB7A73" w:rsidRDefault="00386DAC" w:rsidP="002D5A5C">
      <w:pPr>
        <w:pStyle w:val="ASDEFCONNormal"/>
        <w:rPr>
          <w:b/>
          <w:u w:val="single"/>
        </w:rPr>
      </w:pPr>
      <w:r w:rsidRPr="00EB7A73">
        <w:rPr>
          <w:b/>
          <w:u w:val="single"/>
        </w:rPr>
        <w:t>INFORMATION 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1"/>
        <w:gridCol w:w="1821"/>
        <w:gridCol w:w="1181"/>
        <w:gridCol w:w="570"/>
        <w:gridCol w:w="278"/>
        <w:gridCol w:w="317"/>
        <w:gridCol w:w="508"/>
        <w:gridCol w:w="558"/>
        <w:gridCol w:w="2195"/>
        <w:tblGridChange w:id="18">
          <w:tblGrid>
            <w:gridCol w:w="1661"/>
            <w:gridCol w:w="1821"/>
            <w:gridCol w:w="1181"/>
            <w:gridCol w:w="570"/>
            <w:gridCol w:w="278"/>
            <w:gridCol w:w="317"/>
            <w:gridCol w:w="508"/>
            <w:gridCol w:w="558"/>
            <w:gridCol w:w="2195"/>
          </w:tblGrid>
        </w:tblGridChange>
      </w:tblGrid>
      <w:tr w:rsidR="00EB7A73" w14:paraId="7F2EE832" w14:textId="77777777" w:rsidTr="006D1CBC">
        <w:trPr>
          <w:tblHeader/>
        </w:trPr>
        <w:tc>
          <w:tcPr>
            <w:tcW w:w="1661" w:type="dxa"/>
            <w:shd w:val="solid" w:color="F4F1EE" w:fill="auto"/>
            <w:vAlign w:val="center"/>
          </w:tcPr>
          <w:p w14:paraId="16B764C1" w14:textId="77777777" w:rsidR="00386DAC" w:rsidRPr="000432E7" w:rsidRDefault="00386DAC" w:rsidP="000432E7">
            <w:pPr>
              <w:pStyle w:val="EndnoteText"/>
              <w:rPr>
                <w:b/>
                <w:bCs/>
                <w:u w:val="single"/>
              </w:rPr>
            </w:pPr>
            <w:r w:rsidRPr="000432E7">
              <w:rPr>
                <w:b/>
                <w:bCs/>
                <w:u w:val="single"/>
              </w:rPr>
              <w:t>Item</w:t>
            </w:r>
          </w:p>
        </w:tc>
        <w:tc>
          <w:tcPr>
            <w:tcW w:w="7428" w:type="dxa"/>
            <w:gridSpan w:val="8"/>
            <w:shd w:val="solid" w:color="F4F1EE" w:fill="auto"/>
            <w:vAlign w:val="center"/>
          </w:tcPr>
          <w:p w14:paraId="14A0FDA2" w14:textId="77777777" w:rsidR="00386DAC" w:rsidRPr="000432E7" w:rsidRDefault="00386DAC" w:rsidP="000432E7">
            <w:pPr>
              <w:pStyle w:val="EndnoteText"/>
              <w:rPr>
                <w:b/>
                <w:bCs/>
                <w:highlight w:val="lightGray"/>
                <w:u w:val="single"/>
              </w:rPr>
            </w:pPr>
            <w:r w:rsidRPr="000432E7">
              <w:rPr>
                <w:b/>
                <w:bCs/>
                <w:u w:val="single"/>
              </w:rPr>
              <w:t>Information</w:t>
            </w:r>
          </w:p>
        </w:tc>
      </w:tr>
      <w:tr w:rsidR="00386DAC" w14:paraId="3650EA35" w14:textId="77777777" w:rsidTr="00EB7A73">
        <w:trPr>
          <w:trHeight w:val="330"/>
        </w:trPr>
        <w:tc>
          <w:tcPr>
            <w:tcW w:w="1661" w:type="dxa"/>
            <w:vMerge w:val="restart"/>
            <w:shd w:val="solid" w:color="F4F1EE" w:fill="auto"/>
          </w:tcPr>
          <w:p w14:paraId="458EB6C8" w14:textId="17371077" w:rsidR="00386DAC" w:rsidRPr="0009719A" w:rsidRDefault="00386DAC" w:rsidP="00282B6C">
            <w:pPr>
              <w:pStyle w:val="ASDEFCONNormal"/>
              <w:jc w:val="left"/>
              <w:rPr>
                <w:b/>
              </w:rPr>
            </w:pPr>
            <w:r w:rsidRPr="0009719A">
              <w:rPr>
                <w:b/>
              </w:rPr>
              <w:t xml:space="preserve">Item </w:t>
            </w:r>
            <w:r>
              <w:rPr>
                <w:b/>
              </w:rPr>
              <w:t>1</w:t>
            </w:r>
            <w:r w:rsidRPr="00405147">
              <w:br/>
              <w:t>(clause</w:t>
            </w:r>
            <w:r>
              <w:t xml:space="preserve"> </w:t>
            </w:r>
            <w:r w:rsidR="003272A6">
              <w:fldChar w:fldCharType="begin"/>
            </w:r>
            <w:r w:rsidR="003272A6">
              <w:instrText xml:space="preserve"> REF _Ref456967102 \r \h </w:instrText>
            </w:r>
            <w:r w:rsidR="003272A6">
              <w:fldChar w:fldCharType="separate"/>
            </w:r>
            <w:r w:rsidR="00E23E56">
              <w:t>1.3.1</w:t>
            </w:r>
            <w:r w:rsidR="003272A6">
              <w:fldChar w:fldCharType="end"/>
            </w:r>
            <w:r w:rsidRPr="00405147">
              <w:t>)</w:t>
            </w:r>
          </w:p>
          <w:p w14:paraId="0F06F0CC" w14:textId="77777777" w:rsidR="00386DAC" w:rsidRPr="0009719A" w:rsidRDefault="00386DAC" w:rsidP="002D5A5C">
            <w:pPr>
              <w:pStyle w:val="ASDEFCONNormal"/>
            </w:pPr>
          </w:p>
        </w:tc>
        <w:tc>
          <w:tcPr>
            <w:tcW w:w="1821" w:type="dxa"/>
            <w:vMerge w:val="restart"/>
          </w:tcPr>
          <w:p w14:paraId="1850894B" w14:textId="77777777" w:rsidR="00386DAC" w:rsidRDefault="00386DAC" w:rsidP="002D5A5C">
            <w:pPr>
              <w:pStyle w:val="ASDEFCONNormal"/>
              <w:rPr>
                <w:b/>
              </w:rPr>
            </w:pPr>
            <w:r w:rsidRPr="00F369F3">
              <w:rPr>
                <w:b/>
              </w:rPr>
              <w:t>Initial Term:</w:t>
            </w:r>
          </w:p>
          <w:p w14:paraId="64AFCB26" w14:textId="77777777" w:rsidR="00511E1D" w:rsidRPr="00F369F3" w:rsidRDefault="00511E1D" w:rsidP="002D5A5C">
            <w:pPr>
              <w:pStyle w:val="ASDEFCONNormal"/>
              <w:rPr>
                <w:b/>
              </w:rPr>
            </w:pPr>
            <w:r w:rsidRPr="00EC6098">
              <w:t>(Core)</w:t>
            </w:r>
          </w:p>
        </w:tc>
        <w:tc>
          <w:tcPr>
            <w:tcW w:w="2029" w:type="dxa"/>
            <w:gridSpan w:val="3"/>
          </w:tcPr>
          <w:p w14:paraId="471166E4" w14:textId="77777777" w:rsidR="00386DAC" w:rsidRPr="00F369F3" w:rsidRDefault="00386DAC" w:rsidP="002D5A5C">
            <w:pPr>
              <w:pStyle w:val="ASDEFCONNormal"/>
              <w:rPr>
                <w:b/>
                <w:i/>
              </w:rPr>
            </w:pPr>
            <w:r w:rsidRPr="00F369F3">
              <w:rPr>
                <w:b/>
                <w:lang w:eastAsia="zh-CN"/>
              </w:rPr>
              <w:t>Effective Date:</w:t>
            </w:r>
            <w:ins w:id="19" w:author="Prabhu, Akshata MS" w:date="2024-08-23T14:31:00Z">
              <w:r w:rsidRPr="00F369F3">
                <w:rPr>
                  <w:b/>
                  <w:lang w:eastAsia="zh-CN"/>
                </w:rPr>
                <w:t xml:space="preserve">   </w:t>
              </w:r>
            </w:ins>
          </w:p>
        </w:tc>
        <w:tc>
          <w:tcPr>
            <w:tcW w:w="3578" w:type="dxa"/>
            <w:gridSpan w:val="4"/>
          </w:tcPr>
          <w:p w14:paraId="01A51CDD" w14:textId="4E330CA9" w:rsidR="00386DAC" w:rsidRPr="00F369F3" w:rsidRDefault="003272A6" w:rsidP="002D5A5C">
            <w:pPr>
              <w:pStyle w:val="ASDEFCONNormal"/>
              <w:rPr>
                <w:b/>
              </w:rPr>
            </w:pPr>
            <w:r>
              <w:rPr>
                <w:b/>
                <w:lang w:eastAsia="zh-CN"/>
              </w:rPr>
              <w:fldChar w:fldCharType="begin">
                <w:ffData>
                  <w:name w:val="Text2"/>
                  <w:enabled/>
                  <w:calcOnExit w:val="0"/>
                  <w:textInput>
                    <w:default w:val="(INSERT DATE)"/>
                  </w:textInput>
                </w:ffData>
              </w:fldChar>
            </w:r>
            <w:bookmarkStart w:id="20" w:name="Text2"/>
            <w:r>
              <w:rPr>
                <w:b/>
                <w:lang w:eastAsia="zh-CN"/>
              </w:rPr>
              <w:instrText xml:space="preserve"> FORMTEXT </w:instrText>
            </w:r>
            <w:r>
              <w:rPr>
                <w:b/>
                <w:lang w:eastAsia="zh-CN"/>
              </w:rPr>
            </w:r>
            <w:r>
              <w:rPr>
                <w:b/>
                <w:lang w:eastAsia="zh-CN"/>
              </w:rPr>
              <w:fldChar w:fldCharType="separate"/>
            </w:r>
            <w:r w:rsidR="00E23E56">
              <w:rPr>
                <w:b/>
                <w:noProof/>
                <w:lang w:eastAsia="zh-CN"/>
              </w:rPr>
              <w:t>(INSERT DATE)</w:t>
            </w:r>
            <w:r>
              <w:rPr>
                <w:b/>
                <w:lang w:eastAsia="zh-CN"/>
              </w:rPr>
              <w:fldChar w:fldCharType="end"/>
            </w:r>
            <w:bookmarkEnd w:id="20"/>
          </w:p>
        </w:tc>
      </w:tr>
      <w:tr w:rsidR="00386DAC" w14:paraId="4695CEF9" w14:textId="77777777" w:rsidTr="00EB7A73">
        <w:trPr>
          <w:trHeight w:val="236"/>
        </w:trPr>
        <w:tc>
          <w:tcPr>
            <w:tcW w:w="1661" w:type="dxa"/>
            <w:vMerge/>
            <w:shd w:val="solid" w:color="F4F1EE" w:fill="auto"/>
          </w:tcPr>
          <w:p w14:paraId="5935B544" w14:textId="77777777" w:rsidR="00386DAC" w:rsidRPr="0009719A" w:rsidRDefault="00386DAC" w:rsidP="002D5A5C">
            <w:pPr>
              <w:pStyle w:val="ASDEFCONNormal"/>
            </w:pPr>
          </w:p>
        </w:tc>
        <w:tc>
          <w:tcPr>
            <w:tcW w:w="1821" w:type="dxa"/>
            <w:vMerge/>
          </w:tcPr>
          <w:p w14:paraId="7C77D7FA" w14:textId="77777777" w:rsidR="00386DAC" w:rsidRPr="00F369F3" w:rsidRDefault="00386DAC" w:rsidP="002D5A5C">
            <w:pPr>
              <w:pStyle w:val="ASDEFCONNormal"/>
              <w:rPr>
                <w:b/>
              </w:rPr>
            </w:pPr>
          </w:p>
        </w:tc>
        <w:tc>
          <w:tcPr>
            <w:tcW w:w="2029" w:type="dxa"/>
            <w:gridSpan w:val="3"/>
          </w:tcPr>
          <w:p w14:paraId="1CA58FB4" w14:textId="77777777" w:rsidR="00386DAC" w:rsidRPr="00F369F3" w:rsidRDefault="00386DAC" w:rsidP="002D5A5C">
            <w:pPr>
              <w:pStyle w:val="ASDEFCONNormal"/>
              <w:rPr>
                <w:b/>
                <w:lang w:eastAsia="zh-CN"/>
              </w:rPr>
            </w:pPr>
            <w:r w:rsidRPr="00F369F3">
              <w:rPr>
                <w:b/>
                <w:lang w:eastAsia="zh-CN"/>
              </w:rPr>
              <w:t>Expiry Date:</w:t>
            </w:r>
          </w:p>
        </w:tc>
        <w:tc>
          <w:tcPr>
            <w:tcW w:w="3578" w:type="dxa"/>
            <w:gridSpan w:val="4"/>
          </w:tcPr>
          <w:p w14:paraId="1686A5DD" w14:textId="2AB28A11" w:rsidR="00386DAC" w:rsidRPr="00F369F3" w:rsidRDefault="00E54A1D" w:rsidP="002D5A5C">
            <w:pPr>
              <w:pStyle w:val="ASDEFCONNormal"/>
              <w:rPr>
                <w:b/>
              </w:rPr>
            </w:pPr>
            <w:r>
              <w:rPr>
                <w:b/>
                <w:lang w:eastAsia="zh-CN"/>
              </w:rPr>
              <w:fldChar w:fldCharType="begin">
                <w:ffData>
                  <w:name w:val=""/>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E23E56">
              <w:rPr>
                <w:b/>
                <w:noProof/>
                <w:lang w:eastAsia="zh-CN"/>
              </w:rPr>
              <w:t>(INSERT DATE)</w:t>
            </w:r>
            <w:r>
              <w:rPr>
                <w:b/>
                <w:lang w:eastAsia="zh-CN"/>
              </w:rPr>
              <w:fldChar w:fldCharType="end"/>
            </w:r>
          </w:p>
        </w:tc>
      </w:tr>
      <w:tr w:rsidR="00386DAC" w14:paraId="7B927275" w14:textId="77777777" w:rsidTr="00EB7A73">
        <w:trPr>
          <w:trHeight w:val="236"/>
        </w:trPr>
        <w:tc>
          <w:tcPr>
            <w:tcW w:w="1661" w:type="dxa"/>
            <w:vMerge/>
            <w:shd w:val="solid" w:color="F4F1EE" w:fill="auto"/>
          </w:tcPr>
          <w:p w14:paraId="7C320F6E" w14:textId="77777777" w:rsidR="00386DAC" w:rsidRPr="0009719A" w:rsidRDefault="00386DAC" w:rsidP="002D5A5C">
            <w:pPr>
              <w:pStyle w:val="ASDEFCONNormal"/>
            </w:pPr>
          </w:p>
        </w:tc>
        <w:tc>
          <w:tcPr>
            <w:tcW w:w="7428" w:type="dxa"/>
            <w:gridSpan w:val="8"/>
          </w:tcPr>
          <w:p w14:paraId="2786DB29" w14:textId="77777777" w:rsidR="00386DAC" w:rsidRDefault="00386DAC" w:rsidP="006D1CBC">
            <w:pPr>
              <w:pStyle w:val="NoteToDrafters-ASDEFCON"/>
            </w:pPr>
            <w:r>
              <w:t>Note to drafters:  ASDEFCON (Standing Offer for Goods)</w:t>
            </w:r>
            <w:r w:rsidRPr="0028297E">
              <w:t xml:space="preserve"> has been drafted on the basis that each standing offer would generally be in place for three years, with an option for two additional 12-month extensions</w:t>
            </w:r>
            <w:r>
              <w:t xml:space="preserve">. </w:t>
            </w:r>
          </w:p>
        </w:tc>
      </w:tr>
      <w:tr w:rsidR="00386DAC" w14:paraId="0B18BA84" w14:textId="77777777" w:rsidTr="00EB7A73">
        <w:trPr>
          <w:trHeight w:val="330"/>
        </w:trPr>
        <w:tc>
          <w:tcPr>
            <w:tcW w:w="1661" w:type="dxa"/>
            <w:vMerge w:val="restart"/>
            <w:shd w:val="solid" w:color="F4F1EE" w:fill="auto"/>
          </w:tcPr>
          <w:p w14:paraId="3C3DE60B" w14:textId="046F77EA" w:rsidR="00386DAC" w:rsidRPr="00FE265F" w:rsidRDefault="00386DAC" w:rsidP="00282B6C">
            <w:pPr>
              <w:pStyle w:val="ASDEFCONNormal"/>
              <w:jc w:val="left"/>
              <w:rPr>
                <w:b/>
              </w:rPr>
            </w:pPr>
            <w:r w:rsidRPr="00FE265F">
              <w:rPr>
                <w:b/>
              </w:rPr>
              <w:t xml:space="preserve">Item 2 </w:t>
            </w:r>
            <w:r w:rsidRPr="00FE265F">
              <w:rPr>
                <w:b/>
              </w:rPr>
              <w:br/>
            </w:r>
            <w:r w:rsidRPr="00FE265F">
              <w:t xml:space="preserve">(clause </w:t>
            </w:r>
            <w:r w:rsidR="00563437">
              <w:fldChar w:fldCharType="begin"/>
            </w:r>
            <w:r w:rsidR="00563437">
              <w:instrText xml:space="preserve"> REF _Ref99435521 \r \h </w:instrText>
            </w:r>
            <w:r w:rsidR="00282B6C">
              <w:instrText xml:space="preserve"> \* MERGEFORMAT </w:instrText>
            </w:r>
            <w:r w:rsidR="00563437">
              <w:fldChar w:fldCharType="separate"/>
            </w:r>
            <w:r w:rsidR="00E23E56">
              <w:t>1.3.2</w:t>
            </w:r>
            <w:r w:rsidR="00563437">
              <w:fldChar w:fldCharType="end"/>
            </w:r>
            <w:r w:rsidRPr="00FE265F">
              <w:t>)</w:t>
            </w:r>
          </w:p>
        </w:tc>
        <w:tc>
          <w:tcPr>
            <w:tcW w:w="1821" w:type="dxa"/>
            <w:vMerge w:val="restart"/>
          </w:tcPr>
          <w:p w14:paraId="2DAF116F" w14:textId="77777777" w:rsidR="00386DAC" w:rsidRPr="00F369F3" w:rsidRDefault="00386DAC" w:rsidP="002D5A5C">
            <w:pPr>
              <w:pStyle w:val="ASDEFCONNormal"/>
            </w:pPr>
            <w:r w:rsidRPr="00F369F3">
              <w:rPr>
                <w:b/>
              </w:rPr>
              <w:t>Options to Extend:</w:t>
            </w:r>
            <w:r w:rsidRPr="00F369F3">
              <w:br/>
              <w:t>(</w:t>
            </w:r>
            <w:r w:rsidR="008B7B60">
              <w:t>Core</w:t>
            </w:r>
            <w:r w:rsidRPr="00F369F3">
              <w:t>)</w:t>
            </w:r>
          </w:p>
        </w:tc>
        <w:tc>
          <w:tcPr>
            <w:tcW w:w="2029" w:type="dxa"/>
            <w:gridSpan w:val="3"/>
          </w:tcPr>
          <w:p w14:paraId="303C9635" w14:textId="77777777" w:rsidR="00386DAC" w:rsidRPr="00F369F3" w:rsidRDefault="00386DAC" w:rsidP="002D5A5C">
            <w:pPr>
              <w:pStyle w:val="ASDEFCONNormal"/>
            </w:pPr>
            <w:r w:rsidRPr="00F369F3">
              <w:t>Number of Options:</w:t>
            </w:r>
          </w:p>
        </w:tc>
        <w:tc>
          <w:tcPr>
            <w:tcW w:w="3578" w:type="dxa"/>
            <w:gridSpan w:val="4"/>
          </w:tcPr>
          <w:p w14:paraId="1F5B42A7" w14:textId="21BA6C2E" w:rsidR="00386DAC" w:rsidRPr="00EB7A73" w:rsidRDefault="00386DAC" w:rsidP="002D5A5C">
            <w:pPr>
              <w:pStyle w:val="ASDEFCONNormal"/>
              <w:rPr>
                <w:i/>
              </w:rPr>
            </w:pPr>
            <w:r w:rsidRPr="00F369F3">
              <w:rPr>
                <w:b/>
                <w:lang w:eastAsia="zh-CN"/>
              </w:rPr>
              <w:fldChar w:fldCharType="begin">
                <w:ffData>
                  <w:name w:val=""/>
                  <w:enabled/>
                  <w:calcOnExit w:val="0"/>
                  <w:textInput>
                    <w:default w:val="[INSERT NUMBER]"/>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NUMBER]</w:t>
            </w:r>
            <w:r w:rsidRPr="00F369F3">
              <w:rPr>
                <w:b/>
                <w:lang w:eastAsia="zh-CN"/>
              </w:rPr>
              <w:fldChar w:fldCharType="end"/>
            </w:r>
            <w:r w:rsidRPr="00EB7A73">
              <w:rPr>
                <w:i/>
              </w:rPr>
              <w:t xml:space="preserve"> </w:t>
            </w:r>
          </w:p>
        </w:tc>
      </w:tr>
      <w:tr w:rsidR="00386DAC" w14:paraId="27A01E4F" w14:textId="77777777" w:rsidTr="00EB7A73">
        <w:trPr>
          <w:trHeight w:val="285"/>
        </w:trPr>
        <w:tc>
          <w:tcPr>
            <w:tcW w:w="1661" w:type="dxa"/>
            <w:vMerge/>
            <w:shd w:val="solid" w:color="F4F1EE" w:fill="auto"/>
          </w:tcPr>
          <w:p w14:paraId="4EB8161F" w14:textId="77777777" w:rsidR="00386DAC" w:rsidRPr="00F85656" w:rsidRDefault="00386DAC" w:rsidP="002D5A5C">
            <w:pPr>
              <w:pStyle w:val="ASDEFCONNormal"/>
              <w:rPr>
                <w:highlight w:val="yellow"/>
              </w:rPr>
            </w:pPr>
          </w:p>
        </w:tc>
        <w:tc>
          <w:tcPr>
            <w:tcW w:w="1821" w:type="dxa"/>
            <w:vMerge/>
          </w:tcPr>
          <w:p w14:paraId="073577A3" w14:textId="77777777" w:rsidR="00386DAC" w:rsidRPr="00F85656" w:rsidRDefault="00386DAC" w:rsidP="002D5A5C">
            <w:pPr>
              <w:pStyle w:val="ASDEFCONNormal"/>
              <w:rPr>
                <w:highlight w:val="yellow"/>
              </w:rPr>
            </w:pPr>
          </w:p>
        </w:tc>
        <w:tc>
          <w:tcPr>
            <w:tcW w:w="2029" w:type="dxa"/>
            <w:gridSpan w:val="3"/>
          </w:tcPr>
          <w:p w14:paraId="293B498F" w14:textId="77777777" w:rsidR="00386DAC" w:rsidRPr="00B06940" w:rsidRDefault="00386DAC" w:rsidP="002D5A5C">
            <w:pPr>
              <w:pStyle w:val="ASDEFCONNormal"/>
              <w:rPr>
                <w:highlight w:val="yellow"/>
              </w:rPr>
            </w:pPr>
            <w:r w:rsidRPr="00B06940">
              <w:t>Option Period:</w:t>
            </w:r>
          </w:p>
        </w:tc>
        <w:tc>
          <w:tcPr>
            <w:tcW w:w="3578" w:type="dxa"/>
            <w:gridSpan w:val="4"/>
          </w:tcPr>
          <w:p w14:paraId="6281C645" w14:textId="0B08252C" w:rsidR="00386DAC" w:rsidRPr="00F369F3" w:rsidRDefault="00386DAC" w:rsidP="002D5A5C">
            <w:pPr>
              <w:pStyle w:val="ASDEFCONNormal"/>
              <w:rPr>
                <w:b/>
                <w:highlight w:val="yellow"/>
                <w:lang w:eastAsia="zh-CN"/>
              </w:rPr>
            </w:pPr>
            <w:r w:rsidRPr="00F369F3">
              <w:rPr>
                <w:b/>
                <w:lang w:eastAsia="zh-CN"/>
              </w:rPr>
              <w:fldChar w:fldCharType="begin">
                <w:ffData>
                  <w:name w:val=""/>
                  <w:enabled/>
                  <w:calcOnExit w:val="0"/>
                  <w:textInput>
                    <w:default w:val="[INSERT PERIOD OF EACH OP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PERIOD OF EACH OPTION]</w:t>
            </w:r>
            <w:r w:rsidRPr="00F369F3">
              <w:rPr>
                <w:b/>
                <w:lang w:eastAsia="zh-CN"/>
              </w:rPr>
              <w:fldChar w:fldCharType="end"/>
            </w:r>
          </w:p>
        </w:tc>
      </w:tr>
      <w:tr w:rsidR="00511E1D" w14:paraId="39776B8A" w14:textId="77777777" w:rsidTr="00EB7A73">
        <w:trPr>
          <w:trHeight w:val="270"/>
        </w:trPr>
        <w:tc>
          <w:tcPr>
            <w:tcW w:w="1661" w:type="dxa"/>
            <w:shd w:val="solid" w:color="F4F1EE" w:fill="auto"/>
          </w:tcPr>
          <w:p w14:paraId="44B77CFD" w14:textId="18239395" w:rsidR="00511E1D" w:rsidRPr="00126C4F" w:rsidRDefault="00511E1D" w:rsidP="00F369F3">
            <w:pPr>
              <w:pStyle w:val="ASDEFCONNormal"/>
              <w:jc w:val="left"/>
              <w:rPr>
                <w:b/>
              </w:rPr>
            </w:pPr>
            <w:r>
              <w:rPr>
                <w:b/>
              </w:rPr>
              <w:t>Item 3</w:t>
            </w:r>
            <w:r>
              <w:rPr>
                <w:b/>
              </w:rPr>
              <w:br/>
            </w:r>
            <w:r w:rsidRPr="00563437">
              <w:t>(</w:t>
            </w:r>
            <w:r>
              <w:t xml:space="preserve">Clause </w:t>
            </w:r>
            <w:r w:rsidR="00A47C4C">
              <w:fldChar w:fldCharType="begin"/>
            </w:r>
            <w:r w:rsidR="00A47C4C">
              <w:instrText xml:space="preserve"> REF _Ref436384655 \r \h </w:instrText>
            </w:r>
            <w:r w:rsidR="00A47C4C">
              <w:fldChar w:fldCharType="separate"/>
            </w:r>
            <w:r w:rsidR="00E23E56">
              <w:t>3.5</w:t>
            </w:r>
            <w:r w:rsidR="00A47C4C">
              <w:fldChar w:fldCharType="end"/>
            </w:r>
            <w:r w:rsidRPr="00563437">
              <w:t>)</w:t>
            </w:r>
          </w:p>
        </w:tc>
        <w:tc>
          <w:tcPr>
            <w:tcW w:w="1821" w:type="dxa"/>
          </w:tcPr>
          <w:p w14:paraId="4E42C9E7" w14:textId="77777777" w:rsidR="00511E1D" w:rsidRPr="00F369F3" w:rsidRDefault="00511E1D" w:rsidP="00511E1D">
            <w:pPr>
              <w:pStyle w:val="ASDEFCONNormal"/>
              <w:rPr>
                <w:b/>
              </w:rPr>
            </w:pPr>
            <w:r w:rsidRPr="00F369F3">
              <w:rPr>
                <w:b/>
              </w:rPr>
              <w:t>Base Date</w:t>
            </w:r>
            <w:r>
              <w:rPr>
                <w:b/>
              </w:rPr>
              <w:t>:</w:t>
            </w:r>
          </w:p>
          <w:p w14:paraId="73489482" w14:textId="77777777" w:rsidR="00511E1D" w:rsidRPr="00F369F3" w:rsidRDefault="00511E1D" w:rsidP="00EB7A73">
            <w:pPr>
              <w:pStyle w:val="ASDEFCONNormal"/>
              <w:jc w:val="left"/>
              <w:rPr>
                <w:b/>
              </w:rPr>
            </w:pPr>
            <w:r w:rsidRPr="00DF2F83">
              <w:t>(</w:t>
            </w:r>
            <w:r>
              <w:t>Core</w:t>
            </w:r>
            <w:r w:rsidRPr="00DF2F83">
              <w:t>)</w:t>
            </w:r>
          </w:p>
        </w:tc>
        <w:tc>
          <w:tcPr>
            <w:tcW w:w="5607" w:type="dxa"/>
            <w:gridSpan w:val="7"/>
          </w:tcPr>
          <w:p w14:paraId="42762727" w14:textId="0FD5910B" w:rsidR="00511E1D" w:rsidRPr="00F369F3" w:rsidRDefault="00511E1D" w:rsidP="00511E1D">
            <w:pPr>
              <w:pStyle w:val="ASDEFCONNormal"/>
              <w:rPr>
                <w:b/>
              </w:rPr>
            </w:pPr>
            <w:r w:rsidRPr="00F369F3">
              <w:rPr>
                <w:b/>
              </w:rPr>
              <w:fldChar w:fldCharType="begin">
                <w:ffData>
                  <w:name w:val="Text1"/>
                  <w:enabled/>
                  <w:calcOnExit w:val="0"/>
                  <w:textInput>
                    <w:default w:val="[INSERT DATE]"/>
                  </w:textInput>
                </w:ffData>
              </w:fldChar>
            </w:r>
            <w:r w:rsidRPr="00F369F3">
              <w:rPr>
                <w:b/>
              </w:rPr>
              <w:instrText xml:space="preserve"> FORMTEXT </w:instrText>
            </w:r>
            <w:r w:rsidRPr="00F369F3">
              <w:rPr>
                <w:b/>
              </w:rPr>
            </w:r>
            <w:r w:rsidRPr="00F369F3">
              <w:rPr>
                <w:b/>
              </w:rPr>
              <w:fldChar w:fldCharType="separate"/>
            </w:r>
            <w:r w:rsidR="00E23E56">
              <w:rPr>
                <w:b/>
                <w:noProof/>
              </w:rPr>
              <w:t>[INSERT DATE]</w:t>
            </w:r>
            <w:r w:rsidRPr="00F369F3">
              <w:rPr>
                <w:b/>
              </w:rPr>
              <w:fldChar w:fldCharType="end"/>
            </w:r>
          </w:p>
          <w:p w14:paraId="49C8DA9C" w14:textId="77777777" w:rsidR="00511E1D" w:rsidRPr="00F369F3" w:rsidRDefault="00511E1D" w:rsidP="006D1CBC">
            <w:pPr>
              <w:pStyle w:val="NoteToDrafters-ASDEFCON"/>
              <w:rPr>
                <w:lang w:eastAsia="zh-CN"/>
              </w:rPr>
            </w:pPr>
            <w:r w:rsidRPr="00563437">
              <w:t>Note to drafters:</w:t>
            </w:r>
            <w:r>
              <w:t xml:space="preserve"> </w:t>
            </w:r>
            <w:r w:rsidRPr="00563437">
              <w:t xml:space="preserve"> The Base Date is ordinarily one month before the Closing Time.</w:t>
            </w:r>
          </w:p>
        </w:tc>
      </w:tr>
      <w:tr w:rsidR="00511E1D" w14:paraId="2F87DF71" w14:textId="77777777" w:rsidTr="00EB7A73">
        <w:trPr>
          <w:trHeight w:val="270"/>
        </w:trPr>
        <w:tc>
          <w:tcPr>
            <w:tcW w:w="1661" w:type="dxa"/>
            <w:vMerge w:val="restart"/>
            <w:shd w:val="solid" w:color="F4F1EE" w:fill="auto"/>
          </w:tcPr>
          <w:p w14:paraId="356550F2" w14:textId="59CB8730" w:rsidR="00511E1D" w:rsidRPr="00126C4F" w:rsidRDefault="00511E1D" w:rsidP="00F369F3">
            <w:pPr>
              <w:pStyle w:val="ASDEFCONNormal"/>
              <w:jc w:val="left"/>
              <w:rPr>
                <w:b/>
              </w:rPr>
            </w:pPr>
            <w:r w:rsidRPr="0009719A">
              <w:rPr>
                <w:b/>
              </w:rPr>
              <w:t xml:space="preserve">Item </w:t>
            </w:r>
            <w:r>
              <w:rPr>
                <w:b/>
              </w:rPr>
              <w:t>4</w:t>
            </w:r>
            <w:r w:rsidRPr="00405147">
              <w:br/>
              <w:t>(</w:t>
            </w:r>
            <w:r>
              <w:t xml:space="preserve">clause </w:t>
            </w:r>
            <w:r>
              <w:fldChar w:fldCharType="begin"/>
            </w:r>
            <w:r>
              <w:instrText xml:space="preserve"> REF _Ref265129360 \w \h </w:instrText>
            </w:r>
            <w:r>
              <w:fldChar w:fldCharType="separate"/>
            </w:r>
            <w:r w:rsidR="00E23E56">
              <w:t>8.3</w:t>
            </w:r>
            <w:r>
              <w:fldChar w:fldCharType="end"/>
            </w:r>
            <w:r w:rsidRPr="00405147">
              <w:t>)</w:t>
            </w:r>
          </w:p>
        </w:tc>
        <w:tc>
          <w:tcPr>
            <w:tcW w:w="1821" w:type="dxa"/>
            <w:vMerge w:val="restart"/>
          </w:tcPr>
          <w:p w14:paraId="0ADF1627" w14:textId="77777777" w:rsidR="00511E1D" w:rsidRDefault="00511E1D" w:rsidP="008A7C38">
            <w:pPr>
              <w:pStyle w:val="ASDEFCONNormal"/>
            </w:pPr>
            <w:r w:rsidRPr="00F369F3">
              <w:rPr>
                <w:b/>
              </w:rPr>
              <w:t>Limitation Amount:</w:t>
            </w:r>
            <w:r>
              <w:br/>
            </w:r>
            <w:r w:rsidRPr="004175A8">
              <w:t>(Optional)</w:t>
            </w:r>
          </w:p>
          <w:p w14:paraId="2B619F86" w14:textId="77777777" w:rsidR="00511E1D" w:rsidRDefault="00511E1D" w:rsidP="008A7C38">
            <w:pPr>
              <w:pStyle w:val="ASDEFCONNormal"/>
            </w:pPr>
          </w:p>
          <w:p w14:paraId="5B31AAD9" w14:textId="486B466F" w:rsidR="000A2258" w:rsidRDefault="000A2258" w:rsidP="00F369F3">
            <w:pPr>
              <w:pStyle w:val="ASDEFCONNormal"/>
              <w:jc w:val="left"/>
              <w:rPr>
                <w:ins w:id="21" w:author="Prabhu, Akshata MS" w:date="2024-08-23T14:31:00Z"/>
                <w:b/>
              </w:rPr>
            </w:pPr>
          </w:p>
          <w:p w14:paraId="5679F6C0" w14:textId="77777777" w:rsidR="000A2258" w:rsidRPr="000A2258" w:rsidRDefault="000A2258" w:rsidP="000A2258">
            <w:pPr>
              <w:rPr>
                <w:ins w:id="22" w:author="Prabhu, Akshata MS" w:date="2024-08-23T14:31:00Z"/>
              </w:rPr>
            </w:pPr>
          </w:p>
          <w:p w14:paraId="02BC5916" w14:textId="77777777" w:rsidR="00511E1D" w:rsidRPr="00EB7A73" w:rsidRDefault="00511E1D" w:rsidP="00EB7A73"/>
        </w:tc>
        <w:tc>
          <w:tcPr>
            <w:tcW w:w="2346" w:type="dxa"/>
            <w:gridSpan w:val="4"/>
          </w:tcPr>
          <w:p w14:paraId="1B743880" w14:textId="6AF76B3E" w:rsidR="00511E1D" w:rsidRDefault="00511E1D" w:rsidP="00EB7A73">
            <w:pPr>
              <w:pStyle w:val="ASDEFCONNormal"/>
              <w:jc w:val="left"/>
            </w:pPr>
            <w:r>
              <w:t xml:space="preserve">Liability for warranties and obligations under clause </w:t>
            </w:r>
            <w:r w:rsidR="006D1CBC">
              <w:fldChar w:fldCharType="begin"/>
            </w:r>
            <w:r w:rsidR="006D1CBC">
              <w:instrText xml:space="preserve"> REF _Ref31981735 \r \h </w:instrText>
            </w:r>
            <w:r w:rsidR="006D1CBC">
              <w:fldChar w:fldCharType="separate"/>
            </w:r>
            <w:r w:rsidR="00E23E56">
              <w:t>9</w:t>
            </w:r>
            <w:r w:rsidR="006D1CBC">
              <w:fldChar w:fldCharType="end"/>
            </w:r>
            <w:r>
              <w:t xml:space="preserve">: </w:t>
            </w:r>
          </w:p>
          <w:p w14:paraId="54A84F08" w14:textId="2F8586AA" w:rsidR="00511E1D" w:rsidRPr="00F369F3" w:rsidRDefault="00511E1D" w:rsidP="00EB7A73">
            <w:pPr>
              <w:pStyle w:val="ASDEFCONNormal"/>
              <w:jc w:val="left"/>
              <w:rPr>
                <w:b/>
              </w:rPr>
            </w:pPr>
            <w:r>
              <w:t xml:space="preserve">(clause </w:t>
            </w:r>
            <w:r w:rsidR="00BA6068">
              <w:fldChar w:fldCharType="begin"/>
            </w:r>
            <w:r w:rsidR="00BA6068">
              <w:instrText xml:space="preserve"> REF _Ref265129554 \w \h </w:instrText>
            </w:r>
            <w:r w:rsidR="00BA6068">
              <w:fldChar w:fldCharType="separate"/>
            </w:r>
            <w:r w:rsidR="00E23E56">
              <w:t>8.3.1a</w:t>
            </w:r>
            <w:r w:rsidR="00BA6068">
              <w:fldChar w:fldCharType="end"/>
            </w:r>
            <w:r>
              <w:t>)</w:t>
            </w:r>
          </w:p>
        </w:tc>
        <w:tc>
          <w:tcPr>
            <w:tcW w:w="3261" w:type="dxa"/>
            <w:gridSpan w:val="3"/>
          </w:tcPr>
          <w:p w14:paraId="57ECB927" w14:textId="055FC52E" w:rsidR="00511E1D" w:rsidRPr="00F369F3" w:rsidRDefault="00511E1D" w:rsidP="002D5A5C">
            <w:pPr>
              <w:pStyle w:val="ASDEFCONNormal"/>
              <w:rPr>
                <w:lang w:eastAsia="zh-CN"/>
              </w:rPr>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00A47C4C" w:rsidRPr="00EB7A73">
              <w:rPr>
                <w:b/>
              </w:rPr>
              <w:t xml:space="preserve"> </w:t>
            </w:r>
            <w:r>
              <w:t>million</w:t>
            </w:r>
          </w:p>
        </w:tc>
      </w:tr>
      <w:tr w:rsidR="00511E1D" w14:paraId="48A467D7" w14:textId="77777777" w:rsidTr="00EB7A73">
        <w:trPr>
          <w:trHeight w:val="270"/>
        </w:trPr>
        <w:tc>
          <w:tcPr>
            <w:tcW w:w="1661" w:type="dxa"/>
            <w:vMerge/>
            <w:shd w:val="solid" w:color="F4F1EE" w:fill="auto"/>
          </w:tcPr>
          <w:p w14:paraId="0A93B677" w14:textId="77777777" w:rsidR="00511E1D" w:rsidRPr="00126C4F" w:rsidRDefault="00511E1D" w:rsidP="000432E7">
            <w:pPr>
              <w:pStyle w:val="EndnoteText"/>
            </w:pPr>
          </w:p>
        </w:tc>
        <w:tc>
          <w:tcPr>
            <w:tcW w:w="1821" w:type="dxa"/>
            <w:vMerge/>
          </w:tcPr>
          <w:p w14:paraId="5FCBA07C" w14:textId="77777777" w:rsidR="00511E1D" w:rsidRPr="00F369F3" w:rsidRDefault="00511E1D" w:rsidP="000432E7">
            <w:pPr>
              <w:pStyle w:val="EndnoteText"/>
            </w:pPr>
          </w:p>
        </w:tc>
        <w:tc>
          <w:tcPr>
            <w:tcW w:w="2346" w:type="dxa"/>
            <w:gridSpan w:val="4"/>
          </w:tcPr>
          <w:p w14:paraId="21D8AA29" w14:textId="77777777" w:rsidR="00511E1D" w:rsidRDefault="00511E1D" w:rsidP="000432E7">
            <w:pPr>
              <w:pStyle w:val="EndnoteText"/>
            </w:pPr>
            <w:r>
              <w:t>Loss of, or damage to, the Supplies</w:t>
            </w:r>
          </w:p>
          <w:p w14:paraId="1004BD11" w14:textId="43B22D99" w:rsidR="00511E1D" w:rsidRPr="00F369F3" w:rsidRDefault="00511E1D" w:rsidP="000432E7">
            <w:pPr>
              <w:pStyle w:val="EndnoteText"/>
              <w:rPr>
                <w:b/>
              </w:rPr>
            </w:pPr>
            <w:r>
              <w:t xml:space="preserve">(clause </w:t>
            </w:r>
            <w:r w:rsidR="00BA6068">
              <w:fldChar w:fldCharType="begin"/>
            </w:r>
            <w:r w:rsidR="00BA6068">
              <w:instrText xml:space="preserve"> REF _Ref436900184 \w \h </w:instrText>
            </w:r>
            <w:r w:rsidR="00BA6068">
              <w:fldChar w:fldCharType="separate"/>
            </w:r>
            <w:r w:rsidR="00E23E56">
              <w:t>8.3.1b</w:t>
            </w:r>
            <w:r w:rsidR="00BA6068">
              <w:fldChar w:fldCharType="end"/>
            </w:r>
            <w:r>
              <w:t>)</w:t>
            </w:r>
          </w:p>
        </w:tc>
        <w:tc>
          <w:tcPr>
            <w:tcW w:w="3261" w:type="dxa"/>
            <w:gridSpan w:val="3"/>
          </w:tcPr>
          <w:p w14:paraId="20D5E44F" w14:textId="0B93C31C" w:rsidR="00511E1D" w:rsidRPr="00F369F3" w:rsidRDefault="00511E1D" w:rsidP="000432E7">
            <w:pPr>
              <w:pStyle w:val="EndnoteText"/>
              <w:rPr>
                <w:lang w:eastAsia="zh-CN"/>
              </w:rPr>
            </w:pPr>
            <w:r w:rsidRPr="0065326A">
              <w:t>$</w:t>
            </w:r>
            <w:r w:rsidRPr="000432E7">
              <w:rPr>
                <w:b/>
              </w:rPr>
              <w:fldChar w:fldCharType="begin">
                <w:ffData>
                  <w:name w:val="Text108"/>
                  <w:enabled/>
                  <w:calcOnExit w:val="0"/>
                  <w:textInput>
                    <w:default w:val="[INSERT AMOUNT]"/>
                  </w:textInput>
                </w:ffData>
              </w:fldChar>
            </w:r>
            <w:r w:rsidRPr="000432E7">
              <w:rPr>
                <w:b/>
              </w:rPr>
              <w:instrText xml:space="preserve"> FORMTEXT </w:instrText>
            </w:r>
            <w:r w:rsidRPr="000432E7">
              <w:rPr>
                <w:b/>
              </w:rPr>
            </w:r>
            <w:r w:rsidRPr="000432E7">
              <w:rPr>
                <w:b/>
              </w:rPr>
              <w:fldChar w:fldCharType="separate"/>
            </w:r>
            <w:r w:rsidR="00E23E56">
              <w:rPr>
                <w:b/>
                <w:noProof/>
              </w:rPr>
              <w:t>[INSERT AMOUNT]</w:t>
            </w:r>
            <w:r w:rsidRPr="000432E7">
              <w:rPr>
                <w:b/>
              </w:rPr>
              <w:fldChar w:fldCharType="end"/>
            </w:r>
            <w:r w:rsidRPr="0065326A">
              <w:t xml:space="preserve"> million</w:t>
            </w:r>
          </w:p>
        </w:tc>
      </w:tr>
      <w:tr w:rsidR="00511E1D" w14:paraId="0D810876" w14:textId="77777777" w:rsidTr="00EB7A73">
        <w:trPr>
          <w:trHeight w:val="270"/>
        </w:trPr>
        <w:tc>
          <w:tcPr>
            <w:tcW w:w="1661" w:type="dxa"/>
            <w:vMerge/>
            <w:shd w:val="solid" w:color="F4F1EE" w:fill="auto"/>
          </w:tcPr>
          <w:p w14:paraId="66308556" w14:textId="77777777" w:rsidR="00511E1D" w:rsidRPr="00126C4F" w:rsidRDefault="00511E1D" w:rsidP="000432E7">
            <w:pPr>
              <w:pStyle w:val="EndnoteText"/>
            </w:pPr>
          </w:p>
        </w:tc>
        <w:tc>
          <w:tcPr>
            <w:tcW w:w="1821" w:type="dxa"/>
            <w:vMerge/>
          </w:tcPr>
          <w:p w14:paraId="6E781319" w14:textId="77777777" w:rsidR="00511E1D" w:rsidRPr="00F369F3" w:rsidRDefault="00511E1D" w:rsidP="000432E7">
            <w:pPr>
              <w:pStyle w:val="EndnoteText"/>
            </w:pPr>
          </w:p>
        </w:tc>
        <w:tc>
          <w:tcPr>
            <w:tcW w:w="2346" w:type="dxa"/>
            <w:gridSpan w:val="4"/>
          </w:tcPr>
          <w:p w14:paraId="0F81A4A4" w14:textId="77777777" w:rsidR="00511E1D" w:rsidRDefault="00511E1D" w:rsidP="000432E7">
            <w:pPr>
              <w:pStyle w:val="EndnoteText"/>
            </w:pPr>
            <w:r>
              <w:t>Loss of, or damage to, Defence Property (including CMCA)</w:t>
            </w:r>
          </w:p>
          <w:p w14:paraId="7B95D31C" w14:textId="1C30EA44" w:rsidR="00511E1D" w:rsidRPr="00F369F3" w:rsidRDefault="00511E1D" w:rsidP="00F369F3">
            <w:pPr>
              <w:pStyle w:val="Revision"/>
              <w:rPr>
                <w:b/>
              </w:rPr>
            </w:pPr>
            <w:r>
              <w:t xml:space="preserve">(clause </w:t>
            </w:r>
            <w:r w:rsidR="00BA6068">
              <w:fldChar w:fldCharType="begin"/>
            </w:r>
            <w:r w:rsidR="00BA6068">
              <w:instrText xml:space="preserve"> REF _Ref436900197 \w \h </w:instrText>
            </w:r>
            <w:r w:rsidR="00BA6068">
              <w:fldChar w:fldCharType="separate"/>
            </w:r>
            <w:r w:rsidR="00E23E56">
              <w:t>8.3.1c</w:t>
            </w:r>
            <w:r w:rsidR="00BA6068">
              <w:fldChar w:fldCharType="end"/>
            </w:r>
            <w:r>
              <w:t>)</w:t>
            </w:r>
          </w:p>
        </w:tc>
        <w:tc>
          <w:tcPr>
            <w:tcW w:w="3261" w:type="dxa"/>
            <w:gridSpan w:val="3"/>
          </w:tcPr>
          <w:p w14:paraId="3DD0C777" w14:textId="2E82D795" w:rsidR="00511E1D" w:rsidRPr="00F369F3" w:rsidRDefault="00511E1D" w:rsidP="002D5A5C">
            <w:pPr>
              <w:pStyle w:val="Revision"/>
              <w:rPr>
                <w:lang w:eastAsia="zh-CN"/>
              </w:rPr>
            </w:pPr>
            <w:r w:rsidRPr="0065326A">
              <w:t>$</w:t>
            </w:r>
            <w:r w:rsidRPr="0065326A">
              <w:rPr>
                <w:b/>
              </w:rPr>
              <w:fldChar w:fldCharType="begin">
                <w:ffData>
                  <w:name w:val="Text108"/>
                  <w:enabled/>
                  <w:calcOnExit w:val="0"/>
                  <w:textInput>
                    <w:default w:val="[INSERT AMOUNT]"/>
                  </w:textInput>
                </w:ffData>
              </w:fldChar>
            </w:r>
            <w:r w:rsidRPr="0065326A">
              <w:rPr>
                <w:b/>
              </w:rPr>
              <w:instrText xml:space="preserve"> FORMTEXT </w:instrText>
            </w:r>
            <w:r w:rsidRPr="0065326A">
              <w:rPr>
                <w:b/>
              </w:rPr>
            </w:r>
            <w:r w:rsidRPr="0065326A">
              <w:rPr>
                <w:b/>
              </w:rPr>
              <w:fldChar w:fldCharType="separate"/>
            </w:r>
            <w:r w:rsidR="00E23E56">
              <w:rPr>
                <w:b/>
                <w:noProof/>
              </w:rPr>
              <w:t>[INSERT AMOUNT]</w:t>
            </w:r>
            <w:r w:rsidRPr="0065326A">
              <w:rPr>
                <w:b/>
              </w:rPr>
              <w:fldChar w:fldCharType="end"/>
            </w:r>
            <w:r w:rsidRPr="0065326A">
              <w:t xml:space="preserve"> million</w:t>
            </w:r>
          </w:p>
        </w:tc>
      </w:tr>
      <w:tr w:rsidR="00511E1D" w14:paraId="5B8431CF" w14:textId="77777777" w:rsidTr="00EB7A73">
        <w:trPr>
          <w:trHeight w:val="270"/>
        </w:trPr>
        <w:tc>
          <w:tcPr>
            <w:tcW w:w="1661" w:type="dxa"/>
            <w:vMerge/>
            <w:shd w:val="solid" w:color="F4F1EE" w:fill="auto"/>
          </w:tcPr>
          <w:p w14:paraId="2A2E3D62" w14:textId="77777777" w:rsidR="00511E1D" w:rsidRPr="00126C4F" w:rsidRDefault="00511E1D" w:rsidP="00F369F3">
            <w:pPr>
              <w:pStyle w:val="Revision"/>
              <w:rPr>
                <w:b/>
              </w:rPr>
            </w:pPr>
          </w:p>
        </w:tc>
        <w:tc>
          <w:tcPr>
            <w:tcW w:w="1821" w:type="dxa"/>
            <w:vMerge/>
          </w:tcPr>
          <w:p w14:paraId="4AF59A03" w14:textId="77777777" w:rsidR="00511E1D" w:rsidRPr="00F369F3" w:rsidRDefault="00511E1D" w:rsidP="00F369F3">
            <w:pPr>
              <w:pStyle w:val="Revision"/>
              <w:rPr>
                <w:b/>
              </w:rPr>
            </w:pPr>
          </w:p>
        </w:tc>
        <w:tc>
          <w:tcPr>
            <w:tcW w:w="2346" w:type="dxa"/>
            <w:gridSpan w:val="4"/>
          </w:tcPr>
          <w:p w14:paraId="4B2254E2" w14:textId="16D89534" w:rsidR="00511E1D" w:rsidRDefault="00511E1D" w:rsidP="000432E7">
            <w:pPr>
              <w:pStyle w:val="EndnoteText"/>
            </w:pPr>
            <w:r>
              <w:t>Breach of contract or negligent act or omission not mentioned in</w:t>
            </w:r>
            <w:r w:rsidR="00BA6068">
              <w:t xml:space="preserve"> clauses </w:t>
            </w:r>
            <w:r w:rsidR="00BA6068">
              <w:fldChar w:fldCharType="begin"/>
            </w:r>
            <w:r w:rsidR="00BA6068">
              <w:instrText xml:space="preserve"> REF _Ref265129554 \w \h </w:instrText>
            </w:r>
            <w:r w:rsidR="00BA6068">
              <w:fldChar w:fldCharType="separate"/>
            </w:r>
            <w:r w:rsidR="00E23E56">
              <w:t>8.3.1a</w:t>
            </w:r>
            <w:r w:rsidR="00BA6068">
              <w:fldChar w:fldCharType="end"/>
            </w:r>
            <w:r w:rsidR="00BA6068">
              <w:t xml:space="preserve"> to </w:t>
            </w:r>
            <w:r w:rsidR="00BA6068">
              <w:fldChar w:fldCharType="begin"/>
            </w:r>
            <w:r w:rsidR="00BA6068">
              <w:instrText xml:space="preserve"> REF _Ref436900197 \w \h </w:instrText>
            </w:r>
            <w:r w:rsidR="00BA6068">
              <w:fldChar w:fldCharType="separate"/>
            </w:r>
            <w:r w:rsidR="00E23E56">
              <w:t>8.3.1c</w:t>
            </w:r>
            <w:r w:rsidR="00BA6068">
              <w:fldChar w:fldCharType="end"/>
            </w:r>
          </w:p>
          <w:p w14:paraId="7F1F3C3D" w14:textId="284BA6E5" w:rsidR="00511E1D" w:rsidRPr="00F369F3" w:rsidRDefault="00511E1D" w:rsidP="000432E7">
            <w:pPr>
              <w:pStyle w:val="EndnoteText"/>
              <w:rPr>
                <w:b/>
              </w:rPr>
            </w:pPr>
            <w:r>
              <w:t xml:space="preserve">(clauses </w:t>
            </w:r>
            <w:r w:rsidR="00BA6068">
              <w:fldChar w:fldCharType="begin"/>
            </w:r>
            <w:r w:rsidR="00BA6068">
              <w:instrText xml:space="preserve"> REF _Ref265131149 \w \h </w:instrText>
            </w:r>
            <w:r w:rsidR="00BA6068">
              <w:fldChar w:fldCharType="separate"/>
            </w:r>
            <w:r w:rsidR="00E23E56">
              <w:t>8.3.1d</w:t>
            </w:r>
            <w:r w:rsidR="00BA6068">
              <w:fldChar w:fldCharType="end"/>
            </w:r>
            <w:r>
              <w:t>)</w:t>
            </w:r>
          </w:p>
        </w:tc>
        <w:tc>
          <w:tcPr>
            <w:tcW w:w="3261" w:type="dxa"/>
            <w:gridSpan w:val="3"/>
          </w:tcPr>
          <w:p w14:paraId="6C56DDB4" w14:textId="51A4AFB4" w:rsidR="00511E1D" w:rsidRPr="00F369F3" w:rsidRDefault="00511E1D" w:rsidP="000432E7">
            <w:pPr>
              <w:pStyle w:val="EndnoteText"/>
              <w:rPr>
                <w:lang w:eastAsia="zh-CN"/>
              </w:rPr>
            </w:pPr>
            <w:r w:rsidRPr="0065326A">
              <w:t>$</w:t>
            </w:r>
            <w:r w:rsidRPr="000432E7">
              <w:rPr>
                <w:b/>
              </w:rPr>
              <w:fldChar w:fldCharType="begin">
                <w:ffData>
                  <w:name w:val="Text108"/>
                  <w:enabled/>
                  <w:calcOnExit w:val="0"/>
                  <w:textInput>
                    <w:default w:val="[INSERT AMOUNT]"/>
                  </w:textInput>
                </w:ffData>
              </w:fldChar>
            </w:r>
            <w:r w:rsidRPr="000432E7">
              <w:rPr>
                <w:b/>
              </w:rPr>
              <w:instrText xml:space="preserve"> FORMTEXT </w:instrText>
            </w:r>
            <w:r w:rsidRPr="000432E7">
              <w:rPr>
                <w:b/>
              </w:rPr>
            </w:r>
            <w:r w:rsidRPr="000432E7">
              <w:rPr>
                <w:b/>
              </w:rPr>
              <w:fldChar w:fldCharType="separate"/>
            </w:r>
            <w:r w:rsidR="00E23E56">
              <w:rPr>
                <w:b/>
                <w:noProof/>
              </w:rPr>
              <w:t>[INSERT AMOUNT]</w:t>
            </w:r>
            <w:r w:rsidRPr="000432E7">
              <w:rPr>
                <w:b/>
              </w:rPr>
              <w:fldChar w:fldCharType="end"/>
            </w:r>
            <w:r w:rsidRPr="0065326A">
              <w:t xml:space="preserve"> million</w:t>
            </w:r>
          </w:p>
        </w:tc>
      </w:tr>
      <w:tr w:rsidR="00511E1D" w14:paraId="31B4747E" w14:textId="77777777" w:rsidTr="00EB7A73">
        <w:trPr>
          <w:trHeight w:val="270"/>
        </w:trPr>
        <w:tc>
          <w:tcPr>
            <w:tcW w:w="1661" w:type="dxa"/>
            <w:vMerge w:val="restart"/>
            <w:shd w:val="solid" w:color="F4F1EE" w:fill="auto"/>
          </w:tcPr>
          <w:p w14:paraId="7977AFEE" w14:textId="2498DD80" w:rsidR="00511E1D" w:rsidRPr="00EB7A73" w:rsidRDefault="00511E1D" w:rsidP="00F369F3">
            <w:pPr>
              <w:pStyle w:val="ASDEFCONNormal"/>
              <w:jc w:val="left"/>
              <w:rPr>
                <w:b/>
              </w:rPr>
            </w:pPr>
            <w:r w:rsidRPr="00126C4F">
              <w:rPr>
                <w:b/>
              </w:rPr>
              <w:t xml:space="preserve">Item </w:t>
            </w:r>
            <w:r>
              <w:rPr>
                <w:b/>
              </w:rPr>
              <w:t>5</w:t>
            </w:r>
            <w:r w:rsidRPr="00126C4F">
              <w:br/>
              <w:t>(clause</w:t>
            </w:r>
            <w:r>
              <w:t xml:space="preserve"> </w:t>
            </w:r>
            <w:r>
              <w:fldChar w:fldCharType="begin"/>
            </w:r>
            <w:r>
              <w:instrText xml:space="preserve"> REF _Ref263078081 \w \h  \* MERGEFORMAT </w:instrText>
            </w:r>
            <w:r>
              <w:fldChar w:fldCharType="separate"/>
            </w:r>
            <w:r w:rsidR="00E23E56">
              <w:t>8.4</w:t>
            </w:r>
            <w:r>
              <w:fldChar w:fldCharType="end"/>
            </w:r>
            <w:r w:rsidRPr="00126C4F">
              <w:t>)</w:t>
            </w:r>
          </w:p>
          <w:p w14:paraId="7FA54693" w14:textId="77777777" w:rsidR="00511E1D" w:rsidRDefault="00511E1D" w:rsidP="006D1CBC">
            <w:pPr>
              <w:pStyle w:val="NoteToDrafters-ASDEFCON"/>
            </w:pPr>
            <w:r>
              <w:t>Note to drafters:   Delete insurance policies if they do not apply.</w:t>
            </w:r>
          </w:p>
        </w:tc>
        <w:tc>
          <w:tcPr>
            <w:tcW w:w="1821" w:type="dxa"/>
          </w:tcPr>
          <w:p w14:paraId="02918532" w14:textId="77777777" w:rsidR="00511E1D" w:rsidRDefault="00511E1D" w:rsidP="00EB7A73">
            <w:pPr>
              <w:pStyle w:val="ASDEFCONNormal"/>
              <w:jc w:val="left"/>
              <w:rPr>
                <w:b/>
              </w:rPr>
            </w:pPr>
            <w:r w:rsidRPr="00F369F3">
              <w:rPr>
                <w:b/>
              </w:rPr>
              <w:t>Approved Contractor Insurance Program Status</w:t>
            </w:r>
          </w:p>
          <w:p w14:paraId="23AF7228" w14:textId="77777777" w:rsidR="001643EA" w:rsidRPr="00F369F3" w:rsidRDefault="001643EA" w:rsidP="00EB7A73">
            <w:pPr>
              <w:pStyle w:val="ASDEFCONNormal"/>
              <w:jc w:val="left"/>
              <w:rPr>
                <w:b/>
                <w:lang w:eastAsia="zh-CN"/>
              </w:rPr>
            </w:pPr>
            <w:r w:rsidRPr="00F42F79">
              <w:t>(Core)</w:t>
            </w:r>
          </w:p>
        </w:tc>
        <w:tc>
          <w:tcPr>
            <w:tcW w:w="2346" w:type="dxa"/>
            <w:gridSpan w:val="4"/>
          </w:tcPr>
          <w:p w14:paraId="1CBB3BB5" w14:textId="77777777" w:rsidR="00511E1D" w:rsidRPr="00EB7A73" w:rsidRDefault="00511E1D" w:rsidP="00EB7A73">
            <w:pPr>
              <w:pStyle w:val="ASDEFCONNormal"/>
              <w:jc w:val="left"/>
              <w:rPr>
                <w:b/>
              </w:rPr>
            </w:pPr>
            <w:r w:rsidRPr="00EB7A73">
              <w:rPr>
                <w:b/>
              </w:rPr>
              <w:sym w:font="Wingdings" w:char="F071"/>
            </w:r>
            <w:r w:rsidRPr="00EB7A73">
              <w:rPr>
                <w:b/>
              </w:rPr>
              <w:t xml:space="preserve"> Yes / </w:t>
            </w:r>
            <w:r w:rsidRPr="00EB7A73">
              <w:rPr>
                <w:b/>
              </w:rPr>
              <w:sym w:font="Wingdings" w:char="F071"/>
            </w:r>
            <w:r w:rsidRPr="00EB7A73">
              <w:rPr>
                <w:b/>
              </w:rPr>
              <w:t xml:space="preserve"> No</w:t>
            </w:r>
          </w:p>
        </w:tc>
        <w:tc>
          <w:tcPr>
            <w:tcW w:w="3261" w:type="dxa"/>
            <w:gridSpan w:val="3"/>
          </w:tcPr>
          <w:p w14:paraId="55EE4AB2" w14:textId="77777777" w:rsidR="00511E1D" w:rsidRPr="00F369F3" w:rsidRDefault="00511E1D" w:rsidP="002D5A5C">
            <w:pPr>
              <w:pStyle w:val="ASDEFCONNormal"/>
              <w:rPr>
                <w:lang w:eastAsia="zh-CN"/>
              </w:rPr>
            </w:pPr>
          </w:p>
        </w:tc>
      </w:tr>
      <w:tr w:rsidR="00511E1D" w14:paraId="68E95FAF" w14:textId="77777777" w:rsidTr="00EB7A73">
        <w:trPr>
          <w:trHeight w:val="270"/>
        </w:trPr>
        <w:tc>
          <w:tcPr>
            <w:tcW w:w="1661" w:type="dxa"/>
            <w:vMerge/>
            <w:shd w:val="solid" w:color="F4F1EE" w:fill="auto"/>
          </w:tcPr>
          <w:p w14:paraId="72E5D9D7" w14:textId="77777777" w:rsidR="00511E1D" w:rsidRPr="00126C4F" w:rsidRDefault="00511E1D" w:rsidP="002D5A5C">
            <w:pPr>
              <w:pStyle w:val="ASDEFCONNormal"/>
            </w:pPr>
          </w:p>
        </w:tc>
        <w:tc>
          <w:tcPr>
            <w:tcW w:w="1821" w:type="dxa"/>
            <w:vMerge w:val="restart"/>
          </w:tcPr>
          <w:p w14:paraId="76E305A9" w14:textId="77777777" w:rsidR="00511E1D" w:rsidRDefault="00511E1D" w:rsidP="00F369F3">
            <w:pPr>
              <w:pStyle w:val="ASDEFCONNormal"/>
              <w:jc w:val="left"/>
              <w:rPr>
                <w:b/>
              </w:rPr>
            </w:pPr>
            <w:r w:rsidRPr="00F369F3">
              <w:rPr>
                <w:b/>
              </w:rPr>
              <w:t>Limits of indemnity for required insurances:</w:t>
            </w:r>
          </w:p>
          <w:p w14:paraId="7E5D2EA2" w14:textId="77777777" w:rsidR="001643EA" w:rsidRPr="00F369F3" w:rsidRDefault="001643EA" w:rsidP="00EB7A73">
            <w:pPr>
              <w:pStyle w:val="ASDEFCONNormal"/>
              <w:jc w:val="left"/>
              <w:rPr>
                <w:b/>
              </w:rPr>
            </w:pPr>
            <w:r w:rsidRPr="00F42F79">
              <w:t>(Core)</w:t>
            </w:r>
          </w:p>
        </w:tc>
        <w:tc>
          <w:tcPr>
            <w:tcW w:w="2346" w:type="dxa"/>
            <w:gridSpan w:val="4"/>
          </w:tcPr>
          <w:p w14:paraId="57D301FF" w14:textId="77777777" w:rsidR="00511E1D" w:rsidRPr="00F369F3" w:rsidRDefault="00511E1D" w:rsidP="00EB7A73">
            <w:pPr>
              <w:pStyle w:val="ASDEFCONNormal"/>
              <w:jc w:val="left"/>
            </w:pPr>
            <w:r w:rsidRPr="00F369F3">
              <w:t>Public liability</w:t>
            </w:r>
            <w:r>
              <w:t>:</w:t>
            </w:r>
          </w:p>
          <w:p w14:paraId="55008B4C" w14:textId="2F7D5AE7" w:rsidR="00511E1D" w:rsidRPr="00F369F3" w:rsidRDefault="00511E1D" w:rsidP="00EB7A73">
            <w:pPr>
              <w:pStyle w:val="ASDEFCONNormal"/>
              <w:jc w:val="left"/>
              <w:rPr>
                <w:b/>
              </w:rPr>
            </w:pPr>
            <w:r w:rsidRPr="00F369F3">
              <w:t>(clause</w:t>
            </w:r>
            <w:r>
              <w:t xml:space="preserve"> </w:t>
            </w:r>
            <w:r w:rsidR="001643EA">
              <w:fldChar w:fldCharType="begin"/>
            </w:r>
            <w:r w:rsidR="001643EA">
              <w:instrText xml:space="preserve"> REF _Ref456967741 \w \h </w:instrText>
            </w:r>
            <w:r w:rsidR="001643EA">
              <w:fldChar w:fldCharType="separate"/>
            </w:r>
            <w:r w:rsidR="00E23E56">
              <w:t>8.4.4a</w:t>
            </w:r>
            <w:r w:rsidR="001643EA">
              <w:fldChar w:fldCharType="end"/>
            </w:r>
            <w:r w:rsidRPr="00F369F3">
              <w:t>)</w:t>
            </w:r>
          </w:p>
        </w:tc>
        <w:tc>
          <w:tcPr>
            <w:tcW w:w="3261" w:type="dxa"/>
            <w:gridSpan w:val="3"/>
          </w:tcPr>
          <w:p w14:paraId="10ECBF86" w14:textId="7ED0AD19" w:rsidR="00511E1D" w:rsidRPr="00F369F3" w:rsidRDefault="00511E1D" w:rsidP="00F369F3">
            <w:pPr>
              <w:pStyle w:val="ASDEFCONNormal"/>
              <w:rPr>
                <w:rFonts w:eastAsia="MS Mincho"/>
                <w:lang w:eastAsia="ja-JP"/>
              </w:rPr>
            </w:pPr>
            <w:r w:rsidRPr="00EB7A73">
              <w:rPr>
                <w:b/>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EB7A73">
              <w:rPr>
                <w:b/>
                <w:i/>
              </w:rPr>
              <w:t xml:space="preserve"> </w:t>
            </w:r>
            <w:r w:rsidRPr="00F369F3">
              <w:rPr>
                <w:rFonts w:eastAsia="MS Mincho"/>
                <w:lang w:eastAsia="ja-JP"/>
              </w:rPr>
              <w:t xml:space="preserve">million </w:t>
            </w:r>
          </w:p>
          <w:p w14:paraId="657C3425" w14:textId="77777777" w:rsidR="00511E1D" w:rsidRPr="00F369F3" w:rsidRDefault="00511E1D" w:rsidP="002D5A5C">
            <w:pPr>
              <w:pStyle w:val="ASDEFCONNormal"/>
              <w:rPr>
                <w:i/>
                <w:lang w:eastAsia="zh-CN"/>
              </w:rPr>
            </w:pPr>
          </w:p>
        </w:tc>
      </w:tr>
      <w:tr w:rsidR="00511E1D" w14:paraId="4A024044" w14:textId="77777777" w:rsidTr="00EB7A73">
        <w:trPr>
          <w:trHeight w:val="270"/>
        </w:trPr>
        <w:tc>
          <w:tcPr>
            <w:tcW w:w="1661" w:type="dxa"/>
            <w:vMerge/>
            <w:shd w:val="solid" w:color="F4F1EE" w:fill="auto"/>
          </w:tcPr>
          <w:p w14:paraId="5C089A29" w14:textId="77777777" w:rsidR="00511E1D" w:rsidRPr="00126C4F" w:rsidRDefault="00511E1D" w:rsidP="002D5A5C">
            <w:pPr>
              <w:pStyle w:val="ASDEFCONNormal"/>
            </w:pPr>
          </w:p>
        </w:tc>
        <w:tc>
          <w:tcPr>
            <w:tcW w:w="1821" w:type="dxa"/>
            <w:vMerge/>
          </w:tcPr>
          <w:p w14:paraId="510EEBB6" w14:textId="77777777" w:rsidR="00511E1D" w:rsidRPr="00126C4F" w:rsidRDefault="00511E1D" w:rsidP="002D5A5C">
            <w:pPr>
              <w:pStyle w:val="NoteToDrafters-ASDEFCON"/>
            </w:pPr>
          </w:p>
        </w:tc>
        <w:tc>
          <w:tcPr>
            <w:tcW w:w="2346" w:type="dxa"/>
            <w:gridSpan w:val="4"/>
          </w:tcPr>
          <w:p w14:paraId="447596A2" w14:textId="77777777" w:rsidR="00511E1D" w:rsidRDefault="00511E1D" w:rsidP="00EB7A73">
            <w:pPr>
              <w:pStyle w:val="ASDEFCONNormal"/>
              <w:jc w:val="left"/>
            </w:pPr>
            <w:r>
              <w:t xml:space="preserve">Products </w:t>
            </w:r>
            <w:r w:rsidRPr="00CC674E">
              <w:t xml:space="preserve">liability </w:t>
            </w:r>
          </w:p>
          <w:p w14:paraId="6E20A5CE" w14:textId="203D8419" w:rsidR="00511E1D" w:rsidRPr="00CC674E" w:rsidRDefault="00511E1D" w:rsidP="002D5A5C">
            <w:pPr>
              <w:pStyle w:val="ASDEFCONNormal"/>
            </w:pPr>
            <w:r>
              <w:t xml:space="preserve">(clause </w:t>
            </w:r>
            <w:r w:rsidR="001643EA">
              <w:fldChar w:fldCharType="begin"/>
            </w:r>
            <w:r w:rsidR="001643EA">
              <w:instrText xml:space="preserve"> REF _Ref456967771 \w \h </w:instrText>
            </w:r>
            <w:r w:rsidR="001643EA">
              <w:fldChar w:fldCharType="separate"/>
            </w:r>
            <w:r w:rsidR="00E23E56">
              <w:t>8.4.4b</w:t>
            </w:r>
            <w:r w:rsidR="001643EA">
              <w:fldChar w:fldCharType="end"/>
            </w:r>
            <w:r>
              <w:t>)</w:t>
            </w:r>
            <w:r w:rsidRPr="00CC674E">
              <w:t xml:space="preserve"> </w:t>
            </w:r>
          </w:p>
        </w:tc>
        <w:tc>
          <w:tcPr>
            <w:tcW w:w="3261" w:type="dxa"/>
            <w:gridSpan w:val="3"/>
          </w:tcPr>
          <w:p w14:paraId="7585D1AF" w14:textId="19B3D782" w:rsidR="00511E1D" w:rsidRDefault="00511E1D" w:rsidP="002D5A5C">
            <w:pPr>
              <w:pStyle w:val="ASDEFCONNormal"/>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CC674E">
              <w:rPr>
                <w:lang w:eastAsia="zh-CN"/>
              </w:rPr>
              <w:t xml:space="preserve"> </w:t>
            </w:r>
            <w:r>
              <w:rPr>
                <w:lang w:eastAsia="zh-CN"/>
              </w:rPr>
              <w:t>million</w:t>
            </w:r>
          </w:p>
          <w:p w14:paraId="29CA1E89" w14:textId="77777777" w:rsidR="00511E1D" w:rsidRPr="00CC674E" w:rsidRDefault="00511E1D" w:rsidP="002D5A5C">
            <w:pPr>
              <w:pStyle w:val="ASDEFCONNormal"/>
            </w:pPr>
          </w:p>
        </w:tc>
      </w:tr>
      <w:tr w:rsidR="00EB7A73" w14:paraId="2E38FEBD" w14:textId="77777777" w:rsidTr="006D1CBC">
        <w:trPr>
          <w:trHeight w:val="183"/>
        </w:trPr>
        <w:tc>
          <w:tcPr>
            <w:tcW w:w="1661" w:type="dxa"/>
            <w:vMerge/>
            <w:shd w:val="solid" w:color="F4F1EE" w:fill="auto"/>
          </w:tcPr>
          <w:p w14:paraId="53684A04" w14:textId="77777777" w:rsidR="00511E1D" w:rsidRPr="00522475" w:rsidRDefault="00511E1D" w:rsidP="002D5A5C">
            <w:pPr>
              <w:pStyle w:val="ASDEFCONNormal"/>
              <w:rPr>
                <w:highlight w:val="yellow"/>
              </w:rPr>
            </w:pPr>
          </w:p>
        </w:tc>
        <w:tc>
          <w:tcPr>
            <w:tcW w:w="1821" w:type="dxa"/>
            <w:vMerge/>
          </w:tcPr>
          <w:p w14:paraId="62EC6912" w14:textId="77777777" w:rsidR="00511E1D" w:rsidRPr="00CC674E" w:rsidRDefault="00511E1D" w:rsidP="002D5A5C">
            <w:pPr>
              <w:pStyle w:val="ASDEFCONNormal"/>
            </w:pPr>
          </w:p>
        </w:tc>
        <w:tc>
          <w:tcPr>
            <w:tcW w:w="2346" w:type="dxa"/>
            <w:gridSpan w:val="4"/>
            <w:tcBorders>
              <w:top w:val="single" w:sz="4" w:space="0" w:color="BFBFBF"/>
              <w:bottom w:val="single" w:sz="4" w:space="0" w:color="BFBFBF"/>
            </w:tcBorders>
          </w:tcPr>
          <w:p w14:paraId="2287CDC7" w14:textId="77777777" w:rsidR="00511E1D" w:rsidRDefault="00511E1D" w:rsidP="002D5A5C">
            <w:pPr>
              <w:pStyle w:val="ASDEFCONNormal"/>
              <w:rPr>
                <w:lang w:eastAsia="zh-CN"/>
              </w:rPr>
            </w:pPr>
            <w:r w:rsidRPr="00CC674E">
              <w:rPr>
                <w:lang w:eastAsia="zh-CN"/>
              </w:rPr>
              <w:t xml:space="preserve">Professional </w:t>
            </w:r>
            <w:r>
              <w:rPr>
                <w:lang w:eastAsia="zh-CN"/>
              </w:rPr>
              <w:t>i</w:t>
            </w:r>
            <w:r w:rsidRPr="00CC674E">
              <w:rPr>
                <w:lang w:eastAsia="zh-CN"/>
              </w:rPr>
              <w:t>ndemnity insurance</w:t>
            </w:r>
          </w:p>
          <w:p w14:paraId="4EEE16E5" w14:textId="1D2D66F0" w:rsidR="00511E1D" w:rsidRPr="00CC674E" w:rsidDel="00E560DA" w:rsidRDefault="00511E1D" w:rsidP="002D5A5C">
            <w:pPr>
              <w:pStyle w:val="ASDEFCONNormal"/>
              <w:rPr>
                <w:lang w:eastAsia="zh-CN"/>
              </w:rPr>
            </w:pPr>
            <w:r>
              <w:t xml:space="preserve">(clause </w:t>
            </w:r>
            <w:r>
              <w:fldChar w:fldCharType="begin"/>
            </w:r>
            <w:r>
              <w:instrText xml:space="preserve"> REF _Ref409091557 \w \h </w:instrText>
            </w:r>
            <w:r>
              <w:fldChar w:fldCharType="separate"/>
            </w:r>
            <w:r w:rsidR="00E23E56">
              <w:t>8.4.5</w:t>
            </w:r>
            <w:r>
              <w:fldChar w:fldCharType="end"/>
            </w:r>
            <w:r>
              <w:t>)</w:t>
            </w:r>
          </w:p>
        </w:tc>
        <w:tc>
          <w:tcPr>
            <w:tcW w:w="3261" w:type="dxa"/>
            <w:gridSpan w:val="3"/>
            <w:tcBorders>
              <w:top w:val="single" w:sz="4" w:space="0" w:color="BFBFBF"/>
              <w:bottom w:val="single" w:sz="4" w:space="0" w:color="BFBFBF"/>
            </w:tcBorders>
          </w:tcPr>
          <w:p w14:paraId="1EF13399" w14:textId="40C5EC99" w:rsidR="00511E1D" w:rsidRDefault="00511E1D" w:rsidP="002D5A5C">
            <w:pPr>
              <w:pStyle w:val="ASDEFCONNormal"/>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sidRPr="00CC674E">
              <w:t xml:space="preserve"> </w:t>
            </w:r>
            <w:r>
              <w:t>million</w:t>
            </w:r>
          </w:p>
          <w:p w14:paraId="26553758" w14:textId="77777777" w:rsidR="00511E1D" w:rsidRPr="00CC674E" w:rsidRDefault="00511E1D" w:rsidP="002D5A5C">
            <w:pPr>
              <w:pStyle w:val="ASDEFCONNormal"/>
              <w:rPr>
                <w:lang w:eastAsia="zh-CN"/>
              </w:rPr>
            </w:pPr>
          </w:p>
        </w:tc>
      </w:tr>
      <w:tr w:rsidR="00EB7A73" w14:paraId="738D4DD6" w14:textId="77777777" w:rsidTr="006D1CBC">
        <w:trPr>
          <w:trHeight w:val="183"/>
        </w:trPr>
        <w:tc>
          <w:tcPr>
            <w:tcW w:w="1661" w:type="dxa"/>
            <w:vMerge/>
            <w:shd w:val="solid" w:color="F4F1EE" w:fill="auto"/>
          </w:tcPr>
          <w:p w14:paraId="5B917558" w14:textId="77777777" w:rsidR="00511E1D" w:rsidRPr="00522475" w:rsidRDefault="00511E1D" w:rsidP="002D5A5C">
            <w:pPr>
              <w:pStyle w:val="ASDEFCONNormal"/>
              <w:rPr>
                <w:highlight w:val="yellow"/>
              </w:rPr>
            </w:pPr>
          </w:p>
        </w:tc>
        <w:tc>
          <w:tcPr>
            <w:tcW w:w="1821" w:type="dxa"/>
            <w:vMerge/>
          </w:tcPr>
          <w:p w14:paraId="764FA541" w14:textId="77777777" w:rsidR="00511E1D" w:rsidRPr="00CC674E" w:rsidRDefault="00511E1D" w:rsidP="002D5A5C">
            <w:pPr>
              <w:pStyle w:val="ASDEFCONNormal"/>
            </w:pPr>
          </w:p>
        </w:tc>
        <w:tc>
          <w:tcPr>
            <w:tcW w:w="2346" w:type="dxa"/>
            <w:gridSpan w:val="4"/>
            <w:tcBorders>
              <w:top w:val="single" w:sz="4" w:space="0" w:color="BFBFBF"/>
              <w:bottom w:val="single" w:sz="4" w:space="0" w:color="BFBFBF"/>
            </w:tcBorders>
          </w:tcPr>
          <w:p w14:paraId="6883AB38" w14:textId="77777777" w:rsidR="00511E1D" w:rsidRDefault="00511E1D" w:rsidP="00EB7A73">
            <w:pPr>
              <w:pStyle w:val="ASDEFCONNormal"/>
              <w:jc w:val="left"/>
            </w:pPr>
            <w:r>
              <w:t>Motor vehicle insurance</w:t>
            </w:r>
          </w:p>
          <w:p w14:paraId="1E4C5FE2" w14:textId="52183CA2" w:rsidR="00511E1D" w:rsidRPr="00CC674E" w:rsidRDefault="00511E1D" w:rsidP="002D5A5C">
            <w:pPr>
              <w:pStyle w:val="ASDEFCONNormal"/>
              <w:rPr>
                <w:lang w:eastAsia="zh-CN"/>
              </w:rPr>
            </w:pPr>
            <w:r>
              <w:t xml:space="preserve">(clause </w:t>
            </w:r>
            <w:r w:rsidR="001643EA">
              <w:fldChar w:fldCharType="begin"/>
            </w:r>
            <w:r w:rsidR="001643EA">
              <w:instrText xml:space="preserve"> REF _Ref456967931 \w \h </w:instrText>
            </w:r>
            <w:r w:rsidR="001643EA">
              <w:fldChar w:fldCharType="separate"/>
            </w:r>
            <w:r w:rsidR="00E23E56">
              <w:t>8.4.8b</w:t>
            </w:r>
            <w:r w:rsidR="001643EA">
              <w:fldChar w:fldCharType="end"/>
            </w:r>
            <w:r>
              <w:t>)</w:t>
            </w:r>
          </w:p>
        </w:tc>
        <w:tc>
          <w:tcPr>
            <w:tcW w:w="3261" w:type="dxa"/>
            <w:gridSpan w:val="3"/>
            <w:tcBorders>
              <w:top w:val="single" w:sz="4" w:space="0" w:color="BFBFBF"/>
              <w:bottom w:val="single" w:sz="4" w:space="0" w:color="BFBFBF"/>
            </w:tcBorders>
          </w:tcPr>
          <w:p w14:paraId="73072116" w14:textId="1A913320" w:rsidR="00511E1D" w:rsidRPr="005477AB" w:rsidRDefault="00511E1D" w:rsidP="002D5A5C">
            <w:pPr>
              <w:pStyle w:val="ASDEFCONNormal"/>
              <w:rPr>
                <w:i/>
                <w:lang w:eastAsia="zh-CN"/>
              </w:rPr>
            </w:pPr>
            <w:r>
              <w:rPr>
                <w:lang w:eastAsia="zh-CN"/>
              </w:rPr>
              <w:t>$</w:t>
            </w:r>
            <w:r w:rsidRPr="00F369F3">
              <w:rPr>
                <w:b/>
                <w:lang w:eastAsia="zh-CN"/>
              </w:rPr>
              <w:fldChar w:fldCharType="begin">
                <w:ffData>
                  <w:name w:val=""/>
                  <w:enabled/>
                  <w:calcOnExit w:val="0"/>
                  <w:textInput>
                    <w:default w:val="[INSERT AMOUNT]"/>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AMOUNT]</w:t>
            </w:r>
            <w:r w:rsidRPr="00F369F3">
              <w:rPr>
                <w:b/>
                <w:lang w:eastAsia="zh-CN"/>
              </w:rPr>
              <w:fldChar w:fldCharType="end"/>
            </w:r>
            <w:r>
              <w:rPr>
                <w:bCs/>
                <w:i/>
                <w:iCs/>
                <w:szCs w:val="20"/>
              </w:rPr>
              <w:t xml:space="preserve"> </w:t>
            </w:r>
            <w:r>
              <w:rPr>
                <w:szCs w:val="20"/>
              </w:rPr>
              <w:t>million</w:t>
            </w:r>
          </w:p>
        </w:tc>
      </w:tr>
      <w:tr w:rsidR="00511E1D" w14:paraId="1D96CC11" w14:textId="77777777" w:rsidTr="00EB7A73">
        <w:trPr>
          <w:trHeight w:val="285"/>
        </w:trPr>
        <w:tc>
          <w:tcPr>
            <w:tcW w:w="1661" w:type="dxa"/>
            <w:shd w:val="solid" w:color="F4F1EE" w:fill="auto"/>
          </w:tcPr>
          <w:p w14:paraId="0EF00CE5" w14:textId="28F8B690" w:rsidR="00511E1D" w:rsidRPr="00F85656" w:rsidRDefault="00511E1D" w:rsidP="00F369F3">
            <w:pPr>
              <w:pStyle w:val="ASDEFCONNormal"/>
              <w:jc w:val="left"/>
              <w:rPr>
                <w:b/>
                <w:highlight w:val="yellow"/>
              </w:rPr>
            </w:pPr>
            <w:r>
              <w:rPr>
                <w:b/>
              </w:rPr>
              <w:t xml:space="preserve">Item </w:t>
            </w:r>
            <w:r w:rsidR="001643EA">
              <w:rPr>
                <w:b/>
              </w:rPr>
              <w:t>6</w:t>
            </w:r>
            <w:r>
              <w:rPr>
                <w:b/>
              </w:rPr>
              <w:t xml:space="preserve"> </w:t>
            </w:r>
            <w:r>
              <w:rPr>
                <w:b/>
              </w:rPr>
              <w:br/>
            </w:r>
            <w:r w:rsidRPr="007E0ED4">
              <w:t>(clause</w:t>
            </w:r>
            <w:r>
              <w:t xml:space="preserve"> </w:t>
            </w:r>
            <w:r>
              <w:fldChar w:fldCharType="begin"/>
            </w:r>
            <w:r>
              <w:instrText xml:space="preserve"> REF _Ref436302158 \w \h  \* MERGEFORMAT </w:instrText>
            </w:r>
            <w:r>
              <w:fldChar w:fldCharType="separate"/>
            </w:r>
            <w:r w:rsidR="00E23E56">
              <w:t>9.2</w:t>
            </w:r>
            <w:r>
              <w:fldChar w:fldCharType="end"/>
            </w:r>
            <w:r w:rsidRPr="007E0ED4">
              <w:t>)</w:t>
            </w:r>
          </w:p>
        </w:tc>
        <w:tc>
          <w:tcPr>
            <w:tcW w:w="1821" w:type="dxa"/>
          </w:tcPr>
          <w:p w14:paraId="2A2B744D" w14:textId="77777777" w:rsidR="00511E1D" w:rsidRDefault="00511E1D" w:rsidP="00EB7A73">
            <w:pPr>
              <w:pStyle w:val="ASDEFCONNormal"/>
              <w:jc w:val="left"/>
              <w:rPr>
                <w:b/>
                <w:lang w:eastAsia="zh-CN"/>
              </w:rPr>
            </w:pPr>
            <w:r w:rsidRPr="00F369F3">
              <w:rPr>
                <w:b/>
                <w:lang w:eastAsia="zh-CN"/>
              </w:rPr>
              <w:t>Warranty Period:</w:t>
            </w:r>
          </w:p>
          <w:p w14:paraId="60196FE8" w14:textId="77777777" w:rsidR="00511E1D" w:rsidRPr="00F369F3" w:rsidRDefault="00511E1D" w:rsidP="00EB7A73">
            <w:pPr>
              <w:pStyle w:val="ASDEFCONNormal"/>
              <w:jc w:val="left"/>
              <w:rPr>
                <w:b/>
                <w:highlight w:val="yellow"/>
              </w:rPr>
            </w:pPr>
            <w:r w:rsidRPr="00B62E83">
              <w:rPr>
                <w:lang w:eastAsia="zh-CN"/>
              </w:rPr>
              <w:t>(Core)</w:t>
            </w:r>
            <w:r w:rsidRPr="00F369F3">
              <w:rPr>
                <w:b/>
                <w:lang w:eastAsia="zh-CN"/>
              </w:rPr>
              <w:br/>
            </w:r>
          </w:p>
        </w:tc>
        <w:tc>
          <w:tcPr>
            <w:tcW w:w="5607" w:type="dxa"/>
            <w:gridSpan w:val="7"/>
          </w:tcPr>
          <w:p w14:paraId="4AE7117D" w14:textId="229F731B" w:rsidR="00511E1D" w:rsidRPr="00F85656" w:rsidRDefault="00511E1D" w:rsidP="002D5A5C">
            <w:pPr>
              <w:pStyle w:val="ASDEFCONNormal"/>
              <w:rPr>
                <w:b/>
                <w:i/>
                <w:highlight w:val="yellow"/>
                <w:lang w:eastAsia="zh-CN"/>
              </w:rPr>
            </w:pPr>
            <w:r w:rsidRPr="00DC0477">
              <w:rPr>
                <w:b/>
                <w:lang w:eastAsia="zh-CN"/>
              </w:rPr>
              <w:fldChar w:fldCharType="begin">
                <w:ffData>
                  <w:name w:val=""/>
                  <w:enabled/>
                  <w:calcOnExit w:val="0"/>
                  <w:textInput>
                    <w:default w:val="[INSERT PERIOD]"/>
                  </w:textInput>
                </w:ffData>
              </w:fldChar>
            </w:r>
            <w:r w:rsidRPr="00DC0477">
              <w:rPr>
                <w:b/>
                <w:lang w:eastAsia="zh-CN"/>
              </w:rPr>
              <w:instrText xml:space="preserve"> FORMTEXT </w:instrText>
            </w:r>
            <w:r w:rsidRPr="00DC0477">
              <w:rPr>
                <w:b/>
                <w:lang w:eastAsia="zh-CN"/>
              </w:rPr>
            </w:r>
            <w:r w:rsidRPr="00DC0477">
              <w:rPr>
                <w:b/>
                <w:lang w:eastAsia="zh-CN"/>
              </w:rPr>
              <w:fldChar w:fldCharType="separate"/>
            </w:r>
            <w:r w:rsidR="00E23E56">
              <w:rPr>
                <w:b/>
                <w:noProof/>
                <w:lang w:eastAsia="zh-CN"/>
              </w:rPr>
              <w:t>[INSERT PERIOD]</w:t>
            </w:r>
            <w:r w:rsidRPr="00DC0477">
              <w:rPr>
                <w:b/>
                <w:lang w:eastAsia="zh-CN"/>
              </w:rPr>
              <w:fldChar w:fldCharType="end"/>
            </w:r>
            <w:r w:rsidRPr="009B406E">
              <w:t xml:space="preserve"> after the date of Acceptance</w:t>
            </w:r>
            <w:r>
              <w:t xml:space="preserve"> of the Supplies</w:t>
            </w:r>
            <w:r w:rsidRPr="009B406E">
              <w:t>.</w:t>
            </w:r>
          </w:p>
        </w:tc>
      </w:tr>
      <w:tr w:rsidR="00EB7A73" w14:paraId="07D813AE" w14:textId="77777777" w:rsidTr="006D1CBC">
        <w:trPr>
          <w:trHeight w:val="566"/>
        </w:trPr>
        <w:tc>
          <w:tcPr>
            <w:tcW w:w="1661" w:type="dxa"/>
            <w:vMerge w:val="restart"/>
            <w:shd w:val="solid" w:color="F4F1EE" w:fill="auto"/>
          </w:tcPr>
          <w:p w14:paraId="3D1F71FB" w14:textId="23FDC965" w:rsidR="00511E1D" w:rsidRPr="0009719A" w:rsidRDefault="00511E1D" w:rsidP="00F369F3">
            <w:pPr>
              <w:pStyle w:val="ASDEFCONNormal"/>
              <w:jc w:val="left"/>
              <w:rPr>
                <w:b/>
              </w:rPr>
            </w:pPr>
            <w:bookmarkStart w:id="23" w:name="_Ref64445846"/>
            <w:bookmarkStart w:id="24" w:name="_Toc300828089"/>
            <w:bookmarkStart w:id="25" w:name="_Toc300828167"/>
            <w:bookmarkStart w:id="26" w:name="_Toc300832961"/>
            <w:bookmarkStart w:id="27" w:name="_Toc300913859"/>
            <w:r w:rsidRPr="0009719A">
              <w:rPr>
                <w:b/>
              </w:rPr>
              <w:t xml:space="preserve">Item </w:t>
            </w:r>
            <w:bookmarkEnd w:id="23"/>
            <w:bookmarkEnd w:id="24"/>
            <w:bookmarkEnd w:id="25"/>
            <w:bookmarkEnd w:id="26"/>
            <w:bookmarkEnd w:id="27"/>
            <w:r w:rsidR="001643EA">
              <w:rPr>
                <w:b/>
              </w:rPr>
              <w:t>7</w:t>
            </w:r>
            <w:r>
              <w:rPr>
                <w:b/>
              </w:rPr>
              <w:br/>
            </w:r>
            <w:r w:rsidRPr="00405147">
              <w:t>(clause</w:t>
            </w:r>
            <w:r>
              <w:t xml:space="preserve"> </w:t>
            </w:r>
            <w:r>
              <w:fldChar w:fldCharType="begin"/>
            </w:r>
            <w:r>
              <w:instrText xml:space="preserve"> REF _Ref436302560 \w \h  \* MERGEFORMAT </w:instrText>
            </w:r>
            <w:r>
              <w:fldChar w:fldCharType="separate"/>
            </w:r>
            <w:r w:rsidR="00E23E56">
              <w:t>10.9</w:t>
            </w:r>
            <w:r>
              <w:fldChar w:fldCharType="end"/>
            </w:r>
            <w:r>
              <w:t>)</w:t>
            </w:r>
          </w:p>
        </w:tc>
        <w:tc>
          <w:tcPr>
            <w:tcW w:w="1821" w:type="dxa"/>
            <w:vMerge w:val="restart"/>
          </w:tcPr>
          <w:p w14:paraId="7A6480CC" w14:textId="77777777" w:rsidR="00511E1D" w:rsidRDefault="00511E1D" w:rsidP="00EB7A73">
            <w:pPr>
              <w:pStyle w:val="ASDEFCONNormal"/>
              <w:jc w:val="left"/>
              <w:rPr>
                <w:b/>
              </w:rPr>
            </w:pPr>
            <w:r w:rsidRPr="00F369F3">
              <w:rPr>
                <w:b/>
              </w:rPr>
              <w:t>Defence Security:</w:t>
            </w:r>
          </w:p>
          <w:p w14:paraId="7CAE1169" w14:textId="77777777" w:rsidR="00511E1D" w:rsidRPr="00F369F3" w:rsidRDefault="00511E1D" w:rsidP="00EB7A73">
            <w:pPr>
              <w:pStyle w:val="ASDEFCONNormal"/>
              <w:jc w:val="left"/>
              <w:rPr>
                <w:b/>
              </w:rPr>
            </w:pPr>
            <w:r w:rsidRPr="00B62E83">
              <w:rPr>
                <w:lang w:eastAsia="zh-CN"/>
              </w:rPr>
              <w:t>(Core)</w:t>
            </w:r>
            <w:r w:rsidRPr="00F369F3">
              <w:rPr>
                <w:b/>
              </w:rPr>
              <w:t xml:space="preserve"> </w:t>
            </w:r>
          </w:p>
        </w:tc>
        <w:tc>
          <w:tcPr>
            <w:tcW w:w="1751" w:type="dxa"/>
            <w:gridSpan w:val="2"/>
            <w:tcBorders>
              <w:bottom w:val="single" w:sz="4" w:space="0" w:color="EEECE1"/>
              <w:right w:val="single" w:sz="4" w:space="0" w:color="EEECE1"/>
            </w:tcBorders>
          </w:tcPr>
          <w:p w14:paraId="3CDEDA5D" w14:textId="77777777" w:rsidR="00511E1D" w:rsidRDefault="00511E1D" w:rsidP="002D5A5C">
            <w:pPr>
              <w:pStyle w:val="ASDEFCONNormal"/>
            </w:pPr>
            <w:r>
              <w:t>Security Classification</w:t>
            </w:r>
            <w:r w:rsidR="00B661CD" w:rsidRPr="00B661CD">
              <w:t xml:space="preserve"> of information, assets and work to be performed under the Contract</w:t>
            </w:r>
            <w:r>
              <w:t>:</w:t>
            </w:r>
          </w:p>
          <w:p w14:paraId="4C6BE6F2" w14:textId="336BF46A" w:rsidR="00511E1D" w:rsidRPr="003705FB" w:rsidRDefault="00511E1D" w:rsidP="00C05ED1">
            <w:pPr>
              <w:pStyle w:val="ASDEFCONNormal"/>
            </w:pPr>
            <w:r>
              <w:t>(Clause</w:t>
            </w:r>
            <w:r w:rsidR="00811E2E">
              <w:t xml:space="preserve"> </w:t>
            </w:r>
            <w:del w:id="28" w:author="Prabhu, Akshata MS" w:date="2024-08-23T14:31:00Z">
              <w:r w:rsidR="000B404F">
                <w:fldChar w:fldCharType="begin"/>
              </w:r>
              <w:r w:rsidR="000B404F">
                <w:delInstrText xml:space="preserve"> REF _Ref143519789 \w \h </w:delInstrText>
              </w:r>
              <w:r w:rsidR="000B404F">
                <w:fldChar w:fldCharType="separate"/>
              </w:r>
              <w:r w:rsidR="00F266D0">
                <w:delText>10.9.3</w:delText>
              </w:r>
              <w:r w:rsidR="000B404F">
                <w:fldChar w:fldCharType="end"/>
              </w:r>
              <w:r w:rsidR="001643EA">
                <w:delText>)</w:delText>
              </w:r>
            </w:del>
            <w:ins w:id="29" w:author="Prabhu, Akshata MS" w:date="2024-08-23T14:31:00Z">
              <w:r w:rsidR="00C05ED1">
                <w:fldChar w:fldCharType="begin"/>
              </w:r>
              <w:r w:rsidR="00C05ED1">
                <w:instrText xml:space="preserve"> REF _Ref127198881 \r \h </w:instrText>
              </w:r>
              <w:r w:rsidR="00C05ED1">
                <w:fldChar w:fldCharType="separate"/>
              </w:r>
              <w:r w:rsidR="00C05ED1">
                <w:t>10.9.3</w:t>
              </w:r>
              <w:r w:rsidR="00C05ED1">
                <w:fldChar w:fldCharType="end"/>
              </w:r>
              <w:r w:rsidR="00C05ED1">
                <w:t>)</w:t>
              </w:r>
            </w:ins>
          </w:p>
        </w:tc>
        <w:tc>
          <w:tcPr>
            <w:tcW w:w="3856" w:type="dxa"/>
            <w:gridSpan w:val="5"/>
            <w:tcBorders>
              <w:left w:val="single" w:sz="4" w:space="0" w:color="EEECE1"/>
              <w:bottom w:val="single" w:sz="4" w:space="0" w:color="EEECE1"/>
            </w:tcBorders>
          </w:tcPr>
          <w:p w14:paraId="62879E7D" w14:textId="538B1D11" w:rsidR="00511E1D" w:rsidRPr="00F369F3" w:rsidRDefault="00511E1D" w:rsidP="002D5A5C">
            <w:pPr>
              <w:pStyle w:val="ASDEFCONNormal"/>
              <w:rPr>
                <w:b/>
              </w:rPr>
            </w:pPr>
            <w:r w:rsidRPr="00F369F3">
              <w:rPr>
                <w:b/>
                <w:lang w:eastAsia="zh-CN"/>
              </w:rPr>
              <w:fldChar w:fldCharType="begin">
                <w:ffData>
                  <w:name w:val=""/>
                  <w:enabled/>
                  <w:calcOnExit w:val="0"/>
                  <w:textInput>
                    <w:default w:val="[INSERT CLASSIFICA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sidR="00E23E56">
              <w:rPr>
                <w:b/>
                <w:noProof/>
                <w:lang w:eastAsia="zh-CN"/>
              </w:rPr>
              <w:t>[INSERT CLASSIFICATION]</w:t>
            </w:r>
            <w:r w:rsidRPr="00F369F3">
              <w:rPr>
                <w:b/>
                <w:lang w:eastAsia="zh-CN"/>
              </w:rPr>
              <w:fldChar w:fldCharType="end"/>
            </w:r>
          </w:p>
        </w:tc>
      </w:tr>
      <w:tr w:rsidR="00EB7A73" w14:paraId="7E283C13" w14:textId="77777777" w:rsidTr="006D1CBC">
        <w:trPr>
          <w:trHeight w:val="317"/>
        </w:trPr>
        <w:tc>
          <w:tcPr>
            <w:tcW w:w="1661" w:type="dxa"/>
            <w:vMerge/>
            <w:shd w:val="solid" w:color="F4F1EE" w:fill="auto"/>
          </w:tcPr>
          <w:p w14:paraId="4528447A" w14:textId="77777777" w:rsidR="00613857" w:rsidRPr="0009719A" w:rsidRDefault="00613857" w:rsidP="00613857">
            <w:pPr>
              <w:pStyle w:val="ASDEFCONNormal"/>
            </w:pPr>
          </w:p>
        </w:tc>
        <w:tc>
          <w:tcPr>
            <w:tcW w:w="1821" w:type="dxa"/>
            <w:vMerge/>
          </w:tcPr>
          <w:p w14:paraId="34D7C800" w14:textId="77777777" w:rsidR="00613857" w:rsidRPr="008D3DF0" w:rsidRDefault="00613857" w:rsidP="00613857">
            <w:pPr>
              <w:pStyle w:val="ASDEFCONNormal"/>
            </w:pPr>
          </w:p>
        </w:tc>
        <w:tc>
          <w:tcPr>
            <w:tcW w:w="1751" w:type="dxa"/>
            <w:gridSpan w:val="2"/>
            <w:tcBorders>
              <w:top w:val="single" w:sz="4" w:space="0" w:color="EEECE1"/>
              <w:bottom w:val="single" w:sz="4" w:space="0" w:color="EEECE1"/>
              <w:right w:val="single" w:sz="4" w:space="0" w:color="EEECE1"/>
            </w:tcBorders>
          </w:tcPr>
          <w:p w14:paraId="5F94DA65" w14:textId="77777777" w:rsidR="00613857" w:rsidRDefault="00613857" w:rsidP="00EB7A73">
            <w:pPr>
              <w:pStyle w:val="ASDEFCONNormal"/>
              <w:rPr>
                <w:moveTo w:id="30" w:author="Prabhu, Akshata MS" w:date="2024-08-23T14:31:00Z"/>
              </w:rPr>
            </w:pPr>
            <w:moveToRangeStart w:id="31" w:author="Prabhu, Akshata MS" w:date="2024-08-23T14:31:00Z" w:name="move175315877"/>
            <w:moveTo w:id="32" w:author="Prabhu, Akshata MS" w:date="2024-08-23T14:31:00Z">
              <w:r>
                <w:t>Personnel security clearance:</w:t>
              </w:r>
            </w:moveTo>
          </w:p>
          <w:p w14:paraId="4F8C655E" w14:textId="77777777" w:rsidR="00511E1D" w:rsidRDefault="00613857" w:rsidP="00871DDC">
            <w:pPr>
              <w:pStyle w:val="NoteToDrafters-ASDEFCON"/>
              <w:rPr>
                <w:del w:id="33" w:author="Prabhu, Akshata MS" w:date="2024-08-23T14:31:00Z"/>
              </w:rPr>
            </w:pPr>
            <w:moveTo w:id="34" w:author="Prabhu, Akshata MS" w:date="2024-08-23T14:31:00Z">
              <w:r>
                <w:t xml:space="preserve">(clause </w:t>
              </w:r>
              <w:r w:rsidR="00C05ED1">
                <w:fldChar w:fldCharType="begin"/>
              </w:r>
              <w:r w:rsidR="00C05ED1">
                <w:instrText xml:space="preserve"> REF _Ref97551620 \r \h </w:instrText>
              </w:r>
              <w:r w:rsidR="00C05ED1">
                <w:fldChar w:fldCharType="separate"/>
              </w:r>
              <w:r w:rsidR="00C05ED1">
                <w:t>10.9.3b</w:t>
              </w:r>
              <w:r w:rsidR="00C05ED1">
                <w:fldChar w:fldCharType="end"/>
              </w:r>
              <w:r>
                <w:t>)</w:t>
              </w:r>
            </w:moveTo>
            <w:moveToRangeEnd w:id="31"/>
            <w:del w:id="35" w:author="Prabhu, Akshata MS" w:date="2024-08-23T14:31:00Z">
              <w:r w:rsidR="00511E1D">
                <w:delText>DISP membership required:</w:delText>
              </w:r>
            </w:del>
          </w:p>
          <w:p w14:paraId="58199F57" w14:textId="77777777" w:rsidR="00511E1D" w:rsidRDefault="00511E1D" w:rsidP="00870785">
            <w:pPr>
              <w:pStyle w:val="NoteToDrafters-ASDEFCON"/>
              <w:rPr>
                <w:del w:id="36" w:author="Prabhu, Akshata MS" w:date="2024-08-23T14:31:00Z"/>
              </w:rPr>
            </w:pPr>
            <w:del w:id="37" w:author="Prabhu, Akshata MS" w:date="2024-08-23T14:31:00Z">
              <w:r>
                <w:delText>(clause</w:delText>
              </w:r>
              <w:r w:rsidR="00345242">
                <w:delText xml:space="preserve"> </w:delText>
              </w:r>
              <w:r w:rsidR="00681464">
                <w:fldChar w:fldCharType="begin"/>
              </w:r>
              <w:r w:rsidR="00681464">
                <w:delInstrText xml:space="preserve"> REF _Ref97551474 \r \h </w:delInstrText>
              </w:r>
              <w:r w:rsidR="00681464">
                <w:fldChar w:fldCharType="separate"/>
              </w:r>
              <w:r w:rsidR="00F266D0">
                <w:delText>10.9.4</w:delText>
              </w:r>
              <w:r w:rsidR="00681464">
                <w:fldChar w:fldCharType="end"/>
              </w:r>
              <w:r w:rsidR="00681464">
                <w:delText xml:space="preserve"> </w:delText>
              </w:r>
              <w:r w:rsidR="00345242">
                <w:delText>or</w:delText>
              </w:r>
              <w:r w:rsidR="00681464">
                <w:delText xml:space="preserve"> </w:delText>
              </w:r>
              <w:r w:rsidR="00681464">
                <w:fldChar w:fldCharType="begin"/>
              </w:r>
              <w:r w:rsidR="00681464">
                <w:delInstrText xml:space="preserve"> REF _Ref97551535 \r \h </w:delInstrText>
              </w:r>
              <w:r w:rsidR="00681464">
                <w:fldChar w:fldCharType="separate"/>
              </w:r>
              <w:r w:rsidR="00F266D0">
                <w:delText>10.9.5</w:delText>
              </w:r>
              <w:r w:rsidR="00681464">
                <w:fldChar w:fldCharType="end"/>
              </w:r>
              <w:r>
                <w:delText>)</w:delText>
              </w:r>
            </w:del>
          </w:p>
          <w:p w14:paraId="55206D02" w14:textId="6A029E6D" w:rsidR="00613857" w:rsidRDefault="003A0809" w:rsidP="00EB7A73">
            <w:pPr>
              <w:pStyle w:val="ASDEFCONNormal"/>
            </w:pPr>
            <w:del w:id="38" w:author="Prabhu, Akshata MS" w:date="2024-08-23T14:31:00Z">
              <w:r w:rsidRPr="004541A6">
                <w:delText xml:space="preserve">Note to Drafters: </w:delText>
              </w:r>
              <w:r>
                <w:delText xml:space="preserve"> </w:delText>
              </w:r>
              <w:r w:rsidRPr="004541A6">
                <w:delText xml:space="preserve">Delete </w:delText>
              </w:r>
              <w:r>
                <w:delText>DISP Governance Level, DISP Personnel Security Level, DISP Physical Security Level and DISP Information / Cyber Security Level if</w:delText>
              </w:r>
              <w:r w:rsidRPr="004541A6">
                <w:delText xml:space="preserve"> DISP membership is </w:delText>
              </w:r>
              <w:r>
                <w:delText xml:space="preserve">not </w:delText>
              </w:r>
              <w:r w:rsidRPr="004541A6">
                <w:delText>required.</w:delText>
              </w:r>
            </w:del>
          </w:p>
        </w:tc>
        <w:moveToRangeStart w:id="39" w:author="Prabhu, Akshata MS" w:date="2024-08-23T14:31:00Z" w:name="move175315878"/>
        <w:tc>
          <w:tcPr>
            <w:tcW w:w="3856" w:type="dxa"/>
            <w:gridSpan w:val="5"/>
            <w:tcBorders>
              <w:top w:val="single" w:sz="4" w:space="0" w:color="EEECE1"/>
              <w:left w:val="single" w:sz="4" w:space="0" w:color="EEECE1"/>
              <w:bottom w:val="single" w:sz="4" w:space="0" w:color="EEECE1"/>
            </w:tcBorders>
          </w:tcPr>
          <w:p w14:paraId="5802CABB" w14:textId="0184A2EE" w:rsidR="00613857" w:rsidRPr="00EB7A73" w:rsidRDefault="00613857" w:rsidP="00613857">
            <w:pPr>
              <w:pStyle w:val="ASDEFCONNormal"/>
              <w:rPr>
                <w:b/>
              </w:rPr>
            </w:pPr>
            <w:moveTo w:id="40" w:author="Prabhu, Akshata MS" w:date="2024-08-23T14:31:00Z">
              <w:r w:rsidRPr="00F369F3">
                <w:rPr>
                  <w:b/>
                  <w:lang w:eastAsia="zh-CN"/>
                </w:rPr>
                <w:fldChar w:fldCharType="begin">
                  <w:ffData>
                    <w:name w:val=""/>
                    <w:enabled/>
                    <w:calcOnExit w:val="0"/>
                    <w:textInput>
                      <w:default w:val="[INSERT CLASSIFICATION]"/>
                    </w:textInput>
                  </w:ffData>
                </w:fldChar>
              </w:r>
              <w:r w:rsidRPr="00F369F3">
                <w:rPr>
                  <w:b/>
                  <w:lang w:eastAsia="zh-CN"/>
                </w:rPr>
                <w:instrText xml:space="preserve"> FORMTEXT </w:instrText>
              </w:r>
              <w:r w:rsidRPr="00F369F3">
                <w:rPr>
                  <w:b/>
                  <w:lang w:eastAsia="zh-CN"/>
                </w:rPr>
              </w:r>
              <w:r w:rsidRPr="00F369F3">
                <w:rPr>
                  <w:b/>
                  <w:lang w:eastAsia="zh-CN"/>
                </w:rPr>
                <w:fldChar w:fldCharType="separate"/>
              </w:r>
              <w:r>
                <w:rPr>
                  <w:b/>
                  <w:noProof/>
                  <w:lang w:eastAsia="zh-CN"/>
                </w:rPr>
                <w:t>[INSERT CLASSIFICATION]</w:t>
              </w:r>
              <w:r w:rsidRPr="00F369F3">
                <w:rPr>
                  <w:b/>
                  <w:lang w:eastAsia="zh-CN"/>
                </w:rPr>
                <w:fldChar w:fldCharType="end"/>
              </w:r>
            </w:moveTo>
            <w:moveToRangeEnd w:id="39"/>
            <w:del w:id="41" w:author="Prabhu, Akshata MS" w:date="2024-08-23T14:31:00Z">
              <w:r w:rsidR="00511E1D" w:rsidRPr="00F369F3">
                <w:delText xml:space="preserve"> </w:delText>
              </w:r>
              <w:r w:rsidR="00511E1D" w:rsidRPr="00F369F3">
                <w:sym w:font="Wingdings" w:char="F071"/>
              </w:r>
              <w:r w:rsidR="00511E1D" w:rsidRPr="00F369F3">
                <w:delText xml:space="preserve"> Yes  /   </w:delText>
              </w:r>
              <w:r w:rsidR="00511E1D" w:rsidRPr="00F369F3">
                <w:sym w:font="Wingdings" w:char="F071"/>
              </w:r>
              <w:r w:rsidR="00511E1D" w:rsidRPr="00F369F3">
                <w:delText xml:space="preserve"> No  </w:delText>
              </w:r>
            </w:del>
          </w:p>
        </w:tc>
      </w:tr>
      <w:tr w:rsidR="00EB7A73" w14:paraId="30BB5ADA" w14:textId="77777777" w:rsidTr="006D1CBC">
        <w:trPr>
          <w:trHeight w:val="317"/>
        </w:trPr>
        <w:tc>
          <w:tcPr>
            <w:tcW w:w="1661" w:type="dxa"/>
            <w:vMerge/>
            <w:shd w:val="solid" w:color="F4F1EE" w:fill="auto"/>
          </w:tcPr>
          <w:p w14:paraId="0777ADC4" w14:textId="77777777" w:rsidR="00511E1D" w:rsidRPr="0009719A" w:rsidRDefault="00511E1D" w:rsidP="002D5A5C">
            <w:pPr>
              <w:pStyle w:val="ASDEFCONNormal"/>
            </w:pPr>
          </w:p>
        </w:tc>
        <w:tc>
          <w:tcPr>
            <w:tcW w:w="1821" w:type="dxa"/>
            <w:vMerge/>
          </w:tcPr>
          <w:p w14:paraId="1551EA7C" w14:textId="77777777" w:rsidR="00511E1D" w:rsidRPr="008D3DF0" w:rsidRDefault="00511E1D" w:rsidP="002D5A5C">
            <w:pPr>
              <w:pStyle w:val="ASDEFCONNormal"/>
            </w:pPr>
          </w:p>
        </w:tc>
        <w:tc>
          <w:tcPr>
            <w:tcW w:w="1751" w:type="dxa"/>
            <w:gridSpan w:val="2"/>
            <w:tcBorders>
              <w:top w:val="single" w:sz="4" w:space="0" w:color="EEECE1"/>
              <w:bottom w:val="single" w:sz="4" w:space="0" w:color="EEECE1"/>
              <w:right w:val="single" w:sz="4" w:space="0" w:color="EEECE1"/>
            </w:tcBorders>
          </w:tcPr>
          <w:p w14:paraId="586B2414" w14:textId="77777777" w:rsidR="00B661CD" w:rsidRPr="00313ED6" w:rsidRDefault="003A0809" w:rsidP="00871DDC">
            <w:pPr>
              <w:pStyle w:val="NoteToDrafters-ASDEFCON"/>
              <w:rPr>
                <w:del w:id="42" w:author="Prabhu, Akshata MS" w:date="2024-08-23T14:31:00Z"/>
                <w:lang w:eastAsia="zh-CN"/>
              </w:rPr>
            </w:pPr>
            <w:del w:id="43" w:author="Prabhu, Akshata MS" w:date="2024-08-23T14:31:00Z">
              <w:r>
                <w:rPr>
                  <w:lang w:eastAsia="zh-CN"/>
                </w:rPr>
                <w:delText xml:space="preserve">DISP </w:delText>
              </w:r>
              <w:r w:rsidR="00B661CD" w:rsidRPr="00313ED6">
                <w:rPr>
                  <w:lang w:eastAsia="zh-CN"/>
                </w:rPr>
                <w:delText>Governance</w:delText>
              </w:r>
              <w:r>
                <w:rPr>
                  <w:lang w:eastAsia="zh-CN"/>
                </w:rPr>
                <w:delText xml:space="preserve"> Level</w:delText>
              </w:r>
              <w:r w:rsidR="00B661CD" w:rsidRPr="00313ED6">
                <w:rPr>
                  <w:lang w:eastAsia="zh-CN"/>
                </w:rPr>
                <w:delText>:</w:delText>
              </w:r>
            </w:del>
          </w:p>
          <w:p w14:paraId="029D45F5" w14:textId="468199C5" w:rsidR="00511E1D" w:rsidRDefault="00B661CD" w:rsidP="002D5A5C">
            <w:pPr>
              <w:pStyle w:val="ASDEFCONNormal"/>
              <w:rPr>
                <w:ins w:id="44" w:author="Prabhu, Akshata MS" w:date="2024-08-23T14:31:00Z"/>
              </w:rPr>
            </w:pPr>
            <w:del w:id="45" w:author="Prabhu, Akshata MS" w:date="2024-08-23T14:31:00Z">
              <w:r>
                <w:delText xml:space="preserve">Note to Drafters: In accordance with Section 16 of the DSPF, the DISP </w:delText>
              </w:r>
            </w:del>
            <w:ins w:id="46" w:author="Prabhu, Akshata MS" w:date="2024-08-23T14:31:00Z">
              <w:r w:rsidR="00511E1D">
                <w:t xml:space="preserve">DISP </w:t>
              </w:r>
            </w:ins>
            <w:r w:rsidR="00511E1D">
              <w:t xml:space="preserve">membership </w:t>
            </w:r>
            <w:del w:id="47" w:author="Prabhu, Akshata MS" w:date="2024-08-23T14:31:00Z">
              <w:r>
                <w:delText xml:space="preserve">level </w:delText>
              </w:r>
            </w:del>
            <w:r w:rsidR="00511E1D">
              <w:t>required</w:t>
            </w:r>
            <w:del w:id="48" w:author="Prabhu, Akshata MS" w:date="2024-08-23T14:31:00Z">
              <w:r>
                <w:delText xml:space="preserve"> for the Governance element must equal the highest</w:delText>
              </w:r>
            </w:del>
            <w:ins w:id="49" w:author="Prabhu, Akshata MS" w:date="2024-08-23T14:31:00Z">
              <w:r w:rsidR="00511E1D">
                <w:t>:</w:t>
              </w:r>
            </w:ins>
          </w:p>
          <w:p w14:paraId="398BDE46" w14:textId="1B18BBFE" w:rsidR="00511E1D" w:rsidRDefault="00511E1D" w:rsidP="00345242">
            <w:pPr>
              <w:pStyle w:val="ASDEFCONNormal"/>
              <w:rPr>
                <w:ins w:id="50" w:author="Prabhu, Akshata MS" w:date="2024-08-23T14:31:00Z"/>
              </w:rPr>
            </w:pPr>
            <w:ins w:id="51" w:author="Prabhu, Akshata MS" w:date="2024-08-23T14:31:00Z">
              <w:r>
                <w:t>(clause</w:t>
              </w:r>
              <w:r w:rsidR="00345242">
                <w:t xml:space="preserve"> </w:t>
              </w:r>
              <w:r w:rsidR="00681464">
                <w:fldChar w:fldCharType="begin"/>
              </w:r>
              <w:r w:rsidR="00681464">
                <w:instrText xml:space="preserve"> REF _Ref97551474 \r \h </w:instrText>
              </w:r>
              <w:r w:rsidR="00681464">
                <w:fldChar w:fldCharType="separate"/>
              </w:r>
              <w:r w:rsidR="00811E2E">
                <w:t>10.9.4</w:t>
              </w:r>
              <w:r w:rsidR="00681464">
                <w:fldChar w:fldCharType="end"/>
              </w:r>
              <w:r w:rsidR="00681464">
                <w:t xml:space="preserve"> </w:t>
              </w:r>
              <w:r w:rsidR="00345242">
                <w:t>or</w:t>
              </w:r>
              <w:r w:rsidR="00681464">
                <w:t xml:space="preserve"> </w:t>
              </w:r>
              <w:r w:rsidR="00681464">
                <w:fldChar w:fldCharType="begin"/>
              </w:r>
              <w:r w:rsidR="00681464">
                <w:instrText xml:space="preserve"> REF _Ref97551535 \r \h </w:instrText>
              </w:r>
              <w:r w:rsidR="00681464">
                <w:fldChar w:fldCharType="separate"/>
              </w:r>
              <w:r w:rsidR="00811E2E">
                <w:t>10.9.5</w:t>
              </w:r>
              <w:r w:rsidR="00681464">
                <w:fldChar w:fldCharType="end"/>
              </w:r>
              <w:r>
                <w:t>)</w:t>
              </w:r>
            </w:ins>
          </w:p>
          <w:p w14:paraId="6691703D" w14:textId="7193AB02" w:rsidR="003A0809" w:rsidRDefault="003A0809" w:rsidP="00310BFF">
            <w:pPr>
              <w:pStyle w:val="NoteToDrafters-ASDEFCON"/>
            </w:pPr>
            <w:ins w:id="52" w:author="Prabhu, Akshata MS" w:date="2024-08-23T14:31:00Z">
              <w:r w:rsidRPr="004541A6">
                <w:t xml:space="preserve">Note to Drafters: </w:t>
              </w:r>
              <w:r>
                <w:t xml:space="preserve"> </w:t>
              </w:r>
              <w:r w:rsidRPr="004541A6">
                <w:t xml:space="preserve">Delete </w:t>
              </w:r>
              <w:r>
                <w:t>DISP Governance Level, DISP Personnel Security Level, DISP Physical Security Level and DISP Information / Cyber Security Level if</w:t>
              </w:r>
            </w:ins>
            <w:r w:rsidRPr="004541A6">
              <w:t xml:space="preserve"> DISP membership </w:t>
            </w:r>
            <w:del w:id="53" w:author="Prabhu, Akshata MS" w:date="2024-08-23T14:31:00Z">
              <w:r w:rsidR="00B661CD">
                <w:delText>level</w:delText>
              </w:r>
            </w:del>
            <w:ins w:id="54" w:author="Prabhu, Akshata MS" w:date="2024-08-23T14:31:00Z">
              <w:r w:rsidRPr="004541A6">
                <w:t xml:space="preserve">is </w:t>
              </w:r>
              <w:r>
                <w:t>not</w:t>
              </w:r>
            </w:ins>
            <w:r>
              <w:t xml:space="preserve"> </w:t>
            </w:r>
            <w:r w:rsidRPr="004541A6">
              <w:t>required</w:t>
            </w:r>
            <w:del w:id="55" w:author="Prabhu, Akshata MS" w:date="2024-08-23T14:31:00Z">
              <w:r w:rsidR="00B661CD">
                <w:delText xml:space="preserve"> for the other elements</w:delText>
              </w:r>
            </w:del>
            <w:r w:rsidRPr="004541A6">
              <w:t>.</w:t>
            </w:r>
          </w:p>
        </w:tc>
        <w:tc>
          <w:tcPr>
            <w:tcW w:w="3856" w:type="dxa"/>
            <w:gridSpan w:val="5"/>
            <w:tcBorders>
              <w:top w:val="single" w:sz="4" w:space="0" w:color="EEECE1"/>
              <w:left w:val="single" w:sz="4" w:space="0" w:color="EEECE1"/>
              <w:bottom w:val="single" w:sz="4" w:space="0" w:color="EEECE1"/>
            </w:tcBorders>
          </w:tcPr>
          <w:p w14:paraId="49144D5C" w14:textId="77777777" w:rsidR="00B661CD" w:rsidRDefault="00511E1D" w:rsidP="00B661CD">
            <w:pPr>
              <w:pStyle w:val="ASDEFCONNormal"/>
              <w:rPr>
                <w:moveFrom w:id="56" w:author="Prabhu, Akshata MS" w:date="2024-08-23T14:31:00Z"/>
                <w:rFonts w:cs="Arial"/>
                <w:b/>
                <w:lang w:eastAsia="zh-CN"/>
              </w:rPr>
            </w:pPr>
            <w:ins w:id="57" w:author="Prabhu, Akshata MS" w:date="2024-08-23T14:31:00Z">
              <w:r w:rsidRPr="00F369F3">
                <w:rPr>
                  <w:b/>
                </w:rPr>
                <w:t xml:space="preserve"> </w:t>
              </w:r>
              <w:r w:rsidRPr="00F369F3">
                <w:rPr>
                  <w:b/>
                </w:rPr>
                <w:sym w:font="Wingdings" w:char="F071"/>
              </w:r>
              <w:r w:rsidRPr="00F369F3">
                <w:rPr>
                  <w:b/>
                </w:rPr>
                <w:t xml:space="preserve"> Yes  /   </w:t>
              </w:r>
              <w:r w:rsidRPr="00F369F3">
                <w:rPr>
                  <w:b/>
                </w:rPr>
                <w:sym w:font="Wingdings" w:char="F071"/>
              </w:r>
              <w:r w:rsidRPr="00F369F3">
                <w:rPr>
                  <w:b/>
                </w:rPr>
                <w:t xml:space="preserve"> No  </w:t>
              </w:r>
            </w:ins>
            <w:moveFromRangeStart w:id="58" w:author="Prabhu, Akshata MS" w:date="2024-08-23T14:31:00Z" w:name="move175315879"/>
            <w:moveFrom w:id="59" w:author="Prabhu, Akshata MS" w:date="2024-08-23T14:31:00Z">
              <w:r w:rsidR="00B661CD">
                <w:rPr>
                  <w:rFonts w:cs="Arial"/>
                  <w:b/>
                  <w:lang w:eastAsia="zh-CN"/>
                </w:rPr>
                <w:fldChar w:fldCharType="begin">
                  <w:ffData>
                    <w:name w:val=""/>
                    <w:enabled/>
                    <w:calcOnExit w:val="0"/>
                    <w:textInput>
                      <w:default w:val="[INSERT LEVEL]]"/>
                    </w:textInput>
                  </w:ffData>
                </w:fldChar>
              </w:r>
              <w:r w:rsidR="00B661CD">
                <w:rPr>
                  <w:rFonts w:cs="Arial"/>
                  <w:b/>
                  <w:lang w:eastAsia="zh-CN"/>
                </w:rPr>
                <w:instrText xml:space="preserve"> FORMTEXT </w:instrText>
              </w:r>
              <w:r w:rsidR="00B661CD">
                <w:rPr>
                  <w:rFonts w:cs="Arial"/>
                  <w:b/>
                  <w:lang w:eastAsia="zh-CN"/>
                </w:rPr>
              </w:r>
              <w:r w:rsidR="00B661CD">
                <w:rPr>
                  <w:rFonts w:cs="Arial"/>
                  <w:b/>
                  <w:lang w:eastAsia="zh-CN"/>
                </w:rPr>
                <w:fldChar w:fldCharType="separate"/>
              </w:r>
              <w:r w:rsidR="00E23E56">
                <w:rPr>
                  <w:rFonts w:cs="Arial"/>
                  <w:b/>
                  <w:noProof/>
                  <w:lang w:eastAsia="zh-CN"/>
                </w:rPr>
                <w:t>[INSERT LEVEL]]</w:t>
              </w:r>
              <w:r w:rsidR="00B661CD">
                <w:rPr>
                  <w:rFonts w:cs="Arial"/>
                  <w:b/>
                  <w:lang w:eastAsia="zh-CN"/>
                </w:rPr>
                <w:fldChar w:fldCharType="end"/>
              </w:r>
            </w:moveFrom>
          </w:p>
          <w:p w14:paraId="748BC2C1" w14:textId="2AE88FF9" w:rsidR="00511E1D" w:rsidRPr="00F369F3" w:rsidRDefault="00B661CD" w:rsidP="002D5A5C">
            <w:pPr>
              <w:pStyle w:val="ASDEFCONNormal"/>
              <w:rPr>
                <w:b/>
                <w:lang w:eastAsia="zh-CN"/>
              </w:rPr>
            </w:pPr>
            <w:moveFrom w:id="60" w:author="Prabhu, Akshata MS" w:date="2024-08-23T14:31:00Z">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moveFrom>
            <w:moveFromRangeEnd w:id="58"/>
          </w:p>
        </w:tc>
      </w:tr>
      <w:tr w:rsidR="00EB7A73" w14:paraId="2AE42D2F" w14:textId="77777777" w:rsidTr="006D1CBC">
        <w:trPr>
          <w:trHeight w:val="317"/>
        </w:trPr>
        <w:tc>
          <w:tcPr>
            <w:tcW w:w="1661" w:type="dxa"/>
            <w:vMerge/>
            <w:shd w:val="solid" w:color="F4F1EE" w:fill="auto"/>
          </w:tcPr>
          <w:p w14:paraId="6C7A0866" w14:textId="77777777" w:rsidR="00B661CD" w:rsidRPr="0009719A" w:rsidRDefault="00B661CD" w:rsidP="00B661CD">
            <w:pPr>
              <w:pStyle w:val="ASDEFCONNormal"/>
            </w:pPr>
          </w:p>
        </w:tc>
        <w:tc>
          <w:tcPr>
            <w:tcW w:w="1821" w:type="dxa"/>
            <w:vMerge/>
          </w:tcPr>
          <w:p w14:paraId="20A12F63"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62A3A608" w14:textId="36E81D39" w:rsidR="00B661CD" w:rsidRPr="00313ED6" w:rsidRDefault="003A0809" w:rsidP="00B661CD">
            <w:pPr>
              <w:pStyle w:val="ASDEFCONNormal"/>
              <w:jc w:val="left"/>
              <w:rPr>
                <w:rFonts w:cs="Arial"/>
                <w:lang w:eastAsia="zh-CN"/>
              </w:rPr>
            </w:pPr>
            <w:r>
              <w:rPr>
                <w:rFonts w:cs="Arial"/>
                <w:lang w:eastAsia="zh-CN"/>
              </w:rPr>
              <w:t xml:space="preserve">DISP </w:t>
            </w:r>
            <w:del w:id="61" w:author="Prabhu, Akshata MS" w:date="2024-08-23T14:31:00Z">
              <w:r w:rsidR="00B661CD" w:rsidRPr="00313ED6">
                <w:rPr>
                  <w:lang w:eastAsia="zh-CN"/>
                </w:rPr>
                <w:delText xml:space="preserve">Personnel </w:delText>
              </w:r>
              <w:r w:rsidR="00B661CD" w:rsidRPr="00210CBA">
                <w:rPr>
                  <w:lang w:eastAsia="zh-CN"/>
                </w:rPr>
                <w:delText>Security</w:delText>
              </w:r>
            </w:del>
            <w:ins w:id="62" w:author="Prabhu, Akshata MS" w:date="2024-08-23T14:31:00Z">
              <w:r w:rsidR="00B661CD" w:rsidRPr="00313ED6">
                <w:rPr>
                  <w:rFonts w:cs="Arial"/>
                  <w:lang w:eastAsia="zh-CN"/>
                </w:rPr>
                <w:t>Governance</w:t>
              </w:r>
            </w:ins>
            <w:r>
              <w:rPr>
                <w:rFonts w:cs="Arial"/>
                <w:lang w:eastAsia="zh-CN"/>
              </w:rPr>
              <w:t xml:space="preserve"> Level</w:t>
            </w:r>
            <w:r w:rsidR="00B661CD" w:rsidRPr="00313ED6">
              <w:rPr>
                <w:rFonts w:cs="Arial"/>
                <w:lang w:eastAsia="zh-CN"/>
              </w:rPr>
              <w:t>:</w:t>
            </w:r>
          </w:p>
          <w:p w14:paraId="3B255C2B" w14:textId="65BAA377" w:rsidR="00B661CD" w:rsidRDefault="00B661CD" w:rsidP="00EB7A73">
            <w:pPr>
              <w:pStyle w:val="NoteToDrafters-ASDEFCON"/>
            </w:pPr>
            <w:ins w:id="63" w:author="Prabhu, Akshata MS" w:date="2024-08-23T14:31:00Z">
              <w:r>
                <w:t xml:space="preserve">Note to Drafters: In accordance with </w:t>
              </w:r>
              <w:r w:rsidR="00811E2E">
                <w:t xml:space="preserve">Control </w:t>
              </w:r>
              <w:r>
                <w:t>16</w:t>
              </w:r>
              <w:r w:rsidR="00811E2E">
                <w:t>.1</w:t>
              </w:r>
              <w:r>
                <w:t xml:space="preserve"> of the DSPF, the DISP membership level required for the Governance element must equal the highest DISP membership level required for the other elements.</w:t>
              </w:r>
            </w:ins>
          </w:p>
        </w:tc>
        <w:tc>
          <w:tcPr>
            <w:tcW w:w="3856" w:type="dxa"/>
            <w:gridSpan w:val="5"/>
            <w:tcBorders>
              <w:top w:val="single" w:sz="4" w:space="0" w:color="EEECE1"/>
              <w:left w:val="single" w:sz="4" w:space="0" w:color="EEECE1"/>
              <w:bottom w:val="single" w:sz="4" w:space="0" w:color="EEECE1"/>
            </w:tcBorders>
          </w:tcPr>
          <w:p w14:paraId="234DC09A" w14:textId="07D17CE4"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78E2ABC2" w14:textId="41A0726B"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EB7A73" w14:paraId="62652B72" w14:textId="77777777" w:rsidTr="006D1CBC">
        <w:trPr>
          <w:trHeight w:val="317"/>
        </w:trPr>
        <w:tc>
          <w:tcPr>
            <w:tcW w:w="1661" w:type="dxa"/>
            <w:vMerge/>
            <w:shd w:val="solid" w:color="F4F1EE" w:fill="auto"/>
          </w:tcPr>
          <w:p w14:paraId="0EA639B8" w14:textId="77777777" w:rsidR="00B661CD" w:rsidRPr="0009719A" w:rsidRDefault="00B661CD" w:rsidP="00B661CD">
            <w:pPr>
              <w:pStyle w:val="ASDEFCONNormal"/>
            </w:pPr>
          </w:p>
        </w:tc>
        <w:tc>
          <w:tcPr>
            <w:tcW w:w="1821" w:type="dxa"/>
            <w:vMerge/>
          </w:tcPr>
          <w:p w14:paraId="1A0112ED"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363FC1B9" w14:textId="01B5DE6A" w:rsidR="00B661CD" w:rsidRPr="00313ED6" w:rsidRDefault="003A0809" w:rsidP="00B661CD">
            <w:pPr>
              <w:pStyle w:val="ASDEFCONNormal"/>
              <w:jc w:val="left"/>
              <w:rPr>
                <w:rFonts w:cs="Arial"/>
                <w:lang w:eastAsia="zh-CN"/>
              </w:rPr>
            </w:pPr>
            <w:r>
              <w:rPr>
                <w:rFonts w:cs="Arial"/>
                <w:lang w:eastAsia="zh-CN"/>
              </w:rPr>
              <w:t xml:space="preserve">DISP </w:t>
            </w:r>
            <w:del w:id="64" w:author="Prabhu, Akshata MS" w:date="2024-08-23T14:31:00Z">
              <w:r w:rsidR="00B661CD" w:rsidRPr="00313ED6">
                <w:delText>Physical</w:delText>
              </w:r>
            </w:del>
            <w:ins w:id="65" w:author="Prabhu, Akshata MS" w:date="2024-08-23T14:31:00Z">
              <w:r w:rsidR="00B661CD" w:rsidRPr="00313ED6">
                <w:rPr>
                  <w:rFonts w:cs="Arial"/>
                  <w:lang w:eastAsia="zh-CN"/>
                </w:rPr>
                <w:t>Personnel</w:t>
              </w:r>
            </w:ins>
            <w:r w:rsidR="00B661CD" w:rsidRPr="00313ED6">
              <w:rPr>
                <w:rFonts w:cs="Arial"/>
                <w:lang w:eastAsia="zh-CN"/>
              </w:rPr>
              <w:t xml:space="preserve"> </w:t>
            </w:r>
            <w:r w:rsidR="00B661CD" w:rsidRPr="00210CBA">
              <w:rPr>
                <w:rFonts w:cs="Arial"/>
                <w:lang w:eastAsia="zh-CN"/>
              </w:rPr>
              <w:t>Security</w:t>
            </w:r>
            <w:r>
              <w:rPr>
                <w:rFonts w:cs="Arial"/>
                <w:lang w:eastAsia="zh-CN"/>
              </w:rPr>
              <w:t xml:space="preserve"> Level</w:t>
            </w:r>
            <w:r w:rsidR="00B661CD">
              <w:rPr>
                <w:rFonts w:cs="Arial"/>
                <w:lang w:eastAsia="zh-CN"/>
              </w:rPr>
              <w:t>:</w:t>
            </w:r>
          </w:p>
          <w:p w14:paraId="46F7B5D1" w14:textId="77777777" w:rsidR="00B661CD" w:rsidRDefault="00B661CD" w:rsidP="00B661CD">
            <w:pPr>
              <w:pStyle w:val="ASDEFCONNormal"/>
            </w:pPr>
          </w:p>
        </w:tc>
        <w:tc>
          <w:tcPr>
            <w:tcW w:w="3856" w:type="dxa"/>
            <w:gridSpan w:val="5"/>
            <w:tcBorders>
              <w:top w:val="single" w:sz="4" w:space="0" w:color="EEECE1"/>
              <w:left w:val="single" w:sz="4" w:space="0" w:color="EEECE1"/>
              <w:bottom w:val="single" w:sz="4" w:space="0" w:color="EEECE1"/>
            </w:tcBorders>
          </w:tcPr>
          <w:p w14:paraId="2806E413" w14:textId="49835AB3"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2B687BE1" w14:textId="348DB27E"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EB7A73" w14:paraId="008049A4" w14:textId="77777777" w:rsidTr="006D1CBC">
        <w:trPr>
          <w:trHeight w:val="317"/>
        </w:trPr>
        <w:tc>
          <w:tcPr>
            <w:tcW w:w="1661" w:type="dxa"/>
            <w:vMerge/>
            <w:shd w:val="solid" w:color="F4F1EE" w:fill="auto"/>
          </w:tcPr>
          <w:p w14:paraId="5E40A3E8" w14:textId="77777777" w:rsidR="00B661CD" w:rsidRPr="0009719A" w:rsidRDefault="00B661CD" w:rsidP="00B661CD">
            <w:pPr>
              <w:pStyle w:val="ASDEFCONNormal"/>
            </w:pPr>
          </w:p>
        </w:tc>
        <w:tc>
          <w:tcPr>
            <w:tcW w:w="1821" w:type="dxa"/>
            <w:vMerge/>
          </w:tcPr>
          <w:p w14:paraId="70DCDFE8"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6486C54F" w14:textId="39223FA8" w:rsidR="00B661CD" w:rsidRDefault="003A0809" w:rsidP="00B661CD">
            <w:pPr>
              <w:pStyle w:val="ASDEFCONNormal"/>
              <w:jc w:val="left"/>
              <w:rPr>
                <w:rFonts w:cs="Arial"/>
              </w:rPr>
            </w:pPr>
            <w:r>
              <w:rPr>
                <w:rFonts w:cs="Arial"/>
              </w:rPr>
              <w:t xml:space="preserve">DISP </w:t>
            </w:r>
            <w:del w:id="66" w:author="Prabhu, Akshata MS" w:date="2024-08-23T14:31:00Z">
              <w:r w:rsidR="00B661CD">
                <w:delText>Information / Cyber</w:delText>
              </w:r>
            </w:del>
            <w:ins w:id="67" w:author="Prabhu, Akshata MS" w:date="2024-08-23T14:31:00Z">
              <w:r w:rsidR="00B661CD" w:rsidRPr="00313ED6">
                <w:rPr>
                  <w:rFonts w:cs="Arial"/>
                </w:rPr>
                <w:t>Physical</w:t>
              </w:r>
            </w:ins>
            <w:r w:rsidR="00B661CD">
              <w:rPr>
                <w:rFonts w:cs="Arial"/>
              </w:rPr>
              <w:t xml:space="preserve"> Security</w:t>
            </w:r>
            <w:r>
              <w:rPr>
                <w:rFonts w:cs="Arial"/>
              </w:rPr>
              <w:t xml:space="preserve"> Level</w:t>
            </w:r>
            <w:r w:rsidR="00B661CD">
              <w:rPr>
                <w:rFonts w:cs="Arial"/>
              </w:rPr>
              <w:t>:</w:t>
            </w:r>
          </w:p>
          <w:p w14:paraId="214C559F" w14:textId="77777777" w:rsidR="00B661CD" w:rsidRDefault="00B661CD" w:rsidP="00B661CD">
            <w:pPr>
              <w:pStyle w:val="ASDEFCONNormal"/>
            </w:pPr>
          </w:p>
        </w:tc>
        <w:tc>
          <w:tcPr>
            <w:tcW w:w="3856" w:type="dxa"/>
            <w:gridSpan w:val="5"/>
            <w:tcBorders>
              <w:top w:val="single" w:sz="4" w:space="0" w:color="EEECE1"/>
              <w:left w:val="single" w:sz="4" w:space="0" w:color="EEECE1"/>
              <w:bottom w:val="single" w:sz="4" w:space="0" w:color="EEECE1"/>
            </w:tcBorders>
          </w:tcPr>
          <w:p w14:paraId="087D7A26" w14:textId="58155558" w:rsidR="00B661CD" w:rsidRDefault="00B661CD" w:rsidP="00B661CD">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p>
          <w:p w14:paraId="50C3BEEC" w14:textId="283DAD6B" w:rsidR="00B661CD" w:rsidRPr="00F369F3" w:rsidRDefault="00B661CD" w:rsidP="00B661CD">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p>
        </w:tc>
      </w:tr>
      <w:tr w:rsidR="00EB7A73" w14:paraId="76F20F8A" w14:textId="77777777" w:rsidTr="006D1CBC">
        <w:trPr>
          <w:trHeight w:val="317"/>
        </w:trPr>
        <w:tc>
          <w:tcPr>
            <w:tcW w:w="1661" w:type="dxa"/>
            <w:vMerge/>
            <w:shd w:val="solid" w:color="F4F1EE" w:fill="auto"/>
          </w:tcPr>
          <w:p w14:paraId="5495CD40" w14:textId="77777777" w:rsidR="00B661CD" w:rsidRPr="0009719A" w:rsidRDefault="00B661CD" w:rsidP="00B661CD">
            <w:pPr>
              <w:pStyle w:val="ASDEFCONNormal"/>
            </w:pPr>
          </w:p>
        </w:tc>
        <w:tc>
          <w:tcPr>
            <w:tcW w:w="1821" w:type="dxa"/>
            <w:vMerge/>
          </w:tcPr>
          <w:p w14:paraId="11F004B1" w14:textId="77777777" w:rsidR="00B661CD" w:rsidRPr="008D3DF0" w:rsidRDefault="00B661CD" w:rsidP="00B661CD">
            <w:pPr>
              <w:pStyle w:val="ASDEFCONNormal"/>
            </w:pPr>
          </w:p>
        </w:tc>
        <w:tc>
          <w:tcPr>
            <w:tcW w:w="1751" w:type="dxa"/>
            <w:gridSpan w:val="2"/>
            <w:tcBorders>
              <w:top w:val="single" w:sz="4" w:space="0" w:color="EEECE1"/>
              <w:bottom w:val="single" w:sz="4" w:space="0" w:color="EEECE1"/>
              <w:right w:val="single" w:sz="4" w:space="0" w:color="EEECE1"/>
            </w:tcBorders>
          </w:tcPr>
          <w:p w14:paraId="71F0DDE2" w14:textId="77777777" w:rsidR="00B661CD" w:rsidRDefault="00B661CD" w:rsidP="005E65D3">
            <w:pPr>
              <w:pStyle w:val="NoteToDrafters-ASDEFCON"/>
              <w:rPr>
                <w:del w:id="68" w:author="Prabhu, Akshata MS" w:date="2024-08-23T14:31:00Z"/>
              </w:rPr>
            </w:pPr>
            <w:del w:id="69" w:author="Prabhu, Akshata MS" w:date="2024-08-23T14:31:00Z">
              <w:r w:rsidRPr="00B661CD">
                <w:delText>Note to Drafters: Delete this row if DISP membership is required.</w:delText>
              </w:r>
            </w:del>
          </w:p>
          <w:p w14:paraId="3FF0C395" w14:textId="49C7CD0B" w:rsidR="00B661CD" w:rsidRDefault="003A0809" w:rsidP="00B661CD">
            <w:pPr>
              <w:pStyle w:val="ASDEFCONNormal"/>
              <w:jc w:val="left"/>
              <w:rPr>
                <w:ins w:id="70" w:author="Prabhu, Akshata MS" w:date="2024-08-23T14:31:00Z"/>
                <w:rFonts w:cs="Arial"/>
              </w:rPr>
            </w:pPr>
            <w:ins w:id="71" w:author="Prabhu, Akshata MS" w:date="2024-08-23T14:31:00Z">
              <w:r>
                <w:rPr>
                  <w:rFonts w:cs="Arial"/>
                </w:rPr>
                <w:t xml:space="preserve">DISP </w:t>
              </w:r>
              <w:r w:rsidR="00B661CD">
                <w:rPr>
                  <w:rFonts w:cs="Arial"/>
                </w:rPr>
                <w:t>Information / Cyber Security</w:t>
              </w:r>
              <w:r>
                <w:rPr>
                  <w:rFonts w:cs="Arial"/>
                </w:rPr>
                <w:t xml:space="preserve"> Level</w:t>
              </w:r>
              <w:r w:rsidR="00B661CD">
                <w:rPr>
                  <w:rFonts w:cs="Arial"/>
                </w:rPr>
                <w:t>:</w:t>
              </w:r>
            </w:ins>
          </w:p>
          <w:p w14:paraId="407D0D61" w14:textId="77777777" w:rsidR="00613857" w:rsidRDefault="00613857" w:rsidP="00613857">
            <w:pPr>
              <w:pStyle w:val="ASDEFCONNormal"/>
              <w:rPr>
                <w:moveFrom w:id="72" w:author="Prabhu, Akshata MS" w:date="2024-08-23T14:31:00Z"/>
              </w:rPr>
              <w:pPrChange w:id="73" w:author="Prabhu, Akshata MS" w:date="2024-08-23T14:31:00Z">
                <w:pPr>
                  <w:pStyle w:val="ASDEFCONNormal"/>
                  <w:jc w:val="left"/>
                </w:pPr>
              </w:pPrChange>
            </w:pPr>
            <w:moveFromRangeStart w:id="74" w:author="Prabhu, Akshata MS" w:date="2024-08-23T14:31:00Z" w:name="move175315877"/>
            <w:moveFrom w:id="75" w:author="Prabhu, Akshata MS" w:date="2024-08-23T14:31:00Z">
              <w:r>
                <w:t>Personnel security clearance:</w:t>
              </w:r>
            </w:moveFrom>
          </w:p>
          <w:p w14:paraId="128BF756" w14:textId="187719D5" w:rsidR="00B661CD" w:rsidRDefault="00613857" w:rsidP="00B661CD">
            <w:pPr>
              <w:pStyle w:val="ASDEFCONNormal"/>
            </w:pPr>
            <w:moveFrom w:id="76" w:author="Prabhu, Akshata MS" w:date="2024-08-23T14:31:00Z">
              <w:r>
                <w:t xml:space="preserve">(clause </w:t>
              </w:r>
              <w:r w:rsidR="00C05ED1">
                <w:fldChar w:fldCharType="begin"/>
              </w:r>
              <w:r w:rsidR="00C05ED1">
                <w:instrText xml:space="preserve"> REF _Ref97551620 \r \h </w:instrText>
              </w:r>
              <w:r w:rsidR="00C05ED1">
                <w:fldChar w:fldCharType="separate"/>
              </w:r>
              <w:r w:rsidR="00C05ED1">
                <w:t>10.9.3b</w:t>
              </w:r>
              <w:r w:rsidR="00C05ED1">
                <w:fldChar w:fldCharType="end"/>
              </w:r>
              <w:r>
                <w:t>)</w:t>
              </w:r>
            </w:moveFrom>
            <w:moveFromRangeEnd w:id="74"/>
          </w:p>
        </w:tc>
        <w:moveToRangeStart w:id="77" w:author="Prabhu, Akshata MS" w:date="2024-08-23T14:31:00Z" w:name="move175315879"/>
        <w:tc>
          <w:tcPr>
            <w:tcW w:w="3856" w:type="dxa"/>
            <w:gridSpan w:val="5"/>
            <w:tcBorders>
              <w:top w:val="single" w:sz="4" w:space="0" w:color="EEECE1"/>
              <w:left w:val="single" w:sz="4" w:space="0" w:color="EEECE1"/>
              <w:bottom w:val="single" w:sz="4" w:space="0" w:color="EEECE1"/>
            </w:tcBorders>
          </w:tcPr>
          <w:p w14:paraId="1E9C474E" w14:textId="71BCCDC5" w:rsidR="00B661CD" w:rsidRDefault="00B661CD" w:rsidP="00B661CD">
            <w:pPr>
              <w:pStyle w:val="ASDEFCONNormal"/>
              <w:rPr>
                <w:moveTo w:id="78" w:author="Prabhu, Akshata MS" w:date="2024-08-23T14:31:00Z"/>
                <w:rFonts w:cs="Arial"/>
                <w:b/>
                <w:lang w:eastAsia="zh-CN"/>
              </w:rPr>
            </w:pPr>
            <w:moveTo w:id="79" w:author="Prabhu, Akshata MS" w:date="2024-08-23T14:31:00Z">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LEVEL]]</w:t>
              </w:r>
              <w:r>
                <w:rPr>
                  <w:rFonts w:cs="Arial"/>
                  <w:b/>
                  <w:lang w:eastAsia="zh-CN"/>
                </w:rPr>
                <w:fldChar w:fldCharType="end"/>
              </w:r>
            </w:moveTo>
          </w:p>
          <w:p w14:paraId="6C68437D" w14:textId="2C26C0D2" w:rsidR="00B661CD" w:rsidRPr="00F369F3" w:rsidRDefault="00B661CD" w:rsidP="00B661CD">
            <w:pPr>
              <w:pStyle w:val="ASDEFCONNormal"/>
              <w:rPr>
                <w:b/>
              </w:rPr>
            </w:pPr>
            <w:moveTo w:id="80" w:author="Prabhu, Akshata MS" w:date="2024-08-23T14:31:00Z">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E23E56">
                <w:rPr>
                  <w:rFonts w:cs="Arial"/>
                  <w:b/>
                  <w:noProof/>
                  <w:lang w:eastAsia="zh-CN"/>
                </w:rPr>
                <w:t>[INSERT SPECIFIC DETAILS IF REQUIRED]</w:t>
              </w:r>
              <w:r>
                <w:rPr>
                  <w:rFonts w:cs="Arial"/>
                  <w:b/>
                  <w:lang w:eastAsia="zh-CN"/>
                </w:rPr>
                <w:fldChar w:fldCharType="end"/>
              </w:r>
            </w:moveTo>
            <w:moveFromRangeStart w:id="81" w:author="Prabhu, Akshata MS" w:date="2024-08-23T14:31:00Z" w:name="move175315878"/>
            <w:moveToRangeEnd w:id="77"/>
            <w:moveFrom w:id="82" w:author="Prabhu, Akshata MS" w:date="2024-08-23T14:31:00Z">
              <w:r w:rsidR="00613857" w:rsidRPr="00F369F3">
                <w:rPr>
                  <w:b/>
                  <w:lang w:eastAsia="zh-CN"/>
                </w:rPr>
                <w:fldChar w:fldCharType="begin">
                  <w:ffData>
                    <w:name w:val=""/>
                    <w:enabled/>
                    <w:calcOnExit w:val="0"/>
                    <w:textInput>
                      <w:default w:val="[INSERT CLASSIFICATION]"/>
                    </w:textInput>
                  </w:ffData>
                </w:fldChar>
              </w:r>
              <w:r w:rsidR="00613857" w:rsidRPr="00F369F3">
                <w:rPr>
                  <w:b/>
                  <w:lang w:eastAsia="zh-CN"/>
                </w:rPr>
                <w:instrText xml:space="preserve"> FORMTEXT </w:instrText>
              </w:r>
              <w:r w:rsidR="00613857" w:rsidRPr="00F369F3">
                <w:rPr>
                  <w:b/>
                  <w:lang w:eastAsia="zh-CN"/>
                </w:rPr>
              </w:r>
              <w:r w:rsidR="00613857" w:rsidRPr="00F369F3">
                <w:rPr>
                  <w:b/>
                  <w:lang w:eastAsia="zh-CN"/>
                </w:rPr>
                <w:fldChar w:fldCharType="separate"/>
              </w:r>
              <w:r w:rsidR="00613857">
                <w:rPr>
                  <w:b/>
                  <w:noProof/>
                  <w:lang w:eastAsia="zh-CN"/>
                </w:rPr>
                <w:t>[INSERT CLASSIFICATION]</w:t>
              </w:r>
              <w:r w:rsidR="00613857" w:rsidRPr="00F369F3">
                <w:rPr>
                  <w:b/>
                  <w:lang w:eastAsia="zh-CN"/>
                </w:rPr>
                <w:fldChar w:fldCharType="end"/>
              </w:r>
            </w:moveFrom>
            <w:moveFromRangeEnd w:id="81"/>
          </w:p>
        </w:tc>
      </w:tr>
      <w:tr w:rsidR="00EB7A73" w14:paraId="6CB5B953" w14:textId="77777777" w:rsidTr="006D1CBC">
        <w:trPr>
          <w:trHeight w:val="463"/>
        </w:trPr>
        <w:tc>
          <w:tcPr>
            <w:tcW w:w="1661" w:type="dxa"/>
            <w:vMerge/>
            <w:shd w:val="solid" w:color="F4F1EE" w:fill="auto"/>
          </w:tcPr>
          <w:p w14:paraId="40379563" w14:textId="77777777" w:rsidR="00511E1D" w:rsidRPr="0009719A" w:rsidRDefault="00511E1D" w:rsidP="002D5A5C">
            <w:pPr>
              <w:pStyle w:val="ASDEFCONNormal"/>
            </w:pPr>
          </w:p>
        </w:tc>
        <w:tc>
          <w:tcPr>
            <w:tcW w:w="1821" w:type="dxa"/>
            <w:vMerge/>
          </w:tcPr>
          <w:p w14:paraId="2F6AD48D" w14:textId="77777777" w:rsidR="00511E1D" w:rsidRPr="008D3DF0" w:rsidRDefault="00511E1D" w:rsidP="002D5A5C">
            <w:pPr>
              <w:pStyle w:val="ASDEFCONNormal"/>
            </w:pPr>
          </w:p>
        </w:tc>
        <w:tc>
          <w:tcPr>
            <w:tcW w:w="2854" w:type="dxa"/>
            <w:gridSpan w:val="5"/>
            <w:tcBorders>
              <w:top w:val="single" w:sz="4" w:space="0" w:color="EEECE1"/>
              <w:bottom w:val="single" w:sz="4" w:space="0" w:color="EEECE1"/>
              <w:right w:val="single" w:sz="4" w:space="0" w:color="EEECE1"/>
            </w:tcBorders>
          </w:tcPr>
          <w:p w14:paraId="3068FA0B" w14:textId="77777777" w:rsidR="00511E1D" w:rsidRDefault="00511E1D" w:rsidP="00EB7A73">
            <w:pPr>
              <w:pStyle w:val="ASDEFCONNormal"/>
            </w:pPr>
            <w:r>
              <w:t>Security Classification and Categorisation Guide required:</w:t>
            </w:r>
          </w:p>
          <w:p w14:paraId="464D4326" w14:textId="3EFEAB63" w:rsidR="00511E1D" w:rsidRDefault="00511E1D" w:rsidP="003A0809">
            <w:pPr>
              <w:pStyle w:val="ASDEFCONNormal"/>
            </w:pPr>
            <w:r>
              <w:t>(clause</w:t>
            </w:r>
            <w:r w:rsidR="003A0809">
              <w:t xml:space="preserve"> </w:t>
            </w:r>
            <w:r w:rsidR="003A0809">
              <w:fldChar w:fldCharType="begin"/>
            </w:r>
            <w:r w:rsidR="003A0809">
              <w:instrText xml:space="preserve"> REF _Ref455049098 \r \h </w:instrText>
            </w:r>
            <w:r w:rsidR="003A0809">
              <w:fldChar w:fldCharType="separate"/>
            </w:r>
            <w:r w:rsidR="00613857">
              <w:t>10.9.7</w:t>
            </w:r>
            <w:r w:rsidR="003A0809">
              <w:fldChar w:fldCharType="end"/>
            </w:r>
            <w:r>
              <w:t>)</w:t>
            </w:r>
          </w:p>
        </w:tc>
        <w:tc>
          <w:tcPr>
            <w:tcW w:w="2753" w:type="dxa"/>
            <w:gridSpan w:val="2"/>
            <w:tcBorders>
              <w:top w:val="single" w:sz="4" w:space="0" w:color="EEECE1"/>
              <w:left w:val="single" w:sz="4" w:space="0" w:color="EEECE1"/>
              <w:bottom w:val="single" w:sz="4" w:space="0" w:color="EEECE1"/>
            </w:tcBorders>
          </w:tcPr>
          <w:p w14:paraId="1D15E9C4" w14:textId="77777777" w:rsidR="00511E1D" w:rsidRPr="00EB7A73" w:rsidRDefault="00511E1D" w:rsidP="002D5A5C">
            <w:pPr>
              <w:pStyle w:val="ASDEFCONNormal"/>
              <w:rPr>
                <w:b/>
                <w:i/>
              </w:rPr>
            </w:pPr>
            <w:r>
              <w:t xml:space="preserve">  </w:t>
            </w:r>
            <w:r w:rsidRPr="00EB7A73">
              <w:rPr>
                <w:b/>
              </w:rPr>
              <w:sym w:font="Wingdings" w:char="F071"/>
            </w:r>
            <w:r w:rsidRPr="00EB7A73">
              <w:rPr>
                <w:b/>
              </w:rPr>
              <w:t xml:space="preserve"> Yes    /    </w:t>
            </w:r>
            <w:r w:rsidRPr="00EB7A73">
              <w:rPr>
                <w:b/>
              </w:rPr>
              <w:sym w:font="Wingdings" w:char="F071"/>
            </w:r>
            <w:r w:rsidRPr="00EB7A73">
              <w:rPr>
                <w:b/>
              </w:rPr>
              <w:t xml:space="preserve"> No</w:t>
            </w:r>
          </w:p>
        </w:tc>
      </w:tr>
      <w:tr w:rsidR="00EB7A73" w14:paraId="00DFCCFE" w14:textId="77777777" w:rsidTr="006D1CBC">
        <w:trPr>
          <w:trHeight w:val="490"/>
        </w:trPr>
        <w:tc>
          <w:tcPr>
            <w:tcW w:w="1661" w:type="dxa"/>
            <w:vMerge/>
            <w:shd w:val="solid" w:color="F4F1EE" w:fill="auto"/>
          </w:tcPr>
          <w:p w14:paraId="12939D0A" w14:textId="77777777" w:rsidR="00511E1D" w:rsidRPr="0009719A" w:rsidRDefault="00511E1D" w:rsidP="002D5A5C">
            <w:pPr>
              <w:pStyle w:val="ASDEFCONNormal"/>
            </w:pPr>
          </w:p>
        </w:tc>
        <w:tc>
          <w:tcPr>
            <w:tcW w:w="1821" w:type="dxa"/>
            <w:vMerge/>
          </w:tcPr>
          <w:p w14:paraId="43FC5416" w14:textId="77777777" w:rsidR="00511E1D" w:rsidRPr="008D3DF0" w:rsidRDefault="00511E1D" w:rsidP="002D5A5C">
            <w:pPr>
              <w:pStyle w:val="ASDEFCONNormal"/>
            </w:pPr>
          </w:p>
        </w:tc>
        <w:tc>
          <w:tcPr>
            <w:tcW w:w="1181" w:type="dxa"/>
            <w:tcBorders>
              <w:top w:val="single" w:sz="4" w:space="0" w:color="EEECE1"/>
              <w:right w:val="single" w:sz="4" w:space="0" w:color="EEECE1"/>
            </w:tcBorders>
          </w:tcPr>
          <w:p w14:paraId="4232A676" w14:textId="77777777" w:rsidR="00511E1D" w:rsidRDefault="00511E1D" w:rsidP="002D5A5C">
            <w:pPr>
              <w:pStyle w:val="ASDEFCONNormal"/>
            </w:pPr>
            <w:r>
              <w:t>COMSEC material:</w:t>
            </w:r>
          </w:p>
          <w:p w14:paraId="2C28C7DF" w14:textId="65BFF3DB" w:rsidR="00511E1D" w:rsidRDefault="00511E1D" w:rsidP="003A0809">
            <w:pPr>
              <w:pStyle w:val="ASDEFCONNormal"/>
            </w:pPr>
            <w:del w:id="83" w:author="Prabhu, Akshata MS" w:date="2024-08-23T14:31:00Z">
              <w:r>
                <w:delText>(clause</w:delText>
              </w:r>
              <w:r w:rsidR="000B404F">
                <w:delText xml:space="preserve"> </w:delText>
              </w:r>
              <w:r w:rsidR="003A0809">
                <w:fldChar w:fldCharType="begin"/>
              </w:r>
              <w:r w:rsidR="003A0809">
                <w:delInstrText xml:space="preserve"> REF _Ref455049129 \r \h </w:delInstrText>
              </w:r>
              <w:r w:rsidR="003B1889">
                <w:delInstrText xml:space="preserve"> \* MERGEFORMAT </w:delInstrText>
              </w:r>
              <w:r w:rsidR="003A0809">
                <w:fldChar w:fldCharType="separate"/>
              </w:r>
              <w:r w:rsidR="00F266D0">
                <w:delText>10.9.9</w:delText>
              </w:r>
              <w:r w:rsidR="003A0809">
                <w:fldChar w:fldCharType="end"/>
              </w:r>
              <w:r>
                <w:delText>)</w:delText>
              </w:r>
            </w:del>
            <w:ins w:id="84" w:author="Prabhu, Akshata MS" w:date="2024-08-23T14:31:00Z">
              <w:r>
                <w:t>(clause</w:t>
              </w:r>
              <w:r w:rsidR="003A0809">
                <w:fldChar w:fldCharType="begin"/>
              </w:r>
              <w:r w:rsidR="003A0809">
                <w:instrText xml:space="preserve"> REF _Ref455049129 \r \h </w:instrText>
              </w:r>
              <w:r w:rsidR="003A0809">
                <w:fldChar w:fldCharType="separate"/>
              </w:r>
              <w:r w:rsidR="00613857">
                <w:t>10.9.9</w:t>
              </w:r>
              <w:r w:rsidR="003A0809">
                <w:fldChar w:fldCharType="end"/>
              </w:r>
              <w:r>
                <w:t>)</w:t>
              </w:r>
            </w:ins>
          </w:p>
        </w:tc>
        <w:tc>
          <w:tcPr>
            <w:tcW w:w="2231" w:type="dxa"/>
            <w:gridSpan w:val="5"/>
            <w:tcBorders>
              <w:top w:val="single" w:sz="4" w:space="0" w:color="EEECE1"/>
              <w:left w:val="single" w:sz="4" w:space="0" w:color="EEECE1"/>
              <w:right w:val="single" w:sz="4" w:space="0" w:color="EEECE1"/>
            </w:tcBorders>
          </w:tcPr>
          <w:p w14:paraId="33888909" w14:textId="77777777" w:rsidR="00511E1D" w:rsidRDefault="00511E1D" w:rsidP="002D5A5C">
            <w:pPr>
              <w:pStyle w:val="ASDEFCONNormal"/>
            </w:pPr>
            <w:r>
              <w:sym w:font="Wingdings" w:char="F071"/>
            </w:r>
            <w:r>
              <w:t xml:space="preserve"> </w:t>
            </w:r>
            <w:r>
              <w:br/>
              <w:t>transmitted in Australia</w:t>
            </w:r>
          </w:p>
        </w:tc>
        <w:tc>
          <w:tcPr>
            <w:tcW w:w="2195" w:type="dxa"/>
            <w:tcBorders>
              <w:top w:val="single" w:sz="4" w:space="0" w:color="EEECE1"/>
              <w:left w:val="single" w:sz="4" w:space="0" w:color="EEECE1"/>
            </w:tcBorders>
          </w:tcPr>
          <w:p w14:paraId="17FDDBA3" w14:textId="77777777" w:rsidR="00511E1D" w:rsidRDefault="00511E1D" w:rsidP="002D5A5C">
            <w:pPr>
              <w:pStyle w:val="ASDEFCONNormal"/>
            </w:pPr>
            <w:r>
              <w:sym w:font="Wingdings" w:char="F071"/>
            </w:r>
            <w:r>
              <w:t xml:space="preserve"> </w:t>
            </w:r>
            <w:r>
              <w:br/>
              <w:t>transmitted overseas</w:t>
            </w:r>
          </w:p>
        </w:tc>
      </w:tr>
      <w:tr w:rsidR="00511E1D" w14:paraId="5EA522A0" w14:textId="77777777" w:rsidTr="00EB7A73">
        <w:tc>
          <w:tcPr>
            <w:tcW w:w="1661" w:type="dxa"/>
            <w:shd w:val="solid" w:color="F4F1EE" w:fill="auto"/>
          </w:tcPr>
          <w:p w14:paraId="24C7D868" w14:textId="5394F4D1" w:rsidR="00511E1D" w:rsidRPr="0009719A" w:rsidRDefault="00511E1D" w:rsidP="00F369F3">
            <w:pPr>
              <w:pStyle w:val="ASDEFCONNormal"/>
              <w:jc w:val="left"/>
              <w:rPr>
                <w:b/>
              </w:rPr>
            </w:pPr>
            <w:r>
              <w:rPr>
                <w:b/>
              </w:rPr>
              <w:t xml:space="preserve">Item </w:t>
            </w:r>
            <w:r w:rsidR="001643EA">
              <w:rPr>
                <w:b/>
              </w:rPr>
              <w:t>8</w:t>
            </w:r>
            <w:r>
              <w:rPr>
                <w:b/>
              </w:rPr>
              <w:br/>
            </w:r>
            <w:r w:rsidRPr="00A672FF">
              <w:t>(clause</w:t>
            </w:r>
            <w:r>
              <w:t xml:space="preserve"> </w:t>
            </w:r>
            <w:r>
              <w:fldChar w:fldCharType="begin"/>
            </w:r>
            <w:r>
              <w:instrText xml:space="preserve"> REF _Ref436302727 \w \h </w:instrText>
            </w:r>
            <w:r>
              <w:fldChar w:fldCharType="separate"/>
            </w:r>
            <w:r w:rsidR="00E23E56">
              <w:t>11.1</w:t>
            </w:r>
            <w:r>
              <w:fldChar w:fldCharType="end"/>
            </w:r>
            <w:r>
              <w:t>)</w:t>
            </w:r>
          </w:p>
        </w:tc>
        <w:tc>
          <w:tcPr>
            <w:tcW w:w="1821" w:type="dxa"/>
          </w:tcPr>
          <w:p w14:paraId="21C5E719" w14:textId="77777777" w:rsidR="00511E1D" w:rsidRPr="00F369F3" w:rsidRDefault="00511E1D" w:rsidP="002D5A5C">
            <w:pPr>
              <w:pStyle w:val="ASDEFCONNormal"/>
              <w:rPr>
                <w:b/>
              </w:rPr>
            </w:pPr>
            <w:r w:rsidRPr="00F369F3">
              <w:rPr>
                <w:b/>
              </w:rPr>
              <w:t>Governing Law:</w:t>
            </w:r>
          </w:p>
        </w:tc>
        <w:tc>
          <w:tcPr>
            <w:tcW w:w="5607" w:type="dxa"/>
            <w:gridSpan w:val="7"/>
          </w:tcPr>
          <w:p w14:paraId="403F7CD7" w14:textId="30A61639" w:rsidR="00511E1D" w:rsidRPr="00F369F3" w:rsidRDefault="00511E1D" w:rsidP="002D5A5C">
            <w:pPr>
              <w:pStyle w:val="ASDEFCONNormal"/>
              <w:rPr>
                <w:b/>
              </w:rPr>
            </w:pPr>
            <w:r w:rsidRPr="00F369F3">
              <w:rPr>
                <w:b/>
              </w:rPr>
              <w:fldChar w:fldCharType="begin">
                <w:ffData>
                  <w:name w:val="Text3"/>
                  <w:enabled/>
                  <w:calcOnExit w:val="0"/>
                  <w:textInput>
                    <w:default w:val="[INSERT RELEVANT STATE OR TERRITORY]"/>
                  </w:textInput>
                </w:ffData>
              </w:fldChar>
            </w:r>
            <w:bookmarkStart w:id="85" w:name="Text3"/>
            <w:r w:rsidRPr="00F369F3">
              <w:rPr>
                <w:b/>
              </w:rPr>
              <w:instrText xml:space="preserve"> FORMTEXT </w:instrText>
            </w:r>
            <w:r w:rsidRPr="00F369F3">
              <w:rPr>
                <w:b/>
              </w:rPr>
            </w:r>
            <w:r w:rsidRPr="00F369F3">
              <w:rPr>
                <w:b/>
              </w:rPr>
              <w:fldChar w:fldCharType="separate"/>
            </w:r>
            <w:r w:rsidR="00E23E56">
              <w:rPr>
                <w:b/>
                <w:noProof/>
              </w:rPr>
              <w:t>[INSERT RELEVANT STATE OR TERRITORY]</w:t>
            </w:r>
            <w:r w:rsidRPr="00F369F3">
              <w:rPr>
                <w:b/>
              </w:rPr>
              <w:fldChar w:fldCharType="end"/>
            </w:r>
            <w:bookmarkEnd w:id="85"/>
          </w:p>
        </w:tc>
      </w:tr>
    </w:tbl>
    <w:p w14:paraId="002E4678" w14:textId="77777777" w:rsidR="0017214E" w:rsidRDefault="0017214E" w:rsidP="00644070">
      <w:pPr>
        <w:pStyle w:val="ASDEFCONNormal"/>
      </w:pPr>
    </w:p>
    <w:p w14:paraId="0A52241E" w14:textId="77777777" w:rsidR="00390176" w:rsidRPr="00253DEF" w:rsidRDefault="0017214E" w:rsidP="00EB7A73">
      <w:pPr>
        <w:pStyle w:val="ASDEFCONTitle"/>
        <w:spacing w:before="0"/>
      </w:pPr>
      <w:r>
        <w:br w:type="page"/>
      </w:r>
      <w:r w:rsidR="00390176" w:rsidRPr="00253DEF">
        <w:t>PART Two - DRAFT DEED OF STANDING OFFER</w:t>
      </w:r>
    </w:p>
    <w:p w14:paraId="0C40410F" w14:textId="77777777" w:rsidR="00390176" w:rsidRDefault="00390176" w:rsidP="00EB7A73">
      <w:pPr>
        <w:pStyle w:val="ASDEFCONTitle"/>
        <w:spacing w:before="120"/>
      </w:pPr>
      <w:r w:rsidRPr="00253DEF">
        <w:t>TABLE OF CONTENTS</w:t>
      </w:r>
    </w:p>
    <w:p w14:paraId="1F412622" w14:textId="0FFB01E9" w:rsidR="00C05ED1" w:rsidRDefault="00DC4439">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C05ED1">
        <w:t>1</w:t>
      </w:r>
      <w:r w:rsidR="00C05ED1">
        <w:rPr>
          <w:rFonts w:asciiTheme="minorHAnsi" w:eastAsiaTheme="minorEastAsia" w:hAnsiTheme="minorHAnsi" w:cstheme="minorBidi"/>
          <w:b w:val="0"/>
          <w:sz w:val="22"/>
          <w:szCs w:val="22"/>
        </w:rPr>
        <w:tab/>
      </w:r>
      <w:r w:rsidR="00C05ED1">
        <w:t>DEED FRAMEWORK</w:t>
      </w:r>
      <w:r w:rsidR="00C05ED1">
        <w:tab/>
      </w:r>
      <w:del w:id="86" w:author="Prabhu, Akshata MS" w:date="2024-08-23T14:31:00Z">
        <w:r w:rsidR="00F266D0">
          <w:fldChar w:fldCharType="begin"/>
        </w:r>
        <w:r w:rsidR="00F266D0">
          <w:delInstrText xml:space="preserve"> PAGEREF _Toc153354097 \h </w:delInstrText>
        </w:r>
        <w:r w:rsidR="00F266D0">
          <w:fldChar w:fldCharType="separate"/>
        </w:r>
        <w:r w:rsidR="00F266D0">
          <w:delText>1</w:delText>
        </w:r>
        <w:r w:rsidR="00F266D0">
          <w:fldChar w:fldCharType="end"/>
        </w:r>
      </w:del>
      <w:ins w:id="87" w:author="Prabhu, Akshata MS" w:date="2024-08-23T14:31:00Z">
        <w:r w:rsidR="00C05ED1">
          <w:fldChar w:fldCharType="begin"/>
        </w:r>
        <w:r w:rsidR="00C05ED1">
          <w:instrText xml:space="preserve"> PAGEREF _Toc175216134 \h </w:instrText>
        </w:r>
        <w:r w:rsidR="00C05ED1">
          <w:fldChar w:fldCharType="separate"/>
        </w:r>
        <w:r w:rsidR="00C05ED1">
          <w:t>1</w:t>
        </w:r>
        <w:r w:rsidR="00C05ED1">
          <w:fldChar w:fldCharType="end"/>
        </w:r>
      </w:ins>
    </w:p>
    <w:p w14:paraId="2160A884" w14:textId="2B8509F5" w:rsidR="00C05ED1" w:rsidRDefault="00C05ED1">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del w:id="88" w:author="Prabhu, Akshata MS" w:date="2024-08-23T14:31:00Z">
        <w:r w:rsidR="00F266D0">
          <w:rPr>
            <w:noProof/>
          </w:rPr>
          <w:fldChar w:fldCharType="begin"/>
        </w:r>
        <w:r w:rsidR="00F266D0">
          <w:rPr>
            <w:noProof/>
          </w:rPr>
          <w:delInstrText xml:space="preserve"> PAGEREF _Toc153354098 \h </w:delInstrText>
        </w:r>
        <w:r w:rsidR="00F266D0">
          <w:rPr>
            <w:noProof/>
          </w:rPr>
        </w:r>
        <w:r w:rsidR="00F266D0">
          <w:rPr>
            <w:noProof/>
          </w:rPr>
          <w:fldChar w:fldCharType="separate"/>
        </w:r>
        <w:r w:rsidR="00F266D0">
          <w:rPr>
            <w:noProof/>
          </w:rPr>
          <w:delText>1</w:delText>
        </w:r>
        <w:r w:rsidR="00F266D0">
          <w:rPr>
            <w:noProof/>
          </w:rPr>
          <w:fldChar w:fldCharType="end"/>
        </w:r>
      </w:del>
      <w:ins w:id="89" w:author="Prabhu, Akshata MS" w:date="2024-08-23T14:31:00Z">
        <w:r>
          <w:rPr>
            <w:noProof/>
          </w:rPr>
          <w:fldChar w:fldCharType="begin"/>
        </w:r>
        <w:r>
          <w:rPr>
            <w:noProof/>
          </w:rPr>
          <w:instrText xml:space="preserve"> PAGEREF _Toc175216135 \h </w:instrText>
        </w:r>
        <w:r>
          <w:rPr>
            <w:noProof/>
          </w:rPr>
        </w:r>
        <w:r>
          <w:rPr>
            <w:noProof/>
          </w:rPr>
          <w:fldChar w:fldCharType="separate"/>
        </w:r>
        <w:r>
          <w:rPr>
            <w:noProof/>
          </w:rPr>
          <w:t>1</w:t>
        </w:r>
        <w:r>
          <w:rPr>
            <w:noProof/>
          </w:rPr>
          <w:fldChar w:fldCharType="end"/>
        </w:r>
      </w:ins>
    </w:p>
    <w:p w14:paraId="142D9258" w14:textId="29DBCC54" w:rsidR="00C05ED1" w:rsidRDefault="00C05ED1">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del w:id="90" w:author="Prabhu, Akshata MS" w:date="2024-08-23T14:31:00Z">
        <w:r w:rsidR="00F266D0">
          <w:rPr>
            <w:noProof/>
          </w:rPr>
          <w:fldChar w:fldCharType="begin"/>
        </w:r>
        <w:r w:rsidR="00F266D0">
          <w:rPr>
            <w:noProof/>
          </w:rPr>
          <w:delInstrText xml:space="preserve"> PAGEREF _Toc153354099 \h </w:delInstrText>
        </w:r>
        <w:r w:rsidR="00F266D0">
          <w:rPr>
            <w:noProof/>
          </w:rPr>
        </w:r>
        <w:r w:rsidR="00F266D0">
          <w:rPr>
            <w:noProof/>
          </w:rPr>
          <w:fldChar w:fldCharType="separate"/>
        </w:r>
        <w:r w:rsidR="00F266D0">
          <w:rPr>
            <w:noProof/>
          </w:rPr>
          <w:delText>1</w:delText>
        </w:r>
        <w:r w:rsidR="00F266D0">
          <w:rPr>
            <w:noProof/>
          </w:rPr>
          <w:fldChar w:fldCharType="end"/>
        </w:r>
      </w:del>
      <w:ins w:id="91" w:author="Prabhu, Akshata MS" w:date="2024-08-23T14:31:00Z">
        <w:r>
          <w:rPr>
            <w:noProof/>
          </w:rPr>
          <w:fldChar w:fldCharType="begin"/>
        </w:r>
        <w:r>
          <w:rPr>
            <w:noProof/>
          </w:rPr>
          <w:instrText xml:space="preserve"> PAGEREF _Toc175216136 \h </w:instrText>
        </w:r>
        <w:r>
          <w:rPr>
            <w:noProof/>
          </w:rPr>
        </w:r>
        <w:r>
          <w:rPr>
            <w:noProof/>
          </w:rPr>
          <w:fldChar w:fldCharType="separate"/>
        </w:r>
        <w:r>
          <w:rPr>
            <w:noProof/>
          </w:rPr>
          <w:t>1</w:t>
        </w:r>
        <w:r>
          <w:rPr>
            <w:noProof/>
          </w:rPr>
          <w:fldChar w:fldCharType="end"/>
        </w:r>
      </w:ins>
    </w:p>
    <w:p w14:paraId="3353EAE6" w14:textId="703A8190" w:rsidR="00C05ED1" w:rsidRDefault="00C05ED1">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 (Core)</w:t>
      </w:r>
      <w:r>
        <w:rPr>
          <w:noProof/>
        </w:rPr>
        <w:tab/>
      </w:r>
      <w:del w:id="92" w:author="Prabhu, Akshata MS" w:date="2024-08-23T14:31:00Z">
        <w:r w:rsidR="00F266D0">
          <w:rPr>
            <w:noProof/>
          </w:rPr>
          <w:fldChar w:fldCharType="begin"/>
        </w:r>
        <w:r w:rsidR="00F266D0">
          <w:rPr>
            <w:noProof/>
          </w:rPr>
          <w:delInstrText xml:space="preserve"> PAGEREF _Toc153354100 \h </w:delInstrText>
        </w:r>
        <w:r w:rsidR="00F266D0">
          <w:rPr>
            <w:noProof/>
          </w:rPr>
        </w:r>
        <w:r w:rsidR="00F266D0">
          <w:rPr>
            <w:noProof/>
          </w:rPr>
          <w:fldChar w:fldCharType="separate"/>
        </w:r>
        <w:r w:rsidR="00F266D0">
          <w:rPr>
            <w:noProof/>
          </w:rPr>
          <w:delText>1</w:delText>
        </w:r>
        <w:r w:rsidR="00F266D0">
          <w:rPr>
            <w:noProof/>
          </w:rPr>
          <w:fldChar w:fldCharType="end"/>
        </w:r>
      </w:del>
      <w:ins w:id="93" w:author="Prabhu, Akshata MS" w:date="2024-08-23T14:31:00Z">
        <w:r>
          <w:rPr>
            <w:noProof/>
          </w:rPr>
          <w:fldChar w:fldCharType="begin"/>
        </w:r>
        <w:r>
          <w:rPr>
            <w:noProof/>
          </w:rPr>
          <w:instrText xml:space="preserve"> PAGEREF _Toc175216137 \h </w:instrText>
        </w:r>
        <w:r>
          <w:rPr>
            <w:noProof/>
          </w:rPr>
        </w:r>
        <w:r>
          <w:rPr>
            <w:noProof/>
          </w:rPr>
          <w:fldChar w:fldCharType="separate"/>
        </w:r>
        <w:r>
          <w:rPr>
            <w:noProof/>
          </w:rPr>
          <w:t>1</w:t>
        </w:r>
        <w:r>
          <w:rPr>
            <w:noProof/>
          </w:rPr>
          <w:fldChar w:fldCharType="end"/>
        </w:r>
      </w:ins>
    </w:p>
    <w:p w14:paraId="3567447C" w14:textId="0F89635B" w:rsidR="00C05ED1" w:rsidRDefault="00C05ED1">
      <w:pPr>
        <w:pStyle w:val="TOC2"/>
        <w:tabs>
          <w:tab w:val="right" w:leader="dot" w:pos="9060"/>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del w:id="94" w:author="Prabhu, Akshata MS" w:date="2024-08-23T14:31:00Z">
        <w:r w:rsidR="00F266D0">
          <w:rPr>
            <w:noProof/>
          </w:rPr>
          <w:fldChar w:fldCharType="begin"/>
        </w:r>
        <w:r w:rsidR="00F266D0">
          <w:rPr>
            <w:noProof/>
          </w:rPr>
          <w:delInstrText xml:space="preserve"> PAGEREF _Toc153354101 \h </w:delInstrText>
        </w:r>
        <w:r w:rsidR="00F266D0">
          <w:rPr>
            <w:noProof/>
          </w:rPr>
        </w:r>
        <w:r w:rsidR="00F266D0">
          <w:rPr>
            <w:noProof/>
          </w:rPr>
          <w:fldChar w:fldCharType="separate"/>
        </w:r>
        <w:r w:rsidR="00F266D0">
          <w:rPr>
            <w:noProof/>
          </w:rPr>
          <w:delText>2</w:delText>
        </w:r>
        <w:r w:rsidR="00F266D0">
          <w:rPr>
            <w:noProof/>
          </w:rPr>
          <w:fldChar w:fldCharType="end"/>
        </w:r>
      </w:del>
      <w:ins w:id="95" w:author="Prabhu, Akshata MS" w:date="2024-08-23T14:31:00Z">
        <w:r>
          <w:rPr>
            <w:noProof/>
          </w:rPr>
          <w:fldChar w:fldCharType="begin"/>
        </w:r>
        <w:r>
          <w:rPr>
            <w:noProof/>
          </w:rPr>
          <w:instrText xml:space="preserve"> PAGEREF _Toc175216138 \h </w:instrText>
        </w:r>
        <w:r>
          <w:rPr>
            <w:noProof/>
          </w:rPr>
        </w:r>
        <w:r>
          <w:rPr>
            <w:noProof/>
          </w:rPr>
          <w:fldChar w:fldCharType="separate"/>
        </w:r>
        <w:r>
          <w:rPr>
            <w:noProof/>
          </w:rPr>
          <w:t>2</w:t>
        </w:r>
        <w:r>
          <w:rPr>
            <w:noProof/>
          </w:rPr>
          <w:fldChar w:fldCharType="end"/>
        </w:r>
      </w:ins>
    </w:p>
    <w:p w14:paraId="55BB1519" w14:textId="24B55F38" w:rsidR="00C05ED1" w:rsidRDefault="00C05ED1">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del w:id="96" w:author="Prabhu, Akshata MS" w:date="2024-08-23T14:31:00Z">
        <w:r w:rsidR="00F266D0">
          <w:rPr>
            <w:noProof/>
          </w:rPr>
          <w:fldChar w:fldCharType="begin"/>
        </w:r>
        <w:r w:rsidR="00F266D0">
          <w:rPr>
            <w:noProof/>
          </w:rPr>
          <w:delInstrText xml:space="preserve"> PAGEREF _Toc153354102 \h </w:delInstrText>
        </w:r>
        <w:r w:rsidR="00F266D0">
          <w:rPr>
            <w:noProof/>
          </w:rPr>
        </w:r>
        <w:r w:rsidR="00F266D0">
          <w:rPr>
            <w:noProof/>
          </w:rPr>
          <w:fldChar w:fldCharType="separate"/>
        </w:r>
        <w:r w:rsidR="00F266D0">
          <w:rPr>
            <w:noProof/>
          </w:rPr>
          <w:delText>2</w:delText>
        </w:r>
        <w:r w:rsidR="00F266D0">
          <w:rPr>
            <w:noProof/>
          </w:rPr>
          <w:fldChar w:fldCharType="end"/>
        </w:r>
      </w:del>
      <w:ins w:id="97" w:author="Prabhu, Akshata MS" w:date="2024-08-23T14:31:00Z">
        <w:r>
          <w:rPr>
            <w:noProof/>
          </w:rPr>
          <w:fldChar w:fldCharType="begin"/>
        </w:r>
        <w:r>
          <w:rPr>
            <w:noProof/>
          </w:rPr>
          <w:instrText xml:space="preserve"> PAGEREF _Toc175216139 \h </w:instrText>
        </w:r>
        <w:r>
          <w:rPr>
            <w:noProof/>
          </w:rPr>
        </w:r>
        <w:r>
          <w:rPr>
            <w:noProof/>
          </w:rPr>
          <w:fldChar w:fldCharType="separate"/>
        </w:r>
        <w:r>
          <w:rPr>
            <w:noProof/>
          </w:rPr>
          <w:t>2</w:t>
        </w:r>
        <w:r>
          <w:rPr>
            <w:noProof/>
          </w:rPr>
          <w:fldChar w:fldCharType="end"/>
        </w:r>
      </w:ins>
    </w:p>
    <w:p w14:paraId="052547F0" w14:textId="5D12B3EB" w:rsidR="00C05ED1" w:rsidRDefault="00C05ED1">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Formation, Scope and Operation of Deed (Core)</w:t>
      </w:r>
      <w:r>
        <w:rPr>
          <w:noProof/>
        </w:rPr>
        <w:tab/>
      </w:r>
      <w:del w:id="98" w:author="Prabhu, Akshata MS" w:date="2024-08-23T14:31:00Z">
        <w:r w:rsidR="00F266D0">
          <w:rPr>
            <w:noProof/>
          </w:rPr>
          <w:fldChar w:fldCharType="begin"/>
        </w:r>
        <w:r w:rsidR="00F266D0">
          <w:rPr>
            <w:noProof/>
          </w:rPr>
          <w:delInstrText xml:space="preserve"> PAGEREF _Toc153354103 \h </w:delInstrText>
        </w:r>
        <w:r w:rsidR="00F266D0">
          <w:rPr>
            <w:noProof/>
          </w:rPr>
        </w:r>
        <w:r w:rsidR="00F266D0">
          <w:rPr>
            <w:noProof/>
          </w:rPr>
          <w:fldChar w:fldCharType="separate"/>
        </w:r>
        <w:r w:rsidR="00F266D0">
          <w:rPr>
            <w:noProof/>
          </w:rPr>
          <w:delText>2</w:delText>
        </w:r>
        <w:r w:rsidR="00F266D0">
          <w:rPr>
            <w:noProof/>
          </w:rPr>
          <w:fldChar w:fldCharType="end"/>
        </w:r>
      </w:del>
      <w:ins w:id="99" w:author="Prabhu, Akshata MS" w:date="2024-08-23T14:31:00Z">
        <w:r>
          <w:rPr>
            <w:noProof/>
          </w:rPr>
          <w:fldChar w:fldCharType="begin"/>
        </w:r>
        <w:r>
          <w:rPr>
            <w:noProof/>
          </w:rPr>
          <w:instrText xml:space="preserve"> PAGEREF _Toc175216140 \h </w:instrText>
        </w:r>
        <w:r>
          <w:rPr>
            <w:noProof/>
          </w:rPr>
        </w:r>
        <w:r>
          <w:rPr>
            <w:noProof/>
          </w:rPr>
          <w:fldChar w:fldCharType="separate"/>
        </w:r>
        <w:r>
          <w:rPr>
            <w:noProof/>
          </w:rPr>
          <w:t>2</w:t>
        </w:r>
        <w:r>
          <w:rPr>
            <w:noProof/>
          </w:rPr>
          <w:fldChar w:fldCharType="end"/>
        </w:r>
      </w:ins>
    </w:p>
    <w:p w14:paraId="02456C3A" w14:textId="318D30A3" w:rsidR="00C05ED1" w:rsidRDefault="00C05ED1">
      <w:pPr>
        <w:pStyle w:val="TOC2"/>
        <w:tabs>
          <w:tab w:val="right" w:leader="dot" w:pos="9060"/>
        </w:tabs>
        <w:rPr>
          <w:rFonts w:asciiTheme="minorHAnsi" w:eastAsiaTheme="minorEastAsia" w:hAnsiTheme="minorHAnsi" w:cstheme="minorBidi"/>
          <w:noProof/>
          <w:sz w:val="22"/>
          <w:szCs w:val="22"/>
        </w:rPr>
      </w:pPr>
      <w:r>
        <w:rPr>
          <w:noProof/>
        </w:rPr>
        <w:t>1.7</w:t>
      </w:r>
      <w:r>
        <w:rPr>
          <w:rFonts w:asciiTheme="minorHAnsi" w:eastAsiaTheme="minorEastAsia" w:hAnsiTheme="minorHAnsi" w:cstheme="minorBidi"/>
          <w:noProof/>
          <w:sz w:val="22"/>
          <w:szCs w:val="22"/>
        </w:rPr>
        <w:tab/>
      </w:r>
      <w:r>
        <w:rPr>
          <w:noProof/>
        </w:rPr>
        <w:t>Ordering Supplies (Core)</w:t>
      </w:r>
      <w:r>
        <w:rPr>
          <w:noProof/>
        </w:rPr>
        <w:tab/>
      </w:r>
      <w:del w:id="100" w:author="Prabhu, Akshata MS" w:date="2024-08-23T14:31:00Z">
        <w:r w:rsidR="00F266D0">
          <w:rPr>
            <w:noProof/>
          </w:rPr>
          <w:fldChar w:fldCharType="begin"/>
        </w:r>
        <w:r w:rsidR="00F266D0">
          <w:rPr>
            <w:noProof/>
          </w:rPr>
          <w:delInstrText xml:space="preserve"> PAGEREF _Toc153354104 \h </w:delInstrText>
        </w:r>
        <w:r w:rsidR="00F266D0">
          <w:rPr>
            <w:noProof/>
          </w:rPr>
        </w:r>
        <w:r w:rsidR="00F266D0">
          <w:rPr>
            <w:noProof/>
          </w:rPr>
          <w:fldChar w:fldCharType="separate"/>
        </w:r>
        <w:r w:rsidR="00F266D0">
          <w:rPr>
            <w:noProof/>
          </w:rPr>
          <w:delText>2</w:delText>
        </w:r>
        <w:r w:rsidR="00F266D0">
          <w:rPr>
            <w:noProof/>
          </w:rPr>
          <w:fldChar w:fldCharType="end"/>
        </w:r>
      </w:del>
      <w:ins w:id="101" w:author="Prabhu, Akshata MS" w:date="2024-08-23T14:31:00Z">
        <w:r>
          <w:rPr>
            <w:noProof/>
          </w:rPr>
          <w:fldChar w:fldCharType="begin"/>
        </w:r>
        <w:r>
          <w:rPr>
            <w:noProof/>
          </w:rPr>
          <w:instrText xml:space="preserve"> PAGEREF _Toc175216141 \h </w:instrText>
        </w:r>
        <w:r>
          <w:rPr>
            <w:noProof/>
          </w:rPr>
        </w:r>
        <w:r>
          <w:rPr>
            <w:noProof/>
          </w:rPr>
          <w:fldChar w:fldCharType="separate"/>
        </w:r>
        <w:r>
          <w:rPr>
            <w:noProof/>
          </w:rPr>
          <w:t>2</w:t>
        </w:r>
        <w:r>
          <w:rPr>
            <w:noProof/>
          </w:rPr>
          <w:fldChar w:fldCharType="end"/>
        </w:r>
      </w:ins>
    </w:p>
    <w:p w14:paraId="3C559CBA" w14:textId="108FB722" w:rsidR="00C05ED1" w:rsidRDefault="00C05ED1">
      <w:pPr>
        <w:pStyle w:val="TOC2"/>
        <w:tabs>
          <w:tab w:val="right" w:leader="dot" w:pos="9060"/>
        </w:tabs>
        <w:rPr>
          <w:rFonts w:asciiTheme="minorHAnsi" w:eastAsiaTheme="minorEastAsia" w:hAnsiTheme="minorHAnsi" w:cstheme="minorBidi"/>
          <w:noProof/>
          <w:sz w:val="22"/>
          <w:szCs w:val="22"/>
        </w:rPr>
      </w:pPr>
      <w:r>
        <w:rPr>
          <w:noProof/>
        </w:rPr>
        <w:t>1.8</w:t>
      </w:r>
      <w:r>
        <w:rPr>
          <w:rFonts w:asciiTheme="minorHAnsi" w:eastAsiaTheme="minorEastAsia" w:hAnsiTheme="minorHAnsi" w:cstheme="minorBidi"/>
          <w:noProof/>
          <w:sz w:val="22"/>
          <w:szCs w:val="22"/>
        </w:rPr>
        <w:tab/>
      </w:r>
      <w:r>
        <w:rPr>
          <w:noProof/>
        </w:rPr>
        <w:t>No Assurance of Orders (Core)</w:t>
      </w:r>
      <w:r>
        <w:rPr>
          <w:noProof/>
        </w:rPr>
        <w:tab/>
      </w:r>
      <w:del w:id="102" w:author="Prabhu, Akshata MS" w:date="2024-08-23T14:31:00Z">
        <w:r w:rsidR="00F266D0">
          <w:rPr>
            <w:noProof/>
          </w:rPr>
          <w:fldChar w:fldCharType="begin"/>
        </w:r>
        <w:r w:rsidR="00F266D0">
          <w:rPr>
            <w:noProof/>
          </w:rPr>
          <w:delInstrText xml:space="preserve"> PAGEREF _Toc153354105 \h </w:delInstrText>
        </w:r>
        <w:r w:rsidR="00F266D0">
          <w:rPr>
            <w:noProof/>
          </w:rPr>
        </w:r>
        <w:r w:rsidR="00F266D0">
          <w:rPr>
            <w:noProof/>
          </w:rPr>
          <w:fldChar w:fldCharType="separate"/>
        </w:r>
        <w:r w:rsidR="00F266D0">
          <w:rPr>
            <w:noProof/>
          </w:rPr>
          <w:delText>4</w:delText>
        </w:r>
        <w:r w:rsidR="00F266D0">
          <w:rPr>
            <w:noProof/>
          </w:rPr>
          <w:fldChar w:fldCharType="end"/>
        </w:r>
      </w:del>
      <w:ins w:id="103" w:author="Prabhu, Akshata MS" w:date="2024-08-23T14:31:00Z">
        <w:r>
          <w:rPr>
            <w:noProof/>
          </w:rPr>
          <w:fldChar w:fldCharType="begin"/>
        </w:r>
        <w:r>
          <w:rPr>
            <w:noProof/>
          </w:rPr>
          <w:instrText xml:space="preserve"> PAGEREF _Toc175216142 \h </w:instrText>
        </w:r>
        <w:r>
          <w:rPr>
            <w:noProof/>
          </w:rPr>
        </w:r>
        <w:r>
          <w:rPr>
            <w:noProof/>
          </w:rPr>
          <w:fldChar w:fldCharType="separate"/>
        </w:r>
        <w:r>
          <w:rPr>
            <w:noProof/>
          </w:rPr>
          <w:t>4</w:t>
        </w:r>
        <w:r>
          <w:rPr>
            <w:noProof/>
          </w:rPr>
          <w:fldChar w:fldCharType="end"/>
        </w:r>
      </w:ins>
    </w:p>
    <w:p w14:paraId="3B6A5321" w14:textId="747145A0" w:rsidR="00C05ED1" w:rsidRDefault="00C05ED1">
      <w:pPr>
        <w:pStyle w:val="TOC2"/>
        <w:tabs>
          <w:tab w:val="right" w:leader="dot" w:pos="9060"/>
        </w:tabs>
        <w:rPr>
          <w:rFonts w:asciiTheme="minorHAnsi" w:eastAsiaTheme="minorEastAsia" w:hAnsiTheme="minorHAnsi" w:cstheme="minorBidi"/>
          <w:noProof/>
          <w:sz w:val="22"/>
          <w:szCs w:val="22"/>
        </w:rPr>
      </w:pPr>
      <w:r>
        <w:rPr>
          <w:noProof/>
        </w:rPr>
        <w:t>1.9</w:t>
      </w:r>
      <w:r>
        <w:rPr>
          <w:rFonts w:asciiTheme="minorHAnsi" w:eastAsiaTheme="minorEastAsia" w:hAnsiTheme="minorHAnsi" w:cstheme="minorBidi"/>
          <w:noProof/>
          <w:sz w:val="22"/>
          <w:szCs w:val="22"/>
        </w:rPr>
        <w:tab/>
      </w:r>
      <w:r>
        <w:rPr>
          <w:noProof/>
        </w:rPr>
        <w:t>Supplies (Core)</w:t>
      </w:r>
      <w:r>
        <w:rPr>
          <w:noProof/>
        </w:rPr>
        <w:tab/>
      </w:r>
      <w:del w:id="104" w:author="Prabhu, Akshata MS" w:date="2024-08-23T14:31:00Z">
        <w:r w:rsidR="00F266D0">
          <w:rPr>
            <w:noProof/>
          </w:rPr>
          <w:fldChar w:fldCharType="begin"/>
        </w:r>
        <w:r w:rsidR="00F266D0">
          <w:rPr>
            <w:noProof/>
          </w:rPr>
          <w:delInstrText xml:space="preserve"> PAGEREF _Toc153354106 \h </w:delInstrText>
        </w:r>
        <w:r w:rsidR="00F266D0">
          <w:rPr>
            <w:noProof/>
          </w:rPr>
        </w:r>
        <w:r w:rsidR="00F266D0">
          <w:rPr>
            <w:noProof/>
          </w:rPr>
          <w:fldChar w:fldCharType="separate"/>
        </w:r>
        <w:r w:rsidR="00F266D0">
          <w:rPr>
            <w:noProof/>
          </w:rPr>
          <w:delText>4</w:delText>
        </w:r>
        <w:r w:rsidR="00F266D0">
          <w:rPr>
            <w:noProof/>
          </w:rPr>
          <w:fldChar w:fldCharType="end"/>
        </w:r>
      </w:del>
      <w:ins w:id="105" w:author="Prabhu, Akshata MS" w:date="2024-08-23T14:31:00Z">
        <w:r>
          <w:rPr>
            <w:noProof/>
          </w:rPr>
          <w:fldChar w:fldCharType="begin"/>
        </w:r>
        <w:r>
          <w:rPr>
            <w:noProof/>
          </w:rPr>
          <w:instrText xml:space="preserve"> PAGEREF _Toc175216143 \h </w:instrText>
        </w:r>
        <w:r>
          <w:rPr>
            <w:noProof/>
          </w:rPr>
        </w:r>
        <w:r>
          <w:rPr>
            <w:noProof/>
          </w:rPr>
          <w:fldChar w:fldCharType="separate"/>
        </w:r>
        <w:r>
          <w:rPr>
            <w:noProof/>
          </w:rPr>
          <w:t>4</w:t>
        </w:r>
        <w:r>
          <w:rPr>
            <w:noProof/>
          </w:rPr>
          <w:fldChar w:fldCharType="end"/>
        </w:r>
      </w:ins>
    </w:p>
    <w:p w14:paraId="7903F55F" w14:textId="388906C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1.10</w:t>
      </w:r>
      <w:r>
        <w:rPr>
          <w:rFonts w:asciiTheme="minorHAnsi" w:eastAsiaTheme="minorEastAsia" w:hAnsiTheme="minorHAnsi" w:cstheme="minorBidi"/>
          <w:noProof/>
          <w:sz w:val="22"/>
          <w:szCs w:val="22"/>
        </w:rPr>
        <w:tab/>
      </w:r>
      <w:r>
        <w:rPr>
          <w:noProof/>
        </w:rPr>
        <w:t>Multi Agency Access (Optional)</w:t>
      </w:r>
      <w:r>
        <w:rPr>
          <w:noProof/>
        </w:rPr>
        <w:tab/>
      </w:r>
      <w:del w:id="106" w:author="Prabhu, Akshata MS" w:date="2024-08-23T14:31:00Z">
        <w:r w:rsidR="00F266D0">
          <w:rPr>
            <w:noProof/>
          </w:rPr>
          <w:fldChar w:fldCharType="begin"/>
        </w:r>
        <w:r w:rsidR="00F266D0">
          <w:rPr>
            <w:noProof/>
          </w:rPr>
          <w:delInstrText xml:space="preserve"> PAGEREF _Toc153354107 \h </w:delInstrText>
        </w:r>
        <w:r w:rsidR="00F266D0">
          <w:rPr>
            <w:noProof/>
          </w:rPr>
        </w:r>
        <w:r w:rsidR="00F266D0">
          <w:rPr>
            <w:noProof/>
          </w:rPr>
          <w:fldChar w:fldCharType="separate"/>
        </w:r>
        <w:r w:rsidR="00F266D0">
          <w:rPr>
            <w:noProof/>
          </w:rPr>
          <w:delText>4</w:delText>
        </w:r>
        <w:r w:rsidR="00F266D0">
          <w:rPr>
            <w:noProof/>
          </w:rPr>
          <w:fldChar w:fldCharType="end"/>
        </w:r>
      </w:del>
      <w:ins w:id="107" w:author="Prabhu, Akshata MS" w:date="2024-08-23T14:31:00Z">
        <w:r>
          <w:rPr>
            <w:noProof/>
          </w:rPr>
          <w:fldChar w:fldCharType="begin"/>
        </w:r>
        <w:r>
          <w:rPr>
            <w:noProof/>
          </w:rPr>
          <w:instrText xml:space="preserve"> PAGEREF _Toc175216144 \h </w:instrText>
        </w:r>
        <w:r>
          <w:rPr>
            <w:noProof/>
          </w:rPr>
        </w:r>
        <w:r>
          <w:rPr>
            <w:noProof/>
          </w:rPr>
          <w:fldChar w:fldCharType="separate"/>
        </w:r>
        <w:r>
          <w:rPr>
            <w:noProof/>
          </w:rPr>
          <w:t>4</w:t>
        </w:r>
        <w:r>
          <w:rPr>
            <w:noProof/>
          </w:rPr>
          <w:fldChar w:fldCharType="end"/>
        </w:r>
      </w:ins>
    </w:p>
    <w:p w14:paraId="27E93C4B" w14:textId="7BD50F39" w:rsidR="00C05ED1" w:rsidRDefault="00C05ED1">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RESPONSIBILITIES</w:t>
      </w:r>
      <w:r>
        <w:tab/>
      </w:r>
      <w:del w:id="108" w:author="Prabhu, Akshata MS" w:date="2024-08-23T14:31:00Z">
        <w:r w:rsidR="00F266D0">
          <w:fldChar w:fldCharType="begin"/>
        </w:r>
        <w:r w:rsidR="00F266D0">
          <w:delInstrText xml:space="preserve"> PAGEREF _Toc153354108 \h </w:delInstrText>
        </w:r>
        <w:r w:rsidR="00F266D0">
          <w:fldChar w:fldCharType="separate"/>
        </w:r>
        <w:r w:rsidR="00F266D0">
          <w:delText>4</w:delText>
        </w:r>
        <w:r w:rsidR="00F266D0">
          <w:fldChar w:fldCharType="end"/>
        </w:r>
      </w:del>
      <w:ins w:id="109" w:author="Prabhu, Akshata MS" w:date="2024-08-23T14:31:00Z">
        <w:r>
          <w:fldChar w:fldCharType="begin"/>
        </w:r>
        <w:r>
          <w:instrText xml:space="preserve"> PAGEREF _Toc175216145 \h </w:instrText>
        </w:r>
        <w:r>
          <w:fldChar w:fldCharType="separate"/>
        </w:r>
        <w:r>
          <w:t>4</w:t>
        </w:r>
        <w:r>
          <w:fldChar w:fldCharType="end"/>
        </w:r>
      </w:ins>
    </w:p>
    <w:p w14:paraId="39BAC99C" w14:textId="37B5FA3D" w:rsidR="00C05ED1" w:rsidRDefault="00C05ED1">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Commonwealth Representative (Core)</w:t>
      </w:r>
      <w:r>
        <w:rPr>
          <w:noProof/>
        </w:rPr>
        <w:tab/>
      </w:r>
      <w:del w:id="110" w:author="Prabhu, Akshata MS" w:date="2024-08-23T14:31:00Z">
        <w:r w:rsidR="00F266D0">
          <w:rPr>
            <w:noProof/>
          </w:rPr>
          <w:fldChar w:fldCharType="begin"/>
        </w:r>
        <w:r w:rsidR="00F266D0">
          <w:rPr>
            <w:noProof/>
          </w:rPr>
          <w:delInstrText xml:space="preserve"> PAGEREF _Toc153354109 \h </w:delInstrText>
        </w:r>
        <w:r w:rsidR="00F266D0">
          <w:rPr>
            <w:noProof/>
          </w:rPr>
        </w:r>
        <w:r w:rsidR="00F266D0">
          <w:rPr>
            <w:noProof/>
          </w:rPr>
          <w:fldChar w:fldCharType="separate"/>
        </w:r>
        <w:r w:rsidR="00F266D0">
          <w:rPr>
            <w:noProof/>
          </w:rPr>
          <w:delText>4</w:delText>
        </w:r>
        <w:r w:rsidR="00F266D0">
          <w:rPr>
            <w:noProof/>
          </w:rPr>
          <w:fldChar w:fldCharType="end"/>
        </w:r>
      </w:del>
      <w:ins w:id="111" w:author="Prabhu, Akshata MS" w:date="2024-08-23T14:31:00Z">
        <w:r>
          <w:rPr>
            <w:noProof/>
          </w:rPr>
          <w:fldChar w:fldCharType="begin"/>
        </w:r>
        <w:r>
          <w:rPr>
            <w:noProof/>
          </w:rPr>
          <w:instrText xml:space="preserve"> PAGEREF _Toc175216146 \h </w:instrText>
        </w:r>
        <w:r>
          <w:rPr>
            <w:noProof/>
          </w:rPr>
        </w:r>
        <w:r>
          <w:rPr>
            <w:noProof/>
          </w:rPr>
          <w:fldChar w:fldCharType="separate"/>
        </w:r>
        <w:r>
          <w:rPr>
            <w:noProof/>
          </w:rPr>
          <w:t>4</w:t>
        </w:r>
        <w:r>
          <w:rPr>
            <w:noProof/>
          </w:rPr>
          <w:fldChar w:fldCharType="end"/>
        </w:r>
      </w:ins>
    </w:p>
    <w:p w14:paraId="4DD540A2" w14:textId="5B4DCBCD" w:rsidR="00C05ED1" w:rsidRDefault="00C05ED1">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Authorised Officer (Core)</w:t>
      </w:r>
      <w:r>
        <w:rPr>
          <w:noProof/>
        </w:rPr>
        <w:tab/>
      </w:r>
      <w:r>
        <w:rPr>
          <w:noProof/>
        </w:rPr>
        <w:fldChar w:fldCharType="begin"/>
      </w:r>
      <w:r>
        <w:rPr>
          <w:noProof/>
        </w:rPr>
        <w:instrText xml:space="preserve"> PAGEREF _</w:instrText>
      </w:r>
      <w:del w:id="112" w:author="Prabhu, Akshata MS" w:date="2024-08-23T14:31:00Z">
        <w:r w:rsidR="00F266D0">
          <w:rPr>
            <w:noProof/>
          </w:rPr>
          <w:delInstrText>Toc153354110</w:delInstrText>
        </w:r>
      </w:del>
      <w:ins w:id="113" w:author="Prabhu, Akshata MS" w:date="2024-08-23T14:31:00Z">
        <w:r>
          <w:rPr>
            <w:noProof/>
          </w:rPr>
          <w:instrText>Toc175216147</w:instrText>
        </w:r>
      </w:ins>
      <w:r>
        <w:rPr>
          <w:noProof/>
        </w:rPr>
        <w:instrText xml:space="preserve"> \h </w:instrText>
      </w:r>
      <w:r>
        <w:rPr>
          <w:noProof/>
        </w:rPr>
      </w:r>
      <w:r>
        <w:rPr>
          <w:noProof/>
        </w:rPr>
        <w:fldChar w:fldCharType="separate"/>
      </w:r>
      <w:r>
        <w:rPr>
          <w:noProof/>
        </w:rPr>
        <w:t>4</w:t>
      </w:r>
      <w:r>
        <w:rPr>
          <w:noProof/>
        </w:rPr>
        <w:fldChar w:fldCharType="end"/>
      </w:r>
    </w:p>
    <w:p w14:paraId="091D7453" w14:textId="529068EA" w:rsidR="00C05ED1" w:rsidRDefault="00C05ED1">
      <w:pPr>
        <w:pStyle w:val="TOC2"/>
        <w:tabs>
          <w:tab w:val="right" w:leader="dot" w:pos="9060"/>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Contractor Representative (Core)</w:t>
      </w:r>
      <w:r>
        <w:rPr>
          <w:noProof/>
        </w:rPr>
        <w:tab/>
      </w:r>
      <w:r>
        <w:rPr>
          <w:noProof/>
        </w:rPr>
        <w:fldChar w:fldCharType="begin"/>
      </w:r>
      <w:r>
        <w:rPr>
          <w:noProof/>
        </w:rPr>
        <w:instrText xml:space="preserve"> PAGEREF _</w:instrText>
      </w:r>
      <w:del w:id="114" w:author="Prabhu, Akshata MS" w:date="2024-08-23T14:31:00Z">
        <w:r w:rsidR="00F266D0">
          <w:rPr>
            <w:noProof/>
          </w:rPr>
          <w:delInstrText>Toc153354111</w:delInstrText>
        </w:r>
      </w:del>
      <w:ins w:id="115" w:author="Prabhu, Akshata MS" w:date="2024-08-23T14:31:00Z">
        <w:r>
          <w:rPr>
            <w:noProof/>
          </w:rPr>
          <w:instrText>Toc175216148</w:instrText>
        </w:r>
      </w:ins>
      <w:r>
        <w:rPr>
          <w:noProof/>
        </w:rPr>
        <w:instrText xml:space="preserve"> \h </w:instrText>
      </w:r>
      <w:r>
        <w:rPr>
          <w:noProof/>
        </w:rPr>
      </w:r>
      <w:r>
        <w:rPr>
          <w:noProof/>
        </w:rPr>
        <w:fldChar w:fldCharType="separate"/>
      </w:r>
      <w:r>
        <w:rPr>
          <w:noProof/>
        </w:rPr>
        <w:t>5</w:t>
      </w:r>
      <w:r>
        <w:rPr>
          <w:noProof/>
        </w:rPr>
        <w:fldChar w:fldCharType="end"/>
      </w:r>
    </w:p>
    <w:p w14:paraId="4A045617" w14:textId="0915B300" w:rsidR="00C05ED1" w:rsidRDefault="00C05ED1">
      <w:pPr>
        <w:pStyle w:val="TOC2"/>
        <w:tabs>
          <w:tab w:val="right" w:leader="dot" w:pos="9060"/>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Notices (Core)</w:t>
      </w:r>
      <w:r>
        <w:rPr>
          <w:noProof/>
        </w:rPr>
        <w:tab/>
      </w:r>
      <w:del w:id="116" w:author="Prabhu, Akshata MS" w:date="2024-08-23T14:31:00Z">
        <w:r w:rsidR="00F266D0">
          <w:rPr>
            <w:noProof/>
          </w:rPr>
          <w:fldChar w:fldCharType="begin"/>
        </w:r>
        <w:r w:rsidR="00F266D0">
          <w:rPr>
            <w:noProof/>
          </w:rPr>
          <w:delInstrText xml:space="preserve"> PAGEREF _Toc153354112 \h </w:delInstrText>
        </w:r>
        <w:r w:rsidR="00F266D0">
          <w:rPr>
            <w:noProof/>
          </w:rPr>
        </w:r>
        <w:r w:rsidR="00F266D0">
          <w:rPr>
            <w:noProof/>
          </w:rPr>
          <w:fldChar w:fldCharType="separate"/>
        </w:r>
        <w:r w:rsidR="00F266D0">
          <w:rPr>
            <w:noProof/>
          </w:rPr>
          <w:delText>5</w:delText>
        </w:r>
        <w:r w:rsidR="00F266D0">
          <w:rPr>
            <w:noProof/>
          </w:rPr>
          <w:fldChar w:fldCharType="end"/>
        </w:r>
      </w:del>
      <w:ins w:id="117" w:author="Prabhu, Akshata MS" w:date="2024-08-23T14:31:00Z">
        <w:r>
          <w:rPr>
            <w:noProof/>
          </w:rPr>
          <w:fldChar w:fldCharType="begin"/>
        </w:r>
        <w:r>
          <w:rPr>
            <w:noProof/>
          </w:rPr>
          <w:instrText xml:space="preserve"> PAGEREF _Toc175216149 \h </w:instrText>
        </w:r>
        <w:r>
          <w:rPr>
            <w:noProof/>
          </w:rPr>
        </w:r>
        <w:r>
          <w:rPr>
            <w:noProof/>
          </w:rPr>
          <w:fldChar w:fldCharType="separate"/>
        </w:r>
        <w:r>
          <w:rPr>
            <w:noProof/>
          </w:rPr>
          <w:t>5</w:t>
        </w:r>
        <w:r>
          <w:rPr>
            <w:noProof/>
          </w:rPr>
          <w:fldChar w:fldCharType="end"/>
        </w:r>
      </w:ins>
    </w:p>
    <w:p w14:paraId="23678434" w14:textId="2080C03F" w:rsidR="00C05ED1" w:rsidRDefault="00C05ED1">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PRODUCTION OF THE SUPPLIES</w:t>
      </w:r>
      <w:r>
        <w:tab/>
      </w:r>
      <w:r>
        <w:fldChar w:fldCharType="begin"/>
      </w:r>
      <w:r>
        <w:instrText xml:space="preserve"> PAGEREF _</w:instrText>
      </w:r>
      <w:del w:id="118" w:author="Prabhu, Akshata MS" w:date="2024-08-23T14:31:00Z">
        <w:r w:rsidR="00F266D0">
          <w:delInstrText>Toc153354113</w:delInstrText>
        </w:r>
      </w:del>
      <w:ins w:id="119" w:author="Prabhu, Akshata MS" w:date="2024-08-23T14:31:00Z">
        <w:r>
          <w:instrText>Toc175216150</w:instrText>
        </w:r>
      </w:ins>
      <w:r>
        <w:instrText xml:space="preserve"> \h </w:instrText>
      </w:r>
      <w:r>
        <w:fldChar w:fldCharType="separate"/>
      </w:r>
      <w:r>
        <w:t>5</w:t>
      </w:r>
      <w:r>
        <w:fldChar w:fldCharType="end"/>
      </w:r>
    </w:p>
    <w:p w14:paraId="55477C2E" w14:textId="065C020A" w:rsidR="00C05ED1" w:rsidRDefault="00C05ED1">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Quality Management (Core)</w:t>
      </w:r>
      <w:r>
        <w:rPr>
          <w:noProof/>
        </w:rPr>
        <w:tab/>
      </w:r>
      <w:r>
        <w:rPr>
          <w:noProof/>
        </w:rPr>
        <w:fldChar w:fldCharType="begin"/>
      </w:r>
      <w:r>
        <w:rPr>
          <w:noProof/>
        </w:rPr>
        <w:instrText xml:space="preserve"> PAGEREF _</w:instrText>
      </w:r>
      <w:del w:id="120" w:author="Prabhu, Akshata MS" w:date="2024-08-23T14:31:00Z">
        <w:r w:rsidR="00F266D0">
          <w:rPr>
            <w:noProof/>
          </w:rPr>
          <w:delInstrText>Toc153354114</w:delInstrText>
        </w:r>
      </w:del>
      <w:ins w:id="121" w:author="Prabhu, Akshata MS" w:date="2024-08-23T14:31:00Z">
        <w:r>
          <w:rPr>
            <w:noProof/>
          </w:rPr>
          <w:instrText>Toc175216151</w:instrText>
        </w:r>
      </w:ins>
      <w:r>
        <w:rPr>
          <w:noProof/>
        </w:rPr>
        <w:instrText xml:space="preserve"> \h </w:instrText>
      </w:r>
      <w:r>
        <w:rPr>
          <w:noProof/>
        </w:rPr>
      </w:r>
      <w:r>
        <w:rPr>
          <w:noProof/>
        </w:rPr>
        <w:fldChar w:fldCharType="separate"/>
      </w:r>
      <w:r>
        <w:rPr>
          <w:noProof/>
        </w:rPr>
        <w:t>5</w:t>
      </w:r>
      <w:r>
        <w:rPr>
          <w:noProof/>
        </w:rPr>
        <w:fldChar w:fldCharType="end"/>
      </w:r>
    </w:p>
    <w:p w14:paraId="3273E0E1" w14:textId="12C6E23F" w:rsidR="00C05ED1" w:rsidRDefault="00C05ED1">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w:instrText>
      </w:r>
      <w:del w:id="122" w:author="Prabhu, Akshata MS" w:date="2024-08-23T14:31:00Z">
        <w:r w:rsidR="00F266D0">
          <w:rPr>
            <w:noProof/>
          </w:rPr>
          <w:delInstrText>Toc153354115</w:delInstrText>
        </w:r>
      </w:del>
      <w:ins w:id="123" w:author="Prabhu, Akshata MS" w:date="2024-08-23T14:31:00Z">
        <w:r>
          <w:rPr>
            <w:noProof/>
          </w:rPr>
          <w:instrText>Toc175216152</w:instrText>
        </w:r>
      </w:ins>
      <w:r>
        <w:rPr>
          <w:noProof/>
        </w:rPr>
        <w:instrText xml:space="preserve"> \h </w:instrText>
      </w:r>
      <w:r>
        <w:rPr>
          <w:noProof/>
        </w:rPr>
      </w:r>
      <w:r>
        <w:rPr>
          <w:noProof/>
        </w:rPr>
        <w:fldChar w:fldCharType="separate"/>
      </w:r>
      <w:r>
        <w:rPr>
          <w:noProof/>
        </w:rPr>
        <w:t>5</w:t>
      </w:r>
      <w:r>
        <w:rPr>
          <w:noProof/>
        </w:rPr>
        <w:fldChar w:fldCharType="end"/>
      </w:r>
    </w:p>
    <w:p w14:paraId="2286EE5C" w14:textId="72E24F98" w:rsidR="00C05ED1" w:rsidRDefault="00C05ED1">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Contractor Managed Commonwealth Assets (Core)</w:t>
      </w:r>
      <w:r>
        <w:rPr>
          <w:noProof/>
        </w:rPr>
        <w:tab/>
      </w:r>
      <w:del w:id="124" w:author="Prabhu, Akshata MS" w:date="2024-08-23T14:31:00Z">
        <w:r w:rsidR="00F266D0">
          <w:rPr>
            <w:noProof/>
          </w:rPr>
          <w:fldChar w:fldCharType="begin"/>
        </w:r>
        <w:r w:rsidR="00F266D0">
          <w:rPr>
            <w:noProof/>
          </w:rPr>
          <w:delInstrText xml:space="preserve"> PAGEREF _Toc153354116 \h </w:delInstrText>
        </w:r>
        <w:r w:rsidR="00F266D0">
          <w:rPr>
            <w:noProof/>
          </w:rPr>
        </w:r>
        <w:r w:rsidR="00F266D0">
          <w:rPr>
            <w:noProof/>
          </w:rPr>
          <w:fldChar w:fldCharType="separate"/>
        </w:r>
        <w:r w:rsidR="00F266D0">
          <w:rPr>
            <w:noProof/>
          </w:rPr>
          <w:delText>6</w:delText>
        </w:r>
        <w:r w:rsidR="00F266D0">
          <w:rPr>
            <w:noProof/>
          </w:rPr>
          <w:fldChar w:fldCharType="end"/>
        </w:r>
      </w:del>
      <w:ins w:id="125" w:author="Prabhu, Akshata MS" w:date="2024-08-23T14:31:00Z">
        <w:r>
          <w:rPr>
            <w:noProof/>
          </w:rPr>
          <w:fldChar w:fldCharType="begin"/>
        </w:r>
        <w:r>
          <w:rPr>
            <w:noProof/>
          </w:rPr>
          <w:instrText xml:space="preserve"> PAGEREF _Toc175216153 \h </w:instrText>
        </w:r>
        <w:r>
          <w:rPr>
            <w:noProof/>
          </w:rPr>
        </w:r>
        <w:r>
          <w:rPr>
            <w:noProof/>
          </w:rPr>
          <w:fldChar w:fldCharType="separate"/>
        </w:r>
        <w:r>
          <w:rPr>
            <w:noProof/>
          </w:rPr>
          <w:t>6</w:t>
        </w:r>
        <w:r>
          <w:rPr>
            <w:noProof/>
          </w:rPr>
          <w:fldChar w:fldCharType="end"/>
        </w:r>
      </w:ins>
    </w:p>
    <w:p w14:paraId="2D72F200" w14:textId="6F1469B6" w:rsidR="00C05ED1" w:rsidRDefault="00C05ED1">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Stocktaking of Contractor Managed Commonwealth Assets (Core)</w:t>
      </w:r>
      <w:r>
        <w:rPr>
          <w:noProof/>
        </w:rPr>
        <w:tab/>
      </w:r>
      <w:del w:id="126" w:author="Prabhu, Akshata MS" w:date="2024-08-23T14:31:00Z">
        <w:r w:rsidR="00F266D0">
          <w:rPr>
            <w:noProof/>
          </w:rPr>
          <w:fldChar w:fldCharType="begin"/>
        </w:r>
        <w:r w:rsidR="00F266D0">
          <w:rPr>
            <w:noProof/>
          </w:rPr>
          <w:delInstrText xml:space="preserve"> PAGEREF _Toc153354117 \h </w:delInstrText>
        </w:r>
        <w:r w:rsidR="00F266D0">
          <w:rPr>
            <w:noProof/>
          </w:rPr>
        </w:r>
        <w:r w:rsidR="00F266D0">
          <w:rPr>
            <w:noProof/>
          </w:rPr>
          <w:fldChar w:fldCharType="separate"/>
        </w:r>
        <w:r w:rsidR="00F266D0">
          <w:rPr>
            <w:noProof/>
          </w:rPr>
          <w:delText>6</w:delText>
        </w:r>
        <w:r w:rsidR="00F266D0">
          <w:rPr>
            <w:noProof/>
          </w:rPr>
          <w:fldChar w:fldCharType="end"/>
        </w:r>
      </w:del>
      <w:ins w:id="127" w:author="Prabhu, Akshata MS" w:date="2024-08-23T14:31:00Z">
        <w:r>
          <w:rPr>
            <w:noProof/>
          </w:rPr>
          <w:fldChar w:fldCharType="begin"/>
        </w:r>
        <w:r>
          <w:rPr>
            <w:noProof/>
          </w:rPr>
          <w:instrText xml:space="preserve"> PAGEREF _Toc175216154 \h </w:instrText>
        </w:r>
        <w:r>
          <w:rPr>
            <w:noProof/>
          </w:rPr>
        </w:r>
        <w:r>
          <w:rPr>
            <w:noProof/>
          </w:rPr>
          <w:fldChar w:fldCharType="separate"/>
        </w:r>
        <w:r>
          <w:rPr>
            <w:noProof/>
          </w:rPr>
          <w:t>6</w:t>
        </w:r>
        <w:r>
          <w:rPr>
            <w:noProof/>
          </w:rPr>
          <w:fldChar w:fldCharType="end"/>
        </w:r>
      </w:ins>
    </w:p>
    <w:p w14:paraId="2DBAB4C8" w14:textId="7D284FBE" w:rsidR="00C05ED1" w:rsidRDefault="00C05ED1">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Imports and Customs Entry (Core)</w:t>
      </w:r>
      <w:r>
        <w:rPr>
          <w:noProof/>
        </w:rPr>
        <w:tab/>
      </w:r>
      <w:del w:id="128" w:author="Prabhu, Akshata MS" w:date="2024-08-23T14:31:00Z">
        <w:r w:rsidR="00F266D0">
          <w:rPr>
            <w:noProof/>
          </w:rPr>
          <w:fldChar w:fldCharType="begin"/>
        </w:r>
        <w:r w:rsidR="00F266D0">
          <w:rPr>
            <w:noProof/>
          </w:rPr>
          <w:delInstrText xml:space="preserve"> PAGEREF _Toc153354118 \h </w:delInstrText>
        </w:r>
        <w:r w:rsidR="00F266D0">
          <w:rPr>
            <w:noProof/>
          </w:rPr>
        </w:r>
        <w:r w:rsidR="00F266D0">
          <w:rPr>
            <w:noProof/>
          </w:rPr>
          <w:fldChar w:fldCharType="separate"/>
        </w:r>
        <w:r w:rsidR="00F266D0">
          <w:rPr>
            <w:noProof/>
          </w:rPr>
          <w:delText>7</w:delText>
        </w:r>
        <w:r w:rsidR="00F266D0">
          <w:rPr>
            <w:noProof/>
          </w:rPr>
          <w:fldChar w:fldCharType="end"/>
        </w:r>
      </w:del>
      <w:ins w:id="129" w:author="Prabhu, Akshata MS" w:date="2024-08-23T14:31:00Z">
        <w:r>
          <w:rPr>
            <w:noProof/>
          </w:rPr>
          <w:fldChar w:fldCharType="begin"/>
        </w:r>
        <w:r>
          <w:rPr>
            <w:noProof/>
          </w:rPr>
          <w:instrText xml:space="preserve"> PAGEREF _Toc175216155 \h </w:instrText>
        </w:r>
        <w:r>
          <w:rPr>
            <w:noProof/>
          </w:rPr>
        </w:r>
        <w:r>
          <w:rPr>
            <w:noProof/>
          </w:rPr>
          <w:fldChar w:fldCharType="separate"/>
        </w:r>
        <w:r>
          <w:rPr>
            <w:noProof/>
          </w:rPr>
          <w:t>7</w:t>
        </w:r>
        <w:r>
          <w:rPr>
            <w:noProof/>
          </w:rPr>
          <w:fldChar w:fldCharType="end"/>
        </w:r>
      </w:ins>
    </w:p>
    <w:p w14:paraId="0E882A22" w14:textId="77777777" w:rsidR="00F266D0" w:rsidRDefault="00F266D0">
      <w:pPr>
        <w:pStyle w:val="TOC1"/>
        <w:rPr>
          <w:del w:id="130" w:author="Prabhu, Akshata MS" w:date="2024-08-23T14:31:00Z"/>
          <w:rFonts w:asciiTheme="minorHAnsi" w:eastAsiaTheme="minorEastAsia" w:hAnsiTheme="minorHAnsi" w:cstheme="minorBidi"/>
          <w:b w:val="0"/>
          <w:sz w:val="22"/>
          <w:szCs w:val="22"/>
        </w:rPr>
      </w:pPr>
      <w:del w:id="131" w:author="Prabhu, Akshata MS" w:date="2024-08-23T14:31:00Z">
        <w:r>
          <w:delText>4</w:delText>
        </w:r>
        <w:r>
          <w:rPr>
            <w:rFonts w:asciiTheme="minorHAnsi" w:eastAsiaTheme="minorEastAsia" w:hAnsiTheme="minorHAnsi" w:cstheme="minorBidi"/>
            <w:b w:val="0"/>
            <w:sz w:val="22"/>
            <w:szCs w:val="22"/>
          </w:rPr>
          <w:tab/>
        </w:r>
        <w:r>
          <w:delText>AUSTRALIAN INDUSTRY CAPABILITY (OPTIONAL)</w:delText>
        </w:r>
        <w:r>
          <w:tab/>
        </w:r>
        <w:r>
          <w:fldChar w:fldCharType="begin"/>
        </w:r>
        <w:r>
          <w:delInstrText xml:space="preserve"> PAGEREF _Toc153354119 \h </w:delInstrText>
        </w:r>
        <w:r>
          <w:fldChar w:fldCharType="separate"/>
        </w:r>
        <w:r>
          <w:delText>7</w:delText>
        </w:r>
        <w:r>
          <w:fldChar w:fldCharType="end"/>
        </w:r>
      </w:del>
    </w:p>
    <w:p w14:paraId="6EB61AC5" w14:textId="76B7CCFD" w:rsidR="00C05ED1" w:rsidRDefault="00C05ED1">
      <w:pPr>
        <w:pStyle w:val="TOC1"/>
        <w:rPr>
          <w:ins w:id="132" w:author="Prabhu, Akshata MS" w:date="2024-08-23T14:31:00Z"/>
          <w:rFonts w:asciiTheme="minorHAnsi" w:eastAsiaTheme="minorEastAsia" w:hAnsiTheme="minorHAnsi" w:cstheme="minorBidi"/>
          <w:b w:val="0"/>
          <w:sz w:val="22"/>
          <w:szCs w:val="22"/>
        </w:rPr>
      </w:pPr>
      <w:ins w:id="133" w:author="Prabhu, Akshata MS" w:date="2024-08-23T14:31:00Z">
        <w:r>
          <w:t>4</w:t>
        </w:r>
        <w:r>
          <w:rPr>
            <w:rFonts w:asciiTheme="minorHAnsi" w:eastAsiaTheme="minorEastAsia" w:hAnsiTheme="minorHAnsi" w:cstheme="minorBidi"/>
            <w:b w:val="0"/>
            <w:sz w:val="22"/>
            <w:szCs w:val="22"/>
          </w:rPr>
          <w:tab/>
        </w:r>
        <w:r>
          <w:t>Australian Industry Capability (Optional)</w:t>
        </w:r>
        <w:r>
          <w:tab/>
        </w:r>
        <w:r>
          <w:fldChar w:fldCharType="begin"/>
        </w:r>
        <w:r>
          <w:instrText xml:space="preserve"> PAGEREF _Toc175216156 \h </w:instrText>
        </w:r>
        <w:r>
          <w:fldChar w:fldCharType="separate"/>
        </w:r>
        <w:r>
          <w:t>7</w:t>
        </w:r>
        <w:r>
          <w:fldChar w:fldCharType="end"/>
        </w:r>
      </w:ins>
    </w:p>
    <w:p w14:paraId="5B2DE7A8" w14:textId="18C50271" w:rsidR="00C05ED1" w:rsidRDefault="00C05ED1">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rsidRPr="00674B2F">
        <w:t>TECHNICAL DATA, SOFTWARE AND CONTRACT MATERIAL</w:t>
      </w:r>
      <w:r>
        <w:tab/>
      </w:r>
      <w:del w:id="134" w:author="Prabhu, Akshata MS" w:date="2024-08-23T14:31:00Z">
        <w:r w:rsidR="00F266D0">
          <w:fldChar w:fldCharType="begin"/>
        </w:r>
        <w:r w:rsidR="00F266D0">
          <w:delInstrText xml:space="preserve"> PAGEREF _Toc153354120 \h </w:delInstrText>
        </w:r>
        <w:r w:rsidR="00F266D0">
          <w:fldChar w:fldCharType="separate"/>
        </w:r>
        <w:r w:rsidR="00F266D0">
          <w:delText>8</w:delText>
        </w:r>
        <w:r w:rsidR="00F266D0">
          <w:fldChar w:fldCharType="end"/>
        </w:r>
      </w:del>
      <w:ins w:id="135" w:author="Prabhu, Akshata MS" w:date="2024-08-23T14:31:00Z">
        <w:r>
          <w:fldChar w:fldCharType="begin"/>
        </w:r>
        <w:r>
          <w:instrText xml:space="preserve"> PAGEREF _Toc175216157 \h </w:instrText>
        </w:r>
        <w:r>
          <w:fldChar w:fldCharType="separate"/>
        </w:r>
        <w:r>
          <w:t>8</w:t>
        </w:r>
        <w:r>
          <w:fldChar w:fldCharType="end"/>
        </w:r>
      </w:ins>
    </w:p>
    <w:p w14:paraId="0B1D0E0C" w14:textId="58FB6358" w:rsidR="00C05ED1" w:rsidRDefault="00C05ED1">
      <w:pPr>
        <w:pStyle w:val="TOC2"/>
        <w:tabs>
          <w:tab w:val="right" w:leader="dot" w:pos="906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Ownership of Intellectual Property (Core)</w:t>
      </w:r>
      <w:r>
        <w:rPr>
          <w:noProof/>
        </w:rPr>
        <w:tab/>
      </w:r>
      <w:del w:id="136" w:author="Prabhu, Akshata MS" w:date="2024-08-23T14:31:00Z">
        <w:r w:rsidR="00F266D0">
          <w:rPr>
            <w:noProof/>
          </w:rPr>
          <w:fldChar w:fldCharType="begin"/>
        </w:r>
        <w:r w:rsidR="00F266D0">
          <w:rPr>
            <w:noProof/>
          </w:rPr>
          <w:delInstrText xml:space="preserve"> PAGEREF _Toc153354121 \h </w:delInstrText>
        </w:r>
        <w:r w:rsidR="00F266D0">
          <w:rPr>
            <w:noProof/>
          </w:rPr>
        </w:r>
        <w:r w:rsidR="00F266D0">
          <w:rPr>
            <w:noProof/>
          </w:rPr>
          <w:fldChar w:fldCharType="separate"/>
        </w:r>
        <w:r w:rsidR="00F266D0">
          <w:rPr>
            <w:noProof/>
          </w:rPr>
          <w:delText>8</w:delText>
        </w:r>
        <w:r w:rsidR="00F266D0">
          <w:rPr>
            <w:noProof/>
          </w:rPr>
          <w:fldChar w:fldCharType="end"/>
        </w:r>
      </w:del>
      <w:ins w:id="137" w:author="Prabhu, Akshata MS" w:date="2024-08-23T14:31:00Z">
        <w:r>
          <w:rPr>
            <w:noProof/>
          </w:rPr>
          <w:fldChar w:fldCharType="begin"/>
        </w:r>
        <w:r>
          <w:rPr>
            <w:noProof/>
          </w:rPr>
          <w:instrText xml:space="preserve"> PAGEREF _Toc175216158 \h </w:instrText>
        </w:r>
        <w:r>
          <w:rPr>
            <w:noProof/>
          </w:rPr>
        </w:r>
        <w:r>
          <w:rPr>
            <w:noProof/>
          </w:rPr>
          <w:fldChar w:fldCharType="separate"/>
        </w:r>
        <w:r>
          <w:rPr>
            <w:noProof/>
          </w:rPr>
          <w:t>8</w:t>
        </w:r>
        <w:r>
          <w:rPr>
            <w:noProof/>
          </w:rPr>
          <w:fldChar w:fldCharType="end"/>
        </w:r>
      </w:ins>
    </w:p>
    <w:p w14:paraId="74B0990E" w14:textId="3F1F0CF2" w:rsidR="00C05ED1" w:rsidRDefault="00C05ED1">
      <w:pPr>
        <w:pStyle w:val="TOC2"/>
        <w:tabs>
          <w:tab w:val="right" w:leader="dot" w:pos="906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TD and Software (Core)</w:t>
      </w:r>
      <w:r>
        <w:rPr>
          <w:noProof/>
        </w:rPr>
        <w:tab/>
      </w:r>
      <w:del w:id="138" w:author="Prabhu, Akshata MS" w:date="2024-08-23T14:31:00Z">
        <w:r w:rsidR="00F266D0">
          <w:rPr>
            <w:noProof/>
          </w:rPr>
          <w:fldChar w:fldCharType="begin"/>
        </w:r>
        <w:r w:rsidR="00F266D0">
          <w:rPr>
            <w:noProof/>
          </w:rPr>
          <w:delInstrText xml:space="preserve"> PAGEREF _Toc153354122 \h </w:delInstrText>
        </w:r>
        <w:r w:rsidR="00F266D0">
          <w:rPr>
            <w:noProof/>
          </w:rPr>
        </w:r>
        <w:r w:rsidR="00F266D0">
          <w:rPr>
            <w:noProof/>
          </w:rPr>
          <w:fldChar w:fldCharType="separate"/>
        </w:r>
        <w:r w:rsidR="00F266D0">
          <w:rPr>
            <w:noProof/>
          </w:rPr>
          <w:delText>8</w:delText>
        </w:r>
        <w:r w:rsidR="00F266D0">
          <w:rPr>
            <w:noProof/>
          </w:rPr>
          <w:fldChar w:fldCharType="end"/>
        </w:r>
      </w:del>
      <w:ins w:id="139" w:author="Prabhu, Akshata MS" w:date="2024-08-23T14:31:00Z">
        <w:r>
          <w:rPr>
            <w:noProof/>
          </w:rPr>
          <w:fldChar w:fldCharType="begin"/>
        </w:r>
        <w:r>
          <w:rPr>
            <w:noProof/>
          </w:rPr>
          <w:instrText xml:space="preserve"> PAGEREF _Toc175216159 \h </w:instrText>
        </w:r>
        <w:r>
          <w:rPr>
            <w:noProof/>
          </w:rPr>
        </w:r>
        <w:r>
          <w:rPr>
            <w:noProof/>
          </w:rPr>
          <w:fldChar w:fldCharType="separate"/>
        </w:r>
        <w:r>
          <w:rPr>
            <w:noProof/>
          </w:rPr>
          <w:t>8</w:t>
        </w:r>
        <w:r>
          <w:rPr>
            <w:noProof/>
          </w:rPr>
          <w:fldChar w:fldCharType="end"/>
        </w:r>
      </w:ins>
    </w:p>
    <w:p w14:paraId="35EC9EDB" w14:textId="254081EC" w:rsidR="00C05ED1" w:rsidRDefault="00C05ED1">
      <w:pPr>
        <w:pStyle w:val="TOC2"/>
        <w:tabs>
          <w:tab w:val="right" w:leader="dot" w:pos="906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Commercial TD and Commercial Software (Core)</w:t>
      </w:r>
      <w:r>
        <w:rPr>
          <w:noProof/>
        </w:rPr>
        <w:tab/>
      </w:r>
      <w:del w:id="140" w:author="Prabhu, Akshata MS" w:date="2024-08-23T14:31:00Z">
        <w:r w:rsidR="00F266D0">
          <w:rPr>
            <w:noProof/>
          </w:rPr>
          <w:fldChar w:fldCharType="begin"/>
        </w:r>
        <w:r w:rsidR="00F266D0">
          <w:rPr>
            <w:noProof/>
          </w:rPr>
          <w:delInstrText xml:space="preserve"> PAGEREF _Toc153354123 \h </w:delInstrText>
        </w:r>
        <w:r w:rsidR="00F266D0">
          <w:rPr>
            <w:noProof/>
          </w:rPr>
        </w:r>
        <w:r w:rsidR="00F266D0">
          <w:rPr>
            <w:noProof/>
          </w:rPr>
          <w:fldChar w:fldCharType="separate"/>
        </w:r>
        <w:r w:rsidR="00F266D0">
          <w:rPr>
            <w:noProof/>
          </w:rPr>
          <w:delText>8</w:delText>
        </w:r>
        <w:r w:rsidR="00F266D0">
          <w:rPr>
            <w:noProof/>
          </w:rPr>
          <w:fldChar w:fldCharType="end"/>
        </w:r>
      </w:del>
      <w:ins w:id="141" w:author="Prabhu, Akshata MS" w:date="2024-08-23T14:31:00Z">
        <w:r>
          <w:rPr>
            <w:noProof/>
          </w:rPr>
          <w:fldChar w:fldCharType="begin"/>
        </w:r>
        <w:r>
          <w:rPr>
            <w:noProof/>
          </w:rPr>
          <w:instrText xml:space="preserve"> PAGEREF _Toc175216160 \h </w:instrText>
        </w:r>
        <w:r>
          <w:rPr>
            <w:noProof/>
          </w:rPr>
        </w:r>
        <w:r>
          <w:rPr>
            <w:noProof/>
          </w:rPr>
          <w:fldChar w:fldCharType="separate"/>
        </w:r>
        <w:r>
          <w:rPr>
            <w:noProof/>
          </w:rPr>
          <w:t>8</w:t>
        </w:r>
        <w:r>
          <w:rPr>
            <w:noProof/>
          </w:rPr>
          <w:fldChar w:fldCharType="end"/>
        </w:r>
      </w:ins>
    </w:p>
    <w:p w14:paraId="5196F945" w14:textId="36C504B1" w:rsidR="00C05ED1" w:rsidRDefault="00C05ED1">
      <w:pPr>
        <w:pStyle w:val="TOC2"/>
        <w:tabs>
          <w:tab w:val="right" w:leader="dot" w:pos="9060"/>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w:instrText>
      </w:r>
      <w:del w:id="142" w:author="Prabhu, Akshata MS" w:date="2024-08-23T14:31:00Z">
        <w:r w:rsidR="00F266D0">
          <w:rPr>
            <w:noProof/>
          </w:rPr>
          <w:delInstrText>Toc153354124</w:delInstrText>
        </w:r>
      </w:del>
      <w:ins w:id="143" w:author="Prabhu, Akshata MS" w:date="2024-08-23T14:31:00Z">
        <w:r>
          <w:rPr>
            <w:noProof/>
          </w:rPr>
          <w:instrText>Toc175216161</w:instrText>
        </w:r>
      </w:ins>
      <w:r>
        <w:rPr>
          <w:noProof/>
        </w:rPr>
        <w:instrText xml:space="preserve"> \h </w:instrText>
      </w:r>
      <w:r>
        <w:rPr>
          <w:noProof/>
        </w:rPr>
      </w:r>
      <w:r>
        <w:rPr>
          <w:noProof/>
        </w:rPr>
        <w:fldChar w:fldCharType="separate"/>
      </w:r>
      <w:r>
        <w:rPr>
          <w:noProof/>
        </w:rPr>
        <w:t>8</w:t>
      </w:r>
      <w:r>
        <w:rPr>
          <w:noProof/>
        </w:rPr>
        <w:fldChar w:fldCharType="end"/>
      </w:r>
    </w:p>
    <w:p w14:paraId="27E5B15F" w14:textId="3F51B87E" w:rsidR="00C05ED1" w:rsidRDefault="00C05ED1">
      <w:pPr>
        <w:pStyle w:val="TOC2"/>
        <w:tabs>
          <w:tab w:val="right" w:leader="dot" w:pos="9060"/>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No Commercialisation (Core)</w:t>
      </w:r>
      <w:r>
        <w:rPr>
          <w:noProof/>
        </w:rPr>
        <w:tab/>
      </w:r>
      <w:r>
        <w:rPr>
          <w:noProof/>
        </w:rPr>
        <w:fldChar w:fldCharType="begin"/>
      </w:r>
      <w:r>
        <w:rPr>
          <w:noProof/>
        </w:rPr>
        <w:instrText xml:space="preserve"> PAGEREF _</w:instrText>
      </w:r>
      <w:del w:id="144" w:author="Prabhu, Akshata MS" w:date="2024-08-23T14:31:00Z">
        <w:r w:rsidR="00F266D0">
          <w:rPr>
            <w:noProof/>
          </w:rPr>
          <w:delInstrText>Toc153354125</w:delInstrText>
        </w:r>
      </w:del>
      <w:ins w:id="145" w:author="Prabhu, Akshata MS" w:date="2024-08-23T14:31:00Z">
        <w:r>
          <w:rPr>
            <w:noProof/>
          </w:rPr>
          <w:instrText>Toc175216162</w:instrText>
        </w:r>
      </w:ins>
      <w:r>
        <w:rPr>
          <w:noProof/>
        </w:rPr>
        <w:instrText xml:space="preserve"> \h </w:instrText>
      </w:r>
      <w:r>
        <w:rPr>
          <w:noProof/>
        </w:rPr>
      </w:r>
      <w:r>
        <w:rPr>
          <w:noProof/>
        </w:rPr>
        <w:fldChar w:fldCharType="separate"/>
      </w:r>
      <w:r>
        <w:rPr>
          <w:noProof/>
        </w:rPr>
        <w:t>9</w:t>
      </w:r>
      <w:r>
        <w:rPr>
          <w:noProof/>
        </w:rPr>
        <w:fldChar w:fldCharType="end"/>
      </w:r>
    </w:p>
    <w:p w14:paraId="31D2532B" w14:textId="3D1F8A79" w:rsidR="00C05ED1" w:rsidRDefault="00C05ED1">
      <w:pPr>
        <w:pStyle w:val="TOC2"/>
        <w:tabs>
          <w:tab w:val="right" w:leader="dot" w:pos="9060"/>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TDSR Schedule (Core)</w:t>
      </w:r>
      <w:r>
        <w:rPr>
          <w:noProof/>
        </w:rPr>
        <w:tab/>
      </w:r>
      <w:r>
        <w:rPr>
          <w:noProof/>
        </w:rPr>
        <w:fldChar w:fldCharType="begin"/>
      </w:r>
      <w:r>
        <w:rPr>
          <w:noProof/>
        </w:rPr>
        <w:instrText xml:space="preserve"> PAGEREF _</w:instrText>
      </w:r>
      <w:del w:id="146" w:author="Prabhu, Akshata MS" w:date="2024-08-23T14:31:00Z">
        <w:r w:rsidR="00F266D0">
          <w:rPr>
            <w:noProof/>
          </w:rPr>
          <w:delInstrText>Toc153354126</w:delInstrText>
        </w:r>
      </w:del>
      <w:ins w:id="147" w:author="Prabhu, Akshata MS" w:date="2024-08-23T14:31:00Z">
        <w:r>
          <w:rPr>
            <w:noProof/>
          </w:rPr>
          <w:instrText>Toc175216163</w:instrText>
        </w:r>
      </w:ins>
      <w:r>
        <w:rPr>
          <w:noProof/>
        </w:rPr>
        <w:instrText xml:space="preserve"> \h </w:instrText>
      </w:r>
      <w:r>
        <w:rPr>
          <w:noProof/>
        </w:rPr>
      </w:r>
      <w:r>
        <w:rPr>
          <w:noProof/>
        </w:rPr>
        <w:fldChar w:fldCharType="separate"/>
      </w:r>
      <w:r>
        <w:rPr>
          <w:noProof/>
        </w:rPr>
        <w:t>9</w:t>
      </w:r>
      <w:r>
        <w:rPr>
          <w:noProof/>
        </w:rPr>
        <w:fldChar w:fldCharType="end"/>
      </w:r>
    </w:p>
    <w:p w14:paraId="6CCD614D" w14:textId="7E100F7B" w:rsidR="00C05ED1" w:rsidRDefault="00C05ED1">
      <w:pPr>
        <w:pStyle w:val="TOC2"/>
        <w:tabs>
          <w:tab w:val="right" w:leader="dot" w:pos="9060"/>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TD and Software required to be delivered (Core)</w:t>
      </w:r>
      <w:r>
        <w:rPr>
          <w:noProof/>
        </w:rPr>
        <w:tab/>
      </w:r>
      <w:r>
        <w:rPr>
          <w:noProof/>
        </w:rPr>
        <w:fldChar w:fldCharType="begin"/>
      </w:r>
      <w:r>
        <w:rPr>
          <w:noProof/>
        </w:rPr>
        <w:instrText xml:space="preserve"> PAGEREF _</w:instrText>
      </w:r>
      <w:del w:id="148" w:author="Prabhu, Akshata MS" w:date="2024-08-23T14:31:00Z">
        <w:r w:rsidR="00F266D0">
          <w:rPr>
            <w:noProof/>
          </w:rPr>
          <w:delInstrText>Toc153354127</w:delInstrText>
        </w:r>
      </w:del>
      <w:ins w:id="149" w:author="Prabhu, Akshata MS" w:date="2024-08-23T14:31:00Z">
        <w:r>
          <w:rPr>
            <w:noProof/>
          </w:rPr>
          <w:instrText>Toc175216164</w:instrText>
        </w:r>
      </w:ins>
      <w:r>
        <w:rPr>
          <w:noProof/>
        </w:rPr>
        <w:instrText xml:space="preserve"> \h </w:instrText>
      </w:r>
      <w:r>
        <w:rPr>
          <w:noProof/>
        </w:rPr>
      </w:r>
      <w:r>
        <w:rPr>
          <w:noProof/>
        </w:rPr>
        <w:fldChar w:fldCharType="separate"/>
      </w:r>
      <w:r>
        <w:rPr>
          <w:noProof/>
        </w:rPr>
        <w:t>9</w:t>
      </w:r>
      <w:r>
        <w:rPr>
          <w:noProof/>
        </w:rPr>
        <w:fldChar w:fldCharType="end"/>
      </w:r>
    </w:p>
    <w:p w14:paraId="1E1AA828" w14:textId="492EE57B" w:rsidR="00C05ED1" w:rsidRDefault="00C05ED1">
      <w:pPr>
        <w:pStyle w:val="TOC2"/>
        <w:tabs>
          <w:tab w:val="right" w:leader="dot" w:pos="9060"/>
        </w:tabs>
        <w:rPr>
          <w:rFonts w:asciiTheme="minorHAnsi" w:eastAsiaTheme="minorEastAsia" w:hAnsiTheme="minorHAnsi" w:cstheme="minorBidi"/>
          <w:noProof/>
          <w:sz w:val="22"/>
          <w:szCs w:val="22"/>
        </w:rPr>
      </w:pPr>
      <w:r>
        <w:rPr>
          <w:noProof/>
        </w:rPr>
        <w:t>5.8</w:t>
      </w:r>
      <w:r>
        <w:rPr>
          <w:rFonts w:asciiTheme="minorHAnsi" w:eastAsiaTheme="minorEastAsia" w:hAnsiTheme="minorHAnsi" w:cstheme="minorBidi"/>
          <w:noProof/>
          <w:sz w:val="22"/>
          <w:szCs w:val="22"/>
        </w:rPr>
        <w:tab/>
      </w:r>
      <w:r>
        <w:rPr>
          <w:noProof/>
        </w:rPr>
        <w:t>Markings (Core)</w:t>
      </w:r>
      <w:r>
        <w:rPr>
          <w:noProof/>
        </w:rPr>
        <w:tab/>
      </w:r>
      <w:r>
        <w:rPr>
          <w:noProof/>
        </w:rPr>
        <w:fldChar w:fldCharType="begin"/>
      </w:r>
      <w:r>
        <w:rPr>
          <w:noProof/>
        </w:rPr>
        <w:instrText xml:space="preserve"> PAGEREF _</w:instrText>
      </w:r>
      <w:del w:id="150" w:author="Prabhu, Akshata MS" w:date="2024-08-23T14:31:00Z">
        <w:r w:rsidR="00F266D0">
          <w:rPr>
            <w:noProof/>
          </w:rPr>
          <w:delInstrText>Toc153354128</w:delInstrText>
        </w:r>
      </w:del>
      <w:ins w:id="151" w:author="Prabhu, Akshata MS" w:date="2024-08-23T14:31:00Z">
        <w:r>
          <w:rPr>
            <w:noProof/>
          </w:rPr>
          <w:instrText>Toc175216165</w:instrText>
        </w:r>
      </w:ins>
      <w:r>
        <w:rPr>
          <w:noProof/>
        </w:rPr>
        <w:instrText xml:space="preserve"> \h </w:instrText>
      </w:r>
      <w:r>
        <w:rPr>
          <w:noProof/>
        </w:rPr>
      </w:r>
      <w:r>
        <w:rPr>
          <w:noProof/>
        </w:rPr>
        <w:fldChar w:fldCharType="separate"/>
      </w:r>
      <w:r>
        <w:rPr>
          <w:noProof/>
        </w:rPr>
        <w:t>9</w:t>
      </w:r>
      <w:r>
        <w:rPr>
          <w:noProof/>
        </w:rPr>
        <w:fldChar w:fldCharType="end"/>
      </w:r>
    </w:p>
    <w:p w14:paraId="7FB1D0A2" w14:textId="27268D01" w:rsidR="00C05ED1" w:rsidRDefault="00C05ED1">
      <w:pPr>
        <w:pStyle w:val="TOC2"/>
        <w:tabs>
          <w:tab w:val="right" w:leader="dot" w:pos="9060"/>
        </w:tabs>
        <w:rPr>
          <w:rFonts w:asciiTheme="minorHAnsi" w:eastAsiaTheme="minorEastAsia" w:hAnsiTheme="minorHAnsi" w:cstheme="minorBidi"/>
          <w:noProof/>
          <w:sz w:val="22"/>
          <w:szCs w:val="22"/>
        </w:rPr>
      </w:pPr>
      <w:r>
        <w:rPr>
          <w:noProof/>
        </w:rPr>
        <w:t>5.9</w:t>
      </w:r>
      <w:r>
        <w:rPr>
          <w:rFonts w:asciiTheme="minorHAnsi" w:eastAsiaTheme="minorEastAsia" w:hAnsiTheme="minorHAnsi" w:cstheme="minorBidi"/>
          <w:noProof/>
          <w:sz w:val="22"/>
          <w:szCs w:val="22"/>
        </w:rPr>
        <w:tab/>
      </w:r>
      <w:r>
        <w:rPr>
          <w:noProof/>
        </w:rPr>
        <w:t>TD and Software Warranties (Core)</w:t>
      </w:r>
      <w:r>
        <w:rPr>
          <w:noProof/>
        </w:rPr>
        <w:tab/>
      </w:r>
      <w:r>
        <w:rPr>
          <w:noProof/>
        </w:rPr>
        <w:fldChar w:fldCharType="begin"/>
      </w:r>
      <w:r>
        <w:rPr>
          <w:noProof/>
        </w:rPr>
        <w:instrText xml:space="preserve"> PAGEREF _</w:instrText>
      </w:r>
      <w:del w:id="152" w:author="Prabhu, Akshata MS" w:date="2024-08-23T14:31:00Z">
        <w:r w:rsidR="00F266D0">
          <w:rPr>
            <w:noProof/>
          </w:rPr>
          <w:delInstrText>Toc153354129</w:delInstrText>
        </w:r>
      </w:del>
      <w:ins w:id="153" w:author="Prabhu, Akshata MS" w:date="2024-08-23T14:31:00Z">
        <w:r>
          <w:rPr>
            <w:noProof/>
          </w:rPr>
          <w:instrText>Toc175216166</w:instrText>
        </w:r>
      </w:ins>
      <w:r>
        <w:rPr>
          <w:noProof/>
        </w:rPr>
        <w:instrText xml:space="preserve"> \h </w:instrText>
      </w:r>
      <w:r>
        <w:rPr>
          <w:noProof/>
        </w:rPr>
      </w:r>
      <w:r>
        <w:rPr>
          <w:noProof/>
        </w:rPr>
        <w:fldChar w:fldCharType="separate"/>
      </w:r>
      <w:r>
        <w:rPr>
          <w:noProof/>
        </w:rPr>
        <w:t>9</w:t>
      </w:r>
      <w:r>
        <w:rPr>
          <w:noProof/>
        </w:rPr>
        <w:fldChar w:fldCharType="end"/>
      </w:r>
    </w:p>
    <w:p w14:paraId="639DC957" w14:textId="0CFC39BB"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5.10</w:t>
      </w:r>
      <w:r>
        <w:rPr>
          <w:rFonts w:asciiTheme="minorHAnsi" w:eastAsiaTheme="minorEastAsia" w:hAnsiTheme="minorHAnsi" w:cstheme="minorBidi"/>
          <w:noProof/>
          <w:sz w:val="22"/>
          <w:szCs w:val="22"/>
        </w:rPr>
        <w:tab/>
      </w:r>
      <w:r>
        <w:rPr>
          <w:noProof/>
        </w:rPr>
        <w:t>Intellectual Property Warranties (Core)</w:t>
      </w:r>
      <w:r>
        <w:rPr>
          <w:noProof/>
        </w:rPr>
        <w:tab/>
      </w:r>
      <w:r>
        <w:rPr>
          <w:noProof/>
        </w:rPr>
        <w:fldChar w:fldCharType="begin"/>
      </w:r>
      <w:r>
        <w:rPr>
          <w:noProof/>
        </w:rPr>
        <w:instrText xml:space="preserve"> PAGEREF _</w:instrText>
      </w:r>
      <w:del w:id="154" w:author="Prabhu, Akshata MS" w:date="2024-08-23T14:31:00Z">
        <w:r w:rsidR="00F266D0">
          <w:rPr>
            <w:noProof/>
          </w:rPr>
          <w:delInstrText>Toc153354130</w:delInstrText>
        </w:r>
      </w:del>
      <w:ins w:id="155" w:author="Prabhu, Akshata MS" w:date="2024-08-23T14:31:00Z">
        <w:r>
          <w:rPr>
            <w:noProof/>
          </w:rPr>
          <w:instrText>Toc175216167</w:instrText>
        </w:r>
      </w:ins>
      <w:r>
        <w:rPr>
          <w:noProof/>
        </w:rPr>
        <w:instrText xml:space="preserve"> \h </w:instrText>
      </w:r>
      <w:r>
        <w:rPr>
          <w:noProof/>
        </w:rPr>
      </w:r>
      <w:r>
        <w:rPr>
          <w:noProof/>
        </w:rPr>
        <w:fldChar w:fldCharType="separate"/>
      </w:r>
      <w:r>
        <w:rPr>
          <w:noProof/>
        </w:rPr>
        <w:t>9</w:t>
      </w:r>
      <w:r>
        <w:rPr>
          <w:noProof/>
        </w:rPr>
        <w:fldChar w:fldCharType="end"/>
      </w:r>
    </w:p>
    <w:p w14:paraId="3741FD6D" w14:textId="433F70A8"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5.11</w:t>
      </w:r>
      <w:r>
        <w:rPr>
          <w:rFonts w:asciiTheme="minorHAnsi" w:eastAsiaTheme="minorEastAsia" w:hAnsiTheme="minorHAnsi" w:cstheme="minorBidi"/>
          <w:noProof/>
          <w:sz w:val="22"/>
          <w:szCs w:val="22"/>
        </w:rPr>
        <w:tab/>
      </w:r>
      <w:r>
        <w:rPr>
          <w:noProof/>
        </w:rPr>
        <w:t>Patents, Registrable Designs and Circuit Layouts (Core)</w:t>
      </w:r>
      <w:r>
        <w:rPr>
          <w:noProof/>
        </w:rPr>
        <w:tab/>
      </w:r>
      <w:r>
        <w:rPr>
          <w:noProof/>
        </w:rPr>
        <w:fldChar w:fldCharType="begin"/>
      </w:r>
      <w:r>
        <w:rPr>
          <w:noProof/>
        </w:rPr>
        <w:instrText xml:space="preserve"> PAGEREF _</w:instrText>
      </w:r>
      <w:del w:id="156" w:author="Prabhu, Akshata MS" w:date="2024-08-23T14:31:00Z">
        <w:r w:rsidR="00F266D0">
          <w:rPr>
            <w:noProof/>
          </w:rPr>
          <w:delInstrText>Toc153354131</w:delInstrText>
        </w:r>
      </w:del>
      <w:ins w:id="157" w:author="Prabhu, Akshata MS" w:date="2024-08-23T14:31:00Z">
        <w:r>
          <w:rPr>
            <w:noProof/>
          </w:rPr>
          <w:instrText>Toc175216168</w:instrText>
        </w:r>
      </w:ins>
      <w:r>
        <w:rPr>
          <w:noProof/>
        </w:rPr>
        <w:instrText xml:space="preserve"> \h </w:instrText>
      </w:r>
      <w:r>
        <w:rPr>
          <w:noProof/>
        </w:rPr>
      </w:r>
      <w:r>
        <w:rPr>
          <w:noProof/>
        </w:rPr>
        <w:fldChar w:fldCharType="separate"/>
      </w:r>
      <w:r>
        <w:rPr>
          <w:noProof/>
        </w:rPr>
        <w:t>10</w:t>
      </w:r>
      <w:r>
        <w:rPr>
          <w:noProof/>
        </w:rPr>
        <w:fldChar w:fldCharType="end"/>
      </w:r>
    </w:p>
    <w:p w14:paraId="79A40ADF" w14:textId="73D1BFEF" w:rsidR="00C05ED1" w:rsidRDefault="00C05ED1">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DELIVERY, ACCEPTANCE AND OWNERSHIP</w:t>
      </w:r>
      <w:r>
        <w:tab/>
      </w:r>
      <w:r>
        <w:fldChar w:fldCharType="begin"/>
      </w:r>
      <w:r>
        <w:instrText xml:space="preserve"> PAGEREF _</w:instrText>
      </w:r>
      <w:del w:id="158" w:author="Prabhu, Akshata MS" w:date="2024-08-23T14:31:00Z">
        <w:r w:rsidR="00F266D0">
          <w:delInstrText>Toc153354132</w:delInstrText>
        </w:r>
      </w:del>
      <w:ins w:id="159" w:author="Prabhu, Akshata MS" w:date="2024-08-23T14:31:00Z">
        <w:r>
          <w:instrText>Toc175216169</w:instrText>
        </w:r>
      </w:ins>
      <w:r>
        <w:instrText xml:space="preserve"> \h </w:instrText>
      </w:r>
      <w:r>
        <w:fldChar w:fldCharType="separate"/>
      </w:r>
      <w:r>
        <w:t>10</w:t>
      </w:r>
      <w:r>
        <w:fldChar w:fldCharType="end"/>
      </w:r>
    </w:p>
    <w:p w14:paraId="254209C5" w14:textId="50BD2B09" w:rsidR="00C05ED1" w:rsidRDefault="00C05ED1">
      <w:pPr>
        <w:pStyle w:val="TOC2"/>
        <w:tabs>
          <w:tab w:val="right" w:leader="dot" w:pos="906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Delivery (Core)</w:t>
      </w:r>
      <w:r>
        <w:rPr>
          <w:noProof/>
        </w:rPr>
        <w:tab/>
      </w:r>
      <w:r>
        <w:rPr>
          <w:noProof/>
        </w:rPr>
        <w:fldChar w:fldCharType="begin"/>
      </w:r>
      <w:r>
        <w:rPr>
          <w:noProof/>
        </w:rPr>
        <w:instrText xml:space="preserve"> PAGEREF _</w:instrText>
      </w:r>
      <w:del w:id="160" w:author="Prabhu, Akshata MS" w:date="2024-08-23T14:31:00Z">
        <w:r w:rsidR="00F266D0">
          <w:rPr>
            <w:noProof/>
          </w:rPr>
          <w:delInstrText>Toc153354133</w:delInstrText>
        </w:r>
      </w:del>
      <w:ins w:id="161" w:author="Prabhu, Akshata MS" w:date="2024-08-23T14:31:00Z">
        <w:r>
          <w:rPr>
            <w:noProof/>
          </w:rPr>
          <w:instrText>Toc175216170</w:instrText>
        </w:r>
      </w:ins>
      <w:r>
        <w:rPr>
          <w:noProof/>
        </w:rPr>
        <w:instrText xml:space="preserve"> \h </w:instrText>
      </w:r>
      <w:r>
        <w:rPr>
          <w:noProof/>
        </w:rPr>
      </w:r>
      <w:r>
        <w:rPr>
          <w:noProof/>
        </w:rPr>
        <w:fldChar w:fldCharType="separate"/>
      </w:r>
      <w:r>
        <w:rPr>
          <w:noProof/>
        </w:rPr>
        <w:t>10</w:t>
      </w:r>
      <w:r>
        <w:rPr>
          <w:noProof/>
        </w:rPr>
        <w:fldChar w:fldCharType="end"/>
      </w:r>
    </w:p>
    <w:p w14:paraId="717D8EAC" w14:textId="0428D1D0" w:rsidR="00C05ED1" w:rsidRDefault="00C05ED1">
      <w:pPr>
        <w:pStyle w:val="TOC2"/>
        <w:tabs>
          <w:tab w:val="right" w:leader="dot" w:pos="9060"/>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Acceptance (Core)</w:t>
      </w:r>
      <w:r>
        <w:rPr>
          <w:noProof/>
        </w:rPr>
        <w:tab/>
      </w:r>
      <w:r>
        <w:rPr>
          <w:noProof/>
        </w:rPr>
        <w:fldChar w:fldCharType="begin"/>
      </w:r>
      <w:r>
        <w:rPr>
          <w:noProof/>
        </w:rPr>
        <w:instrText xml:space="preserve"> PAGEREF _</w:instrText>
      </w:r>
      <w:del w:id="162" w:author="Prabhu, Akshata MS" w:date="2024-08-23T14:31:00Z">
        <w:r w:rsidR="00F266D0">
          <w:rPr>
            <w:noProof/>
          </w:rPr>
          <w:delInstrText>Toc153354134</w:delInstrText>
        </w:r>
      </w:del>
      <w:ins w:id="163" w:author="Prabhu, Akshata MS" w:date="2024-08-23T14:31:00Z">
        <w:r>
          <w:rPr>
            <w:noProof/>
          </w:rPr>
          <w:instrText>Toc175216171</w:instrText>
        </w:r>
      </w:ins>
      <w:r>
        <w:rPr>
          <w:noProof/>
        </w:rPr>
        <w:instrText xml:space="preserve"> \h </w:instrText>
      </w:r>
      <w:r>
        <w:rPr>
          <w:noProof/>
        </w:rPr>
      </w:r>
      <w:r>
        <w:rPr>
          <w:noProof/>
        </w:rPr>
        <w:fldChar w:fldCharType="separate"/>
      </w:r>
      <w:r>
        <w:rPr>
          <w:noProof/>
        </w:rPr>
        <w:t>10</w:t>
      </w:r>
      <w:r>
        <w:rPr>
          <w:noProof/>
        </w:rPr>
        <w:fldChar w:fldCharType="end"/>
      </w:r>
    </w:p>
    <w:p w14:paraId="78D760F4" w14:textId="2D05CE5D" w:rsidR="00C05ED1" w:rsidRDefault="00C05ED1">
      <w:pPr>
        <w:pStyle w:val="TOC2"/>
        <w:tabs>
          <w:tab w:val="right" w:leader="dot" w:pos="9060"/>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Ownership and Risk (Core)</w:t>
      </w:r>
      <w:r>
        <w:rPr>
          <w:noProof/>
        </w:rPr>
        <w:tab/>
      </w:r>
      <w:del w:id="164" w:author="Prabhu, Akshata MS" w:date="2024-08-23T14:31:00Z">
        <w:r w:rsidR="00F266D0">
          <w:rPr>
            <w:noProof/>
          </w:rPr>
          <w:fldChar w:fldCharType="begin"/>
        </w:r>
        <w:r w:rsidR="00F266D0">
          <w:rPr>
            <w:noProof/>
          </w:rPr>
          <w:delInstrText xml:space="preserve"> PAGEREF _Toc153354135 \h </w:delInstrText>
        </w:r>
        <w:r w:rsidR="00F266D0">
          <w:rPr>
            <w:noProof/>
          </w:rPr>
        </w:r>
        <w:r w:rsidR="00F266D0">
          <w:rPr>
            <w:noProof/>
          </w:rPr>
          <w:fldChar w:fldCharType="separate"/>
        </w:r>
        <w:r w:rsidR="00F266D0">
          <w:rPr>
            <w:noProof/>
          </w:rPr>
          <w:delText>11</w:delText>
        </w:r>
        <w:r w:rsidR="00F266D0">
          <w:rPr>
            <w:noProof/>
          </w:rPr>
          <w:fldChar w:fldCharType="end"/>
        </w:r>
      </w:del>
      <w:ins w:id="165" w:author="Prabhu, Akshata MS" w:date="2024-08-23T14:31:00Z">
        <w:r>
          <w:rPr>
            <w:noProof/>
          </w:rPr>
          <w:fldChar w:fldCharType="begin"/>
        </w:r>
        <w:r>
          <w:rPr>
            <w:noProof/>
          </w:rPr>
          <w:instrText xml:space="preserve"> PAGEREF _Toc175216172 \h </w:instrText>
        </w:r>
        <w:r>
          <w:rPr>
            <w:noProof/>
          </w:rPr>
        </w:r>
        <w:r>
          <w:rPr>
            <w:noProof/>
          </w:rPr>
          <w:fldChar w:fldCharType="separate"/>
        </w:r>
        <w:r>
          <w:rPr>
            <w:noProof/>
          </w:rPr>
          <w:t>11</w:t>
        </w:r>
        <w:r>
          <w:rPr>
            <w:noProof/>
          </w:rPr>
          <w:fldChar w:fldCharType="end"/>
        </w:r>
      </w:ins>
    </w:p>
    <w:p w14:paraId="79AF763C" w14:textId="52CA894B" w:rsidR="00C05ED1" w:rsidRDefault="00C05ED1">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PRICE AND PAYMENT</w:t>
      </w:r>
      <w:r>
        <w:tab/>
      </w:r>
      <w:del w:id="166" w:author="Prabhu, Akshata MS" w:date="2024-08-23T14:31:00Z">
        <w:r w:rsidR="00F266D0">
          <w:fldChar w:fldCharType="begin"/>
        </w:r>
        <w:r w:rsidR="00F266D0">
          <w:delInstrText xml:space="preserve"> PAGEREF _Toc153354136 \h </w:delInstrText>
        </w:r>
        <w:r w:rsidR="00F266D0">
          <w:fldChar w:fldCharType="separate"/>
        </w:r>
        <w:r w:rsidR="00F266D0">
          <w:delText>11</w:delText>
        </w:r>
        <w:r w:rsidR="00F266D0">
          <w:fldChar w:fldCharType="end"/>
        </w:r>
      </w:del>
      <w:ins w:id="167" w:author="Prabhu, Akshata MS" w:date="2024-08-23T14:31:00Z">
        <w:r>
          <w:fldChar w:fldCharType="begin"/>
        </w:r>
        <w:r>
          <w:instrText xml:space="preserve"> PAGEREF _Toc175216173 \h </w:instrText>
        </w:r>
        <w:r>
          <w:fldChar w:fldCharType="separate"/>
        </w:r>
        <w:r>
          <w:t>11</w:t>
        </w:r>
        <w:r>
          <w:fldChar w:fldCharType="end"/>
        </w:r>
      </w:ins>
    </w:p>
    <w:p w14:paraId="5B57D6E7" w14:textId="3F01F556" w:rsidR="00C05ED1" w:rsidRDefault="00C05ED1">
      <w:pPr>
        <w:pStyle w:val="TOC2"/>
        <w:tabs>
          <w:tab w:val="right" w:leader="dot" w:pos="906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Price and Price Basis (Core)</w:t>
      </w:r>
      <w:r>
        <w:rPr>
          <w:noProof/>
        </w:rPr>
        <w:tab/>
      </w:r>
      <w:del w:id="168" w:author="Prabhu, Akshata MS" w:date="2024-08-23T14:31:00Z">
        <w:r w:rsidR="00F266D0">
          <w:rPr>
            <w:noProof/>
          </w:rPr>
          <w:fldChar w:fldCharType="begin"/>
        </w:r>
        <w:r w:rsidR="00F266D0">
          <w:rPr>
            <w:noProof/>
          </w:rPr>
          <w:delInstrText xml:space="preserve"> PAGEREF _Toc153354137 \h </w:delInstrText>
        </w:r>
        <w:r w:rsidR="00F266D0">
          <w:rPr>
            <w:noProof/>
          </w:rPr>
        </w:r>
        <w:r w:rsidR="00F266D0">
          <w:rPr>
            <w:noProof/>
          </w:rPr>
          <w:fldChar w:fldCharType="separate"/>
        </w:r>
        <w:r w:rsidR="00F266D0">
          <w:rPr>
            <w:noProof/>
          </w:rPr>
          <w:delText>11</w:delText>
        </w:r>
        <w:r w:rsidR="00F266D0">
          <w:rPr>
            <w:noProof/>
          </w:rPr>
          <w:fldChar w:fldCharType="end"/>
        </w:r>
      </w:del>
      <w:ins w:id="169" w:author="Prabhu, Akshata MS" w:date="2024-08-23T14:31:00Z">
        <w:r>
          <w:rPr>
            <w:noProof/>
          </w:rPr>
          <w:fldChar w:fldCharType="begin"/>
        </w:r>
        <w:r>
          <w:rPr>
            <w:noProof/>
          </w:rPr>
          <w:instrText xml:space="preserve"> PAGEREF _Toc175216174 \h </w:instrText>
        </w:r>
        <w:r>
          <w:rPr>
            <w:noProof/>
          </w:rPr>
        </w:r>
        <w:r>
          <w:rPr>
            <w:noProof/>
          </w:rPr>
          <w:fldChar w:fldCharType="separate"/>
        </w:r>
        <w:r>
          <w:rPr>
            <w:noProof/>
          </w:rPr>
          <w:t>11</w:t>
        </w:r>
        <w:r>
          <w:rPr>
            <w:noProof/>
          </w:rPr>
          <w:fldChar w:fldCharType="end"/>
        </w:r>
      </w:ins>
    </w:p>
    <w:p w14:paraId="53DC468A" w14:textId="492DBE15" w:rsidR="00C05ED1" w:rsidRDefault="00C05ED1">
      <w:pPr>
        <w:pStyle w:val="TOC2"/>
        <w:tabs>
          <w:tab w:val="right" w:leader="dot" w:pos="9060"/>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w:instrText>
      </w:r>
      <w:del w:id="170" w:author="Prabhu, Akshata MS" w:date="2024-08-23T14:31:00Z">
        <w:r w:rsidR="00F266D0">
          <w:rPr>
            <w:noProof/>
          </w:rPr>
          <w:delInstrText>Toc153354138</w:delInstrText>
        </w:r>
      </w:del>
      <w:ins w:id="171" w:author="Prabhu, Akshata MS" w:date="2024-08-23T14:31:00Z">
        <w:r>
          <w:rPr>
            <w:noProof/>
          </w:rPr>
          <w:instrText>Toc175216175</w:instrText>
        </w:r>
      </w:ins>
      <w:r>
        <w:rPr>
          <w:noProof/>
        </w:rPr>
        <w:instrText xml:space="preserve"> \h </w:instrText>
      </w:r>
      <w:r>
        <w:rPr>
          <w:noProof/>
        </w:rPr>
      </w:r>
      <w:r>
        <w:rPr>
          <w:noProof/>
        </w:rPr>
        <w:fldChar w:fldCharType="separate"/>
      </w:r>
      <w:r>
        <w:rPr>
          <w:noProof/>
        </w:rPr>
        <w:t>11</w:t>
      </w:r>
      <w:r>
        <w:rPr>
          <w:noProof/>
        </w:rPr>
        <w:fldChar w:fldCharType="end"/>
      </w:r>
    </w:p>
    <w:p w14:paraId="448B082E" w14:textId="7AE1FD4C" w:rsidR="00C05ED1" w:rsidRDefault="00C05ED1">
      <w:pPr>
        <w:pStyle w:val="TOC2"/>
        <w:tabs>
          <w:tab w:val="right" w:leader="dot" w:pos="9060"/>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w:instrText>
      </w:r>
      <w:del w:id="172" w:author="Prabhu, Akshata MS" w:date="2024-08-23T14:31:00Z">
        <w:r w:rsidR="00F266D0">
          <w:rPr>
            <w:noProof/>
          </w:rPr>
          <w:delInstrText>Toc153354139</w:delInstrText>
        </w:r>
      </w:del>
      <w:ins w:id="173" w:author="Prabhu, Akshata MS" w:date="2024-08-23T14:31:00Z">
        <w:r>
          <w:rPr>
            <w:noProof/>
          </w:rPr>
          <w:instrText>Toc175216176</w:instrText>
        </w:r>
      </w:ins>
      <w:r>
        <w:rPr>
          <w:noProof/>
        </w:rPr>
        <w:instrText xml:space="preserve"> \h </w:instrText>
      </w:r>
      <w:r>
        <w:rPr>
          <w:noProof/>
        </w:rPr>
      </w:r>
      <w:r>
        <w:rPr>
          <w:noProof/>
        </w:rPr>
        <w:fldChar w:fldCharType="separate"/>
      </w:r>
      <w:r>
        <w:rPr>
          <w:noProof/>
        </w:rPr>
        <w:t>12</w:t>
      </w:r>
      <w:r>
        <w:rPr>
          <w:noProof/>
        </w:rPr>
        <w:fldChar w:fldCharType="end"/>
      </w:r>
    </w:p>
    <w:p w14:paraId="24C5A3B4" w14:textId="4ABF4C5D" w:rsidR="00C05ED1" w:rsidRDefault="00C05ED1">
      <w:pPr>
        <w:pStyle w:val="TOC2"/>
        <w:tabs>
          <w:tab w:val="right" w:leader="dot" w:pos="9060"/>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Adjustments (Core)</w:t>
      </w:r>
      <w:r>
        <w:rPr>
          <w:noProof/>
        </w:rPr>
        <w:tab/>
      </w:r>
      <w:del w:id="174" w:author="Prabhu, Akshata MS" w:date="2024-08-23T14:31:00Z">
        <w:r w:rsidR="00F266D0">
          <w:rPr>
            <w:noProof/>
          </w:rPr>
          <w:fldChar w:fldCharType="begin"/>
        </w:r>
        <w:r w:rsidR="00F266D0">
          <w:rPr>
            <w:noProof/>
          </w:rPr>
          <w:delInstrText xml:space="preserve"> PAGEREF _Toc153354140 \h </w:delInstrText>
        </w:r>
        <w:r w:rsidR="00F266D0">
          <w:rPr>
            <w:noProof/>
          </w:rPr>
        </w:r>
        <w:r w:rsidR="00F266D0">
          <w:rPr>
            <w:noProof/>
          </w:rPr>
          <w:fldChar w:fldCharType="separate"/>
        </w:r>
        <w:r w:rsidR="00F266D0">
          <w:rPr>
            <w:noProof/>
          </w:rPr>
          <w:delText>13</w:delText>
        </w:r>
        <w:r w:rsidR="00F266D0">
          <w:rPr>
            <w:noProof/>
          </w:rPr>
          <w:fldChar w:fldCharType="end"/>
        </w:r>
      </w:del>
      <w:ins w:id="175" w:author="Prabhu, Akshata MS" w:date="2024-08-23T14:31:00Z">
        <w:r>
          <w:rPr>
            <w:noProof/>
          </w:rPr>
          <w:fldChar w:fldCharType="begin"/>
        </w:r>
        <w:r>
          <w:rPr>
            <w:noProof/>
          </w:rPr>
          <w:instrText xml:space="preserve"> PAGEREF _Toc175216177 \h </w:instrText>
        </w:r>
        <w:r>
          <w:rPr>
            <w:noProof/>
          </w:rPr>
        </w:r>
        <w:r>
          <w:rPr>
            <w:noProof/>
          </w:rPr>
          <w:fldChar w:fldCharType="separate"/>
        </w:r>
        <w:r>
          <w:rPr>
            <w:noProof/>
          </w:rPr>
          <w:t>13</w:t>
        </w:r>
        <w:r>
          <w:rPr>
            <w:noProof/>
          </w:rPr>
          <w:fldChar w:fldCharType="end"/>
        </w:r>
      </w:ins>
    </w:p>
    <w:p w14:paraId="4D2605CF" w14:textId="27E15A16" w:rsidR="00C05ED1" w:rsidRDefault="00C05ED1">
      <w:pPr>
        <w:pStyle w:val="TOC2"/>
        <w:tabs>
          <w:tab w:val="right" w:leader="dot" w:pos="9060"/>
        </w:tabs>
        <w:rPr>
          <w:rFonts w:asciiTheme="minorHAnsi" w:eastAsiaTheme="minorEastAsia" w:hAnsiTheme="minorHAnsi" w:cstheme="minorBidi"/>
          <w:noProof/>
          <w:sz w:val="22"/>
          <w:szCs w:val="22"/>
        </w:rPr>
      </w:pPr>
      <w:r>
        <w:rPr>
          <w:noProof/>
        </w:rPr>
        <w:t>7.5</w:t>
      </w:r>
      <w:r>
        <w:rPr>
          <w:rFonts w:asciiTheme="minorHAnsi" w:eastAsiaTheme="minorEastAsia" w:hAnsiTheme="minorHAnsi" w:cstheme="minorBidi"/>
          <w:noProof/>
          <w:sz w:val="22"/>
          <w:szCs w:val="22"/>
        </w:rPr>
        <w:tab/>
      </w:r>
      <w:r>
        <w:rPr>
          <w:noProof/>
        </w:rPr>
        <w:t>Adjustments for Option to Extend (Core)</w:t>
      </w:r>
      <w:r>
        <w:rPr>
          <w:noProof/>
        </w:rPr>
        <w:tab/>
      </w:r>
      <w:del w:id="176" w:author="Prabhu, Akshata MS" w:date="2024-08-23T14:31:00Z">
        <w:r w:rsidR="00F266D0">
          <w:rPr>
            <w:noProof/>
          </w:rPr>
          <w:fldChar w:fldCharType="begin"/>
        </w:r>
        <w:r w:rsidR="00F266D0">
          <w:rPr>
            <w:noProof/>
          </w:rPr>
          <w:delInstrText xml:space="preserve"> PAGEREF _Toc153354141 \h </w:delInstrText>
        </w:r>
        <w:r w:rsidR="00F266D0">
          <w:rPr>
            <w:noProof/>
          </w:rPr>
        </w:r>
        <w:r w:rsidR="00F266D0">
          <w:rPr>
            <w:noProof/>
          </w:rPr>
          <w:fldChar w:fldCharType="separate"/>
        </w:r>
        <w:r w:rsidR="00F266D0">
          <w:rPr>
            <w:noProof/>
          </w:rPr>
          <w:delText>13</w:delText>
        </w:r>
        <w:r w:rsidR="00F266D0">
          <w:rPr>
            <w:noProof/>
          </w:rPr>
          <w:fldChar w:fldCharType="end"/>
        </w:r>
      </w:del>
      <w:ins w:id="177" w:author="Prabhu, Akshata MS" w:date="2024-08-23T14:31:00Z">
        <w:r>
          <w:rPr>
            <w:noProof/>
          </w:rPr>
          <w:fldChar w:fldCharType="begin"/>
        </w:r>
        <w:r>
          <w:rPr>
            <w:noProof/>
          </w:rPr>
          <w:instrText xml:space="preserve"> PAGEREF _Toc175216178 \h </w:instrText>
        </w:r>
        <w:r>
          <w:rPr>
            <w:noProof/>
          </w:rPr>
        </w:r>
        <w:r>
          <w:rPr>
            <w:noProof/>
          </w:rPr>
          <w:fldChar w:fldCharType="separate"/>
        </w:r>
        <w:r>
          <w:rPr>
            <w:noProof/>
          </w:rPr>
          <w:t>13</w:t>
        </w:r>
        <w:r>
          <w:rPr>
            <w:noProof/>
          </w:rPr>
          <w:fldChar w:fldCharType="end"/>
        </w:r>
      </w:ins>
    </w:p>
    <w:p w14:paraId="46B9B2BC" w14:textId="0B49D0B7" w:rsidR="00C05ED1" w:rsidRDefault="00C05ED1">
      <w:pPr>
        <w:pStyle w:val="TOC2"/>
        <w:tabs>
          <w:tab w:val="right" w:leader="dot" w:pos="9060"/>
        </w:tabs>
        <w:rPr>
          <w:rFonts w:asciiTheme="minorHAnsi" w:eastAsiaTheme="minorEastAsia" w:hAnsiTheme="minorHAnsi" w:cstheme="minorBidi"/>
          <w:noProof/>
          <w:sz w:val="22"/>
          <w:szCs w:val="22"/>
        </w:rPr>
      </w:pPr>
      <w:r>
        <w:rPr>
          <w:noProof/>
        </w:rPr>
        <w:t>7.6</w:t>
      </w:r>
      <w:r>
        <w:rPr>
          <w:rFonts w:asciiTheme="minorHAnsi" w:eastAsiaTheme="minorEastAsia" w:hAnsiTheme="minorHAnsi" w:cstheme="minorBidi"/>
          <w:noProof/>
          <w:sz w:val="22"/>
          <w:szCs w:val="22"/>
        </w:rPr>
        <w:tab/>
      </w:r>
      <w:r>
        <w:rPr>
          <w:noProof/>
        </w:rPr>
        <w:t>Taxes and Duties (Core)</w:t>
      </w:r>
      <w:r>
        <w:rPr>
          <w:noProof/>
        </w:rPr>
        <w:tab/>
      </w:r>
      <w:del w:id="178" w:author="Prabhu, Akshata MS" w:date="2024-08-23T14:31:00Z">
        <w:r w:rsidR="00F266D0">
          <w:rPr>
            <w:noProof/>
          </w:rPr>
          <w:fldChar w:fldCharType="begin"/>
        </w:r>
        <w:r w:rsidR="00F266D0">
          <w:rPr>
            <w:noProof/>
          </w:rPr>
          <w:delInstrText xml:space="preserve"> PAGEREF _Toc153354142 \h </w:delInstrText>
        </w:r>
        <w:r w:rsidR="00F266D0">
          <w:rPr>
            <w:noProof/>
          </w:rPr>
        </w:r>
        <w:r w:rsidR="00F266D0">
          <w:rPr>
            <w:noProof/>
          </w:rPr>
          <w:fldChar w:fldCharType="separate"/>
        </w:r>
        <w:r w:rsidR="00F266D0">
          <w:rPr>
            <w:noProof/>
          </w:rPr>
          <w:delText>13</w:delText>
        </w:r>
        <w:r w:rsidR="00F266D0">
          <w:rPr>
            <w:noProof/>
          </w:rPr>
          <w:fldChar w:fldCharType="end"/>
        </w:r>
      </w:del>
      <w:ins w:id="179" w:author="Prabhu, Akshata MS" w:date="2024-08-23T14:31:00Z">
        <w:r>
          <w:rPr>
            <w:noProof/>
          </w:rPr>
          <w:fldChar w:fldCharType="begin"/>
        </w:r>
        <w:r>
          <w:rPr>
            <w:noProof/>
          </w:rPr>
          <w:instrText xml:space="preserve"> PAGEREF _Toc175216179 \h </w:instrText>
        </w:r>
        <w:r>
          <w:rPr>
            <w:noProof/>
          </w:rPr>
        </w:r>
        <w:r>
          <w:rPr>
            <w:noProof/>
          </w:rPr>
          <w:fldChar w:fldCharType="separate"/>
        </w:r>
        <w:r>
          <w:rPr>
            <w:noProof/>
          </w:rPr>
          <w:t>13</w:t>
        </w:r>
        <w:r>
          <w:rPr>
            <w:noProof/>
          </w:rPr>
          <w:fldChar w:fldCharType="end"/>
        </w:r>
      </w:ins>
    </w:p>
    <w:p w14:paraId="5D0ABCA6" w14:textId="29D8C457" w:rsidR="00C05ED1" w:rsidRDefault="00C05ED1">
      <w:pPr>
        <w:pStyle w:val="TOC2"/>
        <w:tabs>
          <w:tab w:val="right" w:leader="dot" w:pos="9060"/>
        </w:tabs>
        <w:rPr>
          <w:rFonts w:asciiTheme="minorHAnsi" w:eastAsiaTheme="minorEastAsia" w:hAnsiTheme="minorHAnsi" w:cstheme="minorBidi"/>
          <w:noProof/>
          <w:sz w:val="22"/>
          <w:szCs w:val="22"/>
        </w:rPr>
      </w:pPr>
      <w:r>
        <w:rPr>
          <w:noProof/>
        </w:rPr>
        <w:t>7.7</w:t>
      </w:r>
      <w:r>
        <w:rPr>
          <w:rFonts w:asciiTheme="minorHAnsi" w:eastAsiaTheme="minorEastAsia" w:hAnsiTheme="minorHAnsi" w:cstheme="minorBidi"/>
          <w:noProof/>
          <w:sz w:val="22"/>
          <w:szCs w:val="22"/>
        </w:rPr>
        <w:tab/>
      </w:r>
      <w:r>
        <w:rPr>
          <w:noProof/>
        </w:rPr>
        <w:t>Late Payments (</w:t>
      </w:r>
      <w:ins w:id="180" w:author="Prabhu, Akshata MS" w:date="2024-08-23T14:31:00Z">
        <w:r>
          <w:rPr>
            <w:noProof/>
          </w:rPr>
          <w:t xml:space="preserve">RFT </w:t>
        </w:r>
      </w:ins>
      <w:r>
        <w:rPr>
          <w:noProof/>
        </w:rPr>
        <w:t>Core)</w:t>
      </w:r>
      <w:r>
        <w:rPr>
          <w:noProof/>
        </w:rPr>
        <w:tab/>
      </w:r>
      <w:del w:id="181" w:author="Prabhu, Akshata MS" w:date="2024-08-23T14:31:00Z">
        <w:r w:rsidR="00F266D0">
          <w:rPr>
            <w:noProof/>
          </w:rPr>
          <w:fldChar w:fldCharType="begin"/>
        </w:r>
        <w:r w:rsidR="00F266D0">
          <w:rPr>
            <w:noProof/>
          </w:rPr>
          <w:delInstrText xml:space="preserve"> PAGEREF _Toc153354143 \h </w:delInstrText>
        </w:r>
        <w:r w:rsidR="00F266D0">
          <w:rPr>
            <w:noProof/>
          </w:rPr>
        </w:r>
        <w:r w:rsidR="00F266D0">
          <w:rPr>
            <w:noProof/>
          </w:rPr>
          <w:fldChar w:fldCharType="separate"/>
        </w:r>
        <w:r w:rsidR="00F266D0">
          <w:rPr>
            <w:noProof/>
          </w:rPr>
          <w:delText>14</w:delText>
        </w:r>
        <w:r w:rsidR="00F266D0">
          <w:rPr>
            <w:noProof/>
          </w:rPr>
          <w:fldChar w:fldCharType="end"/>
        </w:r>
      </w:del>
      <w:ins w:id="182" w:author="Prabhu, Akshata MS" w:date="2024-08-23T14:31:00Z">
        <w:r>
          <w:rPr>
            <w:noProof/>
          </w:rPr>
          <w:fldChar w:fldCharType="begin"/>
        </w:r>
        <w:r>
          <w:rPr>
            <w:noProof/>
          </w:rPr>
          <w:instrText xml:space="preserve"> PAGEREF _Toc175216180 \h </w:instrText>
        </w:r>
        <w:r>
          <w:rPr>
            <w:noProof/>
          </w:rPr>
        </w:r>
        <w:r>
          <w:rPr>
            <w:noProof/>
          </w:rPr>
          <w:fldChar w:fldCharType="separate"/>
        </w:r>
        <w:r>
          <w:rPr>
            <w:noProof/>
          </w:rPr>
          <w:t>14</w:t>
        </w:r>
        <w:r>
          <w:rPr>
            <w:noProof/>
          </w:rPr>
          <w:fldChar w:fldCharType="end"/>
        </w:r>
      </w:ins>
    </w:p>
    <w:p w14:paraId="7FF40AC9" w14:textId="7BF0F87F" w:rsidR="00C05ED1" w:rsidRDefault="00C05ED1">
      <w:pPr>
        <w:pStyle w:val="TOC2"/>
        <w:tabs>
          <w:tab w:val="right" w:leader="dot" w:pos="9060"/>
        </w:tabs>
        <w:rPr>
          <w:rFonts w:asciiTheme="minorHAnsi" w:eastAsiaTheme="minorEastAsia" w:hAnsiTheme="minorHAnsi" w:cstheme="minorBidi"/>
          <w:noProof/>
          <w:sz w:val="22"/>
          <w:szCs w:val="22"/>
        </w:rPr>
      </w:pPr>
      <w:r>
        <w:rPr>
          <w:noProof/>
        </w:rPr>
        <w:t>7.8</w:t>
      </w:r>
      <w:r>
        <w:rPr>
          <w:rFonts w:asciiTheme="minorHAnsi" w:eastAsiaTheme="minorEastAsia" w:hAnsiTheme="minorHAnsi" w:cstheme="minorBidi"/>
          <w:noProof/>
          <w:sz w:val="22"/>
          <w:szCs w:val="22"/>
        </w:rPr>
        <w:tab/>
      </w:r>
      <w:r>
        <w:rPr>
          <w:noProof/>
        </w:rPr>
        <w:t>Cost Principles (Core)</w:t>
      </w:r>
      <w:r>
        <w:rPr>
          <w:noProof/>
        </w:rPr>
        <w:tab/>
      </w:r>
      <w:del w:id="183" w:author="Prabhu, Akshata MS" w:date="2024-08-23T14:31:00Z">
        <w:r w:rsidR="00F266D0">
          <w:rPr>
            <w:noProof/>
          </w:rPr>
          <w:fldChar w:fldCharType="begin"/>
        </w:r>
        <w:r w:rsidR="00F266D0">
          <w:rPr>
            <w:noProof/>
          </w:rPr>
          <w:delInstrText xml:space="preserve"> PAGEREF _Toc153354144 \h </w:delInstrText>
        </w:r>
        <w:r w:rsidR="00F266D0">
          <w:rPr>
            <w:noProof/>
          </w:rPr>
        </w:r>
        <w:r w:rsidR="00F266D0">
          <w:rPr>
            <w:noProof/>
          </w:rPr>
          <w:fldChar w:fldCharType="separate"/>
        </w:r>
        <w:r w:rsidR="00F266D0">
          <w:rPr>
            <w:noProof/>
          </w:rPr>
          <w:delText>14</w:delText>
        </w:r>
        <w:r w:rsidR="00F266D0">
          <w:rPr>
            <w:noProof/>
          </w:rPr>
          <w:fldChar w:fldCharType="end"/>
        </w:r>
      </w:del>
      <w:ins w:id="184" w:author="Prabhu, Akshata MS" w:date="2024-08-23T14:31:00Z">
        <w:r>
          <w:rPr>
            <w:noProof/>
          </w:rPr>
          <w:fldChar w:fldCharType="begin"/>
        </w:r>
        <w:r>
          <w:rPr>
            <w:noProof/>
          </w:rPr>
          <w:instrText xml:space="preserve"> PAGEREF _Toc175216181 \h </w:instrText>
        </w:r>
        <w:r>
          <w:rPr>
            <w:noProof/>
          </w:rPr>
        </w:r>
        <w:r>
          <w:rPr>
            <w:noProof/>
          </w:rPr>
          <w:fldChar w:fldCharType="separate"/>
        </w:r>
        <w:r>
          <w:rPr>
            <w:noProof/>
          </w:rPr>
          <w:t>14</w:t>
        </w:r>
        <w:r>
          <w:rPr>
            <w:noProof/>
          </w:rPr>
          <w:fldChar w:fldCharType="end"/>
        </w:r>
      </w:ins>
    </w:p>
    <w:p w14:paraId="504EC318" w14:textId="667A177F" w:rsidR="00C05ED1" w:rsidRDefault="00C05ED1">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INSURANCE AND LIABILITY</w:t>
      </w:r>
      <w:r>
        <w:tab/>
      </w:r>
      <w:del w:id="185" w:author="Prabhu, Akshata MS" w:date="2024-08-23T14:31:00Z">
        <w:r w:rsidR="00F266D0">
          <w:fldChar w:fldCharType="begin"/>
        </w:r>
        <w:r w:rsidR="00F266D0">
          <w:delInstrText xml:space="preserve"> PAGEREF _Toc153354145 \h </w:delInstrText>
        </w:r>
        <w:r w:rsidR="00F266D0">
          <w:fldChar w:fldCharType="separate"/>
        </w:r>
        <w:r w:rsidR="00F266D0">
          <w:delText>14</w:delText>
        </w:r>
        <w:r w:rsidR="00F266D0">
          <w:fldChar w:fldCharType="end"/>
        </w:r>
      </w:del>
      <w:ins w:id="186" w:author="Prabhu, Akshata MS" w:date="2024-08-23T14:31:00Z">
        <w:r>
          <w:fldChar w:fldCharType="begin"/>
        </w:r>
        <w:r>
          <w:instrText xml:space="preserve"> PAGEREF _Toc175216182 \h </w:instrText>
        </w:r>
        <w:r>
          <w:fldChar w:fldCharType="separate"/>
        </w:r>
        <w:r>
          <w:t>14</w:t>
        </w:r>
        <w:r>
          <w:fldChar w:fldCharType="end"/>
        </w:r>
      </w:ins>
    </w:p>
    <w:p w14:paraId="789F5625" w14:textId="74E44A9C" w:rsidR="00C05ED1" w:rsidRDefault="00C05ED1">
      <w:pPr>
        <w:pStyle w:val="TOC2"/>
        <w:tabs>
          <w:tab w:val="right" w:leader="dot" w:pos="9060"/>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Indemnity (Core)</w:t>
      </w:r>
      <w:r>
        <w:rPr>
          <w:noProof/>
        </w:rPr>
        <w:tab/>
      </w:r>
      <w:del w:id="187" w:author="Prabhu, Akshata MS" w:date="2024-08-23T14:31:00Z">
        <w:r w:rsidR="00F266D0">
          <w:rPr>
            <w:noProof/>
          </w:rPr>
          <w:fldChar w:fldCharType="begin"/>
        </w:r>
        <w:r w:rsidR="00F266D0">
          <w:rPr>
            <w:noProof/>
          </w:rPr>
          <w:delInstrText xml:space="preserve"> PAGEREF _Toc153354146 \h </w:delInstrText>
        </w:r>
        <w:r w:rsidR="00F266D0">
          <w:rPr>
            <w:noProof/>
          </w:rPr>
        </w:r>
        <w:r w:rsidR="00F266D0">
          <w:rPr>
            <w:noProof/>
          </w:rPr>
          <w:fldChar w:fldCharType="separate"/>
        </w:r>
        <w:r w:rsidR="00F266D0">
          <w:rPr>
            <w:noProof/>
          </w:rPr>
          <w:delText>14</w:delText>
        </w:r>
        <w:r w:rsidR="00F266D0">
          <w:rPr>
            <w:noProof/>
          </w:rPr>
          <w:fldChar w:fldCharType="end"/>
        </w:r>
      </w:del>
      <w:ins w:id="188" w:author="Prabhu, Akshata MS" w:date="2024-08-23T14:31:00Z">
        <w:r>
          <w:rPr>
            <w:noProof/>
          </w:rPr>
          <w:fldChar w:fldCharType="begin"/>
        </w:r>
        <w:r>
          <w:rPr>
            <w:noProof/>
          </w:rPr>
          <w:instrText xml:space="preserve"> PAGEREF _Toc175216183 \h </w:instrText>
        </w:r>
        <w:r>
          <w:rPr>
            <w:noProof/>
          </w:rPr>
        </w:r>
        <w:r>
          <w:rPr>
            <w:noProof/>
          </w:rPr>
          <w:fldChar w:fldCharType="separate"/>
        </w:r>
        <w:r>
          <w:rPr>
            <w:noProof/>
          </w:rPr>
          <w:t>14</w:t>
        </w:r>
        <w:r>
          <w:rPr>
            <w:noProof/>
          </w:rPr>
          <w:fldChar w:fldCharType="end"/>
        </w:r>
      </w:ins>
    </w:p>
    <w:p w14:paraId="13B8AEE6" w14:textId="750F3CF4" w:rsidR="00C05ED1" w:rsidRDefault="00C05ED1">
      <w:pPr>
        <w:pStyle w:val="TOC2"/>
        <w:tabs>
          <w:tab w:val="right" w:leader="dot" w:pos="9060"/>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Intellectual Property Indemnity (Core)</w:t>
      </w:r>
      <w:r>
        <w:rPr>
          <w:noProof/>
        </w:rPr>
        <w:tab/>
      </w:r>
      <w:del w:id="189" w:author="Prabhu, Akshata MS" w:date="2024-08-23T14:31:00Z">
        <w:r w:rsidR="00F266D0">
          <w:rPr>
            <w:noProof/>
          </w:rPr>
          <w:fldChar w:fldCharType="begin"/>
        </w:r>
        <w:r w:rsidR="00F266D0">
          <w:rPr>
            <w:noProof/>
          </w:rPr>
          <w:delInstrText xml:space="preserve"> PAGEREF _Toc153354147 \h </w:delInstrText>
        </w:r>
        <w:r w:rsidR="00F266D0">
          <w:rPr>
            <w:noProof/>
          </w:rPr>
        </w:r>
        <w:r w:rsidR="00F266D0">
          <w:rPr>
            <w:noProof/>
          </w:rPr>
          <w:fldChar w:fldCharType="separate"/>
        </w:r>
        <w:r w:rsidR="00F266D0">
          <w:rPr>
            <w:noProof/>
          </w:rPr>
          <w:delText>14</w:delText>
        </w:r>
        <w:r w:rsidR="00F266D0">
          <w:rPr>
            <w:noProof/>
          </w:rPr>
          <w:fldChar w:fldCharType="end"/>
        </w:r>
      </w:del>
      <w:ins w:id="190" w:author="Prabhu, Akshata MS" w:date="2024-08-23T14:31:00Z">
        <w:r>
          <w:rPr>
            <w:noProof/>
          </w:rPr>
          <w:fldChar w:fldCharType="begin"/>
        </w:r>
        <w:r>
          <w:rPr>
            <w:noProof/>
          </w:rPr>
          <w:instrText xml:space="preserve"> PAGEREF _Toc175216184 \h </w:instrText>
        </w:r>
        <w:r>
          <w:rPr>
            <w:noProof/>
          </w:rPr>
        </w:r>
        <w:r>
          <w:rPr>
            <w:noProof/>
          </w:rPr>
          <w:fldChar w:fldCharType="separate"/>
        </w:r>
        <w:r>
          <w:rPr>
            <w:noProof/>
          </w:rPr>
          <w:t>14</w:t>
        </w:r>
        <w:r>
          <w:rPr>
            <w:noProof/>
          </w:rPr>
          <w:fldChar w:fldCharType="end"/>
        </w:r>
      </w:ins>
    </w:p>
    <w:p w14:paraId="2F1A5EEF" w14:textId="64A24743" w:rsidR="00C05ED1" w:rsidRDefault="00C05ED1">
      <w:pPr>
        <w:pStyle w:val="TOC2"/>
        <w:tabs>
          <w:tab w:val="right" w:leader="dot" w:pos="9060"/>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Limitation of Liability (Optional)</w:t>
      </w:r>
      <w:r>
        <w:rPr>
          <w:noProof/>
        </w:rPr>
        <w:tab/>
      </w:r>
      <w:del w:id="191" w:author="Prabhu, Akshata MS" w:date="2024-08-23T14:31:00Z">
        <w:r w:rsidR="00F266D0">
          <w:rPr>
            <w:noProof/>
          </w:rPr>
          <w:fldChar w:fldCharType="begin"/>
        </w:r>
        <w:r w:rsidR="00F266D0">
          <w:rPr>
            <w:noProof/>
          </w:rPr>
          <w:delInstrText xml:space="preserve"> PAGEREF _Toc153354148 \h </w:delInstrText>
        </w:r>
        <w:r w:rsidR="00F266D0">
          <w:rPr>
            <w:noProof/>
          </w:rPr>
        </w:r>
        <w:r w:rsidR="00F266D0">
          <w:rPr>
            <w:noProof/>
          </w:rPr>
          <w:fldChar w:fldCharType="separate"/>
        </w:r>
        <w:r w:rsidR="00F266D0">
          <w:rPr>
            <w:noProof/>
          </w:rPr>
          <w:delText>15</w:delText>
        </w:r>
        <w:r w:rsidR="00F266D0">
          <w:rPr>
            <w:noProof/>
          </w:rPr>
          <w:fldChar w:fldCharType="end"/>
        </w:r>
      </w:del>
      <w:ins w:id="192" w:author="Prabhu, Akshata MS" w:date="2024-08-23T14:31:00Z">
        <w:r>
          <w:rPr>
            <w:noProof/>
          </w:rPr>
          <w:fldChar w:fldCharType="begin"/>
        </w:r>
        <w:r>
          <w:rPr>
            <w:noProof/>
          </w:rPr>
          <w:instrText xml:space="preserve"> PAGEREF _Toc175216185 \h </w:instrText>
        </w:r>
        <w:r>
          <w:rPr>
            <w:noProof/>
          </w:rPr>
        </w:r>
        <w:r>
          <w:rPr>
            <w:noProof/>
          </w:rPr>
          <w:fldChar w:fldCharType="separate"/>
        </w:r>
        <w:r>
          <w:rPr>
            <w:noProof/>
          </w:rPr>
          <w:t>15</w:t>
        </w:r>
        <w:r>
          <w:rPr>
            <w:noProof/>
          </w:rPr>
          <w:fldChar w:fldCharType="end"/>
        </w:r>
      </w:ins>
    </w:p>
    <w:p w14:paraId="21B8C534" w14:textId="4094C176" w:rsidR="00C05ED1" w:rsidRDefault="00C05ED1">
      <w:pPr>
        <w:pStyle w:val="TOC2"/>
        <w:tabs>
          <w:tab w:val="right" w:leader="dot" w:pos="9060"/>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Insurance (Core)</w:t>
      </w:r>
      <w:r>
        <w:rPr>
          <w:noProof/>
        </w:rPr>
        <w:tab/>
      </w:r>
      <w:del w:id="193" w:author="Prabhu, Akshata MS" w:date="2024-08-23T14:31:00Z">
        <w:r w:rsidR="00F266D0">
          <w:rPr>
            <w:noProof/>
          </w:rPr>
          <w:fldChar w:fldCharType="begin"/>
        </w:r>
        <w:r w:rsidR="00F266D0">
          <w:rPr>
            <w:noProof/>
          </w:rPr>
          <w:delInstrText xml:space="preserve"> PAGEREF _Toc153354149 \h </w:delInstrText>
        </w:r>
        <w:r w:rsidR="00F266D0">
          <w:rPr>
            <w:noProof/>
          </w:rPr>
        </w:r>
        <w:r w:rsidR="00F266D0">
          <w:rPr>
            <w:noProof/>
          </w:rPr>
          <w:fldChar w:fldCharType="separate"/>
        </w:r>
        <w:r w:rsidR="00F266D0">
          <w:rPr>
            <w:noProof/>
          </w:rPr>
          <w:delText>16</w:delText>
        </w:r>
        <w:r w:rsidR="00F266D0">
          <w:rPr>
            <w:noProof/>
          </w:rPr>
          <w:fldChar w:fldCharType="end"/>
        </w:r>
      </w:del>
      <w:ins w:id="194" w:author="Prabhu, Akshata MS" w:date="2024-08-23T14:31:00Z">
        <w:r>
          <w:rPr>
            <w:noProof/>
          </w:rPr>
          <w:fldChar w:fldCharType="begin"/>
        </w:r>
        <w:r>
          <w:rPr>
            <w:noProof/>
          </w:rPr>
          <w:instrText xml:space="preserve"> PAGEREF _Toc175216186 \h </w:instrText>
        </w:r>
        <w:r>
          <w:rPr>
            <w:noProof/>
          </w:rPr>
        </w:r>
        <w:r>
          <w:rPr>
            <w:noProof/>
          </w:rPr>
          <w:fldChar w:fldCharType="separate"/>
        </w:r>
        <w:r>
          <w:rPr>
            <w:noProof/>
          </w:rPr>
          <w:t>16</w:t>
        </w:r>
        <w:r>
          <w:rPr>
            <w:noProof/>
          </w:rPr>
          <w:fldChar w:fldCharType="end"/>
        </w:r>
      </w:ins>
    </w:p>
    <w:p w14:paraId="48720F37" w14:textId="25CEA9D4" w:rsidR="00C05ED1" w:rsidRDefault="00C05ED1">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WARRANTIES</w:t>
      </w:r>
      <w:r>
        <w:tab/>
      </w:r>
      <w:del w:id="195" w:author="Prabhu, Akshata MS" w:date="2024-08-23T14:31:00Z">
        <w:r w:rsidR="00F266D0">
          <w:fldChar w:fldCharType="begin"/>
        </w:r>
        <w:r w:rsidR="00F266D0">
          <w:delInstrText xml:space="preserve"> PAGEREF _Toc153354150 \h </w:delInstrText>
        </w:r>
        <w:r w:rsidR="00F266D0">
          <w:fldChar w:fldCharType="separate"/>
        </w:r>
        <w:r w:rsidR="00F266D0">
          <w:delText>20</w:delText>
        </w:r>
        <w:r w:rsidR="00F266D0">
          <w:fldChar w:fldCharType="end"/>
        </w:r>
      </w:del>
      <w:ins w:id="196" w:author="Prabhu, Akshata MS" w:date="2024-08-23T14:31:00Z">
        <w:r>
          <w:fldChar w:fldCharType="begin"/>
        </w:r>
        <w:r>
          <w:instrText xml:space="preserve"> PAGEREF _Toc175216187 \h </w:instrText>
        </w:r>
        <w:r>
          <w:fldChar w:fldCharType="separate"/>
        </w:r>
        <w:r>
          <w:t>20</w:t>
        </w:r>
        <w:r>
          <w:fldChar w:fldCharType="end"/>
        </w:r>
      </w:ins>
    </w:p>
    <w:p w14:paraId="5ABE9B14" w14:textId="0455FB51" w:rsidR="00C05ED1" w:rsidRDefault="00C05ED1">
      <w:pPr>
        <w:pStyle w:val="TOC2"/>
        <w:tabs>
          <w:tab w:val="right" w:leader="dot" w:pos="9060"/>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Fitness for Purpose (Core)</w:t>
      </w:r>
      <w:r>
        <w:rPr>
          <w:noProof/>
        </w:rPr>
        <w:tab/>
      </w:r>
      <w:del w:id="197" w:author="Prabhu, Akshata MS" w:date="2024-08-23T14:31:00Z">
        <w:r w:rsidR="00F266D0">
          <w:rPr>
            <w:noProof/>
          </w:rPr>
          <w:fldChar w:fldCharType="begin"/>
        </w:r>
        <w:r w:rsidR="00F266D0">
          <w:rPr>
            <w:noProof/>
          </w:rPr>
          <w:delInstrText xml:space="preserve"> PAGEREF _Toc153354151 \h </w:delInstrText>
        </w:r>
        <w:r w:rsidR="00F266D0">
          <w:rPr>
            <w:noProof/>
          </w:rPr>
        </w:r>
        <w:r w:rsidR="00F266D0">
          <w:rPr>
            <w:noProof/>
          </w:rPr>
          <w:fldChar w:fldCharType="separate"/>
        </w:r>
        <w:r w:rsidR="00F266D0">
          <w:rPr>
            <w:noProof/>
          </w:rPr>
          <w:delText>20</w:delText>
        </w:r>
        <w:r w:rsidR="00F266D0">
          <w:rPr>
            <w:noProof/>
          </w:rPr>
          <w:fldChar w:fldCharType="end"/>
        </w:r>
      </w:del>
      <w:ins w:id="198" w:author="Prabhu, Akshata MS" w:date="2024-08-23T14:31:00Z">
        <w:r>
          <w:rPr>
            <w:noProof/>
          </w:rPr>
          <w:fldChar w:fldCharType="begin"/>
        </w:r>
        <w:r>
          <w:rPr>
            <w:noProof/>
          </w:rPr>
          <w:instrText xml:space="preserve"> PAGEREF _Toc175216188 \h </w:instrText>
        </w:r>
        <w:r>
          <w:rPr>
            <w:noProof/>
          </w:rPr>
        </w:r>
        <w:r>
          <w:rPr>
            <w:noProof/>
          </w:rPr>
          <w:fldChar w:fldCharType="separate"/>
        </w:r>
        <w:r>
          <w:rPr>
            <w:noProof/>
          </w:rPr>
          <w:t>20</w:t>
        </w:r>
        <w:r>
          <w:rPr>
            <w:noProof/>
          </w:rPr>
          <w:fldChar w:fldCharType="end"/>
        </w:r>
      </w:ins>
    </w:p>
    <w:p w14:paraId="5D502FE5" w14:textId="719708F9" w:rsidR="00C05ED1" w:rsidRDefault="00C05ED1">
      <w:pPr>
        <w:pStyle w:val="TOC2"/>
        <w:tabs>
          <w:tab w:val="right" w:leader="dot" w:pos="9060"/>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Warranty (Core)</w:t>
      </w:r>
      <w:r>
        <w:rPr>
          <w:noProof/>
        </w:rPr>
        <w:tab/>
      </w:r>
      <w:del w:id="199" w:author="Prabhu, Akshata MS" w:date="2024-08-23T14:31:00Z">
        <w:r w:rsidR="00F266D0">
          <w:rPr>
            <w:noProof/>
          </w:rPr>
          <w:fldChar w:fldCharType="begin"/>
        </w:r>
        <w:r w:rsidR="00F266D0">
          <w:rPr>
            <w:noProof/>
          </w:rPr>
          <w:delInstrText xml:space="preserve"> PAGEREF _Toc153354152 \h </w:delInstrText>
        </w:r>
        <w:r w:rsidR="00F266D0">
          <w:rPr>
            <w:noProof/>
          </w:rPr>
        </w:r>
        <w:r w:rsidR="00F266D0">
          <w:rPr>
            <w:noProof/>
          </w:rPr>
          <w:fldChar w:fldCharType="separate"/>
        </w:r>
        <w:r w:rsidR="00F266D0">
          <w:rPr>
            <w:noProof/>
          </w:rPr>
          <w:delText>20</w:delText>
        </w:r>
        <w:r w:rsidR="00F266D0">
          <w:rPr>
            <w:noProof/>
          </w:rPr>
          <w:fldChar w:fldCharType="end"/>
        </w:r>
      </w:del>
      <w:ins w:id="200" w:author="Prabhu, Akshata MS" w:date="2024-08-23T14:31:00Z">
        <w:r>
          <w:rPr>
            <w:noProof/>
          </w:rPr>
          <w:fldChar w:fldCharType="begin"/>
        </w:r>
        <w:r>
          <w:rPr>
            <w:noProof/>
          </w:rPr>
          <w:instrText xml:space="preserve"> PAGEREF _Toc175216189 \h </w:instrText>
        </w:r>
        <w:r>
          <w:rPr>
            <w:noProof/>
          </w:rPr>
        </w:r>
        <w:r>
          <w:rPr>
            <w:noProof/>
          </w:rPr>
          <w:fldChar w:fldCharType="separate"/>
        </w:r>
        <w:r>
          <w:rPr>
            <w:noProof/>
          </w:rPr>
          <w:t>20</w:t>
        </w:r>
        <w:r>
          <w:rPr>
            <w:noProof/>
          </w:rPr>
          <w:fldChar w:fldCharType="end"/>
        </w:r>
      </w:ins>
    </w:p>
    <w:p w14:paraId="684A5807" w14:textId="4A401B4A" w:rsidR="00C05ED1" w:rsidRDefault="00C05ED1">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DEED MANAGEMENT</w:t>
      </w:r>
      <w:r>
        <w:tab/>
      </w:r>
      <w:r>
        <w:fldChar w:fldCharType="begin"/>
      </w:r>
      <w:r>
        <w:instrText xml:space="preserve"> PAGEREF _</w:instrText>
      </w:r>
      <w:del w:id="201" w:author="Prabhu, Akshata MS" w:date="2024-08-23T14:31:00Z">
        <w:r w:rsidR="00F266D0">
          <w:delInstrText>Toc153354153</w:delInstrText>
        </w:r>
      </w:del>
      <w:ins w:id="202" w:author="Prabhu, Akshata MS" w:date="2024-08-23T14:31:00Z">
        <w:r>
          <w:instrText>Toc175216190</w:instrText>
        </w:r>
      </w:ins>
      <w:r>
        <w:instrText xml:space="preserve"> \h </w:instrText>
      </w:r>
      <w:r>
        <w:fldChar w:fldCharType="separate"/>
      </w:r>
      <w:r>
        <w:t>20</w:t>
      </w:r>
      <w:r>
        <w:fldChar w:fldCharType="end"/>
      </w:r>
    </w:p>
    <w:p w14:paraId="071FFDB5" w14:textId="1863AFD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Change to the Deed or any Contract (Core)</w:t>
      </w:r>
      <w:r>
        <w:rPr>
          <w:noProof/>
        </w:rPr>
        <w:tab/>
      </w:r>
      <w:r>
        <w:rPr>
          <w:noProof/>
        </w:rPr>
        <w:fldChar w:fldCharType="begin"/>
      </w:r>
      <w:r>
        <w:rPr>
          <w:noProof/>
        </w:rPr>
        <w:instrText xml:space="preserve"> PAGEREF _</w:instrText>
      </w:r>
      <w:del w:id="203" w:author="Prabhu, Akshata MS" w:date="2024-08-23T14:31:00Z">
        <w:r w:rsidR="00F266D0">
          <w:rPr>
            <w:noProof/>
          </w:rPr>
          <w:delInstrText>Toc153354154</w:delInstrText>
        </w:r>
      </w:del>
      <w:ins w:id="204" w:author="Prabhu, Akshata MS" w:date="2024-08-23T14:31:00Z">
        <w:r>
          <w:rPr>
            <w:noProof/>
          </w:rPr>
          <w:instrText>Toc175216191</w:instrText>
        </w:r>
      </w:ins>
      <w:r>
        <w:rPr>
          <w:noProof/>
        </w:rPr>
        <w:instrText xml:space="preserve"> \h </w:instrText>
      </w:r>
      <w:r>
        <w:rPr>
          <w:noProof/>
        </w:rPr>
      </w:r>
      <w:r>
        <w:rPr>
          <w:noProof/>
        </w:rPr>
        <w:fldChar w:fldCharType="separate"/>
      </w:r>
      <w:r>
        <w:rPr>
          <w:noProof/>
        </w:rPr>
        <w:t>20</w:t>
      </w:r>
      <w:r>
        <w:rPr>
          <w:noProof/>
        </w:rPr>
        <w:fldChar w:fldCharType="end"/>
      </w:r>
    </w:p>
    <w:p w14:paraId="7154B136" w14:textId="435D894C"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Measurement and Reporting (Optional)</w:t>
      </w:r>
      <w:r>
        <w:rPr>
          <w:noProof/>
        </w:rPr>
        <w:tab/>
      </w:r>
      <w:r>
        <w:rPr>
          <w:noProof/>
        </w:rPr>
        <w:fldChar w:fldCharType="begin"/>
      </w:r>
      <w:r>
        <w:rPr>
          <w:noProof/>
        </w:rPr>
        <w:instrText xml:space="preserve"> PAGEREF _</w:instrText>
      </w:r>
      <w:del w:id="205" w:author="Prabhu, Akshata MS" w:date="2024-08-23T14:31:00Z">
        <w:r w:rsidR="00F266D0">
          <w:rPr>
            <w:noProof/>
          </w:rPr>
          <w:delInstrText>Toc153354155</w:delInstrText>
        </w:r>
      </w:del>
      <w:ins w:id="206" w:author="Prabhu, Akshata MS" w:date="2024-08-23T14:31:00Z">
        <w:r>
          <w:rPr>
            <w:noProof/>
          </w:rPr>
          <w:instrText>Toc175216192</w:instrText>
        </w:r>
      </w:ins>
      <w:r>
        <w:rPr>
          <w:noProof/>
        </w:rPr>
        <w:instrText xml:space="preserve"> \h </w:instrText>
      </w:r>
      <w:r>
        <w:rPr>
          <w:noProof/>
        </w:rPr>
      </w:r>
      <w:r>
        <w:rPr>
          <w:noProof/>
        </w:rPr>
        <w:fldChar w:fldCharType="separate"/>
      </w:r>
      <w:r>
        <w:rPr>
          <w:noProof/>
        </w:rPr>
        <w:t>21</w:t>
      </w:r>
      <w:r>
        <w:rPr>
          <w:noProof/>
        </w:rPr>
        <w:fldChar w:fldCharType="end"/>
      </w:r>
    </w:p>
    <w:p w14:paraId="591F681D" w14:textId="7668F94E"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w:instrText>
      </w:r>
      <w:del w:id="207" w:author="Prabhu, Akshata MS" w:date="2024-08-23T14:31:00Z">
        <w:r w:rsidR="00F266D0">
          <w:rPr>
            <w:noProof/>
          </w:rPr>
          <w:delInstrText>Toc153354156</w:delInstrText>
        </w:r>
      </w:del>
      <w:ins w:id="208" w:author="Prabhu, Akshata MS" w:date="2024-08-23T14:31:00Z">
        <w:r>
          <w:rPr>
            <w:noProof/>
          </w:rPr>
          <w:instrText>Toc175216193</w:instrText>
        </w:r>
      </w:ins>
      <w:r>
        <w:rPr>
          <w:noProof/>
        </w:rPr>
        <w:instrText xml:space="preserve"> \h </w:instrText>
      </w:r>
      <w:r>
        <w:rPr>
          <w:noProof/>
        </w:rPr>
      </w:r>
      <w:r>
        <w:rPr>
          <w:noProof/>
        </w:rPr>
        <w:fldChar w:fldCharType="separate"/>
      </w:r>
      <w:r>
        <w:rPr>
          <w:noProof/>
        </w:rPr>
        <w:t>21</w:t>
      </w:r>
      <w:r>
        <w:rPr>
          <w:noProof/>
        </w:rPr>
        <w:fldChar w:fldCharType="end"/>
      </w:r>
    </w:p>
    <w:p w14:paraId="24EA1859" w14:textId="3431173A"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w:instrText>
      </w:r>
      <w:del w:id="209" w:author="Prabhu, Akshata MS" w:date="2024-08-23T14:31:00Z">
        <w:r w:rsidR="00F266D0">
          <w:rPr>
            <w:noProof/>
          </w:rPr>
          <w:delInstrText>Toc153354157</w:delInstrText>
        </w:r>
      </w:del>
      <w:ins w:id="210" w:author="Prabhu, Akshata MS" w:date="2024-08-23T14:31:00Z">
        <w:r>
          <w:rPr>
            <w:noProof/>
          </w:rPr>
          <w:instrText>Toc175216194</w:instrText>
        </w:r>
      </w:ins>
      <w:r>
        <w:rPr>
          <w:noProof/>
        </w:rPr>
        <w:instrText xml:space="preserve"> \h </w:instrText>
      </w:r>
      <w:r>
        <w:rPr>
          <w:noProof/>
        </w:rPr>
      </w:r>
      <w:r>
        <w:rPr>
          <w:noProof/>
        </w:rPr>
        <w:fldChar w:fldCharType="separate"/>
      </w:r>
      <w:r>
        <w:rPr>
          <w:noProof/>
        </w:rPr>
        <w:t>21</w:t>
      </w:r>
      <w:r>
        <w:rPr>
          <w:noProof/>
        </w:rPr>
        <w:fldChar w:fldCharType="end"/>
      </w:r>
    </w:p>
    <w:p w14:paraId="43B4D2D1" w14:textId="5A54E981"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Assignment and Novation (Core)</w:t>
      </w:r>
      <w:r>
        <w:rPr>
          <w:noProof/>
        </w:rPr>
        <w:tab/>
      </w:r>
      <w:del w:id="211" w:author="Prabhu, Akshata MS" w:date="2024-08-23T14:31:00Z">
        <w:r w:rsidR="00F266D0">
          <w:rPr>
            <w:noProof/>
          </w:rPr>
          <w:fldChar w:fldCharType="begin"/>
        </w:r>
        <w:r w:rsidR="00F266D0">
          <w:rPr>
            <w:noProof/>
          </w:rPr>
          <w:delInstrText xml:space="preserve"> PAGEREF _Toc153354158 \h </w:delInstrText>
        </w:r>
        <w:r w:rsidR="00F266D0">
          <w:rPr>
            <w:noProof/>
          </w:rPr>
        </w:r>
        <w:r w:rsidR="00F266D0">
          <w:rPr>
            <w:noProof/>
          </w:rPr>
          <w:fldChar w:fldCharType="separate"/>
        </w:r>
        <w:r w:rsidR="00F266D0">
          <w:rPr>
            <w:noProof/>
          </w:rPr>
          <w:delText>22</w:delText>
        </w:r>
        <w:r w:rsidR="00F266D0">
          <w:rPr>
            <w:noProof/>
          </w:rPr>
          <w:fldChar w:fldCharType="end"/>
        </w:r>
      </w:del>
      <w:ins w:id="212" w:author="Prabhu, Akshata MS" w:date="2024-08-23T14:31:00Z">
        <w:r>
          <w:rPr>
            <w:noProof/>
          </w:rPr>
          <w:fldChar w:fldCharType="begin"/>
        </w:r>
        <w:r>
          <w:rPr>
            <w:noProof/>
          </w:rPr>
          <w:instrText xml:space="preserve"> PAGEREF _Toc175216195 \h </w:instrText>
        </w:r>
        <w:r>
          <w:rPr>
            <w:noProof/>
          </w:rPr>
        </w:r>
        <w:r>
          <w:rPr>
            <w:noProof/>
          </w:rPr>
          <w:fldChar w:fldCharType="separate"/>
        </w:r>
        <w:r>
          <w:rPr>
            <w:noProof/>
          </w:rPr>
          <w:t>22</w:t>
        </w:r>
        <w:r>
          <w:rPr>
            <w:noProof/>
          </w:rPr>
          <w:fldChar w:fldCharType="end"/>
        </w:r>
      </w:ins>
    </w:p>
    <w:p w14:paraId="0B087685" w14:textId="068EE71D"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Negation of Employment and Agency (Core)</w:t>
      </w:r>
      <w:r>
        <w:rPr>
          <w:noProof/>
        </w:rPr>
        <w:tab/>
      </w:r>
      <w:del w:id="213" w:author="Prabhu, Akshata MS" w:date="2024-08-23T14:31:00Z">
        <w:r w:rsidR="00F266D0">
          <w:rPr>
            <w:noProof/>
          </w:rPr>
          <w:fldChar w:fldCharType="begin"/>
        </w:r>
        <w:r w:rsidR="00F266D0">
          <w:rPr>
            <w:noProof/>
          </w:rPr>
          <w:delInstrText xml:space="preserve"> PAGEREF _Toc153354159 \h </w:delInstrText>
        </w:r>
        <w:r w:rsidR="00F266D0">
          <w:rPr>
            <w:noProof/>
          </w:rPr>
        </w:r>
        <w:r w:rsidR="00F266D0">
          <w:rPr>
            <w:noProof/>
          </w:rPr>
          <w:fldChar w:fldCharType="separate"/>
        </w:r>
        <w:r w:rsidR="00F266D0">
          <w:rPr>
            <w:noProof/>
          </w:rPr>
          <w:delText>22</w:delText>
        </w:r>
        <w:r w:rsidR="00F266D0">
          <w:rPr>
            <w:noProof/>
          </w:rPr>
          <w:fldChar w:fldCharType="end"/>
        </w:r>
      </w:del>
      <w:ins w:id="214" w:author="Prabhu, Akshata MS" w:date="2024-08-23T14:31:00Z">
        <w:r>
          <w:rPr>
            <w:noProof/>
          </w:rPr>
          <w:fldChar w:fldCharType="begin"/>
        </w:r>
        <w:r>
          <w:rPr>
            <w:noProof/>
          </w:rPr>
          <w:instrText xml:space="preserve"> PAGEREF _Toc175216196 \h </w:instrText>
        </w:r>
        <w:r>
          <w:rPr>
            <w:noProof/>
          </w:rPr>
        </w:r>
        <w:r>
          <w:rPr>
            <w:noProof/>
          </w:rPr>
          <w:fldChar w:fldCharType="separate"/>
        </w:r>
        <w:r>
          <w:rPr>
            <w:noProof/>
          </w:rPr>
          <w:t>22</w:t>
        </w:r>
        <w:r>
          <w:rPr>
            <w:noProof/>
          </w:rPr>
          <w:fldChar w:fldCharType="end"/>
        </w:r>
      </w:ins>
    </w:p>
    <w:p w14:paraId="5EB77095" w14:textId="3344F091"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Commonwealth Access (Core)</w:t>
      </w:r>
      <w:r>
        <w:rPr>
          <w:noProof/>
        </w:rPr>
        <w:tab/>
      </w:r>
      <w:del w:id="215" w:author="Prabhu, Akshata MS" w:date="2024-08-23T14:31:00Z">
        <w:r w:rsidR="00F266D0">
          <w:rPr>
            <w:noProof/>
          </w:rPr>
          <w:fldChar w:fldCharType="begin"/>
        </w:r>
        <w:r w:rsidR="00F266D0">
          <w:rPr>
            <w:noProof/>
          </w:rPr>
          <w:delInstrText xml:space="preserve"> PAGEREF _Toc153354160 \h </w:delInstrText>
        </w:r>
        <w:r w:rsidR="00F266D0">
          <w:rPr>
            <w:noProof/>
          </w:rPr>
        </w:r>
        <w:r w:rsidR="00F266D0">
          <w:rPr>
            <w:noProof/>
          </w:rPr>
          <w:fldChar w:fldCharType="separate"/>
        </w:r>
        <w:r w:rsidR="00F266D0">
          <w:rPr>
            <w:noProof/>
          </w:rPr>
          <w:delText>22</w:delText>
        </w:r>
        <w:r w:rsidR="00F266D0">
          <w:rPr>
            <w:noProof/>
          </w:rPr>
          <w:fldChar w:fldCharType="end"/>
        </w:r>
      </w:del>
      <w:ins w:id="216" w:author="Prabhu, Akshata MS" w:date="2024-08-23T14:31:00Z">
        <w:r>
          <w:rPr>
            <w:noProof/>
          </w:rPr>
          <w:fldChar w:fldCharType="begin"/>
        </w:r>
        <w:r>
          <w:rPr>
            <w:noProof/>
          </w:rPr>
          <w:instrText xml:space="preserve"> PAGEREF _Toc175216197 \h </w:instrText>
        </w:r>
        <w:r>
          <w:rPr>
            <w:noProof/>
          </w:rPr>
        </w:r>
        <w:r>
          <w:rPr>
            <w:noProof/>
          </w:rPr>
          <w:fldChar w:fldCharType="separate"/>
        </w:r>
        <w:r>
          <w:rPr>
            <w:noProof/>
          </w:rPr>
          <w:t>22</w:t>
        </w:r>
        <w:r>
          <w:rPr>
            <w:noProof/>
          </w:rPr>
          <w:fldChar w:fldCharType="end"/>
        </w:r>
      </w:ins>
    </w:p>
    <w:p w14:paraId="3E66DAAC" w14:textId="76CDCAE1"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Subcontracts (Core)</w:t>
      </w:r>
      <w:r>
        <w:rPr>
          <w:noProof/>
        </w:rPr>
        <w:tab/>
      </w:r>
      <w:del w:id="217" w:author="Prabhu, Akshata MS" w:date="2024-08-23T14:31:00Z">
        <w:r w:rsidR="00F266D0">
          <w:rPr>
            <w:noProof/>
          </w:rPr>
          <w:fldChar w:fldCharType="begin"/>
        </w:r>
        <w:r w:rsidR="00F266D0">
          <w:rPr>
            <w:noProof/>
          </w:rPr>
          <w:delInstrText xml:space="preserve"> PAGEREF _Toc153354161 \h </w:delInstrText>
        </w:r>
        <w:r w:rsidR="00F266D0">
          <w:rPr>
            <w:noProof/>
          </w:rPr>
        </w:r>
        <w:r w:rsidR="00F266D0">
          <w:rPr>
            <w:noProof/>
          </w:rPr>
          <w:fldChar w:fldCharType="separate"/>
        </w:r>
        <w:r w:rsidR="00F266D0">
          <w:rPr>
            <w:noProof/>
          </w:rPr>
          <w:delText>23</w:delText>
        </w:r>
        <w:r w:rsidR="00F266D0">
          <w:rPr>
            <w:noProof/>
          </w:rPr>
          <w:fldChar w:fldCharType="end"/>
        </w:r>
      </w:del>
      <w:ins w:id="218" w:author="Prabhu, Akshata MS" w:date="2024-08-23T14:31:00Z">
        <w:r>
          <w:rPr>
            <w:noProof/>
          </w:rPr>
          <w:fldChar w:fldCharType="begin"/>
        </w:r>
        <w:r>
          <w:rPr>
            <w:noProof/>
          </w:rPr>
          <w:instrText xml:space="preserve"> PAGEREF _Toc175216198 \h </w:instrText>
        </w:r>
        <w:r>
          <w:rPr>
            <w:noProof/>
          </w:rPr>
        </w:r>
        <w:r>
          <w:rPr>
            <w:noProof/>
          </w:rPr>
          <w:fldChar w:fldCharType="separate"/>
        </w:r>
        <w:r>
          <w:rPr>
            <w:noProof/>
          </w:rPr>
          <w:t>23</w:t>
        </w:r>
        <w:r>
          <w:rPr>
            <w:noProof/>
          </w:rPr>
          <w:fldChar w:fldCharType="end"/>
        </w:r>
      </w:ins>
    </w:p>
    <w:p w14:paraId="0ADFCA76" w14:textId="4FED22A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Defence Security (Core)</w:t>
      </w:r>
      <w:r>
        <w:rPr>
          <w:noProof/>
        </w:rPr>
        <w:tab/>
      </w:r>
      <w:del w:id="219" w:author="Prabhu, Akshata MS" w:date="2024-08-23T14:31:00Z">
        <w:r w:rsidR="00F266D0">
          <w:rPr>
            <w:noProof/>
          </w:rPr>
          <w:fldChar w:fldCharType="begin"/>
        </w:r>
        <w:r w:rsidR="00F266D0">
          <w:rPr>
            <w:noProof/>
          </w:rPr>
          <w:delInstrText xml:space="preserve"> PAGEREF _Toc153354162 \h </w:delInstrText>
        </w:r>
        <w:r w:rsidR="00F266D0">
          <w:rPr>
            <w:noProof/>
          </w:rPr>
        </w:r>
        <w:r w:rsidR="00F266D0">
          <w:rPr>
            <w:noProof/>
          </w:rPr>
          <w:fldChar w:fldCharType="separate"/>
        </w:r>
        <w:r w:rsidR="00F266D0">
          <w:rPr>
            <w:noProof/>
          </w:rPr>
          <w:delText>25</w:delText>
        </w:r>
        <w:r w:rsidR="00F266D0">
          <w:rPr>
            <w:noProof/>
          </w:rPr>
          <w:fldChar w:fldCharType="end"/>
        </w:r>
      </w:del>
      <w:ins w:id="220" w:author="Prabhu, Akshata MS" w:date="2024-08-23T14:31:00Z">
        <w:r>
          <w:rPr>
            <w:noProof/>
          </w:rPr>
          <w:fldChar w:fldCharType="begin"/>
        </w:r>
        <w:r>
          <w:rPr>
            <w:noProof/>
          </w:rPr>
          <w:instrText xml:space="preserve"> PAGEREF _Toc175216199 \h </w:instrText>
        </w:r>
        <w:r>
          <w:rPr>
            <w:noProof/>
          </w:rPr>
        </w:r>
        <w:r>
          <w:rPr>
            <w:noProof/>
          </w:rPr>
          <w:fldChar w:fldCharType="separate"/>
        </w:r>
        <w:r>
          <w:rPr>
            <w:noProof/>
          </w:rPr>
          <w:t>25</w:t>
        </w:r>
        <w:r>
          <w:rPr>
            <w:noProof/>
          </w:rPr>
          <w:fldChar w:fldCharType="end"/>
        </w:r>
      </w:ins>
    </w:p>
    <w:p w14:paraId="4666B967" w14:textId="5756754B"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Conflict of Interest (Core)</w:t>
      </w:r>
      <w:r>
        <w:rPr>
          <w:noProof/>
        </w:rPr>
        <w:tab/>
      </w:r>
      <w:del w:id="221" w:author="Prabhu, Akshata MS" w:date="2024-08-23T14:31:00Z">
        <w:r w:rsidR="00F266D0">
          <w:rPr>
            <w:noProof/>
          </w:rPr>
          <w:fldChar w:fldCharType="begin"/>
        </w:r>
        <w:r w:rsidR="00F266D0">
          <w:rPr>
            <w:noProof/>
          </w:rPr>
          <w:delInstrText xml:space="preserve"> PAGEREF _Toc153354163 \h </w:delInstrText>
        </w:r>
        <w:r w:rsidR="00F266D0">
          <w:rPr>
            <w:noProof/>
          </w:rPr>
        </w:r>
        <w:r w:rsidR="00F266D0">
          <w:rPr>
            <w:noProof/>
          </w:rPr>
          <w:fldChar w:fldCharType="separate"/>
        </w:r>
        <w:r w:rsidR="00F266D0">
          <w:rPr>
            <w:noProof/>
          </w:rPr>
          <w:delText>27</w:delText>
        </w:r>
        <w:r w:rsidR="00F266D0">
          <w:rPr>
            <w:noProof/>
          </w:rPr>
          <w:fldChar w:fldCharType="end"/>
        </w:r>
      </w:del>
      <w:ins w:id="222" w:author="Prabhu, Akshata MS" w:date="2024-08-23T14:31:00Z">
        <w:r>
          <w:rPr>
            <w:noProof/>
          </w:rPr>
          <w:fldChar w:fldCharType="begin"/>
        </w:r>
        <w:r>
          <w:rPr>
            <w:noProof/>
          </w:rPr>
          <w:instrText xml:space="preserve"> PAGEREF _Toc175216200 \h </w:instrText>
        </w:r>
        <w:r>
          <w:rPr>
            <w:noProof/>
          </w:rPr>
        </w:r>
        <w:r>
          <w:rPr>
            <w:noProof/>
          </w:rPr>
          <w:fldChar w:fldCharType="separate"/>
        </w:r>
        <w:r>
          <w:rPr>
            <w:noProof/>
          </w:rPr>
          <w:t>27</w:t>
        </w:r>
        <w:r>
          <w:rPr>
            <w:noProof/>
          </w:rPr>
          <w:fldChar w:fldCharType="end"/>
        </w:r>
      </w:ins>
    </w:p>
    <w:p w14:paraId="6DE38885" w14:textId="2ADEB349"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w:instrText>
      </w:r>
      <w:del w:id="223" w:author="Prabhu, Akshata MS" w:date="2024-08-23T14:31:00Z">
        <w:r w:rsidR="00F266D0">
          <w:rPr>
            <w:noProof/>
          </w:rPr>
          <w:delInstrText>Toc153354164</w:delInstrText>
        </w:r>
      </w:del>
      <w:ins w:id="224" w:author="Prabhu, Akshata MS" w:date="2024-08-23T14:31:00Z">
        <w:r>
          <w:rPr>
            <w:noProof/>
          </w:rPr>
          <w:instrText>Toc175216201</w:instrText>
        </w:r>
      </w:ins>
      <w:r>
        <w:rPr>
          <w:noProof/>
        </w:rPr>
        <w:instrText xml:space="preserve"> \h </w:instrText>
      </w:r>
      <w:r>
        <w:rPr>
          <w:noProof/>
        </w:rPr>
      </w:r>
      <w:r>
        <w:rPr>
          <w:noProof/>
        </w:rPr>
        <w:fldChar w:fldCharType="separate"/>
      </w:r>
      <w:r>
        <w:rPr>
          <w:noProof/>
        </w:rPr>
        <w:t>27</w:t>
      </w:r>
      <w:r>
        <w:rPr>
          <w:noProof/>
        </w:rPr>
        <w:fldChar w:fldCharType="end"/>
      </w:r>
    </w:p>
    <w:p w14:paraId="4CF949EE" w14:textId="3C90C6B8" w:rsidR="00C05ED1" w:rsidRDefault="00C05ED1">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POLICY AND LAW</w:t>
      </w:r>
      <w:r>
        <w:tab/>
      </w:r>
      <w:r>
        <w:fldChar w:fldCharType="begin"/>
      </w:r>
      <w:r>
        <w:instrText xml:space="preserve"> PAGEREF _</w:instrText>
      </w:r>
      <w:del w:id="225" w:author="Prabhu, Akshata MS" w:date="2024-08-23T14:31:00Z">
        <w:r w:rsidR="00F266D0">
          <w:delInstrText>Toc153354165</w:delInstrText>
        </w:r>
      </w:del>
      <w:ins w:id="226" w:author="Prabhu, Akshata MS" w:date="2024-08-23T14:31:00Z">
        <w:r>
          <w:instrText>Toc175216202</w:instrText>
        </w:r>
      </w:ins>
      <w:r>
        <w:instrText xml:space="preserve"> \h </w:instrText>
      </w:r>
      <w:r>
        <w:fldChar w:fldCharType="separate"/>
      </w:r>
      <w:r>
        <w:t>28</w:t>
      </w:r>
      <w:r>
        <w:fldChar w:fldCharType="end"/>
      </w:r>
    </w:p>
    <w:p w14:paraId="129613CB" w14:textId="19245A76"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w:instrText>
      </w:r>
      <w:del w:id="227" w:author="Prabhu, Akshata MS" w:date="2024-08-23T14:31:00Z">
        <w:r w:rsidR="00F266D0">
          <w:rPr>
            <w:noProof/>
          </w:rPr>
          <w:delInstrText>Toc153354166</w:delInstrText>
        </w:r>
      </w:del>
      <w:ins w:id="228" w:author="Prabhu, Akshata MS" w:date="2024-08-23T14:31:00Z">
        <w:r>
          <w:rPr>
            <w:noProof/>
          </w:rPr>
          <w:instrText>Toc175216203</w:instrText>
        </w:r>
      </w:ins>
      <w:r>
        <w:rPr>
          <w:noProof/>
        </w:rPr>
        <w:instrText xml:space="preserve"> \h </w:instrText>
      </w:r>
      <w:r>
        <w:rPr>
          <w:noProof/>
        </w:rPr>
      </w:r>
      <w:r>
        <w:rPr>
          <w:noProof/>
        </w:rPr>
        <w:fldChar w:fldCharType="separate"/>
      </w:r>
      <w:r>
        <w:rPr>
          <w:noProof/>
        </w:rPr>
        <w:t>28</w:t>
      </w:r>
      <w:r>
        <w:rPr>
          <w:noProof/>
        </w:rPr>
        <w:fldChar w:fldCharType="end"/>
      </w:r>
    </w:p>
    <w:p w14:paraId="22820E8A" w14:textId="22AF1DA3"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Policy Requirements (Core)</w:t>
      </w:r>
      <w:r>
        <w:rPr>
          <w:noProof/>
        </w:rPr>
        <w:tab/>
      </w:r>
      <w:del w:id="229" w:author="Prabhu, Akshata MS" w:date="2024-08-23T14:31:00Z">
        <w:r w:rsidR="00F266D0">
          <w:rPr>
            <w:noProof/>
          </w:rPr>
          <w:fldChar w:fldCharType="begin"/>
        </w:r>
        <w:r w:rsidR="00F266D0">
          <w:rPr>
            <w:noProof/>
          </w:rPr>
          <w:delInstrText xml:space="preserve"> PAGEREF _Toc153354167 \h </w:delInstrText>
        </w:r>
        <w:r w:rsidR="00F266D0">
          <w:rPr>
            <w:noProof/>
          </w:rPr>
        </w:r>
        <w:r w:rsidR="00F266D0">
          <w:rPr>
            <w:noProof/>
          </w:rPr>
          <w:fldChar w:fldCharType="separate"/>
        </w:r>
        <w:r w:rsidR="00F266D0">
          <w:rPr>
            <w:noProof/>
          </w:rPr>
          <w:delText>29</w:delText>
        </w:r>
        <w:r w:rsidR="00F266D0">
          <w:rPr>
            <w:noProof/>
          </w:rPr>
          <w:fldChar w:fldCharType="end"/>
        </w:r>
      </w:del>
      <w:ins w:id="230" w:author="Prabhu, Akshata MS" w:date="2024-08-23T14:31:00Z">
        <w:r>
          <w:rPr>
            <w:noProof/>
          </w:rPr>
          <w:fldChar w:fldCharType="begin"/>
        </w:r>
        <w:r>
          <w:rPr>
            <w:noProof/>
          </w:rPr>
          <w:instrText xml:space="preserve"> PAGEREF _Toc175216204 \h </w:instrText>
        </w:r>
        <w:r>
          <w:rPr>
            <w:noProof/>
          </w:rPr>
        </w:r>
        <w:r>
          <w:rPr>
            <w:noProof/>
          </w:rPr>
          <w:fldChar w:fldCharType="separate"/>
        </w:r>
        <w:r>
          <w:rPr>
            <w:noProof/>
          </w:rPr>
          <w:t>29</w:t>
        </w:r>
        <w:r>
          <w:rPr>
            <w:noProof/>
          </w:rPr>
          <w:fldChar w:fldCharType="end"/>
        </w:r>
      </w:ins>
    </w:p>
    <w:p w14:paraId="72749C05" w14:textId="3310B59B"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w:instrText>
      </w:r>
      <w:del w:id="231" w:author="Prabhu, Akshata MS" w:date="2024-08-23T14:31:00Z">
        <w:r w:rsidR="00F266D0">
          <w:rPr>
            <w:noProof/>
          </w:rPr>
          <w:delInstrText>Toc153354168</w:delInstrText>
        </w:r>
      </w:del>
      <w:ins w:id="232" w:author="Prabhu, Akshata MS" w:date="2024-08-23T14:31:00Z">
        <w:r>
          <w:rPr>
            <w:noProof/>
          </w:rPr>
          <w:instrText>Toc175216205</w:instrText>
        </w:r>
      </w:ins>
      <w:r>
        <w:rPr>
          <w:noProof/>
        </w:rPr>
        <w:instrText xml:space="preserve"> \h </w:instrText>
      </w:r>
      <w:r>
        <w:rPr>
          <w:noProof/>
        </w:rPr>
      </w:r>
      <w:r>
        <w:rPr>
          <w:noProof/>
        </w:rPr>
        <w:fldChar w:fldCharType="separate"/>
      </w:r>
      <w:r>
        <w:rPr>
          <w:noProof/>
        </w:rPr>
        <w:t>32</w:t>
      </w:r>
      <w:r>
        <w:rPr>
          <w:noProof/>
        </w:rPr>
        <w:fldChar w:fldCharType="end"/>
      </w:r>
    </w:p>
    <w:p w14:paraId="7E926E7D" w14:textId="2313C869"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w:instrText>
      </w:r>
      <w:del w:id="233" w:author="Prabhu, Akshata MS" w:date="2024-08-23T14:31:00Z">
        <w:r w:rsidR="00F266D0">
          <w:rPr>
            <w:noProof/>
          </w:rPr>
          <w:delInstrText>Toc153354169</w:delInstrText>
        </w:r>
      </w:del>
      <w:ins w:id="234" w:author="Prabhu, Akshata MS" w:date="2024-08-23T14:31:00Z">
        <w:r>
          <w:rPr>
            <w:noProof/>
          </w:rPr>
          <w:instrText>Toc175216206</w:instrText>
        </w:r>
      </w:ins>
      <w:r>
        <w:rPr>
          <w:noProof/>
        </w:rPr>
        <w:instrText xml:space="preserve"> \h </w:instrText>
      </w:r>
      <w:r>
        <w:rPr>
          <w:noProof/>
        </w:rPr>
      </w:r>
      <w:r>
        <w:rPr>
          <w:noProof/>
        </w:rPr>
        <w:fldChar w:fldCharType="separate"/>
      </w:r>
      <w:r>
        <w:rPr>
          <w:noProof/>
        </w:rPr>
        <w:t>35</w:t>
      </w:r>
      <w:r>
        <w:rPr>
          <w:noProof/>
        </w:rPr>
        <w:fldChar w:fldCharType="end"/>
      </w:r>
    </w:p>
    <w:p w14:paraId="52A5A938" w14:textId="48FC3A76"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w:instrText>
      </w:r>
      <w:del w:id="235" w:author="Prabhu, Akshata MS" w:date="2024-08-23T14:31:00Z">
        <w:r w:rsidR="00F266D0">
          <w:rPr>
            <w:noProof/>
          </w:rPr>
          <w:delInstrText>Toc153354170</w:delInstrText>
        </w:r>
      </w:del>
      <w:ins w:id="236" w:author="Prabhu, Akshata MS" w:date="2024-08-23T14:31:00Z">
        <w:r>
          <w:rPr>
            <w:noProof/>
          </w:rPr>
          <w:instrText>Toc175216207</w:instrText>
        </w:r>
      </w:ins>
      <w:r>
        <w:rPr>
          <w:noProof/>
        </w:rPr>
        <w:instrText xml:space="preserve"> \h </w:instrText>
      </w:r>
      <w:r>
        <w:rPr>
          <w:noProof/>
        </w:rPr>
      </w:r>
      <w:r>
        <w:rPr>
          <w:noProof/>
        </w:rPr>
        <w:fldChar w:fldCharType="separate"/>
      </w:r>
      <w:r>
        <w:rPr>
          <w:noProof/>
        </w:rPr>
        <w:t>35</w:t>
      </w:r>
      <w:r>
        <w:rPr>
          <w:noProof/>
        </w:rPr>
        <w:fldChar w:fldCharType="end"/>
      </w:r>
    </w:p>
    <w:p w14:paraId="3859B444" w14:textId="0F5BA44D"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w:instrText>
      </w:r>
      <w:del w:id="237" w:author="Prabhu, Akshata MS" w:date="2024-08-23T14:31:00Z">
        <w:r w:rsidR="00F266D0">
          <w:rPr>
            <w:noProof/>
          </w:rPr>
          <w:delInstrText>Toc153354171</w:delInstrText>
        </w:r>
      </w:del>
      <w:ins w:id="238" w:author="Prabhu, Akshata MS" w:date="2024-08-23T14:31:00Z">
        <w:r>
          <w:rPr>
            <w:noProof/>
          </w:rPr>
          <w:instrText>Toc175216208</w:instrText>
        </w:r>
      </w:ins>
      <w:r>
        <w:rPr>
          <w:noProof/>
        </w:rPr>
        <w:instrText xml:space="preserve"> \h </w:instrText>
      </w:r>
      <w:r>
        <w:rPr>
          <w:noProof/>
        </w:rPr>
      </w:r>
      <w:r>
        <w:rPr>
          <w:noProof/>
        </w:rPr>
        <w:fldChar w:fldCharType="separate"/>
      </w:r>
      <w:r>
        <w:rPr>
          <w:noProof/>
        </w:rPr>
        <w:t>35</w:t>
      </w:r>
      <w:r>
        <w:rPr>
          <w:noProof/>
        </w:rPr>
        <w:fldChar w:fldCharType="end"/>
      </w:r>
    </w:p>
    <w:p w14:paraId="64657642" w14:textId="49BAD2DF"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11.7</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w:instrText>
      </w:r>
      <w:del w:id="239" w:author="Prabhu, Akshata MS" w:date="2024-08-23T14:31:00Z">
        <w:r w:rsidR="00F266D0">
          <w:rPr>
            <w:noProof/>
          </w:rPr>
          <w:delInstrText>Toc153354172</w:delInstrText>
        </w:r>
      </w:del>
      <w:ins w:id="240" w:author="Prabhu, Akshata MS" w:date="2024-08-23T14:31:00Z">
        <w:r>
          <w:rPr>
            <w:noProof/>
          </w:rPr>
          <w:instrText>Toc175216209</w:instrText>
        </w:r>
      </w:ins>
      <w:r>
        <w:rPr>
          <w:noProof/>
        </w:rPr>
        <w:instrText xml:space="preserve"> \h </w:instrText>
      </w:r>
      <w:r>
        <w:rPr>
          <w:noProof/>
        </w:rPr>
      </w:r>
      <w:r>
        <w:rPr>
          <w:noProof/>
        </w:rPr>
        <w:fldChar w:fldCharType="separate"/>
      </w:r>
      <w:r>
        <w:rPr>
          <w:noProof/>
        </w:rPr>
        <w:t>36</w:t>
      </w:r>
      <w:r>
        <w:rPr>
          <w:noProof/>
        </w:rPr>
        <w:fldChar w:fldCharType="end"/>
      </w:r>
    </w:p>
    <w:p w14:paraId="2376AED9" w14:textId="41AA580F" w:rsidR="00C05ED1" w:rsidRDefault="00C05ED1">
      <w:pPr>
        <w:pStyle w:val="TOC2"/>
        <w:tabs>
          <w:tab w:val="left" w:pos="1417"/>
          <w:tab w:val="right" w:leader="dot" w:pos="9060"/>
        </w:tabs>
        <w:rPr>
          <w:ins w:id="241" w:author="Prabhu, Akshata MS" w:date="2024-08-23T14:31:00Z"/>
          <w:rFonts w:asciiTheme="minorHAnsi" w:eastAsiaTheme="minorEastAsia" w:hAnsiTheme="minorHAnsi" w:cstheme="minorBidi"/>
          <w:noProof/>
          <w:sz w:val="22"/>
          <w:szCs w:val="22"/>
        </w:rPr>
      </w:pPr>
      <w:ins w:id="242" w:author="Prabhu, Akshata MS" w:date="2024-08-23T14:31:00Z">
        <w:r>
          <w:rPr>
            <w:noProof/>
          </w:rPr>
          <w:t>11.8</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_Toc175216210 \h </w:instrText>
        </w:r>
        <w:r>
          <w:rPr>
            <w:noProof/>
          </w:rPr>
        </w:r>
        <w:r>
          <w:rPr>
            <w:noProof/>
          </w:rPr>
          <w:fldChar w:fldCharType="separate"/>
        </w:r>
        <w:r>
          <w:rPr>
            <w:noProof/>
          </w:rPr>
          <w:t>36</w:t>
        </w:r>
        <w:r>
          <w:rPr>
            <w:noProof/>
          </w:rPr>
          <w:fldChar w:fldCharType="end"/>
        </w:r>
      </w:ins>
    </w:p>
    <w:p w14:paraId="1B1E91C0" w14:textId="1F3897FF" w:rsidR="00C05ED1" w:rsidRDefault="00C05ED1">
      <w:pPr>
        <w:pStyle w:val="TOC1"/>
        <w:rPr>
          <w:rFonts w:asciiTheme="minorHAnsi" w:eastAsiaTheme="minorEastAsia" w:hAnsiTheme="minorHAnsi" w:cstheme="minorBidi"/>
          <w:b w:val="0"/>
          <w:sz w:val="22"/>
          <w:szCs w:val="22"/>
        </w:rPr>
      </w:pPr>
      <w:r>
        <w:t>12</w:t>
      </w:r>
      <w:r>
        <w:rPr>
          <w:rFonts w:asciiTheme="minorHAnsi" w:eastAsiaTheme="minorEastAsia" w:hAnsiTheme="minorHAnsi" w:cstheme="minorBidi"/>
          <w:b w:val="0"/>
          <w:sz w:val="22"/>
          <w:szCs w:val="22"/>
        </w:rPr>
        <w:tab/>
      </w:r>
      <w:r>
        <w:t>DISPUTES AND TERMINATION</w:t>
      </w:r>
      <w:r>
        <w:tab/>
      </w:r>
      <w:r>
        <w:fldChar w:fldCharType="begin"/>
      </w:r>
      <w:r>
        <w:instrText xml:space="preserve"> PAGEREF _</w:instrText>
      </w:r>
      <w:del w:id="243" w:author="Prabhu, Akshata MS" w:date="2024-08-23T14:31:00Z">
        <w:r w:rsidR="00F266D0">
          <w:delInstrText>Toc153354173</w:delInstrText>
        </w:r>
      </w:del>
      <w:ins w:id="244" w:author="Prabhu, Akshata MS" w:date="2024-08-23T14:31:00Z">
        <w:r>
          <w:instrText>Toc175216211</w:instrText>
        </w:r>
      </w:ins>
      <w:r>
        <w:instrText xml:space="preserve"> \h </w:instrText>
      </w:r>
      <w:r>
        <w:fldChar w:fldCharType="separate"/>
      </w:r>
      <w:r>
        <w:t>37</w:t>
      </w:r>
      <w:r>
        <w:fldChar w:fldCharType="end"/>
      </w:r>
    </w:p>
    <w:p w14:paraId="7ECA4132" w14:textId="592BC31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w:instrText>
      </w:r>
      <w:del w:id="245" w:author="Prabhu, Akshata MS" w:date="2024-08-23T14:31:00Z">
        <w:r w:rsidR="00F266D0">
          <w:rPr>
            <w:noProof/>
          </w:rPr>
          <w:delInstrText>Toc153354174</w:delInstrText>
        </w:r>
      </w:del>
      <w:ins w:id="246" w:author="Prabhu, Akshata MS" w:date="2024-08-23T14:31:00Z">
        <w:r>
          <w:rPr>
            <w:noProof/>
          </w:rPr>
          <w:instrText>Toc175216212</w:instrText>
        </w:r>
      </w:ins>
      <w:r>
        <w:rPr>
          <w:noProof/>
        </w:rPr>
        <w:instrText xml:space="preserve"> \h </w:instrText>
      </w:r>
      <w:r>
        <w:rPr>
          <w:noProof/>
        </w:rPr>
      </w:r>
      <w:r>
        <w:rPr>
          <w:noProof/>
        </w:rPr>
        <w:fldChar w:fldCharType="separate"/>
      </w:r>
      <w:r>
        <w:rPr>
          <w:noProof/>
        </w:rPr>
        <w:t>37</w:t>
      </w:r>
      <w:r>
        <w:rPr>
          <w:noProof/>
        </w:rPr>
        <w:fldChar w:fldCharType="end"/>
      </w:r>
    </w:p>
    <w:p w14:paraId="30342230" w14:textId="7EE81EB2"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Termination for Contractor Default (Core)</w:t>
      </w:r>
      <w:r>
        <w:rPr>
          <w:noProof/>
        </w:rPr>
        <w:tab/>
      </w:r>
      <w:r>
        <w:rPr>
          <w:noProof/>
        </w:rPr>
        <w:fldChar w:fldCharType="begin"/>
      </w:r>
      <w:r>
        <w:rPr>
          <w:noProof/>
        </w:rPr>
        <w:instrText xml:space="preserve"> PAGEREF _</w:instrText>
      </w:r>
      <w:del w:id="247" w:author="Prabhu, Akshata MS" w:date="2024-08-23T14:31:00Z">
        <w:r w:rsidR="00F266D0">
          <w:rPr>
            <w:noProof/>
          </w:rPr>
          <w:delInstrText>Toc153354175</w:delInstrText>
        </w:r>
      </w:del>
      <w:ins w:id="248" w:author="Prabhu, Akshata MS" w:date="2024-08-23T14:31:00Z">
        <w:r>
          <w:rPr>
            <w:noProof/>
          </w:rPr>
          <w:instrText>Toc175216213</w:instrText>
        </w:r>
      </w:ins>
      <w:r>
        <w:rPr>
          <w:noProof/>
        </w:rPr>
        <w:instrText xml:space="preserve"> \h </w:instrText>
      </w:r>
      <w:r>
        <w:rPr>
          <w:noProof/>
        </w:rPr>
      </w:r>
      <w:r>
        <w:rPr>
          <w:noProof/>
        </w:rPr>
        <w:fldChar w:fldCharType="separate"/>
      </w:r>
      <w:r>
        <w:rPr>
          <w:noProof/>
        </w:rPr>
        <w:t>37</w:t>
      </w:r>
      <w:r>
        <w:rPr>
          <w:noProof/>
        </w:rPr>
        <w:fldChar w:fldCharType="end"/>
      </w:r>
    </w:p>
    <w:p w14:paraId="5B104B33" w14:textId="29EE8E99"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Termination for Convenience (Core)</w:t>
      </w:r>
      <w:r>
        <w:rPr>
          <w:noProof/>
        </w:rPr>
        <w:tab/>
      </w:r>
      <w:del w:id="249" w:author="Prabhu, Akshata MS" w:date="2024-08-23T14:31:00Z">
        <w:r w:rsidR="00F266D0">
          <w:rPr>
            <w:noProof/>
          </w:rPr>
          <w:fldChar w:fldCharType="begin"/>
        </w:r>
        <w:r w:rsidR="00F266D0">
          <w:rPr>
            <w:noProof/>
          </w:rPr>
          <w:delInstrText xml:space="preserve"> PAGEREF _Toc153354176 \h </w:delInstrText>
        </w:r>
        <w:r w:rsidR="00F266D0">
          <w:rPr>
            <w:noProof/>
          </w:rPr>
        </w:r>
        <w:r w:rsidR="00F266D0">
          <w:rPr>
            <w:noProof/>
          </w:rPr>
          <w:fldChar w:fldCharType="separate"/>
        </w:r>
        <w:r w:rsidR="00F266D0">
          <w:rPr>
            <w:noProof/>
          </w:rPr>
          <w:delText>38</w:delText>
        </w:r>
        <w:r w:rsidR="00F266D0">
          <w:rPr>
            <w:noProof/>
          </w:rPr>
          <w:fldChar w:fldCharType="end"/>
        </w:r>
      </w:del>
      <w:ins w:id="250" w:author="Prabhu, Akshata MS" w:date="2024-08-23T14:31:00Z">
        <w:r>
          <w:rPr>
            <w:noProof/>
          </w:rPr>
          <w:fldChar w:fldCharType="begin"/>
        </w:r>
        <w:r>
          <w:rPr>
            <w:noProof/>
          </w:rPr>
          <w:instrText xml:space="preserve"> PAGEREF _Toc175216214 \h </w:instrText>
        </w:r>
        <w:r>
          <w:rPr>
            <w:noProof/>
          </w:rPr>
        </w:r>
        <w:r>
          <w:rPr>
            <w:noProof/>
          </w:rPr>
          <w:fldChar w:fldCharType="separate"/>
        </w:r>
        <w:r>
          <w:rPr>
            <w:noProof/>
          </w:rPr>
          <w:t>38</w:t>
        </w:r>
        <w:r>
          <w:rPr>
            <w:noProof/>
          </w:rPr>
          <w:fldChar w:fldCharType="end"/>
        </w:r>
      </w:ins>
    </w:p>
    <w:p w14:paraId="1B21D379" w14:textId="3FE147D8"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w:instrText>
      </w:r>
      <w:del w:id="251" w:author="Prabhu, Akshata MS" w:date="2024-08-23T14:31:00Z">
        <w:r w:rsidR="00F266D0">
          <w:rPr>
            <w:noProof/>
          </w:rPr>
          <w:delInstrText>Toc153354177</w:delInstrText>
        </w:r>
      </w:del>
      <w:ins w:id="252" w:author="Prabhu, Akshata MS" w:date="2024-08-23T14:31:00Z">
        <w:r>
          <w:rPr>
            <w:noProof/>
          </w:rPr>
          <w:instrText>Toc175216215</w:instrText>
        </w:r>
      </w:ins>
      <w:r>
        <w:rPr>
          <w:noProof/>
        </w:rPr>
        <w:instrText xml:space="preserve"> \h </w:instrText>
      </w:r>
      <w:r>
        <w:rPr>
          <w:noProof/>
        </w:rPr>
      </w:r>
      <w:r>
        <w:rPr>
          <w:noProof/>
        </w:rPr>
        <w:fldChar w:fldCharType="separate"/>
      </w:r>
      <w:r>
        <w:rPr>
          <w:noProof/>
        </w:rPr>
        <w:t>38</w:t>
      </w:r>
      <w:r>
        <w:rPr>
          <w:noProof/>
        </w:rPr>
        <w:fldChar w:fldCharType="end"/>
      </w:r>
    </w:p>
    <w:p w14:paraId="7BBA8AAA" w14:textId="408DEF27" w:rsidR="00C05ED1" w:rsidRDefault="00C05ED1">
      <w:pPr>
        <w:pStyle w:val="TOC2"/>
        <w:tabs>
          <w:tab w:val="left" w:pos="1417"/>
          <w:tab w:val="right" w:leader="dot" w:pos="9060"/>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Survivorship (Core)</w:t>
      </w:r>
      <w:r>
        <w:rPr>
          <w:noProof/>
        </w:rPr>
        <w:tab/>
      </w:r>
      <w:del w:id="253" w:author="Prabhu, Akshata MS" w:date="2024-08-23T14:31:00Z">
        <w:r w:rsidR="00F266D0">
          <w:rPr>
            <w:noProof/>
          </w:rPr>
          <w:fldChar w:fldCharType="begin"/>
        </w:r>
        <w:r w:rsidR="00F266D0">
          <w:rPr>
            <w:noProof/>
          </w:rPr>
          <w:delInstrText xml:space="preserve"> PAGEREF _Toc153354178 \h </w:delInstrText>
        </w:r>
        <w:r w:rsidR="00F266D0">
          <w:rPr>
            <w:noProof/>
          </w:rPr>
        </w:r>
        <w:r w:rsidR="00F266D0">
          <w:rPr>
            <w:noProof/>
          </w:rPr>
          <w:fldChar w:fldCharType="separate"/>
        </w:r>
        <w:r w:rsidR="00F266D0">
          <w:rPr>
            <w:noProof/>
          </w:rPr>
          <w:delText>39</w:delText>
        </w:r>
        <w:r w:rsidR="00F266D0">
          <w:rPr>
            <w:noProof/>
          </w:rPr>
          <w:fldChar w:fldCharType="end"/>
        </w:r>
      </w:del>
      <w:ins w:id="254" w:author="Prabhu, Akshata MS" w:date="2024-08-23T14:31:00Z">
        <w:r>
          <w:rPr>
            <w:noProof/>
          </w:rPr>
          <w:fldChar w:fldCharType="begin"/>
        </w:r>
        <w:r>
          <w:rPr>
            <w:noProof/>
          </w:rPr>
          <w:instrText xml:space="preserve"> PAGEREF _Toc175216216 \h </w:instrText>
        </w:r>
        <w:r>
          <w:rPr>
            <w:noProof/>
          </w:rPr>
        </w:r>
        <w:r>
          <w:rPr>
            <w:noProof/>
          </w:rPr>
          <w:fldChar w:fldCharType="separate"/>
        </w:r>
        <w:r>
          <w:rPr>
            <w:noProof/>
          </w:rPr>
          <w:t>38</w:t>
        </w:r>
        <w:r>
          <w:rPr>
            <w:noProof/>
          </w:rPr>
          <w:fldChar w:fldCharType="end"/>
        </w:r>
      </w:ins>
    </w:p>
    <w:p w14:paraId="5C7EC4C1" w14:textId="78C1009B" w:rsidR="00F369F3" w:rsidRDefault="00DC4439" w:rsidP="00EB7A73">
      <w:pPr>
        <w:pStyle w:val="ASDEFCONNormal"/>
        <w:rPr>
          <w:caps/>
          <w:noProof/>
        </w:rPr>
      </w:pPr>
      <w:r>
        <w:rPr>
          <w:rFonts w:cs="Arial"/>
          <w:b/>
          <w:caps/>
          <w:noProof/>
          <w:color w:val="auto"/>
          <w:szCs w:val="24"/>
        </w:rPr>
        <w:fldChar w:fldCharType="end"/>
      </w:r>
    </w:p>
    <w:p w14:paraId="064F1754" w14:textId="77777777" w:rsidR="00390176" w:rsidRPr="00F369F3" w:rsidRDefault="00390176" w:rsidP="002D5A5C">
      <w:pPr>
        <w:pStyle w:val="ASDEFCONNormal"/>
        <w:rPr>
          <w:b/>
        </w:rPr>
      </w:pPr>
      <w:r w:rsidRPr="00F369F3">
        <w:rPr>
          <w:b/>
        </w:rPr>
        <w:t>ATTACHMENTS</w:t>
      </w:r>
    </w:p>
    <w:p w14:paraId="233EA49E" w14:textId="77777777" w:rsidR="004D0479" w:rsidRPr="005069D6" w:rsidRDefault="004D0479" w:rsidP="006D1CBC">
      <w:pPr>
        <w:pStyle w:val="ATTANNListTableofContents-ASDEFCON"/>
      </w:pPr>
      <w:r w:rsidRPr="005069D6">
        <w:t xml:space="preserve">Price and Delivery Schedule (Core) </w:t>
      </w:r>
      <w:r w:rsidR="00F369F3" w:rsidRPr="005069D6">
        <w:tab/>
      </w:r>
      <w:r w:rsidRPr="005069D6">
        <w:t>A-1</w:t>
      </w:r>
    </w:p>
    <w:p w14:paraId="353E1698" w14:textId="77777777" w:rsidR="004D0479" w:rsidRPr="005069D6" w:rsidRDefault="004D0479" w:rsidP="000432E7">
      <w:pPr>
        <w:pStyle w:val="ATTANNListTableofContents-ASDEFCON"/>
      </w:pPr>
      <w:r w:rsidRPr="005069D6">
        <w:t>Supplies Acceptance Certificate (Core)</w:t>
      </w:r>
      <w:r w:rsidR="00F369F3" w:rsidRPr="005069D6">
        <w:tab/>
      </w:r>
      <w:r w:rsidRPr="005069D6">
        <w:t>B-1</w:t>
      </w:r>
    </w:p>
    <w:p w14:paraId="29F58CDA" w14:textId="77777777" w:rsidR="004D0479" w:rsidRPr="005069D6" w:rsidRDefault="004D0479" w:rsidP="000432E7">
      <w:pPr>
        <w:pStyle w:val="ATTANNListTableofContents-ASDEFCON"/>
      </w:pPr>
      <w:r w:rsidRPr="005069D6">
        <w:t xml:space="preserve">Form of Official Order (Core) </w:t>
      </w:r>
      <w:r w:rsidR="00F369F3" w:rsidRPr="005069D6">
        <w:tab/>
      </w:r>
      <w:r w:rsidRPr="005069D6">
        <w:t>C-1</w:t>
      </w:r>
    </w:p>
    <w:p w14:paraId="4C29538C" w14:textId="77777777" w:rsidR="004D0479" w:rsidRPr="005069D6" w:rsidRDefault="004D0479" w:rsidP="000432E7">
      <w:pPr>
        <w:pStyle w:val="ATTANNListTableofContents-ASDEFCON"/>
      </w:pPr>
      <w:r w:rsidRPr="005069D6">
        <w:t xml:space="preserve">Adjustment Formula (Optional) </w:t>
      </w:r>
      <w:r w:rsidR="00F369F3" w:rsidRPr="005069D6">
        <w:tab/>
      </w:r>
      <w:r w:rsidRPr="005069D6">
        <w:t>D-1</w:t>
      </w:r>
    </w:p>
    <w:p w14:paraId="6876FF38" w14:textId="77777777" w:rsidR="004D0479" w:rsidRPr="005069D6" w:rsidRDefault="006850B1" w:rsidP="000432E7">
      <w:pPr>
        <w:pStyle w:val="ATTANNListTableofContents-ASDEFCON"/>
      </w:pPr>
      <w:r w:rsidRPr="005069D6">
        <w:t xml:space="preserve">Confidential </w:t>
      </w:r>
      <w:r w:rsidR="004D0479" w:rsidRPr="005069D6">
        <w:t>Information</w:t>
      </w:r>
      <w:r w:rsidR="00AA35CE" w:rsidRPr="005069D6">
        <w:t xml:space="preserve"> and Reporting</w:t>
      </w:r>
      <w:r w:rsidR="004D0479" w:rsidRPr="005069D6">
        <w:t xml:space="preserve"> (Core) </w:t>
      </w:r>
      <w:r w:rsidR="00F369F3" w:rsidRPr="005069D6">
        <w:tab/>
      </w:r>
      <w:r w:rsidR="004D0479" w:rsidRPr="005069D6">
        <w:t>E-1</w:t>
      </w:r>
    </w:p>
    <w:p w14:paraId="3829ED9F" w14:textId="77777777" w:rsidR="004D0479" w:rsidRDefault="004D0479" w:rsidP="000432E7">
      <w:pPr>
        <w:pStyle w:val="ATTANNListTableofContents-ASDEFCON"/>
      </w:pPr>
      <w:r w:rsidRPr="00253DEF">
        <w:t xml:space="preserve">Glossary (Core) </w:t>
      </w:r>
      <w:r w:rsidR="00F369F3">
        <w:tab/>
      </w:r>
      <w:r w:rsidRPr="00253DEF">
        <w:t>F-1</w:t>
      </w:r>
    </w:p>
    <w:p w14:paraId="3B8DC447" w14:textId="35DA5A53" w:rsidR="0072653E" w:rsidRDefault="008B084C" w:rsidP="000432E7">
      <w:pPr>
        <w:pStyle w:val="ATTANNListTableofContents-ASDEFCON"/>
      </w:pPr>
      <w:bookmarkStart w:id="255" w:name="OLE_LINK13"/>
      <w:r>
        <w:t>Australian Industry Capability</w:t>
      </w:r>
      <w:r w:rsidR="00FC58CD">
        <w:t xml:space="preserve"> (</w:t>
      </w:r>
      <w:r w:rsidR="00563C4C">
        <w:t>Optional</w:t>
      </w:r>
      <w:r w:rsidR="00FC58CD" w:rsidRPr="00253DEF">
        <w:t xml:space="preserve">) </w:t>
      </w:r>
      <w:r w:rsidR="00F369F3">
        <w:tab/>
      </w:r>
      <w:r w:rsidR="0072653E">
        <w:t>G</w:t>
      </w:r>
      <w:r w:rsidR="0072653E" w:rsidRPr="00253DEF">
        <w:t>-1</w:t>
      </w:r>
    </w:p>
    <w:p w14:paraId="48AFB7A0" w14:textId="14C7F434" w:rsidR="008B084C" w:rsidRDefault="00563C4C" w:rsidP="000432E7">
      <w:pPr>
        <w:pStyle w:val="ATTANNListTableofContents-ASDEFCON"/>
      </w:pPr>
      <w:r>
        <w:t>TDSR</w:t>
      </w:r>
      <w:r w:rsidR="008B084C">
        <w:t xml:space="preserve"> Schedule (Core)</w:t>
      </w:r>
      <w:r w:rsidR="00F369F3">
        <w:tab/>
      </w:r>
      <w:r w:rsidR="008B084C">
        <w:t>H-1</w:t>
      </w:r>
    </w:p>
    <w:p w14:paraId="18245B2E" w14:textId="77777777" w:rsidR="0072653E" w:rsidRDefault="0072653E" w:rsidP="000432E7">
      <w:pPr>
        <w:pStyle w:val="ATTANNListTableofContents-ASDEFCON"/>
      </w:pPr>
      <w:r>
        <w:t>Security Classification and Categorisation Guide</w:t>
      </w:r>
      <w:r w:rsidRPr="00253DEF">
        <w:t xml:space="preserve"> (</w:t>
      </w:r>
      <w:r>
        <w:t>Optional</w:t>
      </w:r>
      <w:r w:rsidRPr="00253DEF">
        <w:t xml:space="preserve">) </w:t>
      </w:r>
      <w:r w:rsidR="00F369F3">
        <w:tab/>
      </w:r>
      <w:r w:rsidR="008B084C">
        <w:t>I</w:t>
      </w:r>
      <w:r w:rsidRPr="00253DEF">
        <w:t>-1</w:t>
      </w:r>
    </w:p>
    <w:p w14:paraId="45CAB652" w14:textId="0F837405" w:rsidR="00F5355E" w:rsidRDefault="008005CE" w:rsidP="000432E7">
      <w:pPr>
        <w:pStyle w:val="ATTANNListTableofContents-ASDEFCON"/>
      </w:pPr>
      <w:r w:rsidRPr="008938D7">
        <w:rPr>
          <w:b/>
        </w:rPr>
        <w:fldChar w:fldCharType="begin">
          <w:ffData>
            <w:name w:val="Text131"/>
            <w:enabled/>
            <w:calcOnExit w:val="0"/>
            <w:textInput>
              <w:default w:val="[INSERT OTHER ATTACHMENTS]"/>
            </w:textInput>
          </w:ffData>
        </w:fldChar>
      </w:r>
      <w:bookmarkStart w:id="256" w:name="Text131"/>
      <w:r w:rsidRPr="008938D7">
        <w:rPr>
          <w:b/>
        </w:rPr>
        <w:instrText xml:space="preserve"> FORMTEXT </w:instrText>
      </w:r>
      <w:r w:rsidRPr="008938D7">
        <w:rPr>
          <w:b/>
        </w:rPr>
      </w:r>
      <w:r w:rsidRPr="008938D7">
        <w:rPr>
          <w:b/>
        </w:rPr>
        <w:fldChar w:fldCharType="separate"/>
      </w:r>
      <w:r w:rsidR="00E23E56">
        <w:rPr>
          <w:b/>
          <w:noProof/>
        </w:rPr>
        <w:t>[INSERT OTHER ATTACHMENTS]</w:t>
      </w:r>
      <w:r w:rsidRPr="008938D7">
        <w:rPr>
          <w:b/>
        </w:rPr>
        <w:fldChar w:fldCharType="end"/>
      </w:r>
      <w:bookmarkEnd w:id="256"/>
      <w:r w:rsidR="00F5355E" w:rsidRPr="00253DEF">
        <w:t xml:space="preserve"> </w:t>
      </w:r>
      <w:r w:rsidR="00F369F3">
        <w:tab/>
      </w:r>
      <w:r w:rsidR="00F5355E">
        <w:t>J</w:t>
      </w:r>
      <w:r w:rsidR="00F5355E" w:rsidRPr="00253DEF">
        <w:t>-1</w:t>
      </w:r>
    </w:p>
    <w:bookmarkEnd w:id="255"/>
    <w:p w14:paraId="0CC153FD" w14:textId="77777777" w:rsidR="004D0479" w:rsidRDefault="004D0479" w:rsidP="002D5A5C">
      <w:pPr>
        <w:pStyle w:val="ASDEFCONNormal"/>
      </w:pPr>
    </w:p>
    <w:p w14:paraId="6FBFCF79" w14:textId="77777777" w:rsidR="00176F99" w:rsidRDefault="00176F99" w:rsidP="002D5A5C">
      <w:pPr>
        <w:pStyle w:val="ASDEFCONNormal"/>
        <w:sectPr w:rsidR="00176F99" w:rsidSect="00362FA3">
          <w:headerReference w:type="even" r:id="rId9"/>
          <w:headerReference w:type="default" r:id="rId10"/>
          <w:footerReference w:type="even" r:id="rId11"/>
          <w:footerReference w:type="default" r:id="rId12"/>
          <w:headerReference w:type="first" r:id="rId13"/>
          <w:footerReference w:type="first" r:id="rId14"/>
          <w:pgSz w:w="11906" w:h="16838"/>
          <w:pgMar w:top="1304" w:right="1418" w:bottom="964" w:left="1418" w:header="567" w:footer="567" w:gutter="0"/>
          <w:pgNumType w:fmt="lowerRoman" w:start="1"/>
          <w:cols w:space="720"/>
        </w:sectPr>
      </w:pPr>
    </w:p>
    <w:p w14:paraId="2C87487F" w14:textId="77777777" w:rsidR="00390176" w:rsidRPr="00253DEF" w:rsidRDefault="00E4305D" w:rsidP="006D1CBC">
      <w:pPr>
        <w:pStyle w:val="COTCOCLV1-ASDEFCON"/>
      </w:pPr>
      <w:bookmarkStart w:id="267" w:name="_Toc113073796"/>
      <w:bookmarkStart w:id="268" w:name="_Toc96403541"/>
      <w:bookmarkStart w:id="269" w:name="_Ref111004785"/>
      <w:bookmarkStart w:id="270" w:name="_Ref111004791"/>
      <w:bookmarkStart w:id="271" w:name="_Toc229471721"/>
      <w:bookmarkStart w:id="272" w:name="_Toc480531964"/>
      <w:bookmarkStart w:id="273" w:name="_Toc505695098"/>
      <w:bookmarkStart w:id="274" w:name="_Toc506111864"/>
      <w:bookmarkStart w:id="275" w:name="_Toc175216134"/>
      <w:bookmarkStart w:id="276" w:name="_Toc153354097"/>
      <w:bookmarkEnd w:id="267"/>
      <w:r w:rsidRPr="00253DEF">
        <w:t>DEED FRAMEWORK</w:t>
      </w:r>
      <w:bookmarkEnd w:id="268"/>
      <w:bookmarkEnd w:id="269"/>
      <w:bookmarkEnd w:id="270"/>
      <w:bookmarkEnd w:id="271"/>
      <w:bookmarkEnd w:id="272"/>
      <w:bookmarkEnd w:id="273"/>
      <w:bookmarkEnd w:id="274"/>
      <w:bookmarkEnd w:id="275"/>
      <w:bookmarkEnd w:id="276"/>
    </w:p>
    <w:p w14:paraId="5CF50D92" w14:textId="77777777" w:rsidR="00390176" w:rsidRPr="00253DEF" w:rsidRDefault="00390176" w:rsidP="006D1CBC">
      <w:pPr>
        <w:pStyle w:val="COTCOCLV2-ASDEFCON"/>
      </w:pPr>
      <w:bookmarkStart w:id="277" w:name="_Toc96403542"/>
      <w:bookmarkStart w:id="278" w:name="_Ref97101411"/>
      <w:bookmarkStart w:id="279" w:name="_Ref111004801"/>
      <w:bookmarkStart w:id="280" w:name="_Toc229471722"/>
      <w:bookmarkStart w:id="281" w:name="_Toc480531965"/>
      <w:bookmarkStart w:id="282" w:name="_Toc505695099"/>
      <w:bookmarkStart w:id="283" w:name="_Toc506111865"/>
      <w:bookmarkStart w:id="284" w:name="_Toc175216135"/>
      <w:bookmarkStart w:id="285" w:name="_Toc153354098"/>
      <w:r w:rsidRPr="00253DEF">
        <w:t>Definitions (Core)</w:t>
      </w:r>
      <w:bookmarkEnd w:id="277"/>
      <w:bookmarkEnd w:id="278"/>
      <w:bookmarkEnd w:id="279"/>
      <w:bookmarkEnd w:id="280"/>
      <w:bookmarkEnd w:id="281"/>
      <w:bookmarkEnd w:id="282"/>
      <w:bookmarkEnd w:id="283"/>
      <w:bookmarkEnd w:id="284"/>
      <w:bookmarkEnd w:id="285"/>
    </w:p>
    <w:p w14:paraId="40168749" w14:textId="77777777" w:rsidR="00390176" w:rsidRPr="00253DEF" w:rsidRDefault="00390176" w:rsidP="006D1CBC">
      <w:pPr>
        <w:pStyle w:val="COTCOCLV3-ASDEFCON"/>
      </w:pPr>
      <w:r w:rsidRPr="00253DEF">
        <w:t xml:space="preserve">In the Deed and in any Contract, unless the contrary intention appears, words, abbreviations and acronyms have the meanings given to them by the </w:t>
      </w:r>
      <w:r w:rsidR="009F1FF0">
        <w:t xml:space="preserve">Details Schedule or by the </w:t>
      </w:r>
      <w:r w:rsidRPr="00253DEF">
        <w:t>Glossary at Attachment F.  The Glossary also contains a list of documents referred to in the Deed and details of the version that is applicable to the Deed</w:t>
      </w:r>
      <w:r w:rsidR="00E73965" w:rsidRPr="00253DEF">
        <w:t xml:space="preserve"> and any Contract</w:t>
      </w:r>
      <w:r w:rsidRPr="00253DEF">
        <w:t>.</w:t>
      </w:r>
    </w:p>
    <w:p w14:paraId="3B50CEEA" w14:textId="77777777" w:rsidR="00390176" w:rsidRPr="00253DEF" w:rsidRDefault="00390176" w:rsidP="006D1CBC">
      <w:pPr>
        <w:pStyle w:val="COTCOCLV2-ASDEFCON"/>
      </w:pPr>
      <w:bookmarkStart w:id="286" w:name="_Toc96403543"/>
      <w:bookmarkStart w:id="287" w:name="_Ref111004810"/>
      <w:bookmarkStart w:id="288" w:name="_Toc229471723"/>
      <w:bookmarkStart w:id="289" w:name="_Toc480531966"/>
      <w:bookmarkStart w:id="290" w:name="_Toc505695100"/>
      <w:bookmarkStart w:id="291" w:name="_Toc506111866"/>
      <w:bookmarkStart w:id="292" w:name="_Toc175216136"/>
      <w:bookmarkStart w:id="293" w:name="_Toc153354099"/>
      <w:r w:rsidRPr="00253DEF">
        <w:t>Interpretation (Core)</w:t>
      </w:r>
      <w:bookmarkEnd w:id="286"/>
      <w:bookmarkEnd w:id="287"/>
      <w:bookmarkEnd w:id="288"/>
      <w:bookmarkEnd w:id="289"/>
      <w:bookmarkEnd w:id="290"/>
      <w:bookmarkEnd w:id="291"/>
      <w:bookmarkEnd w:id="292"/>
      <w:bookmarkEnd w:id="293"/>
    </w:p>
    <w:p w14:paraId="261EC738" w14:textId="77777777" w:rsidR="00390176" w:rsidRPr="00253DEF" w:rsidRDefault="00390176" w:rsidP="006D1CBC">
      <w:pPr>
        <w:pStyle w:val="COTCOCLV3-ASDEFCON"/>
      </w:pPr>
      <w:r w:rsidRPr="00253DEF">
        <w:t xml:space="preserve">In the Deed and in any Contract, unless the contrary intention appears: </w:t>
      </w:r>
    </w:p>
    <w:p w14:paraId="05CD6B84" w14:textId="77777777" w:rsidR="00390176" w:rsidRPr="00253DEF" w:rsidRDefault="00390176" w:rsidP="006D1CBC">
      <w:pPr>
        <w:pStyle w:val="COTCOCLV4-ASDEFCON"/>
      </w:pPr>
      <w:r w:rsidRPr="00253DEF">
        <w:t xml:space="preserve">headings are for the purpose of convenient reference only and do not form part of the Deed or any Contract; </w:t>
      </w:r>
    </w:p>
    <w:p w14:paraId="34A254F6" w14:textId="77777777" w:rsidR="00390176" w:rsidRPr="00253DEF" w:rsidRDefault="00390176" w:rsidP="002D5A5C">
      <w:pPr>
        <w:pStyle w:val="COTCOCLV4-ASDEFCON"/>
      </w:pPr>
      <w:r w:rsidRPr="00253DEF">
        <w:t xml:space="preserve">the singular includes the plural and vice-versa; </w:t>
      </w:r>
    </w:p>
    <w:p w14:paraId="52A22913" w14:textId="52A798E2" w:rsidR="00390176" w:rsidRPr="00253DEF" w:rsidRDefault="00390176" w:rsidP="002D5A5C">
      <w:pPr>
        <w:pStyle w:val="COTCOCLV4-ASDEFCON"/>
      </w:pPr>
      <w:r w:rsidRPr="00253DEF">
        <w:t xml:space="preserve">a reference to one gender includes </w:t>
      </w:r>
      <w:r w:rsidR="00563C4C">
        <w:t>any</w:t>
      </w:r>
      <w:r w:rsidR="00563C4C" w:rsidRPr="00253DEF">
        <w:t xml:space="preserve"> </w:t>
      </w:r>
      <w:r w:rsidRPr="00253DEF">
        <w:t xml:space="preserve">others; </w:t>
      </w:r>
    </w:p>
    <w:p w14:paraId="320E9139" w14:textId="77777777" w:rsidR="00390176" w:rsidRPr="00253DEF" w:rsidRDefault="00390176" w:rsidP="002D5A5C">
      <w:pPr>
        <w:pStyle w:val="COTCOCLV4-ASDEFCON"/>
      </w:pPr>
      <w:r w:rsidRPr="00253DEF">
        <w:t xml:space="preserve">a reference to a person includes a body politic, body corporate or a partnership; </w:t>
      </w:r>
    </w:p>
    <w:p w14:paraId="73E610F2" w14:textId="77777777" w:rsidR="00390176" w:rsidRPr="00253DEF" w:rsidRDefault="00390176" w:rsidP="002D5A5C">
      <w:pPr>
        <w:pStyle w:val="COTCOCLV4-ASDEFCON"/>
      </w:pPr>
      <w:r w:rsidRPr="00253DEF">
        <w:t xml:space="preserve">if the last day of any period prescribed for the doing of an action falls on a day which is not a Working Day, the action shall be done no later than the end of the next Working Day; </w:t>
      </w:r>
    </w:p>
    <w:p w14:paraId="5C24FA90" w14:textId="77777777" w:rsidR="00390176" w:rsidRPr="00253DEF" w:rsidRDefault="00390176" w:rsidP="002D5A5C">
      <w:pPr>
        <w:pStyle w:val="COTCOCLV4-ASDEFCON"/>
      </w:pPr>
      <w:r w:rsidRPr="00253DEF">
        <w:t xml:space="preserve">a reference to an Act is a reference to an Act of the Commonwealth, State or Territory of Australia, as amended from time to time, and includes a reference to any subordinate legislation made under the Act; </w:t>
      </w:r>
    </w:p>
    <w:p w14:paraId="11AD60D3" w14:textId="77777777" w:rsidR="00390176" w:rsidRPr="00253DEF" w:rsidRDefault="00390176" w:rsidP="002D5A5C">
      <w:pPr>
        <w:pStyle w:val="COTCOCLV4-ASDEFCON"/>
      </w:pPr>
      <w:r w:rsidRPr="00253DEF">
        <w:t xml:space="preserve">a reference to a clause includes a reference to a subclause of that clause; </w:t>
      </w:r>
    </w:p>
    <w:p w14:paraId="43683174" w14:textId="54F75261" w:rsidR="00390176" w:rsidRPr="00253DEF" w:rsidRDefault="00390176" w:rsidP="002D5A5C">
      <w:pPr>
        <w:pStyle w:val="COTCOCLV4-ASDEFCON"/>
      </w:pPr>
      <w:r w:rsidRPr="00253DEF">
        <w:t xml:space="preserve">a reference to a ‘dollar’, ‘$’, ‘$A’ or ‘AUD’ means the Australian dollar unless otherwise stated; </w:t>
      </w:r>
    </w:p>
    <w:p w14:paraId="0F3E0ED4" w14:textId="77777777" w:rsidR="00390176" w:rsidRPr="00253DEF" w:rsidRDefault="00390176" w:rsidP="002D5A5C">
      <w:pPr>
        <w:pStyle w:val="COTCOCLV4-ASDEFCON"/>
      </w:pPr>
      <w:r w:rsidRPr="00253DEF">
        <w:t>a reference to a specification, publication, Commonwealth policy or other document is a reference to that specification, publication, Commonwealth policy or document, in effect on the Effective Date</w:t>
      </w:r>
      <w:r w:rsidR="001740AC">
        <w:t xml:space="preserve"> </w:t>
      </w:r>
      <w:r w:rsidR="009F1FF0">
        <w:t xml:space="preserve">specified in the Details Schedule </w:t>
      </w:r>
      <w:r w:rsidR="001740AC">
        <w:t>and updated from time to time</w:t>
      </w:r>
      <w:r w:rsidRPr="00253DEF">
        <w:t>, or alternatively, a reference to another version of the document if agreed in writing between the parties;</w:t>
      </w:r>
    </w:p>
    <w:p w14:paraId="5ACB8CC4" w14:textId="02A0F3FE" w:rsidR="00390176" w:rsidRPr="00253DEF" w:rsidRDefault="00390176" w:rsidP="002D5A5C">
      <w:pPr>
        <w:pStyle w:val="COTCOCLV4-ASDEFCON"/>
      </w:pPr>
      <w:r w:rsidRPr="00253DEF">
        <w:t xml:space="preserve">the word ‘includes’ in any form is not a word of limitation; </w:t>
      </w:r>
    </w:p>
    <w:p w14:paraId="255DA73F" w14:textId="0D4969ED" w:rsidR="00563C4C" w:rsidRDefault="00390176" w:rsidP="002D5A5C">
      <w:pPr>
        <w:pStyle w:val="COTCOCLV4-ASDEFCON"/>
      </w:pPr>
      <w:r w:rsidRPr="00253DEF">
        <w:t>a reference to a party includes that party’s administrators, successors, and permitted assignees, including any person to whom that party novates any part of the Deed or any Contract</w:t>
      </w:r>
      <w:r w:rsidR="00563C4C">
        <w:t>;</w:t>
      </w:r>
      <w:r w:rsidR="00563C4C" w:rsidRPr="00563C4C">
        <w:t xml:space="preserve"> </w:t>
      </w:r>
      <w:r w:rsidR="00563C4C" w:rsidRPr="00253DEF">
        <w:t>and</w:t>
      </w:r>
    </w:p>
    <w:p w14:paraId="4DE42C6B" w14:textId="73BCFB3C" w:rsidR="00390176" w:rsidRPr="00253DEF" w:rsidRDefault="00563C4C" w:rsidP="002D5A5C">
      <w:pPr>
        <w:pStyle w:val="COTCOCLV4-ASDEFCON"/>
      </w:pPr>
      <w:r w:rsidRPr="00744086">
        <w:t>a provision stating that a party ‘may’ agree or consent to something, approve or reject something, or take or decline to take an action, means that the party may exercise its discretion in deciding whether or not to do so, and may impose conditions on any such agreement, consent or approval</w:t>
      </w:r>
    </w:p>
    <w:p w14:paraId="4588F051" w14:textId="49E8B6DB" w:rsidR="00386DAC" w:rsidRPr="00253DEF" w:rsidRDefault="00386DAC" w:rsidP="006D1CBC">
      <w:pPr>
        <w:pStyle w:val="COTCOCLV3-ASDEFCON"/>
      </w:pPr>
      <w:bookmarkStart w:id="294" w:name="_Hlt111364901"/>
      <w:bookmarkEnd w:id="294"/>
      <w:r w:rsidRPr="00337F55">
        <w:t xml:space="preserve">All information delivered as part of the Supplies under the Deed and any Contract </w:t>
      </w:r>
      <w:r>
        <w:t>shall be written in English.</w:t>
      </w:r>
      <w:r w:rsidR="00A23185">
        <w:t xml:space="preserve"> </w:t>
      </w:r>
      <w:r>
        <w:t xml:space="preserve"> </w:t>
      </w:r>
      <w:r w:rsidRPr="0091177B">
        <w:t xml:space="preserve">Measurements of physical quantity shall be in Australian legal units as prescribed under the </w:t>
      </w:r>
      <w:r w:rsidRPr="007A755D">
        <w:rPr>
          <w:i/>
        </w:rPr>
        <w:t>National Measurement Act 1960</w:t>
      </w:r>
      <w:r>
        <w:rPr>
          <w:i/>
        </w:rPr>
        <w:t xml:space="preserve"> </w:t>
      </w:r>
      <w:r>
        <w:t>(Cth)</w:t>
      </w:r>
      <w:r w:rsidRPr="0091177B">
        <w:t xml:space="preserve">, or, if </w:t>
      </w:r>
      <w:r>
        <w:t>S</w:t>
      </w:r>
      <w:r w:rsidRPr="0091177B">
        <w:t>upplies are imported, units of measurement as agreed by the Commonwealth Representative.</w:t>
      </w:r>
    </w:p>
    <w:p w14:paraId="31783F66" w14:textId="77777777" w:rsidR="00390176" w:rsidRPr="00253DEF" w:rsidRDefault="00390176" w:rsidP="006D1CBC">
      <w:pPr>
        <w:pStyle w:val="COTCOCLV2-ASDEFCON"/>
      </w:pPr>
      <w:bookmarkStart w:id="295" w:name="_Hlt111364756"/>
      <w:bookmarkStart w:id="296" w:name="_Toc96403544"/>
      <w:bookmarkStart w:id="297" w:name="_Ref99435449"/>
      <w:bookmarkStart w:id="298" w:name="_Ref111004823"/>
      <w:bookmarkStart w:id="299" w:name="_Ref228678287"/>
      <w:bookmarkStart w:id="300" w:name="_Ref228678329"/>
      <w:bookmarkStart w:id="301" w:name="_Ref228680230"/>
      <w:bookmarkStart w:id="302" w:name="_Toc229471724"/>
      <w:bookmarkStart w:id="303" w:name="_Ref436302094"/>
      <w:bookmarkStart w:id="304" w:name="_Toc480531967"/>
      <w:bookmarkStart w:id="305" w:name="_Toc505695101"/>
      <w:bookmarkStart w:id="306" w:name="_Toc506111867"/>
      <w:bookmarkStart w:id="307" w:name="_Toc175216137"/>
      <w:bookmarkStart w:id="308" w:name="_Toc153354100"/>
      <w:bookmarkEnd w:id="295"/>
      <w:r w:rsidRPr="00253DEF">
        <w:t>Term (Core)</w:t>
      </w:r>
      <w:bookmarkEnd w:id="296"/>
      <w:bookmarkEnd w:id="297"/>
      <w:bookmarkEnd w:id="298"/>
      <w:bookmarkEnd w:id="299"/>
      <w:bookmarkEnd w:id="300"/>
      <w:bookmarkEnd w:id="301"/>
      <w:bookmarkEnd w:id="302"/>
      <w:bookmarkEnd w:id="303"/>
      <w:bookmarkEnd w:id="304"/>
      <w:bookmarkEnd w:id="305"/>
      <w:bookmarkEnd w:id="306"/>
      <w:bookmarkEnd w:id="307"/>
      <w:bookmarkEnd w:id="308"/>
    </w:p>
    <w:p w14:paraId="6D24FC13" w14:textId="77777777" w:rsidR="001B038F" w:rsidRDefault="001B038F" w:rsidP="006D1CBC">
      <w:pPr>
        <w:pStyle w:val="NoteToDrafters-ASDEFCON"/>
      </w:pPr>
      <w:r>
        <w:t>Note to drafters:  ASDEFCON (Standing Offer for Goods)</w:t>
      </w:r>
      <w:r w:rsidRPr="0028297E">
        <w:t xml:space="preserve"> has been drafted on the basis that each standing offer would generally be in place for three years, with an option for two additional 12</w:t>
      </w:r>
      <w:r w:rsidR="009F1FF0">
        <w:t xml:space="preserve"> </w:t>
      </w:r>
      <w:r w:rsidRPr="0028297E">
        <w:t>month extensions</w:t>
      </w:r>
      <w:r>
        <w:t xml:space="preserve">. </w:t>
      </w:r>
    </w:p>
    <w:p w14:paraId="3EE764CE" w14:textId="19E8CE63" w:rsidR="00390176" w:rsidRPr="00253DEF" w:rsidRDefault="00390176" w:rsidP="006D1CBC">
      <w:pPr>
        <w:pStyle w:val="COTCOCLV3-ASDEFCON"/>
      </w:pPr>
      <w:bookmarkStart w:id="309" w:name="_Ref456967102"/>
      <w:r w:rsidRPr="00253DEF">
        <w:t>The Deed is legally binding from the Effective Date</w:t>
      </w:r>
      <w:r w:rsidR="00386DAC">
        <w:t xml:space="preserve"> specified in the Details Schedule</w:t>
      </w:r>
      <w:r w:rsidRPr="00253DEF">
        <w:t xml:space="preserve">.  Unless terminated earlier and subject to </w:t>
      </w:r>
      <w:r w:rsidR="00E50327">
        <w:t xml:space="preserve">this </w:t>
      </w:r>
      <w:r w:rsidRPr="00253DEF">
        <w:t xml:space="preserve">clause </w:t>
      </w:r>
      <w:r w:rsidR="00BC6C2A" w:rsidRPr="00253DEF">
        <w:fldChar w:fldCharType="begin"/>
      </w:r>
      <w:r w:rsidR="00BC6C2A" w:rsidRPr="00253DEF">
        <w:instrText xml:space="preserve"> REF _Ref228678287 \r \h </w:instrText>
      </w:r>
      <w:r w:rsidR="00253DEF">
        <w:instrText xml:space="preserve"> \* MERGEFORMAT </w:instrText>
      </w:r>
      <w:r w:rsidR="00BC6C2A" w:rsidRPr="00253DEF">
        <w:fldChar w:fldCharType="separate"/>
      </w:r>
      <w:r w:rsidR="00E23E56">
        <w:t>1.3</w:t>
      </w:r>
      <w:r w:rsidR="00BC6C2A" w:rsidRPr="00253DEF">
        <w:fldChar w:fldCharType="end"/>
      </w:r>
      <w:r w:rsidRPr="00253DEF">
        <w:t xml:space="preserve">, the Deed expires </w:t>
      </w:r>
      <w:r w:rsidR="00386DAC">
        <w:t>on the Expiry Date specified in the Details Schedule</w:t>
      </w:r>
      <w:r w:rsidRPr="00253DEF">
        <w:t>.</w:t>
      </w:r>
      <w:bookmarkEnd w:id="309"/>
      <w:r w:rsidRPr="00253DEF">
        <w:t xml:space="preserve"> </w:t>
      </w:r>
    </w:p>
    <w:p w14:paraId="4E130F12" w14:textId="77777777" w:rsidR="00390176" w:rsidRPr="00253DEF" w:rsidRDefault="00390176" w:rsidP="002D5A5C">
      <w:pPr>
        <w:pStyle w:val="COTCOCLV3-ASDEFCON"/>
      </w:pPr>
      <w:bookmarkStart w:id="310" w:name="_Ref99435521"/>
      <w:r w:rsidRPr="00253DEF">
        <w:t xml:space="preserve">The Commonwealth may extend the Term for 12 months by giving the Contractor notice in writing not less than </w:t>
      </w:r>
      <w:r w:rsidR="009F1FF0">
        <w:t>30</w:t>
      </w:r>
      <w:r w:rsidRPr="00253DEF">
        <w:t xml:space="preserve"> days before the date on which the Deed would otherwise expire.</w:t>
      </w:r>
      <w:bookmarkEnd w:id="310"/>
      <w:r w:rsidRPr="00253DEF">
        <w:t xml:space="preserve"> </w:t>
      </w:r>
    </w:p>
    <w:p w14:paraId="4C361661" w14:textId="37FD665B" w:rsidR="00390176" w:rsidRPr="00253DEF" w:rsidRDefault="00390176" w:rsidP="002D5A5C">
      <w:pPr>
        <w:pStyle w:val="COTCOCLV3-ASDEFCON"/>
      </w:pPr>
      <w:bookmarkStart w:id="311" w:name="_Ref99435549"/>
      <w:r w:rsidRPr="00253DEF">
        <w:t xml:space="preserve">The Commonwealth may extend the Term for a second period of 12 months by giving the Contractor notice in writing not less than </w:t>
      </w:r>
      <w:r w:rsidR="009F1FF0">
        <w:t>30</w:t>
      </w:r>
      <w:r w:rsidRPr="00253DEF">
        <w:t xml:space="preserve"> days before the date on which the Deed would otherwise expire under clause </w:t>
      </w:r>
      <w:r w:rsidRPr="00253DEF">
        <w:fldChar w:fldCharType="begin"/>
      </w:r>
      <w:r w:rsidRPr="00253DEF">
        <w:instrText xml:space="preserve"> REF _Ref99435521 \r \h </w:instrText>
      </w:r>
      <w:r w:rsidR="00253DEF">
        <w:instrText xml:space="preserve"> \* MERGEFORMAT </w:instrText>
      </w:r>
      <w:r w:rsidRPr="00253DEF">
        <w:fldChar w:fldCharType="separate"/>
      </w:r>
      <w:r w:rsidR="00E23E56">
        <w:t>1.3.2</w:t>
      </w:r>
      <w:r w:rsidRPr="00253DEF">
        <w:fldChar w:fldCharType="end"/>
      </w:r>
      <w:r w:rsidRPr="00253DEF">
        <w:t>.</w:t>
      </w:r>
      <w:bookmarkEnd w:id="311"/>
      <w:r w:rsidRPr="00253DEF">
        <w:t xml:space="preserve"> </w:t>
      </w:r>
    </w:p>
    <w:p w14:paraId="52057635" w14:textId="0D64F8B7" w:rsidR="00390176" w:rsidRPr="00253DEF" w:rsidRDefault="00390176" w:rsidP="002D5A5C">
      <w:pPr>
        <w:pStyle w:val="COTCOCLV3-ASDEFCON"/>
      </w:pPr>
      <w:r w:rsidRPr="00253DEF">
        <w:t xml:space="preserve">Without affecting the extensions to the Term made by a notice under clause </w:t>
      </w:r>
      <w:r w:rsidRPr="00253DEF">
        <w:fldChar w:fldCharType="begin"/>
      </w:r>
      <w:r w:rsidRPr="00253DEF">
        <w:instrText xml:space="preserve"> REF _Ref99435521 \r \h </w:instrText>
      </w:r>
      <w:r w:rsidR="00253DEF">
        <w:instrText xml:space="preserve"> \* MERGEFORMAT </w:instrText>
      </w:r>
      <w:r w:rsidRPr="00253DEF">
        <w:fldChar w:fldCharType="separate"/>
      </w:r>
      <w:r w:rsidR="00E23E56">
        <w:t>1.3.2</w:t>
      </w:r>
      <w:r w:rsidRPr="00253DEF">
        <w:fldChar w:fldCharType="end"/>
      </w:r>
      <w:r w:rsidRPr="00253DEF">
        <w:t xml:space="preserve"> or </w:t>
      </w:r>
      <w:r w:rsidRPr="00253DEF">
        <w:fldChar w:fldCharType="begin"/>
      </w:r>
      <w:r w:rsidRPr="00253DEF">
        <w:instrText xml:space="preserve"> REF _Ref99435549 \r \h </w:instrText>
      </w:r>
      <w:r w:rsidR="00253DEF">
        <w:instrText xml:space="preserve"> \* MERGEFORMAT </w:instrText>
      </w:r>
      <w:r w:rsidRPr="00253DEF">
        <w:fldChar w:fldCharType="separate"/>
      </w:r>
      <w:r w:rsidR="00E23E56">
        <w:t>1.3.3</w:t>
      </w:r>
      <w:r w:rsidRPr="00253DEF">
        <w:fldChar w:fldCharType="end"/>
      </w:r>
      <w:r w:rsidRPr="00253DEF">
        <w:t>, the Commonwealth shall specify in that notice the adjustments which shall be made to the Deed to give effect to the extension of the Deed and each party shall amend its copy of the Deed in accordance with that notice.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A23185" w14:paraId="39AC1A2C" w14:textId="77777777" w:rsidTr="00A23185">
        <w:tc>
          <w:tcPr>
            <w:tcW w:w="9286" w:type="dxa"/>
            <w:shd w:val="clear" w:color="auto" w:fill="auto"/>
          </w:tcPr>
          <w:p w14:paraId="3694A978" w14:textId="77777777" w:rsidR="00A23185" w:rsidRPr="001563F4" w:rsidRDefault="00A23185" w:rsidP="006D1CBC">
            <w:pPr>
              <w:pStyle w:val="ASDEFCONOption"/>
            </w:pPr>
            <w:r>
              <w:t>Option:  For when price adjustments will be allowed and Option B</w:t>
            </w:r>
            <w:r w:rsidRPr="001563F4">
              <w:t xml:space="preserve"> is selected at clause 2 of Annex C to the conditions of tender</w:t>
            </w:r>
            <w:r>
              <w:t xml:space="preserve">. </w:t>
            </w:r>
          </w:p>
          <w:p w14:paraId="00362EC0" w14:textId="05F3F5B6" w:rsidR="00A23185" w:rsidRDefault="00A23185" w:rsidP="00A23185">
            <w:pPr>
              <w:pStyle w:val="COTCOCLV3-ASDEFCON"/>
            </w:pPr>
            <w:r w:rsidRPr="00253DEF">
              <w:t xml:space="preserve">Any adjustments, including any adjustments to reflect fluctuations in the cost of labour and materials, that result from the operation of </w:t>
            </w:r>
            <w:r>
              <w:t xml:space="preserve">this </w:t>
            </w:r>
            <w:r w:rsidRPr="00253DEF">
              <w:t xml:space="preserve">clause </w:t>
            </w:r>
            <w:r w:rsidRPr="00253DEF">
              <w:fldChar w:fldCharType="begin"/>
            </w:r>
            <w:r w:rsidRPr="00253DEF">
              <w:instrText xml:space="preserve"> REF _Ref228678329 \r \h </w:instrText>
            </w:r>
            <w:r>
              <w:instrText xml:space="preserve"> \* MERGEFORMAT </w:instrText>
            </w:r>
            <w:r w:rsidRPr="00253DEF">
              <w:fldChar w:fldCharType="separate"/>
            </w:r>
            <w:r w:rsidR="00E23E56">
              <w:t>1.3</w:t>
            </w:r>
            <w:r w:rsidRPr="00253DEF">
              <w:fldChar w:fldCharType="end"/>
            </w:r>
            <w:r>
              <w:t>,</w:t>
            </w:r>
            <w:r w:rsidRPr="00253DEF">
              <w:t xml:space="preserve"> shall be calculated in accordance with the formula set out in clause 1.1 of Attachment D</w:t>
            </w:r>
            <w:r>
              <w:t>.</w:t>
            </w:r>
          </w:p>
        </w:tc>
      </w:tr>
    </w:tbl>
    <w:p w14:paraId="201C8229" w14:textId="77777777" w:rsidR="00BF3E05" w:rsidRDefault="00BF3E05" w:rsidP="00871DDC">
      <w:pPr>
        <w:pStyle w:val="ASDEFCONOptionSpace"/>
        <w:rPr>
          <w:del w:id="312" w:author="Prabhu, Akshata MS" w:date="2024-08-23T14:31:00Z"/>
        </w:rPr>
      </w:pPr>
    </w:p>
    <w:p w14:paraId="1A74DA16" w14:textId="77777777" w:rsidR="00390176" w:rsidRPr="00253DEF" w:rsidRDefault="00390176" w:rsidP="002D5A5C">
      <w:pPr>
        <w:pStyle w:val="COTCOCLV3-ASDEFCON"/>
      </w:pPr>
      <w:r w:rsidRPr="00253DEF">
        <w:t xml:space="preserve">The Contractor shall </w:t>
      </w:r>
      <w:r w:rsidR="0026785A" w:rsidRPr="00253DEF">
        <w:t>fulfil</w:t>
      </w:r>
      <w:r w:rsidRPr="00253DEF">
        <w:t xml:space="preserve"> all Contracts entered into during the Term on the conditions current at the time the Contract is made notwithstanding that completion of the Contract may occur after the date on which the Deed has expired.</w:t>
      </w:r>
      <w:bookmarkStart w:id="313" w:name="_Hlt111364754"/>
      <w:bookmarkStart w:id="314" w:name="_Hlt111364680"/>
      <w:bookmarkEnd w:id="313"/>
      <w:bookmarkEnd w:id="314"/>
      <w:r w:rsidRPr="00253DEF">
        <w:t xml:space="preserve"> </w:t>
      </w:r>
    </w:p>
    <w:p w14:paraId="0FDF4687" w14:textId="77777777" w:rsidR="00390176" w:rsidRPr="00253DEF" w:rsidRDefault="00390176" w:rsidP="006D1CBC">
      <w:pPr>
        <w:pStyle w:val="COTCOCLV2-ASDEFCON"/>
      </w:pPr>
      <w:bookmarkStart w:id="315" w:name="_Toc229471725"/>
      <w:bookmarkStart w:id="316" w:name="_Toc480531968"/>
      <w:bookmarkStart w:id="317" w:name="_Toc505695102"/>
      <w:bookmarkStart w:id="318" w:name="_Toc506111868"/>
      <w:bookmarkStart w:id="319" w:name="_Toc175216138"/>
      <w:bookmarkStart w:id="320" w:name="_Toc96403546"/>
      <w:bookmarkStart w:id="321" w:name="_Ref111004968"/>
      <w:bookmarkStart w:id="322" w:name="_Toc153354101"/>
      <w:r w:rsidRPr="00253DEF">
        <w:t>Entire Agreement (Core)</w:t>
      </w:r>
      <w:bookmarkEnd w:id="315"/>
      <w:bookmarkEnd w:id="316"/>
      <w:bookmarkEnd w:id="317"/>
      <w:bookmarkEnd w:id="318"/>
      <w:bookmarkEnd w:id="319"/>
      <w:bookmarkEnd w:id="322"/>
    </w:p>
    <w:p w14:paraId="03A155EE" w14:textId="77777777" w:rsidR="00390176" w:rsidRPr="00253DEF" w:rsidRDefault="00563437" w:rsidP="002D5A5C">
      <w:pPr>
        <w:pStyle w:val="COTCOCLV3-ASDEFCON"/>
      </w:pPr>
      <w:r>
        <w:t xml:space="preserve">To the extent permitted by law, </w:t>
      </w:r>
      <w:r w:rsidR="008A2E93">
        <w:t>t</w:t>
      </w:r>
      <w:r w:rsidR="00390176" w:rsidRPr="00253DEF">
        <w:t>he Deed, and each Contract, represents the parties’ entire agreement in relation to the subject matter and supersedes all tendered offers and prior representations, communications, agreements, statements and understandings, whether oral or in writing.</w:t>
      </w:r>
    </w:p>
    <w:p w14:paraId="5F6A375E" w14:textId="77777777" w:rsidR="00390176" w:rsidRPr="00253DEF" w:rsidRDefault="00390176" w:rsidP="006D1CBC">
      <w:pPr>
        <w:pStyle w:val="COTCOCLV2-ASDEFCON"/>
      </w:pPr>
      <w:bookmarkStart w:id="323" w:name="_Toc229471726"/>
      <w:bookmarkStart w:id="324" w:name="_Toc480531969"/>
      <w:bookmarkStart w:id="325" w:name="_Toc505695103"/>
      <w:bookmarkStart w:id="326" w:name="_Toc506111869"/>
      <w:bookmarkStart w:id="327" w:name="_Toc175216139"/>
      <w:bookmarkStart w:id="328" w:name="_Toc153354102"/>
      <w:r w:rsidRPr="00253DEF">
        <w:t>Precedence of Documents (Core)</w:t>
      </w:r>
      <w:bookmarkEnd w:id="320"/>
      <w:bookmarkEnd w:id="321"/>
      <w:bookmarkEnd w:id="323"/>
      <w:bookmarkEnd w:id="324"/>
      <w:bookmarkEnd w:id="325"/>
      <w:bookmarkEnd w:id="326"/>
      <w:bookmarkEnd w:id="327"/>
      <w:bookmarkEnd w:id="328"/>
    </w:p>
    <w:p w14:paraId="08DAFBED" w14:textId="77777777" w:rsidR="00390176" w:rsidRPr="00253DEF" w:rsidRDefault="00390176" w:rsidP="002D5A5C">
      <w:pPr>
        <w:pStyle w:val="COTCOCLV3-ASDEFCON"/>
      </w:pPr>
      <w:r w:rsidRPr="00253DEF">
        <w:t xml:space="preserve">If there is any inconsistency between the terms of any documents that form part of </w:t>
      </w:r>
      <w:r w:rsidR="000634C5">
        <w:t>the</w:t>
      </w:r>
      <w:r w:rsidRPr="00253DEF">
        <w:t xml:space="preserve"> Deed, a descending order of precedence shall be accorded to:</w:t>
      </w:r>
    </w:p>
    <w:p w14:paraId="53FF605A" w14:textId="77777777" w:rsidR="00390176" w:rsidRPr="00253DEF" w:rsidRDefault="00390176" w:rsidP="002D5A5C">
      <w:pPr>
        <w:pStyle w:val="COTCOCLV4-ASDEFCON"/>
      </w:pPr>
      <w:r w:rsidRPr="00253DEF">
        <w:t xml:space="preserve">the </w:t>
      </w:r>
      <w:r w:rsidR="008A2E93">
        <w:t>COD (including the Details Schedule)</w:t>
      </w:r>
      <w:r w:rsidRPr="00253DEF">
        <w:t xml:space="preserve"> and the Glossary</w:t>
      </w:r>
      <w:r w:rsidR="008A2E93">
        <w:t xml:space="preserve"> (other than the referenced documents in the Glossary)</w:t>
      </w:r>
      <w:r w:rsidRPr="00253DEF">
        <w:t>;</w:t>
      </w:r>
    </w:p>
    <w:p w14:paraId="072051D0" w14:textId="77777777" w:rsidR="00390176" w:rsidRPr="00253DEF" w:rsidRDefault="00390176" w:rsidP="002D5A5C">
      <w:pPr>
        <w:pStyle w:val="COTCOCLV4-ASDEFCON"/>
      </w:pPr>
      <w:r w:rsidRPr="00253DEF">
        <w:t xml:space="preserve">the </w:t>
      </w:r>
      <w:r w:rsidR="006244E6">
        <w:t>a</w:t>
      </w:r>
      <w:r w:rsidRPr="00253DEF">
        <w:t xml:space="preserve">ttachments to the Deed, other than the Glossary; and </w:t>
      </w:r>
    </w:p>
    <w:p w14:paraId="7DEF485D" w14:textId="77777777" w:rsidR="00390176" w:rsidRPr="00253DEF" w:rsidRDefault="00390176" w:rsidP="002D5A5C">
      <w:pPr>
        <w:pStyle w:val="COTCOCLV4-ASDEFCON"/>
      </w:pPr>
      <w:r w:rsidRPr="00253DEF">
        <w:t>any document incorporated by express reference as part of the Deed;</w:t>
      </w:r>
    </w:p>
    <w:p w14:paraId="5FB813A4" w14:textId="77777777" w:rsidR="00390176" w:rsidRPr="00253DEF" w:rsidRDefault="00390176" w:rsidP="006D1CBC">
      <w:pPr>
        <w:pStyle w:val="COTCOCLV3NONUM-ASDEFCON"/>
      </w:pPr>
      <w:r w:rsidRPr="00253DEF">
        <w:t>so that the term in the higher ranked document, to the extent of the inconsistency, shall prevail.</w:t>
      </w:r>
    </w:p>
    <w:p w14:paraId="33D65E29" w14:textId="77777777" w:rsidR="00390176" w:rsidRPr="00253DEF" w:rsidRDefault="00390176" w:rsidP="006D1CBC">
      <w:pPr>
        <w:pStyle w:val="COTCOCLV2-ASDEFCON"/>
      </w:pPr>
      <w:bookmarkStart w:id="329" w:name="_Toc96403547"/>
      <w:bookmarkStart w:id="330" w:name="_Ref99423766"/>
      <w:bookmarkStart w:id="331" w:name="_Ref111004977"/>
      <w:bookmarkStart w:id="332" w:name="_Ref114307668"/>
      <w:bookmarkStart w:id="333" w:name="_Toc229471727"/>
      <w:bookmarkStart w:id="334" w:name="_Toc480531970"/>
      <w:bookmarkStart w:id="335" w:name="_Toc505695104"/>
      <w:bookmarkStart w:id="336" w:name="_Toc506111870"/>
      <w:bookmarkStart w:id="337" w:name="_Toc175216140"/>
      <w:bookmarkStart w:id="338" w:name="_Toc153354103"/>
      <w:r w:rsidRPr="00253DEF">
        <w:t>Formation, Scope and Operation of Deed (Core)</w:t>
      </w:r>
      <w:bookmarkEnd w:id="329"/>
      <w:bookmarkEnd w:id="330"/>
      <w:bookmarkEnd w:id="331"/>
      <w:bookmarkEnd w:id="332"/>
      <w:bookmarkEnd w:id="333"/>
      <w:bookmarkEnd w:id="334"/>
      <w:bookmarkEnd w:id="335"/>
      <w:bookmarkEnd w:id="336"/>
      <w:bookmarkEnd w:id="337"/>
      <w:bookmarkEnd w:id="338"/>
    </w:p>
    <w:p w14:paraId="41E70DBB" w14:textId="7D4A5106" w:rsidR="00390176" w:rsidRDefault="00390176" w:rsidP="002D5A5C">
      <w:pPr>
        <w:pStyle w:val="COTCOCLV3-ASDEFCON"/>
      </w:pPr>
      <w:r w:rsidRPr="00253DEF">
        <w:t>The Deed constitutes a standing offer for the Term during which the Commonwealth may require the Contractor to provide Supplies as and when required by the Commonw</w:t>
      </w:r>
      <w:r w:rsidR="00F55185">
        <w:t xml:space="preserve">ealth in accordance with clause </w:t>
      </w:r>
      <w:r w:rsidR="00F55185">
        <w:fldChar w:fldCharType="begin"/>
      </w:r>
      <w:r w:rsidR="00F55185">
        <w:instrText xml:space="preserve"> REF _Ref446072532 \r \h </w:instrText>
      </w:r>
      <w:r w:rsidR="00F55185">
        <w:fldChar w:fldCharType="separate"/>
      </w:r>
      <w:r w:rsidR="00E23E56">
        <w:t>1.7</w:t>
      </w:r>
      <w:r w:rsidR="00F55185">
        <w:fldChar w:fldCharType="end"/>
      </w:r>
      <w:r w:rsidRPr="00253DE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CA4087" w14:paraId="0078CAC7" w14:textId="77777777" w:rsidTr="00382A35">
        <w:trPr>
          <w:trHeight w:val="1492"/>
        </w:trPr>
        <w:tc>
          <w:tcPr>
            <w:tcW w:w="9286" w:type="dxa"/>
          </w:tcPr>
          <w:p w14:paraId="580699AC" w14:textId="77777777" w:rsidR="00CA4087" w:rsidRPr="00CD1A63" w:rsidRDefault="00CA4087" w:rsidP="006D1CBC">
            <w:pPr>
              <w:pStyle w:val="ASDEFCONOption"/>
            </w:pPr>
            <w:r w:rsidRPr="00CD1A63">
              <w:t xml:space="preserve">Option:  For when </w:t>
            </w:r>
            <w:r w:rsidR="00237391">
              <w:t>a standing offer panel arrangement is being established.</w:t>
            </w:r>
          </w:p>
          <w:p w14:paraId="1042340E" w14:textId="77777777" w:rsidR="00CA4087" w:rsidRPr="000935DB" w:rsidRDefault="00CA4087" w:rsidP="002D5A5C">
            <w:pPr>
              <w:pStyle w:val="COTCOCLV3-ASDEFCON"/>
            </w:pPr>
            <w:r w:rsidRPr="00253DEF">
              <w:t>The Contractor acknowledges that</w:t>
            </w:r>
            <w:r w:rsidRPr="000935DB">
              <w:t>:</w:t>
            </w:r>
          </w:p>
          <w:p w14:paraId="56D3A506" w14:textId="77777777" w:rsidR="00CA4087" w:rsidRPr="000935DB" w:rsidRDefault="00CA4087" w:rsidP="002D5A5C">
            <w:pPr>
              <w:pStyle w:val="COTCOCLV4-ASDEFCON"/>
            </w:pPr>
            <w:r w:rsidRPr="00253DEF">
              <w:t xml:space="preserve">the Commonwealth has established </w:t>
            </w:r>
            <w:r>
              <w:t>the</w:t>
            </w:r>
            <w:r w:rsidRPr="00253DEF">
              <w:t xml:space="preserve"> Panel; and</w:t>
            </w:r>
          </w:p>
          <w:p w14:paraId="106EA9E7" w14:textId="77777777" w:rsidR="00CA4087" w:rsidRPr="00F450C6" w:rsidRDefault="00CA4087" w:rsidP="002D5A5C">
            <w:pPr>
              <w:pStyle w:val="COTCOCLV4-ASDEFCON"/>
            </w:pPr>
            <w:r w:rsidRPr="00253DEF">
              <w:t>it is one of a number of suppliers on the Panel which may be requested to provide Supplies</w:t>
            </w:r>
            <w:r>
              <w:t>.</w:t>
            </w:r>
          </w:p>
        </w:tc>
      </w:tr>
    </w:tbl>
    <w:p w14:paraId="3507EF30" w14:textId="77777777" w:rsidR="005069D6" w:rsidRDefault="005069D6" w:rsidP="006D1CBC">
      <w:pPr>
        <w:pStyle w:val="ASDEFCONOptionSpace"/>
      </w:pPr>
      <w:bookmarkStart w:id="339" w:name="_Toc96403548"/>
      <w:bookmarkStart w:id="340" w:name="_Ref97368479"/>
      <w:bookmarkStart w:id="341" w:name="_Ref99424616"/>
      <w:bookmarkStart w:id="342" w:name="_Ref111004986"/>
      <w:bookmarkStart w:id="343" w:name="_Toc229471728"/>
      <w:bookmarkStart w:id="344" w:name="_Ref263069461"/>
    </w:p>
    <w:p w14:paraId="0C6FD571" w14:textId="77777777" w:rsidR="00390176" w:rsidRPr="00253DEF" w:rsidRDefault="00390176" w:rsidP="006D1CBC">
      <w:pPr>
        <w:pStyle w:val="COTCOCLV2-ASDEFCON"/>
      </w:pPr>
      <w:bookmarkStart w:id="345" w:name="_Ref446072532"/>
      <w:bookmarkStart w:id="346" w:name="_Ref455046190"/>
      <w:bookmarkStart w:id="347" w:name="_Toc480531971"/>
      <w:bookmarkStart w:id="348" w:name="_Toc505695105"/>
      <w:bookmarkStart w:id="349" w:name="_Toc506111871"/>
      <w:bookmarkStart w:id="350" w:name="_Toc175216141"/>
      <w:bookmarkStart w:id="351" w:name="_Toc153354104"/>
      <w:r w:rsidRPr="00253DEF">
        <w:t>Ordering Supplies (Core)</w:t>
      </w:r>
      <w:bookmarkEnd w:id="339"/>
      <w:bookmarkEnd w:id="340"/>
      <w:bookmarkEnd w:id="341"/>
      <w:bookmarkEnd w:id="342"/>
      <w:bookmarkEnd w:id="343"/>
      <w:bookmarkEnd w:id="344"/>
      <w:bookmarkEnd w:id="345"/>
      <w:bookmarkEnd w:id="346"/>
      <w:bookmarkEnd w:id="347"/>
      <w:bookmarkEnd w:id="348"/>
      <w:bookmarkEnd w:id="349"/>
      <w:bookmarkEnd w:id="350"/>
      <w:bookmarkEnd w:id="351"/>
      <w:r w:rsidRPr="00253DEF">
        <w:t xml:space="preserve">  </w:t>
      </w:r>
    </w:p>
    <w:p w14:paraId="395BF63A" w14:textId="77777777" w:rsidR="00390176" w:rsidRPr="00253DEF" w:rsidRDefault="00390176" w:rsidP="002D5A5C">
      <w:pPr>
        <w:pStyle w:val="COTCOCLV3-ASDEFCON"/>
      </w:pPr>
      <w:r w:rsidRPr="00253DEF">
        <w:t xml:space="preserve">The range of Supplies which the Contractor offers the Commonwealth and the terms on which those Supplies are to be delivered are set out in </w:t>
      </w:r>
      <w:r w:rsidR="00DF2F83">
        <w:t xml:space="preserve">the Price and Delivery Schedule at </w:t>
      </w:r>
      <w:r w:rsidRPr="00253DEF">
        <w:t xml:space="preserve">Attachment A.  If the Commonwealth requires any Supplies an Authorised Officer shall deliver an Official Order to the Contractor which specifies the Supplies it requires from those listed in </w:t>
      </w:r>
      <w:r w:rsidR="00DF2F83">
        <w:t>the Price and Delivery Schedule</w:t>
      </w:r>
      <w:r w:rsidRPr="00253DEF">
        <w:t>.</w:t>
      </w:r>
    </w:p>
    <w:p w14:paraId="1801EAAC" w14:textId="339FE34F" w:rsidR="00390176" w:rsidRPr="00253DEF" w:rsidRDefault="00390176" w:rsidP="006D1CBC">
      <w:pPr>
        <w:pStyle w:val="NoteToDrafters-ASDEFCON"/>
      </w:pPr>
      <w:r w:rsidRPr="00253DEF">
        <w:t xml:space="preserve">Note to drafters:  Clause </w:t>
      </w:r>
      <w:r w:rsidR="008E3E82">
        <w:fldChar w:fldCharType="begin"/>
      </w:r>
      <w:r w:rsidR="008E3E82">
        <w:instrText xml:space="preserve"> REF _Ref263331775 \r \h </w:instrText>
      </w:r>
      <w:r w:rsidR="008E3E82">
        <w:fldChar w:fldCharType="separate"/>
      </w:r>
      <w:r w:rsidR="00E23E56">
        <w:t>1.7.2</w:t>
      </w:r>
      <w:r w:rsidR="008E3E82">
        <w:fldChar w:fldCharType="end"/>
      </w:r>
      <w:r w:rsidR="000F7BA7" w:rsidRPr="00253DEF">
        <w:t xml:space="preserve"> </w:t>
      </w:r>
      <w:r w:rsidRPr="00253DEF">
        <w:t xml:space="preserve">permits Defence to seek competitive </w:t>
      </w:r>
      <w:r w:rsidR="00D27655">
        <w:t>Quotations</w:t>
      </w:r>
      <w:r w:rsidR="00D27655" w:rsidRPr="00253DEF">
        <w:t xml:space="preserve"> </w:t>
      </w:r>
      <w:r w:rsidRPr="00253DEF">
        <w:t xml:space="preserve">from one of more suppliers on the Panel, but does not give additional guidance as to the circumstances in which </w:t>
      </w:r>
      <w:r w:rsidR="00032559">
        <w:t>Quotations</w:t>
      </w:r>
      <w:r w:rsidR="00032559" w:rsidRPr="00253DEF">
        <w:t xml:space="preserve"> </w:t>
      </w:r>
      <w:r w:rsidRPr="00253DEF">
        <w:t xml:space="preserve">would be requested. </w:t>
      </w:r>
      <w:r w:rsidR="001D2C6D">
        <w:t xml:space="preserve"> </w:t>
      </w:r>
      <w:r w:rsidRPr="00253DEF">
        <w:t xml:space="preserve">Drafters could consider including a further provision setting out such circumstances, e.g. a threshold amount above which competitive </w:t>
      </w:r>
      <w:r w:rsidR="00032559">
        <w:t>Quotations</w:t>
      </w:r>
      <w:r w:rsidR="00032559" w:rsidRPr="00253DEF">
        <w:t xml:space="preserve"> </w:t>
      </w:r>
      <w:r w:rsidRPr="00253DEF">
        <w:t xml:space="preserve">would be sought. </w:t>
      </w:r>
      <w:r w:rsidR="001D2C6D">
        <w:t xml:space="preserve"> </w:t>
      </w:r>
      <w:r w:rsidRPr="00253DEF">
        <w:t>If so, one option could be to include the following text after the first sentence in clause</w:t>
      </w:r>
      <w:r w:rsidR="00B11BA9" w:rsidRPr="00253DEF">
        <w:t xml:space="preserve"> </w:t>
      </w:r>
      <w:r w:rsidR="008A2E93">
        <w:fldChar w:fldCharType="begin"/>
      </w:r>
      <w:r w:rsidR="008A2E93">
        <w:instrText xml:space="preserve"> REF _Ref263331775 \w \h </w:instrText>
      </w:r>
      <w:r w:rsidR="008A2E93">
        <w:fldChar w:fldCharType="separate"/>
      </w:r>
      <w:r w:rsidR="00E23E56">
        <w:t>1.7.2</w:t>
      </w:r>
      <w:r w:rsidR="008A2E93">
        <w:fldChar w:fldCharType="end"/>
      </w:r>
      <w:r w:rsidRPr="00253DEF">
        <w:t xml:space="preserve">: ‘It is expected that the Commonwealth would normally seek a competitive </w:t>
      </w:r>
      <w:r w:rsidR="00EF0421">
        <w:t>Quotation</w:t>
      </w:r>
      <w:r w:rsidR="00EF0421" w:rsidRPr="00253DEF">
        <w:t xml:space="preserve"> </w:t>
      </w:r>
      <w:r w:rsidRPr="00253DEF">
        <w:t xml:space="preserve">from other suppliers if the value of the particular Supplies are likely to exceed $[…INSERT AMOUNT…] (including GST)’. </w:t>
      </w:r>
      <w:r w:rsidR="00D23686">
        <w:t xml:space="preserve"> </w:t>
      </w:r>
      <w:r w:rsidRPr="00253DEF">
        <w:t>Drafters would need to insert an appropriate threshold amount.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3686" w14:paraId="74DC61DC" w14:textId="77777777" w:rsidTr="00D23686">
        <w:tc>
          <w:tcPr>
            <w:tcW w:w="9286" w:type="dxa"/>
            <w:shd w:val="clear" w:color="auto" w:fill="auto"/>
          </w:tcPr>
          <w:p w14:paraId="1C949151" w14:textId="77777777" w:rsidR="00D23686" w:rsidRPr="004677DB" w:rsidRDefault="00D23686" w:rsidP="006D1CBC">
            <w:pPr>
              <w:pStyle w:val="ASDEFCONOption"/>
            </w:pPr>
            <w:bookmarkStart w:id="352" w:name="_Ref113158793"/>
            <w:r w:rsidRPr="004677DB">
              <w:t>Option:  For when a standing offer panel arrangement is being established</w:t>
            </w:r>
            <w:r>
              <w:t>.</w:t>
            </w:r>
          </w:p>
          <w:p w14:paraId="0A97992F" w14:textId="77777777" w:rsidR="00D23686" w:rsidRDefault="00D23686" w:rsidP="00D23686">
            <w:pPr>
              <w:pStyle w:val="COTCOCLV3-ASDEFCON"/>
            </w:pPr>
            <w:bookmarkStart w:id="353" w:name="_Ref263331775"/>
            <w:r>
              <w:t>T</w:t>
            </w:r>
            <w:r w:rsidRPr="00253DEF">
              <w:t xml:space="preserve">he Authorised Officer may seek competitive </w:t>
            </w:r>
            <w:r>
              <w:t>Q</w:t>
            </w:r>
            <w:r w:rsidRPr="00253DEF">
              <w:t>uot</w:t>
            </w:r>
            <w:r>
              <w:t>ation</w:t>
            </w:r>
            <w:r w:rsidRPr="00253DEF">
              <w:t>s from one or more suppliers on the Panel</w:t>
            </w:r>
            <w:r w:rsidRPr="009F1FF0">
              <w:t>.</w:t>
            </w:r>
            <w:bookmarkEnd w:id="352"/>
            <w:bookmarkEnd w:id="353"/>
            <w:r w:rsidRPr="00253DEF">
              <w:t xml:space="preserve"> </w:t>
            </w:r>
          </w:p>
        </w:tc>
      </w:tr>
    </w:tbl>
    <w:p w14:paraId="45A32131" w14:textId="77777777" w:rsidR="001D1498" w:rsidRPr="00382A35" w:rsidRDefault="001D1498" w:rsidP="006D1CB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23686" w14:paraId="7E39592D" w14:textId="77777777" w:rsidTr="00D23686">
        <w:tc>
          <w:tcPr>
            <w:tcW w:w="9286" w:type="dxa"/>
            <w:shd w:val="clear" w:color="auto" w:fill="auto"/>
          </w:tcPr>
          <w:p w14:paraId="1E3D40C6" w14:textId="77777777" w:rsidR="00D23686" w:rsidRPr="00C04509" w:rsidRDefault="00D23686" w:rsidP="006D1CBC">
            <w:pPr>
              <w:pStyle w:val="ASDEFCONOption"/>
            </w:pPr>
            <w:r>
              <w:t xml:space="preserve">Option:  For when a standing offer arrangement is being established with a single supplier. </w:t>
            </w:r>
          </w:p>
          <w:p w14:paraId="2EEABBF4" w14:textId="77777777" w:rsidR="00D23686" w:rsidRDefault="00D23686" w:rsidP="00D23686">
            <w:pPr>
              <w:pStyle w:val="COTCOCLV3-ASDEFCON"/>
            </w:pPr>
            <w:r>
              <w:t>If the Commonwealth requires any Supplies, the Authorised Officer may invite the Contractor to submit Quotations on the basis of the Price and Delivery Schedule or on any other basis as required by the Commonwealth including on a fixed price basis</w:t>
            </w:r>
            <w:r w:rsidRPr="009F1FF0">
              <w:t>.</w:t>
            </w:r>
          </w:p>
        </w:tc>
      </w:tr>
    </w:tbl>
    <w:p w14:paraId="00BA3451" w14:textId="77777777" w:rsidR="00BF3E05" w:rsidRDefault="00BF3E05" w:rsidP="00871DDC">
      <w:pPr>
        <w:pStyle w:val="ASDEFCONOptionSpace"/>
        <w:rPr>
          <w:del w:id="354" w:author="Prabhu, Akshata MS" w:date="2024-08-23T14:31:00Z"/>
        </w:rPr>
      </w:pPr>
    </w:p>
    <w:p w14:paraId="791F15DF" w14:textId="77777777" w:rsidR="002401A7" w:rsidRPr="00253DEF" w:rsidRDefault="002401A7" w:rsidP="002D5A5C">
      <w:pPr>
        <w:pStyle w:val="COTCOCLV3-ASDEFCON"/>
      </w:pPr>
      <w:r w:rsidRPr="00253DEF">
        <w:t xml:space="preserve">The Contractor shall provide </w:t>
      </w:r>
      <w:r w:rsidR="00641224" w:rsidRPr="00253DEF">
        <w:t xml:space="preserve">either a </w:t>
      </w:r>
      <w:r w:rsidR="008B4FF5">
        <w:t>Q</w:t>
      </w:r>
      <w:r w:rsidR="00641224" w:rsidRPr="00253DEF">
        <w:t>uotation in writing</w:t>
      </w:r>
      <w:r w:rsidRPr="00253DEF">
        <w:t xml:space="preserve"> or a notice declining the invitation, in writing within </w:t>
      </w:r>
      <w:r w:rsidR="000529D7">
        <w:t>five Working Days</w:t>
      </w:r>
      <w:r w:rsidR="00382A35" w:rsidRPr="00253DEF">
        <w:t xml:space="preserve"> </w:t>
      </w:r>
      <w:r w:rsidRPr="00253DEF">
        <w:t xml:space="preserve">from receipt of the request.  The </w:t>
      </w:r>
      <w:r w:rsidR="00610F79">
        <w:t>Q</w:t>
      </w:r>
      <w:r w:rsidRPr="00253DEF">
        <w:t xml:space="preserve">uotation shall </w:t>
      </w:r>
      <w:r w:rsidR="00641224" w:rsidRPr="00253DEF">
        <w:t>contain all the information required by the</w:t>
      </w:r>
      <w:r w:rsidRPr="00253DEF">
        <w:t xml:space="preserve"> Price and Delivery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537695" w14:paraId="3D42B3A8" w14:textId="77777777" w:rsidTr="006F59BA">
        <w:trPr>
          <w:trHeight w:val="1561"/>
        </w:trPr>
        <w:tc>
          <w:tcPr>
            <w:tcW w:w="9286" w:type="dxa"/>
          </w:tcPr>
          <w:p w14:paraId="3896F609" w14:textId="77777777" w:rsidR="00537695" w:rsidRPr="00D23686" w:rsidRDefault="00537695" w:rsidP="006D1CBC">
            <w:pPr>
              <w:pStyle w:val="ASDEFCONOption"/>
            </w:pPr>
            <w:r w:rsidRPr="00D23686">
              <w:t>Option:  For when a standing offer panel arrangement is being established.</w:t>
            </w:r>
          </w:p>
          <w:p w14:paraId="12699203" w14:textId="0C0F19AE" w:rsidR="00537695" w:rsidRPr="000935DB" w:rsidRDefault="00537695" w:rsidP="002D5A5C">
            <w:pPr>
              <w:pStyle w:val="COTCOCLV3-ASDEFCON"/>
            </w:pPr>
            <w:r w:rsidRPr="00253DEF">
              <w:t xml:space="preserve">If the Authorised Officer seeks competitive </w:t>
            </w:r>
            <w:r w:rsidR="00D85E72">
              <w:t>Quotations</w:t>
            </w:r>
            <w:r w:rsidR="00D85E72" w:rsidRPr="00253DEF">
              <w:t xml:space="preserve"> </w:t>
            </w:r>
            <w:r w:rsidRPr="00253DEF">
              <w:t>under clause</w:t>
            </w:r>
            <w:r w:rsidR="005358B3">
              <w:t xml:space="preserve"> </w:t>
            </w:r>
            <w:r w:rsidR="005358B3">
              <w:fldChar w:fldCharType="begin"/>
            </w:r>
            <w:r w:rsidR="005358B3">
              <w:instrText xml:space="preserve"> REF _Ref263331775 \r \h </w:instrText>
            </w:r>
            <w:r w:rsidR="005358B3">
              <w:fldChar w:fldCharType="separate"/>
            </w:r>
            <w:r w:rsidR="00E23E56">
              <w:t>1.7.2</w:t>
            </w:r>
            <w:r w:rsidR="005358B3">
              <w:fldChar w:fldCharType="end"/>
            </w:r>
            <w:r w:rsidRPr="00253DEF">
              <w:t>, the Commonwealth may</w:t>
            </w:r>
            <w:r w:rsidRPr="000935DB">
              <w:t>:</w:t>
            </w:r>
          </w:p>
          <w:p w14:paraId="77132F4A" w14:textId="77777777" w:rsidR="00537695" w:rsidRPr="000935DB" w:rsidRDefault="00537695" w:rsidP="002D5A5C">
            <w:pPr>
              <w:pStyle w:val="COTCOCLV4-ASDEFCON"/>
            </w:pPr>
            <w:r w:rsidRPr="00253DEF">
              <w:t>seek Quotations on a fixed price or other basis; and</w:t>
            </w:r>
          </w:p>
          <w:p w14:paraId="360A1E8C" w14:textId="77777777" w:rsidR="00537695" w:rsidRPr="00F450C6" w:rsidRDefault="00537695" w:rsidP="002D5A5C">
            <w:pPr>
              <w:pStyle w:val="COTCOCLV4-ASDEFCON"/>
            </w:pPr>
            <w:r w:rsidRPr="00253DEF">
              <w:t xml:space="preserve">give other suppliers on the Panel and the Contractor the opportunity to </w:t>
            </w:r>
            <w:r w:rsidR="00D85E72">
              <w:t>provide a Quotation</w:t>
            </w:r>
            <w:r w:rsidR="00D85E72" w:rsidRPr="00253DEF">
              <w:t xml:space="preserve"> </w:t>
            </w:r>
            <w:r w:rsidRPr="00253DEF">
              <w:t>on the basis of refining their Unit Prices</w:t>
            </w:r>
            <w:r>
              <w:t>.</w:t>
            </w:r>
          </w:p>
        </w:tc>
      </w:tr>
    </w:tbl>
    <w:p w14:paraId="0275BD9A" w14:textId="77777777" w:rsidR="00BF3E05" w:rsidRDefault="00BF3E05" w:rsidP="00871DDC">
      <w:pPr>
        <w:pStyle w:val="ASDEFCONOptionSpace"/>
        <w:rPr>
          <w:del w:id="355" w:author="Prabhu, Akshata MS" w:date="2024-08-23T14:31:00Z"/>
        </w:rPr>
      </w:pPr>
    </w:p>
    <w:p w14:paraId="42F302DB" w14:textId="77777777" w:rsidR="00390176" w:rsidRPr="00253DEF" w:rsidRDefault="00D85E72" w:rsidP="002D5A5C">
      <w:pPr>
        <w:pStyle w:val="COTCOCLV3-ASDEFCON"/>
      </w:pPr>
      <w:r>
        <w:t>Quotations</w:t>
      </w:r>
      <w:r w:rsidRPr="00253DEF">
        <w:t xml:space="preserve"> </w:t>
      </w:r>
      <w:r w:rsidR="00390176" w:rsidRPr="00253DEF">
        <w:t xml:space="preserve">will be evaluated on the basis of best value for money consistent with Commonwealth procurement policies.  Neither the lowest priced </w:t>
      </w:r>
      <w:r w:rsidR="00E11BD0">
        <w:t>Q</w:t>
      </w:r>
      <w:r w:rsidR="00390176" w:rsidRPr="00253DEF">
        <w:t>uot</w:t>
      </w:r>
      <w:r w:rsidR="00E11BD0">
        <w:t>ation</w:t>
      </w:r>
      <w:r w:rsidR="00390176" w:rsidRPr="00253DEF">
        <w:t xml:space="preserve"> </w:t>
      </w:r>
      <w:r w:rsidR="000F7BA7" w:rsidRPr="00253DEF">
        <w:t xml:space="preserve">nor </w:t>
      </w:r>
      <w:r w:rsidR="00390176" w:rsidRPr="00253DEF">
        <w:t xml:space="preserve">any </w:t>
      </w:r>
      <w:r w:rsidR="00E11BD0">
        <w:t>Q</w:t>
      </w:r>
      <w:r w:rsidR="00390176" w:rsidRPr="00253DEF">
        <w:t>uot</w:t>
      </w:r>
      <w:r w:rsidR="00E11BD0">
        <w:t>ation</w:t>
      </w:r>
      <w:r w:rsidR="00390176" w:rsidRPr="00253DEF">
        <w:t xml:space="preserve"> will necessarily be accepted by the Commonwealth.</w:t>
      </w:r>
    </w:p>
    <w:p w14:paraId="7FC168B1" w14:textId="77777777" w:rsidR="00390176" w:rsidRPr="00253DEF" w:rsidRDefault="00390176" w:rsidP="002D5A5C">
      <w:pPr>
        <w:pStyle w:val="COTCOCLV3-ASDEFCON"/>
      </w:pPr>
      <w:r w:rsidRPr="00253DEF">
        <w:t xml:space="preserve">If the Authorised Officer is agreeable to the </w:t>
      </w:r>
      <w:r w:rsidR="00F07B1E">
        <w:t>Q</w:t>
      </w:r>
      <w:r w:rsidRPr="00253DEF">
        <w:t>uot</w:t>
      </w:r>
      <w:r w:rsidR="00F07B1E">
        <w:t>ation</w:t>
      </w:r>
      <w:r w:rsidRPr="00253DEF">
        <w:t xml:space="preserve"> submitted by the Contractor, an Authorised Officer may deliver an Official Order to the Contractor for the Supplies at the prices</w:t>
      </w:r>
      <w:r w:rsidR="00D85E72">
        <w:t xml:space="preserve"> in the Quotation</w:t>
      </w:r>
      <w:r w:rsidRPr="00253DEF">
        <w:t>.</w:t>
      </w:r>
    </w:p>
    <w:p w14:paraId="39DA4609" w14:textId="77777777" w:rsidR="00390176" w:rsidRPr="00253DEF" w:rsidRDefault="00390176" w:rsidP="002D5A5C">
      <w:pPr>
        <w:pStyle w:val="COTCOCLV3-ASDEFCON"/>
      </w:pPr>
      <w:r w:rsidRPr="00253DEF">
        <w:t xml:space="preserve">If the Commonwealth wishes to order Supplies on terms different to those specified in </w:t>
      </w:r>
      <w:r w:rsidR="0076355D">
        <w:t>the Price and Delivery Schedule</w:t>
      </w:r>
      <w:r w:rsidRPr="00253DEF">
        <w:t xml:space="preserve">, it shall provide a draft Official Order to the Contractor listing the varied terms.  The Contractor shall advise the Commonwealth of its acceptance or rejection of the varied terms within </w:t>
      </w:r>
      <w:r w:rsidR="00B5187B">
        <w:t>30 days</w:t>
      </w:r>
      <w:r w:rsidRPr="00253DEF">
        <w:t xml:space="preserve"> from receipt of the request.  Where the Contractor advises its agreement to the varied terms, an Authorised Officer may deliver an Official Order to the Contractor for the Supplies on the agreed terms.</w:t>
      </w:r>
    </w:p>
    <w:p w14:paraId="05BDAB4D" w14:textId="77777777" w:rsidR="00390176" w:rsidRPr="00253DEF" w:rsidRDefault="00390176" w:rsidP="002D5A5C">
      <w:pPr>
        <w:pStyle w:val="COTCOCLV3-ASDEFCON"/>
      </w:pPr>
      <w:bookmarkStart w:id="356" w:name="_Ref228680253"/>
      <w:r w:rsidRPr="00253DEF">
        <w:t>If the Authorised Officer delivers an Official Order to the Contractor:</w:t>
      </w:r>
      <w:bookmarkEnd w:id="356"/>
    </w:p>
    <w:p w14:paraId="58616F41" w14:textId="78C5D985" w:rsidR="00390176" w:rsidRPr="00253DEF" w:rsidRDefault="00390176" w:rsidP="002D5A5C">
      <w:pPr>
        <w:pStyle w:val="COTCOCLV4-ASDEFCON"/>
      </w:pPr>
      <w:r w:rsidRPr="00253DEF">
        <w:t>the Official Order shall form the Contract for the Supplies required by the Commonwealth.  Any Contract so formed is effective from the date on which the Commonwealth submits the Official Order to the Contractor in accordance with clause</w:t>
      </w:r>
      <w:r w:rsidR="00266F26">
        <w:t xml:space="preserve"> </w:t>
      </w:r>
      <w:r w:rsidR="00266F26">
        <w:fldChar w:fldCharType="begin"/>
      </w:r>
      <w:r w:rsidR="00266F26">
        <w:instrText xml:space="preserve"> REF _Ref415479737 \r \h </w:instrText>
      </w:r>
      <w:r w:rsidR="00266F26">
        <w:fldChar w:fldCharType="separate"/>
      </w:r>
      <w:r w:rsidR="00E23E56">
        <w:t>2.4.2</w:t>
      </w:r>
      <w:r w:rsidR="00266F26">
        <w:fldChar w:fldCharType="end"/>
      </w:r>
      <w:r w:rsidRPr="00253DEF">
        <w:t>;</w:t>
      </w:r>
    </w:p>
    <w:p w14:paraId="2CF5F8FD" w14:textId="77777777" w:rsidR="00390176" w:rsidRPr="00253DEF" w:rsidRDefault="00E73965" w:rsidP="002D5A5C">
      <w:pPr>
        <w:pStyle w:val="COTCOCLV4-ASDEFCON"/>
      </w:pPr>
      <w:r w:rsidRPr="00253DEF">
        <w:t xml:space="preserve">unless otherwise agreed in the Contract, the terms of each </w:t>
      </w:r>
      <w:r w:rsidR="00390176" w:rsidRPr="00253DEF">
        <w:t xml:space="preserve">Contract so formed </w:t>
      </w:r>
      <w:r w:rsidRPr="00253DEF">
        <w:t>will be  those set out in</w:t>
      </w:r>
      <w:r w:rsidR="00613CE2">
        <w:t xml:space="preserve"> the following documents, in a descending order of precedence</w:t>
      </w:r>
      <w:r w:rsidR="00390176" w:rsidRPr="00253DEF">
        <w:t>:</w:t>
      </w:r>
    </w:p>
    <w:p w14:paraId="735DDCB8" w14:textId="77777777" w:rsidR="00390176" w:rsidRPr="00253DEF" w:rsidRDefault="00390176" w:rsidP="006D1CBC">
      <w:pPr>
        <w:pStyle w:val="COTCOCLV5-ASDEFCON"/>
      </w:pPr>
      <w:r w:rsidRPr="00253DEF">
        <w:t xml:space="preserve">the </w:t>
      </w:r>
      <w:r w:rsidR="00C6240C">
        <w:t>COD</w:t>
      </w:r>
      <w:r w:rsidR="00DA158F">
        <w:t xml:space="preserve"> as applicable to the Contract</w:t>
      </w:r>
      <w:r w:rsidRPr="00253DEF">
        <w:t>;</w:t>
      </w:r>
    </w:p>
    <w:p w14:paraId="72E984BD" w14:textId="77777777" w:rsidR="00390176" w:rsidRPr="00253DEF" w:rsidRDefault="00390176" w:rsidP="002D5A5C">
      <w:pPr>
        <w:pStyle w:val="COTCOCLV5-ASDEFCON"/>
      </w:pPr>
      <w:r w:rsidRPr="00253DEF">
        <w:t xml:space="preserve">the </w:t>
      </w:r>
      <w:r w:rsidR="00C6240C">
        <w:t>a</w:t>
      </w:r>
      <w:r w:rsidR="00C6240C" w:rsidRPr="00253DEF">
        <w:t xml:space="preserve">ttachments </w:t>
      </w:r>
      <w:r w:rsidRPr="00253DEF">
        <w:t xml:space="preserve">to the </w:t>
      </w:r>
      <w:r w:rsidR="00C6240C">
        <w:t>COD</w:t>
      </w:r>
      <w:r w:rsidRPr="00253DEF">
        <w:t xml:space="preserve">; </w:t>
      </w:r>
    </w:p>
    <w:p w14:paraId="03963748" w14:textId="77777777" w:rsidR="00184591" w:rsidRDefault="00390176" w:rsidP="002D5A5C">
      <w:pPr>
        <w:pStyle w:val="COTCOCLV5-ASDEFCON"/>
      </w:pPr>
      <w:r w:rsidRPr="00253DEF">
        <w:t>the Official Order</w:t>
      </w:r>
      <w:r w:rsidR="00184591">
        <w:t xml:space="preserve">; and </w:t>
      </w:r>
    </w:p>
    <w:p w14:paraId="34D378EF" w14:textId="77777777" w:rsidR="00390176" w:rsidRPr="00253DEF" w:rsidRDefault="00184591" w:rsidP="002D5A5C">
      <w:pPr>
        <w:pStyle w:val="COTCOCLV5-ASDEFCON"/>
      </w:pPr>
      <w:r>
        <w:t xml:space="preserve">any documents incorporated by express reference as part of the Contract. </w:t>
      </w:r>
      <w:r w:rsidR="00390176" w:rsidRPr="00253DEF">
        <w:t xml:space="preserve">  </w:t>
      </w:r>
    </w:p>
    <w:p w14:paraId="2FD33002" w14:textId="77777777" w:rsidR="00390176" w:rsidRPr="00253DEF" w:rsidRDefault="00390176" w:rsidP="002D5A5C">
      <w:pPr>
        <w:pStyle w:val="COTCOCLV3-ASDEFCON"/>
      </w:pPr>
      <w:r w:rsidRPr="00253DEF">
        <w:t xml:space="preserve">No Supplies </w:t>
      </w:r>
      <w:r w:rsidR="00620F7C">
        <w:t>shall</w:t>
      </w:r>
      <w:r w:rsidR="00620F7C" w:rsidRPr="00253DEF">
        <w:t xml:space="preserve"> </w:t>
      </w:r>
      <w:r w:rsidRPr="00253DEF">
        <w:t>be delivered by the Contractor, and no amount shall become payable to the Contractor in respect of the Supplies unless and until:</w:t>
      </w:r>
    </w:p>
    <w:p w14:paraId="53E585A2" w14:textId="77777777" w:rsidR="00390176" w:rsidRPr="00253DEF" w:rsidRDefault="00390176" w:rsidP="002D5A5C">
      <w:pPr>
        <w:pStyle w:val="COTCOCLV4-ASDEFCON"/>
      </w:pPr>
      <w:r w:rsidRPr="00253DEF">
        <w:t xml:space="preserve">a Quotation has been submitted by the Contractor to the Authorised Officer in relation to a relevant </w:t>
      </w:r>
      <w:r w:rsidR="00606595" w:rsidRPr="00253DEF">
        <w:t>Price and Delivery Schedule</w:t>
      </w:r>
      <w:r w:rsidRPr="00253DEF">
        <w:t>; and</w:t>
      </w:r>
    </w:p>
    <w:p w14:paraId="27446794" w14:textId="77777777" w:rsidR="00390176" w:rsidRPr="00253DEF" w:rsidRDefault="00390176" w:rsidP="002D5A5C">
      <w:pPr>
        <w:pStyle w:val="COTCOCLV4-ASDEFCON"/>
      </w:pPr>
      <w:r w:rsidRPr="00253DEF">
        <w:t>an Official Order has been issued by the Authorised Officer for the provision of the Supplies to which the Quotation relates.</w:t>
      </w:r>
    </w:p>
    <w:p w14:paraId="0646566F" w14:textId="77777777" w:rsidR="00390176" w:rsidRPr="00253DEF" w:rsidRDefault="00390176" w:rsidP="002D5A5C">
      <w:pPr>
        <w:pStyle w:val="COTCOCLV3-ASDEFCON"/>
      </w:pPr>
      <w:r w:rsidRPr="00253DEF">
        <w:t>The Contractor shall provide Supplies in accordance with any Contract, and fulfil all other obligations as specified in that Contract.</w:t>
      </w:r>
    </w:p>
    <w:p w14:paraId="536EA69B" w14:textId="77777777" w:rsidR="00390176" w:rsidRPr="00253DEF" w:rsidRDefault="00390176" w:rsidP="002D5A5C">
      <w:pPr>
        <w:pStyle w:val="COTCOCLV3-ASDEFCON"/>
      </w:pPr>
      <w:r w:rsidRPr="00253DEF">
        <w:t>The Contractor is not to respond to any directions in relation to Official Orders unless those directions are issued by the Authorised Officer or Commonwealth Representative.</w:t>
      </w:r>
    </w:p>
    <w:p w14:paraId="56FA70AF" w14:textId="77777777" w:rsidR="00390176" w:rsidRPr="00253DEF" w:rsidRDefault="00390176" w:rsidP="006D1CBC">
      <w:pPr>
        <w:pStyle w:val="COTCOCLV2-ASDEFCON"/>
      </w:pPr>
      <w:bookmarkStart w:id="357" w:name="_Toc96403549"/>
      <w:bookmarkStart w:id="358" w:name="_Ref97368496"/>
      <w:bookmarkStart w:id="359" w:name="_Ref111004995"/>
      <w:bookmarkStart w:id="360" w:name="_Toc229471729"/>
      <w:bookmarkStart w:id="361" w:name="_Toc480531972"/>
      <w:bookmarkStart w:id="362" w:name="_Toc505695106"/>
      <w:bookmarkStart w:id="363" w:name="_Toc506111872"/>
      <w:bookmarkStart w:id="364" w:name="_Toc175216142"/>
      <w:bookmarkStart w:id="365" w:name="_Toc153354105"/>
      <w:r w:rsidRPr="00253DEF">
        <w:t>No Assurance of Orders (Core)</w:t>
      </w:r>
      <w:bookmarkEnd w:id="357"/>
      <w:bookmarkEnd w:id="358"/>
      <w:bookmarkEnd w:id="359"/>
      <w:bookmarkEnd w:id="360"/>
      <w:bookmarkEnd w:id="361"/>
      <w:bookmarkEnd w:id="362"/>
      <w:bookmarkEnd w:id="363"/>
      <w:bookmarkEnd w:id="364"/>
      <w:bookmarkEnd w:id="365"/>
    </w:p>
    <w:p w14:paraId="60C1C463" w14:textId="77777777" w:rsidR="00390176" w:rsidRPr="00253DEF" w:rsidRDefault="00390176" w:rsidP="002D5A5C">
      <w:pPr>
        <w:pStyle w:val="COTCOCLV3-ASDEFCON"/>
      </w:pPr>
      <w:r w:rsidRPr="00253DEF">
        <w:t xml:space="preserve">The Commonwealth does not make any representation nor in any way binds itself to placing any specific number of orders, or any orders at all, during the Term. </w:t>
      </w:r>
    </w:p>
    <w:p w14:paraId="0497E981" w14:textId="227F3384" w:rsidR="00390176" w:rsidRPr="00253DEF" w:rsidRDefault="00390176" w:rsidP="002D5A5C">
      <w:pPr>
        <w:pStyle w:val="COTCOCLV3-ASDEFCON"/>
      </w:pPr>
      <w:r w:rsidRPr="00BF559F">
        <w:t xml:space="preserve">Subject to clause </w:t>
      </w:r>
      <w:r w:rsidR="007070EF">
        <w:fldChar w:fldCharType="begin"/>
      </w:r>
      <w:r w:rsidR="007070EF">
        <w:instrText xml:space="preserve"> REF _Ref455046190 \r \h </w:instrText>
      </w:r>
      <w:r w:rsidR="007070EF">
        <w:fldChar w:fldCharType="separate"/>
      </w:r>
      <w:r w:rsidR="00E23E56">
        <w:t>1.7</w:t>
      </w:r>
      <w:r w:rsidR="007070EF">
        <w:fldChar w:fldCharType="end"/>
      </w:r>
      <w:r w:rsidRPr="00253DEF">
        <w:t>, the Deed or any Contract is not to be interpreted as providing that the:</w:t>
      </w:r>
    </w:p>
    <w:p w14:paraId="52E59DAE" w14:textId="77777777" w:rsidR="00390176" w:rsidRPr="00253DEF" w:rsidRDefault="00390176" w:rsidP="002D5A5C">
      <w:pPr>
        <w:pStyle w:val="COTCOCLV4-ASDEFCON"/>
      </w:pPr>
      <w:r w:rsidRPr="00253DEF">
        <w:t>Contractor has the right to be the sole provider of the Supplies, or any part of the Supplies, to the Commonwealth; or</w:t>
      </w:r>
    </w:p>
    <w:p w14:paraId="4DDEEF4E" w14:textId="77777777" w:rsidR="00390176" w:rsidRPr="00253DEF" w:rsidRDefault="00390176" w:rsidP="002D5A5C">
      <w:pPr>
        <w:pStyle w:val="COTCOCLV4-ASDEFCON"/>
      </w:pPr>
      <w:r w:rsidRPr="00253DEF">
        <w:t>Commonwealth is prevented from seeking the Supplies from other members of the Panel or from other suppliers.</w:t>
      </w:r>
    </w:p>
    <w:p w14:paraId="7C8F6E08" w14:textId="77777777" w:rsidR="00390176" w:rsidRPr="00253DEF" w:rsidRDefault="00390176" w:rsidP="006D1CBC">
      <w:pPr>
        <w:pStyle w:val="COTCOCLV2-ASDEFCON"/>
      </w:pPr>
      <w:bookmarkStart w:id="366" w:name="_Toc96403550"/>
      <w:bookmarkStart w:id="367" w:name="_Ref97369032"/>
      <w:bookmarkStart w:id="368" w:name="_Ref99436622"/>
      <w:bookmarkStart w:id="369" w:name="_Ref111005004"/>
      <w:bookmarkStart w:id="370" w:name="_Toc229471730"/>
      <w:bookmarkStart w:id="371" w:name="_Toc480531973"/>
      <w:bookmarkStart w:id="372" w:name="_Toc505695107"/>
      <w:bookmarkStart w:id="373" w:name="_Toc506111873"/>
      <w:bookmarkStart w:id="374" w:name="_Toc175216143"/>
      <w:bookmarkStart w:id="375" w:name="_Toc153354106"/>
      <w:r w:rsidRPr="00253DEF">
        <w:t>Supplies (Core)</w:t>
      </w:r>
      <w:bookmarkEnd w:id="366"/>
      <w:bookmarkEnd w:id="367"/>
      <w:bookmarkEnd w:id="368"/>
      <w:bookmarkEnd w:id="369"/>
      <w:bookmarkEnd w:id="370"/>
      <w:bookmarkEnd w:id="371"/>
      <w:bookmarkEnd w:id="372"/>
      <w:bookmarkEnd w:id="373"/>
      <w:bookmarkEnd w:id="374"/>
      <w:bookmarkEnd w:id="375"/>
    </w:p>
    <w:p w14:paraId="257D1BEC" w14:textId="584F727B" w:rsidR="00390176" w:rsidRPr="00253DEF" w:rsidRDefault="00390176" w:rsidP="002D5A5C">
      <w:pPr>
        <w:pStyle w:val="COTCOCLV3-ASDEFCON"/>
      </w:pPr>
      <w:bookmarkStart w:id="376" w:name="_Ref263069693"/>
      <w:r w:rsidRPr="00253DEF">
        <w:t xml:space="preserve">If the Contractor cannot perform its obligations under any Contract, the Contractor </w:t>
      </w:r>
      <w:r w:rsidR="004E4D66">
        <w:t xml:space="preserve">shall </w:t>
      </w:r>
      <w:r w:rsidRPr="00253DEF">
        <w:t xml:space="preserve">notify the Authorised Officer, within </w:t>
      </w:r>
      <w:r w:rsidR="00B5187B">
        <w:t>24</w:t>
      </w:r>
      <w:r w:rsidRPr="00253DEF">
        <w:t xml:space="preserve"> hours of receipt of an Official Order, of its breach of that Contract.  Notwithstanding such a breach by the Contractor, the Contractor may request an amendment to that Contract under clause </w:t>
      </w:r>
      <w:r w:rsidR="0076355D">
        <w:rPr>
          <w:highlight w:val="yellow"/>
        </w:rPr>
        <w:fldChar w:fldCharType="begin"/>
      </w:r>
      <w:r w:rsidR="0076355D">
        <w:instrText xml:space="preserve"> REF _Ref436901498 \w \h </w:instrText>
      </w:r>
      <w:r w:rsidR="0076355D">
        <w:rPr>
          <w:highlight w:val="yellow"/>
        </w:rPr>
      </w:r>
      <w:r w:rsidR="0076355D">
        <w:rPr>
          <w:highlight w:val="yellow"/>
        </w:rPr>
        <w:fldChar w:fldCharType="separate"/>
      </w:r>
      <w:r w:rsidR="00E23E56">
        <w:t>10.1</w:t>
      </w:r>
      <w:r w:rsidR="0076355D">
        <w:rPr>
          <w:highlight w:val="yellow"/>
        </w:rPr>
        <w:fldChar w:fldCharType="end"/>
      </w:r>
      <w:r w:rsidRPr="00253DEF">
        <w:t xml:space="preserve"> in regard to delivery times or to substitution of Supplies and the Authorised Officer may:</w:t>
      </w:r>
      <w:bookmarkEnd w:id="376"/>
    </w:p>
    <w:p w14:paraId="4BA4FFAE" w14:textId="77777777" w:rsidR="00390176" w:rsidRPr="008C5EC1" w:rsidRDefault="00390176" w:rsidP="002D5A5C">
      <w:pPr>
        <w:pStyle w:val="COTCOCLV4-ASDEFCON"/>
      </w:pPr>
      <w:r w:rsidRPr="008C5EC1">
        <w:t xml:space="preserve">agree to delivery of the Supplies at a later time or date agreed between the parties; or </w:t>
      </w:r>
    </w:p>
    <w:p w14:paraId="13F192FA" w14:textId="77777777" w:rsidR="00390176" w:rsidRPr="008C5EC1" w:rsidRDefault="00390176" w:rsidP="002D5A5C">
      <w:pPr>
        <w:pStyle w:val="COTCOCLV4-ASDEFCON"/>
      </w:pPr>
      <w:r w:rsidRPr="008C5EC1">
        <w:t xml:space="preserve">agree to different Supplies of an equivalent standard being supplied by the Contractor. </w:t>
      </w:r>
    </w:p>
    <w:p w14:paraId="35A02F5A" w14:textId="77777777" w:rsidR="00390176" w:rsidRPr="00253DEF" w:rsidRDefault="00390176" w:rsidP="002D5A5C">
      <w:pPr>
        <w:pStyle w:val="COTCOCLV3-ASDEFCON"/>
      </w:pPr>
      <w:r w:rsidRPr="00253DEF">
        <w:t>The Contractor acknowledges that the Commonwealth is under no obligation to agree to the amendment of any Contract and that the Commonwealth may procure the Supplies or their equivalent from any other supplier.</w:t>
      </w:r>
    </w:p>
    <w:p w14:paraId="5D4561D1" w14:textId="24C9FB16" w:rsidR="00390176" w:rsidRPr="00253DEF" w:rsidRDefault="00390176" w:rsidP="002D5A5C">
      <w:pPr>
        <w:pStyle w:val="COTCOCLV3-ASDEFCON"/>
      </w:pPr>
      <w:r w:rsidRPr="00253DEF">
        <w:t xml:space="preserve">The Contractor agrees that the Authorised Officer's decision under clause </w:t>
      </w:r>
      <w:r w:rsidR="004E4D66">
        <w:fldChar w:fldCharType="begin"/>
      </w:r>
      <w:r w:rsidR="004E4D66">
        <w:instrText xml:space="preserve"> REF _Ref263069693 \r \h </w:instrText>
      </w:r>
      <w:r w:rsidR="004E4D66">
        <w:fldChar w:fldCharType="separate"/>
      </w:r>
      <w:r w:rsidR="00E23E56">
        <w:t>1.9.1</w:t>
      </w:r>
      <w:r w:rsidR="004E4D66">
        <w:fldChar w:fldCharType="end"/>
      </w:r>
      <w:r w:rsidRPr="00253DEF">
        <w:t xml:space="preserve"> does not affect or limit the Commonwealth's rights in relation to the</w:t>
      </w:r>
      <w:r w:rsidR="004E4D66">
        <w:t xml:space="preserve"> Contractor’s</w:t>
      </w:r>
      <w:r w:rsidRPr="00253DEF">
        <w:t xml:space="preserve"> breach</w:t>
      </w:r>
      <w:r w:rsidR="004E4D66">
        <w:t xml:space="preserve"> of the Contract</w:t>
      </w:r>
      <w:r w:rsidRPr="00253DEF">
        <w:t>.</w:t>
      </w:r>
    </w:p>
    <w:p w14:paraId="49C66BC3" w14:textId="77777777" w:rsidR="006A06BC" w:rsidRDefault="00390176" w:rsidP="002D5A5C">
      <w:pPr>
        <w:pStyle w:val="COTCOCLV3-ASDEFCON"/>
      </w:pPr>
      <w:r w:rsidRPr="00253DEF">
        <w:t>The Contractor shall package all Supplies so as to ensure their safe delivery, and if the Commonwealth sets out in an Official Order</w:t>
      </w:r>
      <w:r w:rsidR="0066436D">
        <w:t>,</w:t>
      </w:r>
      <w:r w:rsidRPr="00253DEF">
        <w:t xml:space="preserve"> requirements for packing, marking or labelling, the Contractor shall comply with those requirements.</w:t>
      </w:r>
    </w:p>
    <w:p w14:paraId="5C20F3B3" w14:textId="77777777" w:rsidR="006A06BC" w:rsidRPr="00291096" w:rsidRDefault="006A06BC" w:rsidP="006D1CBC">
      <w:pPr>
        <w:pStyle w:val="COTCOCLV2-ASDEFCON"/>
      </w:pPr>
      <w:bookmarkStart w:id="377" w:name="_Toc382829639"/>
      <w:bookmarkStart w:id="378" w:name="_Toc384992201"/>
      <w:bookmarkStart w:id="379" w:name="_Toc480531974"/>
      <w:bookmarkStart w:id="380" w:name="_Toc505695108"/>
      <w:bookmarkStart w:id="381" w:name="_Toc506111874"/>
      <w:bookmarkStart w:id="382" w:name="_Toc175216144"/>
      <w:bookmarkStart w:id="383" w:name="_Toc153354107"/>
      <w:r>
        <w:t>Multi Agency Access (Optional)</w:t>
      </w:r>
      <w:bookmarkEnd w:id="377"/>
      <w:bookmarkEnd w:id="378"/>
      <w:bookmarkEnd w:id="379"/>
      <w:bookmarkEnd w:id="380"/>
      <w:bookmarkEnd w:id="381"/>
      <w:bookmarkEnd w:id="382"/>
      <w:bookmarkEnd w:id="383"/>
    </w:p>
    <w:p w14:paraId="77320E63" w14:textId="79F77CEF" w:rsidR="006A06BC" w:rsidRPr="002B75D6" w:rsidRDefault="006A06BC" w:rsidP="006D1CBC">
      <w:pPr>
        <w:pStyle w:val="NoteToDrafters-ASDEFCON"/>
        <w:rPr>
          <w:rFonts w:eastAsia="Calibri"/>
        </w:rPr>
      </w:pPr>
      <w:r w:rsidRPr="002B75D6">
        <w:rPr>
          <w:rFonts w:eastAsia="Calibri"/>
        </w:rPr>
        <w:t>Note to drafters:</w:t>
      </w:r>
      <w:r>
        <w:rPr>
          <w:rFonts w:eastAsia="Calibri"/>
        </w:rPr>
        <w:t xml:space="preserve">  Include this clause if clause 1.</w:t>
      </w:r>
      <w:del w:id="384" w:author="Prabhu, Akshata MS" w:date="2024-08-23T14:31:00Z">
        <w:r w:rsidR="00267D93">
          <w:rPr>
            <w:rFonts w:eastAsia="Calibri"/>
          </w:rPr>
          <w:delText>7</w:delText>
        </w:r>
      </w:del>
      <w:ins w:id="385" w:author="Prabhu, Akshata MS" w:date="2024-08-23T14:31:00Z">
        <w:r>
          <w:rPr>
            <w:rFonts w:eastAsia="Calibri"/>
          </w:rPr>
          <w:t>8</w:t>
        </w:r>
      </w:ins>
      <w:r w:rsidRPr="002B75D6">
        <w:rPr>
          <w:rFonts w:eastAsia="Calibri"/>
        </w:rPr>
        <w:t xml:space="preserve"> of the </w:t>
      </w:r>
      <w:r>
        <w:rPr>
          <w:rFonts w:eastAsia="Calibri"/>
        </w:rPr>
        <w:t>COT</w:t>
      </w:r>
      <w:r w:rsidRPr="002B75D6">
        <w:rPr>
          <w:rFonts w:eastAsia="Calibri"/>
        </w:rPr>
        <w:t xml:space="preserve"> is included.</w:t>
      </w:r>
      <w:r>
        <w:rPr>
          <w:rFonts w:eastAsia="Calibri"/>
        </w:rPr>
        <w:t xml:space="preserve"> </w:t>
      </w:r>
    </w:p>
    <w:p w14:paraId="565EEF8A" w14:textId="1AE34743" w:rsidR="006A06BC" w:rsidRPr="006A06BC" w:rsidRDefault="006A06BC" w:rsidP="002D5A5C">
      <w:pPr>
        <w:pStyle w:val="COTCOCLV3-ASDEFCON"/>
      </w:pPr>
      <w:r w:rsidRPr="006A06BC">
        <w:t>The Contractor acknowledges and agrees that other Commonwealth agencies (</w:t>
      </w:r>
      <w:r w:rsidRPr="00287A31">
        <w:rPr>
          <w:b/>
        </w:rPr>
        <w:t>‘Permitted Agencies’</w:t>
      </w:r>
      <w:r w:rsidRPr="006A06BC">
        <w:t xml:space="preserve">) may order Services under this Deed.  The Commonwealth Representative shall nominate Authorised Officers from Permitted Agencies in accordance with clause </w:t>
      </w:r>
      <w:r>
        <w:fldChar w:fldCharType="begin"/>
      </w:r>
      <w:r>
        <w:instrText xml:space="preserve"> REF _Ref436304433 \w \h </w:instrText>
      </w:r>
      <w:r>
        <w:fldChar w:fldCharType="separate"/>
      </w:r>
      <w:r w:rsidR="00E23E56">
        <w:t>2.2</w:t>
      </w:r>
      <w:r>
        <w:fldChar w:fldCharType="end"/>
      </w:r>
      <w:r w:rsidRPr="006A06BC">
        <w:t>.</w:t>
      </w:r>
      <w:bookmarkStart w:id="386" w:name="_Toc96403551"/>
      <w:bookmarkStart w:id="387" w:name="_Ref111005014"/>
      <w:bookmarkStart w:id="388" w:name="_Toc229471731"/>
    </w:p>
    <w:p w14:paraId="1318597A" w14:textId="77777777" w:rsidR="00390176" w:rsidRPr="006A06BC" w:rsidRDefault="00E4305D" w:rsidP="006D1CBC">
      <w:pPr>
        <w:pStyle w:val="COTCOCLV1-ASDEFCON"/>
      </w:pPr>
      <w:bookmarkStart w:id="389" w:name="_Toc480531975"/>
      <w:bookmarkStart w:id="390" w:name="_Toc505695109"/>
      <w:bookmarkStart w:id="391" w:name="_Toc506111875"/>
      <w:bookmarkStart w:id="392" w:name="_Toc175216145"/>
      <w:bookmarkStart w:id="393" w:name="_Toc153354108"/>
      <w:bookmarkEnd w:id="386"/>
      <w:bookmarkEnd w:id="387"/>
      <w:bookmarkEnd w:id="388"/>
      <w:r>
        <w:t>ROLES AND RESPONSIBILITIES</w:t>
      </w:r>
      <w:bookmarkEnd w:id="389"/>
      <w:bookmarkEnd w:id="390"/>
      <w:bookmarkEnd w:id="391"/>
      <w:bookmarkEnd w:id="392"/>
      <w:bookmarkEnd w:id="393"/>
    </w:p>
    <w:p w14:paraId="282D56B8" w14:textId="77777777" w:rsidR="00390176" w:rsidRPr="00253DEF" w:rsidRDefault="00390176" w:rsidP="006D1CBC">
      <w:pPr>
        <w:pStyle w:val="COTCOCLV2-ASDEFCON"/>
      </w:pPr>
      <w:bookmarkStart w:id="394" w:name="_Toc96403552"/>
      <w:bookmarkStart w:id="395" w:name="_Ref102881990"/>
      <w:bookmarkStart w:id="396" w:name="_Ref111005025"/>
      <w:bookmarkStart w:id="397" w:name="_Toc229471732"/>
      <w:bookmarkStart w:id="398" w:name="_Toc480531976"/>
      <w:bookmarkStart w:id="399" w:name="_Toc505695110"/>
      <w:bookmarkStart w:id="400" w:name="_Toc506111876"/>
      <w:bookmarkStart w:id="401" w:name="_Toc175216146"/>
      <w:bookmarkStart w:id="402" w:name="_Toc153354109"/>
      <w:r w:rsidRPr="00253DEF">
        <w:t>Commonwealth Representative (Core)</w:t>
      </w:r>
      <w:bookmarkEnd w:id="394"/>
      <w:bookmarkEnd w:id="395"/>
      <w:bookmarkEnd w:id="396"/>
      <w:bookmarkEnd w:id="397"/>
      <w:bookmarkEnd w:id="398"/>
      <w:bookmarkEnd w:id="399"/>
      <w:bookmarkEnd w:id="400"/>
      <w:bookmarkEnd w:id="401"/>
      <w:bookmarkEnd w:id="402"/>
    </w:p>
    <w:p w14:paraId="6E648990" w14:textId="77777777" w:rsidR="00390176" w:rsidRPr="00253DEF" w:rsidRDefault="00390176" w:rsidP="002D5A5C">
      <w:pPr>
        <w:pStyle w:val="COTCOCLV3-ASDEFCON"/>
      </w:pPr>
      <w:r w:rsidRPr="00253DEF">
        <w:t xml:space="preserve">The Commonwealth Representative is responsible for administering the Deed on behalf of the Commonwealth. </w:t>
      </w:r>
    </w:p>
    <w:p w14:paraId="21FE4669" w14:textId="77777777" w:rsidR="00390176" w:rsidRPr="00253DEF" w:rsidRDefault="00390176" w:rsidP="002D5A5C">
      <w:pPr>
        <w:pStyle w:val="COTCOCLV3-ASDEFCON"/>
      </w:pPr>
      <w:r w:rsidRPr="00253DEF">
        <w:t xml:space="preserve">The Contractor shall comply with the reasonable directions of the Commonwealth Representative made within the scope of the administration of the Deed. </w:t>
      </w:r>
    </w:p>
    <w:p w14:paraId="32DFEF9B" w14:textId="343501C5" w:rsidR="00390176" w:rsidRPr="00253DEF" w:rsidRDefault="00390176" w:rsidP="002D5A5C">
      <w:pPr>
        <w:pStyle w:val="COTCOCLV3-ASDEFCON"/>
      </w:pPr>
      <w:bookmarkStart w:id="403" w:name="_Ref99436951"/>
      <w:r w:rsidRPr="00253DEF">
        <w:t>If given orally</w:t>
      </w:r>
      <w:r w:rsidR="00156FB0">
        <w:t>,</w:t>
      </w:r>
      <w:r w:rsidRPr="00253DEF">
        <w:t xml:space="preserve"> a direction shall be confirmed in writing within </w:t>
      </w:r>
      <w:r w:rsidR="00B5187B">
        <w:t>10 Working</w:t>
      </w:r>
      <w:r w:rsidR="00B5187B" w:rsidRPr="00253DEF">
        <w:t xml:space="preserve"> </w:t>
      </w:r>
      <w:r w:rsidR="00B5187B">
        <w:t>D</w:t>
      </w:r>
      <w:r w:rsidRPr="00253DEF">
        <w:t xml:space="preserve">ays. </w:t>
      </w:r>
      <w:r w:rsidR="00AC0EB7">
        <w:t xml:space="preserve"> </w:t>
      </w:r>
      <w:r w:rsidRPr="00253DEF">
        <w:t xml:space="preserve">Unless otherwise specified in the Deed, the Commonwealth Representative </w:t>
      </w:r>
      <w:r w:rsidR="006B400B">
        <w:t>has</w:t>
      </w:r>
      <w:r w:rsidRPr="00253DEF">
        <w:t xml:space="preserve"> no authority to waive any provision of, or release the Contractor from, its obligations under the Deed except in accordance with clause </w:t>
      </w:r>
      <w:r w:rsidR="005C62D4">
        <w:rPr>
          <w:highlight w:val="yellow"/>
        </w:rPr>
        <w:fldChar w:fldCharType="begin"/>
      </w:r>
      <w:r w:rsidR="005C62D4">
        <w:instrText xml:space="preserve"> REF _Ref436304614 \w \h </w:instrText>
      </w:r>
      <w:r w:rsidR="005C62D4">
        <w:rPr>
          <w:highlight w:val="yellow"/>
        </w:rPr>
      </w:r>
      <w:r w:rsidR="005C62D4">
        <w:rPr>
          <w:highlight w:val="yellow"/>
        </w:rPr>
        <w:fldChar w:fldCharType="separate"/>
      </w:r>
      <w:r w:rsidR="00E23E56">
        <w:t>10.3</w:t>
      </w:r>
      <w:r w:rsidR="005C62D4">
        <w:rPr>
          <w:highlight w:val="yellow"/>
        </w:rPr>
        <w:fldChar w:fldCharType="end"/>
      </w:r>
      <w:r w:rsidRPr="00253DEF">
        <w:t>.</w:t>
      </w:r>
      <w:bookmarkEnd w:id="403"/>
      <w:r w:rsidRPr="00253DEF">
        <w:t xml:space="preserve"> </w:t>
      </w:r>
    </w:p>
    <w:p w14:paraId="53F7CF65" w14:textId="77777777" w:rsidR="00390176" w:rsidRPr="00253DEF" w:rsidRDefault="00390176" w:rsidP="002D5A5C">
      <w:pPr>
        <w:pStyle w:val="COTCOCLV3-ASDEFCON"/>
      </w:pPr>
      <w:r w:rsidRPr="00253DEF">
        <w:t xml:space="preserve">Unless authorised by </w:t>
      </w:r>
      <w:r w:rsidR="00685E61">
        <w:t xml:space="preserve">this Deed or </w:t>
      </w:r>
      <w:r w:rsidRPr="00253DEF">
        <w:t>any Contract, any work performed or cost incurred by the Contractor in response to a communication from the Commonwealth Representative is at the Contractor’s sole risk.</w:t>
      </w:r>
      <w:bookmarkStart w:id="404" w:name="_Toc434924452"/>
      <w:bookmarkStart w:id="405" w:name="_Toc434926196"/>
      <w:bookmarkStart w:id="406" w:name="_Toc435691652"/>
      <w:bookmarkStart w:id="407" w:name="_Toc436304512"/>
      <w:bookmarkStart w:id="408" w:name="_Toc436309463"/>
      <w:bookmarkStart w:id="409" w:name="_Toc436310934"/>
      <w:bookmarkStart w:id="410" w:name="_Toc436384470"/>
      <w:bookmarkStart w:id="411" w:name="_Toc436387001"/>
      <w:bookmarkEnd w:id="404"/>
      <w:bookmarkEnd w:id="405"/>
      <w:bookmarkEnd w:id="406"/>
      <w:bookmarkEnd w:id="407"/>
      <w:bookmarkEnd w:id="408"/>
      <w:bookmarkEnd w:id="409"/>
      <w:bookmarkEnd w:id="410"/>
      <w:bookmarkEnd w:id="411"/>
    </w:p>
    <w:p w14:paraId="64DC3779" w14:textId="77777777" w:rsidR="00390176" w:rsidRPr="00253DEF" w:rsidRDefault="00390176" w:rsidP="006D1CBC">
      <w:pPr>
        <w:pStyle w:val="COTCOCLV2-ASDEFCON"/>
      </w:pPr>
      <w:bookmarkStart w:id="412" w:name="_Toc96403553"/>
      <w:bookmarkStart w:id="413" w:name="_Ref111005033"/>
      <w:bookmarkStart w:id="414" w:name="_Ref228678463"/>
      <w:bookmarkStart w:id="415" w:name="_Ref228678473"/>
      <w:bookmarkStart w:id="416" w:name="_Toc229471733"/>
      <w:bookmarkStart w:id="417" w:name="_Ref436304433"/>
      <w:bookmarkStart w:id="418" w:name="_Ref436307094"/>
      <w:bookmarkStart w:id="419" w:name="_Toc480531977"/>
      <w:bookmarkStart w:id="420" w:name="_Toc505695111"/>
      <w:bookmarkStart w:id="421" w:name="_Toc506111877"/>
      <w:bookmarkStart w:id="422" w:name="_Toc175216147"/>
      <w:bookmarkStart w:id="423" w:name="_Toc153354110"/>
      <w:r w:rsidRPr="00253DEF">
        <w:t>Authorised Officer (Core)</w:t>
      </w:r>
      <w:bookmarkEnd w:id="412"/>
      <w:bookmarkEnd w:id="413"/>
      <w:bookmarkEnd w:id="414"/>
      <w:bookmarkEnd w:id="415"/>
      <w:bookmarkEnd w:id="416"/>
      <w:bookmarkEnd w:id="417"/>
      <w:bookmarkEnd w:id="418"/>
      <w:bookmarkEnd w:id="419"/>
      <w:bookmarkEnd w:id="420"/>
      <w:bookmarkEnd w:id="421"/>
      <w:bookmarkEnd w:id="422"/>
      <w:bookmarkEnd w:id="423"/>
    </w:p>
    <w:p w14:paraId="6F48F85E" w14:textId="77777777" w:rsidR="00390176" w:rsidRPr="00253DEF" w:rsidRDefault="00390176" w:rsidP="002D5A5C">
      <w:pPr>
        <w:pStyle w:val="COTCOCLV3-ASDEFCON"/>
      </w:pPr>
      <w:bookmarkStart w:id="424" w:name="_Ref263070020"/>
      <w:r w:rsidRPr="00253DEF">
        <w:t xml:space="preserve">The Commonwealth Representative may nominate by written notice </w:t>
      </w:r>
      <w:r w:rsidR="005C62D4" w:rsidRPr="00253DEF">
        <w:t xml:space="preserve">to the Contractor </w:t>
      </w:r>
      <w:r w:rsidRPr="00253DEF">
        <w:t xml:space="preserve">from time to time any Authorised Officers for the purposes of the Deed. </w:t>
      </w:r>
      <w:r w:rsidR="001A77F3">
        <w:t xml:space="preserve"> </w:t>
      </w:r>
      <w:r w:rsidR="00650A72">
        <w:t>The written notice shall include the address</w:t>
      </w:r>
      <w:ins w:id="425" w:author="Prabhu, Akshata MS" w:date="2024-08-23T14:31:00Z">
        <w:r w:rsidR="001A77F3">
          <w:t>,</w:t>
        </w:r>
        <w:r w:rsidR="00650A72">
          <w:t xml:space="preserve"> facsimile number</w:t>
        </w:r>
      </w:ins>
      <w:r w:rsidR="00650A72">
        <w:t xml:space="preserve"> </w:t>
      </w:r>
      <w:r w:rsidR="001A77F3">
        <w:t xml:space="preserve">and email </w:t>
      </w:r>
      <w:r w:rsidR="00650A72">
        <w:t>at which notice or communication under the Deed or any Contract is to be delivered to the Authorised Officer.</w:t>
      </w:r>
      <w:bookmarkEnd w:id="424"/>
    </w:p>
    <w:p w14:paraId="5D6D1F10" w14:textId="20F2FF18" w:rsidR="00390176" w:rsidRPr="00253DEF" w:rsidRDefault="00390176" w:rsidP="002D5A5C">
      <w:pPr>
        <w:pStyle w:val="COTCOCLV3-ASDEFCON"/>
      </w:pPr>
      <w:r w:rsidRPr="00253DEF">
        <w:t xml:space="preserve">An Authorised Officer is responsible for placing and administering Contracts on behalf of the Commonwealth.  The Contractor shall comply with the reasonable directions of the Authorised Officer made within the scope of the administration of any Contract.  All directions by an Authorised Officer will be provided in writing. </w:t>
      </w:r>
      <w:r w:rsidR="00337F55">
        <w:t xml:space="preserve"> </w:t>
      </w:r>
      <w:r w:rsidRPr="00253DEF">
        <w:t xml:space="preserve">The Authorised Officer shall have no authority to waive any provision of, or release the Contractor from, its obligations under any Contract except in accordance with clause </w:t>
      </w:r>
      <w:r w:rsidR="005C62D4">
        <w:rPr>
          <w:highlight w:val="yellow"/>
        </w:rPr>
        <w:fldChar w:fldCharType="begin"/>
      </w:r>
      <w:r w:rsidR="005C62D4">
        <w:instrText xml:space="preserve"> REF _Ref436304615 \w \h </w:instrText>
      </w:r>
      <w:r w:rsidR="005C62D4">
        <w:rPr>
          <w:highlight w:val="yellow"/>
        </w:rPr>
      </w:r>
      <w:r w:rsidR="005C62D4">
        <w:rPr>
          <w:highlight w:val="yellow"/>
        </w:rPr>
        <w:fldChar w:fldCharType="separate"/>
      </w:r>
      <w:r w:rsidR="00E23E56">
        <w:t>10.3</w:t>
      </w:r>
      <w:r w:rsidR="005C62D4">
        <w:rPr>
          <w:highlight w:val="yellow"/>
        </w:rPr>
        <w:fldChar w:fldCharType="end"/>
      </w:r>
      <w:r w:rsidRPr="00253DEF">
        <w:t>.</w:t>
      </w:r>
    </w:p>
    <w:p w14:paraId="3E4D9ED3" w14:textId="77777777" w:rsidR="00390176" w:rsidRPr="00253DEF" w:rsidRDefault="00390176" w:rsidP="002D5A5C">
      <w:pPr>
        <w:pStyle w:val="COTCOCLV3-ASDEFCON"/>
      </w:pPr>
      <w:r w:rsidRPr="00253DEF">
        <w:t xml:space="preserve">Unless authorised by this Deed or any </w:t>
      </w:r>
      <w:r w:rsidR="00DB6E91">
        <w:t>C</w:t>
      </w:r>
      <w:r w:rsidRPr="00253DEF">
        <w:t>ontract, any work performed or cost incurred by the Contractor in response to a communication from the Authorised Officer is at the Contractor’s sole risk.</w:t>
      </w:r>
      <w:bookmarkStart w:id="426" w:name="_Toc436304514"/>
      <w:bookmarkStart w:id="427" w:name="_Toc436309465"/>
      <w:bookmarkStart w:id="428" w:name="_Toc436310936"/>
      <w:bookmarkStart w:id="429" w:name="_Toc436384472"/>
      <w:bookmarkStart w:id="430" w:name="_Toc436387003"/>
      <w:bookmarkEnd w:id="426"/>
      <w:bookmarkEnd w:id="427"/>
      <w:bookmarkEnd w:id="428"/>
      <w:bookmarkEnd w:id="429"/>
      <w:bookmarkEnd w:id="430"/>
    </w:p>
    <w:p w14:paraId="42D2E1B7" w14:textId="77777777" w:rsidR="00390176" w:rsidRPr="00253DEF" w:rsidRDefault="00390176" w:rsidP="006D1CBC">
      <w:pPr>
        <w:pStyle w:val="COTCOCLV2-ASDEFCON"/>
      </w:pPr>
      <w:bookmarkStart w:id="431" w:name="_Ref528735114"/>
      <w:bookmarkStart w:id="432" w:name="_Toc96513744"/>
      <w:bookmarkStart w:id="433" w:name="_Toc229471734"/>
      <w:bookmarkStart w:id="434" w:name="_Toc480531978"/>
      <w:bookmarkStart w:id="435" w:name="_Toc505695112"/>
      <w:bookmarkStart w:id="436" w:name="_Toc506111878"/>
      <w:bookmarkStart w:id="437" w:name="_Toc175216148"/>
      <w:bookmarkStart w:id="438" w:name="_Toc153354111"/>
      <w:r w:rsidRPr="00253DEF">
        <w:t>Contractor Representative (Core)</w:t>
      </w:r>
      <w:bookmarkEnd w:id="431"/>
      <w:bookmarkEnd w:id="432"/>
      <w:bookmarkEnd w:id="433"/>
      <w:bookmarkEnd w:id="434"/>
      <w:bookmarkEnd w:id="435"/>
      <w:bookmarkEnd w:id="436"/>
      <w:bookmarkEnd w:id="437"/>
      <w:bookmarkEnd w:id="438"/>
    </w:p>
    <w:p w14:paraId="2F29F3E3" w14:textId="651AF761" w:rsidR="00390176" w:rsidRPr="00253DEF" w:rsidRDefault="00390176" w:rsidP="002D5A5C">
      <w:pPr>
        <w:pStyle w:val="COTCOCLV3-ASDEFCON"/>
      </w:pPr>
      <w:r w:rsidRPr="00253DEF">
        <w:t xml:space="preserve">The Contractor shall on or before the Effective Date </w:t>
      </w:r>
      <w:r w:rsidR="00D622BD">
        <w:t xml:space="preserve">specified in the Details Schedule </w:t>
      </w:r>
      <w:r w:rsidRPr="00253DEF">
        <w:t>nominate in writing the person with the authority to represent the Contractor for the purposes of the Deed</w:t>
      </w:r>
      <w:r w:rsidR="000F7BA7" w:rsidRPr="00253DEF">
        <w:t xml:space="preserve"> and any Contract</w:t>
      </w:r>
      <w:r w:rsidRPr="00253DEF">
        <w:t xml:space="preserve">.  Any communication passed by the Commonwealth to this person </w:t>
      </w:r>
      <w:r w:rsidR="00E12783">
        <w:t xml:space="preserve">in accordance with clause </w:t>
      </w:r>
      <w:r w:rsidR="00E12783">
        <w:fldChar w:fldCharType="begin"/>
      </w:r>
      <w:r w:rsidR="00E12783">
        <w:instrText xml:space="preserve"> REF _Ref252803891 \r \h </w:instrText>
      </w:r>
      <w:r w:rsidR="00E12783">
        <w:fldChar w:fldCharType="separate"/>
      </w:r>
      <w:r w:rsidR="00E23E56">
        <w:t>2.4</w:t>
      </w:r>
      <w:r w:rsidR="00E12783">
        <w:fldChar w:fldCharType="end"/>
      </w:r>
      <w:r w:rsidR="00E12783">
        <w:t xml:space="preserve"> </w:t>
      </w:r>
      <w:r w:rsidRPr="00253DEF">
        <w:t>shall be deemed to have been delivered to the Contractor.</w:t>
      </w:r>
    </w:p>
    <w:p w14:paraId="777E0D19" w14:textId="77777777" w:rsidR="00390176" w:rsidRPr="00253DEF" w:rsidRDefault="00390176" w:rsidP="006D1CBC">
      <w:pPr>
        <w:pStyle w:val="COTCOCLV2-ASDEFCON"/>
      </w:pPr>
      <w:bookmarkStart w:id="439" w:name="_Toc96403554"/>
      <w:bookmarkStart w:id="440" w:name="_Ref97014445"/>
      <w:bookmarkStart w:id="441" w:name="_Ref111005051"/>
      <w:bookmarkStart w:id="442" w:name="_Toc229471735"/>
      <w:bookmarkStart w:id="443" w:name="_Ref252803891"/>
      <w:bookmarkStart w:id="444" w:name="_Ref263072956"/>
      <w:bookmarkStart w:id="445" w:name="_Ref434920400"/>
      <w:bookmarkStart w:id="446" w:name="_Ref436304300"/>
      <w:bookmarkStart w:id="447" w:name="_Toc480531979"/>
      <w:bookmarkStart w:id="448" w:name="_Toc505695113"/>
      <w:bookmarkStart w:id="449" w:name="_Toc506111879"/>
      <w:bookmarkStart w:id="450" w:name="_Toc175216149"/>
      <w:bookmarkStart w:id="451" w:name="_Toc153354112"/>
      <w:r w:rsidRPr="00253DEF">
        <w:t>Notices (Core)</w:t>
      </w:r>
      <w:bookmarkEnd w:id="439"/>
      <w:bookmarkEnd w:id="440"/>
      <w:bookmarkEnd w:id="441"/>
      <w:bookmarkEnd w:id="442"/>
      <w:bookmarkEnd w:id="443"/>
      <w:bookmarkEnd w:id="444"/>
      <w:bookmarkEnd w:id="445"/>
      <w:bookmarkEnd w:id="446"/>
      <w:bookmarkEnd w:id="447"/>
      <w:bookmarkEnd w:id="448"/>
      <w:bookmarkEnd w:id="449"/>
      <w:bookmarkEnd w:id="450"/>
      <w:bookmarkEnd w:id="451"/>
    </w:p>
    <w:p w14:paraId="39C97CC8" w14:textId="77777777" w:rsidR="00390176" w:rsidRPr="00577B99" w:rsidRDefault="00390176" w:rsidP="002D5A5C">
      <w:pPr>
        <w:pStyle w:val="COTCOCLV3-ASDEFCON"/>
      </w:pPr>
      <w:bookmarkStart w:id="452" w:name="_Ref99436178"/>
      <w:r w:rsidRPr="00253DEF">
        <w:t>Unless the contrary intention appears, any notice under the Deed, (not including Official Orders), shall be effective if it is in writing</w:t>
      </w:r>
      <w:r w:rsidR="00B70672">
        <w:t xml:space="preserve"> and sent from</w:t>
      </w:r>
      <w:r w:rsidRPr="00253DEF">
        <w:t xml:space="preserve"> and delivered to the Commonwealth Representative or Contractor’s </w:t>
      </w:r>
      <w:r w:rsidR="00D622BD">
        <w:t>R</w:t>
      </w:r>
      <w:r w:rsidR="00D622BD" w:rsidRPr="00253DEF">
        <w:t>epresentative</w:t>
      </w:r>
      <w:r w:rsidRPr="00253DEF">
        <w:t xml:space="preserve">, </w:t>
      </w:r>
      <w:r w:rsidR="005F62CE">
        <w:t>in accordance with</w:t>
      </w:r>
      <w:r w:rsidR="00086F91">
        <w:t xml:space="preserve"> the Notice Details </w:t>
      </w:r>
      <w:r w:rsidR="00D622BD">
        <w:t>specified in the Details Schedule.</w:t>
      </w:r>
      <w:bookmarkEnd w:id="452"/>
    </w:p>
    <w:p w14:paraId="01C4D283" w14:textId="7FE7C9F9" w:rsidR="00390176" w:rsidRPr="00253DEF" w:rsidRDefault="00390176" w:rsidP="002D5A5C">
      <w:pPr>
        <w:pStyle w:val="COTCOCLV3-ASDEFCON"/>
      </w:pPr>
      <w:bookmarkStart w:id="453" w:name="_Ref415479737"/>
      <w:r w:rsidRPr="00253DEF">
        <w:t xml:space="preserve">A notice </w:t>
      </w:r>
      <w:r w:rsidR="00D622BD">
        <w:t xml:space="preserve">given in accordance with this clause </w:t>
      </w:r>
      <w:r w:rsidR="00D622BD">
        <w:fldChar w:fldCharType="begin"/>
      </w:r>
      <w:r w:rsidR="00D622BD">
        <w:instrText xml:space="preserve"> REF _Ref434920400 \w \h </w:instrText>
      </w:r>
      <w:r w:rsidR="00D622BD">
        <w:fldChar w:fldCharType="separate"/>
      </w:r>
      <w:r w:rsidR="00E23E56">
        <w:t>2.4</w:t>
      </w:r>
      <w:r w:rsidR="00D622BD">
        <w:fldChar w:fldCharType="end"/>
      </w:r>
      <w:r w:rsidR="00D622BD">
        <w:t xml:space="preserve"> </w:t>
      </w:r>
      <w:r w:rsidRPr="00253DEF">
        <w:t>shall be deemed to have been delivered:</w:t>
      </w:r>
      <w:bookmarkEnd w:id="453"/>
      <w:r w:rsidRPr="00253DEF">
        <w:t xml:space="preserve"> </w:t>
      </w:r>
    </w:p>
    <w:p w14:paraId="76CC947F" w14:textId="77777777" w:rsidR="00B70672" w:rsidRDefault="00B70672" w:rsidP="002D5A5C">
      <w:pPr>
        <w:pStyle w:val="COTCOCLV4-ASDEFCON"/>
      </w:pPr>
      <w:r>
        <w:t xml:space="preserve">if sent by pre-paid post, </w:t>
      </w:r>
      <w:r w:rsidR="005F62CE">
        <w:t>in three Working Days when sent within Australia and in eight Working Days when sent by air mail from one country to another</w:t>
      </w:r>
      <w:r>
        <w:t>;</w:t>
      </w:r>
    </w:p>
    <w:p w14:paraId="2169D316" w14:textId="2680C6CF" w:rsidR="00B70672" w:rsidRDefault="00B70672" w:rsidP="00EB7A73">
      <w:pPr>
        <w:pStyle w:val="COTCOCLV4-ASDEFCON"/>
      </w:pPr>
      <w:r>
        <w:t>if hand delivered, when received at the address, or by the addressee if sooner;</w:t>
      </w:r>
      <w:del w:id="454" w:author="Prabhu, Akshata MS" w:date="2024-08-23T14:31:00Z">
        <w:r>
          <w:delText xml:space="preserve"> or</w:delText>
        </w:r>
      </w:del>
    </w:p>
    <w:p w14:paraId="73D3C2A3" w14:textId="77777777" w:rsidR="00B70672" w:rsidRDefault="00B70672" w:rsidP="002D5A5C">
      <w:pPr>
        <w:pStyle w:val="COTCOCLV4-ASDEFCON"/>
        <w:rPr>
          <w:ins w:id="455" w:author="Prabhu, Akshata MS" w:date="2024-08-23T14:31:00Z"/>
        </w:rPr>
      </w:pPr>
      <w:ins w:id="456" w:author="Prabhu, Akshata MS" w:date="2024-08-23T14:31:00Z">
        <w:r>
          <w:t>if sent by facsimile, when the sender's facsimile system generates a message confirming successful transmission of the total number of pages of the notice, unless within one Working Day after that transmission, the recipient informs the sender that it has not received the entire notice; or</w:t>
        </w:r>
      </w:ins>
    </w:p>
    <w:p w14:paraId="1DDEEAA4" w14:textId="77777777" w:rsidR="00B70672" w:rsidRDefault="00B70672" w:rsidP="002D5A5C">
      <w:pPr>
        <w:pStyle w:val="COTCOCLV4-ASDEFCON"/>
      </w:pPr>
      <w:r w:rsidRPr="00331B66">
        <w:t>if sen</w:t>
      </w:r>
      <w:r>
        <w:t xml:space="preserve">t as an email, when the email </w:t>
      </w:r>
      <w:r w:rsidRPr="00331B66">
        <w:t>enters the addressee’s information system, unless the sender’s information system receives a message within one Working Day that the email has not been delivered to the addressee</w:t>
      </w:r>
      <w:r>
        <w:t>,</w:t>
      </w:r>
    </w:p>
    <w:p w14:paraId="0BDC6023" w14:textId="77777777" w:rsidR="00390176" w:rsidRPr="00253DEF" w:rsidRDefault="00340333" w:rsidP="00EB7A73">
      <w:pPr>
        <w:pStyle w:val="COTCOCLV4-ASDEFCON"/>
      </w:pPr>
      <w:r>
        <w:t>but if the receipt</w:t>
      </w:r>
      <w:ins w:id="457" w:author="Prabhu, Akshata MS" w:date="2024-08-23T14:31:00Z">
        <w:r>
          <w:t>, transmission</w:t>
        </w:r>
      </w:ins>
      <w:r>
        <w:t xml:space="preserve"> or entry into the information system is not on a Working Day or is after 5.00pm (recipient's local time) on a Working Day, the notice is taken to be received at 9.00am (recipient’s local time) on the next Working Day</w:t>
      </w:r>
      <w:r w:rsidRPr="007026F3">
        <w:t>.</w:t>
      </w:r>
      <w:r w:rsidR="00390176" w:rsidRPr="00253DEF">
        <w:t xml:space="preserve"> </w:t>
      </w:r>
    </w:p>
    <w:p w14:paraId="2060C7ED" w14:textId="77777777" w:rsidR="00390176" w:rsidRPr="00253DEF" w:rsidRDefault="00E4305D" w:rsidP="006D1CBC">
      <w:pPr>
        <w:pStyle w:val="COTCOCLV1-ASDEFCON"/>
      </w:pPr>
      <w:bookmarkStart w:id="458" w:name="_Toc96403555"/>
      <w:bookmarkStart w:id="459" w:name="_Ref111007400"/>
      <w:bookmarkStart w:id="460" w:name="_Toc229471736"/>
      <w:bookmarkStart w:id="461" w:name="_Toc480531980"/>
      <w:bookmarkStart w:id="462" w:name="_Toc505695114"/>
      <w:bookmarkStart w:id="463" w:name="_Toc506111880"/>
      <w:bookmarkStart w:id="464" w:name="_Toc175216150"/>
      <w:bookmarkStart w:id="465" w:name="_Toc153354113"/>
      <w:r w:rsidRPr="00253DEF">
        <w:t>PRODUCTION OF THE SUPPLIES</w:t>
      </w:r>
      <w:bookmarkEnd w:id="458"/>
      <w:bookmarkEnd w:id="459"/>
      <w:bookmarkEnd w:id="460"/>
      <w:bookmarkEnd w:id="461"/>
      <w:bookmarkEnd w:id="462"/>
      <w:bookmarkEnd w:id="463"/>
      <w:bookmarkEnd w:id="464"/>
      <w:bookmarkEnd w:id="465"/>
      <w:r w:rsidRPr="00253DEF">
        <w:t xml:space="preserve"> </w:t>
      </w:r>
    </w:p>
    <w:p w14:paraId="3BE2A531" w14:textId="77777777" w:rsidR="00390176" w:rsidRPr="00253DEF" w:rsidRDefault="00390176" w:rsidP="006D1CBC">
      <w:pPr>
        <w:pStyle w:val="COTCOCLV2-ASDEFCON"/>
      </w:pPr>
      <w:bookmarkStart w:id="466" w:name="_Toc434919440"/>
      <w:bookmarkStart w:id="467" w:name="_Toc434924457"/>
      <w:bookmarkStart w:id="468" w:name="_Toc434926201"/>
      <w:bookmarkStart w:id="469" w:name="_Toc435691657"/>
      <w:bookmarkStart w:id="470" w:name="_Toc435696291"/>
      <w:bookmarkStart w:id="471" w:name="_Toc435696919"/>
      <w:bookmarkStart w:id="472" w:name="_Toc436304518"/>
      <w:bookmarkStart w:id="473" w:name="_Toc436309469"/>
      <w:bookmarkStart w:id="474" w:name="_Toc436310940"/>
      <w:bookmarkStart w:id="475" w:name="_Toc436384476"/>
      <w:bookmarkStart w:id="476" w:name="_Toc436387007"/>
      <w:bookmarkStart w:id="477" w:name="_Toc436920072"/>
      <w:bookmarkStart w:id="478" w:name="_Toc113073814"/>
      <w:bookmarkStart w:id="479" w:name="_Toc96403558"/>
      <w:bookmarkStart w:id="480" w:name="_Ref111003427"/>
      <w:bookmarkStart w:id="481" w:name="_Ref111007426"/>
      <w:bookmarkStart w:id="482" w:name="_Toc229471738"/>
      <w:bookmarkStart w:id="483" w:name="_Toc480531981"/>
      <w:bookmarkStart w:id="484" w:name="_Toc505695115"/>
      <w:bookmarkStart w:id="485" w:name="_Toc506111881"/>
      <w:bookmarkStart w:id="486" w:name="_Toc175216151"/>
      <w:bookmarkStart w:id="487" w:name="_Toc153354114"/>
      <w:bookmarkEnd w:id="466"/>
      <w:bookmarkEnd w:id="467"/>
      <w:bookmarkEnd w:id="468"/>
      <w:bookmarkEnd w:id="469"/>
      <w:bookmarkEnd w:id="470"/>
      <w:bookmarkEnd w:id="471"/>
      <w:bookmarkEnd w:id="472"/>
      <w:bookmarkEnd w:id="473"/>
      <w:bookmarkEnd w:id="474"/>
      <w:bookmarkEnd w:id="475"/>
      <w:bookmarkEnd w:id="476"/>
      <w:bookmarkEnd w:id="477"/>
      <w:bookmarkEnd w:id="478"/>
      <w:r w:rsidRPr="00253DEF">
        <w:t>Quality Management (Core)</w:t>
      </w:r>
      <w:bookmarkEnd w:id="479"/>
      <w:bookmarkEnd w:id="480"/>
      <w:bookmarkEnd w:id="481"/>
      <w:bookmarkEnd w:id="482"/>
      <w:bookmarkEnd w:id="483"/>
      <w:bookmarkEnd w:id="484"/>
      <w:bookmarkEnd w:id="485"/>
      <w:bookmarkEnd w:id="486"/>
      <w:bookmarkEnd w:id="487"/>
    </w:p>
    <w:p w14:paraId="00E81754" w14:textId="77777777" w:rsidR="00390176" w:rsidRPr="00253DEF" w:rsidRDefault="00390176" w:rsidP="006D1CBC">
      <w:pPr>
        <w:pStyle w:val="NoteToDrafters-ASDEFCON"/>
      </w:pPr>
      <w:r w:rsidRPr="00253DEF">
        <w:t xml:space="preserve">Note to drafters:  Low risk, low value Supplies can generally rely on these Quality Management clauses, as common law protection should be sufficient.  Where more complex Supplies are being purchased which require more substantial Quality Assurance protection, please review ASDEFCON (Complex Materiel) Volume One, </w:t>
      </w:r>
      <w:r w:rsidR="00043930">
        <w:t>S</w:t>
      </w:r>
      <w:r w:rsidR="00EB7252" w:rsidRPr="00253DEF">
        <w:t xml:space="preserve">tatement of </w:t>
      </w:r>
      <w:r w:rsidR="00043930">
        <w:t>W</w:t>
      </w:r>
      <w:r w:rsidR="00EB7252" w:rsidRPr="00253DEF">
        <w:t>ork</w:t>
      </w:r>
      <w:r w:rsidRPr="00253DEF">
        <w:rPr>
          <w:highlight w:val="black"/>
        </w:rPr>
        <w:t xml:space="preserve">, clause </w:t>
      </w:r>
      <w:r w:rsidR="00EB7252" w:rsidRPr="00253DEF">
        <w:rPr>
          <w:highlight w:val="black"/>
        </w:rPr>
        <w:t>6</w:t>
      </w:r>
      <w:r w:rsidRPr="00253DEF">
        <w:rPr>
          <w:highlight w:val="black"/>
        </w:rPr>
        <w:t xml:space="preserve"> for</w:t>
      </w:r>
      <w:r w:rsidRPr="00253DEF">
        <w:t xml:space="preserve"> possible incorporation.</w:t>
      </w:r>
    </w:p>
    <w:p w14:paraId="62D3B2C7" w14:textId="77777777" w:rsidR="00390176" w:rsidRPr="0091177B" w:rsidRDefault="00390176" w:rsidP="002D5A5C">
      <w:pPr>
        <w:pStyle w:val="COTCOCLV3-ASDEFCON"/>
      </w:pPr>
      <w:r w:rsidRPr="0091177B">
        <w:t xml:space="preserve">The Contractor shall ensure that the Supplies to be provided are to the </w:t>
      </w:r>
      <w:r w:rsidR="00580B47">
        <w:t>industry’s best standard</w:t>
      </w:r>
      <w:r w:rsidRPr="0091177B">
        <w:t>.</w:t>
      </w:r>
    </w:p>
    <w:p w14:paraId="6E7E5E26" w14:textId="77777777" w:rsidR="00390176" w:rsidRPr="0091177B" w:rsidRDefault="00390176" w:rsidP="002D5A5C">
      <w:pPr>
        <w:pStyle w:val="COTCOCLV3-ASDEFCON"/>
      </w:pPr>
      <w:r w:rsidRPr="0091177B">
        <w:t>Any discrepancies in quantity</w:t>
      </w:r>
      <w:r w:rsidR="0020110E">
        <w:t xml:space="preserve"> or quality</w:t>
      </w:r>
      <w:r w:rsidRPr="0091177B">
        <w:t xml:space="preserve"> or any damage to the Supplies or packaging found at the time of receipt shall be corrected by the Contractor at no cost to the Commonwealth.</w:t>
      </w:r>
    </w:p>
    <w:p w14:paraId="00EEC5A7" w14:textId="77777777" w:rsidR="00446449" w:rsidRPr="000C482A" w:rsidRDefault="000A3282" w:rsidP="006D1CBC">
      <w:pPr>
        <w:pStyle w:val="COTCOCLV2-ASDEFCON"/>
      </w:pPr>
      <w:bookmarkStart w:id="488" w:name="_Hlt111364678"/>
      <w:bookmarkStart w:id="489" w:name="_Toc404757639"/>
      <w:bookmarkStart w:id="490" w:name="_Toc410806704"/>
      <w:bookmarkStart w:id="491" w:name="_Toc404757640"/>
      <w:bookmarkStart w:id="492" w:name="_Toc410806705"/>
      <w:bookmarkStart w:id="493" w:name="_Toc404757645"/>
      <w:bookmarkStart w:id="494" w:name="_Toc410806710"/>
      <w:bookmarkStart w:id="495" w:name="_Toc488220218"/>
      <w:bookmarkStart w:id="496" w:name="_Toc229471702"/>
      <w:bookmarkStart w:id="497" w:name="_Toc253562589"/>
      <w:bookmarkStart w:id="498" w:name="_Ref435697943"/>
      <w:bookmarkStart w:id="499" w:name="_Toc480531982"/>
      <w:bookmarkStart w:id="500" w:name="_Toc505695116"/>
      <w:bookmarkStart w:id="501" w:name="_Toc506111882"/>
      <w:bookmarkStart w:id="502" w:name="_Toc175216152"/>
      <w:bookmarkStart w:id="503" w:name="_Toc153354115"/>
      <w:bookmarkEnd w:id="488"/>
      <w:bookmarkEnd w:id="489"/>
      <w:bookmarkEnd w:id="490"/>
      <w:bookmarkEnd w:id="491"/>
      <w:bookmarkEnd w:id="492"/>
      <w:bookmarkEnd w:id="493"/>
      <w:bookmarkEnd w:id="494"/>
      <w:r>
        <w:t>Authorisations (Core</w:t>
      </w:r>
      <w:bookmarkEnd w:id="495"/>
      <w:bookmarkEnd w:id="496"/>
      <w:bookmarkEnd w:id="497"/>
      <w:r>
        <w:t>)</w:t>
      </w:r>
      <w:bookmarkStart w:id="504" w:name="_Toc434924461"/>
      <w:bookmarkStart w:id="505" w:name="_Toc434926205"/>
      <w:bookmarkStart w:id="506" w:name="_Toc435691661"/>
      <w:bookmarkEnd w:id="498"/>
      <w:bookmarkEnd w:id="499"/>
      <w:bookmarkEnd w:id="500"/>
      <w:bookmarkEnd w:id="501"/>
      <w:bookmarkEnd w:id="502"/>
      <w:bookmarkEnd w:id="504"/>
      <w:bookmarkEnd w:id="505"/>
      <w:bookmarkEnd w:id="506"/>
      <w:bookmarkEnd w:id="503"/>
    </w:p>
    <w:p w14:paraId="6321563B" w14:textId="77777777" w:rsidR="000A3282" w:rsidRDefault="000A3282" w:rsidP="002D5A5C">
      <w:pPr>
        <w:pStyle w:val="COTCOCLV3-ASDEFCON"/>
      </w:pPr>
      <w:r>
        <w:t xml:space="preserve">The Contractor shall, and shall ensure that its Subcontractors: </w:t>
      </w:r>
      <w:bookmarkStart w:id="507" w:name="_Toc434924462"/>
      <w:bookmarkStart w:id="508" w:name="_Toc434926206"/>
      <w:bookmarkStart w:id="509" w:name="_Toc435691662"/>
      <w:bookmarkEnd w:id="507"/>
      <w:bookmarkEnd w:id="508"/>
      <w:bookmarkEnd w:id="509"/>
    </w:p>
    <w:p w14:paraId="10F608FA" w14:textId="77777777" w:rsidR="000A3282" w:rsidRDefault="000A3282" w:rsidP="002D5A5C">
      <w:pPr>
        <w:pStyle w:val="COTCOCLV4-ASDEFCON"/>
      </w:pPr>
      <w:r>
        <w:t xml:space="preserve">obtain and maintain in full force all Authorisations (other than Export Approvals) required to perform all of the work under the Deed or any Contract and for the provision of the Supplies; </w:t>
      </w:r>
      <w:bookmarkStart w:id="510" w:name="_Toc434924463"/>
      <w:bookmarkStart w:id="511" w:name="_Toc434926207"/>
      <w:bookmarkStart w:id="512" w:name="_Toc435691663"/>
      <w:bookmarkEnd w:id="510"/>
      <w:bookmarkEnd w:id="511"/>
      <w:bookmarkEnd w:id="512"/>
    </w:p>
    <w:p w14:paraId="49C32135" w14:textId="77777777" w:rsidR="000A3282" w:rsidRDefault="000A3282" w:rsidP="002D5A5C">
      <w:pPr>
        <w:pStyle w:val="COTCOCLV4-ASDEFCON"/>
      </w:pPr>
      <w:r>
        <w:t>take all reasonable steps to obtain and maintain in full force all Export Approvals required for the provision of the Supplies;</w:t>
      </w:r>
      <w:bookmarkStart w:id="513" w:name="_Toc434924464"/>
      <w:bookmarkStart w:id="514" w:name="_Toc434926208"/>
      <w:bookmarkStart w:id="515" w:name="_Toc435691664"/>
      <w:bookmarkEnd w:id="513"/>
      <w:bookmarkEnd w:id="514"/>
      <w:bookmarkEnd w:id="515"/>
    </w:p>
    <w:p w14:paraId="5DDDC58B" w14:textId="516E62E9" w:rsidR="000A3282" w:rsidRDefault="000A3282" w:rsidP="002D5A5C">
      <w:pPr>
        <w:pStyle w:val="COTCOCLV4-ASDEFCON"/>
      </w:pPr>
      <w:r>
        <w:t xml:space="preserve">provide a copy of any Authorisations to the Commonwealth within </w:t>
      </w:r>
      <w:r w:rsidR="002E7B9E">
        <w:t xml:space="preserve">five </w:t>
      </w:r>
      <w:r>
        <w:t xml:space="preserve">Working Days of request by the Commonwealth; and </w:t>
      </w:r>
      <w:bookmarkStart w:id="516" w:name="_Toc434924465"/>
      <w:bookmarkStart w:id="517" w:name="_Toc434926209"/>
      <w:bookmarkStart w:id="518" w:name="_Toc435691665"/>
      <w:bookmarkEnd w:id="516"/>
      <w:bookmarkEnd w:id="517"/>
      <w:bookmarkEnd w:id="518"/>
    </w:p>
    <w:p w14:paraId="1FF056CA" w14:textId="77777777" w:rsidR="000A3282" w:rsidRDefault="000A3282" w:rsidP="002D5A5C">
      <w:pPr>
        <w:pStyle w:val="COTCOCLV4-ASDEFCON"/>
      </w:pPr>
      <w:r>
        <w:t xml:space="preserve">ensure that all work under the Deed or any Contract is performed and the Supplies are provided in accordance with all Authorisations. </w:t>
      </w:r>
      <w:bookmarkStart w:id="519" w:name="_Toc434924466"/>
      <w:bookmarkStart w:id="520" w:name="_Toc434926210"/>
      <w:bookmarkStart w:id="521" w:name="_Toc435691666"/>
      <w:bookmarkEnd w:id="519"/>
      <w:bookmarkEnd w:id="520"/>
      <w:bookmarkEnd w:id="521"/>
    </w:p>
    <w:p w14:paraId="623E4F6F" w14:textId="1F292620" w:rsidR="000A3282" w:rsidRDefault="000A3282" w:rsidP="002D5A5C">
      <w:pPr>
        <w:pStyle w:val="COTCOCLV3-ASDEFCON"/>
      </w:pPr>
      <w:r>
        <w:t xml:space="preserve">The Contractor shall notify the Commonwealth Representative within </w:t>
      </w:r>
      <w:r w:rsidR="002E7B9E">
        <w:t xml:space="preserve">five </w:t>
      </w:r>
      <w:r>
        <w:t>Working Days after:</w:t>
      </w:r>
      <w:bookmarkStart w:id="522" w:name="_Toc434924467"/>
      <w:bookmarkStart w:id="523" w:name="_Toc434926211"/>
      <w:bookmarkStart w:id="524" w:name="_Toc435691667"/>
      <w:bookmarkEnd w:id="522"/>
      <w:bookmarkEnd w:id="523"/>
      <w:bookmarkEnd w:id="524"/>
    </w:p>
    <w:p w14:paraId="0B7A3D2E" w14:textId="77777777" w:rsidR="000A3282" w:rsidRDefault="000A3282" w:rsidP="002D5A5C">
      <w:pPr>
        <w:pStyle w:val="COTCOCLV4-ASDEFCON"/>
      </w:pPr>
      <w:r>
        <w:t>the application for an Export Approval in relation to the Deed or any Contract;</w:t>
      </w:r>
      <w:bookmarkStart w:id="525" w:name="_Toc434924468"/>
      <w:bookmarkStart w:id="526" w:name="_Toc434926212"/>
      <w:bookmarkStart w:id="527" w:name="_Toc435691668"/>
      <w:bookmarkEnd w:id="525"/>
      <w:bookmarkEnd w:id="526"/>
      <w:bookmarkEnd w:id="527"/>
    </w:p>
    <w:p w14:paraId="6B89B7BE" w14:textId="77777777" w:rsidR="000A3282" w:rsidRDefault="000A3282" w:rsidP="002D5A5C">
      <w:pPr>
        <w:pStyle w:val="COTCOCLV4-ASDEFCON"/>
      </w:pPr>
      <w:r>
        <w:t>the grant of, or a new requirement for, an Export Approval in relation to the Deed or any Contract; or</w:t>
      </w:r>
      <w:bookmarkStart w:id="528" w:name="_Toc434924469"/>
      <w:bookmarkStart w:id="529" w:name="_Toc434926213"/>
      <w:bookmarkStart w:id="530" w:name="_Toc435691669"/>
      <w:bookmarkEnd w:id="528"/>
      <w:bookmarkEnd w:id="529"/>
      <w:bookmarkEnd w:id="530"/>
    </w:p>
    <w:p w14:paraId="1D5AF068" w14:textId="77777777" w:rsidR="000A3282" w:rsidRDefault="000A3282" w:rsidP="002D5A5C">
      <w:pPr>
        <w:pStyle w:val="COTCOCLV4-ASDEFCON"/>
      </w:pPr>
      <w:r>
        <w:t xml:space="preserve">receiving notification of refusal to grant, or an intent to revoke or qualify, an Authorisation required for provision of the Supplies. </w:t>
      </w:r>
      <w:bookmarkStart w:id="531" w:name="_Toc434924470"/>
      <w:bookmarkStart w:id="532" w:name="_Toc434926214"/>
      <w:bookmarkStart w:id="533" w:name="_Toc435691670"/>
      <w:bookmarkEnd w:id="531"/>
      <w:bookmarkEnd w:id="532"/>
      <w:bookmarkEnd w:id="533"/>
    </w:p>
    <w:p w14:paraId="44C58D56" w14:textId="08A860A9" w:rsidR="000A3282" w:rsidRDefault="000A3282" w:rsidP="002D5A5C">
      <w:pPr>
        <w:pStyle w:val="COTCOCLV3-ASDEFCON"/>
      </w:pPr>
      <w:r>
        <w:t>The Commonwealth Representative shall, on request by the Contractor, give the Contractor all assistance reasonably required to facilitate the provision of an Export Approval in relation to the Deed or any Contract, including the provision of a certificate by the Commonwealth as to the end use of the Supplies</w:t>
      </w:r>
      <w:bookmarkStart w:id="534" w:name="_Toc434924471"/>
      <w:bookmarkStart w:id="535" w:name="_Toc434926215"/>
      <w:bookmarkStart w:id="536" w:name="_Toc435691671"/>
      <w:bookmarkEnd w:id="534"/>
      <w:bookmarkEnd w:id="535"/>
      <w:bookmarkEnd w:id="536"/>
    </w:p>
    <w:p w14:paraId="38B07136" w14:textId="1104AE5D" w:rsidR="002E7B9E" w:rsidRDefault="002E7B9E" w:rsidP="002D5A5C">
      <w:pPr>
        <w:pStyle w:val="COTCOCLV3-ASDEFCON"/>
      </w:pPr>
      <w:r>
        <w:t xml:space="preserve">If a party becomes aware of a breach of an Export Approval, it shall promptly notify the other </w:t>
      </w:r>
      <w:r>
        <w:rPr>
          <w:rFonts w:cs="Arial"/>
        </w:rPr>
        <w:t>party</w:t>
      </w:r>
      <w:r>
        <w:t xml:space="preserve"> and co-operate with any investigation or disclosure to the relevant government authorities in relation to the breach.</w:t>
      </w:r>
    </w:p>
    <w:p w14:paraId="69CC07FD" w14:textId="77777777" w:rsidR="004749FF" w:rsidRPr="00253DEF" w:rsidRDefault="004749FF" w:rsidP="006D1CBC">
      <w:pPr>
        <w:pStyle w:val="COTCOCLV2-ASDEFCON"/>
      </w:pPr>
      <w:bookmarkStart w:id="537" w:name="_Toc404757651"/>
      <w:bookmarkStart w:id="538" w:name="_Toc410806716"/>
      <w:bookmarkStart w:id="539" w:name="_DV_IPM209"/>
      <w:bookmarkStart w:id="540" w:name="_DV_IPM211"/>
      <w:bookmarkStart w:id="541" w:name="_DV_IPM212"/>
      <w:bookmarkStart w:id="542" w:name="_DV_IPM215"/>
      <w:bookmarkStart w:id="543" w:name="_DV_IPM216"/>
      <w:bookmarkStart w:id="544" w:name="_DV_IPM217"/>
      <w:bookmarkStart w:id="545" w:name="_Toc436384481"/>
      <w:bookmarkStart w:id="546" w:name="_Toc436387012"/>
      <w:bookmarkStart w:id="547" w:name="_Toc436920077"/>
      <w:bookmarkStart w:id="548" w:name="_Toc436384482"/>
      <w:bookmarkStart w:id="549" w:name="_Toc436387013"/>
      <w:bookmarkStart w:id="550" w:name="_Toc436920078"/>
      <w:bookmarkStart w:id="551" w:name="_Toc436384486"/>
      <w:bookmarkStart w:id="552" w:name="_Toc436387017"/>
      <w:bookmarkStart w:id="553" w:name="_Toc436920082"/>
      <w:bookmarkStart w:id="554" w:name="_Toc217100412"/>
      <w:bookmarkStart w:id="555" w:name="_Toc229471740"/>
      <w:bookmarkStart w:id="556" w:name="_Toc480531983"/>
      <w:bookmarkStart w:id="557" w:name="_Toc505695117"/>
      <w:bookmarkStart w:id="558" w:name="_Toc506111883"/>
      <w:bookmarkStart w:id="559" w:name="_Toc175216153"/>
      <w:bookmarkStart w:id="560" w:name="_Toc15335411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253DEF">
        <w:t>Contractor Managed Commonwealth Assets (Core)</w:t>
      </w:r>
      <w:bookmarkEnd w:id="554"/>
      <w:bookmarkEnd w:id="555"/>
      <w:bookmarkEnd w:id="556"/>
      <w:bookmarkEnd w:id="557"/>
      <w:bookmarkEnd w:id="558"/>
      <w:bookmarkEnd w:id="559"/>
      <w:bookmarkEnd w:id="560"/>
    </w:p>
    <w:p w14:paraId="535B5664" w14:textId="77777777" w:rsidR="004749FF" w:rsidRPr="0091177B" w:rsidRDefault="004749FF" w:rsidP="002D5A5C">
      <w:pPr>
        <w:pStyle w:val="COTCOCLV3-ASDEFCON"/>
      </w:pPr>
      <w:r w:rsidRPr="0091177B">
        <w:t>The Contractor shall take all reasonable care of CMCA and shall provide facilities to store and handle all CMCA as they are received.</w:t>
      </w:r>
    </w:p>
    <w:p w14:paraId="720E203A" w14:textId="77777777" w:rsidR="004749FF" w:rsidRPr="0091177B" w:rsidRDefault="004749FF" w:rsidP="002D5A5C">
      <w:pPr>
        <w:pStyle w:val="COTCOCLV3-ASDEFCON"/>
      </w:pPr>
      <w:r w:rsidRPr="0091177B">
        <w:t xml:space="preserve">The Contractor shall, within </w:t>
      </w:r>
      <w:r w:rsidR="00530EE3">
        <w:t>five Working Days</w:t>
      </w:r>
      <w:r w:rsidRPr="0091177B">
        <w:t xml:space="preserve"> of becoming aware that any CMCA </w:t>
      </w:r>
      <w:r w:rsidR="00530EE3">
        <w:t>are</w:t>
      </w:r>
      <w:r w:rsidR="00530EE3" w:rsidRPr="0091177B">
        <w:t xml:space="preserve"> </w:t>
      </w:r>
      <w:r w:rsidRPr="0091177B">
        <w:t xml:space="preserve">lost, destroyed, damaged, defective or deficient, notify the </w:t>
      </w:r>
      <w:r w:rsidR="00971308">
        <w:t>Authorised Officer</w:t>
      </w:r>
      <w:r w:rsidRPr="0091177B">
        <w:t xml:space="preserve"> of the event in writing.</w:t>
      </w:r>
    </w:p>
    <w:p w14:paraId="22F75279" w14:textId="0785EEDD" w:rsidR="004749FF" w:rsidRPr="0091177B" w:rsidRDefault="00A53633" w:rsidP="002D5A5C">
      <w:pPr>
        <w:pStyle w:val="COTCOCLV3-ASDEFCON"/>
      </w:pPr>
      <w:bookmarkStart w:id="561" w:name="_Ref180380302"/>
      <w:r>
        <w:t>T</w:t>
      </w:r>
      <w:r w:rsidR="004749FF" w:rsidRPr="0091177B">
        <w:t>he Contractor shall be liable for loss or destruction of, damage to or defects or deficiencies in, the CMCA, except to the extent that the loss, destruction, damage, defects or deficiencies result from any unlawful or negligent act or omission on the part of the Commonwealth</w:t>
      </w:r>
      <w:r w:rsidR="009B26D5">
        <w:t xml:space="preserve"> or Commonwealth Personnel</w:t>
      </w:r>
      <w:r w:rsidR="004749FF" w:rsidRPr="0091177B">
        <w:t xml:space="preserve">.  Subject to clause </w:t>
      </w:r>
      <w:r w:rsidR="002B73F2">
        <w:fldChar w:fldCharType="begin"/>
      </w:r>
      <w:r w:rsidR="002B73F2">
        <w:instrText xml:space="preserve"> REF _Ref180380250 \r \h </w:instrText>
      </w:r>
      <w:r w:rsidR="002B73F2">
        <w:fldChar w:fldCharType="separate"/>
      </w:r>
      <w:r w:rsidR="00E23E56">
        <w:t>3.3.4</w:t>
      </w:r>
      <w:r w:rsidR="002B73F2">
        <w:fldChar w:fldCharType="end"/>
      </w:r>
      <w:r w:rsidR="004749FF" w:rsidRPr="0091177B">
        <w:t xml:space="preserve">, or an agreement by the parties to replace the CMCA, the Contractor shall compensate the Commonwealth for the loss or destruction of, damage to or defects or deficiencies in, the CMCA and the Commonwealth may recover an amount equivalent to the value of the compensation under clause </w:t>
      </w:r>
      <w:r w:rsidR="00B64931" w:rsidRPr="0091177B">
        <w:fldChar w:fldCharType="begin"/>
      </w:r>
      <w:r w:rsidR="00B64931" w:rsidRPr="0091177B">
        <w:instrText xml:space="preserve"> REF _Ref228679684 \r \h </w:instrText>
      </w:r>
      <w:r w:rsidR="00253DEF" w:rsidRPr="0091177B">
        <w:instrText xml:space="preserve"> \* MERGEFORMAT </w:instrText>
      </w:r>
      <w:r w:rsidR="00B64931" w:rsidRPr="0091177B">
        <w:fldChar w:fldCharType="separate"/>
      </w:r>
      <w:r w:rsidR="00E23E56">
        <w:t>12.4</w:t>
      </w:r>
      <w:r w:rsidR="00B64931" w:rsidRPr="0091177B">
        <w:fldChar w:fldCharType="end"/>
      </w:r>
      <w:r w:rsidR="004749FF" w:rsidRPr="0091177B">
        <w:t xml:space="preserve"> as a debt due to the Commonwealth.</w:t>
      </w:r>
      <w:bookmarkEnd w:id="561"/>
    </w:p>
    <w:p w14:paraId="0523BA1C" w14:textId="11EDB62F" w:rsidR="00EB55C4" w:rsidRPr="0091177B" w:rsidRDefault="00EB55C4" w:rsidP="002D5A5C">
      <w:pPr>
        <w:pStyle w:val="COTCOCLV3-ASDEFCON"/>
      </w:pPr>
      <w:bookmarkStart w:id="562" w:name="_Ref180380250"/>
      <w:r w:rsidRPr="00C75795">
        <w:t>If</w:t>
      </w:r>
      <w:r w:rsidR="00530EE3">
        <w:t>,</w:t>
      </w:r>
      <w:r w:rsidRPr="00C75795">
        <w:t xml:space="preserve"> in the opinion of the Commonwealth Representative</w:t>
      </w:r>
      <w:r w:rsidR="009B26D5">
        <w:t>,</w:t>
      </w:r>
      <w:r w:rsidRPr="00C75795">
        <w:t xml:space="preserve"> the Contractor has the necessary capacity, the Commonwealth Representative may require the Contractor, by notice in writing, to transport, dispose of or repair damaged, defective or deficient CMCA.  If the Contractor is liable under clause </w:t>
      </w:r>
      <w:r>
        <w:fldChar w:fldCharType="begin"/>
      </w:r>
      <w:r>
        <w:instrText xml:space="preserve"> REF _Ref180380302 \r \h </w:instrText>
      </w:r>
      <w:r>
        <w:fldChar w:fldCharType="separate"/>
      </w:r>
      <w:r w:rsidR="00E23E56">
        <w:t>3.3.3</w:t>
      </w:r>
      <w:r>
        <w:fldChar w:fldCharType="end"/>
      </w:r>
      <w:r w:rsidRPr="00C75795">
        <w:t xml:space="preserve"> for the damage, defect or deficiency, the work performed by the Contractor under </w:t>
      </w:r>
      <w:r>
        <w:t xml:space="preserve">this </w:t>
      </w:r>
      <w:r w:rsidRPr="00C75795">
        <w:t xml:space="preserve">clause </w:t>
      </w:r>
      <w:r>
        <w:fldChar w:fldCharType="begin"/>
      </w:r>
      <w:r>
        <w:instrText xml:space="preserve"> REF _Ref180380250 \r \h </w:instrText>
      </w:r>
      <w:r>
        <w:fldChar w:fldCharType="separate"/>
      </w:r>
      <w:r w:rsidR="00E23E56">
        <w:t>3.3.4</w:t>
      </w:r>
      <w:r>
        <w:fldChar w:fldCharType="end"/>
      </w:r>
      <w:r w:rsidRPr="00C75795">
        <w:t xml:space="preserve"> shall discharge or partially discharge the Contractor’s liability.  If the Contractor is not liable under clause </w:t>
      </w:r>
      <w:r>
        <w:fldChar w:fldCharType="begin"/>
      </w:r>
      <w:r>
        <w:instrText xml:space="preserve"> REF _Ref180380302 \r \h </w:instrText>
      </w:r>
      <w:r>
        <w:fldChar w:fldCharType="separate"/>
      </w:r>
      <w:r w:rsidR="00E23E56">
        <w:t>3.3.3</w:t>
      </w:r>
      <w:r>
        <w:fldChar w:fldCharType="end"/>
      </w:r>
      <w:r w:rsidRPr="00C75795">
        <w:t xml:space="preserve"> for the damage, defect or deficiency, the Contractor shall, if the parties agree in advance to the cost of the work, perform the work for no more than the agreed cost.</w:t>
      </w:r>
      <w:bookmarkEnd w:id="562"/>
    </w:p>
    <w:p w14:paraId="46A788F5" w14:textId="77777777" w:rsidR="0011716E" w:rsidRPr="00253DEF" w:rsidRDefault="0011716E" w:rsidP="006D1CBC">
      <w:pPr>
        <w:pStyle w:val="COTCOCLV2-ASDEFCON"/>
      </w:pPr>
      <w:bookmarkStart w:id="563" w:name="_Toc229471741"/>
      <w:bookmarkStart w:id="564" w:name="_Toc480531984"/>
      <w:bookmarkStart w:id="565" w:name="_Toc505695118"/>
      <w:bookmarkStart w:id="566" w:name="_Toc506111884"/>
      <w:bookmarkStart w:id="567" w:name="_Toc175216154"/>
      <w:bookmarkStart w:id="568" w:name="_Toc153354117"/>
      <w:r w:rsidRPr="00253DEF">
        <w:t>Stocktaking of Contractor Managed Commonwealth Assets (Core)</w:t>
      </w:r>
      <w:bookmarkEnd w:id="563"/>
      <w:bookmarkEnd w:id="564"/>
      <w:bookmarkEnd w:id="565"/>
      <w:bookmarkEnd w:id="566"/>
      <w:bookmarkEnd w:id="567"/>
      <w:bookmarkEnd w:id="568"/>
    </w:p>
    <w:p w14:paraId="243DEF1B" w14:textId="77777777" w:rsidR="0011716E" w:rsidRPr="00253DEF" w:rsidRDefault="0011716E" w:rsidP="002D5A5C">
      <w:pPr>
        <w:pStyle w:val="COTCOCLV3-ASDEFCON"/>
      </w:pPr>
      <w:r w:rsidRPr="00253DEF">
        <w:t xml:space="preserve">The Contractor shall: </w:t>
      </w:r>
    </w:p>
    <w:p w14:paraId="770A98F3" w14:textId="77777777" w:rsidR="0011716E" w:rsidRPr="00253DEF" w:rsidRDefault="0011716E" w:rsidP="002D5A5C">
      <w:pPr>
        <w:pStyle w:val="COTCOCLV4-ASDEFCON"/>
      </w:pPr>
      <w:r w:rsidRPr="00253DEF">
        <w:t>institute, maintain and apply a system for, the accounting for and control, handling, preservation, protection and maintenance of CMCA;</w:t>
      </w:r>
    </w:p>
    <w:p w14:paraId="6C9AA0AE" w14:textId="77777777" w:rsidR="0011716E" w:rsidRPr="00253DEF" w:rsidRDefault="0011716E" w:rsidP="002D5A5C">
      <w:pPr>
        <w:pStyle w:val="COTCOCLV4-ASDEFCON"/>
      </w:pPr>
      <w:r w:rsidRPr="00253DEF">
        <w:t xml:space="preserve">undertake quarterly stocktakes of </w:t>
      </w:r>
      <w:r w:rsidR="002348DD" w:rsidRPr="00253DEF">
        <w:t>CMCA</w:t>
      </w:r>
      <w:r w:rsidRPr="00253DEF">
        <w:t>; and</w:t>
      </w:r>
    </w:p>
    <w:p w14:paraId="03131D8A" w14:textId="77777777" w:rsidR="0011716E" w:rsidRPr="00253DEF" w:rsidRDefault="0011716E" w:rsidP="002D5A5C">
      <w:pPr>
        <w:pStyle w:val="COTCOCLV4-ASDEFCON"/>
      </w:pPr>
      <w:r w:rsidRPr="00253DEF">
        <w:t xml:space="preserve">develop and deliver quarterly </w:t>
      </w:r>
      <w:r w:rsidR="005444EF" w:rsidRPr="00253DEF">
        <w:t xml:space="preserve">CMCA </w:t>
      </w:r>
      <w:r w:rsidRPr="00253DEF">
        <w:t>stocktaking reports that include the following information:</w:t>
      </w:r>
    </w:p>
    <w:p w14:paraId="0F60E105" w14:textId="77777777" w:rsidR="0011716E" w:rsidRPr="00253DEF" w:rsidRDefault="0011716E" w:rsidP="002D5A5C">
      <w:pPr>
        <w:pStyle w:val="COTCOCLV5-ASDEFCON"/>
      </w:pPr>
      <w:r w:rsidRPr="00253DEF">
        <w:t>the stocktake number;</w:t>
      </w:r>
    </w:p>
    <w:p w14:paraId="12A544E7" w14:textId="77777777" w:rsidR="0011716E" w:rsidRPr="00253DEF" w:rsidRDefault="0011716E" w:rsidP="002D5A5C">
      <w:pPr>
        <w:pStyle w:val="COTCOCLV5-ASDEFCON"/>
      </w:pPr>
      <w:r w:rsidRPr="00253DEF">
        <w:t>the storage location of all goods included in the stocktake;</w:t>
      </w:r>
    </w:p>
    <w:p w14:paraId="6951125B" w14:textId="77777777" w:rsidR="0011716E" w:rsidRPr="00253DEF" w:rsidRDefault="0011716E" w:rsidP="002D5A5C">
      <w:pPr>
        <w:pStyle w:val="COTCOCLV5-ASDEFCON"/>
      </w:pPr>
      <w:r w:rsidRPr="00253DEF">
        <w:t>all stocktake codes;</w:t>
      </w:r>
    </w:p>
    <w:p w14:paraId="663A0EFD" w14:textId="77777777" w:rsidR="0011716E" w:rsidRPr="00253DEF" w:rsidRDefault="0011716E" w:rsidP="002D5A5C">
      <w:pPr>
        <w:pStyle w:val="COTCOCLV5-ASDEFCON"/>
      </w:pPr>
      <w:r w:rsidRPr="00253DEF">
        <w:t>stocktake start and end dates;</w:t>
      </w:r>
      <w:r w:rsidR="009151CD" w:rsidRPr="00253DEF">
        <w:t xml:space="preserve"> and</w:t>
      </w:r>
    </w:p>
    <w:p w14:paraId="5C5DE942" w14:textId="77777777" w:rsidR="0011716E" w:rsidRPr="00253DEF" w:rsidRDefault="0011716E" w:rsidP="002D5A5C">
      <w:pPr>
        <w:pStyle w:val="COTCOCLV5-ASDEFCON"/>
      </w:pPr>
      <w:r w:rsidRPr="00253DEF">
        <w:t>statistical data including the quantity and value of all discrepancies, shelf stock held, shelf stock stocktaked, surpluses and deficiencies.</w:t>
      </w:r>
    </w:p>
    <w:p w14:paraId="19CA71A7" w14:textId="77777777" w:rsidR="0011716E" w:rsidRPr="0091177B" w:rsidRDefault="0011716E" w:rsidP="002D5A5C">
      <w:pPr>
        <w:pStyle w:val="COTCOCLV3-ASDEFCON"/>
      </w:pPr>
      <w:r w:rsidRPr="0091177B">
        <w:t xml:space="preserve">The Contractor shall promptly conduct investigations into every discrepancy arising from stocktakes of </w:t>
      </w:r>
      <w:r w:rsidR="00E336D1" w:rsidRPr="0091177B">
        <w:t>CMCA</w:t>
      </w:r>
      <w:r w:rsidRPr="0091177B">
        <w:t>.</w:t>
      </w:r>
    </w:p>
    <w:p w14:paraId="0676E3FF" w14:textId="77777777" w:rsidR="0011716E" w:rsidRPr="00253DEF" w:rsidRDefault="0011716E" w:rsidP="002D5A5C">
      <w:pPr>
        <w:pStyle w:val="COTCOCLV3-ASDEFCON"/>
      </w:pPr>
      <w:r w:rsidRPr="00253DEF">
        <w:t xml:space="preserve">The Contractor shall immediately notify the </w:t>
      </w:r>
      <w:r w:rsidR="00BB6B7B">
        <w:t xml:space="preserve">Authorised </w:t>
      </w:r>
      <w:r w:rsidR="00CB3709">
        <w:t>Officer</w:t>
      </w:r>
      <w:r w:rsidR="00BB6B7B">
        <w:t xml:space="preserve"> </w:t>
      </w:r>
      <w:r w:rsidRPr="00253DEF">
        <w:t xml:space="preserve">of any deficiencies that are discovered through a stocktake of </w:t>
      </w:r>
      <w:r w:rsidR="00E336D1" w:rsidRPr="00253DEF">
        <w:t>CMCA</w:t>
      </w:r>
      <w:r w:rsidRPr="00253DEF">
        <w:t>.</w:t>
      </w:r>
    </w:p>
    <w:p w14:paraId="1A155653" w14:textId="77777777" w:rsidR="00FF6F69" w:rsidRDefault="00FF6F69" w:rsidP="006D1CBC">
      <w:pPr>
        <w:pStyle w:val="COTCOCLV2-ASDEFCON"/>
      </w:pPr>
      <w:bookmarkStart w:id="569" w:name="_Ref436384655"/>
      <w:bookmarkStart w:id="570" w:name="_Toc480531985"/>
      <w:bookmarkStart w:id="571" w:name="_Toc505695119"/>
      <w:bookmarkStart w:id="572" w:name="_Toc506111885"/>
      <w:bookmarkStart w:id="573" w:name="_Toc175216155"/>
      <w:bookmarkStart w:id="574" w:name="_Ref434922988"/>
      <w:bookmarkStart w:id="575" w:name="_Toc153354118"/>
      <w:r>
        <w:t>Imports and Customs Entry (</w:t>
      </w:r>
      <w:r w:rsidR="00A47C4C">
        <w:t>Core</w:t>
      </w:r>
      <w:r>
        <w:t>)</w:t>
      </w:r>
      <w:bookmarkEnd w:id="569"/>
      <w:bookmarkEnd w:id="570"/>
      <w:bookmarkEnd w:id="571"/>
      <w:bookmarkEnd w:id="572"/>
      <w:bookmarkEnd w:id="573"/>
      <w:bookmarkEnd w:id="575"/>
    </w:p>
    <w:p w14:paraId="3F9D79D5" w14:textId="3C1C638D" w:rsidR="00FF6F69" w:rsidRPr="008B1914" w:rsidRDefault="00FF6F69" w:rsidP="002D5A5C">
      <w:pPr>
        <w:pStyle w:val="COTCOCLV3-ASDEFCON"/>
      </w:pPr>
      <w:r w:rsidRPr="008B1914">
        <w:t xml:space="preserve">The Contractor shall, within the Contract Price, arrange customs entry and the payment of any customs duty applicable to the Supplies, except as provided in this clause </w:t>
      </w:r>
      <w:r w:rsidR="00910CFD">
        <w:fldChar w:fldCharType="begin"/>
      </w:r>
      <w:r w:rsidR="00910CFD">
        <w:instrText xml:space="preserve"> REF _Ref436384655 \w \h </w:instrText>
      </w:r>
      <w:r w:rsidR="00910CFD">
        <w:fldChar w:fldCharType="separate"/>
      </w:r>
      <w:r w:rsidR="00E23E56">
        <w:t>3.5</w:t>
      </w:r>
      <w:r w:rsidR="00910CFD">
        <w:fldChar w:fldCharType="end"/>
      </w:r>
      <w:r>
        <w:t xml:space="preserve">. </w:t>
      </w:r>
    </w:p>
    <w:p w14:paraId="1757A564" w14:textId="77777777" w:rsidR="00FF6F69" w:rsidRDefault="00FF6F69" w:rsidP="002D5A5C">
      <w:pPr>
        <w:pStyle w:val="COTCOCLV3-ASDEFCON"/>
      </w:pPr>
      <w:r>
        <w:t xml:space="preserve">The Contractor shall </w:t>
      </w:r>
      <w:r w:rsidR="00F02664">
        <w:t xml:space="preserve">give </w:t>
      </w:r>
      <w:r>
        <w:t xml:space="preserve">the Commonwealth Representative </w:t>
      </w:r>
      <w:r w:rsidR="008F066C">
        <w:t xml:space="preserve">a </w:t>
      </w:r>
      <w:r>
        <w:t>notice in writing, including supporting evidence, of any variation to the rate of customs duty applicable to the Supplies between the Base Date specified in the Details Schedule and the date of entry into Australia of the item and:</w:t>
      </w:r>
    </w:p>
    <w:p w14:paraId="1870ABF9" w14:textId="77777777" w:rsidR="00FF6F69" w:rsidRDefault="00FF6F69" w:rsidP="002D5A5C">
      <w:pPr>
        <w:pStyle w:val="COTCOCLV4-ASDEFCON"/>
      </w:pPr>
      <w:r>
        <w:t xml:space="preserve">in the case of an increase, the Contractor may claim reimbursement </w:t>
      </w:r>
      <w:r w:rsidR="00F02664">
        <w:t>of an</w:t>
      </w:r>
      <w:r>
        <w:t xml:space="preserve"> amount </w:t>
      </w:r>
      <w:r w:rsidR="00F02664">
        <w:t xml:space="preserve">equivalent to the extra customs duty payable as a consequence </w:t>
      </w:r>
      <w:r>
        <w:t xml:space="preserve">of </w:t>
      </w:r>
      <w:r w:rsidR="00F02664">
        <w:t xml:space="preserve">the </w:t>
      </w:r>
      <w:r>
        <w:t>increase; or</w:t>
      </w:r>
    </w:p>
    <w:p w14:paraId="35821D3D" w14:textId="05356B0F" w:rsidR="00FF6F69" w:rsidRDefault="00FF6F69" w:rsidP="002D5A5C">
      <w:pPr>
        <w:pStyle w:val="COTCOCLV4-ASDEFCON"/>
      </w:pPr>
      <w:r>
        <w:t xml:space="preserve">in the case of a decrease, </w:t>
      </w:r>
      <w:r w:rsidR="00F02664">
        <w:t xml:space="preserve">an amount equivalent to the reduction in the customs duty payable as a consequence of the decrease becomes </w:t>
      </w:r>
      <w:r>
        <w:t xml:space="preserve">a debt due </w:t>
      </w:r>
      <w:r w:rsidR="00F02664">
        <w:t xml:space="preserve">to the Commonwealth </w:t>
      </w:r>
      <w:r>
        <w:t xml:space="preserve">under clause </w:t>
      </w:r>
      <w:r>
        <w:fldChar w:fldCharType="begin"/>
      </w:r>
      <w:r>
        <w:instrText xml:space="preserve"> REF _Ref417288105 \r \h </w:instrText>
      </w:r>
      <w:r>
        <w:fldChar w:fldCharType="separate"/>
      </w:r>
      <w:r w:rsidR="00E23E56">
        <w:t>12.4</w:t>
      </w:r>
      <w:r>
        <w:fldChar w:fldCharType="end"/>
      </w:r>
      <w:r>
        <w:t xml:space="preserve">. </w:t>
      </w:r>
    </w:p>
    <w:p w14:paraId="5BA88653" w14:textId="77777777" w:rsidR="00FF6F69" w:rsidRDefault="00FF6F69" w:rsidP="002D5A5C">
      <w:pPr>
        <w:pStyle w:val="COTCOCLV3-ASDEFCON"/>
      </w:pPr>
      <w:r w:rsidRPr="002C1C11">
        <w:t xml:space="preserve">The Commonwealth shall not be liable to reimburse the Contractor for any fines or penalties imposed on the Contractor under </w:t>
      </w:r>
      <w:r>
        <w:t>Australian customs legislation.</w:t>
      </w:r>
    </w:p>
    <w:p w14:paraId="3557C698" w14:textId="77777777" w:rsidR="009B1689" w:rsidRPr="00253DEF" w:rsidRDefault="00BF3E05">
      <w:pPr>
        <w:pStyle w:val="COTCOCLV1-ASDEFCON"/>
        <w:rPr>
          <w:del w:id="576" w:author="Prabhu, Akshata MS" w:date="2024-08-23T14:31:00Z"/>
        </w:rPr>
      </w:pPr>
      <w:bookmarkStart w:id="577" w:name="_Toc435696300"/>
      <w:bookmarkStart w:id="578" w:name="_Toc435696928"/>
      <w:bookmarkStart w:id="579" w:name="_Toc436304527"/>
      <w:bookmarkStart w:id="580" w:name="_Toc436309478"/>
      <w:bookmarkStart w:id="581" w:name="_Toc436310949"/>
      <w:bookmarkStart w:id="582" w:name="_Toc435696304"/>
      <w:bookmarkStart w:id="583" w:name="_Toc435696932"/>
      <w:bookmarkStart w:id="584" w:name="_Toc436304531"/>
      <w:bookmarkStart w:id="585" w:name="_Toc436309482"/>
      <w:bookmarkStart w:id="586" w:name="_Toc436310953"/>
      <w:bookmarkStart w:id="587" w:name="_Toc175216156"/>
      <w:bookmarkStart w:id="588" w:name="_Toc96403560"/>
      <w:bookmarkStart w:id="589" w:name="_Ref97014928"/>
      <w:bookmarkStart w:id="590" w:name="_Ref101082335"/>
      <w:bookmarkStart w:id="591" w:name="_Ref111007532"/>
      <w:bookmarkStart w:id="592" w:name="_Toc229471742"/>
      <w:bookmarkStart w:id="593" w:name="_Ref253654005"/>
      <w:bookmarkStart w:id="594" w:name="_Ref265129212"/>
      <w:bookmarkStart w:id="595" w:name="_Toc480531986"/>
      <w:bookmarkStart w:id="596" w:name="_Toc505695120"/>
      <w:bookmarkStart w:id="597" w:name="_Toc506111886"/>
      <w:bookmarkStart w:id="598" w:name="_Toc153354119"/>
      <w:bookmarkEnd w:id="574"/>
      <w:bookmarkEnd w:id="577"/>
      <w:bookmarkEnd w:id="578"/>
      <w:bookmarkEnd w:id="579"/>
      <w:bookmarkEnd w:id="580"/>
      <w:bookmarkEnd w:id="581"/>
      <w:bookmarkEnd w:id="582"/>
      <w:bookmarkEnd w:id="583"/>
      <w:bookmarkEnd w:id="584"/>
      <w:bookmarkEnd w:id="585"/>
      <w:bookmarkEnd w:id="586"/>
      <w:del w:id="599" w:author="Prabhu, Akshata MS" w:date="2024-08-23T14:31:00Z">
        <w:r>
          <w:delText>AUSTRALIAN INDUSTRY CAPABILITY (OPTIONAL)</w:delText>
        </w:r>
        <w:bookmarkEnd w:id="598"/>
      </w:del>
    </w:p>
    <w:p w14:paraId="7EFB846C" w14:textId="77777777" w:rsidR="009B1689" w:rsidRPr="00253DEF" w:rsidRDefault="009B1689" w:rsidP="00AC4B47">
      <w:pPr>
        <w:pStyle w:val="COTCOCLV1-ASDEFCON"/>
        <w:rPr>
          <w:ins w:id="600" w:author="Prabhu, Akshata MS" w:date="2024-08-23T14:31:00Z"/>
        </w:rPr>
      </w:pPr>
      <w:ins w:id="601" w:author="Prabhu, Akshata MS" w:date="2024-08-23T14:31:00Z">
        <w:r>
          <w:t>Australian Industry Capability</w:t>
        </w:r>
        <w:r w:rsidRPr="00253DEF">
          <w:t xml:space="preserve"> (</w:t>
        </w:r>
        <w:r>
          <w:t>Optional</w:t>
        </w:r>
        <w:r w:rsidRPr="00253DEF">
          <w:t>)</w:t>
        </w:r>
        <w:bookmarkEnd w:id="587"/>
      </w:ins>
    </w:p>
    <w:p w14:paraId="5CB96020" w14:textId="77777777" w:rsidR="00A0304B" w:rsidRPr="00A0304B" w:rsidRDefault="009B1689" w:rsidP="00A0304B">
      <w:pPr>
        <w:pStyle w:val="NoteToDrafters-ASDEFCON"/>
        <w:rPr>
          <w:del w:id="602" w:author="Prabhu, Akshata MS" w:date="2024-08-23T14:31:00Z"/>
        </w:rPr>
      </w:pPr>
      <w:r>
        <w:t xml:space="preserve">Note to drafters: </w:t>
      </w:r>
      <w:del w:id="603" w:author="Prabhu, Akshata MS" w:date="2024-08-23T14:31:00Z">
        <w:r>
          <w:delText xml:space="preserve"> </w:delText>
        </w:r>
        <w:r w:rsidR="00A0304B" w:rsidRPr="00A0304B">
          <w:delText>If</w:delText>
        </w:r>
      </w:del>
      <w:ins w:id="604" w:author="Prabhu, Akshata MS" w:date="2024-08-23T14:31:00Z">
        <w:r>
          <w:t>The below clauses should be used for</w:t>
        </w:r>
        <w:r w:rsidRPr="00254C96">
          <w:t xml:space="preserve"> </w:t>
        </w:r>
        <w:r>
          <w:t>procurements where</w:t>
        </w:r>
      </w:ins>
      <w:r>
        <w:t xml:space="preserve"> the expected </w:t>
      </w:r>
      <w:r w:rsidRPr="00254C96">
        <w:t xml:space="preserve">value </w:t>
      </w:r>
      <w:r>
        <w:t xml:space="preserve">of a </w:t>
      </w:r>
      <w:del w:id="605" w:author="Prabhu, Akshata MS" w:date="2024-08-23T14:31:00Z">
        <w:r w:rsidR="00A0304B">
          <w:delText>Contact</w:delText>
        </w:r>
      </w:del>
      <w:ins w:id="606" w:author="Prabhu, Akshata MS" w:date="2024-08-23T14:31:00Z">
        <w:r>
          <w:t>Contract</w:t>
        </w:r>
      </w:ins>
      <w:r>
        <w:t xml:space="preserve"> under </w:t>
      </w:r>
      <w:r w:rsidRPr="00254C96">
        <w:t xml:space="preserve">any resultant </w:t>
      </w:r>
      <w:r>
        <w:t>Deed</w:t>
      </w:r>
      <w:r w:rsidRPr="00254C96">
        <w:t xml:space="preserve"> </w:t>
      </w:r>
      <w:del w:id="607" w:author="Prabhu, Akshata MS" w:date="2024-08-23T14:31:00Z">
        <w:r w:rsidR="00A0304B" w:rsidRPr="00A0304B">
          <w:delText>is less than</w:delText>
        </w:r>
      </w:del>
      <w:ins w:id="608" w:author="Prabhu, Akshata MS" w:date="2024-08-23T14:31:00Z">
        <w:r>
          <w:t>will be</w:t>
        </w:r>
        <w:r w:rsidRPr="00254C96">
          <w:t xml:space="preserve"> between</w:t>
        </w:r>
      </w:ins>
      <w:r w:rsidRPr="00254C96">
        <w:t xml:space="preserve"> $4 </w:t>
      </w:r>
      <w:r>
        <w:t xml:space="preserve">million </w:t>
      </w:r>
      <w:del w:id="609" w:author="Prabhu, Akshata MS" w:date="2024-08-23T14:31:00Z">
        <w:r w:rsidR="00A0304B" w:rsidRPr="00A0304B">
          <w:delText>(including GST), or an exemption from the AIC program applies (refer to the 2019 Defence Policy for Industry Participation), then an AIC program is not required.</w:delText>
        </w:r>
      </w:del>
    </w:p>
    <w:p w14:paraId="5D37A0F0" w14:textId="77777777" w:rsidR="00A0304B" w:rsidRPr="00A0304B" w:rsidRDefault="00A0304B" w:rsidP="00A0304B">
      <w:pPr>
        <w:pStyle w:val="NoteToDrafters-ASDEFCON"/>
        <w:rPr>
          <w:del w:id="610" w:author="Prabhu, Akshata MS" w:date="2024-08-23T14:31:00Z"/>
        </w:rPr>
      </w:pPr>
      <w:del w:id="611" w:author="Prabhu, Akshata MS" w:date="2024-08-23T14:31:00Z">
        <w:r w:rsidRPr="00A0304B">
          <w:delText xml:space="preserve">If an AIC program is not required, the heading should be retained </w:delText>
        </w:r>
      </w:del>
      <w:r w:rsidR="009B1689" w:rsidRPr="00254C96">
        <w:t xml:space="preserve">and </w:t>
      </w:r>
      <w:del w:id="612" w:author="Prabhu, Akshata MS" w:date="2024-08-23T14:31:00Z">
        <w:r w:rsidRPr="00A0304B">
          <w:delText xml:space="preserve">‘(Not used)’ added at the end of the heading. Delete all clauses below the heading.  This will preserve the clause numbering and cross references throughout the </w:delText>
        </w:r>
        <w:r>
          <w:delText>Deed</w:delText>
        </w:r>
        <w:r w:rsidRPr="00A0304B">
          <w:delText xml:space="preserve">.  </w:delText>
        </w:r>
      </w:del>
    </w:p>
    <w:p w14:paraId="1214217E" w14:textId="5E87F519" w:rsidR="009B1689" w:rsidRPr="00254C96" w:rsidRDefault="00A0304B" w:rsidP="009B1689">
      <w:pPr>
        <w:pStyle w:val="NoteToDrafters-ASDEFCON"/>
      </w:pPr>
      <w:del w:id="613" w:author="Prabhu, Akshata MS" w:date="2024-08-23T14:31:00Z">
        <w:r w:rsidRPr="00A0304B">
          <w:delText xml:space="preserve">If the expected value of any resultant Contract is at or above $4 million and less than </w:delText>
        </w:r>
      </w:del>
      <w:r w:rsidR="009B1689" w:rsidRPr="00254C96">
        <w:t>$20 million (</w:t>
      </w:r>
      <w:del w:id="614" w:author="Prabhu, Akshata MS" w:date="2024-08-23T14:31:00Z">
        <w:r w:rsidRPr="00A0304B">
          <w:delText>including GST), then include this clause 4.</w:delText>
        </w:r>
      </w:del>
      <w:ins w:id="615" w:author="Prabhu, Akshata MS" w:date="2024-08-23T14:31:00Z">
        <w:r w:rsidR="009B1689" w:rsidRPr="00254C96">
          <w:t>GST inclusive).</w:t>
        </w:r>
      </w:ins>
    </w:p>
    <w:p w14:paraId="295594CC" w14:textId="3D1FC264" w:rsidR="009B1689" w:rsidRPr="007026F3" w:rsidRDefault="009B1689" w:rsidP="009B1689">
      <w:pPr>
        <w:pStyle w:val="NoteToDrafters-ASDEFCON"/>
        <w:rPr>
          <w:ins w:id="616" w:author="Prabhu, Akshata MS" w:date="2024-08-23T14:31:00Z"/>
        </w:rPr>
      </w:pPr>
      <w:r w:rsidRPr="007026F3">
        <w:t xml:space="preserve">If the </w:t>
      </w:r>
      <w:r>
        <w:t xml:space="preserve">expected value of a Contract under any resultant Deed is </w:t>
      </w:r>
      <w:del w:id="617" w:author="Prabhu, Akshata MS" w:date="2024-08-23T14:31:00Z">
        <w:r w:rsidR="00A0304B" w:rsidRPr="00A0304B">
          <w:delText xml:space="preserve">at or above </w:delText>
        </w:r>
      </w:del>
      <w:r>
        <w:t xml:space="preserve">$20 million </w:t>
      </w:r>
      <w:del w:id="618" w:author="Prabhu, Akshata MS" w:date="2024-08-23T14:31:00Z">
        <w:r w:rsidR="00A0304B" w:rsidRPr="00A0304B">
          <w:delText>(including GST), then a</w:delText>
        </w:r>
      </w:del>
      <w:ins w:id="619" w:author="Prabhu, Akshata MS" w:date="2024-08-23T14:31:00Z">
        <w:r>
          <w:t>or more,</w:t>
        </w:r>
      </w:ins>
      <w:r>
        <w:t xml:space="preserve"> more extensive </w:t>
      </w:r>
      <w:ins w:id="620" w:author="Prabhu, Akshata MS" w:date="2024-08-23T14:31:00Z">
        <w:r>
          <w:t>Australian Industry Capability (</w:t>
        </w:r>
      </w:ins>
      <w:r>
        <w:t>AIC</w:t>
      </w:r>
      <w:del w:id="621" w:author="Prabhu, Akshata MS" w:date="2024-08-23T14:31:00Z">
        <w:r w:rsidR="00A0304B" w:rsidRPr="00A0304B">
          <w:delText xml:space="preserve"> program, </w:delText>
        </w:r>
      </w:del>
      <w:ins w:id="622" w:author="Prabhu, Akshata MS" w:date="2024-08-23T14:31:00Z">
        <w:r>
          <w:t>) clauses (</w:t>
        </w:r>
      </w:ins>
      <w:r>
        <w:t xml:space="preserve">including </w:t>
      </w:r>
      <w:ins w:id="623" w:author="Prabhu, Akshata MS" w:date="2024-08-23T14:31:00Z">
        <w:r>
          <w:t xml:space="preserve">the requirement for </w:t>
        </w:r>
      </w:ins>
      <w:r>
        <w:t>an AIC Plan</w:t>
      </w:r>
      <w:del w:id="624" w:author="Prabhu, Akshata MS" w:date="2024-08-23T14:31:00Z">
        <w:r w:rsidR="00A0304B" w:rsidRPr="00A0304B">
          <w:delText>,</w:delText>
        </w:r>
      </w:del>
      <w:ins w:id="625" w:author="Prabhu, Akshata MS" w:date="2024-08-23T14:31:00Z">
        <w:r>
          <w:t>)</w:t>
        </w:r>
      </w:ins>
      <w:r>
        <w:t xml:space="preserve"> will be required.  </w:t>
      </w:r>
      <w:del w:id="626" w:author="Prabhu, Akshata MS" w:date="2024-08-23T14:31:00Z">
        <w:r w:rsidR="00A0304B" w:rsidRPr="00A0304B">
          <w:delText xml:space="preserve">Drafters will then need to transfer and tailor appropriate </w:delText>
        </w:r>
      </w:del>
      <w:ins w:id="627" w:author="Prabhu, Akshata MS" w:date="2024-08-23T14:31:00Z">
        <w:r>
          <w:t xml:space="preserve">In this case drafters should refer to the AIC </w:t>
        </w:r>
      </w:ins>
      <w:r>
        <w:t xml:space="preserve">provisions </w:t>
      </w:r>
      <w:del w:id="628" w:author="Prabhu, Akshata MS" w:date="2024-08-23T14:31:00Z">
        <w:r w:rsidR="00A0304B" w:rsidRPr="00A0304B">
          <w:delText>from</w:delText>
        </w:r>
      </w:del>
      <w:ins w:id="629" w:author="Prabhu, Akshata MS" w:date="2024-08-23T14:31:00Z">
        <w:r>
          <w:t>contained in</w:t>
        </w:r>
      </w:ins>
      <w:r>
        <w:t xml:space="preserve"> the </w:t>
      </w:r>
      <w:del w:id="630" w:author="Prabhu, Akshata MS" w:date="2024-08-23T14:31:00Z">
        <w:r w:rsidR="00A0304B" w:rsidRPr="00A0304B">
          <w:delText xml:space="preserve">higher level </w:delText>
        </w:r>
      </w:del>
      <w:r>
        <w:t xml:space="preserve">ASDEFCON </w:t>
      </w:r>
      <w:del w:id="631" w:author="Prabhu, Akshata MS" w:date="2024-08-23T14:31:00Z">
        <w:r w:rsidR="00A0304B" w:rsidRPr="00A0304B">
          <w:delText xml:space="preserve">templates into the draft Contract, and update the applicable tender data requirements.  Drafters should contact their contracting officer for </w:delText>
        </w:r>
      </w:del>
      <w:ins w:id="632" w:author="Prabhu, Akshata MS" w:date="2024-08-23T14:31:00Z">
        <w:r>
          <w:t xml:space="preserve">(Strategic Materiel) template.  </w:t>
        </w:r>
      </w:ins>
    </w:p>
    <w:p w14:paraId="06713FD6" w14:textId="77777777" w:rsidR="00A0304B" w:rsidRPr="00A0304B" w:rsidRDefault="009B1689" w:rsidP="00A0304B">
      <w:pPr>
        <w:pStyle w:val="NoteToDrafters-ASDEFCON"/>
        <w:rPr>
          <w:del w:id="633" w:author="Prabhu, Akshata MS" w:date="2024-08-23T14:31:00Z"/>
        </w:rPr>
      </w:pPr>
      <w:ins w:id="634" w:author="Prabhu, Akshata MS" w:date="2024-08-23T14:31:00Z">
        <w:r>
          <w:t xml:space="preserve">For drafting </w:t>
        </w:r>
      </w:ins>
      <w:r>
        <w:t xml:space="preserve">guidance </w:t>
      </w:r>
      <w:del w:id="635" w:author="Prabhu, Akshata MS" w:date="2024-08-23T14:31:00Z">
        <w:r w:rsidR="00A0304B" w:rsidRPr="00A0304B">
          <w:delText>on how to incorporate these requirements.</w:delText>
        </w:r>
      </w:del>
    </w:p>
    <w:p w14:paraId="4C1B1178" w14:textId="77777777" w:rsidR="00A0304B" w:rsidRPr="00A0304B" w:rsidRDefault="00A0304B" w:rsidP="00A0304B">
      <w:pPr>
        <w:pStyle w:val="NoteToDrafters-ASDEFCON"/>
        <w:rPr>
          <w:del w:id="636" w:author="Prabhu, Akshata MS" w:date="2024-08-23T14:31:00Z"/>
        </w:rPr>
      </w:pPr>
      <w:del w:id="637" w:author="Prabhu, Akshata MS" w:date="2024-08-23T14:31:00Z">
        <w:r w:rsidRPr="00A0304B">
          <w:delText>Drafters can</w:delText>
        </w:r>
      </w:del>
      <w:ins w:id="638" w:author="Prabhu, Akshata MS" w:date="2024-08-23T14:31:00Z">
        <w:r w:rsidR="009B1689">
          <w:t>and support drafters should</w:t>
        </w:r>
      </w:ins>
      <w:r w:rsidR="009B1689">
        <w:t xml:space="preserve"> consult with</w:t>
      </w:r>
      <w:del w:id="639" w:author="Prabhu, Akshata MS" w:date="2024-08-23T14:31:00Z">
        <w:r w:rsidRPr="00A0304B">
          <w:delText>:</w:delText>
        </w:r>
      </w:del>
    </w:p>
    <w:p w14:paraId="533A2E86" w14:textId="7800A85C" w:rsidR="009B1689" w:rsidRDefault="009B1689" w:rsidP="009B1689">
      <w:pPr>
        <w:pStyle w:val="NoteToDrafters-ASDEFCON"/>
      </w:pPr>
      <w:ins w:id="640" w:author="Prabhu, Akshata MS" w:date="2024-08-23T14:31:00Z">
        <w:r>
          <w:t xml:space="preserve"> </w:t>
        </w:r>
      </w:ins>
      <w:r>
        <w:t xml:space="preserve">CASG </w:t>
      </w:r>
      <w:del w:id="641" w:author="Prabhu, Akshata MS" w:date="2024-08-23T14:31:00Z">
        <w:r w:rsidR="00A0304B" w:rsidRPr="00A0304B">
          <w:delText>AIC</w:delText>
        </w:r>
      </w:del>
      <w:ins w:id="642" w:author="Prabhu, Akshata MS" w:date="2024-08-23T14:31:00Z">
        <w:r>
          <w:t>Commercial</w:t>
        </w:r>
      </w:ins>
      <w:r>
        <w:t xml:space="preserve"> Division at </w:t>
      </w:r>
      <w:del w:id="643" w:author="Prabhu, Akshata MS" w:date="2024-08-23T14:31:00Z">
        <w:r w:rsidR="00EB7A73">
          <w:fldChar w:fldCharType="begin"/>
        </w:r>
        <w:r w:rsidR="00EB7A73">
          <w:delInstrText xml:space="preserve"> HYPERLINK "mailto:aic.delivery@defence.gov.au" </w:delInstrText>
        </w:r>
        <w:r w:rsidR="00EB7A73">
          <w:fldChar w:fldCharType="separate"/>
        </w:r>
        <w:r w:rsidR="00A0304B" w:rsidRPr="00A0304B">
          <w:rPr>
            <w:rStyle w:val="Hyperlink"/>
          </w:rPr>
          <w:delText>aic.delivery@defence.gov.au</w:delText>
        </w:r>
        <w:r w:rsidR="00EB7A73">
          <w:rPr>
            <w:rStyle w:val="Hyperlink"/>
          </w:rPr>
          <w:fldChar w:fldCharType="end"/>
        </w:r>
        <w:r w:rsidR="00A0304B" w:rsidRPr="00A0304B">
          <w:delText>; and</w:delText>
        </w:r>
      </w:del>
      <w:ins w:id="644" w:author="Prabhu, Akshata MS" w:date="2024-08-23T14:31:00Z">
        <w:r w:rsidR="00EB7A73">
          <w:fldChar w:fldCharType="begin"/>
        </w:r>
        <w:r w:rsidR="00EB7A73">
          <w:instrText xml:space="preserve"> HYPERLINK "mailto:defence.procurement@defence.gov.au" </w:instrText>
        </w:r>
        <w:r w:rsidR="00EB7A73">
          <w:fldChar w:fldCharType="separate"/>
        </w:r>
        <w:r w:rsidRPr="00943FB8">
          <w:rPr>
            <w:rStyle w:val="Hyperlink"/>
          </w:rPr>
          <w:t>defence.procurement@defence.gov.au</w:t>
        </w:r>
        <w:r w:rsidR="00EB7A73">
          <w:rPr>
            <w:rStyle w:val="Hyperlink"/>
          </w:rPr>
          <w:fldChar w:fldCharType="end"/>
        </w:r>
        <w:r>
          <w:t>.</w:t>
        </w:r>
      </w:ins>
    </w:p>
    <w:p w14:paraId="4C47C735" w14:textId="77777777" w:rsidR="00FF4E5A" w:rsidRDefault="00A0304B" w:rsidP="00D31B31">
      <w:pPr>
        <w:pStyle w:val="NoteToDrafters-ASDEFCON"/>
        <w:keepNext w:val="0"/>
        <w:rPr>
          <w:del w:id="645" w:author="Prabhu, Akshata MS" w:date="2024-08-23T14:31:00Z"/>
        </w:rPr>
      </w:pPr>
      <w:del w:id="646" w:author="Prabhu, Akshata MS" w:date="2024-08-23T14:31:00Z">
        <w:r w:rsidRPr="00A0304B">
          <w:delText xml:space="preserve">Strategy, Policy and Industry (SP&amp;I) Group’s AIC Directorate at </w:delText>
        </w:r>
        <w:r w:rsidR="00EB7A73">
          <w:fldChar w:fldCharType="begin"/>
        </w:r>
        <w:r w:rsidR="00EB7A73">
          <w:delInstrText xml:space="preserve"> HYPERLINK "mailto:aic.info@defence.gov.au" </w:delInstrText>
        </w:r>
        <w:r w:rsidR="00EB7A73">
          <w:fldChar w:fldCharType="separate"/>
        </w:r>
        <w:r w:rsidRPr="00A0304B">
          <w:rPr>
            <w:rStyle w:val="Hyperlink"/>
          </w:rPr>
          <w:delText>aic.info@defence.gov.au</w:delText>
        </w:r>
        <w:r w:rsidR="00EB7A73">
          <w:rPr>
            <w:rStyle w:val="Hyperlink"/>
          </w:rPr>
          <w:fldChar w:fldCharType="end"/>
        </w:r>
        <w:r w:rsidRPr="00A0304B">
          <w:delText xml:space="preserve"> or visit</w:delText>
        </w:r>
        <w:r w:rsidR="00FF4E5A">
          <w:delText>:</w:delText>
        </w:r>
      </w:del>
    </w:p>
    <w:p w14:paraId="78B22AC5" w14:textId="77777777" w:rsidR="00A0304B" w:rsidRPr="00A0304B" w:rsidRDefault="0054789D" w:rsidP="00871DDC">
      <w:pPr>
        <w:pStyle w:val="NoteToDraftersBullets-ASDEFCON"/>
        <w:rPr>
          <w:del w:id="647" w:author="Prabhu, Akshata MS" w:date="2024-08-23T14:31:00Z"/>
        </w:rPr>
      </w:pPr>
      <w:del w:id="648" w:author="Prabhu, Akshata MS" w:date="2024-08-23T14:31:00Z">
        <w:r w:rsidRPr="00871DDC">
          <w:delText>http://drnet/strategy/DIPD/Australian-Industry-Capability/Pages/AIC.aspx</w:delText>
        </w:r>
        <w:r w:rsidR="00A0304B" w:rsidRPr="00A0304B">
          <w:delText xml:space="preserve">. </w:delText>
        </w:r>
      </w:del>
    </w:p>
    <w:p w14:paraId="661FC4B2" w14:textId="77777777" w:rsidR="00A0304B" w:rsidRDefault="009B1689" w:rsidP="00D31B31">
      <w:pPr>
        <w:pStyle w:val="NoteToTenderers-ASDEFCON"/>
        <w:rPr>
          <w:del w:id="649" w:author="Prabhu, Akshata MS" w:date="2024-08-23T14:31:00Z"/>
        </w:rPr>
      </w:pPr>
      <w:r>
        <w:t xml:space="preserve">Note to tenderers:  Tenderers should refer to the Australian Industry Capability (AIC) policy, plans and programs at: </w:t>
      </w:r>
    </w:p>
    <w:p w14:paraId="6BC9C7B0" w14:textId="77777777" w:rsidR="00A0304B" w:rsidRDefault="00EB7A73">
      <w:pPr>
        <w:pStyle w:val="NoteToTenderersBullets-ASDEFCON"/>
        <w:rPr>
          <w:del w:id="650" w:author="Prabhu, Akshata MS" w:date="2024-08-23T14:31:00Z"/>
        </w:rPr>
      </w:pPr>
      <w:del w:id="651" w:author="Prabhu, Akshata MS" w:date="2024-08-23T14:31:00Z">
        <w:r>
          <w:fldChar w:fldCharType="begin"/>
        </w:r>
        <w:r>
          <w:delInstrText xml:space="preserve"> HYPERLINK "https://www.defence.gov.au/business-industry/industry-capability-programs/australian-industry-capability-program" </w:delInstrText>
        </w:r>
        <w:r>
          <w:fldChar w:fldCharType="separate"/>
        </w:r>
        <w:r w:rsidR="00A0304B" w:rsidRPr="00595927">
          <w:rPr>
            <w:rStyle w:val="Hyperlink"/>
          </w:rPr>
          <w:delText>https://www.defence.gov.au/business-industry/industry-capability-programs/australian-industry-capability-program</w:delText>
        </w:r>
        <w:r>
          <w:rPr>
            <w:rStyle w:val="Hyperlink"/>
          </w:rPr>
          <w:fldChar w:fldCharType="end"/>
        </w:r>
      </w:del>
    </w:p>
    <w:p w14:paraId="3BD79BE3" w14:textId="031E46E9" w:rsidR="009B1689" w:rsidRDefault="00EB7A73" w:rsidP="00EB7A73">
      <w:pPr>
        <w:pStyle w:val="NoteToTenderers-ASDEFCON"/>
      </w:pPr>
      <w:ins w:id="652" w:author="Prabhu, Akshata MS" w:date="2024-08-23T14:31:00Z">
        <w:r>
          <w:fldChar w:fldCharType="begin"/>
        </w:r>
        <w:r>
          <w:instrText xml:space="preserve"> HYPERLINK "http://www.defence.gov.au/SPI/Industry/AIC.asp" </w:instrText>
        </w:r>
        <w:r>
          <w:fldChar w:fldCharType="separate"/>
        </w:r>
        <w:r w:rsidR="009B1689">
          <w:rPr>
            <w:rStyle w:val="Hyperlink"/>
          </w:rPr>
          <w:t>http://www.defence.gov.au/SPI/Industry/AIC.asp</w:t>
        </w:r>
        <w:r>
          <w:rPr>
            <w:rStyle w:val="Hyperlink"/>
          </w:rPr>
          <w:fldChar w:fldCharType="end"/>
        </w:r>
        <w:r w:rsidR="009B1689">
          <w:rPr>
            <w:rStyle w:val="Hyperlink"/>
          </w:rPr>
          <w:t xml:space="preserve"> </w:t>
        </w:r>
      </w:ins>
      <w:r w:rsidR="009B1689">
        <w:t xml:space="preserve">for information relating to the AIC program and other Defence industry programs. </w:t>
      </w:r>
    </w:p>
    <w:p w14:paraId="730AEE56" w14:textId="36FEA1C6" w:rsidR="009B1689" w:rsidRDefault="009B1689" w:rsidP="009B1689">
      <w:pPr>
        <w:pStyle w:val="COTCOCLV3-ASDEFCON"/>
      </w:pPr>
      <w:r w:rsidRPr="00D00016">
        <w:t>The Contract</w:t>
      </w:r>
      <w:r>
        <w:t xml:space="preserve">or shall comply with the Australian Industry </w:t>
      </w:r>
      <w:del w:id="653" w:author="Prabhu, Akshata MS" w:date="2024-08-23T14:31:00Z">
        <w:r w:rsidR="00A0304B">
          <w:delText>Capability</w:delText>
        </w:r>
        <w:r>
          <w:delText xml:space="preserve"> (AI</w:delText>
        </w:r>
        <w:r w:rsidR="00A0304B">
          <w:delText>C</w:delText>
        </w:r>
      </w:del>
      <w:ins w:id="654" w:author="Prabhu, Akshata MS" w:date="2024-08-23T14:31:00Z">
        <w:r>
          <w:t>Activities (AIA</w:t>
        </w:r>
      </w:ins>
      <w:r>
        <w:t xml:space="preserve">) </w:t>
      </w:r>
      <w:r w:rsidRPr="002F7471">
        <w:t>Schedule</w:t>
      </w:r>
      <w:r>
        <w:t xml:space="preserve"> at Attachment G.</w:t>
      </w:r>
    </w:p>
    <w:p w14:paraId="056642D2" w14:textId="77777777" w:rsidR="009B1689" w:rsidRPr="00C62E66" w:rsidRDefault="009B1689" w:rsidP="009B1689">
      <w:pPr>
        <w:pStyle w:val="COTCOCLV3-ASDEFCON"/>
      </w:pPr>
      <w:r w:rsidRPr="00C62E66">
        <w:t>The Contractor acknowledges that:</w:t>
      </w:r>
    </w:p>
    <w:p w14:paraId="3F1E2338" w14:textId="61910610" w:rsidR="009B1689" w:rsidRPr="00C62E66" w:rsidRDefault="009B1689" w:rsidP="009B1689">
      <w:pPr>
        <w:pStyle w:val="COTCOCLV4-ASDEFCON"/>
      </w:pPr>
      <w:r>
        <w:t xml:space="preserve">compliance with the </w:t>
      </w:r>
      <w:del w:id="655" w:author="Prabhu, Akshata MS" w:date="2024-08-23T14:31:00Z">
        <w:r>
          <w:delText>AI</w:delText>
        </w:r>
        <w:r w:rsidR="00A0304B">
          <w:delText>C</w:delText>
        </w:r>
      </w:del>
      <w:ins w:id="656" w:author="Prabhu, Akshata MS" w:date="2024-08-23T14:31:00Z">
        <w:r>
          <w:t>AIA</w:t>
        </w:r>
      </w:ins>
      <w:r w:rsidRPr="00C62E66">
        <w:t xml:space="preserve"> </w:t>
      </w:r>
      <w:r>
        <w:t>Schedule</w:t>
      </w:r>
      <w:r w:rsidRPr="00C62E66">
        <w:t xml:space="preserve"> shall not relieve the Contractor from </w:t>
      </w:r>
      <w:r>
        <w:t>its liabilities or obligations under the Deed or any Contract</w:t>
      </w:r>
      <w:r w:rsidRPr="00C62E66">
        <w:t>; and</w:t>
      </w:r>
    </w:p>
    <w:p w14:paraId="0239E647" w14:textId="13A28B8D" w:rsidR="009B1689" w:rsidRDefault="009B1689" w:rsidP="009B1689">
      <w:pPr>
        <w:pStyle w:val="COTCOCLV4-ASDEFCON"/>
      </w:pPr>
      <w:r w:rsidRPr="00C62E66">
        <w:t xml:space="preserve">Acceptance of </w:t>
      </w:r>
      <w:r>
        <w:t xml:space="preserve">the </w:t>
      </w:r>
      <w:r w:rsidRPr="00C62E66">
        <w:t>S</w:t>
      </w:r>
      <w:r>
        <w:t>upplies</w:t>
      </w:r>
      <w:r w:rsidRPr="00C62E66">
        <w:t xml:space="preserve"> shall not relieve the Contractor from meeti</w:t>
      </w:r>
      <w:r>
        <w:t xml:space="preserve">ng its obligations under the </w:t>
      </w:r>
      <w:del w:id="657" w:author="Prabhu, Akshata MS" w:date="2024-08-23T14:31:00Z">
        <w:r>
          <w:delText>AI</w:delText>
        </w:r>
        <w:r w:rsidR="00A0304B">
          <w:delText>C</w:delText>
        </w:r>
      </w:del>
      <w:ins w:id="658" w:author="Prabhu, Akshata MS" w:date="2024-08-23T14:31:00Z">
        <w:r>
          <w:t>AIA</w:t>
        </w:r>
      </w:ins>
      <w:r w:rsidRPr="00C62E66">
        <w:t xml:space="preserve"> </w:t>
      </w:r>
      <w:r>
        <w:t>Schedule</w:t>
      </w:r>
      <w:r w:rsidRPr="00C62E66">
        <w:t>.</w:t>
      </w:r>
    </w:p>
    <w:p w14:paraId="0243D77C" w14:textId="5DD05DBD" w:rsidR="009B1689" w:rsidRDefault="009B1689" w:rsidP="009B1689">
      <w:pPr>
        <w:pStyle w:val="COTCOCLV3-ASDEFCON"/>
      </w:pPr>
      <w:r>
        <w:t xml:space="preserve">The Contractor shall maintain the accuracy, completeness and currency of the </w:t>
      </w:r>
      <w:del w:id="659" w:author="Prabhu, Akshata MS" w:date="2024-08-23T14:31:00Z">
        <w:r>
          <w:delText>AI</w:delText>
        </w:r>
        <w:r w:rsidR="00A0304B">
          <w:delText>C</w:delText>
        </w:r>
      </w:del>
      <w:ins w:id="660" w:author="Prabhu, Akshata MS" w:date="2024-08-23T14:31:00Z">
        <w:r>
          <w:t>AIA</w:t>
        </w:r>
      </w:ins>
      <w:r>
        <w:t xml:space="preserve"> Schedule.</w:t>
      </w:r>
    </w:p>
    <w:p w14:paraId="7FAE7188" w14:textId="1DA8FA5F" w:rsidR="009B1689" w:rsidRDefault="009B1689" w:rsidP="009B1689">
      <w:pPr>
        <w:pStyle w:val="COTCOCLV3-ASDEFCON"/>
      </w:pPr>
      <w:r>
        <w:t xml:space="preserve">Where the Contractor proposes an update to the </w:t>
      </w:r>
      <w:del w:id="661" w:author="Prabhu, Akshata MS" w:date="2024-08-23T14:31:00Z">
        <w:r>
          <w:delText>AI</w:delText>
        </w:r>
        <w:r w:rsidR="00A0304B">
          <w:delText>C</w:delText>
        </w:r>
      </w:del>
      <w:ins w:id="662" w:author="Prabhu, Akshata MS" w:date="2024-08-23T14:31:00Z">
        <w:r>
          <w:t>AIA</w:t>
        </w:r>
      </w:ins>
      <w:r>
        <w:t xml:space="preserve"> Schedule, the Contractor shall submit a change proposal in accordance with clause </w:t>
      </w:r>
      <w:r>
        <w:fldChar w:fldCharType="begin"/>
      </w:r>
      <w:r>
        <w:instrText xml:space="preserve"> REF _Ref436305412 \w \h </w:instrText>
      </w:r>
      <w:r>
        <w:fldChar w:fldCharType="separate"/>
      </w:r>
      <w:r w:rsidR="00E23E56">
        <w:t>10.1</w:t>
      </w:r>
      <w:r>
        <w:fldChar w:fldCharType="end"/>
      </w:r>
      <w:r>
        <w:t>.</w:t>
      </w:r>
    </w:p>
    <w:p w14:paraId="251009AF" w14:textId="0AEB946B" w:rsidR="006B45A2" w:rsidRPr="0047298D" w:rsidRDefault="00D44E2F" w:rsidP="006B45A2">
      <w:pPr>
        <w:pStyle w:val="COTCOCLV1-ASDEFCON"/>
      </w:pPr>
      <w:bookmarkStart w:id="663" w:name="_Toc175216157"/>
      <w:bookmarkStart w:id="664" w:name="_Toc153354120"/>
      <w:r w:rsidRPr="00EB7A73">
        <w:rPr>
          <w:caps w:val="0"/>
        </w:rPr>
        <w:t xml:space="preserve">TECHNICAL DATA, </w:t>
      </w:r>
      <w:bookmarkStart w:id="665" w:name="_Toc49426879"/>
      <w:bookmarkStart w:id="666" w:name="_Ref49432118"/>
      <w:bookmarkStart w:id="667" w:name="_Ref49432135"/>
      <w:bookmarkStart w:id="668" w:name="_Ref49433708"/>
      <w:bookmarkStart w:id="669" w:name="_Ref50116117"/>
      <w:bookmarkStart w:id="670" w:name="_Ref50116243"/>
      <w:bookmarkStart w:id="671" w:name="_Ref50116966"/>
      <w:bookmarkStart w:id="672" w:name="_Ref50141217"/>
      <w:bookmarkStart w:id="673" w:name="_Ref52365564"/>
      <w:bookmarkStart w:id="674" w:name="_Ref52365632"/>
      <w:bookmarkStart w:id="675" w:name="_Ref52365668"/>
      <w:r w:rsidRPr="00EB7A73">
        <w:rPr>
          <w:caps w:val="0"/>
        </w:rPr>
        <w:t xml:space="preserve">SOFTWARE </w:t>
      </w:r>
      <w:bookmarkEnd w:id="665"/>
      <w:bookmarkEnd w:id="666"/>
      <w:bookmarkEnd w:id="667"/>
      <w:bookmarkEnd w:id="668"/>
      <w:bookmarkEnd w:id="669"/>
      <w:bookmarkEnd w:id="670"/>
      <w:bookmarkEnd w:id="671"/>
      <w:bookmarkEnd w:id="672"/>
      <w:bookmarkEnd w:id="673"/>
      <w:bookmarkEnd w:id="674"/>
      <w:bookmarkEnd w:id="675"/>
      <w:r w:rsidRPr="00EB7A73">
        <w:rPr>
          <w:caps w:val="0"/>
        </w:rPr>
        <w:t>AND CONTRACT MATERIAL</w:t>
      </w:r>
      <w:bookmarkEnd w:id="663"/>
      <w:bookmarkEnd w:id="664"/>
    </w:p>
    <w:p w14:paraId="7350466D" w14:textId="77777777" w:rsidR="006B45A2" w:rsidRDefault="006B45A2" w:rsidP="006B45A2">
      <w:pPr>
        <w:pStyle w:val="COTCOCLV2-ASDEFCON"/>
      </w:pPr>
      <w:bookmarkStart w:id="676" w:name="_Ref509915489"/>
      <w:bookmarkStart w:id="677" w:name="_Toc510699728"/>
      <w:bookmarkStart w:id="678" w:name="_Toc49426880"/>
      <w:bookmarkStart w:id="679" w:name="_Toc175216158"/>
      <w:bookmarkStart w:id="680" w:name="_Ref102546815"/>
      <w:bookmarkStart w:id="681" w:name="_Ref102546833"/>
      <w:bookmarkStart w:id="682" w:name="_Toc229471705"/>
      <w:bookmarkStart w:id="683" w:name="_Toc456346580"/>
      <w:bookmarkStart w:id="684" w:name="_Toc153354121"/>
      <w:r>
        <w:t>Ownership of Intellectual Property (Core)</w:t>
      </w:r>
      <w:bookmarkEnd w:id="676"/>
      <w:bookmarkEnd w:id="677"/>
      <w:bookmarkEnd w:id="678"/>
      <w:bookmarkEnd w:id="679"/>
      <w:bookmarkEnd w:id="684"/>
      <w:r>
        <w:t xml:space="preserve"> </w:t>
      </w:r>
    </w:p>
    <w:p w14:paraId="69AACB37" w14:textId="77777777" w:rsidR="006B45A2" w:rsidRDefault="006B45A2" w:rsidP="006B45A2">
      <w:pPr>
        <w:pStyle w:val="NoteToDrafters-ASDEFCON"/>
      </w:pPr>
      <w:r>
        <w:t>Note to drafters:  If Commonwealth ownership of IP or broader IP rights for Defence Purposes is required (for example, if the Commonwealth will be funding the development of existing IP or the creation of new IP), or the Contractor will be provided with TD or Software as GFM, use of the ASDEFCON (Complex Materiel) Volume 2 template should be considered or appropriate clauses from that template should be included.</w:t>
      </w:r>
    </w:p>
    <w:p w14:paraId="5842F47D" w14:textId="2C19151D" w:rsidR="006B45A2" w:rsidRPr="00AF6A85" w:rsidRDefault="006B45A2" w:rsidP="006B45A2">
      <w:pPr>
        <w:pStyle w:val="NoteToTenderers-ASDEFCON"/>
      </w:pPr>
      <w:bookmarkStart w:id="685" w:name="_Toc183238516"/>
      <w:bookmarkStart w:id="686" w:name="_Toc229468284"/>
      <w:bookmarkStart w:id="687" w:name="_Toc500918919"/>
      <w:bookmarkStart w:id="688" w:name="_Ref529544392"/>
      <w:r w:rsidRPr="00AF6A85">
        <w:t xml:space="preserve">Note to tenderers:  The Commonwealth’s default position reflected in clause </w:t>
      </w:r>
      <w:r>
        <w:fldChar w:fldCharType="begin"/>
      </w:r>
      <w:r>
        <w:instrText xml:space="preserve"> REF _Ref509915489 \r \h </w:instrText>
      </w:r>
      <w:r>
        <w:fldChar w:fldCharType="separate"/>
      </w:r>
      <w:r w:rsidR="00E23E56">
        <w:t>5.1</w:t>
      </w:r>
      <w:r>
        <w:fldChar w:fldCharType="end"/>
      </w:r>
      <w:r w:rsidRPr="00AF6A85">
        <w:t xml:space="preserve"> is that the Contractor (or its nominee) will own all IP created under the </w:t>
      </w:r>
      <w:r w:rsidR="0079050D">
        <w:t>Deed</w:t>
      </w:r>
      <w:r w:rsidRPr="00AF6A85">
        <w:t xml:space="preserve">.  </w:t>
      </w:r>
    </w:p>
    <w:p w14:paraId="1BAA54C0" w14:textId="49DC9F5F" w:rsidR="006B45A2" w:rsidRDefault="006B45A2" w:rsidP="00AC4B47">
      <w:pPr>
        <w:pStyle w:val="COTCOCLV3-ASDEFCON"/>
      </w:pPr>
      <w:r>
        <w:t xml:space="preserve">Nothing in </w:t>
      </w:r>
      <w:r w:rsidR="0079050D">
        <w:t>this Deed or under any</w:t>
      </w:r>
      <w:r>
        <w:t xml:space="preserve"> Contract affects the ownership of Intellectual Property (IP), except as expressly provided for in this clause </w:t>
      </w:r>
      <w:r>
        <w:fldChar w:fldCharType="begin"/>
      </w:r>
      <w:r>
        <w:instrText xml:space="preserve"> REF _Ref52365564 \r \h  \* MERGEFORMAT </w:instrText>
      </w:r>
      <w:r>
        <w:fldChar w:fldCharType="separate"/>
      </w:r>
      <w:r w:rsidR="00E23E56">
        <w:t>5</w:t>
      </w:r>
      <w:r>
        <w:fldChar w:fldCharType="end"/>
      </w:r>
      <w:r>
        <w:t>.</w:t>
      </w:r>
      <w:bookmarkStart w:id="689" w:name="_Toc509912173"/>
      <w:bookmarkStart w:id="690" w:name="_Toc509912349"/>
      <w:bookmarkStart w:id="691" w:name="_Toc509912500"/>
      <w:bookmarkStart w:id="692" w:name="_Toc509912651"/>
      <w:bookmarkStart w:id="693" w:name="_Toc509912501"/>
      <w:bookmarkStart w:id="694" w:name="_DV_C252"/>
      <w:bookmarkStart w:id="695" w:name="_Ref499482878"/>
      <w:bookmarkEnd w:id="685"/>
      <w:bookmarkEnd w:id="686"/>
      <w:bookmarkEnd w:id="687"/>
      <w:bookmarkEnd w:id="688"/>
      <w:bookmarkEnd w:id="689"/>
      <w:bookmarkEnd w:id="690"/>
      <w:bookmarkEnd w:id="691"/>
      <w:bookmarkEnd w:id="692"/>
      <w:bookmarkEnd w:id="693"/>
    </w:p>
    <w:p w14:paraId="70820E75" w14:textId="033491C9" w:rsidR="006B45A2" w:rsidRPr="00AC4B47" w:rsidRDefault="006B45A2" w:rsidP="00AC4B47">
      <w:pPr>
        <w:pStyle w:val="COTCOCLV3-ASDEFCON"/>
      </w:pPr>
      <w:bookmarkStart w:id="696" w:name="_Ref65860309"/>
      <w:bookmarkStart w:id="697" w:name="_Toc229471706"/>
      <w:bookmarkStart w:id="698" w:name="_Toc456346581"/>
      <w:bookmarkStart w:id="699" w:name="_Toc11851951"/>
      <w:r>
        <w:t>A</w:t>
      </w:r>
      <w:r w:rsidRPr="00AC4B47">
        <w:t xml:space="preserve">ll IP created under </w:t>
      </w:r>
      <w:r w:rsidR="0079050D">
        <w:t>this Deed or under any</w:t>
      </w:r>
      <w:r w:rsidRPr="00AC4B47">
        <w:t xml:space="preserve"> Contract in respect of TD, Software or </w:t>
      </w:r>
      <w:r w:rsidR="00CC76B2">
        <w:t>Contract</w:t>
      </w:r>
      <w:r w:rsidRPr="00AC4B47">
        <w:t xml:space="preserve"> Material is assigned to the Contractor (or its nominee) immediately upon its creation.</w:t>
      </w:r>
      <w:bookmarkEnd w:id="694"/>
      <w:bookmarkEnd w:id="695"/>
    </w:p>
    <w:p w14:paraId="48718DFF" w14:textId="77777777" w:rsidR="006B45A2" w:rsidRDefault="006B45A2" w:rsidP="006B45A2">
      <w:pPr>
        <w:pStyle w:val="COTCOCLV2-ASDEFCON"/>
      </w:pPr>
      <w:bookmarkStart w:id="700" w:name="_Ref529011217"/>
      <w:bookmarkStart w:id="701" w:name="_Ref529011485"/>
      <w:bookmarkStart w:id="702" w:name="_Ref529011500"/>
      <w:bookmarkStart w:id="703" w:name="_Ref529012561"/>
      <w:bookmarkStart w:id="704" w:name="_Ref90186816"/>
      <w:bookmarkStart w:id="705" w:name="_Toc183238518"/>
      <w:bookmarkStart w:id="706" w:name="_Toc229468286"/>
      <w:bookmarkStart w:id="707" w:name="_Toc500918921"/>
      <w:bookmarkStart w:id="708" w:name="_Ref509915901"/>
      <w:bookmarkStart w:id="709" w:name="_Ref509916688"/>
      <w:bookmarkStart w:id="710" w:name="_Toc510699730"/>
      <w:bookmarkStart w:id="711" w:name="_Toc49426881"/>
      <w:bookmarkStart w:id="712" w:name="_Toc175216159"/>
      <w:bookmarkStart w:id="713" w:name="_Toc153354122"/>
      <w:r>
        <w:t>TD and Software (Core</w:t>
      </w:r>
      <w:bookmarkEnd w:id="700"/>
      <w:bookmarkEnd w:id="701"/>
      <w:bookmarkEnd w:id="702"/>
      <w:bookmarkEnd w:id="703"/>
      <w:r>
        <w:t>)</w:t>
      </w:r>
      <w:bookmarkEnd w:id="696"/>
      <w:bookmarkEnd w:id="697"/>
      <w:bookmarkEnd w:id="698"/>
      <w:bookmarkEnd w:id="699"/>
      <w:bookmarkEnd w:id="704"/>
      <w:bookmarkEnd w:id="705"/>
      <w:bookmarkEnd w:id="706"/>
      <w:bookmarkEnd w:id="707"/>
      <w:bookmarkEnd w:id="708"/>
      <w:bookmarkEnd w:id="709"/>
      <w:bookmarkEnd w:id="710"/>
      <w:bookmarkEnd w:id="711"/>
      <w:bookmarkEnd w:id="712"/>
      <w:bookmarkEnd w:id="713"/>
      <w:r>
        <w:t xml:space="preserve"> </w:t>
      </w:r>
    </w:p>
    <w:p w14:paraId="47615444" w14:textId="6C62BFF1" w:rsidR="006B45A2" w:rsidRDefault="006B45A2" w:rsidP="00AC4B47">
      <w:pPr>
        <w:pStyle w:val="COTCOCLV3-ASDEFCON"/>
      </w:pPr>
      <w:r>
        <w:t xml:space="preserve">This clause </w:t>
      </w:r>
      <w:r>
        <w:fldChar w:fldCharType="begin"/>
      </w:r>
      <w:r>
        <w:instrText xml:space="preserve"> REF _Ref509915901 \r \h  \* MERGEFORMAT </w:instrText>
      </w:r>
      <w:r>
        <w:fldChar w:fldCharType="separate"/>
      </w:r>
      <w:r w:rsidR="00E23E56">
        <w:t>5.2</w:t>
      </w:r>
      <w:r>
        <w:fldChar w:fldCharType="end"/>
      </w:r>
      <w:r>
        <w:t xml:space="preserve"> applies to all TD and Software delivered or required to be delivered to the Commonwealth or any other person under </w:t>
      </w:r>
      <w:r w:rsidR="0079050D">
        <w:t>this Deed or under any</w:t>
      </w:r>
      <w:r>
        <w:t xml:space="preserve"> Contract, other than Commercial TD or Commercial Software to which clause </w:t>
      </w:r>
      <w:r>
        <w:fldChar w:fldCharType="begin"/>
      </w:r>
      <w:r>
        <w:instrText xml:space="preserve"> REF _Ref509915645 \r \h  \* MERGEFORMAT </w:instrText>
      </w:r>
      <w:r>
        <w:fldChar w:fldCharType="separate"/>
      </w:r>
      <w:r w:rsidR="00E23E56">
        <w:t>5.3</w:t>
      </w:r>
      <w:r>
        <w:fldChar w:fldCharType="end"/>
      </w:r>
      <w:r>
        <w:t xml:space="preserve"> applies.</w:t>
      </w:r>
    </w:p>
    <w:p w14:paraId="7017DFEA" w14:textId="47FCBC4F" w:rsidR="006B45A2" w:rsidRDefault="006B45A2" w:rsidP="00AC4B47">
      <w:pPr>
        <w:pStyle w:val="COTCOCLV3-ASDEFCON"/>
      </w:pPr>
      <w:bookmarkStart w:id="714" w:name="_Ref175216542"/>
      <w:bookmarkStart w:id="715" w:name="_Ref520772855"/>
      <w:bookmarkStart w:id="716" w:name="_Ref143521436"/>
      <w:r>
        <w:t xml:space="preserve">The Contractor grants to the Commonwealth (or shall ensure the Commonwealth is granted) a Licence in respect of all TD and all Software to which this clause </w:t>
      </w:r>
      <w:r>
        <w:fldChar w:fldCharType="begin"/>
      </w:r>
      <w:r>
        <w:instrText xml:space="preserve"> REF _Ref509915901 \r \h  \* MERGEFORMAT </w:instrText>
      </w:r>
      <w:r>
        <w:fldChar w:fldCharType="separate"/>
      </w:r>
      <w:r w:rsidR="00E23E56">
        <w:t>5.2</w:t>
      </w:r>
      <w:r>
        <w:fldChar w:fldCharType="end"/>
      </w:r>
      <w:r>
        <w:t xml:space="preserve"> applies, to Use the TD or Software for any Defence Purpose, and to grant a sublicence to:</w:t>
      </w:r>
      <w:bookmarkEnd w:id="714"/>
      <w:bookmarkEnd w:id="716"/>
    </w:p>
    <w:p w14:paraId="5EF61841" w14:textId="77777777" w:rsidR="006B45A2" w:rsidRDefault="006B45A2" w:rsidP="006B45A2">
      <w:pPr>
        <w:pStyle w:val="COTCOCLV4-ASDEFCON"/>
      </w:pPr>
      <w:r>
        <w:t>a Commonwealth Service Provider to Use the TD or Software to enable it to perform its obligations, functions or duties to the Commonwealth;</w:t>
      </w:r>
    </w:p>
    <w:p w14:paraId="220D6662" w14:textId="77777777" w:rsidR="006B45A2" w:rsidRDefault="006B45A2" w:rsidP="006B45A2">
      <w:pPr>
        <w:pStyle w:val="COTCOCLV4-ASDEFCON"/>
      </w:pPr>
      <w:r>
        <w:t xml:space="preserve">any person to Use the TD or Software, and to grant a further sublicence to Use the TD or Software, for: </w:t>
      </w:r>
    </w:p>
    <w:p w14:paraId="771D7F3C" w14:textId="77777777" w:rsidR="006B45A2" w:rsidRDefault="006B45A2" w:rsidP="006B45A2">
      <w:pPr>
        <w:pStyle w:val="COTCOCLV5-ASDEFCON"/>
      </w:pPr>
      <w:r>
        <w:t>installing, configuring, operating, maintaining, removing,</w:t>
      </w:r>
      <w:r>
        <w:rPr>
          <w:rStyle w:val="CommentReference"/>
          <w:rFonts w:ascii="Times New Roman" w:hAnsi="Times New Roman"/>
          <w:color w:val="auto"/>
          <w:szCs w:val="24"/>
        </w:rPr>
        <w:t xml:space="preserve"> </w:t>
      </w:r>
      <w:r>
        <w:t>uninstalling or disposing of the Supplies, integrating the Supplies with other systems or rectifying defects or undertaking training in relation to the Supplies; or</w:t>
      </w:r>
    </w:p>
    <w:p w14:paraId="41A7257F" w14:textId="77777777" w:rsidR="006B45A2" w:rsidRDefault="006B45A2" w:rsidP="006B45A2">
      <w:pPr>
        <w:pStyle w:val="COTCOCLV5-ASDEFCON"/>
      </w:pPr>
      <w:r>
        <w:t xml:space="preserve">any other purpose, subject to any restrictions specified in the Technical Data and Software Rights (TDSR) Schedule; or </w:t>
      </w:r>
    </w:p>
    <w:p w14:paraId="445646FD" w14:textId="7CC5B3B1" w:rsidR="006B45A2" w:rsidRDefault="006B45A2" w:rsidP="006B45A2">
      <w:pPr>
        <w:pStyle w:val="COTCOCLV4-ASDEFCON"/>
      </w:pPr>
      <w:r>
        <w:t>any person for a purpose referred to in clause</w:t>
      </w:r>
      <w:r w:rsidR="00066A8D">
        <w:t xml:space="preserve"> </w:t>
      </w:r>
      <w:r w:rsidR="00066A8D">
        <w:fldChar w:fldCharType="begin"/>
      </w:r>
      <w:r w:rsidR="00066A8D">
        <w:instrText xml:space="preserve"> REF _Ref58246860 \r \h </w:instrText>
      </w:r>
      <w:r w:rsidR="00066A8D">
        <w:fldChar w:fldCharType="separate"/>
      </w:r>
      <w:r w:rsidR="00E23E56">
        <w:t>10.4.3</w:t>
      </w:r>
      <w:r w:rsidR="00066A8D">
        <w:fldChar w:fldCharType="end"/>
      </w:r>
      <w:r>
        <w:t>.</w:t>
      </w:r>
    </w:p>
    <w:p w14:paraId="3CEE272F" w14:textId="77777777" w:rsidR="006B45A2" w:rsidRDefault="006B45A2" w:rsidP="006B45A2">
      <w:pPr>
        <w:pStyle w:val="COTCOCLV2-ASDEFCON"/>
      </w:pPr>
      <w:bookmarkStart w:id="717" w:name="_Ref509915645"/>
      <w:bookmarkStart w:id="718" w:name="_Ref509916133"/>
      <w:bookmarkStart w:id="719" w:name="_Toc510699731"/>
      <w:bookmarkStart w:id="720" w:name="_Toc49426882"/>
      <w:bookmarkStart w:id="721" w:name="_Toc175216160"/>
      <w:bookmarkStart w:id="722" w:name="_Toc153354123"/>
      <w:r>
        <w:t>Commercial TD and Commercial Software (Core)</w:t>
      </w:r>
      <w:bookmarkEnd w:id="717"/>
      <w:bookmarkEnd w:id="718"/>
      <w:bookmarkEnd w:id="719"/>
      <w:bookmarkEnd w:id="720"/>
      <w:bookmarkEnd w:id="721"/>
      <w:bookmarkEnd w:id="722"/>
    </w:p>
    <w:p w14:paraId="176216A9" w14:textId="33724F18" w:rsidR="006B45A2" w:rsidRDefault="006B45A2" w:rsidP="00AC4B47">
      <w:pPr>
        <w:pStyle w:val="COTCOCLV3-ASDEFCON"/>
      </w:pPr>
      <w:r>
        <w:t xml:space="preserve">The Contractor shall ensure that the Commonwealth is granted a licence in respect of all Commercial TD and all Commercial Software delivered or required to be delivered to the Commonwealth or any other person under </w:t>
      </w:r>
      <w:r w:rsidR="0079050D">
        <w:t xml:space="preserve">this Deed or under any </w:t>
      </w:r>
      <w:r>
        <w:t>Contract, on the best commercial terms available to the Contractor.</w:t>
      </w:r>
    </w:p>
    <w:p w14:paraId="290C0A0B" w14:textId="4D1CDDED" w:rsidR="006B45A2" w:rsidRDefault="006B45A2" w:rsidP="00AC4B47">
      <w:pPr>
        <w:pStyle w:val="COTCOCLV3-ASDEFCON"/>
      </w:pPr>
      <w:r>
        <w:t xml:space="preserve">The Contractor shall ensure that any licence granted to the Commonwealth in respect of Commercial TD and Commercial Software under this clause </w:t>
      </w:r>
      <w:r>
        <w:fldChar w:fldCharType="begin"/>
      </w:r>
      <w:r>
        <w:instrText xml:space="preserve"> REF _Ref509916133 \r \h  \* MERGEFORMAT </w:instrText>
      </w:r>
      <w:r>
        <w:fldChar w:fldCharType="separate"/>
      </w:r>
      <w:r w:rsidR="00E23E56">
        <w:t>5.3</w:t>
      </w:r>
      <w:r>
        <w:fldChar w:fldCharType="end"/>
      </w:r>
      <w:r>
        <w:t xml:space="preserve"> does not require the Commonwealth to pay a Royalty or other fee (not otherwise included in the Contract Price) unless the Commonwealth has agreed in writing to the payment. </w:t>
      </w:r>
    </w:p>
    <w:p w14:paraId="222F40C7" w14:textId="0AA9860C" w:rsidR="00CC76B2" w:rsidRDefault="000D07D9" w:rsidP="006B45A2">
      <w:pPr>
        <w:pStyle w:val="COTCOCLV2-ASDEFCON"/>
      </w:pPr>
      <w:bookmarkStart w:id="723" w:name="_Toc509912179"/>
      <w:bookmarkStart w:id="724" w:name="_Toc509912355"/>
      <w:bookmarkStart w:id="725" w:name="_Toc509912506"/>
      <w:bookmarkStart w:id="726" w:name="_Toc509912657"/>
      <w:bookmarkStart w:id="727" w:name="_Toc509915221"/>
      <w:bookmarkStart w:id="728" w:name="_Toc509915369"/>
      <w:bookmarkStart w:id="729" w:name="_Toc509923516"/>
      <w:bookmarkStart w:id="730" w:name="_Toc509923666"/>
      <w:bookmarkStart w:id="731" w:name="_Toc509912180"/>
      <w:bookmarkStart w:id="732" w:name="_Toc509912356"/>
      <w:bookmarkStart w:id="733" w:name="_Toc509912507"/>
      <w:bookmarkStart w:id="734" w:name="_Toc509912658"/>
      <w:bookmarkStart w:id="735" w:name="_Toc509915222"/>
      <w:bookmarkStart w:id="736" w:name="_Toc509915370"/>
      <w:bookmarkStart w:id="737" w:name="_Toc509923517"/>
      <w:bookmarkStart w:id="738" w:name="_Toc509923667"/>
      <w:bookmarkStart w:id="739" w:name="_Toc509923526"/>
      <w:bookmarkStart w:id="740" w:name="_Toc509923676"/>
      <w:bookmarkStart w:id="741" w:name="_Toc509912203"/>
      <w:bookmarkStart w:id="742" w:name="_Toc509912379"/>
      <w:bookmarkStart w:id="743" w:name="_Toc509912530"/>
      <w:bookmarkStart w:id="744" w:name="_Toc509912681"/>
      <w:bookmarkStart w:id="745" w:name="_Toc509915245"/>
      <w:bookmarkStart w:id="746" w:name="_Toc509915393"/>
      <w:bookmarkStart w:id="747" w:name="_Toc509923541"/>
      <w:bookmarkStart w:id="748" w:name="_Toc509923691"/>
      <w:bookmarkStart w:id="749" w:name="_Toc175216161"/>
      <w:bookmarkStart w:id="750" w:name="_Toc510699736"/>
      <w:bookmarkStart w:id="751" w:name="_Toc49426884"/>
      <w:bookmarkStart w:id="752" w:name="_Ref509917604"/>
      <w:bookmarkStart w:id="753" w:name="_Toc510699739"/>
      <w:bookmarkStart w:id="754" w:name="_Toc153354124"/>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r>
        <w:t>Contract Material</w:t>
      </w:r>
      <w:r w:rsidR="00DF11D1">
        <w:t xml:space="preserve"> (Core)</w:t>
      </w:r>
      <w:bookmarkEnd w:id="749"/>
      <w:bookmarkEnd w:id="754"/>
    </w:p>
    <w:p w14:paraId="5B8047E7" w14:textId="77777777" w:rsidR="00CC76B2" w:rsidRDefault="00CC76B2" w:rsidP="00AC4B47">
      <w:pPr>
        <w:pStyle w:val="COTCOCLV3-ASDEFCON"/>
      </w:pPr>
      <w:r w:rsidRPr="00CC76B2">
        <w:t xml:space="preserve">The Contractor grants to the Commonwealth (or shall ensure the Commonwealth is granted) a Licence in respect of all Contract Material to Use the Contract Material for any Defence Purpose, and to grant a sublicence to: </w:t>
      </w:r>
    </w:p>
    <w:p w14:paraId="3E6FF17D" w14:textId="77777777" w:rsidR="00CC76B2" w:rsidRDefault="00CC76B2" w:rsidP="00AC4B47">
      <w:pPr>
        <w:pStyle w:val="COTCOCLV4-ASDEFCON"/>
      </w:pPr>
      <w:r w:rsidRPr="00CC76B2">
        <w:t xml:space="preserve">a Commonwealth Service Provider to Use the Contract Material to enable it to perform its obligations, functions or duties to the Commonwealth; </w:t>
      </w:r>
    </w:p>
    <w:p w14:paraId="64119A61" w14:textId="77777777" w:rsidR="00CC76B2" w:rsidRDefault="00CC76B2" w:rsidP="00AC4B47">
      <w:pPr>
        <w:pStyle w:val="COTCOCLV4-ASDEFCON"/>
      </w:pPr>
      <w:r w:rsidRPr="00CC76B2">
        <w:t xml:space="preserve">any person to Use the Contract Material, or to grant a further sublicence to Contract Material, for a Defence Purpose; and  </w:t>
      </w:r>
    </w:p>
    <w:p w14:paraId="12187C3F" w14:textId="68B92778" w:rsidR="00CC76B2" w:rsidRPr="00CC76B2" w:rsidRDefault="00CC76B2" w:rsidP="00AC4B47">
      <w:pPr>
        <w:pStyle w:val="COTCOCLV4-ASDEFCON"/>
      </w:pPr>
      <w:r w:rsidRPr="00CC76B2">
        <w:t xml:space="preserve">any person for a purpose referred to in clause </w:t>
      </w:r>
      <w:r w:rsidR="00734A01">
        <w:fldChar w:fldCharType="begin"/>
      </w:r>
      <w:r w:rsidR="00734A01">
        <w:instrText xml:space="preserve"> REF _Ref96411340 \w \h </w:instrText>
      </w:r>
      <w:r w:rsidR="00734A01">
        <w:fldChar w:fldCharType="separate"/>
      </w:r>
      <w:r w:rsidR="00E23E56">
        <w:t>10.4.1</w:t>
      </w:r>
      <w:r w:rsidR="00734A01">
        <w:fldChar w:fldCharType="end"/>
      </w:r>
      <w:r w:rsidRPr="00CC76B2">
        <w:t>.</w:t>
      </w:r>
    </w:p>
    <w:p w14:paraId="5A677CAE" w14:textId="7E47C3CB" w:rsidR="006B45A2" w:rsidRDefault="006B45A2" w:rsidP="006B45A2">
      <w:pPr>
        <w:pStyle w:val="COTCOCLV2-ASDEFCON"/>
      </w:pPr>
      <w:bookmarkStart w:id="755" w:name="_Toc175216162"/>
      <w:bookmarkStart w:id="756" w:name="_Toc153354125"/>
      <w:r>
        <w:t>No Commercialisation (Core)</w:t>
      </w:r>
      <w:bookmarkEnd w:id="750"/>
      <w:bookmarkEnd w:id="751"/>
      <w:bookmarkEnd w:id="755"/>
      <w:bookmarkEnd w:id="756"/>
    </w:p>
    <w:p w14:paraId="4F270064" w14:textId="0E47466C" w:rsidR="006B45A2" w:rsidRDefault="006B45A2" w:rsidP="00AC4B47">
      <w:pPr>
        <w:pStyle w:val="COTCOCLV3-ASDEFCON"/>
      </w:pPr>
      <w:bookmarkStart w:id="757" w:name="_Ref509916970"/>
      <w:r>
        <w:t xml:space="preserve">A Licence or sublicence granted in accordance with this clause </w:t>
      </w:r>
      <w:r>
        <w:fldChar w:fldCharType="begin"/>
      </w:r>
      <w:r>
        <w:instrText xml:space="preserve"> REF _Ref52365632 \r \h  \* MERGEFORMAT </w:instrText>
      </w:r>
      <w:r>
        <w:fldChar w:fldCharType="separate"/>
      </w:r>
      <w:r w:rsidR="00E23E56">
        <w:t>5</w:t>
      </w:r>
      <w:r>
        <w:fldChar w:fldCharType="end"/>
      </w:r>
      <w:r>
        <w:t xml:space="preserve"> does not permit the Commonwealth or its sublicensee to Commercialise any IP in the TD</w:t>
      </w:r>
      <w:r w:rsidR="00CC76B2">
        <w:t xml:space="preserve">, </w:t>
      </w:r>
      <w:r>
        <w:t xml:space="preserve">Software </w:t>
      </w:r>
      <w:r w:rsidR="00CC76B2">
        <w:t>or Contract Material</w:t>
      </w:r>
      <w:r>
        <w:t>.</w:t>
      </w:r>
      <w:bookmarkEnd w:id="757"/>
      <w:r>
        <w:t xml:space="preserve"> </w:t>
      </w:r>
    </w:p>
    <w:p w14:paraId="2646ECB9" w14:textId="7CCD50F0" w:rsidR="006B45A2" w:rsidRDefault="006B45A2" w:rsidP="00AC4B47">
      <w:pPr>
        <w:pStyle w:val="COTCOCLV3-ASDEFCON"/>
      </w:pPr>
      <w:r>
        <w:t xml:space="preserve">For the avoidance of doubt, clause </w:t>
      </w:r>
      <w:r>
        <w:fldChar w:fldCharType="begin"/>
      </w:r>
      <w:r>
        <w:instrText xml:space="preserve"> REF _Ref509916970 \w \h  \* MERGEFORMAT </w:instrText>
      </w:r>
      <w:r>
        <w:fldChar w:fldCharType="separate"/>
      </w:r>
      <w:r w:rsidR="00E23E56">
        <w:t>5.5.1</w:t>
      </w:r>
      <w:r>
        <w:fldChar w:fldCharType="end"/>
      </w:r>
      <w:r>
        <w:t xml:space="preserve"> does not prevent the Commonwealth from granting a sublicence in accordance with the rights granted in this clause </w:t>
      </w:r>
      <w:r>
        <w:fldChar w:fldCharType="begin"/>
      </w:r>
      <w:r>
        <w:instrText xml:space="preserve"> REF _Ref50141217 \r \h  \* MERGEFORMAT </w:instrText>
      </w:r>
      <w:r>
        <w:fldChar w:fldCharType="separate"/>
      </w:r>
      <w:r w:rsidR="00E23E56">
        <w:t>5</w:t>
      </w:r>
      <w:r>
        <w:fldChar w:fldCharType="end"/>
      </w:r>
      <w:r>
        <w:t xml:space="preserve"> to a person for the purpose of the person providing goods or services to the Commonwealth for a Defence Purpose.</w:t>
      </w:r>
    </w:p>
    <w:p w14:paraId="09F43A5F" w14:textId="77777777" w:rsidR="006B45A2" w:rsidRDefault="006B45A2" w:rsidP="006B45A2">
      <w:pPr>
        <w:pStyle w:val="COTCOCLV2-ASDEFCON"/>
      </w:pPr>
      <w:bookmarkStart w:id="758" w:name="_Toc49426885"/>
      <w:bookmarkStart w:id="759" w:name="_Toc175216163"/>
      <w:bookmarkStart w:id="760" w:name="_Toc153354126"/>
      <w:r>
        <w:t>TDSR Schedule (Core)</w:t>
      </w:r>
      <w:bookmarkEnd w:id="752"/>
      <w:bookmarkEnd w:id="753"/>
      <w:bookmarkEnd w:id="758"/>
      <w:bookmarkEnd w:id="759"/>
      <w:bookmarkEnd w:id="760"/>
    </w:p>
    <w:p w14:paraId="796FF4B9" w14:textId="039C6497" w:rsidR="006B45A2" w:rsidRDefault="006B45A2" w:rsidP="00AC4B47">
      <w:pPr>
        <w:pStyle w:val="COTCOCLV3-ASDEFCON"/>
      </w:pPr>
      <w:bookmarkStart w:id="761" w:name="_Ref50116096"/>
      <w:r>
        <w:t xml:space="preserve">The Contractor shall take all reasonable steps (including by submitting a proposal to change a Deed or a Contract in accordance with clause </w:t>
      </w:r>
      <w:r>
        <w:fldChar w:fldCharType="begin"/>
      </w:r>
      <w:r>
        <w:instrText xml:space="preserve"> REF _Ref436901498 \r \h  \* MERGEFORMAT </w:instrText>
      </w:r>
      <w:r>
        <w:fldChar w:fldCharType="separate"/>
      </w:r>
      <w:r w:rsidR="00E23E56">
        <w:t>10.1</w:t>
      </w:r>
      <w:r>
        <w:fldChar w:fldCharType="end"/>
      </w:r>
      <w:r>
        <w:t>) to ensure the TDSR Schedule is up to date and contains an accurate description of all restrictions applicable to the Commonwealth’s rights in respect of TD or Software, delivered or required to be delivered under the Contract.</w:t>
      </w:r>
      <w:bookmarkEnd w:id="761"/>
    </w:p>
    <w:p w14:paraId="0E51AEF3" w14:textId="77777777" w:rsidR="006B45A2" w:rsidRDefault="006B45A2" w:rsidP="006B45A2">
      <w:pPr>
        <w:pStyle w:val="COTCOCLV2-ASDEFCON"/>
      </w:pPr>
      <w:bookmarkStart w:id="762" w:name="_Toc510699740"/>
      <w:bookmarkStart w:id="763" w:name="_Toc49426886"/>
      <w:bookmarkStart w:id="764" w:name="_Toc175216164"/>
      <w:bookmarkStart w:id="765" w:name="_Toc153354127"/>
      <w:r>
        <w:t>TD and Software required to be delivered (Core)</w:t>
      </w:r>
      <w:bookmarkEnd w:id="762"/>
      <w:bookmarkEnd w:id="763"/>
      <w:bookmarkEnd w:id="764"/>
      <w:bookmarkEnd w:id="765"/>
    </w:p>
    <w:p w14:paraId="6EB15985" w14:textId="1813D6CF" w:rsidR="006B45A2" w:rsidRDefault="006B45A2" w:rsidP="00AC4B47">
      <w:pPr>
        <w:pStyle w:val="COTCOCLV3-ASDEFCON"/>
      </w:pPr>
      <w:bookmarkStart w:id="766" w:name="_Ref509917457"/>
      <w:bookmarkStart w:id="767" w:name="_Ref509917536"/>
      <w:r>
        <w:t xml:space="preserve">The Contractor shall deliver all TD and Software required to be delivered under </w:t>
      </w:r>
      <w:r w:rsidR="0082649E">
        <w:t xml:space="preserve">this Deed or under any </w:t>
      </w:r>
      <w:r>
        <w:t xml:space="preserve">Contract to the recipients at the times and locations, and in the manner, specified in </w:t>
      </w:r>
      <w:r w:rsidR="0082649E">
        <w:t xml:space="preserve">this Deed or under any </w:t>
      </w:r>
      <w:r>
        <w:t>Contract.</w:t>
      </w:r>
      <w:bookmarkEnd w:id="766"/>
      <w:r>
        <w:t xml:space="preserve"> </w:t>
      </w:r>
    </w:p>
    <w:p w14:paraId="24C43AD4" w14:textId="4C248F53" w:rsidR="006B45A2" w:rsidRDefault="006B45A2" w:rsidP="00AC4B47">
      <w:pPr>
        <w:pStyle w:val="COTCOCLV3-ASDEFCON"/>
      </w:pPr>
      <w:r>
        <w:t xml:space="preserve">If the time, location or manner of delivery of any item of TD or Software required to be delivered under the Contract is not specified in </w:t>
      </w:r>
      <w:r w:rsidR="0082649E">
        <w:t xml:space="preserve">this Deed or under any </w:t>
      </w:r>
      <w:r>
        <w:t>Contract, the Contractor shall deliver the relevant item in accordance with a notice given by the Commonwealth.</w:t>
      </w:r>
      <w:bookmarkEnd w:id="767"/>
      <w:r>
        <w:t xml:space="preserve"> </w:t>
      </w:r>
    </w:p>
    <w:p w14:paraId="1711A611" w14:textId="77777777" w:rsidR="006B45A2" w:rsidRDefault="006B45A2" w:rsidP="006B45A2">
      <w:pPr>
        <w:pStyle w:val="COTCOCLV2-ASDEFCON"/>
      </w:pPr>
      <w:bookmarkStart w:id="768" w:name="_Toc510699742"/>
      <w:bookmarkStart w:id="769" w:name="_Toc49426887"/>
      <w:bookmarkStart w:id="770" w:name="_Toc175216165"/>
      <w:bookmarkStart w:id="771" w:name="_Toc153354128"/>
      <w:r>
        <w:t>Markings (Core)</w:t>
      </w:r>
      <w:bookmarkEnd w:id="768"/>
      <w:bookmarkEnd w:id="769"/>
      <w:bookmarkEnd w:id="770"/>
      <w:bookmarkEnd w:id="771"/>
    </w:p>
    <w:p w14:paraId="1B1CA5DB" w14:textId="319B51F9" w:rsidR="006B45A2" w:rsidRDefault="006B45A2" w:rsidP="00AC4B47">
      <w:pPr>
        <w:pStyle w:val="COTCOCLV3-ASDEFCON"/>
      </w:pPr>
      <w:r>
        <w:t>Where markings are used by the Contractor or a Subcontractor in relation to TD</w:t>
      </w:r>
      <w:r w:rsidR="00CC76B2">
        <w:t>,</w:t>
      </w:r>
      <w:r w:rsidR="0079050D">
        <w:t xml:space="preserve"> </w:t>
      </w:r>
      <w:r>
        <w:t>Software</w:t>
      </w:r>
      <w:r w:rsidR="00CC76B2" w:rsidRPr="00CC76B2">
        <w:t xml:space="preserve"> </w:t>
      </w:r>
      <w:r w:rsidR="00CC76B2">
        <w:t>or Contract Material</w:t>
      </w:r>
      <w:r>
        <w:t xml:space="preserve">, the Contractor: </w:t>
      </w:r>
    </w:p>
    <w:p w14:paraId="35138792" w14:textId="77777777" w:rsidR="006B45A2" w:rsidRDefault="006B45A2" w:rsidP="006B45A2">
      <w:pPr>
        <w:pStyle w:val="COTCOCLV4-ASDEFCON"/>
      </w:pPr>
      <w:r>
        <w:t>shall ensure that those markings accurately reflect the rights and obligations of the Commonwealth, the Contractor or any other person; and</w:t>
      </w:r>
    </w:p>
    <w:p w14:paraId="4944AAAE" w14:textId="77777777" w:rsidR="006B45A2" w:rsidRDefault="006B45A2" w:rsidP="006B45A2">
      <w:pPr>
        <w:pStyle w:val="COTCOCLV4-ASDEFCON"/>
      </w:pPr>
      <w:r>
        <w:t>acknowledges that the markings are not determinative as to the rights and obligations of the parties.</w:t>
      </w:r>
    </w:p>
    <w:p w14:paraId="6A54A95A" w14:textId="77777777" w:rsidR="006B45A2" w:rsidRDefault="006B45A2" w:rsidP="006B45A2">
      <w:pPr>
        <w:pStyle w:val="COTCOCLV2-ASDEFCON"/>
      </w:pPr>
      <w:bookmarkStart w:id="772" w:name="_Toc510699743"/>
      <w:bookmarkStart w:id="773" w:name="_Toc49426888"/>
      <w:bookmarkStart w:id="774" w:name="_Toc175216166"/>
      <w:bookmarkStart w:id="775" w:name="_Toc153354129"/>
      <w:r>
        <w:t>TD and Software Warranties (Core)</w:t>
      </w:r>
      <w:bookmarkEnd w:id="772"/>
      <w:bookmarkEnd w:id="773"/>
      <w:bookmarkEnd w:id="774"/>
      <w:bookmarkEnd w:id="775"/>
    </w:p>
    <w:p w14:paraId="4CF1E139" w14:textId="77777777" w:rsidR="006B45A2" w:rsidRDefault="006B45A2" w:rsidP="00AC4B47">
      <w:pPr>
        <w:pStyle w:val="COTCOCLV3-ASDEFCON"/>
      </w:pPr>
      <w:r>
        <w:t xml:space="preserve">The Contractor warrants and shall ensure that: </w:t>
      </w:r>
    </w:p>
    <w:p w14:paraId="765A2763" w14:textId="2EA489BC" w:rsidR="006B45A2" w:rsidRDefault="006B45A2" w:rsidP="006B45A2">
      <w:pPr>
        <w:pStyle w:val="COTCOCLV4-ASDEFCON"/>
      </w:pPr>
      <w:r>
        <w:t xml:space="preserve">the TD and Software delivered under </w:t>
      </w:r>
      <w:r w:rsidR="00D559CD">
        <w:t>any</w:t>
      </w:r>
      <w:r>
        <w:t xml:space="preserve"> Contract shall include all TD and Software necessary to enable: </w:t>
      </w:r>
    </w:p>
    <w:p w14:paraId="7BA5FF71" w14:textId="77777777" w:rsidR="006B45A2" w:rsidRDefault="006B45A2" w:rsidP="006B45A2">
      <w:pPr>
        <w:pStyle w:val="COTCOCLV5-ASDEFCON"/>
      </w:pPr>
      <w:r>
        <w:t xml:space="preserve">the relevant requirements of the Specification to be satisfied; and </w:t>
      </w:r>
    </w:p>
    <w:p w14:paraId="2A458345" w14:textId="77777777" w:rsidR="006B45A2" w:rsidRDefault="006B45A2" w:rsidP="006B45A2">
      <w:pPr>
        <w:pStyle w:val="COTCOCLV5-ASDEFCON"/>
      </w:pPr>
      <w:r>
        <w:t xml:space="preserve">the Commonwealth to use and support the Supplies for the purposes contemplated under the Contract; </w:t>
      </w:r>
    </w:p>
    <w:p w14:paraId="47C9B33A" w14:textId="1E980473" w:rsidR="006B45A2" w:rsidRDefault="006B45A2" w:rsidP="006B45A2">
      <w:pPr>
        <w:pStyle w:val="COTCOCLV4-ASDEFCON"/>
      </w:pPr>
      <w:r>
        <w:t xml:space="preserve">the rights granted to the Commonwealth in accordance with this clause </w:t>
      </w:r>
      <w:r>
        <w:fldChar w:fldCharType="begin"/>
      </w:r>
      <w:r>
        <w:instrText xml:space="preserve"> REF _Ref50116243 \r \h </w:instrText>
      </w:r>
      <w:r>
        <w:fldChar w:fldCharType="separate"/>
      </w:r>
      <w:r w:rsidR="00E23E56">
        <w:t>5</w:t>
      </w:r>
      <w:r>
        <w:fldChar w:fldCharType="end"/>
      </w:r>
      <w:r>
        <w:t xml:space="preserve"> will not prevent the Supplies from being used and supported for the purposes contemplated under </w:t>
      </w:r>
      <w:r w:rsidR="0082649E">
        <w:t xml:space="preserve">this Deed or under any </w:t>
      </w:r>
      <w:r>
        <w:t xml:space="preserve">Contract; </w:t>
      </w:r>
    </w:p>
    <w:p w14:paraId="1FED84A6" w14:textId="5C32884C" w:rsidR="006B45A2" w:rsidRDefault="006B45A2" w:rsidP="006B45A2">
      <w:pPr>
        <w:pStyle w:val="COTCOCLV4-ASDEFCON"/>
      </w:pPr>
      <w:r>
        <w:t xml:space="preserve">all Software delivered to the Commonwealth under </w:t>
      </w:r>
      <w:r w:rsidR="0082649E">
        <w:t xml:space="preserve">this Deed or under any </w:t>
      </w:r>
      <w:r>
        <w:t xml:space="preserve">Contract is free from Malware at the time of delivery to the Commonwealth; and </w:t>
      </w:r>
    </w:p>
    <w:p w14:paraId="7606A034" w14:textId="77777777" w:rsidR="006B45A2" w:rsidRDefault="006B45A2" w:rsidP="006B45A2">
      <w:pPr>
        <w:pStyle w:val="COTCOCLV4-ASDEFCON"/>
      </w:pPr>
      <w:r>
        <w:t>no Malware will be installed on the Supplies or any other Commonwealth system as a result of an act or omission of any of the Contractor Personnel.</w:t>
      </w:r>
    </w:p>
    <w:p w14:paraId="773CEB2A" w14:textId="77777777" w:rsidR="006B45A2" w:rsidRDefault="006B45A2" w:rsidP="006B45A2">
      <w:pPr>
        <w:pStyle w:val="COTCOCLV2-ASDEFCON"/>
      </w:pPr>
      <w:bookmarkStart w:id="776" w:name="_Toc510699744"/>
      <w:bookmarkStart w:id="777" w:name="_Toc49426889"/>
      <w:bookmarkStart w:id="778" w:name="_Toc175216167"/>
      <w:bookmarkStart w:id="779" w:name="_Toc153354130"/>
      <w:r>
        <w:t>Intellectual Property Warranties (Core)</w:t>
      </w:r>
      <w:bookmarkEnd w:id="776"/>
      <w:bookmarkEnd w:id="777"/>
      <w:bookmarkEnd w:id="778"/>
      <w:bookmarkEnd w:id="779"/>
    </w:p>
    <w:p w14:paraId="7716A942" w14:textId="77777777" w:rsidR="006B45A2" w:rsidRDefault="006B45A2" w:rsidP="00AC4B47">
      <w:pPr>
        <w:pStyle w:val="COTCOCLV3-ASDEFCON"/>
      </w:pPr>
      <w:bookmarkStart w:id="780" w:name="_Ref509917902"/>
      <w:r>
        <w:t>The Contractor warrants and shall ensure that, in respect of all IP licensed to the Commonwealth under or in connection with this Contract, at all times:</w:t>
      </w:r>
      <w:bookmarkEnd w:id="780"/>
    </w:p>
    <w:p w14:paraId="3B6844AF" w14:textId="2274C9A6" w:rsidR="006B45A2" w:rsidRDefault="006B45A2" w:rsidP="006B45A2">
      <w:pPr>
        <w:pStyle w:val="COTCOCLV4-ASDEFCON"/>
      </w:pPr>
      <w:r>
        <w:t xml:space="preserve">the relevant licensor has the right, title or authority to license, and has been made aware of, the rights granted in respect of IP under this clause </w:t>
      </w:r>
      <w:r>
        <w:fldChar w:fldCharType="begin"/>
      </w:r>
      <w:r>
        <w:instrText xml:space="preserve"> REF _Ref52365668 \r \h </w:instrText>
      </w:r>
      <w:r>
        <w:fldChar w:fldCharType="separate"/>
      </w:r>
      <w:r w:rsidR="00E23E56">
        <w:t>5</w:t>
      </w:r>
      <w:r>
        <w:fldChar w:fldCharType="end"/>
      </w:r>
      <w:r>
        <w:t>; and</w:t>
      </w:r>
    </w:p>
    <w:p w14:paraId="2A1FC338" w14:textId="77777777" w:rsidR="006B45A2" w:rsidRDefault="006B45A2" w:rsidP="006B45A2">
      <w:pPr>
        <w:pStyle w:val="COTCOCLV4-ASDEFCON"/>
      </w:pPr>
      <w:bookmarkStart w:id="781" w:name="_Ref434849305"/>
      <w:bookmarkEnd w:id="715"/>
      <w:r>
        <w:t>as at the time of delivery and after making diligent enquiries, the Contractor has no notice of any challenge, claim or proceeding in respect of any such IP.</w:t>
      </w:r>
    </w:p>
    <w:p w14:paraId="1F91066D" w14:textId="4D37CE99" w:rsidR="006B45A2" w:rsidRDefault="006B45A2" w:rsidP="00AC4B47">
      <w:pPr>
        <w:pStyle w:val="COTCOCLV3-ASDEFCON"/>
      </w:pPr>
      <w:r>
        <w:t xml:space="preserve">The Contractor shall notify the Commonwealth if it becomes aware of any challenge, claim or proceeding referred to in clause </w:t>
      </w:r>
      <w:r w:rsidR="00DA58FC">
        <w:fldChar w:fldCharType="begin"/>
      </w:r>
      <w:r w:rsidR="00DA58FC">
        <w:instrText xml:space="preserve"> REF _Ref509917902 \w \h </w:instrText>
      </w:r>
      <w:r w:rsidR="00DA58FC">
        <w:fldChar w:fldCharType="separate"/>
      </w:r>
      <w:r w:rsidR="00E23E56">
        <w:t>5.10.1</w:t>
      </w:r>
      <w:r w:rsidR="00DA58FC">
        <w:fldChar w:fldCharType="end"/>
      </w:r>
      <w:r>
        <w:t xml:space="preserve"> arising in respect of any IP licensed to the Commonwealth under or in connection with this Contract.</w:t>
      </w:r>
    </w:p>
    <w:p w14:paraId="19B0373A" w14:textId="77777777" w:rsidR="006B45A2" w:rsidRDefault="006B45A2" w:rsidP="006B45A2">
      <w:pPr>
        <w:pStyle w:val="COTCOCLV2-ASDEFCON"/>
      </w:pPr>
      <w:bookmarkStart w:id="782" w:name="_Toc510699745"/>
      <w:bookmarkStart w:id="783" w:name="_Toc530469026"/>
      <w:bookmarkStart w:id="784" w:name="_Toc49426890"/>
      <w:bookmarkStart w:id="785" w:name="_Toc175216168"/>
      <w:bookmarkStart w:id="786" w:name="_Toc153354131"/>
      <w:r>
        <w:t>Patents, Registrable Designs and Circuit Layouts (Core)</w:t>
      </w:r>
      <w:bookmarkEnd w:id="782"/>
      <w:bookmarkEnd w:id="783"/>
      <w:bookmarkEnd w:id="784"/>
      <w:bookmarkEnd w:id="785"/>
      <w:bookmarkEnd w:id="786"/>
    </w:p>
    <w:p w14:paraId="18436551" w14:textId="2539FBB5" w:rsidR="006B45A2" w:rsidRPr="00806091" w:rsidRDefault="006B45A2" w:rsidP="00AC4B47">
      <w:pPr>
        <w:pStyle w:val="COTCOCLV3-ASDEFCON"/>
      </w:pPr>
      <w:bookmarkStart w:id="787" w:name="_Ref509917951"/>
      <w:r>
        <w:t xml:space="preserve">The Contractor warrants and shall ensure that a licence is granted </w:t>
      </w:r>
      <w:bookmarkStart w:id="788" w:name="_Ref3189150"/>
      <w:bookmarkEnd w:id="781"/>
      <w:r>
        <w:t xml:space="preserve">or obtained under </w:t>
      </w:r>
      <w:r w:rsidR="0082649E">
        <w:t xml:space="preserve">this Deed or under any </w:t>
      </w:r>
      <w:r>
        <w:t xml:space="preserve">Contract for the Commonwealth to </w:t>
      </w:r>
      <w:bookmarkEnd w:id="788"/>
      <w:r>
        <w:t xml:space="preserve">exercise any Patent, Registrable Design or </w:t>
      </w:r>
      <w:bookmarkStart w:id="789" w:name="OLE_LINK11"/>
      <w:bookmarkStart w:id="790" w:name="OLE_LINK12"/>
      <w:r>
        <w:t>Circuit Layout that is necessary to use and support the Supplies</w:t>
      </w:r>
      <w:bookmarkStart w:id="791" w:name="_Toc229471708"/>
      <w:bookmarkEnd w:id="789"/>
      <w:bookmarkEnd w:id="790"/>
      <w:r>
        <w:t xml:space="preserve"> for the purposes contemplated under </w:t>
      </w:r>
      <w:r w:rsidR="0082649E">
        <w:t xml:space="preserve">this Deed or under any </w:t>
      </w:r>
      <w:r>
        <w:t>Contract.</w:t>
      </w:r>
      <w:bookmarkStart w:id="792" w:name="Text10"/>
      <w:bookmarkEnd w:id="680"/>
      <w:bookmarkEnd w:id="681"/>
      <w:bookmarkEnd w:id="682"/>
      <w:bookmarkEnd w:id="683"/>
      <w:bookmarkEnd w:id="787"/>
      <w:bookmarkEnd w:id="791"/>
      <w:bookmarkEnd w:id="792"/>
    </w:p>
    <w:p w14:paraId="056F6837" w14:textId="77777777" w:rsidR="00390176" w:rsidRPr="00253DEF" w:rsidRDefault="00E4305D" w:rsidP="006D1CBC">
      <w:pPr>
        <w:pStyle w:val="COTCOCLV1-ASDEFCON"/>
      </w:pPr>
      <w:bookmarkStart w:id="793" w:name="_Toc434924479"/>
      <w:bookmarkStart w:id="794" w:name="_Toc434926223"/>
      <w:bookmarkStart w:id="795" w:name="_Toc435691679"/>
      <w:bookmarkStart w:id="796" w:name="_Toc435696308"/>
      <w:bookmarkStart w:id="797" w:name="_Toc435696936"/>
      <w:bookmarkStart w:id="798" w:name="_Toc436304535"/>
      <w:bookmarkStart w:id="799" w:name="_Toc436309486"/>
      <w:bookmarkStart w:id="800" w:name="_Toc436310957"/>
      <w:bookmarkStart w:id="801" w:name="_Toc436384493"/>
      <w:bookmarkStart w:id="802" w:name="_Toc436387024"/>
      <w:bookmarkStart w:id="803" w:name="_Toc436920089"/>
      <w:bookmarkStart w:id="804" w:name="_Toc434924480"/>
      <w:bookmarkStart w:id="805" w:name="_Toc434926224"/>
      <w:bookmarkStart w:id="806" w:name="_Toc435691680"/>
      <w:bookmarkStart w:id="807" w:name="_Toc435696309"/>
      <w:bookmarkStart w:id="808" w:name="_Toc435696937"/>
      <w:bookmarkStart w:id="809" w:name="_Toc436304536"/>
      <w:bookmarkStart w:id="810" w:name="_Toc436309487"/>
      <w:bookmarkStart w:id="811" w:name="_Toc436310958"/>
      <w:bookmarkStart w:id="812" w:name="_Toc436384494"/>
      <w:bookmarkStart w:id="813" w:name="_Toc436387025"/>
      <w:bookmarkStart w:id="814" w:name="_Toc436920090"/>
      <w:bookmarkStart w:id="815" w:name="_Toc96403565"/>
      <w:bookmarkStart w:id="816" w:name="_Ref111007625"/>
      <w:bookmarkStart w:id="817" w:name="_Toc229471748"/>
      <w:bookmarkStart w:id="818" w:name="_Toc480531993"/>
      <w:bookmarkStart w:id="819" w:name="_Toc505695127"/>
      <w:bookmarkStart w:id="820" w:name="_Toc506111893"/>
      <w:bookmarkStart w:id="821" w:name="_Toc175216169"/>
      <w:bookmarkStart w:id="822" w:name="_Toc153354132"/>
      <w:bookmarkEnd w:id="588"/>
      <w:bookmarkEnd w:id="589"/>
      <w:bookmarkEnd w:id="590"/>
      <w:bookmarkEnd w:id="591"/>
      <w:bookmarkEnd w:id="592"/>
      <w:bookmarkEnd w:id="593"/>
      <w:bookmarkEnd w:id="594"/>
      <w:bookmarkEnd w:id="595"/>
      <w:bookmarkEnd w:id="596"/>
      <w:bookmarkEnd w:id="597"/>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r w:rsidRPr="00253DEF">
        <w:t>DELIVERY, ACCEPTANCE AND OWNERSHIP</w:t>
      </w:r>
      <w:bookmarkEnd w:id="815"/>
      <w:bookmarkEnd w:id="816"/>
      <w:bookmarkEnd w:id="817"/>
      <w:bookmarkEnd w:id="818"/>
      <w:bookmarkEnd w:id="819"/>
      <w:bookmarkEnd w:id="820"/>
      <w:bookmarkEnd w:id="821"/>
      <w:bookmarkEnd w:id="822"/>
    </w:p>
    <w:p w14:paraId="1DFDAE98" w14:textId="77777777" w:rsidR="00390176" w:rsidRPr="00253DEF" w:rsidRDefault="00390176" w:rsidP="006D1CBC">
      <w:pPr>
        <w:pStyle w:val="COTCOCLV2-ASDEFCON"/>
      </w:pPr>
      <w:bookmarkStart w:id="823" w:name="_Toc96403566"/>
      <w:bookmarkStart w:id="824" w:name="_Ref111007637"/>
      <w:bookmarkStart w:id="825" w:name="_Toc229471749"/>
      <w:bookmarkStart w:id="826" w:name="_Toc480531994"/>
      <w:bookmarkStart w:id="827" w:name="_Toc505695128"/>
      <w:bookmarkStart w:id="828" w:name="_Toc506111894"/>
      <w:bookmarkStart w:id="829" w:name="_Toc175216170"/>
      <w:bookmarkStart w:id="830" w:name="_Toc153354133"/>
      <w:r w:rsidRPr="00253DEF">
        <w:t>Delivery (Core)</w:t>
      </w:r>
      <w:bookmarkEnd w:id="823"/>
      <w:bookmarkEnd w:id="824"/>
      <w:bookmarkEnd w:id="825"/>
      <w:bookmarkEnd w:id="826"/>
      <w:bookmarkEnd w:id="827"/>
      <w:bookmarkEnd w:id="828"/>
      <w:bookmarkEnd w:id="829"/>
      <w:bookmarkEnd w:id="830"/>
    </w:p>
    <w:p w14:paraId="281FC1EE" w14:textId="77777777" w:rsidR="00390176" w:rsidRPr="00253DEF" w:rsidRDefault="00390176" w:rsidP="002D5A5C">
      <w:pPr>
        <w:pStyle w:val="COTCOCLV3-ASDEFCON"/>
      </w:pPr>
      <w:r w:rsidRPr="00253DEF">
        <w:t>The Contractor shall deliver the Supplies to the delivery point specified in any Contract, and in accordance with the Deed</w:t>
      </w:r>
      <w:r w:rsidR="009027EE">
        <w:t xml:space="preserve"> and any</w:t>
      </w:r>
      <w:r w:rsidR="0010485F">
        <w:t xml:space="preserve"> Contract</w:t>
      </w:r>
      <w:r w:rsidRPr="00253DEF">
        <w:t xml:space="preserve">, including the Price and Delivery Schedule at Attachment A. </w:t>
      </w:r>
    </w:p>
    <w:p w14:paraId="655F9097" w14:textId="77777777" w:rsidR="00390176" w:rsidRPr="00253DEF" w:rsidRDefault="00390176" w:rsidP="006D1CBC">
      <w:pPr>
        <w:pStyle w:val="COTCOCLV2-ASDEFCON"/>
      </w:pPr>
      <w:bookmarkStart w:id="831" w:name="_Toc96403567"/>
      <w:bookmarkStart w:id="832" w:name="_Ref99435814"/>
      <w:bookmarkStart w:id="833" w:name="_Ref99439251"/>
      <w:bookmarkStart w:id="834" w:name="_Ref101083881"/>
      <w:bookmarkStart w:id="835" w:name="_Ref103134654"/>
      <w:bookmarkStart w:id="836" w:name="_Ref111007645"/>
      <w:bookmarkStart w:id="837" w:name="_Toc229471750"/>
      <w:bookmarkStart w:id="838" w:name="_Ref253052155"/>
      <w:bookmarkStart w:id="839" w:name="_Toc480531995"/>
      <w:bookmarkStart w:id="840" w:name="_Toc505695129"/>
      <w:bookmarkStart w:id="841" w:name="_Toc506111895"/>
      <w:bookmarkStart w:id="842" w:name="_Toc175216171"/>
      <w:bookmarkStart w:id="843" w:name="_Toc153354134"/>
      <w:r w:rsidRPr="00253DEF">
        <w:t>Acceptance (Core)</w:t>
      </w:r>
      <w:bookmarkEnd w:id="831"/>
      <w:bookmarkEnd w:id="832"/>
      <w:bookmarkEnd w:id="833"/>
      <w:bookmarkEnd w:id="834"/>
      <w:bookmarkEnd w:id="835"/>
      <w:bookmarkEnd w:id="836"/>
      <w:bookmarkEnd w:id="837"/>
      <w:bookmarkEnd w:id="838"/>
      <w:bookmarkEnd w:id="839"/>
      <w:bookmarkEnd w:id="840"/>
      <w:bookmarkEnd w:id="841"/>
      <w:bookmarkEnd w:id="842"/>
      <w:bookmarkEnd w:id="843"/>
    </w:p>
    <w:p w14:paraId="7D42EF18" w14:textId="719AE75D" w:rsidR="005229BF" w:rsidRDefault="005229BF" w:rsidP="005229BF">
      <w:pPr>
        <w:pStyle w:val="COTCOCLV3-ASDEFCON"/>
      </w:pPr>
      <w:bookmarkStart w:id="844" w:name="_Ref435694711"/>
      <w:r w:rsidRPr="005229BF">
        <w:t>The Contractor shall,</w:t>
      </w:r>
      <w:r>
        <w:t xml:space="preserve"> in accordance with Attachment A</w:t>
      </w:r>
      <w:r w:rsidRPr="005229BF">
        <w:t xml:space="preserve"> (including the delivery points and dates specified in that attachment), offer to the Commonwealth Representative, Supplies for Acceptance that conform with the requirements of the </w:t>
      </w:r>
      <w:r>
        <w:t>Deed and any Contract.</w:t>
      </w:r>
    </w:p>
    <w:bookmarkEnd w:id="844"/>
    <w:p w14:paraId="521CCDB6" w14:textId="53DD8250" w:rsidR="009B26D5" w:rsidRDefault="00390176" w:rsidP="002D5A5C">
      <w:pPr>
        <w:pStyle w:val="COTCOCLV3-ASDEFCON"/>
      </w:pPr>
      <w:r w:rsidRPr="0091177B">
        <w:t xml:space="preserve">The Contractor shall, when </w:t>
      </w:r>
      <w:r w:rsidR="005229BF">
        <w:t xml:space="preserve">offering the Supplies for </w:t>
      </w:r>
      <w:r w:rsidRPr="0091177B">
        <w:t xml:space="preserve"> Acceptance</w:t>
      </w:r>
      <w:r w:rsidR="009B26D5">
        <w:t>;</w:t>
      </w:r>
      <w:r w:rsidRPr="0091177B">
        <w:t xml:space="preserve"> </w:t>
      </w:r>
    </w:p>
    <w:p w14:paraId="360CACE3" w14:textId="05C6BE19" w:rsidR="009B26D5" w:rsidRDefault="00390176" w:rsidP="002D5A5C">
      <w:pPr>
        <w:pStyle w:val="COTCOCLV4-ASDEFCON"/>
      </w:pPr>
      <w:r w:rsidRPr="0091177B">
        <w:t>complete and present a signed Supplies Acceptance Certificate</w:t>
      </w:r>
      <w:r w:rsidR="00EC307D">
        <w:t>,</w:t>
      </w:r>
      <w:r w:rsidR="00545930" w:rsidRPr="00545930">
        <w:t xml:space="preserve"> </w:t>
      </w:r>
      <w:r w:rsidR="00545930">
        <w:t xml:space="preserve">certifying that the Supplies listed on the </w:t>
      </w:r>
      <w:r w:rsidR="00545930" w:rsidRPr="0061743E">
        <w:t>Supplies Acceptance Certificate</w:t>
      </w:r>
      <w:r w:rsidR="00545930" w:rsidRPr="0061743E" w:rsidDel="001A2F0B">
        <w:t xml:space="preserve"> </w:t>
      </w:r>
      <w:r w:rsidR="00545930">
        <w:t xml:space="preserve">conform </w:t>
      </w:r>
      <w:r w:rsidR="005229BF">
        <w:t xml:space="preserve">with </w:t>
      </w:r>
      <w:r w:rsidR="00545930">
        <w:t xml:space="preserve">the requirements of the </w:t>
      </w:r>
      <w:r w:rsidR="003315AE">
        <w:t xml:space="preserve">Deed and </w:t>
      </w:r>
      <w:r w:rsidR="009B26D5">
        <w:t xml:space="preserve">any </w:t>
      </w:r>
      <w:r w:rsidR="00545930">
        <w:t>Contract</w:t>
      </w:r>
      <w:r w:rsidR="009B26D5">
        <w:t>;</w:t>
      </w:r>
      <w:r w:rsidRPr="0091177B">
        <w:t xml:space="preserve"> and </w:t>
      </w:r>
    </w:p>
    <w:p w14:paraId="1F515E47" w14:textId="77777777" w:rsidR="00390176" w:rsidRPr="0091177B" w:rsidRDefault="00390176" w:rsidP="002D5A5C">
      <w:pPr>
        <w:pStyle w:val="COTCOCLV4-ASDEFCON"/>
      </w:pPr>
      <w:r w:rsidRPr="0091177B">
        <w:t xml:space="preserve">provide any other supporting evidence required by the Authorised Officer. </w:t>
      </w:r>
    </w:p>
    <w:p w14:paraId="0F9A8D28" w14:textId="34777F01" w:rsidR="00390176" w:rsidRPr="0091177B" w:rsidRDefault="00390176" w:rsidP="002D5A5C">
      <w:pPr>
        <w:pStyle w:val="COTCOCLV3-ASDEFCON"/>
      </w:pPr>
      <w:bookmarkStart w:id="845" w:name="_Ref97015152"/>
      <w:r w:rsidRPr="0091177B">
        <w:t xml:space="preserve">The </w:t>
      </w:r>
      <w:r w:rsidR="00EC307D" w:rsidRPr="0091177B">
        <w:t>Authorised Officer</w:t>
      </w:r>
      <w:r w:rsidRPr="0091177B">
        <w:t xml:space="preserve"> shall</w:t>
      </w:r>
      <w:r w:rsidR="00545930">
        <w:t>,</w:t>
      </w:r>
      <w:r w:rsidRPr="0091177B">
        <w:t xml:space="preserve"> within </w:t>
      </w:r>
      <w:r w:rsidR="009B26D5">
        <w:t>15</w:t>
      </w:r>
      <w:r w:rsidR="009B26D5" w:rsidRPr="0091177B">
        <w:t xml:space="preserve"> </w:t>
      </w:r>
      <w:r w:rsidR="009B26D5">
        <w:t>Working D</w:t>
      </w:r>
      <w:r w:rsidRPr="0091177B">
        <w:t xml:space="preserve">ays </w:t>
      </w:r>
      <w:r w:rsidR="005229BF">
        <w:t>after an</w:t>
      </w:r>
      <w:r w:rsidRPr="0091177B">
        <w:t xml:space="preserve"> delivery of Supplies for Acceptance:</w:t>
      </w:r>
      <w:bookmarkEnd w:id="845"/>
    </w:p>
    <w:p w14:paraId="3725F652" w14:textId="77777777" w:rsidR="00390176" w:rsidRPr="00253DEF" w:rsidRDefault="009A5D63" w:rsidP="002D5A5C">
      <w:pPr>
        <w:pStyle w:val="COTCOCLV4-ASDEFCON"/>
      </w:pPr>
      <w:bookmarkStart w:id="846" w:name="_Ref435695180"/>
      <w:r>
        <w:t>a</w:t>
      </w:r>
      <w:r w:rsidRPr="00253DEF">
        <w:t xml:space="preserve">ccept </w:t>
      </w:r>
      <w:r w:rsidR="00390176" w:rsidRPr="00253DEF">
        <w:t>the Supplies by signing the Supplies Acceptance Certificate; or</w:t>
      </w:r>
      <w:bookmarkEnd w:id="846"/>
    </w:p>
    <w:p w14:paraId="466789DF" w14:textId="77777777" w:rsidR="00390176" w:rsidRPr="00253DEF" w:rsidRDefault="009A5D63" w:rsidP="002D5A5C">
      <w:pPr>
        <w:pStyle w:val="COTCOCLV4-ASDEFCON"/>
      </w:pPr>
      <w:bookmarkStart w:id="847" w:name="_Ref97015129"/>
      <w:bookmarkStart w:id="848" w:name="_Ref435694937"/>
      <w:r>
        <w:t>r</w:t>
      </w:r>
      <w:r w:rsidRPr="00253DEF">
        <w:t xml:space="preserve">eject </w:t>
      </w:r>
      <w:r w:rsidR="00390176" w:rsidRPr="00253DEF">
        <w:t>the Supplies, in which case the Authorised Officer shall notify the Contractor in writing of the reasons for the rejection and the extent of the non-conformance.</w:t>
      </w:r>
      <w:bookmarkEnd w:id="847"/>
      <w:bookmarkEnd w:id="848"/>
    </w:p>
    <w:p w14:paraId="0D2100F0" w14:textId="77777777" w:rsidR="00390176" w:rsidRPr="00253DEF" w:rsidRDefault="00390176" w:rsidP="002D5A5C">
      <w:pPr>
        <w:pStyle w:val="COTCOCLV3-ASDEFCON"/>
      </w:pPr>
      <w:bookmarkStart w:id="849" w:name="_Ref101083165"/>
      <w:bookmarkStart w:id="850" w:name="_Ref97015205"/>
      <w:r w:rsidRPr="00253DEF">
        <w:t>The Contractor acknowledges and agrees that:</w:t>
      </w:r>
      <w:bookmarkEnd w:id="849"/>
    </w:p>
    <w:p w14:paraId="462DB142" w14:textId="77777777" w:rsidR="00390176" w:rsidRPr="00253DEF" w:rsidRDefault="00390176" w:rsidP="002D5A5C">
      <w:pPr>
        <w:pStyle w:val="COTCOCLV4-ASDEFCON"/>
      </w:pPr>
      <w:r w:rsidRPr="00253DEF">
        <w:t>the specification of the requirements for the Supplies in any Contract is the result of resource-intensive Commonwealth definition, approval and procurement processes;</w:t>
      </w:r>
    </w:p>
    <w:p w14:paraId="61F6020C" w14:textId="77777777" w:rsidR="00390176" w:rsidRPr="00253DEF" w:rsidRDefault="00390176" w:rsidP="002D5A5C">
      <w:pPr>
        <w:pStyle w:val="COTCOCLV4-ASDEFCON"/>
      </w:pPr>
      <w:r w:rsidRPr="00253DEF">
        <w:t>the Commonwealth has relied on the Contractor’s representations about time (including as reflected in any Contract);</w:t>
      </w:r>
    </w:p>
    <w:p w14:paraId="35B974BB" w14:textId="77777777" w:rsidR="00390176" w:rsidRPr="00253DEF" w:rsidRDefault="00390176" w:rsidP="002D5A5C">
      <w:pPr>
        <w:pStyle w:val="COTCOCLV4-ASDEFCON"/>
      </w:pPr>
      <w:r w:rsidRPr="00253DEF">
        <w:t>the Commonwealth has determined that any Contract is value for money on the basis that full Acceptance of all Supplies is achieved with no delay; and</w:t>
      </w:r>
    </w:p>
    <w:p w14:paraId="26BFF2C4" w14:textId="6BB56086" w:rsidR="00390176" w:rsidRPr="00253DEF" w:rsidRDefault="00390176" w:rsidP="002D5A5C">
      <w:pPr>
        <w:pStyle w:val="COTCOCLV4-ASDEFCON"/>
      </w:pPr>
      <w:r w:rsidRPr="00253DEF">
        <w:t xml:space="preserve">it is reasonable that the Commonwealth at all times during the period of the Deed </w:t>
      </w:r>
      <w:r w:rsidR="00127065">
        <w:t xml:space="preserve">and any Contract </w:t>
      </w:r>
      <w:r w:rsidRPr="00253DEF">
        <w:t xml:space="preserve">has current knowledge </w:t>
      </w:r>
      <w:r w:rsidR="00885736">
        <w:t xml:space="preserve">and </w:t>
      </w:r>
      <w:r w:rsidR="005229BF">
        <w:t xml:space="preserve">is </w:t>
      </w:r>
      <w:r w:rsidR="00885736">
        <w:t xml:space="preserve">advised by the Contractor </w:t>
      </w:r>
      <w:r w:rsidRPr="00253DEF">
        <w:t>of:</w:t>
      </w:r>
    </w:p>
    <w:p w14:paraId="2CD111F6" w14:textId="77777777" w:rsidR="00390176" w:rsidRPr="00253DEF" w:rsidRDefault="00390176" w:rsidP="002D5A5C">
      <w:pPr>
        <w:pStyle w:val="COTCOCLV5-ASDEFCON"/>
      </w:pPr>
      <w:r w:rsidRPr="00253DEF">
        <w:t>progress under any Contract;</w:t>
      </w:r>
    </w:p>
    <w:p w14:paraId="6BAACC27" w14:textId="77777777" w:rsidR="00390176" w:rsidRPr="00253DEF" w:rsidRDefault="00390176" w:rsidP="002D5A5C">
      <w:pPr>
        <w:pStyle w:val="COTCOCLV5-ASDEFCON"/>
      </w:pPr>
      <w:r w:rsidRPr="00253DEF">
        <w:t>risks to achievement of Acceptance including potential minor omissions and defects;</w:t>
      </w:r>
    </w:p>
    <w:p w14:paraId="1266E071" w14:textId="77777777" w:rsidR="00390176" w:rsidRPr="00253DEF" w:rsidRDefault="00390176" w:rsidP="002D5A5C">
      <w:pPr>
        <w:pStyle w:val="COTCOCLV5-ASDEFCON"/>
      </w:pPr>
      <w:r w:rsidRPr="00253DEF">
        <w:t>any other potential or actual non-compliance with the Deed or any Contract;</w:t>
      </w:r>
    </w:p>
    <w:p w14:paraId="0FBD14AA" w14:textId="77777777" w:rsidR="00390176" w:rsidRPr="00253DEF" w:rsidRDefault="00390176" w:rsidP="002D5A5C">
      <w:pPr>
        <w:pStyle w:val="COTCOCLV5-ASDEFCON"/>
      </w:pPr>
      <w:r w:rsidRPr="00253DEF">
        <w:t>risk management by the Contractor including of emerging risks; and</w:t>
      </w:r>
    </w:p>
    <w:p w14:paraId="63CE676B" w14:textId="77777777" w:rsidR="00390176" w:rsidRPr="00253DEF" w:rsidRDefault="00390176" w:rsidP="002D5A5C">
      <w:pPr>
        <w:pStyle w:val="COTCOCLV5-ASDEFCON"/>
      </w:pPr>
      <w:r w:rsidRPr="00253DEF">
        <w:t>any potential delay in meeting any timing obligation in the Deed or any Contract, for any reason</w:t>
      </w:r>
      <w:r w:rsidR="00EF10AA">
        <w:t>,</w:t>
      </w:r>
      <w:r w:rsidRPr="00253DEF">
        <w:t xml:space="preserve"> and whether the delay was foreseeable or has been previously identified.</w:t>
      </w:r>
    </w:p>
    <w:p w14:paraId="00624D6A" w14:textId="77777777" w:rsidR="00390176" w:rsidRPr="0091177B" w:rsidRDefault="00390176" w:rsidP="00EB7A73">
      <w:pPr>
        <w:pStyle w:val="COTCOCLV3-ASDEFCON"/>
      </w:pPr>
      <w:r w:rsidRPr="0091177B">
        <w:t>The Contractor shall:</w:t>
      </w:r>
    </w:p>
    <w:p w14:paraId="5640914E" w14:textId="4CAF885B" w:rsidR="00390176" w:rsidRPr="00253DEF" w:rsidRDefault="00390176" w:rsidP="002D5A5C">
      <w:pPr>
        <w:pStyle w:val="COTCOCLV4-ASDEFCON"/>
      </w:pPr>
      <w:r w:rsidRPr="00253DEF">
        <w:t xml:space="preserve">proactively ensure that the Commonwealth is kept informed of matters relevant to the issues </w:t>
      </w:r>
      <w:r w:rsidR="005229BF">
        <w:t xml:space="preserve">set out </w:t>
      </w:r>
      <w:r w:rsidRPr="00253DEF">
        <w:t xml:space="preserve">in clause </w:t>
      </w:r>
      <w:r w:rsidRPr="00253DEF">
        <w:fldChar w:fldCharType="begin"/>
      </w:r>
      <w:r w:rsidRPr="00253DEF">
        <w:instrText xml:space="preserve"> REF _Ref101083165 \r \h </w:instrText>
      </w:r>
      <w:r w:rsidR="00253DEF">
        <w:instrText xml:space="preserve"> \* MERGEFORMAT </w:instrText>
      </w:r>
      <w:r w:rsidRPr="00253DEF">
        <w:fldChar w:fldCharType="separate"/>
      </w:r>
      <w:r w:rsidR="00E23E56">
        <w:t>6.2.4</w:t>
      </w:r>
      <w:r w:rsidRPr="00253DEF">
        <w:fldChar w:fldCharType="end"/>
      </w:r>
      <w:r w:rsidRPr="00253DEF">
        <w:t>, using the communication channels and reporting processes in the Deed and any Contract; and</w:t>
      </w:r>
    </w:p>
    <w:p w14:paraId="06134737" w14:textId="77777777" w:rsidR="00390176" w:rsidRPr="00253DEF" w:rsidRDefault="00390176" w:rsidP="002D5A5C">
      <w:pPr>
        <w:pStyle w:val="COTCOCLV4-ASDEFCON"/>
      </w:pPr>
      <w:r w:rsidRPr="00253DEF">
        <w:t>comply with any directions by the Commonwealth or the exercise of any other Commonwealth powers under or in relation to the Deed or any Contract in dealing with other matters.</w:t>
      </w:r>
    </w:p>
    <w:p w14:paraId="2C9FBDBB" w14:textId="77777777" w:rsidR="00390176" w:rsidRPr="00253DEF" w:rsidRDefault="00390176" w:rsidP="002D5A5C">
      <w:pPr>
        <w:pStyle w:val="COTCOCLV3-ASDEFCON"/>
      </w:pPr>
      <w:bookmarkStart w:id="851" w:name="_Ref263164461"/>
      <w:r w:rsidRPr="00253DEF">
        <w:t xml:space="preserve">If the Commonwealth agrees that Acceptance may be achieved despite any minor omissions or defects or other non-compliance, the </w:t>
      </w:r>
      <w:r w:rsidR="000913F3" w:rsidRPr="00253DEF">
        <w:t>Commonwealth</w:t>
      </w:r>
      <w:r w:rsidRPr="00253DEF">
        <w:t xml:space="preserve"> may, after consultation with the Contractor:</w:t>
      </w:r>
      <w:bookmarkEnd w:id="851"/>
    </w:p>
    <w:p w14:paraId="073E83FB" w14:textId="77777777" w:rsidR="00390176" w:rsidRPr="00253DEF" w:rsidRDefault="00390176" w:rsidP="002D5A5C">
      <w:pPr>
        <w:pStyle w:val="COTCOCLV4-ASDEFCON"/>
      </w:pPr>
      <w:r w:rsidRPr="00253DEF">
        <w:t>determine a revised Contract Price reflecting the reduction in value for money of the non-complying Supplies (</w:t>
      </w:r>
      <w:r w:rsidRPr="004F1F56">
        <w:rPr>
          <w:b/>
        </w:rPr>
        <w:t>‘Reduction Amount’</w:t>
      </w:r>
      <w:r w:rsidRPr="00253DEF">
        <w:t>)</w:t>
      </w:r>
      <w:r w:rsidR="004E1667" w:rsidRPr="00253DEF">
        <w:t>;</w:t>
      </w:r>
    </w:p>
    <w:p w14:paraId="0459EDE2" w14:textId="77777777" w:rsidR="00390176" w:rsidRPr="00253DEF" w:rsidRDefault="00390176" w:rsidP="002D5A5C">
      <w:pPr>
        <w:pStyle w:val="COTCOCLV4-ASDEFCON"/>
      </w:pPr>
      <w:r w:rsidRPr="00253DEF">
        <w:t xml:space="preserve">direct the Contractor to provide a </w:t>
      </w:r>
      <w:r w:rsidR="0074757E">
        <w:t>Application</w:t>
      </w:r>
      <w:r w:rsidRPr="00253DEF">
        <w:t xml:space="preserve"> for </w:t>
      </w:r>
      <w:r w:rsidR="00386228">
        <w:t xml:space="preserve">a </w:t>
      </w:r>
      <w:r w:rsidRPr="00253DEF">
        <w:t xml:space="preserve">Deviation </w:t>
      </w:r>
      <w:r w:rsidR="004F1F56">
        <w:t xml:space="preserve">in accordance with </w:t>
      </w:r>
      <w:r w:rsidR="00A51D9E">
        <w:t>Attachment J</w:t>
      </w:r>
      <w:r w:rsidR="004F1F56">
        <w:t xml:space="preserve"> </w:t>
      </w:r>
      <w:r w:rsidRPr="00253DEF">
        <w:t>that is consistent with this clause; and</w:t>
      </w:r>
    </w:p>
    <w:p w14:paraId="0907A556" w14:textId="25BB30E3" w:rsidR="00390176" w:rsidRPr="00253DEF" w:rsidRDefault="00390176" w:rsidP="002D5A5C">
      <w:pPr>
        <w:pStyle w:val="COTCOCLV4-ASDEFCON"/>
      </w:pPr>
      <w:r w:rsidRPr="00253DEF">
        <w:t xml:space="preserve">exercise its rights under clause </w:t>
      </w:r>
      <w:r w:rsidRPr="00253DEF">
        <w:fldChar w:fldCharType="begin"/>
      </w:r>
      <w:r w:rsidRPr="00253DEF">
        <w:instrText xml:space="preserve"> REF _Ref101083427 \r \h </w:instrText>
      </w:r>
      <w:r w:rsidR="00253DEF">
        <w:instrText xml:space="preserve"> \* MERGEFORMAT </w:instrText>
      </w:r>
      <w:r w:rsidRPr="00253DEF">
        <w:fldChar w:fldCharType="separate"/>
      </w:r>
      <w:r w:rsidR="00E23E56">
        <w:t>12.4</w:t>
      </w:r>
      <w:r w:rsidRPr="00253DEF">
        <w:fldChar w:fldCharType="end"/>
      </w:r>
      <w:r w:rsidRPr="00253DEF">
        <w:t xml:space="preserve"> in respect of the Reduction Amount.</w:t>
      </w:r>
    </w:p>
    <w:p w14:paraId="055E8A7F" w14:textId="0E8DC546" w:rsidR="00390176" w:rsidRPr="00253DEF" w:rsidRDefault="00390176" w:rsidP="002D5A5C">
      <w:pPr>
        <w:pStyle w:val="COTCOCLV3-ASDEFCON"/>
      </w:pPr>
      <w:bookmarkStart w:id="852" w:name="_Ref114308917"/>
      <w:r w:rsidRPr="00253DEF">
        <w:t xml:space="preserve">The Authorised Officer may require the Contractor to retake possession of any item of Supplies within </w:t>
      </w:r>
      <w:r w:rsidR="007636E9">
        <w:t>five Working Days</w:t>
      </w:r>
      <w:r w:rsidRPr="00253DEF">
        <w:t xml:space="preserve"> whe</w:t>
      </w:r>
      <w:r w:rsidR="00EC307D">
        <w:t>n</w:t>
      </w:r>
      <w:r w:rsidRPr="00253DEF">
        <w:t xml:space="preserve"> a notice </w:t>
      </w:r>
      <w:r w:rsidR="00AB68F0">
        <w:t xml:space="preserve">rejecting the Supplies </w:t>
      </w:r>
      <w:r w:rsidRPr="00253DEF">
        <w:t xml:space="preserve">is issued under clause </w:t>
      </w:r>
      <w:bookmarkStart w:id="853" w:name="_Hlt97015167"/>
      <w:r w:rsidR="004F1F56">
        <w:fldChar w:fldCharType="begin"/>
      </w:r>
      <w:r w:rsidR="004F1F56">
        <w:instrText xml:space="preserve"> REF _Ref435694937 \w \h </w:instrText>
      </w:r>
      <w:r w:rsidR="004F1F56">
        <w:fldChar w:fldCharType="separate"/>
      </w:r>
      <w:r w:rsidR="00E23E56">
        <w:t>6.2.3b</w:t>
      </w:r>
      <w:r w:rsidR="004F1F56">
        <w:fldChar w:fldCharType="end"/>
      </w:r>
      <w:bookmarkEnd w:id="853"/>
      <w:r w:rsidRPr="00253DEF">
        <w:t>.  Repossession of Supplies shall not affect the obligation of the Contractor to provide conforming Supplies.</w:t>
      </w:r>
      <w:bookmarkEnd w:id="850"/>
      <w:bookmarkEnd w:id="852"/>
      <w:r w:rsidRPr="00253DEF">
        <w:t xml:space="preserve"> </w:t>
      </w:r>
    </w:p>
    <w:p w14:paraId="16F3CABC" w14:textId="4DD498C5" w:rsidR="00390176" w:rsidRPr="00253DEF" w:rsidRDefault="00390176" w:rsidP="002D5A5C">
      <w:pPr>
        <w:pStyle w:val="COTCOCLV3-ASDEFCON"/>
      </w:pPr>
      <w:r w:rsidRPr="00253DEF">
        <w:t xml:space="preserve">The Contractor shall bear all costs associated with replacing or </w:t>
      </w:r>
      <w:r w:rsidR="005229BF">
        <w:t>rectifying</w:t>
      </w:r>
      <w:r w:rsidR="005229BF" w:rsidRPr="00253DEF">
        <w:t xml:space="preserve"> </w:t>
      </w:r>
      <w:r w:rsidRPr="00253DEF">
        <w:t>rejected Supplies and of complying with the directions of the Authorised Officer.</w:t>
      </w:r>
    </w:p>
    <w:p w14:paraId="21B5424D" w14:textId="79DB0C27" w:rsidR="00390176" w:rsidRPr="00253DEF" w:rsidRDefault="00390176" w:rsidP="002D5A5C">
      <w:pPr>
        <w:pStyle w:val="COTCOCLV3-ASDEFCON"/>
      </w:pPr>
      <w:r w:rsidRPr="00253DEF">
        <w:t xml:space="preserve">Any action of the Contractor in correcting or replacing the Supplies and in complying with the directions of the </w:t>
      </w:r>
      <w:r w:rsidR="003315AE">
        <w:t xml:space="preserve">Authorised Officer </w:t>
      </w:r>
      <w:r w:rsidRPr="00253DEF">
        <w:t xml:space="preserve">under this clause </w:t>
      </w:r>
      <w:r w:rsidRPr="00253DEF">
        <w:fldChar w:fldCharType="begin"/>
      </w:r>
      <w:r w:rsidRPr="00253DEF">
        <w:instrText xml:space="preserve"> REF _Ref101083881 \r \h </w:instrText>
      </w:r>
      <w:r w:rsidR="00253DEF">
        <w:instrText xml:space="preserve"> \* MERGEFORMAT </w:instrText>
      </w:r>
      <w:r w:rsidRPr="00253DEF">
        <w:fldChar w:fldCharType="separate"/>
      </w:r>
      <w:r w:rsidR="00E23E56">
        <w:t>6.2</w:t>
      </w:r>
      <w:r w:rsidRPr="00253DEF">
        <w:fldChar w:fldCharType="end"/>
      </w:r>
      <w:r w:rsidRPr="00253DEF">
        <w:t xml:space="preserve"> shall not entitle the Contractor to claim postponement of the date of delivery of the Supplies, or relieve the Contractor from performing its obligations under any Contract. </w:t>
      </w:r>
    </w:p>
    <w:p w14:paraId="41BD39B2" w14:textId="77777777" w:rsidR="00390176" w:rsidRPr="00253DEF" w:rsidRDefault="00390176" w:rsidP="006D1CBC">
      <w:pPr>
        <w:pStyle w:val="COTCOCLV2-ASDEFCON"/>
      </w:pPr>
      <w:bookmarkStart w:id="854" w:name="_Toc96403568"/>
      <w:bookmarkStart w:id="855" w:name="_Ref111007659"/>
      <w:bookmarkStart w:id="856" w:name="_Toc229471751"/>
      <w:bookmarkStart w:id="857" w:name="_Toc480531996"/>
      <w:bookmarkStart w:id="858" w:name="_Toc505695130"/>
      <w:bookmarkStart w:id="859" w:name="_Toc506111896"/>
      <w:bookmarkStart w:id="860" w:name="_Toc175216172"/>
      <w:bookmarkStart w:id="861" w:name="_Toc153354135"/>
      <w:r w:rsidRPr="00253DEF">
        <w:t>Ownership and Risk (Core)</w:t>
      </w:r>
      <w:bookmarkEnd w:id="854"/>
      <w:bookmarkEnd w:id="855"/>
      <w:bookmarkEnd w:id="856"/>
      <w:bookmarkEnd w:id="857"/>
      <w:bookmarkEnd w:id="858"/>
      <w:bookmarkEnd w:id="859"/>
      <w:bookmarkEnd w:id="860"/>
      <w:bookmarkEnd w:id="861"/>
      <w:r w:rsidRPr="00253DEF">
        <w:t xml:space="preserve"> </w:t>
      </w:r>
    </w:p>
    <w:p w14:paraId="135B4493" w14:textId="610C4B03" w:rsidR="00390176" w:rsidRPr="00253DEF" w:rsidRDefault="00390176" w:rsidP="002D5A5C">
      <w:pPr>
        <w:pStyle w:val="COTCOCLV3-ASDEFCON"/>
      </w:pPr>
      <w:r w:rsidRPr="00253DEF">
        <w:t xml:space="preserve">Subject to clause </w:t>
      </w:r>
      <w:r w:rsidRPr="00253DEF">
        <w:fldChar w:fldCharType="begin"/>
      </w:r>
      <w:r w:rsidRPr="00253DEF">
        <w:instrText xml:space="preserve"> REF _Ref97014928 \r \h </w:instrText>
      </w:r>
      <w:r w:rsidR="00253DEF">
        <w:instrText xml:space="preserve"> \* MERGEFORMAT </w:instrText>
      </w:r>
      <w:r w:rsidRPr="00253DEF">
        <w:fldChar w:fldCharType="separate"/>
      </w:r>
      <w:r w:rsidR="00E23E56">
        <w:t>4</w:t>
      </w:r>
      <w:r w:rsidRPr="00253DEF">
        <w:fldChar w:fldCharType="end"/>
      </w:r>
      <w:r w:rsidRPr="00253DEF">
        <w:t xml:space="preserve">, ownership of Supplies shall pass to the Commonwealth upon payment of a claim relating to those Supplies in accordance with clause </w:t>
      </w:r>
      <w:bookmarkStart w:id="862" w:name="_Hlt103135488"/>
      <w:r w:rsidR="002A514B">
        <w:fldChar w:fldCharType="begin"/>
      </w:r>
      <w:r w:rsidR="002A514B">
        <w:instrText xml:space="preserve"> REF _Ref436385158 \w \h </w:instrText>
      </w:r>
      <w:r w:rsidR="002A514B">
        <w:fldChar w:fldCharType="separate"/>
      </w:r>
      <w:r w:rsidR="00E23E56">
        <w:t>7.2</w:t>
      </w:r>
      <w:r w:rsidR="002A514B">
        <w:fldChar w:fldCharType="end"/>
      </w:r>
      <w:bookmarkEnd w:id="862"/>
      <w:r w:rsidRPr="00253DEF">
        <w:t>.</w:t>
      </w:r>
    </w:p>
    <w:p w14:paraId="2F6265E3" w14:textId="77777777" w:rsidR="00390176" w:rsidRPr="00253DEF" w:rsidRDefault="00390176" w:rsidP="002D5A5C">
      <w:pPr>
        <w:pStyle w:val="COTCOCLV3-ASDEFCON"/>
      </w:pPr>
      <w:r w:rsidRPr="00253DEF">
        <w:t>The Contractor shall ensure that</w:t>
      </w:r>
      <w:r w:rsidR="004F1F56">
        <w:t>,</w:t>
      </w:r>
      <w:r w:rsidRPr="00253DEF">
        <w:t xml:space="preserve"> at the time </w:t>
      </w:r>
      <w:r w:rsidR="004F1F56">
        <w:t>title</w:t>
      </w:r>
      <w:r w:rsidR="004F1F56" w:rsidRPr="00253DEF">
        <w:t xml:space="preserve"> </w:t>
      </w:r>
      <w:r w:rsidRPr="00253DEF">
        <w:t>of any Supplies passes to the Commonwealth, those Supplies shall be free of any registered or unregistered charge, lien, mortgage or other encumbrance.</w:t>
      </w:r>
    </w:p>
    <w:p w14:paraId="6CEB8EED" w14:textId="77777777" w:rsidR="00390176" w:rsidRPr="00253DEF" w:rsidRDefault="00390176" w:rsidP="002D5A5C">
      <w:pPr>
        <w:pStyle w:val="COTCOCLV3-ASDEFCON"/>
      </w:pPr>
      <w:r w:rsidRPr="00253DEF">
        <w:t xml:space="preserve">Risk of loss of or damage to the Supplies resides with the Contractor until the Supplies have been delivered to the Commonwealth in accordance with </w:t>
      </w:r>
      <w:r w:rsidR="001027A6">
        <w:t xml:space="preserve">the Deed and </w:t>
      </w:r>
      <w:r w:rsidRPr="00253DEF">
        <w:t>any Contract.</w:t>
      </w:r>
    </w:p>
    <w:p w14:paraId="23D715A8" w14:textId="271BBB04" w:rsidR="00390176" w:rsidRDefault="00390176" w:rsidP="002D5A5C">
      <w:pPr>
        <w:pStyle w:val="COTCOCLV3-ASDEFCON"/>
      </w:pPr>
      <w:r w:rsidRPr="00253DEF">
        <w:t xml:space="preserve">If the Authorised Officer rejects Supplies as not conforming to the requirements of any Contract, or if the Contractor retakes possession of the Supplies in accordance with any Contract, risk of loss of, or damage to, those Supplies shall revert to the Contractor on repossession or </w:t>
      </w:r>
      <w:r w:rsidR="007636E9">
        <w:t>five Working Days</w:t>
      </w:r>
      <w:r w:rsidRPr="00253DEF">
        <w:t xml:space="preserve"> after issue of a notice under clause</w:t>
      </w:r>
      <w:r w:rsidR="000917A8" w:rsidRPr="00253DEF">
        <w:t xml:space="preserve"> </w:t>
      </w:r>
      <w:r w:rsidR="000917A8" w:rsidRPr="00253DEF">
        <w:fldChar w:fldCharType="begin"/>
      </w:r>
      <w:r w:rsidR="000917A8" w:rsidRPr="00253DEF">
        <w:instrText xml:space="preserve"> REF _Ref114308917 \r \h </w:instrText>
      </w:r>
      <w:r w:rsidR="00253DEF">
        <w:instrText xml:space="preserve"> \* MERGEFORMAT </w:instrText>
      </w:r>
      <w:r w:rsidR="000917A8" w:rsidRPr="00253DEF">
        <w:fldChar w:fldCharType="separate"/>
      </w:r>
      <w:r w:rsidR="00E23E56">
        <w:t>6.2.7</w:t>
      </w:r>
      <w:r w:rsidR="000917A8" w:rsidRPr="00253DEF">
        <w:fldChar w:fldCharType="end"/>
      </w:r>
      <w:r w:rsidRPr="00253DEF">
        <w:t>, whichever is earlier.</w:t>
      </w:r>
    </w:p>
    <w:p w14:paraId="0D6695BE" w14:textId="77777777" w:rsidR="00390176" w:rsidRPr="00253DEF" w:rsidRDefault="00E4305D" w:rsidP="006D1CBC">
      <w:pPr>
        <w:pStyle w:val="COTCOCLV1-ASDEFCON"/>
      </w:pPr>
      <w:bookmarkStart w:id="863" w:name="_Toc96403569"/>
      <w:bookmarkStart w:id="864" w:name="_Ref97015730"/>
      <w:bookmarkStart w:id="865" w:name="_Ref111007683"/>
      <w:bookmarkStart w:id="866" w:name="_Ref228679916"/>
      <w:bookmarkStart w:id="867" w:name="_Toc229471752"/>
      <w:bookmarkStart w:id="868" w:name="_Ref265675619"/>
      <w:bookmarkStart w:id="869" w:name="_Toc480531997"/>
      <w:bookmarkStart w:id="870" w:name="_Toc505695131"/>
      <w:bookmarkStart w:id="871" w:name="_Toc506111897"/>
      <w:bookmarkStart w:id="872" w:name="_Toc175216173"/>
      <w:bookmarkStart w:id="873" w:name="_Toc153354136"/>
      <w:r w:rsidRPr="00253DEF">
        <w:t>PRICE AND PAYMENT</w:t>
      </w:r>
      <w:bookmarkEnd w:id="863"/>
      <w:bookmarkEnd w:id="864"/>
      <w:bookmarkEnd w:id="865"/>
      <w:bookmarkEnd w:id="866"/>
      <w:bookmarkEnd w:id="867"/>
      <w:bookmarkEnd w:id="868"/>
      <w:bookmarkEnd w:id="869"/>
      <w:bookmarkEnd w:id="870"/>
      <w:bookmarkEnd w:id="871"/>
      <w:bookmarkEnd w:id="872"/>
      <w:bookmarkEnd w:id="873"/>
    </w:p>
    <w:p w14:paraId="338B46FB" w14:textId="77777777" w:rsidR="00390176" w:rsidRPr="00253DEF" w:rsidRDefault="00390176" w:rsidP="006D1CBC">
      <w:pPr>
        <w:pStyle w:val="COTCOCLV2-ASDEFCON"/>
      </w:pPr>
      <w:bookmarkStart w:id="874" w:name="_Toc96403570"/>
      <w:bookmarkStart w:id="875" w:name="_Ref97015249"/>
      <w:bookmarkStart w:id="876" w:name="_Ref111007697"/>
      <w:bookmarkStart w:id="877" w:name="_Toc229471753"/>
      <w:bookmarkStart w:id="878" w:name="_Toc480531998"/>
      <w:bookmarkStart w:id="879" w:name="_Toc505695132"/>
      <w:bookmarkStart w:id="880" w:name="_Toc506111898"/>
      <w:bookmarkStart w:id="881" w:name="_Toc175216174"/>
      <w:bookmarkStart w:id="882" w:name="_Toc153354137"/>
      <w:r w:rsidRPr="00253DEF">
        <w:t>Price and Price Basis (Core)</w:t>
      </w:r>
      <w:bookmarkEnd w:id="874"/>
      <w:bookmarkEnd w:id="875"/>
      <w:bookmarkEnd w:id="876"/>
      <w:bookmarkEnd w:id="877"/>
      <w:bookmarkEnd w:id="878"/>
      <w:bookmarkEnd w:id="879"/>
      <w:bookmarkEnd w:id="880"/>
      <w:bookmarkEnd w:id="881"/>
      <w:bookmarkEnd w:id="882"/>
    </w:p>
    <w:p w14:paraId="012EE46D" w14:textId="226A408E" w:rsidR="00DC5409" w:rsidRPr="00253DEF" w:rsidRDefault="007636E9" w:rsidP="00966938">
      <w:pPr>
        <w:pStyle w:val="COTCOCLV3-ASDEFCON"/>
      </w:pPr>
      <w:r>
        <w:t>T</w:t>
      </w:r>
      <w:r w:rsidRPr="00253DEF">
        <w:t>he Contract Price and Unit Prices</w:t>
      </w:r>
      <w:r>
        <w:t>,</w:t>
      </w:r>
      <w:r w:rsidRPr="00253DEF">
        <w:t xml:space="preserve"> </w:t>
      </w:r>
      <w:r>
        <w:t>s</w:t>
      </w:r>
      <w:r w:rsidR="00EE679D" w:rsidRPr="00253DEF">
        <w:t xml:space="preserve">ubject to clauses </w:t>
      </w:r>
      <w:r w:rsidR="004F1F56">
        <w:fldChar w:fldCharType="begin"/>
      </w:r>
      <w:r w:rsidR="004F1F56">
        <w:instrText xml:space="preserve"> REF _Ref435695096 \w \h </w:instrText>
      </w:r>
      <w:r w:rsidR="004F1F56">
        <w:fldChar w:fldCharType="separate"/>
      </w:r>
      <w:r w:rsidR="00E23E56">
        <w:t>7.4</w:t>
      </w:r>
      <w:r w:rsidR="004F1F56">
        <w:fldChar w:fldCharType="end"/>
      </w:r>
      <w:r w:rsidR="00633668">
        <w:t xml:space="preserve">, </w:t>
      </w:r>
      <w:r w:rsidR="004F1F56">
        <w:fldChar w:fldCharType="begin"/>
      </w:r>
      <w:r w:rsidR="004F1F56">
        <w:instrText xml:space="preserve"> REF _Ref435695107 \w \h </w:instrText>
      </w:r>
      <w:r w:rsidR="004F1F56">
        <w:fldChar w:fldCharType="separate"/>
      </w:r>
      <w:r w:rsidR="00E23E56">
        <w:t>7.5</w:t>
      </w:r>
      <w:r w:rsidR="004F1F56">
        <w:fldChar w:fldCharType="end"/>
      </w:r>
      <w:r w:rsidR="00EE679D" w:rsidRPr="00253DEF">
        <w:t xml:space="preserve"> and </w:t>
      </w:r>
      <w:r w:rsidR="00CF2E21">
        <w:fldChar w:fldCharType="begin"/>
      </w:r>
      <w:r w:rsidR="00CF2E21">
        <w:instrText xml:space="preserve"> REF _Ref436305936 \w \h </w:instrText>
      </w:r>
      <w:r w:rsidR="00CF2E21">
        <w:fldChar w:fldCharType="separate"/>
      </w:r>
      <w:r w:rsidR="00E23E56">
        <w:t>10.1</w:t>
      </w:r>
      <w:r w:rsidR="00CF2E21">
        <w:fldChar w:fldCharType="end"/>
      </w:r>
      <w:r w:rsidR="00EE679D" w:rsidRPr="00253DEF">
        <w:t xml:space="preserve">, </w:t>
      </w:r>
      <w:r>
        <w:t>are</w:t>
      </w:r>
      <w:r w:rsidRPr="00253DEF">
        <w:t xml:space="preserve"> </w:t>
      </w:r>
      <w:r w:rsidR="00EE679D" w:rsidRPr="00253DEF">
        <w:t>unalterable.</w:t>
      </w:r>
    </w:p>
    <w:p w14:paraId="7EFDE9E2" w14:textId="77777777" w:rsidR="000922D6" w:rsidRPr="000922D6" w:rsidRDefault="008E73A5" w:rsidP="002D5A5C">
      <w:pPr>
        <w:pStyle w:val="COTCOCLV3-ASDEFCON"/>
      </w:pPr>
      <w:r w:rsidRPr="00A973D0">
        <w:t xml:space="preserve">The Contract Price </w:t>
      </w:r>
      <w:r w:rsidR="00E8043E" w:rsidRPr="00A973D0">
        <w:t xml:space="preserve">will be as set out in the Official Order, and </w:t>
      </w:r>
      <w:r w:rsidRPr="00A973D0">
        <w:t xml:space="preserve">is payable in accordance with the Deed and the relevant Contract. </w:t>
      </w:r>
    </w:p>
    <w:p w14:paraId="6E027D75" w14:textId="77777777" w:rsidR="00390176" w:rsidRPr="00253DEF" w:rsidRDefault="00390176" w:rsidP="006D1CBC">
      <w:pPr>
        <w:pStyle w:val="COTCOCLV2-ASDEFCON"/>
      </w:pPr>
      <w:bookmarkStart w:id="883" w:name="_Hlt103135490"/>
      <w:bookmarkStart w:id="884" w:name="_Toc96403571"/>
      <w:bookmarkStart w:id="885" w:name="_Ref97014972"/>
      <w:bookmarkStart w:id="886" w:name="_Ref111007710"/>
      <w:bookmarkStart w:id="887" w:name="_Ref114308212"/>
      <w:bookmarkStart w:id="888" w:name="_Ref114308253"/>
      <w:bookmarkStart w:id="889" w:name="_Toc229471754"/>
      <w:bookmarkStart w:id="890" w:name="_Ref252876764"/>
      <w:bookmarkStart w:id="891" w:name="_Ref253653987"/>
      <w:bookmarkStart w:id="892" w:name="_Ref436385158"/>
      <w:bookmarkStart w:id="893" w:name="_Toc480531999"/>
      <w:bookmarkStart w:id="894" w:name="_Toc505695133"/>
      <w:bookmarkStart w:id="895" w:name="_Toc506111899"/>
      <w:bookmarkStart w:id="896" w:name="_Toc175216175"/>
      <w:bookmarkStart w:id="897" w:name="_Toc153354138"/>
      <w:bookmarkEnd w:id="883"/>
      <w:r w:rsidRPr="00253DEF">
        <w:t>Payment (Core)</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14:paraId="7093EEB5" w14:textId="77777777" w:rsidR="00390176" w:rsidRPr="00253DEF" w:rsidRDefault="00390176" w:rsidP="006D1CBC">
      <w:pPr>
        <w:pStyle w:val="NoteToTenderers-ASDEFCON"/>
      </w:pPr>
      <w:r w:rsidRPr="00253DEF">
        <w:t xml:space="preserve">Note to tenderers:  It is Commonwealth policy to pay its suppliers by direct credit.  If it has not done so in the past, the successful tenderer should, prior to Deed signature, provide the Commonwealth Representative with details of the bank account into which payments should be directed. </w:t>
      </w:r>
    </w:p>
    <w:p w14:paraId="50938898" w14:textId="54393CAE" w:rsidR="007C4FFB" w:rsidRDefault="007C4FFB" w:rsidP="00313BFF">
      <w:pPr>
        <w:pStyle w:val="COTCOCLV3-ASDEFCON"/>
        <w:numPr>
          <w:ilvl w:val="0"/>
          <w:numId w:val="0"/>
        </w:numPr>
        <w:spacing w:after="0"/>
        <w:ind w:left="851"/>
        <w:rPr>
          <w:ins w:id="898" w:author="Prabhu, Akshata MS" w:date="2024-08-23T14:31:00Z"/>
        </w:rPr>
      </w:pPr>
      <w:bookmarkStart w:id="899" w:name="_Ref114309011"/>
    </w:p>
    <w:p w14:paraId="214C1797" w14:textId="77777777" w:rsidR="007C4FFB" w:rsidRDefault="007C4FFB" w:rsidP="007C4FFB">
      <w:pPr>
        <w:pStyle w:val="NoteToTenderers-ASDEFCON"/>
      </w:pPr>
      <w:ins w:id="900" w:author="Prabhu, Akshata MS" w:date="2024-08-23T14:31:00Z">
        <w:r w:rsidRPr="00887C26">
          <w:t xml:space="preserve">Note to tenderers:  </w:t>
        </w:r>
      </w:ins>
      <w:r w:rsidRPr="00887C26">
        <w:t xml:space="preserve">Per the Commonwealth </w:t>
      </w:r>
      <w:r>
        <w:t xml:space="preserve">Supplier </w:t>
      </w:r>
      <w:r w:rsidRPr="00887C26">
        <w:t xml:space="preserve">Pay On-Time </w:t>
      </w:r>
      <w:r>
        <w:t xml:space="preserve">or Pay Interest </w:t>
      </w:r>
      <w:r w:rsidRPr="00887C26">
        <w:t xml:space="preserve">Policy, maximum payment terms </w:t>
      </w:r>
      <w:r w:rsidRPr="005F6A56">
        <w:t>will depend on the applicability of the Pan-European Public Procurement On-Line (PEPPOL) framework. The maximum payment term will either be:</w:t>
      </w:r>
    </w:p>
    <w:p w14:paraId="7F31CF3F" w14:textId="77777777" w:rsidR="007C4FFB" w:rsidRDefault="007C4FFB" w:rsidP="00EB7A73">
      <w:pPr>
        <w:pStyle w:val="NoteToTenderers-ASDEFCON"/>
        <w:numPr>
          <w:ilvl w:val="0"/>
          <w:numId w:val="58"/>
        </w:numPr>
      </w:pPr>
      <w:r w:rsidRPr="005F6A56">
        <w:t xml:space="preserve">5 days, where the Commonwealth and the Contractor both have the capability to deliver and receive electronic invoices (e-invoices) through the PEPPOL framework and have agreed to use e-invoicing; or  </w:t>
      </w:r>
    </w:p>
    <w:p w14:paraId="71397FE4" w14:textId="77777777" w:rsidR="007C4FFB" w:rsidRDefault="007C4FFB" w:rsidP="00313BFF">
      <w:pPr>
        <w:pStyle w:val="NoteToTenderers-ASDEFCON"/>
      </w:pPr>
      <w:r w:rsidRPr="005F6A56">
        <w:t>20 days where the PEPPOL framework does not apply.</w:t>
      </w:r>
    </w:p>
    <w:p w14:paraId="4AEE3F1D" w14:textId="77777777" w:rsidR="007C4FFB" w:rsidRDefault="007C4FFB" w:rsidP="00313BFF">
      <w:pPr>
        <w:pStyle w:val="NoteToTenderers-ASDEFCON"/>
      </w:pPr>
      <w:r>
        <w:t>Further information</w:t>
      </w:r>
      <w:r w:rsidRPr="00887C26">
        <w:t xml:space="preserve"> on the Pay On-Time </w:t>
      </w:r>
      <w:r>
        <w:t xml:space="preserve">or Pay Interest </w:t>
      </w:r>
      <w:r w:rsidRPr="00887C26">
        <w:t xml:space="preserve">Policy is available at: </w:t>
      </w:r>
    </w:p>
    <w:p w14:paraId="32D9B1B5" w14:textId="613B5B18" w:rsidR="007C4FFB" w:rsidRDefault="00EB7A73" w:rsidP="00EB7A73">
      <w:pPr>
        <w:pStyle w:val="NoteToTenderers-ASDEFCON"/>
      </w:pPr>
      <w:hyperlink r:id="rId15" w:history="1">
        <w:r w:rsidR="007C4FFB" w:rsidRPr="001C40B8">
          <w:rPr>
            <w:rStyle w:val="Hyperlink"/>
          </w:rPr>
          <w:t>https://www.finance.gov.au/publications/resource-management-guides/supplier-pay-time-or-pay-interest-policy-rmg-417</w:t>
        </w:r>
      </w:hyperlink>
      <w:r w:rsidR="007C4FFB" w:rsidRPr="00887C26">
        <w:t>.</w:t>
      </w:r>
    </w:p>
    <w:p w14:paraId="763983AC" w14:textId="6F7690A8" w:rsidR="00390176" w:rsidRPr="00253DEF" w:rsidRDefault="00390176" w:rsidP="002D5A5C">
      <w:pPr>
        <w:pStyle w:val="COTCOCLV3-ASDEFCON"/>
      </w:pPr>
      <w:r w:rsidRPr="00253DEF">
        <w:t>The Contractor shall submit a claim for payment in accordance with clause</w:t>
      </w:r>
      <w:r w:rsidR="000917A8" w:rsidRPr="00253DEF">
        <w:t xml:space="preserve"> </w:t>
      </w:r>
      <w:r w:rsidR="000917A8" w:rsidRPr="00253DEF">
        <w:fldChar w:fldCharType="begin"/>
      </w:r>
      <w:r w:rsidR="000917A8" w:rsidRPr="00253DEF">
        <w:instrText xml:space="preserve"> REF _Ref111007724 \r \h </w:instrText>
      </w:r>
      <w:r w:rsidR="00253DEF">
        <w:instrText xml:space="preserve"> \* MERGEFORMAT </w:instrText>
      </w:r>
      <w:r w:rsidR="000917A8" w:rsidRPr="00253DEF">
        <w:fldChar w:fldCharType="separate"/>
      </w:r>
      <w:r w:rsidR="00E23E56">
        <w:t>7.3</w:t>
      </w:r>
      <w:r w:rsidR="000917A8" w:rsidRPr="00253DEF">
        <w:fldChar w:fldCharType="end"/>
      </w:r>
      <w:r w:rsidRPr="00253DEF">
        <w:t>.</w:t>
      </w:r>
      <w:bookmarkEnd w:id="899"/>
    </w:p>
    <w:p w14:paraId="177D494F" w14:textId="77777777" w:rsidR="00390176" w:rsidRPr="00253DEF" w:rsidRDefault="00390176" w:rsidP="002D5A5C">
      <w:pPr>
        <w:pStyle w:val="COTCOCLV3-ASDEFCON"/>
      </w:pPr>
      <w:bookmarkStart w:id="901" w:name="_Ref97015389"/>
      <w:r w:rsidRPr="00253DEF">
        <w:t>On receipt of a claim for payment the Authorised Officer shall either:</w:t>
      </w:r>
      <w:bookmarkEnd w:id="901"/>
    </w:p>
    <w:p w14:paraId="3C721DDD" w14:textId="7699D8C3" w:rsidR="00390176" w:rsidRPr="00253DEF" w:rsidRDefault="00904D28" w:rsidP="002D5A5C">
      <w:pPr>
        <w:pStyle w:val="COTCOCLV4-ASDEFCON"/>
      </w:pPr>
      <w:bookmarkStart w:id="902" w:name="_Ref252879159"/>
      <w:r>
        <w:t>A</w:t>
      </w:r>
      <w:r w:rsidR="004F1F56" w:rsidRPr="00253DEF">
        <w:t xml:space="preserve">pprove </w:t>
      </w:r>
      <w:r w:rsidR="00390176" w:rsidRPr="00253DEF">
        <w:t xml:space="preserve">the claim if it is submitted in accordance with </w:t>
      </w:r>
      <w:r w:rsidR="00A77B55">
        <w:t xml:space="preserve">clause </w:t>
      </w:r>
      <w:del w:id="903" w:author="Prabhu, Akshata MS" w:date="2024-08-23T14:31:00Z">
        <w:r w:rsidR="00B36F3B">
          <w:fldChar w:fldCharType="begin"/>
        </w:r>
        <w:r w:rsidR="00B36F3B">
          <w:delInstrText xml:space="preserve"> REF _Ref404589311 \w \h </w:delInstrText>
        </w:r>
        <w:r w:rsidR="00B36F3B">
          <w:fldChar w:fldCharType="separate"/>
        </w:r>
        <w:r w:rsidR="00F266D0">
          <w:delText>7.3.2</w:delText>
        </w:r>
        <w:r w:rsidR="00B36F3B">
          <w:fldChar w:fldCharType="end"/>
        </w:r>
      </w:del>
      <w:ins w:id="904" w:author="Prabhu, Akshata MS" w:date="2024-08-23T14:31:00Z">
        <w:r w:rsidR="00A77B55">
          <w:fldChar w:fldCharType="begin"/>
        </w:r>
        <w:r w:rsidR="00A77B55">
          <w:instrText xml:space="preserve"> REF _Ref404589311 \r \h </w:instrText>
        </w:r>
        <w:r w:rsidR="00A77B55">
          <w:fldChar w:fldCharType="separate"/>
        </w:r>
        <w:r w:rsidR="00A77B55">
          <w:t>7.3.2</w:t>
        </w:r>
        <w:r w:rsidR="00A77B55">
          <w:fldChar w:fldCharType="end"/>
        </w:r>
      </w:ins>
      <w:r w:rsidR="00A77B55">
        <w:t xml:space="preserve"> </w:t>
      </w:r>
      <w:r w:rsidR="004E3AF4" w:rsidRPr="00253DEF">
        <w:t xml:space="preserve">and the Commonwealth has </w:t>
      </w:r>
      <w:r w:rsidR="00DD0F5D" w:rsidRPr="00253DEF">
        <w:t>A</w:t>
      </w:r>
      <w:r w:rsidR="004E3AF4" w:rsidRPr="00253DEF">
        <w:t xml:space="preserve">ccepted the Supplies under clause </w:t>
      </w:r>
      <w:r w:rsidR="004F1F56">
        <w:fldChar w:fldCharType="begin"/>
      </w:r>
      <w:r w:rsidR="004F1F56">
        <w:instrText xml:space="preserve"> REF _Ref435695180 \w \h </w:instrText>
      </w:r>
      <w:r w:rsidR="004F1F56">
        <w:fldChar w:fldCharType="separate"/>
      </w:r>
      <w:r w:rsidR="00E23E56">
        <w:t>6.2.3a</w:t>
      </w:r>
      <w:r w:rsidR="004F1F56">
        <w:fldChar w:fldCharType="end"/>
      </w:r>
      <w:r w:rsidR="00390176" w:rsidRPr="00253DEF">
        <w:t>; or</w:t>
      </w:r>
      <w:bookmarkEnd w:id="902"/>
    </w:p>
    <w:p w14:paraId="00F069AD" w14:textId="071DB145" w:rsidR="00390176" w:rsidRPr="00253DEF" w:rsidRDefault="00904D28" w:rsidP="002D5A5C">
      <w:pPr>
        <w:pStyle w:val="COTCOCLV4-ASDEFCON"/>
      </w:pPr>
      <w:r>
        <w:t>r</w:t>
      </w:r>
      <w:bookmarkStart w:id="905" w:name="_Ref252879189"/>
      <w:r w:rsidR="00390176" w:rsidRPr="00253DEF">
        <w:t xml:space="preserve">eject the claim if </w:t>
      </w:r>
      <w:r w:rsidR="000C7FCD" w:rsidRPr="00253DEF">
        <w:t>it</w:t>
      </w:r>
      <w:r w:rsidR="00390176" w:rsidRPr="00253DEF">
        <w:t xml:space="preserve"> is not submitted in accordance with clause</w:t>
      </w:r>
      <w:r w:rsidR="000917A8" w:rsidRPr="00253DEF">
        <w:t xml:space="preserve"> </w:t>
      </w:r>
      <w:del w:id="906" w:author="Prabhu, Akshata MS" w:date="2024-08-23T14:31:00Z">
        <w:r w:rsidR="00B36F3B">
          <w:fldChar w:fldCharType="begin"/>
        </w:r>
        <w:r w:rsidR="00B36F3B">
          <w:delInstrText xml:space="preserve"> REF _Ref404589311 \w \h </w:delInstrText>
        </w:r>
        <w:r w:rsidR="00B36F3B">
          <w:fldChar w:fldCharType="separate"/>
        </w:r>
        <w:r w:rsidR="00F266D0">
          <w:delText>7.3.2</w:delText>
        </w:r>
        <w:r w:rsidR="00B36F3B">
          <w:fldChar w:fldCharType="end"/>
        </w:r>
      </w:del>
      <w:ins w:id="907" w:author="Prabhu, Akshata MS" w:date="2024-08-23T14:31:00Z">
        <w:r w:rsidR="00A77B55">
          <w:fldChar w:fldCharType="begin"/>
        </w:r>
        <w:r w:rsidR="00A77B55">
          <w:instrText xml:space="preserve"> REF _Ref404589311 \r \h </w:instrText>
        </w:r>
        <w:r w:rsidR="00A77B55">
          <w:fldChar w:fldCharType="separate"/>
        </w:r>
        <w:r w:rsidR="00A77B55">
          <w:t>7.3.2</w:t>
        </w:r>
        <w:r w:rsidR="00A77B55">
          <w:fldChar w:fldCharType="end"/>
        </w:r>
      </w:ins>
      <w:r w:rsidR="00A77B55">
        <w:t xml:space="preserve"> </w:t>
      </w:r>
      <w:r w:rsidR="004E3AF4" w:rsidRPr="00253DEF">
        <w:t xml:space="preserve">or the Commonwealth has rejected the Supplies under clause </w:t>
      </w:r>
      <w:r w:rsidR="004F1F56">
        <w:fldChar w:fldCharType="begin"/>
      </w:r>
      <w:r w:rsidR="004F1F56">
        <w:instrText xml:space="preserve"> REF _Ref435694937 \w \h </w:instrText>
      </w:r>
      <w:r w:rsidR="004F1F56">
        <w:fldChar w:fldCharType="separate"/>
      </w:r>
      <w:r w:rsidR="00E23E56">
        <w:t>6.2.3b</w:t>
      </w:r>
      <w:r w:rsidR="004F1F56">
        <w:fldChar w:fldCharType="end"/>
      </w:r>
      <w:r w:rsidR="00390176" w:rsidRPr="00253DEF">
        <w:t>.</w:t>
      </w:r>
      <w:bookmarkEnd w:id="905"/>
    </w:p>
    <w:p w14:paraId="54A6FF31" w14:textId="0546F350" w:rsidR="009A79EF" w:rsidRDefault="007C4FFB" w:rsidP="006D1CBC">
      <w:pPr>
        <w:pStyle w:val="NoteToTenderers-ASDEFCON"/>
      </w:pPr>
      <w:r w:rsidRPr="00FC5D32">
        <w:rPr>
          <w:lang w:eastAsia="zh-CN"/>
        </w:rPr>
        <w:t xml:space="preserve">Note to tenderers:  The option selected below will depend on the tenderer’s response to clause </w:t>
      </w:r>
      <w:r>
        <w:rPr>
          <w:lang w:eastAsia="zh-CN"/>
        </w:rPr>
        <w:t>1.5</w:t>
      </w:r>
      <w:r w:rsidRPr="00FC5D32">
        <w:rPr>
          <w:lang w:eastAsia="zh-CN"/>
        </w:rPr>
        <w:t xml:space="preserve"> of Annex </w:t>
      </w:r>
      <w:r>
        <w:rPr>
          <w:lang w:eastAsia="zh-CN"/>
        </w:rPr>
        <w:t>C</w:t>
      </w:r>
      <w:r w:rsidRPr="00FC5D32">
        <w:rPr>
          <w:lang w:eastAsia="zh-CN"/>
        </w:rPr>
        <w:t xml:space="preserve"> </w:t>
      </w:r>
      <w:r>
        <w:rPr>
          <w:lang w:eastAsia="zh-CN"/>
        </w:rPr>
        <w:t>to</w:t>
      </w:r>
      <w:r w:rsidRPr="00FC5D32">
        <w:rPr>
          <w:lang w:eastAsia="zh-CN"/>
        </w:rPr>
        <w:t xml:space="preserve"> the Conditions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0"/>
      </w:tblGrid>
      <w:tr w:rsidR="009A79EF" w14:paraId="0C3F95EA" w14:textId="77777777" w:rsidTr="00313BFF">
        <w:trPr>
          <w:trHeight w:val="2005"/>
        </w:trPr>
        <w:tc>
          <w:tcPr>
            <w:tcW w:w="9060" w:type="dxa"/>
          </w:tcPr>
          <w:p w14:paraId="51F90C25" w14:textId="77777777" w:rsidR="009A79EF" w:rsidRPr="009F7EAF" w:rsidRDefault="009A79EF" w:rsidP="00EB7A73">
            <w:pPr>
              <w:pStyle w:val="ASDEFCONOption"/>
              <w:ind w:left="28"/>
            </w:pPr>
            <w:r w:rsidRPr="009F7EAF">
              <w:t xml:space="preserve">Option A: </w:t>
            </w:r>
            <w:r>
              <w:t xml:space="preserve"> </w:t>
            </w:r>
            <w:r w:rsidRPr="009F7EAF">
              <w:t>For when the use of the PEPPOL framework has been agreed by the Commonwealth and the Contractor.</w:t>
            </w:r>
          </w:p>
          <w:p w14:paraId="5A53BB49" w14:textId="1926646F" w:rsidR="009A79EF" w:rsidRDefault="007C4FFB" w:rsidP="007C4FFB">
            <w:pPr>
              <w:pStyle w:val="COTCOCLV3-ASDEFCON"/>
            </w:pPr>
            <w:r w:rsidRPr="007C4FFB">
              <w:t>The Commonwealth and the Contractor shall use electronic invoices through the Pan-European Public Procurement On-Line (PEPPOL) framework for the purposes of the delivery and receipt of payment claims under the Contract</w:t>
            </w:r>
            <w:del w:id="908" w:author="Prabhu, Akshata MS" w:date="2024-08-23T14:31:00Z">
              <w:r w:rsidR="009A79EF">
                <w:delText>.</w:delText>
              </w:r>
            </w:del>
            <w:ins w:id="909" w:author="Prabhu, Akshata MS" w:date="2024-08-23T14:31:00Z">
              <w:r w:rsidRPr="007C4FFB">
                <w:t>.</w:t>
              </w:r>
              <w:r w:rsidR="009A79EF">
                <w:t>.</w:t>
              </w:r>
            </w:ins>
          </w:p>
          <w:p w14:paraId="49563BC3" w14:textId="70E7AAEC" w:rsidR="00633158" w:rsidRDefault="009A79EF" w:rsidP="00EB7A73">
            <w:pPr>
              <w:pStyle w:val="COTCOCLV3-ASDEFCON"/>
              <w:spacing w:after="0"/>
              <w:ind w:left="879"/>
            </w:pPr>
            <w:r w:rsidRPr="002527A6">
              <w:t>When a claim is Approved under clause</w:t>
            </w:r>
            <w:r w:rsidR="00F72E14" w:rsidRPr="00EB7A73">
              <w:rPr>
                <w:b/>
                <w:lang w:val="en-US"/>
              </w:rPr>
              <w:t xml:space="preserve"> </w:t>
            </w:r>
            <w:del w:id="910" w:author="Prabhu, Akshata MS" w:date="2024-08-23T14:31:00Z">
              <w:r w:rsidR="00B36F3B">
                <w:fldChar w:fldCharType="begin"/>
              </w:r>
              <w:r w:rsidR="00B36F3B">
                <w:delInstrText xml:space="preserve"> REF _Ref252879159 \w \h </w:delInstrText>
              </w:r>
              <w:r w:rsidR="00B36F3B">
                <w:fldChar w:fldCharType="separate"/>
              </w:r>
              <w:r w:rsidR="00F266D0">
                <w:delText>7.2.2a</w:delText>
              </w:r>
              <w:r w:rsidR="00B36F3B">
                <w:fldChar w:fldCharType="end"/>
              </w:r>
            </w:del>
            <w:ins w:id="911" w:author="Prabhu, Akshata MS" w:date="2024-08-23T14:31:00Z">
              <w:r w:rsidR="00F72E14" w:rsidRPr="00F72E14">
                <w:fldChar w:fldCharType="begin"/>
              </w:r>
              <w:r w:rsidR="00F72E14" w:rsidRPr="00F72E14">
                <w:instrText xml:space="preserve"> REF _Ref252879159 \r \h  \* MERGEFORMAT </w:instrText>
              </w:r>
              <w:r w:rsidR="00F72E14" w:rsidRPr="00F72E14">
                <w:fldChar w:fldCharType="separate"/>
              </w:r>
              <w:r w:rsidR="00F72E14" w:rsidRPr="00F72E14">
                <w:t>7.2.2a</w:t>
              </w:r>
              <w:r w:rsidR="00F72E14" w:rsidRPr="00F72E14">
                <w:fldChar w:fldCharType="end"/>
              </w:r>
            </w:ins>
            <w:r w:rsidRPr="002527A6">
              <w:t xml:space="preserve">, the Commonwealth shall make payment within 5 days of </w:t>
            </w:r>
            <w:r w:rsidR="004A29D9">
              <w:t>Approval</w:t>
            </w:r>
            <w:r w:rsidRPr="002527A6">
              <w:t xml:space="preserve"> of the claim.</w:t>
            </w:r>
          </w:p>
        </w:tc>
      </w:tr>
    </w:tbl>
    <w:p w14:paraId="044778CE" w14:textId="77777777" w:rsidR="00633158" w:rsidRDefault="00633158" w:rsidP="00EB7A73">
      <w:pPr>
        <w:pStyle w:val="COTCOCLV3-ASDEFCON"/>
        <w:numPr>
          <w:ilvl w:val="0"/>
          <w:numId w:val="0"/>
        </w:numPr>
        <w:spacing w:after="0"/>
        <w:ind w:left="851"/>
      </w:pPr>
    </w:p>
    <w:tbl>
      <w:tblPr>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6"/>
      </w:tblGrid>
      <w:tr w:rsidR="00633158" w14:paraId="7DC15DBB" w14:textId="77777777" w:rsidTr="00313BFF">
        <w:trPr>
          <w:trHeight w:val="1097"/>
        </w:trPr>
        <w:tc>
          <w:tcPr>
            <w:tcW w:w="9126" w:type="dxa"/>
          </w:tcPr>
          <w:p w14:paraId="48F0CCF0" w14:textId="09A374D1" w:rsidR="00633158" w:rsidRDefault="00633158" w:rsidP="00EB7A73">
            <w:pPr>
              <w:pStyle w:val="ASDEFCONOption"/>
              <w:ind w:left="-5"/>
            </w:pPr>
            <w:r w:rsidRPr="009F7EAF">
              <w:t xml:space="preserve">Option B: </w:t>
            </w:r>
            <w:r>
              <w:t xml:space="preserve"> </w:t>
            </w:r>
            <w:r w:rsidRPr="009F7EAF">
              <w:t>For when the use of the PEPPOL framework has not been agreed by the Commonwealth and the Contractor</w:t>
            </w:r>
            <w:r>
              <w:t>.</w:t>
            </w:r>
          </w:p>
          <w:p w14:paraId="3CDCCD6B" w14:textId="02950D35" w:rsidR="00633158" w:rsidRDefault="00633158" w:rsidP="00F72E14">
            <w:pPr>
              <w:pStyle w:val="COTCOCLV3-ASDEFCON"/>
            </w:pPr>
            <w:r w:rsidRPr="002527A6">
              <w:t xml:space="preserve">When a claim is Approved under clause </w:t>
            </w:r>
            <w:del w:id="912" w:author="Prabhu, Akshata MS" w:date="2024-08-23T14:31:00Z">
              <w:r w:rsidR="00B36F3B">
                <w:fldChar w:fldCharType="begin"/>
              </w:r>
              <w:r w:rsidR="00B36F3B">
                <w:delInstrText xml:space="preserve"> REF _Ref252879159 \w \h </w:delInstrText>
              </w:r>
              <w:r w:rsidR="00B36F3B">
                <w:fldChar w:fldCharType="separate"/>
              </w:r>
              <w:r w:rsidR="00F266D0">
                <w:delText>7.2.2a</w:delText>
              </w:r>
              <w:r w:rsidR="00B36F3B">
                <w:fldChar w:fldCharType="end"/>
              </w:r>
            </w:del>
            <w:ins w:id="913" w:author="Prabhu, Akshata MS" w:date="2024-08-23T14:31:00Z">
              <w:r w:rsidR="00F72E14" w:rsidRPr="00F72E14">
                <w:fldChar w:fldCharType="begin"/>
              </w:r>
              <w:r w:rsidR="00F72E14" w:rsidRPr="00F72E14">
                <w:instrText xml:space="preserve"> REF _Ref252879159 \r \h  \* MERGEFORMAT </w:instrText>
              </w:r>
              <w:r w:rsidR="00F72E14" w:rsidRPr="00F72E14">
                <w:fldChar w:fldCharType="separate"/>
              </w:r>
              <w:r w:rsidR="00F72E14" w:rsidRPr="00F72E14">
                <w:t>7.2.2a</w:t>
              </w:r>
              <w:r w:rsidR="00F72E14" w:rsidRPr="00F72E14">
                <w:fldChar w:fldCharType="end"/>
              </w:r>
            </w:ins>
            <w:r w:rsidRPr="002527A6">
              <w:t xml:space="preserve">, </w:t>
            </w:r>
            <w:r w:rsidRPr="00B8226F">
              <w:t xml:space="preserve">the Commonwealth shall make payment within 20 days of </w:t>
            </w:r>
            <w:r w:rsidR="004A29D9">
              <w:t>Approval</w:t>
            </w:r>
            <w:r w:rsidRPr="00B8226F">
              <w:t xml:space="preserve"> of the claim.</w:t>
            </w:r>
          </w:p>
        </w:tc>
      </w:tr>
    </w:tbl>
    <w:p w14:paraId="2B286C44" w14:textId="77777777" w:rsidR="0082029E" w:rsidRDefault="0082029E" w:rsidP="00871DDC">
      <w:pPr>
        <w:pStyle w:val="ASDEFCONOptionSpace"/>
        <w:rPr>
          <w:del w:id="914" w:author="Prabhu, Akshata MS" w:date="2024-08-23T14:31:00Z"/>
        </w:rPr>
      </w:pPr>
    </w:p>
    <w:p w14:paraId="312A1228" w14:textId="1E071455" w:rsidR="00633158" w:rsidRDefault="00633158" w:rsidP="00EB7A73">
      <w:pPr>
        <w:pStyle w:val="COTCOCLV3-ASDEFCON"/>
        <w:spacing w:before="120"/>
      </w:pPr>
      <w:bookmarkStart w:id="915" w:name="_Ref175216455"/>
      <w:bookmarkStart w:id="916" w:name="_Ref143521115"/>
      <w:r>
        <w:t>If</w:t>
      </w:r>
      <w:r w:rsidRPr="00A50EB2">
        <w:t xml:space="preserve"> the Authorised Officer rejects the claim</w:t>
      </w:r>
      <w:r>
        <w:t xml:space="preserve"> under clause </w:t>
      </w:r>
      <w:r>
        <w:fldChar w:fldCharType="begin"/>
      </w:r>
      <w:r>
        <w:instrText xml:space="preserve"> REF _Ref252879189 \r \h </w:instrText>
      </w:r>
      <w:r>
        <w:fldChar w:fldCharType="separate"/>
      </w:r>
      <w:r w:rsidR="00E23E56">
        <w:t>7.2.2b</w:t>
      </w:r>
      <w:r>
        <w:fldChar w:fldCharType="end"/>
      </w:r>
      <w:r w:rsidRPr="00A50EB2">
        <w:t xml:space="preserve">, the Authorised Officer shall, within </w:t>
      </w:r>
      <w:r>
        <w:t>10</w:t>
      </w:r>
      <w:r w:rsidRPr="00A50EB2">
        <w:t xml:space="preserve"> </w:t>
      </w:r>
      <w:r>
        <w:t>Working D</w:t>
      </w:r>
      <w:r w:rsidRPr="00A50EB2">
        <w:t>ays of receipt of the claim, notify the Contractor in writing of the need to resubmit the claim and the reasons for rejection and any action to be taken by the Contractor for the claim to be rendered correct for payment.</w:t>
      </w:r>
      <w:bookmarkEnd w:id="915"/>
      <w:bookmarkEnd w:id="916"/>
    </w:p>
    <w:p w14:paraId="36E00019" w14:textId="48CE4785" w:rsidR="00390176" w:rsidRPr="00A50EB2" w:rsidRDefault="00390176" w:rsidP="002D5A5C">
      <w:pPr>
        <w:pStyle w:val="COTCOCLV3-ASDEFCON"/>
      </w:pPr>
      <w:r w:rsidRPr="00A50EB2">
        <w:t>Upon receipt of a notice issued pursuant to clause</w:t>
      </w:r>
      <w:r w:rsidR="00F72E14">
        <w:t xml:space="preserve"> </w:t>
      </w:r>
      <w:del w:id="917" w:author="Prabhu, Akshata MS" w:date="2024-08-23T14:31:00Z">
        <w:r w:rsidR="00B36F3B">
          <w:fldChar w:fldCharType="begin"/>
        </w:r>
        <w:r w:rsidR="00B36F3B">
          <w:delInstrText xml:space="preserve"> REF _Ref143521115 \w \h </w:delInstrText>
        </w:r>
        <w:r w:rsidR="00B36F3B">
          <w:fldChar w:fldCharType="separate"/>
        </w:r>
        <w:r w:rsidR="00F266D0">
          <w:delText>7.2.6</w:delText>
        </w:r>
        <w:r w:rsidR="00B36F3B">
          <w:fldChar w:fldCharType="end"/>
        </w:r>
      </w:del>
      <w:ins w:id="918" w:author="Prabhu, Akshata MS" w:date="2024-08-23T14:31:00Z">
        <w:r w:rsidR="00F72E14">
          <w:fldChar w:fldCharType="begin"/>
        </w:r>
        <w:r w:rsidR="00F72E14">
          <w:instrText xml:space="preserve"> REF _Ref175216455 \r \h </w:instrText>
        </w:r>
        <w:r w:rsidR="00F72E14">
          <w:fldChar w:fldCharType="separate"/>
        </w:r>
        <w:r w:rsidR="00F72E14">
          <w:t>7.2.6</w:t>
        </w:r>
        <w:r w:rsidR="00F72E14">
          <w:fldChar w:fldCharType="end"/>
        </w:r>
      </w:ins>
      <w:r w:rsidRPr="00A50EB2">
        <w:t xml:space="preserve">, the Contractor shall </w:t>
      </w:r>
      <w:r w:rsidR="004F1F56">
        <w:t xml:space="preserve">promptly </w:t>
      </w:r>
      <w:r w:rsidRPr="00A50EB2">
        <w:t xml:space="preserve">take all necessary steps to make the claim for payment conform to the requirements of the Deed and </w:t>
      </w:r>
      <w:r w:rsidR="006A2C8D" w:rsidRPr="00A50EB2">
        <w:t xml:space="preserve">the relevant </w:t>
      </w:r>
      <w:r w:rsidRPr="00A50EB2">
        <w:t xml:space="preserve">Contract and shall submit a revised claim to the Authorised Officer when such action is complete. </w:t>
      </w:r>
      <w:r w:rsidR="00D647CB">
        <w:t xml:space="preserve"> </w:t>
      </w:r>
      <w:r w:rsidRPr="00A50EB2">
        <w:t>The resubmitted claim shall be subject to the same conditions as if it were the original claim.</w:t>
      </w:r>
    </w:p>
    <w:p w14:paraId="4A708357" w14:textId="77777777" w:rsidR="00390176" w:rsidRPr="00253DEF" w:rsidRDefault="00390176" w:rsidP="006D1CBC">
      <w:pPr>
        <w:pStyle w:val="COTCOCLV2-ASDEFCON"/>
      </w:pPr>
      <w:bookmarkStart w:id="919" w:name="_Ref111007724"/>
      <w:bookmarkStart w:id="920" w:name="_Toc229471755"/>
      <w:bookmarkStart w:id="921" w:name="_Toc480532000"/>
      <w:bookmarkStart w:id="922" w:name="_Toc505695134"/>
      <w:bookmarkStart w:id="923" w:name="_Toc506111900"/>
      <w:bookmarkStart w:id="924" w:name="_Toc175216176"/>
      <w:bookmarkStart w:id="925" w:name="_Toc96403572"/>
      <w:bookmarkStart w:id="926" w:name="_Ref97015234"/>
      <w:bookmarkStart w:id="927" w:name="_Ref97015264"/>
      <w:bookmarkStart w:id="928" w:name="_Ref101084378"/>
      <w:bookmarkStart w:id="929" w:name="_Toc153354139"/>
      <w:r w:rsidRPr="00253DEF">
        <w:t>Claims for Payment (Core)</w:t>
      </w:r>
      <w:bookmarkEnd w:id="919"/>
      <w:bookmarkEnd w:id="920"/>
      <w:bookmarkEnd w:id="921"/>
      <w:bookmarkEnd w:id="922"/>
      <w:bookmarkEnd w:id="923"/>
      <w:bookmarkEnd w:id="924"/>
      <w:bookmarkEnd w:id="929"/>
    </w:p>
    <w:p w14:paraId="596B8CA7" w14:textId="77777777" w:rsidR="00390176" w:rsidRPr="00A50EB2" w:rsidRDefault="00390176" w:rsidP="002D5A5C">
      <w:pPr>
        <w:pStyle w:val="COTCOCLV3-ASDEFCON"/>
      </w:pPr>
      <w:r w:rsidRPr="00A50EB2">
        <w:t>The Contractor shall be entitled to submit claims for payment in accordance with the</w:t>
      </w:r>
      <w:r w:rsidR="002A7760">
        <w:t xml:space="preserve"> Deed and the</w:t>
      </w:r>
      <w:r w:rsidRPr="00A50EB2">
        <w:t xml:space="preserve"> relevant Contract.</w:t>
      </w:r>
    </w:p>
    <w:p w14:paraId="0DFFB9AA" w14:textId="77777777" w:rsidR="004E3AF4" w:rsidRPr="00253DEF" w:rsidRDefault="004E3AF4" w:rsidP="002D5A5C">
      <w:pPr>
        <w:pStyle w:val="COTCOCLV3-ASDEFCON"/>
      </w:pPr>
      <w:bookmarkStart w:id="930" w:name="_Ref404589311"/>
      <w:r w:rsidRPr="00253DEF">
        <w:t>All claims for payment submitted by the Contractor shall:</w:t>
      </w:r>
      <w:bookmarkEnd w:id="930"/>
    </w:p>
    <w:p w14:paraId="26825DD1" w14:textId="41321F0D" w:rsidR="00390176" w:rsidRPr="00253DEF" w:rsidRDefault="00F76DD5" w:rsidP="002D5A5C">
      <w:pPr>
        <w:pStyle w:val="COTCOCLV4-ASDEFCON"/>
      </w:pPr>
      <w:r>
        <w:t>s</w:t>
      </w:r>
      <w:r w:rsidR="00B246E7">
        <w:t xml:space="preserve">ubject to clause </w:t>
      </w:r>
      <w:r w:rsidR="00B246E7">
        <w:fldChar w:fldCharType="begin"/>
      </w:r>
      <w:r w:rsidR="00B246E7">
        <w:instrText xml:space="preserve"> REF _Ref263164461 \r \h </w:instrText>
      </w:r>
      <w:r w:rsidR="00B246E7">
        <w:fldChar w:fldCharType="separate"/>
      </w:r>
      <w:r w:rsidR="00E23E56">
        <w:t>6.2.6</w:t>
      </w:r>
      <w:r w:rsidR="00B246E7">
        <w:fldChar w:fldCharType="end"/>
      </w:r>
      <w:r w:rsidR="00B246E7">
        <w:t xml:space="preserve">, </w:t>
      </w:r>
      <w:r w:rsidR="004E3AF4" w:rsidRPr="00253DEF">
        <w:t>be</w:t>
      </w:r>
      <w:r w:rsidR="00390176" w:rsidRPr="00253DEF">
        <w:t xml:space="preserve"> correctly addressed</w:t>
      </w:r>
      <w:r w:rsidR="004042CD" w:rsidRPr="00253DEF">
        <w:t xml:space="preserve"> and</w:t>
      </w:r>
      <w:r w:rsidR="00985D81" w:rsidRPr="00253DEF">
        <w:t xml:space="preserve"> calculated</w:t>
      </w:r>
      <w:r w:rsidR="004042CD" w:rsidRPr="00253DEF">
        <w:t xml:space="preserve"> in accordance with the</w:t>
      </w:r>
      <w:r w:rsidR="00B54A8D">
        <w:t xml:space="preserve"> Deed and the</w:t>
      </w:r>
      <w:r w:rsidR="004042CD" w:rsidRPr="00253DEF">
        <w:t xml:space="preserve"> relevant Contract</w:t>
      </w:r>
      <w:r w:rsidR="00F6204A">
        <w:t xml:space="preserve"> and meet the requirements of the relevant Contract</w:t>
      </w:r>
      <w:r w:rsidR="004042CD" w:rsidRPr="00253DEF">
        <w:t>;</w:t>
      </w:r>
    </w:p>
    <w:p w14:paraId="7255D119" w14:textId="77777777" w:rsidR="00897936" w:rsidRPr="00253DEF" w:rsidRDefault="004E3AF4" w:rsidP="002D5A5C">
      <w:pPr>
        <w:pStyle w:val="COTCOCLV4-ASDEFCON"/>
      </w:pPr>
      <w:r w:rsidRPr="00253DEF">
        <w:t>be</w:t>
      </w:r>
      <w:r w:rsidR="001D13F8" w:rsidRPr="00253DEF">
        <w:t xml:space="preserve"> accompanied by the Supplies Acceptance Certificate(s) at Attachment </w:t>
      </w:r>
      <w:r w:rsidR="000B6049" w:rsidRPr="00253DEF">
        <w:t>B</w:t>
      </w:r>
      <w:r w:rsidR="001D13F8" w:rsidRPr="00253DEF">
        <w:t xml:space="preserve"> signed by the Contractor that relate to the Supplies listed in the claim for payment</w:t>
      </w:r>
      <w:r w:rsidR="004042CD" w:rsidRPr="00253DEF">
        <w:t xml:space="preserve">; </w:t>
      </w:r>
    </w:p>
    <w:p w14:paraId="6143926F" w14:textId="71AF1403" w:rsidR="004042CD" w:rsidRPr="00253DEF" w:rsidRDefault="004E3AF4" w:rsidP="002D5A5C">
      <w:pPr>
        <w:pStyle w:val="COTCOCLV4-ASDEFCON"/>
      </w:pPr>
      <w:r w:rsidRPr="00253DEF">
        <w:t>be in the form of</w:t>
      </w:r>
      <w:r w:rsidR="001D13F8" w:rsidRPr="00253DEF">
        <w:t xml:space="preserve"> a valid tax invoice in accordance with clause </w:t>
      </w:r>
      <w:r w:rsidR="004F1F56">
        <w:fldChar w:fldCharType="begin"/>
      </w:r>
      <w:r w:rsidR="004F1F56">
        <w:instrText xml:space="preserve"> REF _Ref435695367 \w \h </w:instrText>
      </w:r>
      <w:r w:rsidR="004F1F56">
        <w:fldChar w:fldCharType="separate"/>
      </w:r>
      <w:r w:rsidR="00E23E56">
        <w:t>7.6</w:t>
      </w:r>
      <w:r w:rsidR="004F1F56">
        <w:fldChar w:fldCharType="end"/>
      </w:r>
      <w:r w:rsidR="00897936" w:rsidRPr="00253DEF">
        <w:t xml:space="preserve">; </w:t>
      </w:r>
    </w:p>
    <w:p w14:paraId="78558AF5" w14:textId="77777777" w:rsidR="004042CD" w:rsidRPr="00253DEF" w:rsidRDefault="004042CD" w:rsidP="002D5A5C">
      <w:pPr>
        <w:pStyle w:val="COTCOCLV4-ASDEFCON"/>
      </w:pPr>
      <w:r w:rsidRPr="00253DEF">
        <w:t>contain the following information</w:t>
      </w:r>
      <w:r w:rsidR="008A3022" w:rsidRPr="00253DEF">
        <w:t>:</w:t>
      </w:r>
    </w:p>
    <w:p w14:paraId="04C0C2A8" w14:textId="77777777" w:rsidR="00390176" w:rsidRPr="00253DEF" w:rsidRDefault="004042CD" w:rsidP="002D5A5C">
      <w:pPr>
        <w:pStyle w:val="COTCOCLV5-ASDEFCON"/>
      </w:pPr>
      <w:r w:rsidRPr="00253DEF">
        <w:tab/>
      </w:r>
      <w:r w:rsidR="006760FE" w:rsidRPr="00253DEF">
        <w:t xml:space="preserve">the </w:t>
      </w:r>
      <w:r w:rsidR="00390176" w:rsidRPr="00253DEF">
        <w:t xml:space="preserve">title of the Supplies and the name of the Contractor’s </w:t>
      </w:r>
      <w:r w:rsidR="007636E9">
        <w:t>R</w:t>
      </w:r>
      <w:r w:rsidR="007636E9" w:rsidRPr="00253DEF">
        <w:t>epresentative</w:t>
      </w:r>
      <w:r w:rsidR="00390176" w:rsidRPr="00253DEF">
        <w:t>;</w:t>
      </w:r>
    </w:p>
    <w:p w14:paraId="71F85F00" w14:textId="77777777" w:rsidR="00390176" w:rsidRPr="00253DEF" w:rsidRDefault="004042CD" w:rsidP="002D5A5C">
      <w:pPr>
        <w:pStyle w:val="COTCOCLV5-ASDEFCON"/>
      </w:pPr>
      <w:r w:rsidRPr="00253DEF">
        <w:tab/>
      </w:r>
      <w:r w:rsidR="006760FE" w:rsidRPr="00253DEF">
        <w:t xml:space="preserve">the </w:t>
      </w:r>
      <w:r w:rsidR="00390176" w:rsidRPr="00253DEF">
        <w:t>name and phone number of the Authorised Officer;</w:t>
      </w:r>
    </w:p>
    <w:p w14:paraId="60617723" w14:textId="77777777" w:rsidR="00390176" w:rsidRPr="00253DEF" w:rsidRDefault="004042CD" w:rsidP="002D5A5C">
      <w:pPr>
        <w:pStyle w:val="COTCOCLV5-ASDEFCON"/>
      </w:pPr>
      <w:r w:rsidRPr="00253DEF">
        <w:tab/>
      </w:r>
      <w:r w:rsidR="006760FE" w:rsidRPr="00253DEF">
        <w:t xml:space="preserve">the </w:t>
      </w:r>
      <w:r w:rsidR="00390176" w:rsidRPr="00253DEF">
        <w:t>Official Order number and purchase order number;</w:t>
      </w:r>
    </w:p>
    <w:p w14:paraId="16246889" w14:textId="77777777" w:rsidR="00390176" w:rsidRPr="00253DEF" w:rsidRDefault="004042CD" w:rsidP="002D5A5C">
      <w:pPr>
        <w:pStyle w:val="COTCOCLV5-ASDEFCON"/>
      </w:pPr>
      <w:r w:rsidRPr="00253DEF">
        <w:tab/>
      </w:r>
      <w:r w:rsidR="006760FE" w:rsidRPr="00253DEF">
        <w:t xml:space="preserve">the </w:t>
      </w:r>
      <w:r w:rsidR="00390176" w:rsidRPr="00253DEF">
        <w:t>dat</w:t>
      </w:r>
      <w:r w:rsidR="002F711E">
        <w:t>e and</w:t>
      </w:r>
      <w:r w:rsidR="00390176" w:rsidRPr="00253DEF">
        <w:t>, task item</w:t>
      </w:r>
      <w:r w:rsidR="008D56BB">
        <w:t>;</w:t>
      </w:r>
      <w:r w:rsidR="00DA4C0E" w:rsidRPr="00253DEF">
        <w:t xml:space="preserve"> and</w:t>
      </w:r>
    </w:p>
    <w:p w14:paraId="0DCB1C0D" w14:textId="77777777" w:rsidR="00536340" w:rsidRPr="00253DEF" w:rsidRDefault="004042CD" w:rsidP="002D5A5C">
      <w:pPr>
        <w:pStyle w:val="COTCOCLV5-ASDEFCON"/>
      </w:pPr>
      <w:r w:rsidRPr="00253DEF">
        <w:tab/>
      </w:r>
      <w:r w:rsidR="006760FE" w:rsidRPr="00253DEF">
        <w:t xml:space="preserve">the </w:t>
      </w:r>
      <w:r w:rsidR="00390176" w:rsidRPr="00253DEF">
        <w:t xml:space="preserve">amount of </w:t>
      </w:r>
      <w:r w:rsidR="006760FE" w:rsidRPr="00253DEF">
        <w:t xml:space="preserve">the </w:t>
      </w:r>
      <w:r w:rsidR="0008640B" w:rsidRPr="00253DEF">
        <w:t>claim</w:t>
      </w:r>
      <w:r w:rsidR="00750139" w:rsidRPr="00253DEF">
        <w:t>; and</w:t>
      </w:r>
    </w:p>
    <w:p w14:paraId="43FFCEC0" w14:textId="5B0E8F08" w:rsidR="00390176" w:rsidRPr="00253DEF" w:rsidRDefault="004E3AF4" w:rsidP="002D5A5C">
      <w:pPr>
        <w:pStyle w:val="COTCOCLV4-ASDEFCON"/>
      </w:pPr>
      <w:r w:rsidRPr="00253DEF">
        <w:t xml:space="preserve">be </w:t>
      </w:r>
      <w:r w:rsidR="00536340" w:rsidRPr="00253DEF">
        <w:t xml:space="preserve">accompanied by any documentation </w:t>
      </w:r>
      <w:r w:rsidRPr="00253DEF">
        <w:t xml:space="preserve">requested by the </w:t>
      </w:r>
      <w:r w:rsidR="00536340" w:rsidRPr="00253DEF">
        <w:t>Authorised Officer</w:t>
      </w:r>
      <w:r w:rsidRPr="00253DEF">
        <w:t xml:space="preserve"> for the purposes of clause </w:t>
      </w:r>
      <w:r w:rsidR="00443525">
        <w:fldChar w:fldCharType="begin"/>
      </w:r>
      <w:r w:rsidR="00443525">
        <w:instrText xml:space="preserve"> REF _Ref253052155 \r \h </w:instrText>
      </w:r>
      <w:r w:rsidR="00443525">
        <w:fldChar w:fldCharType="separate"/>
      </w:r>
      <w:r w:rsidR="00E23E56">
        <w:t>6.2</w:t>
      </w:r>
      <w:r w:rsidR="00443525">
        <w:fldChar w:fldCharType="end"/>
      </w:r>
      <w:r w:rsidRPr="00253DEF">
        <w:t xml:space="preserve"> or in order to establish that </w:t>
      </w:r>
      <w:r w:rsidR="00536340" w:rsidRPr="00253DEF">
        <w:t xml:space="preserve">the claim is in accordance with the </w:t>
      </w:r>
      <w:r w:rsidR="00485C38">
        <w:t xml:space="preserve"> Deed and the </w:t>
      </w:r>
      <w:r w:rsidR="00536340" w:rsidRPr="00253DEF">
        <w:t>relevant Contract.</w:t>
      </w:r>
    </w:p>
    <w:p w14:paraId="47AB8626" w14:textId="78C17DDE" w:rsidR="00390176" w:rsidRPr="00253DEF" w:rsidRDefault="00390176" w:rsidP="002D5A5C">
      <w:pPr>
        <w:pStyle w:val="COTCOCLV3-ASDEFCON"/>
      </w:pPr>
      <w:r w:rsidRPr="00253DEF">
        <w:t>All claims for payment are to be submitted to the Authorised Officer in accordance with clause</w:t>
      </w:r>
      <w:r w:rsidR="00501F21">
        <w:t xml:space="preserve"> </w:t>
      </w:r>
      <w:r w:rsidR="00F6204A">
        <w:fldChar w:fldCharType="begin"/>
      </w:r>
      <w:r w:rsidR="00F6204A">
        <w:instrText xml:space="preserve"> REF _Ref436307094 \w \h </w:instrText>
      </w:r>
      <w:r w:rsidR="00F6204A">
        <w:fldChar w:fldCharType="separate"/>
      </w:r>
      <w:r w:rsidR="00E23E56">
        <w:t>2.2</w:t>
      </w:r>
      <w:r w:rsidR="00F6204A">
        <w:fldChar w:fldCharType="end"/>
      </w:r>
      <w:r w:rsidRPr="00253DEF">
        <w:t>.</w:t>
      </w:r>
    </w:p>
    <w:p w14:paraId="1A4636F3" w14:textId="77777777" w:rsidR="007636E9" w:rsidRPr="00253DEF" w:rsidRDefault="007636E9" w:rsidP="006D1CBC">
      <w:pPr>
        <w:pStyle w:val="COTCOCLV2-ASDEFCON"/>
      </w:pPr>
      <w:bookmarkStart w:id="931" w:name="_Ref435695096"/>
      <w:bookmarkStart w:id="932" w:name="_Toc480532001"/>
      <w:bookmarkStart w:id="933" w:name="_Toc505695135"/>
      <w:bookmarkStart w:id="934" w:name="_Toc506111901"/>
      <w:bookmarkStart w:id="935" w:name="_Toc175216177"/>
      <w:bookmarkStart w:id="936" w:name="_Ref111007734"/>
      <w:bookmarkStart w:id="937" w:name="_Toc229471756"/>
      <w:bookmarkStart w:id="938" w:name="_Toc153354140"/>
      <w:r w:rsidRPr="00253DEF">
        <w:t>Adjustments (</w:t>
      </w:r>
      <w:r w:rsidR="00CF2E21">
        <w:t>Core</w:t>
      </w:r>
      <w:r w:rsidRPr="00253DEF">
        <w:t>)</w:t>
      </w:r>
      <w:bookmarkEnd w:id="931"/>
      <w:bookmarkEnd w:id="932"/>
      <w:bookmarkEnd w:id="933"/>
      <w:bookmarkEnd w:id="934"/>
      <w:bookmarkEnd w:id="935"/>
      <w:bookmarkEnd w:id="938"/>
    </w:p>
    <w:p w14:paraId="12B6C546" w14:textId="2C9A897E" w:rsidR="007636E9" w:rsidRPr="003B03BD" w:rsidRDefault="007636E9" w:rsidP="00904D28">
      <w:pPr>
        <w:pStyle w:val="COTCOCLV3-ASDEFCON"/>
      </w:pPr>
      <w:r w:rsidRPr="00253DEF">
        <w:t xml:space="preserve">From the </w:t>
      </w:r>
      <w:del w:id="939" w:author="Prabhu, Akshata MS" w:date="2024-08-23T14:31:00Z">
        <w:r w:rsidR="003F1B39">
          <w:delText>first</w:delText>
        </w:r>
      </w:del>
      <w:ins w:id="940" w:author="Prabhu, Akshata MS" w:date="2024-08-23T14:31:00Z">
        <w:r>
          <w:t>s</w:t>
        </w:r>
        <w:r w:rsidRPr="00253DEF">
          <w:t>econd</w:t>
        </w:r>
      </w:ins>
      <w:r w:rsidRPr="00253DEF">
        <w:t xml:space="preserve"> </w:t>
      </w:r>
      <w:r>
        <w:t>a</w:t>
      </w:r>
      <w:r w:rsidRPr="00253DEF">
        <w:t>nniversary of the Effective Date</w:t>
      </w:r>
      <w:r w:rsidR="0046569A">
        <w:t xml:space="preserve"> specified in the Details Schedule</w:t>
      </w:r>
      <w:r w:rsidRPr="00253DEF">
        <w:t xml:space="preserve">, the Unit Prices shall be subject to annual adjustments to reflect changes in the cost of labour and materials in accordance with the </w:t>
      </w:r>
      <w:r w:rsidR="007C3D9B" w:rsidRPr="003B03BD">
        <w:t>Adjustment Formula</w:t>
      </w:r>
      <w:r w:rsidRPr="003B03BD">
        <w:t xml:space="preserve"> at Attachment D.</w:t>
      </w:r>
    </w:p>
    <w:p w14:paraId="08BABC5D" w14:textId="77777777" w:rsidR="007636E9" w:rsidRPr="00253DEF" w:rsidRDefault="007636E9" w:rsidP="002D5A5C">
      <w:pPr>
        <w:pStyle w:val="COTCOCLV3-ASDEFCON"/>
      </w:pPr>
      <w:bookmarkStart w:id="941" w:name="_Ref434924293"/>
      <w:r w:rsidRPr="00253DEF">
        <w:t xml:space="preserve">The Contractor shall submit a proposed change to the Deed to adjust the Unit Prices in accordance with Attachment D no earlier than </w:t>
      </w:r>
      <w:r w:rsidR="005E53C0">
        <w:t>30 days</w:t>
      </w:r>
      <w:r w:rsidRPr="00253DEF">
        <w:t xml:space="preserve"> prior to, and no later than </w:t>
      </w:r>
      <w:r w:rsidR="005E53C0">
        <w:t>30 days</w:t>
      </w:r>
      <w:r w:rsidRPr="00253DEF">
        <w:t xml:space="preserve"> after, the Adjustment Date.  If the proposed change:</w:t>
      </w:r>
      <w:bookmarkEnd w:id="941"/>
    </w:p>
    <w:p w14:paraId="7ED8FC85" w14:textId="4528B74A" w:rsidR="007636E9" w:rsidRPr="009A7249" w:rsidRDefault="007636E9" w:rsidP="002D5A5C">
      <w:pPr>
        <w:pStyle w:val="COTCOCLV4-ASDEFCON"/>
      </w:pPr>
      <w:r w:rsidRPr="009A7249">
        <w:t xml:space="preserve">is determined by the Commonwealth as being in accordance with the Deed, the Commonwealth shall issue an amendment to the Deed pursuant to clause </w:t>
      </w:r>
      <w:r w:rsidR="00F6204A">
        <w:fldChar w:fldCharType="begin"/>
      </w:r>
      <w:r w:rsidR="00F6204A">
        <w:instrText xml:space="preserve"> REF _Ref436307264 \w \h </w:instrText>
      </w:r>
      <w:r w:rsidR="00F6204A">
        <w:fldChar w:fldCharType="separate"/>
      </w:r>
      <w:r w:rsidR="00E23E56">
        <w:t>10.1</w:t>
      </w:r>
      <w:r w:rsidR="00F6204A">
        <w:fldChar w:fldCharType="end"/>
      </w:r>
      <w:r w:rsidRPr="009A7249">
        <w:t xml:space="preserve"> to amend the Unit Prices; or</w:t>
      </w:r>
    </w:p>
    <w:p w14:paraId="655C781E" w14:textId="66877EA0" w:rsidR="007636E9" w:rsidRDefault="007636E9" w:rsidP="002D5A5C">
      <w:pPr>
        <w:pStyle w:val="COTCOCLV4-ASDEFCON"/>
      </w:pPr>
      <w:r w:rsidRPr="009A7249">
        <w:t xml:space="preserve">is determined by the Commonwealth as not being in accordance with the Deed, the Commonwealth shall make any adjustments to the change proposed </w:t>
      </w:r>
      <w:r>
        <w:t xml:space="preserve">by the Contractor as the Commonwealth thinks necessary </w:t>
      </w:r>
      <w:r w:rsidRPr="009A7249">
        <w:t xml:space="preserve">and shall issue an amendment to the Deed pursuant to clause </w:t>
      </w:r>
      <w:r w:rsidR="00F6204A">
        <w:fldChar w:fldCharType="begin"/>
      </w:r>
      <w:r w:rsidR="00F6204A">
        <w:instrText xml:space="preserve"> REF _Ref436307298 \w \h </w:instrText>
      </w:r>
      <w:r w:rsidR="00F6204A">
        <w:fldChar w:fldCharType="separate"/>
      </w:r>
      <w:r w:rsidR="00E23E56">
        <w:t>10.1</w:t>
      </w:r>
      <w:r w:rsidR="00F6204A">
        <w:fldChar w:fldCharType="end"/>
      </w:r>
      <w:r w:rsidRPr="009A7249">
        <w:t xml:space="preserve"> to amend the Unit Prices. </w:t>
      </w:r>
    </w:p>
    <w:p w14:paraId="27791634" w14:textId="7CFE1FDA" w:rsidR="0046569A" w:rsidRPr="003B03BD" w:rsidRDefault="0046569A" w:rsidP="002D5A5C">
      <w:pPr>
        <w:pStyle w:val="COTCOCLV3-ASDEFCON"/>
      </w:pPr>
      <w:r>
        <w:t xml:space="preserve">Subject to clause </w:t>
      </w:r>
      <w:r>
        <w:fldChar w:fldCharType="begin"/>
      </w:r>
      <w:r>
        <w:instrText xml:space="preserve"> REF _Ref434924293 \w \h </w:instrText>
      </w:r>
      <w:r>
        <w:fldChar w:fldCharType="separate"/>
      </w:r>
      <w:r w:rsidR="00E23E56">
        <w:t>7.4.2</w:t>
      </w:r>
      <w:r>
        <w:fldChar w:fldCharType="end"/>
      </w:r>
      <w:r w:rsidRPr="00530086">
        <w:t xml:space="preserve">, the adjusted price or payment amount shall apply on and from the applicable Adjustment Date. </w:t>
      </w:r>
      <w:r>
        <w:t xml:space="preserve"> </w:t>
      </w:r>
      <w:r w:rsidRPr="00E671EF">
        <w:t xml:space="preserve">However, unless stated otherwise in an Official Order, the </w:t>
      </w:r>
      <w:r w:rsidR="007C3D9B" w:rsidRPr="003B03BD">
        <w:t>Adjustment Formula</w:t>
      </w:r>
      <w:r w:rsidRPr="003B03BD">
        <w:t xml:space="preserve"> at Attachment </w:t>
      </w:r>
      <w:r w:rsidR="005E53C0" w:rsidRPr="003B03BD">
        <w:t>D</w:t>
      </w:r>
      <w:r w:rsidRPr="003B03BD">
        <w:t xml:space="preserve"> shall not be applied to the Official Order. </w:t>
      </w:r>
    </w:p>
    <w:p w14:paraId="6B5593AB" w14:textId="77777777" w:rsidR="0046569A" w:rsidRPr="003B03BD" w:rsidRDefault="0046569A" w:rsidP="006D1CBC">
      <w:pPr>
        <w:pStyle w:val="COTCOCLV2-ASDEFCON"/>
      </w:pPr>
      <w:bookmarkStart w:id="942" w:name="_Ref435695107"/>
      <w:bookmarkStart w:id="943" w:name="_Toc480532002"/>
      <w:bookmarkStart w:id="944" w:name="_Toc505695136"/>
      <w:bookmarkStart w:id="945" w:name="_Toc506111902"/>
      <w:bookmarkStart w:id="946" w:name="_Toc175216178"/>
      <w:bookmarkStart w:id="947" w:name="_Toc153354141"/>
      <w:r w:rsidRPr="003B03BD">
        <w:t>Adjustments for Option to Extend (Core)</w:t>
      </w:r>
      <w:bookmarkEnd w:id="942"/>
      <w:bookmarkEnd w:id="943"/>
      <w:bookmarkEnd w:id="944"/>
      <w:bookmarkEnd w:id="945"/>
      <w:bookmarkEnd w:id="946"/>
      <w:bookmarkEnd w:id="947"/>
    </w:p>
    <w:p w14:paraId="4D0EEB99" w14:textId="21792815" w:rsidR="0046569A" w:rsidRPr="003B03BD" w:rsidRDefault="0046569A" w:rsidP="002D5A5C">
      <w:pPr>
        <w:pStyle w:val="COTCOCLV3-ASDEFCON"/>
      </w:pPr>
      <w:r w:rsidRPr="003B03BD">
        <w:t xml:space="preserve">If the Commonwealth exercises its option to extend the Term pursuant to clause </w:t>
      </w:r>
      <w:r w:rsidRPr="003B03BD">
        <w:fldChar w:fldCharType="begin"/>
      </w:r>
      <w:r w:rsidRPr="003B03BD">
        <w:instrText xml:space="preserve"> REF _Ref228680230 \r \h  \* MERGEFORMAT </w:instrText>
      </w:r>
      <w:r w:rsidRPr="003B03BD">
        <w:fldChar w:fldCharType="separate"/>
      </w:r>
      <w:r w:rsidR="00E23E56">
        <w:t>1.3</w:t>
      </w:r>
      <w:r w:rsidRPr="003B03BD">
        <w:fldChar w:fldCharType="end"/>
      </w:r>
      <w:r w:rsidRPr="003B03BD">
        <w:t xml:space="preserve">, then the Unit Prices shall be subject to adjustment in accordance with the </w:t>
      </w:r>
      <w:r w:rsidR="007C3D9B" w:rsidRPr="003B03BD">
        <w:t>Adjustment Formula</w:t>
      </w:r>
      <w:r w:rsidRPr="003B03BD">
        <w:t xml:space="preserve"> at Attachment D on the Expiry Date specified in the Details Schedule.</w:t>
      </w:r>
    </w:p>
    <w:p w14:paraId="50713CC0" w14:textId="77777777" w:rsidR="00390176" w:rsidRPr="00253DEF" w:rsidRDefault="00390176" w:rsidP="006D1CBC">
      <w:pPr>
        <w:pStyle w:val="COTCOCLV2-ASDEFCON"/>
      </w:pPr>
      <w:bookmarkStart w:id="948" w:name="_Ref435695367"/>
      <w:bookmarkStart w:id="949" w:name="_Toc480532003"/>
      <w:bookmarkStart w:id="950" w:name="_Toc505695137"/>
      <w:bookmarkStart w:id="951" w:name="_Toc506111903"/>
      <w:bookmarkStart w:id="952" w:name="_Toc175216179"/>
      <w:bookmarkStart w:id="953" w:name="_Toc153354142"/>
      <w:r w:rsidRPr="00253DEF">
        <w:t>Taxes and Duties (Core)</w:t>
      </w:r>
      <w:bookmarkEnd w:id="936"/>
      <w:bookmarkEnd w:id="937"/>
      <w:bookmarkEnd w:id="948"/>
      <w:bookmarkEnd w:id="949"/>
      <w:bookmarkEnd w:id="950"/>
      <w:bookmarkEnd w:id="951"/>
      <w:bookmarkEnd w:id="952"/>
      <w:bookmarkEnd w:id="953"/>
    </w:p>
    <w:p w14:paraId="2334685F" w14:textId="77777777" w:rsidR="003A72E1" w:rsidRDefault="003A72E1" w:rsidP="002D5A5C">
      <w:pPr>
        <w:pStyle w:val="COTCOCLV3-ASDEFCON"/>
      </w:pPr>
      <w:r>
        <w:t xml:space="preserve">All taxes, duties and government charges imposed or levied in Australia or overseas in connection with the Deed or any Contract shall be met by the Contractor and shall be included within the Contract Price. </w:t>
      </w:r>
    </w:p>
    <w:p w14:paraId="2C94B717" w14:textId="77777777" w:rsidR="003A72E1" w:rsidRDefault="003A72E1" w:rsidP="002D5A5C">
      <w:pPr>
        <w:pStyle w:val="COTCOCLV3-ASDEFCON"/>
      </w:pPr>
      <w:r>
        <w:t xml:space="preserve">The Contract Price set out in the Official Order includes GST for Supplies to be delivered under any Contract which are </w:t>
      </w:r>
      <w:r w:rsidR="00815440" w:rsidRPr="00994839">
        <w:t>t</w:t>
      </w:r>
      <w:r w:rsidRPr="00994839">
        <w:t xml:space="preserve">axable </w:t>
      </w:r>
      <w:r w:rsidR="00815440" w:rsidRPr="00994839">
        <w:t>s</w:t>
      </w:r>
      <w:r w:rsidRPr="00994839">
        <w:t>upplies</w:t>
      </w:r>
      <w:r>
        <w:t xml:space="preserve"> within the meaning of the GST Act. </w:t>
      </w:r>
    </w:p>
    <w:p w14:paraId="6040B822" w14:textId="5F9998FC" w:rsidR="003A72E1" w:rsidRDefault="003A72E1" w:rsidP="002D5A5C">
      <w:pPr>
        <w:pStyle w:val="COTCOCLV3-ASDEFCON"/>
      </w:pPr>
      <w:r>
        <w:t xml:space="preserve">The Contractor shall submit each claim for payment </w:t>
      </w:r>
      <w:r w:rsidR="0046569A">
        <w:t>under this</w:t>
      </w:r>
      <w:r>
        <w:t xml:space="preserve"> clause </w:t>
      </w:r>
      <w:r>
        <w:fldChar w:fldCharType="begin"/>
      </w:r>
      <w:r>
        <w:instrText xml:space="preserve"> REF _Ref265675619 \r \h </w:instrText>
      </w:r>
      <w:r>
        <w:fldChar w:fldCharType="separate"/>
      </w:r>
      <w:r w:rsidR="00E23E56">
        <w:t>7</w:t>
      </w:r>
      <w:r>
        <w:fldChar w:fldCharType="end"/>
      </w:r>
      <w:r>
        <w:t xml:space="preserve"> in the form of a valid tax invoice.  The tax invoice shall include the amount and method of calculation of any GST payable by the Contractor in relation to that claim for payment as a separate item. </w:t>
      </w:r>
    </w:p>
    <w:p w14:paraId="2DE4D4D5" w14:textId="77777777" w:rsidR="003A72E1" w:rsidRDefault="003A72E1" w:rsidP="002D5A5C">
      <w:pPr>
        <w:pStyle w:val="COTCOCLV3-ASDEFCON"/>
      </w:pPr>
      <w:r>
        <w:t xml:space="preserve">If the Contractor incorrectly states the amount of GST payable, or paid, by the Commonwealth on an otherwise valid tax invoice, the Contractor shall issue to the Commonwealth a valid </w:t>
      </w:r>
      <w:r w:rsidR="00815440">
        <w:t>a</w:t>
      </w:r>
      <w:r>
        <w:t xml:space="preserve">djustment </w:t>
      </w:r>
      <w:r w:rsidR="00815440">
        <w:t>n</w:t>
      </w:r>
      <w:r>
        <w:t>ote in accordance with the GST Act.</w:t>
      </w:r>
    </w:p>
    <w:p w14:paraId="3EC5B91C" w14:textId="77777777" w:rsidR="003A72E1" w:rsidRDefault="003A72E1" w:rsidP="002D5A5C">
      <w:pPr>
        <w:pStyle w:val="COTCOCLV3-ASDEFCON"/>
      </w:pPr>
      <w:bookmarkStart w:id="954" w:name="_Ref265675644"/>
      <w:r>
        <w:t>If the Commonwealth makes, or is assessed by the ATO as having made, a taxable supply to the Contractor under or in connection with the Deed or any Contract, the Commonwealth shall be entitled to recover from the Contractor upon presentation of a valid tax invoice, the amount of GST paid or payable by the Commonwealth to the ATO.</w:t>
      </w:r>
      <w:bookmarkEnd w:id="954"/>
      <w:r>
        <w:t xml:space="preserve"> </w:t>
      </w:r>
    </w:p>
    <w:p w14:paraId="425B36D2" w14:textId="369C5FC5" w:rsidR="003A72E1" w:rsidRPr="00EA3478" w:rsidRDefault="00261F5F" w:rsidP="002D5A5C">
      <w:pPr>
        <w:pStyle w:val="COTCOCLV3-ASDEFCON"/>
      </w:pPr>
      <w:r w:rsidRPr="0061743E">
        <w:t xml:space="preserve">If an amount calculated in accordance with </w:t>
      </w:r>
      <w:r w:rsidR="003A72E1">
        <w:t xml:space="preserve">clause </w:t>
      </w:r>
      <w:r w:rsidR="003A72E1">
        <w:fldChar w:fldCharType="begin"/>
      </w:r>
      <w:r w:rsidR="003A72E1">
        <w:instrText xml:space="preserve"> REF _Ref265675644 \r \h </w:instrText>
      </w:r>
      <w:r w:rsidR="003A72E1">
        <w:fldChar w:fldCharType="separate"/>
      </w:r>
      <w:r w:rsidR="00E23E56">
        <w:t>7.6.5</w:t>
      </w:r>
      <w:r w:rsidR="003A72E1">
        <w:fldChar w:fldCharType="end"/>
      </w:r>
      <w:r w:rsidR="003A72E1">
        <w:t xml:space="preserve"> </w:t>
      </w:r>
      <w:r w:rsidRPr="0061743E">
        <w:t>is to the credit of the Commonwealth,</w:t>
      </w:r>
      <w:r>
        <w:t xml:space="preserve"> </w:t>
      </w:r>
      <w:r w:rsidRPr="0061743E">
        <w:t>the amount is</w:t>
      </w:r>
      <w:r w:rsidDel="00261F5F">
        <w:t xml:space="preserve"> </w:t>
      </w:r>
      <w:r w:rsidR="003A72E1">
        <w:t xml:space="preserve">a debt </w:t>
      </w:r>
      <w:r w:rsidR="005E53C0">
        <w:t>due to</w:t>
      </w:r>
      <w:r w:rsidR="003A72E1" w:rsidRPr="00EA3478">
        <w:t xml:space="preserve"> the Commonwealth </w:t>
      </w:r>
      <w:r>
        <w:t>for the purposes of</w:t>
      </w:r>
      <w:r w:rsidR="003A72E1" w:rsidRPr="00EA3478">
        <w:t xml:space="preserve"> clause </w:t>
      </w:r>
      <w:r w:rsidR="003A72E1" w:rsidRPr="00EA3478">
        <w:fldChar w:fldCharType="begin"/>
      </w:r>
      <w:r w:rsidR="003A72E1" w:rsidRPr="00EA3478">
        <w:instrText xml:space="preserve"> REF _Ref265675667 \r \h </w:instrText>
      </w:r>
      <w:r w:rsidR="00EA3478">
        <w:instrText xml:space="preserve"> \* MERGEFORMAT </w:instrText>
      </w:r>
      <w:r w:rsidR="003A72E1" w:rsidRPr="00EA3478">
        <w:fldChar w:fldCharType="separate"/>
      </w:r>
      <w:r w:rsidR="00E23E56">
        <w:t>12.4</w:t>
      </w:r>
      <w:r w:rsidR="003A72E1" w:rsidRPr="00EA3478">
        <w:fldChar w:fldCharType="end"/>
      </w:r>
      <w:r w:rsidR="003A72E1" w:rsidRPr="00EA3478">
        <w:t>.</w:t>
      </w:r>
    </w:p>
    <w:p w14:paraId="4052F35A" w14:textId="77777777" w:rsidR="00390176" w:rsidRPr="00253DEF" w:rsidRDefault="008450BC" w:rsidP="006D1CBC">
      <w:pPr>
        <w:pStyle w:val="COTCOCLV2-ASDEFCON"/>
      </w:pPr>
      <w:bookmarkStart w:id="955" w:name="_Ref228680261"/>
      <w:bookmarkStart w:id="956" w:name="_Toc229471759"/>
      <w:bookmarkStart w:id="957" w:name="_Toc480532004"/>
      <w:bookmarkStart w:id="958" w:name="_Toc505695138"/>
      <w:bookmarkStart w:id="959" w:name="_Toc506111904"/>
      <w:bookmarkStart w:id="960" w:name="_Toc175216180"/>
      <w:bookmarkStart w:id="961" w:name="_Toc96403573"/>
      <w:bookmarkStart w:id="962" w:name="_Toc153354143"/>
      <w:bookmarkEnd w:id="925"/>
      <w:bookmarkEnd w:id="926"/>
      <w:bookmarkEnd w:id="927"/>
      <w:bookmarkEnd w:id="928"/>
      <w:r w:rsidRPr="00253DEF">
        <w:t>Late Payments</w:t>
      </w:r>
      <w:r w:rsidR="00C2055B" w:rsidRPr="00253DEF">
        <w:t xml:space="preserve"> (</w:t>
      </w:r>
      <w:ins w:id="963" w:author="Prabhu, Akshata MS" w:date="2024-08-23T14:31:00Z">
        <w:r w:rsidR="00750139" w:rsidRPr="00253DEF">
          <w:t xml:space="preserve">RFT </w:t>
        </w:r>
      </w:ins>
      <w:r w:rsidR="00C2055B" w:rsidRPr="00253DEF">
        <w:t>Core)</w:t>
      </w:r>
      <w:bookmarkEnd w:id="955"/>
      <w:bookmarkEnd w:id="956"/>
      <w:bookmarkEnd w:id="957"/>
      <w:bookmarkEnd w:id="958"/>
      <w:bookmarkEnd w:id="959"/>
      <w:bookmarkEnd w:id="960"/>
      <w:bookmarkEnd w:id="962"/>
    </w:p>
    <w:p w14:paraId="3F9967E3" w14:textId="77777777" w:rsidR="009B79D5" w:rsidRDefault="009B79D5">
      <w:pPr>
        <w:pStyle w:val="NoteToDrafters-ASDEFCON"/>
        <w:rPr>
          <w:del w:id="964" w:author="Prabhu, Akshata MS" w:date="2024-08-23T14:31:00Z"/>
        </w:rPr>
      </w:pPr>
      <w:del w:id="965" w:author="Prabhu, Akshata MS" w:date="2024-08-23T14:31:00Z">
        <w:r>
          <w:delTex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delText>
        </w:r>
      </w:del>
    </w:p>
    <w:p w14:paraId="7B334362" w14:textId="77777777" w:rsidR="009B79D5" w:rsidRDefault="00EB7A73" w:rsidP="00871DDC">
      <w:pPr>
        <w:pStyle w:val="NoteToDraftersBullets-ASDEFCON"/>
        <w:rPr>
          <w:del w:id="966" w:author="Prabhu, Akshata MS" w:date="2024-08-23T14:31:00Z"/>
        </w:rPr>
      </w:pPr>
      <w:del w:id="967" w:author="Prabhu, Akshata MS" w:date="2024-08-23T14:31:00Z">
        <w:r>
          <w:fldChar w:fldCharType="begin"/>
        </w:r>
        <w:r>
          <w:delInstrText xml:space="preserve"> HYPERLINK "https://www.finance.gov.au/publications/resource-management-guides/supplier-pay-time-or-pay-interest-policy-rmg-417" </w:delInstrText>
        </w:r>
        <w:r>
          <w:fldChar w:fldCharType="separate"/>
        </w:r>
        <w:r w:rsidR="00B31F2D" w:rsidRPr="007452AF">
          <w:rPr>
            <w:rStyle w:val="Hyperlink"/>
          </w:rPr>
          <w:delText>https://www.finance.gov.au/publications/resource-management-guides/supplier-pay-time-or-pay-interest-policy-rmg-417</w:delText>
        </w:r>
        <w:r>
          <w:rPr>
            <w:rStyle w:val="Hyperlink"/>
          </w:rPr>
          <w:fldChar w:fldCharType="end"/>
        </w:r>
        <w:r w:rsidR="00B31F2D">
          <w:delText xml:space="preserve"> </w:delText>
        </w:r>
      </w:del>
    </w:p>
    <w:p w14:paraId="494E8E19" w14:textId="79C59FC3" w:rsidR="007B4346" w:rsidRPr="00253DEF" w:rsidRDefault="007B4346" w:rsidP="006D1CBC">
      <w:pPr>
        <w:pStyle w:val="NoteToTenderers-ASDEFCON"/>
        <w:rPr>
          <w:ins w:id="968" w:author="Prabhu, Akshata MS" w:date="2024-08-23T14:31:00Z"/>
        </w:rPr>
      </w:pPr>
      <w:ins w:id="969" w:author="Prabhu, Akshata MS" w:date="2024-08-23T14:31:00Z">
        <w:r w:rsidRPr="00253DEF">
          <w:t xml:space="preserve">Note to tenderers: </w:t>
        </w:r>
        <w:r w:rsidR="00CE3E7E">
          <w:t xml:space="preserve"> </w:t>
        </w:r>
        <w:r w:rsidRPr="00253DEF">
          <w:t>This clause will only be used if</w:t>
        </w:r>
        <w:r w:rsidR="00174E39">
          <w:t xml:space="preserve"> </w:t>
        </w:r>
        <w:r w:rsidR="00475745">
          <w:t xml:space="preserve">any Official Orders entered into under standing offer arrangements are </w:t>
        </w:r>
        <w:r w:rsidR="00174E39">
          <w:t>valued up to and including $1 million (GST inclusive)</w:t>
        </w:r>
        <w:r>
          <w:t>.</w:t>
        </w:r>
      </w:ins>
    </w:p>
    <w:p w14:paraId="65AE3D15" w14:textId="4F0A3899" w:rsidR="007B4346" w:rsidRPr="00253DEF" w:rsidRDefault="007B4346" w:rsidP="002D5A5C">
      <w:pPr>
        <w:pStyle w:val="COTCOCLV3-ASDEFCON"/>
      </w:pPr>
      <w:bookmarkStart w:id="970" w:name="_Ref404589325"/>
      <w:r>
        <w:t>I</w:t>
      </w:r>
      <w:r w:rsidRPr="00253DEF">
        <w:t xml:space="preserve">f payment of an amount due </w:t>
      </w:r>
      <w:r w:rsidR="005229BF">
        <w:t xml:space="preserve">to the Contractor </w:t>
      </w:r>
      <w:r w:rsidRPr="00253DEF">
        <w:t>under a Contract is made late</w:t>
      </w:r>
      <w:r w:rsidR="00353927" w:rsidRPr="007026F3">
        <w:t xml:space="preserve">, </w:t>
      </w:r>
      <w:r w:rsidR="00353927" w:rsidRPr="001A089E">
        <w:t xml:space="preserve">the Commonwealth shall pay interest on the unpaid amount, </w:t>
      </w:r>
      <w:r w:rsidR="00353927" w:rsidRPr="001A089E">
        <w:rPr>
          <w:lang w:eastAsia="zh-CN"/>
        </w:rPr>
        <w:t>whether or not the Contractor has submitted a separate invoice for the interest.</w:t>
      </w:r>
      <w:bookmarkEnd w:id="970"/>
    </w:p>
    <w:p w14:paraId="686A2CF6" w14:textId="768A6CB4" w:rsidR="007B4346" w:rsidRPr="00253DEF" w:rsidRDefault="007B4346" w:rsidP="002D5A5C">
      <w:pPr>
        <w:pStyle w:val="COTCOCLV3-ASDEFCON"/>
      </w:pPr>
      <w:r w:rsidRPr="00253DEF">
        <w:t xml:space="preserve">Interest payable by the Commonwealth under </w:t>
      </w:r>
      <w:r w:rsidR="00FF4490">
        <w:t xml:space="preserve">this </w:t>
      </w:r>
      <w:r w:rsidRPr="00253DEF">
        <w:t xml:space="preserve">clause </w:t>
      </w:r>
      <w:r w:rsidR="00FF4490">
        <w:fldChar w:fldCharType="begin"/>
      </w:r>
      <w:r w:rsidR="00FF4490">
        <w:instrText xml:space="preserve"> REF _Ref228680261 \r \h </w:instrText>
      </w:r>
      <w:r w:rsidR="00FF4490">
        <w:fldChar w:fldCharType="separate"/>
      </w:r>
      <w:r w:rsidR="00E23E56">
        <w:t>7.7</w:t>
      </w:r>
      <w:r w:rsidR="00FF4490">
        <w:fldChar w:fldCharType="end"/>
      </w:r>
      <w:r>
        <w:t xml:space="preserve"> </w:t>
      </w:r>
      <w:r w:rsidRPr="00253DEF">
        <w:t>shall be calculated in accordance with the following formula:</w:t>
      </w:r>
    </w:p>
    <w:p w14:paraId="4C4BCD81" w14:textId="357E2623" w:rsidR="007B4346" w:rsidRPr="00253DEF" w:rsidRDefault="007B4346" w:rsidP="00EB7A73">
      <w:pPr>
        <w:pStyle w:val="COTCOCLV3NONUM-ASDEFCON"/>
      </w:pPr>
      <w:r w:rsidRPr="00253DEF">
        <w:t>Interest payment</w:t>
      </w:r>
      <w:r w:rsidR="005229BF">
        <w:t xml:space="preserve"> =</w:t>
      </w:r>
      <w:r w:rsidRPr="00253DEF">
        <w:t xml:space="preserve"> </w:t>
      </w:r>
      <w:r w:rsidR="005229BF">
        <w:rPr>
          <w:position w:val="-24"/>
        </w:rPr>
        <w:object w:dxaOrig="1120" w:dyaOrig="620" w14:anchorId="032F00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fillcolor="window">
            <v:imagedata r:id="rId16" o:title=""/>
          </v:shape>
          <o:OLEObject Type="Embed" ProgID="Equation.3" ShapeID="_x0000_i1025" DrawAspect="Content" ObjectID="_1785928653" r:id="rId17"/>
        </w:object>
      </w:r>
      <w:r w:rsidR="005229BF">
        <w:t>.</w:t>
      </w:r>
    </w:p>
    <w:p w14:paraId="1317BC89" w14:textId="78ACF139" w:rsidR="007B4346" w:rsidRPr="00253DEF" w:rsidRDefault="009B79D5" w:rsidP="00904D28">
      <w:pPr>
        <w:pStyle w:val="COTCOCLV3NONUM-ASDEFCON"/>
      </w:pPr>
      <w:del w:id="971" w:author="Prabhu, Akshata MS" w:date="2024-08-23T14:31:00Z">
        <w:r>
          <w:delText>w</w:delText>
        </w:r>
        <w:r w:rsidR="007B4346" w:rsidRPr="00253DEF">
          <w:delText>here</w:delText>
        </w:r>
      </w:del>
      <w:ins w:id="972" w:author="Prabhu, Akshata MS" w:date="2024-08-23T14:31:00Z">
        <w:r w:rsidR="007B4346" w:rsidRPr="00253DEF">
          <w:t>Where</w:t>
        </w:r>
      </w:ins>
      <w:r w:rsidR="007B4346" w:rsidRPr="00253DEF">
        <w:t>:</w:t>
      </w:r>
    </w:p>
    <w:p w14:paraId="10A8921D" w14:textId="5E32BA0D" w:rsidR="007B4346" w:rsidRPr="00253DEF" w:rsidRDefault="007B4346" w:rsidP="00EB7A73">
      <w:pPr>
        <w:pStyle w:val="COTCOCLV3NONUM-ASDEFCON"/>
      </w:pPr>
      <w:r w:rsidRPr="00253DEF">
        <w:t>"I</w:t>
      </w:r>
      <w:r w:rsidR="00F6204A">
        <w:t>%</w:t>
      </w:r>
      <w:r w:rsidRPr="00253DEF">
        <w:t xml:space="preserve">" </w:t>
      </w:r>
      <w:del w:id="973" w:author="Prabhu, Akshata MS" w:date="2024-08-23T14:31:00Z">
        <w:r w:rsidR="009B79D5">
          <w:tab/>
        </w:r>
      </w:del>
      <w:r w:rsidRPr="00253DEF">
        <w:t xml:space="preserve">means the </w:t>
      </w:r>
      <w:r w:rsidR="005229BF">
        <w:t xml:space="preserve">ATO sourced </w:t>
      </w:r>
      <w:r w:rsidRPr="00F979A6">
        <w:t>General Interest Charge</w:t>
      </w:r>
      <w:r w:rsidRPr="00253DEF">
        <w:t xml:space="preserve"> </w:t>
      </w:r>
      <w:r w:rsidR="005229BF">
        <w:t>r</w:t>
      </w:r>
      <w:r w:rsidRPr="00253DEF">
        <w:t xml:space="preserve">ate current at the due date of payment </w:t>
      </w:r>
      <w:r w:rsidR="00DC562F" w:rsidRPr="00DC562F">
        <w:t xml:space="preserve">expressed </w:t>
      </w:r>
      <w:r w:rsidR="005229BF">
        <w:t>as a percentage</w:t>
      </w:r>
      <w:del w:id="974" w:author="Prabhu, Akshata MS" w:date="2024-08-23T14:31:00Z">
        <w:r w:rsidR="009B79D5">
          <w:delText>;</w:delText>
        </w:r>
      </w:del>
      <w:ins w:id="975" w:author="Prabhu, Akshata MS" w:date="2024-08-23T14:31:00Z">
        <w:r w:rsidR="00A942A6">
          <w:t>.</w:t>
        </w:r>
      </w:ins>
    </w:p>
    <w:p w14:paraId="2DFA1ACF" w14:textId="50B42EB3" w:rsidR="007B4346" w:rsidRPr="00253DEF" w:rsidRDefault="007B4346" w:rsidP="00904D28">
      <w:pPr>
        <w:pStyle w:val="COTCOCLV3NONUM-ASDEFCON"/>
      </w:pPr>
      <w:r w:rsidRPr="00253DEF">
        <w:t xml:space="preserve">"P" </w:t>
      </w:r>
      <w:del w:id="976" w:author="Prabhu, Akshata MS" w:date="2024-08-23T14:31:00Z">
        <w:r w:rsidR="009B79D5">
          <w:tab/>
        </w:r>
      </w:del>
      <w:r w:rsidRPr="00253DEF">
        <w:t>means the amount of the late payment</w:t>
      </w:r>
      <w:del w:id="977" w:author="Prabhu, Akshata MS" w:date="2024-08-23T14:31:00Z">
        <w:r w:rsidR="009B79D5">
          <w:delText>; and</w:delText>
        </w:r>
      </w:del>
      <w:ins w:id="978" w:author="Prabhu, Akshata MS" w:date="2024-08-23T14:31:00Z">
        <w:r w:rsidR="00A942A6">
          <w:t>.</w:t>
        </w:r>
      </w:ins>
      <w:r w:rsidRPr="00253DEF">
        <w:t xml:space="preserve"> </w:t>
      </w:r>
    </w:p>
    <w:p w14:paraId="6EE33A7B" w14:textId="2B706C3C" w:rsidR="007B4346" w:rsidRPr="00253DEF" w:rsidRDefault="007B4346" w:rsidP="00EB7A73">
      <w:pPr>
        <w:pStyle w:val="COTCOCLV3NONUM-ASDEFCON"/>
      </w:pPr>
      <w:r w:rsidRPr="00253DEF">
        <w:t xml:space="preserve">"n" </w:t>
      </w:r>
      <w:del w:id="979" w:author="Prabhu, Akshata MS" w:date="2024-08-23T14:31:00Z">
        <w:r w:rsidR="009B79D5">
          <w:tab/>
        </w:r>
      </w:del>
      <w:r w:rsidRPr="00253DEF">
        <w:t xml:space="preserve">means the number of days </w:t>
      </w:r>
      <w:r>
        <w:t>that the payment was late</w:t>
      </w:r>
      <w:r w:rsidRPr="00253DEF">
        <w:t xml:space="preserve"> up to and including the day that payment is made.</w:t>
      </w:r>
    </w:p>
    <w:p w14:paraId="1E47853C" w14:textId="3C35A624" w:rsidR="007B4346" w:rsidRDefault="007B4346" w:rsidP="002D5A5C">
      <w:pPr>
        <w:pStyle w:val="COTCOCLV3-ASDEFCON"/>
      </w:pPr>
      <w:r>
        <w:t xml:space="preserve">Interest shall only be payable in accordance with this clause </w:t>
      </w:r>
      <w:r>
        <w:fldChar w:fldCharType="begin"/>
      </w:r>
      <w:r>
        <w:instrText xml:space="preserve"> REF _Ref228680261 \r \h </w:instrText>
      </w:r>
      <w:r>
        <w:fldChar w:fldCharType="separate"/>
      </w:r>
      <w:r w:rsidR="00E23E56">
        <w:t>7.7</w:t>
      </w:r>
      <w:r>
        <w:fldChar w:fldCharType="end"/>
      </w:r>
      <w:r>
        <w:t xml:space="preserve"> if the interest amount exceeds A$10</w:t>
      </w:r>
      <w:r w:rsidR="005B3522">
        <w:t>0</w:t>
      </w:r>
      <w:r>
        <w:t>.</w:t>
      </w:r>
    </w:p>
    <w:p w14:paraId="38CF0EB6" w14:textId="77777777" w:rsidR="00520FA7" w:rsidRPr="00A00485" w:rsidRDefault="00520FA7" w:rsidP="006D1CBC">
      <w:pPr>
        <w:pStyle w:val="COTCOCLV2-ASDEFCON"/>
      </w:pPr>
      <w:bookmarkStart w:id="980" w:name="_Toc480532005"/>
      <w:bookmarkStart w:id="981" w:name="_Toc505695139"/>
      <w:bookmarkStart w:id="982" w:name="_Toc506111905"/>
      <w:bookmarkStart w:id="983" w:name="_Toc175216181"/>
      <w:bookmarkStart w:id="984" w:name="_Toc153354144"/>
      <w:r w:rsidRPr="00A00485">
        <w:t>Cost Principles</w:t>
      </w:r>
      <w:r>
        <w:t xml:space="preserve"> </w:t>
      </w:r>
      <w:r w:rsidRPr="00A00485">
        <w:t>(Core)</w:t>
      </w:r>
      <w:bookmarkEnd w:id="980"/>
      <w:bookmarkEnd w:id="981"/>
      <w:bookmarkEnd w:id="982"/>
      <w:bookmarkEnd w:id="983"/>
      <w:bookmarkEnd w:id="984"/>
    </w:p>
    <w:p w14:paraId="7A7433A1" w14:textId="12F50028" w:rsidR="00520FA7" w:rsidRDefault="00520FA7" w:rsidP="002D5A5C">
      <w:pPr>
        <w:pStyle w:val="COTCOCLV3-ASDEFCON"/>
      </w:pPr>
      <w:r w:rsidRPr="00A00485">
        <w:t xml:space="preserve">Without in any way affecting or overriding the other terms of the Deed or any Contract, the Commonwealth may apply the </w:t>
      </w:r>
      <w:del w:id="985" w:author="Prabhu, Akshata MS" w:date="2024-08-23T14:31:00Z">
        <w:r w:rsidR="004E4BC6">
          <w:delText>CASG</w:delText>
        </w:r>
      </w:del>
      <w:ins w:id="986" w:author="Prabhu, Akshata MS" w:date="2024-08-23T14:31:00Z">
        <w:r w:rsidR="00033C65">
          <w:t>Defence</w:t>
        </w:r>
      </w:ins>
      <w:r w:rsidR="00033C65">
        <w:t xml:space="preserve"> </w:t>
      </w:r>
      <w:r w:rsidRPr="00A00485">
        <w:t>Cost Principles when considering any</w:t>
      </w:r>
      <w:r>
        <w:t>:</w:t>
      </w:r>
    </w:p>
    <w:p w14:paraId="26258111" w14:textId="77777777" w:rsidR="00033C65" w:rsidRPr="00E04A4C" w:rsidRDefault="00520FA7" w:rsidP="00A3286B">
      <w:pPr>
        <w:pStyle w:val="ASDEFCONOption"/>
        <w:rPr>
          <w:del w:id="987" w:author="Prabhu, Akshata MS" w:date="2024-08-23T14:31:00Z"/>
        </w:rPr>
      </w:pPr>
      <w:del w:id="988" w:author="Prabhu, Akshata MS" w:date="2024-08-23T14:31:00Z">
        <w:r w:rsidRPr="00667450">
          <w:delText xml:space="preserve">price for any change </w:delText>
        </w:r>
        <w:r w:rsidR="005E53C0">
          <w:delText xml:space="preserve">proposal </w:delText>
        </w:r>
        <w:r w:rsidRPr="00667450">
          <w:delText>to the Deed or any Contract</w:delText>
        </w:r>
        <w:r>
          <w:delText xml:space="preserve"> under clause </w:delText>
        </w:r>
        <w:r w:rsidR="00A942A6">
          <w:fldChar w:fldCharType="begin"/>
        </w:r>
        <w:r w:rsidR="00A942A6">
          <w:delInstrText xml:space="preserve"> REF _Ref436307641 \w \h </w:delInstrText>
        </w:r>
        <w:r w:rsidR="00A942A6">
          <w:fldChar w:fldCharType="separate"/>
        </w:r>
        <w:r w:rsidR="00F266D0">
          <w:delText>10.1</w:delText>
        </w:r>
        <w:r w:rsidR="00A942A6">
          <w:fldChar w:fldCharType="end"/>
        </w:r>
        <w:r w:rsidRPr="00667450">
          <w:delText>; or</w:delText>
        </w:r>
      </w:del>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033C65" w14:paraId="4E386E43" w14:textId="77777777" w:rsidTr="00A3286B">
        <w:trPr>
          <w:ins w:id="989" w:author="Prabhu, Akshata MS" w:date="2024-08-23T14:31:00Z"/>
        </w:trPr>
        <w:tc>
          <w:tcPr>
            <w:tcW w:w="8221" w:type="dxa"/>
            <w:shd w:val="clear" w:color="auto" w:fill="auto"/>
          </w:tcPr>
          <w:p w14:paraId="19ABB135" w14:textId="7DD9C347" w:rsidR="00033C65" w:rsidRDefault="00033C65" w:rsidP="00A3286B">
            <w:pPr>
              <w:pStyle w:val="ASDEFCONOption"/>
              <w:rPr>
                <w:ins w:id="990" w:author="Prabhu, Akshata MS" w:date="2024-08-23T14:31:00Z"/>
              </w:rPr>
            </w:pPr>
            <w:ins w:id="991" w:author="Prabhu, Akshata MS" w:date="2024-08-23T14:31:00Z">
              <w:r w:rsidRPr="00E04A4C">
                <w:t>Option:</w:t>
              </w:r>
              <w:r>
                <w:t xml:space="preserve">  For use when Defence Cost Principles are applied</w:t>
              </w:r>
            </w:ins>
          </w:p>
          <w:p w14:paraId="6AB9EC8F" w14:textId="77777777" w:rsidR="00033C65" w:rsidRPr="00E04A4C" w:rsidRDefault="00033C65" w:rsidP="00A3286B">
            <w:pPr>
              <w:pStyle w:val="NoteToDrafters-ASDEFCON"/>
              <w:rPr>
                <w:ins w:id="992" w:author="Prabhu, Akshata MS" w:date="2024-08-23T14:31:00Z"/>
              </w:rPr>
            </w:pPr>
            <w:ins w:id="993" w:author="Prabhu, Akshata MS" w:date="2024-08-23T14:31:00Z">
              <w:r>
                <w:t>Note to drafters:  Use unless not required as per cl 2.31. of the Defence Cost Principles</w:t>
              </w:r>
            </w:ins>
          </w:p>
          <w:p w14:paraId="79B50D87" w14:textId="402C5A8A" w:rsidR="00033C65" w:rsidRPr="00EC11EF" w:rsidRDefault="00033C65" w:rsidP="00033C65">
            <w:pPr>
              <w:pStyle w:val="COTCOCLV4-ASDEFCON"/>
              <w:numPr>
                <w:ilvl w:val="3"/>
                <w:numId w:val="26"/>
              </w:numPr>
              <w:rPr>
                <w:ins w:id="994" w:author="Prabhu, Akshata MS" w:date="2024-08-23T14:31:00Z"/>
              </w:rPr>
            </w:pPr>
            <w:ins w:id="995" w:author="Prabhu, Akshata MS" w:date="2024-08-23T14:31:00Z">
              <w:r w:rsidRPr="00EC11EF">
                <w:t xml:space="preserve">price for any </w:t>
              </w:r>
              <w:r>
                <w:t xml:space="preserve">change proposal to the Deed or any Contract under clause </w:t>
              </w:r>
              <w:r>
                <w:fldChar w:fldCharType="begin"/>
              </w:r>
              <w:r>
                <w:instrText xml:space="preserve"> REF _Ref436901498 \r \h </w:instrText>
              </w:r>
              <w:r>
                <w:fldChar w:fldCharType="separate"/>
              </w:r>
              <w:r>
                <w:t>10.1</w:t>
              </w:r>
              <w:r>
                <w:fldChar w:fldCharType="end"/>
              </w:r>
              <w:r w:rsidRPr="00794A90">
                <w:t xml:space="preserve"> or</w:t>
              </w:r>
            </w:ins>
          </w:p>
          <w:p w14:paraId="31D4DD3E" w14:textId="77777777" w:rsidR="00033C65" w:rsidRDefault="00033C65" w:rsidP="00A3286B">
            <w:pPr>
              <w:pStyle w:val="COTCOCLV4-ASDEFCON"/>
              <w:numPr>
                <w:ilvl w:val="0"/>
                <w:numId w:val="0"/>
              </w:numPr>
              <w:rPr>
                <w:ins w:id="996" w:author="Prabhu, Akshata MS" w:date="2024-08-23T14:31:00Z"/>
              </w:rPr>
            </w:pPr>
          </w:p>
        </w:tc>
      </w:tr>
    </w:tbl>
    <w:p w14:paraId="4D6103A4" w14:textId="77777777" w:rsidR="00033C65" w:rsidRDefault="00033C65" w:rsidP="00EB7A73">
      <w:pPr>
        <w:pStyle w:val="COTCOCLV3-ASDEFCON"/>
        <w:numPr>
          <w:ilvl w:val="0"/>
          <w:numId w:val="0"/>
        </w:numPr>
        <w:ind w:left="851"/>
      </w:pPr>
    </w:p>
    <w:p w14:paraId="772CF8B3" w14:textId="77777777" w:rsidR="00520FA7" w:rsidRPr="00667450" w:rsidRDefault="00520FA7" w:rsidP="007070EF">
      <w:pPr>
        <w:pStyle w:val="COTCOCLV4-ASDEFCON"/>
      </w:pPr>
      <w:r w:rsidRPr="00667450">
        <w:t xml:space="preserve">claim for costs if the Deed or any Contract is terminated. </w:t>
      </w:r>
    </w:p>
    <w:p w14:paraId="134DDAF9" w14:textId="77777777" w:rsidR="00390176" w:rsidRPr="007070EF" w:rsidRDefault="00E4305D" w:rsidP="006D1CBC">
      <w:pPr>
        <w:pStyle w:val="COTCOCLV1-ASDEFCON"/>
      </w:pPr>
      <w:bookmarkStart w:id="997" w:name="_Subject_to_clause"/>
      <w:bookmarkStart w:id="998" w:name="_The_Contractor_shall"/>
      <w:bookmarkStart w:id="999" w:name="_SI_=_UA"/>
      <w:bookmarkStart w:id="1000" w:name="_Hlt111007994"/>
      <w:bookmarkStart w:id="1001" w:name="_Toc96403574"/>
      <w:bookmarkStart w:id="1002" w:name="_Ref111007951"/>
      <w:bookmarkStart w:id="1003" w:name="_Ref111007968"/>
      <w:bookmarkStart w:id="1004" w:name="_Ref111008006"/>
      <w:bookmarkStart w:id="1005" w:name="_Toc229471760"/>
      <w:bookmarkStart w:id="1006" w:name="_Ref265129157"/>
      <w:bookmarkStart w:id="1007" w:name="_Toc480532006"/>
      <w:bookmarkStart w:id="1008" w:name="_Toc505695140"/>
      <w:bookmarkStart w:id="1009" w:name="_Toc506111906"/>
      <w:bookmarkStart w:id="1010" w:name="_Toc175216182"/>
      <w:bookmarkStart w:id="1011" w:name="_Toc153354145"/>
      <w:bookmarkEnd w:id="961"/>
      <w:bookmarkEnd w:id="997"/>
      <w:bookmarkEnd w:id="998"/>
      <w:bookmarkEnd w:id="999"/>
      <w:bookmarkEnd w:id="1000"/>
      <w:r>
        <w:t>INSURANCE AND LIABILITY</w:t>
      </w:r>
      <w:bookmarkEnd w:id="1001"/>
      <w:bookmarkEnd w:id="1002"/>
      <w:bookmarkEnd w:id="1003"/>
      <w:bookmarkEnd w:id="1004"/>
      <w:bookmarkEnd w:id="1005"/>
      <w:bookmarkEnd w:id="1006"/>
      <w:bookmarkEnd w:id="1007"/>
      <w:bookmarkEnd w:id="1008"/>
      <w:bookmarkEnd w:id="1009"/>
      <w:bookmarkEnd w:id="1010"/>
      <w:bookmarkEnd w:id="1011"/>
    </w:p>
    <w:p w14:paraId="2CD64452" w14:textId="77777777" w:rsidR="00390176" w:rsidRPr="00253DEF" w:rsidRDefault="00390176" w:rsidP="006D1CBC">
      <w:pPr>
        <w:pStyle w:val="COTCOCLV2-ASDEFCON"/>
      </w:pPr>
      <w:bookmarkStart w:id="1012" w:name="_Toc96403575"/>
      <w:bookmarkStart w:id="1013" w:name="_Ref110936743"/>
      <w:bookmarkStart w:id="1014" w:name="_Ref111008014"/>
      <w:bookmarkStart w:id="1015" w:name="_Ref228679629"/>
      <w:bookmarkStart w:id="1016" w:name="_Toc229471761"/>
      <w:bookmarkStart w:id="1017" w:name="_Toc480532007"/>
      <w:bookmarkStart w:id="1018" w:name="_Toc505695141"/>
      <w:bookmarkStart w:id="1019" w:name="_Toc506111907"/>
      <w:bookmarkStart w:id="1020" w:name="_Toc175216183"/>
      <w:bookmarkStart w:id="1021" w:name="_Toc153354146"/>
      <w:r w:rsidRPr="00253DEF">
        <w:t>Indemnity (Core)</w:t>
      </w:r>
      <w:bookmarkEnd w:id="1012"/>
      <w:bookmarkEnd w:id="1013"/>
      <w:bookmarkEnd w:id="1014"/>
      <w:bookmarkEnd w:id="1015"/>
      <w:bookmarkEnd w:id="1016"/>
      <w:bookmarkEnd w:id="1017"/>
      <w:bookmarkEnd w:id="1018"/>
      <w:bookmarkEnd w:id="1019"/>
      <w:bookmarkEnd w:id="1020"/>
      <w:bookmarkEnd w:id="1021"/>
      <w:r w:rsidRPr="00253DEF">
        <w:t xml:space="preserve"> </w:t>
      </w:r>
    </w:p>
    <w:p w14:paraId="3307CAAB" w14:textId="77777777" w:rsidR="00BA5CEF" w:rsidRPr="00253DEF" w:rsidRDefault="00390176" w:rsidP="002D5A5C">
      <w:pPr>
        <w:pStyle w:val="COTCOCLV3-ASDEFCON"/>
      </w:pPr>
      <w:r w:rsidRPr="00253DEF">
        <w:t>The Contractor shall indemnify the Commonwealth</w:t>
      </w:r>
      <w:r w:rsidR="0046569A">
        <w:t xml:space="preserve"> and the Commonwealth Personnel</w:t>
      </w:r>
      <w:r w:rsidRPr="00253DEF">
        <w:t xml:space="preserve"> against </w:t>
      </w:r>
      <w:r w:rsidR="00BA580B" w:rsidRPr="00253DEF">
        <w:t xml:space="preserve">any </w:t>
      </w:r>
      <w:r w:rsidRPr="00253DEF">
        <w:t>liability, loss, damage, costs (</w:t>
      </w:r>
      <w:r w:rsidR="00BA580B" w:rsidRPr="00253DEF">
        <w:t xml:space="preserve">including the cost of any settlement and legal costs and expenses </w:t>
      </w:r>
      <w:r w:rsidRPr="00253DEF">
        <w:t xml:space="preserve">on a solicitor and own client basis) and expenses arising out of or </w:t>
      </w:r>
      <w:r w:rsidR="00E04845">
        <w:t xml:space="preserve">in connection with </w:t>
      </w:r>
      <w:r w:rsidRPr="00253DEF">
        <w:t xml:space="preserve">a default or unlawful or negligent act or omission on the part of the Contractor, </w:t>
      </w:r>
      <w:r w:rsidR="005E53C0">
        <w:t>Contractor</w:t>
      </w:r>
      <w:r w:rsidRPr="00253DEF">
        <w:t xml:space="preserve"> </w:t>
      </w:r>
      <w:r w:rsidR="0046569A">
        <w:t>Personnel</w:t>
      </w:r>
      <w:r w:rsidR="00A942A6">
        <w:t>,</w:t>
      </w:r>
      <w:r w:rsidRPr="00253DEF">
        <w:t xml:space="preserve"> Subcontractors</w:t>
      </w:r>
      <w:r w:rsidR="00A942A6">
        <w:t xml:space="preserve"> or Subcontractor Personnel</w:t>
      </w:r>
      <w:r w:rsidRPr="00253DEF">
        <w:t xml:space="preserve">.  The Contractor’s liability to indemnify the Commonwealth shall be reduced proportionally to the extent that any </w:t>
      </w:r>
      <w:r w:rsidR="00406FB8" w:rsidRPr="00253DEF">
        <w:t xml:space="preserve">unlawful or negligent </w:t>
      </w:r>
      <w:r w:rsidRPr="00253DEF">
        <w:t xml:space="preserve">act or omission on the part of the Commonwealth or any person </w:t>
      </w:r>
      <w:r w:rsidR="00BA5CEF" w:rsidRPr="00253DEF">
        <w:t>through</w:t>
      </w:r>
      <w:r w:rsidR="00BA580B" w:rsidRPr="00253DEF">
        <w:t xml:space="preserve"> whom</w:t>
      </w:r>
      <w:r w:rsidR="00BA5CEF" w:rsidRPr="00253DEF">
        <w:t xml:space="preserve"> the Commonwealth</w:t>
      </w:r>
      <w:r w:rsidR="00BA580B" w:rsidRPr="00253DEF">
        <w:t xml:space="preserve"> is acting (but not including the Contractor, </w:t>
      </w:r>
      <w:r w:rsidR="005E53C0">
        <w:t>Contractor</w:t>
      </w:r>
      <w:r w:rsidR="00BA580B" w:rsidRPr="00253DEF">
        <w:t xml:space="preserve"> </w:t>
      </w:r>
      <w:r w:rsidR="0046569A">
        <w:t>Personnel</w:t>
      </w:r>
      <w:r w:rsidR="00A942A6">
        <w:t>,</w:t>
      </w:r>
      <w:r w:rsidR="00BA580B" w:rsidRPr="00253DEF">
        <w:t xml:space="preserve"> Subcont</w:t>
      </w:r>
      <w:r w:rsidR="00E7483C" w:rsidRPr="00253DEF">
        <w:t>r</w:t>
      </w:r>
      <w:r w:rsidR="00BA580B" w:rsidRPr="00253DEF">
        <w:t>actors</w:t>
      </w:r>
      <w:r w:rsidR="00A942A6">
        <w:t xml:space="preserve"> or Subcontractor Personnel</w:t>
      </w:r>
      <w:r w:rsidR="00BA580B" w:rsidRPr="00253DEF">
        <w:t>)</w:t>
      </w:r>
      <w:r w:rsidR="00406FB8" w:rsidRPr="00253DEF">
        <w:t xml:space="preserve"> </w:t>
      </w:r>
      <w:r w:rsidR="00BA5CEF" w:rsidRPr="00253DEF">
        <w:t xml:space="preserve">contributed to the liability, loss, damage, costs or expenses. </w:t>
      </w:r>
    </w:p>
    <w:p w14:paraId="4CF6C388" w14:textId="77777777" w:rsidR="001B31D6" w:rsidRDefault="001B31D6" w:rsidP="006D1CBC">
      <w:pPr>
        <w:pStyle w:val="COTCOCLV2-ASDEFCON"/>
      </w:pPr>
      <w:bookmarkStart w:id="1022" w:name="_Ref265129181"/>
      <w:bookmarkStart w:id="1023" w:name="_Toc480532008"/>
      <w:bookmarkStart w:id="1024" w:name="_Toc505695142"/>
      <w:bookmarkStart w:id="1025" w:name="_Toc506111908"/>
      <w:bookmarkStart w:id="1026" w:name="_Toc175216184"/>
      <w:bookmarkStart w:id="1027" w:name="_Ref263077098"/>
      <w:bookmarkStart w:id="1028" w:name="_Toc96403576"/>
      <w:bookmarkStart w:id="1029" w:name="_Ref97016377"/>
      <w:bookmarkStart w:id="1030" w:name="_Ref101147987"/>
      <w:bookmarkStart w:id="1031" w:name="_Ref111008024"/>
      <w:bookmarkStart w:id="1032" w:name="_Toc229471762"/>
      <w:bookmarkStart w:id="1033" w:name="_Toc153354147"/>
      <w:r>
        <w:t>Intellectual Property Indemnity (Core)</w:t>
      </w:r>
      <w:bookmarkEnd w:id="1022"/>
      <w:bookmarkEnd w:id="1023"/>
      <w:bookmarkEnd w:id="1024"/>
      <w:bookmarkEnd w:id="1025"/>
      <w:bookmarkEnd w:id="1026"/>
      <w:bookmarkEnd w:id="1033"/>
    </w:p>
    <w:p w14:paraId="31B82833" w14:textId="77777777" w:rsidR="001B31D6" w:rsidRDefault="001B31D6" w:rsidP="002D5A5C">
      <w:pPr>
        <w:pStyle w:val="COTCOCLV3-ASDEFCON"/>
      </w:pPr>
      <w:r>
        <w:t>The Contractor shall indemnify the Commonwealth</w:t>
      </w:r>
      <w:r w:rsidR="0046569A">
        <w:t>, Commonwealth Personnel,</w:t>
      </w:r>
      <w:r>
        <w:t xml:space="preserve"> licensees or sub-licensees against any liability, loss, damage, cost (including the cost of any settlement and legal costs and expenses on a solicitor and own client basis), compensation or expense sustained or incurred by the Commonwealth which arises out of any action, claim, dispute, suit or proceeding brought by any third party in respect of any</w:t>
      </w:r>
      <w:r w:rsidR="00572666">
        <w:t>:</w:t>
      </w:r>
    </w:p>
    <w:p w14:paraId="00EB06AC" w14:textId="5E4BA23C" w:rsidR="00572666" w:rsidRDefault="00572666" w:rsidP="002D5A5C">
      <w:pPr>
        <w:pStyle w:val="COTCOCLV4-ASDEFCON"/>
      </w:pPr>
      <w:bookmarkStart w:id="1034" w:name="_Ref206838142"/>
      <w:r>
        <w:t>infringement or alleged infringement of that third party’s IP rights including Moral Rights when the infringement or alleged infringement arises out of any activity permitted under any licence or assignment</w:t>
      </w:r>
      <w:r>
        <w:rPr>
          <w:b/>
        </w:rPr>
        <w:t xml:space="preserve"> </w:t>
      </w:r>
      <w:r>
        <w:t xml:space="preserve">referred to in clause </w:t>
      </w:r>
      <w:r w:rsidR="001B76C2">
        <w:fldChar w:fldCharType="begin"/>
      </w:r>
      <w:r w:rsidR="001B76C2">
        <w:instrText xml:space="preserve"> REF _Ref265129212 \w \h </w:instrText>
      </w:r>
      <w:r w:rsidR="001B76C2">
        <w:fldChar w:fldCharType="separate"/>
      </w:r>
      <w:r w:rsidR="00E23E56">
        <w:t>4</w:t>
      </w:r>
      <w:r w:rsidR="001B76C2">
        <w:fldChar w:fldCharType="end"/>
      </w:r>
      <w:r>
        <w:t xml:space="preserve"> or otherwise under the Deed or any Contract; or</w:t>
      </w:r>
      <w:bookmarkEnd w:id="1034"/>
    </w:p>
    <w:p w14:paraId="536B954D" w14:textId="77777777" w:rsidR="00572666" w:rsidRDefault="00572666" w:rsidP="002D5A5C">
      <w:pPr>
        <w:pStyle w:val="COTCOCLV4-ASDEFCON"/>
      </w:pPr>
      <w:r>
        <w:t xml:space="preserve">breach or alleged breach of any duty of confidentiality owed to that third party, when the breach is caused by any act or omission on the part of the Contractor or any </w:t>
      </w:r>
      <w:r w:rsidR="00F92508">
        <w:t xml:space="preserve">Contractor </w:t>
      </w:r>
      <w:r w:rsidR="00345F89">
        <w:t>Personnel</w:t>
      </w:r>
      <w:r w:rsidR="00A942A6">
        <w:t>,</w:t>
      </w:r>
      <w:r w:rsidR="00345F89">
        <w:t xml:space="preserve"> </w:t>
      </w:r>
      <w:r>
        <w:t>Subcontractors</w:t>
      </w:r>
      <w:r w:rsidR="00A942A6">
        <w:t xml:space="preserve"> or Subcontractor Personnel</w:t>
      </w:r>
      <w:r>
        <w:t xml:space="preserve"> (whether or not such act or omission constitutes a breach of the Deed or any Contract). </w:t>
      </w:r>
    </w:p>
    <w:p w14:paraId="614B9A3E" w14:textId="6FFFF49B" w:rsidR="00572666" w:rsidRDefault="00572666" w:rsidP="002D5A5C">
      <w:pPr>
        <w:pStyle w:val="COTCOCLV3-ASDEFCON"/>
      </w:pPr>
      <w:r>
        <w:t xml:space="preserve">For the purposes of this clause </w:t>
      </w:r>
      <w:r>
        <w:fldChar w:fldCharType="begin"/>
      </w:r>
      <w:r>
        <w:instrText xml:space="preserve"> REF _Ref265129181 \w \h </w:instrText>
      </w:r>
      <w:r>
        <w:fldChar w:fldCharType="separate"/>
      </w:r>
      <w:r w:rsidR="00E23E56">
        <w:t>8.2</w:t>
      </w:r>
      <w:r>
        <w:fldChar w:fldCharType="end"/>
      </w:r>
      <w:r>
        <w:t xml:space="preserve">, ‘infringement’ includes unauthorised acts which would, but for the operation of section 163 of the </w:t>
      </w:r>
      <w:r>
        <w:rPr>
          <w:i/>
        </w:rPr>
        <w:t>Patents Act 1990</w:t>
      </w:r>
      <w:r w:rsidR="00345F89">
        <w:rPr>
          <w:i/>
        </w:rPr>
        <w:t xml:space="preserve"> </w:t>
      </w:r>
      <w:r w:rsidR="00345F89">
        <w:t>(Cth)</w:t>
      </w:r>
      <w:r>
        <w:t xml:space="preserve">, section 96 of the </w:t>
      </w:r>
      <w:r>
        <w:rPr>
          <w:i/>
        </w:rPr>
        <w:t xml:space="preserve">Designs Act </w:t>
      </w:r>
      <w:r w:rsidRPr="00345F89">
        <w:rPr>
          <w:i/>
        </w:rPr>
        <w:t>2003</w:t>
      </w:r>
      <w:r w:rsidR="00345F89">
        <w:t xml:space="preserve"> (Cth)</w:t>
      </w:r>
      <w:r>
        <w:t xml:space="preserve">, section 183 of the </w:t>
      </w:r>
      <w:r>
        <w:rPr>
          <w:i/>
        </w:rPr>
        <w:t>Copyright Act 1968</w:t>
      </w:r>
      <w:r w:rsidR="00345F89">
        <w:rPr>
          <w:i/>
        </w:rPr>
        <w:t xml:space="preserve"> </w:t>
      </w:r>
      <w:r w:rsidR="00345F89">
        <w:t>(Cth)</w:t>
      </w:r>
      <w:r>
        <w:t xml:space="preserve">, and section 25 of the </w:t>
      </w:r>
      <w:r>
        <w:rPr>
          <w:i/>
        </w:rPr>
        <w:t>Circuits Layout Act 1989</w:t>
      </w:r>
      <w:r w:rsidR="00345F89">
        <w:t xml:space="preserve"> (Cth)</w:t>
      </w:r>
      <w:r>
        <w:t xml:space="preserve">, constitute an infringement. </w:t>
      </w:r>
    </w:p>
    <w:p w14:paraId="2C6917B6" w14:textId="77777777" w:rsidR="00744FDF" w:rsidRDefault="00744FDF" w:rsidP="006D1CBC">
      <w:pPr>
        <w:pStyle w:val="COTCOCLV2-ASDEFCON"/>
      </w:pPr>
      <w:bookmarkStart w:id="1035" w:name="_Ref265129360"/>
      <w:bookmarkStart w:id="1036" w:name="_Toc480532009"/>
      <w:bookmarkStart w:id="1037" w:name="_Toc505695143"/>
      <w:bookmarkStart w:id="1038" w:name="_Toc506111909"/>
      <w:bookmarkStart w:id="1039" w:name="_Toc175216185"/>
      <w:bookmarkStart w:id="1040" w:name="_Toc153354148"/>
      <w:r>
        <w:t xml:space="preserve">Limitation of Liability </w:t>
      </w:r>
      <w:r w:rsidR="00D07B98">
        <w:t>(Optional)</w:t>
      </w:r>
      <w:bookmarkEnd w:id="1027"/>
      <w:bookmarkEnd w:id="1035"/>
      <w:bookmarkEnd w:id="1036"/>
      <w:bookmarkEnd w:id="1037"/>
      <w:bookmarkEnd w:id="1038"/>
      <w:bookmarkEnd w:id="1039"/>
      <w:bookmarkEnd w:id="1040"/>
      <w:r w:rsidR="00D07B98">
        <w:t xml:space="preserve"> </w:t>
      </w:r>
    </w:p>
    <w:p w14:paraId="07D52FD6" w14:textId="77777777" w:rsidR="00B31F2D" w:rsidRDefault="008151E1">
      <w:pPr>
        <w:pStyle w:val="NoteToDrafters-ASDEFCON"/>
        <w:rPr>
          <w:del w:id="1041" w:author="Prabhu, Akshata MS" w:date="2024-08-23T14:31:00Z"/>
        </w:rPr>
      </w:pPr>
      <w:bookmarkStart w:id="1042" w:name="_Ref263076634"/>
      <w:r w:rsidRPr="006A4A2D">
        <w:t xml:space="preserve">Note to drafters:  A liability risk assessment is to be undertaken by the </w:t>
      </w:r>
      <w:r w:rsidRPr="00B621BE">
        <w:t>Commonwealth</w:t>
      </w:r>
      <w:r w:rsidRPr="006A4A2D">
        <w:t xml:space="preserve"> in accordance with the </w:t>
      </w:r>
      <w:r>
        <w:t xml:space="preserve">Defence Liability Principles and the </w:t>
      </w:r>
      <w:r w:rsidRPr="006A4A2D">
        <w:t xml:space="preserve">standard Defence methodology described in the Liability Risk </w:t>
      </w:r>
      <w:r>
        <w:t>Assessment template</w:t>
      </w:r>
      <w:r w:rsidRPr="006A4A2D">
        <w:t>,</w:t>
      </w:r>
      <w:r>
        <w:t xml:space="preserve"> both of</w:t>
      </w:r>
      <w:r w:rsidRPr="006A4A2D">
        <w:t xml:space="preserve"> which can be accessed at</w:t>
      </w:r>
      <w:del w:id="1043" w:author="Prabhu, Akshata MS" w:date="2024-08-23T14:31:00Z">
        <w:r w:rsidR="00B31F2D">
          <w:delText xml:space="preserve">: </w:delText>
        </w:r>
      </w:del>
    </w:p>
    <w:p w14:paraId="1898E33C" w14:textId="77777777" w:rsidR="00B31F2D" w:rsidRDefault="00AF3F0E" w:rsidP="00871DDC">
      <w:pPr>
        <w:pStyle w:val="NoteToDraftersBullets-ASDEFCON"/>
        <w:rPr>
          <w:del w:id="1044" w:author="Prabhu, Akshata MS" w:date="2024-08-23T14:31:00Z"/>
        </w:rPr>
      </w:pPr>
      <w:del w:id="1045" w:author="Prabhu, Akshata MS" w:date="2024-08-23T14:31:00Z">
        <w:r w:rsidRPr="00871DDC">
          <w:delText>http://drnet.defence.gov.au/casg/commercial/UndertakingProcurementinDefence/Pages/Liability-Risk-Management.aspx</w:delText>
        </w:r>
        <w:r w:rsidR="008151E1" w:rsidRPr="006A4A2D">
          <w:delText xml:space="preserve">  </w:delText>
        </w:r>
      </w:del>
    </w:p>
    <w:p w14:paraId="3E2DB739" w14:textId="1CEE3D2C" w:rsidR="008151E1" w:rsidRPr="006A4A2D" w:rsidRDefault="008151E1" w:rsidP="00EB7A73">
      <w:pPr>
        <w:pStyle w:val="NoteToDrafters-ASDEFCON"/>
      </w:pPr>
      <w:ins w:id="1046" w:author="Prabhu, Akshata MS" w:date="2024-08-23T14:31:00Z">
        <w:r w:rsidRPr="006A4A2D">
          <w:t xml:space="preserve"> </w:t>
        </w:r>
        <w:r w:rsidR="00EB7A73">
          <w:fldChar w:fldCharType="begin"/>
        </w:r>
        <w:r w:rsidR="00EB7A73">
          <w:instrText xml:space="preserve"> HYPERLINK "http://drnet.defence.gov.au/casg/commercial/UndertakingProcurementinDefence/Pages/Liability-Risk-Management.aspx" </w:instrText>
        </w:r>
        <w:r w:rsidR="00EB7A73">
          <w:fldChar w:fldCharType="separate"/>
        </w:r>
        <w:r w:rsidR="007150C6" w:rsidRPr="001C40B8">
          <w:rPr>
            <w:rStyle w:val="Hyperlink"/>
          </w:rPr>
          <w:t>http://drnet.defence.gov.au/casg/commercial/UndertakingProcurementinDefence/Pages/Liability-Risk-Management.aspx</w:t>
        </w:r>
        <w:r w:rsidR="00EB7A73">
          <w:rPr>
            <w:rStyle w:val="Hyperlink"/>
          </w:rPr>
          <w:fldChar w:fldCharType="end"/>
        </w:r>
        <w:r w:rsidRPr="006A4A2D">
          <w:t xml:space="preserve">  </w:t>
        </w:r>
      </w:ins>
      <w:r w:rsidRPr="006A4A2D">
        <w:t xml:space="preserve">The liability risk assessment provides the basis for determining the liability caps in this clause </w:t>
      </w:r>
      <w:r>
        <w:fldChar w:fldCharType="begin"/>
      </w:r>
      <w:r>
        <w:instrText xml:space="preserve"> REF _Ref265129360 \r \h </w:instrText>
      </w:r>
      <w:r>
        <w:fldChar w:fldCharType="separate"/>
      </w:r>
      <w:r w:rsidR="00E23E56">
        <w:t>8.3</w:t>
      </w:r>
      <w:r>
        <w:fldChar w:fldCharType="end"/>
      </w:r>
      <w:r w:rsidRPr="006A4A2D">
        <w:t xml:space="preserve"> and </w:t>
      </w:r>
      <w:r>
        <w:t xml:space="preserve">the </w:t>
      </w:r>
      <w:r w:rsidRPr="006A4A2D">
        <w:t xml:space="preserve">insurance requirements in clause </w:t>
      </w:r>
      <w:r>
        <w:fldChar w:fldCharType="begin"/>
      </w:r>
      <w:r>
        <w:instrText xml:space="preserve"> REF _Ref263078081 \r \h </w:instrText>
      </w:r>
      <w:r>
        <w:fldChar w:fldCharType="separate"/>
      </w:r>
      <w:r w:rsidR="00E23E56">
        <w:t>8.4</w:t>
      </w:r>
      <w:r>
        <w:fldChar w:fldCharType="end"/>
      </w:r>
      <w:r w:rsidRPr="006A4A2D">
        <w:t>.</w:t>
      </w:r>
    </w:p>
    <w:p w14:paraId="7ADAE370" w14:textId="77777777" w:rsidR="008151E1" w:rsidRDefault="008151E1" w:rsidP="006D1CBC">
      <w:pPr>
        <w:pStyle w:val="NoteToTenderers-ASDEFCON"/>
      </w:pPr>
      <w:r w:rsidRPr="006A4A2D">
        <w:t xml:space="preserve">Note to tenderers:  The liability </w:t>
      </w:r>
      <w:r>
        <w:t>caps</w:t>
      </w:r>
      <w:r w:rsidRPr="006A4A2D">
        <w:t xml:space="preserve"> were determined by the Commonwealth based on a liability risk assessment conducted in accordance with the Defence Liability </w:t>
      </w:r>
      <w:r>
        <w:t xml:space="preserve">Principles and the standard Defence methodology described in the Liability </w:t>
      </w:r>
      <w:r w:rsidRPr="006A4A2D">
        <w:t xml:space="preserve">Risk </w:t>
      </w:r>
      <w:r>
        <w:t>Assessment template</w:t>
      </w:r>
      <w:r w:rsidRPr="006A4A2D">
        <w:t xml:space="preserve">, </w:t>
      </w:r>
      <w:r>
        <w:t xml:space="preserve">both of </w:t>
      </w:r>
      <w:r w:rsidRPr="006A4A2D">
        <w:t>which can be accessed at</w:t>
      </w:r>
      <w:r>
        <w:t>:</w:t>
      </w:r>
    </w:p>
    <w:p w14:paraId="3C523B01" w14:textId="77777777" w:rsidR="008151E1" w:rsidRPr="006A4A2D" w:rsidRDefault="00EB7A73" w:rsidP="00871DDC">
      <w:pPr>
        <w:pStyle w:val="NoteToTenderersBullets-ASDEFCON"/>
        <w:rPr>
          <w:del w:id="1047" w:author="Prabhu, Akshata MS" w:date="2024-08-23T14:31:00Z"/>
          <w:rFonts w:cs="Arial"/>
        </w:rPr>
      </w:pPr>
      <w:del w:id="1048" w:author="Prabhu, Akshata MS" w:date="2024-08-23T14:31:00Z">
        <w:r>
          <w:fldChar w:fldCharType="begin"/>
        </w:r>
        <w:r>
          <w:delInstrText xml:space="preserve"> HYPERLINK</w:delInstrText>
        </w:r>
        <w:r>
          <w:delInstrText xml:space="preserve"> "https://www.defence.gov.au/business-industry/procurement/policies-guidelines-templates/procurement-guidance/liability-risk-management" </w:delInstrText>
        </w:r>
        <w:r>
          <w:fldChar w:fldCharType="separate"/>
        </w:r>
        <w:r w:rsidR="001E4D80">
          <w:rPr>
            <w:rStyle w:val="Hyperlink"/>
          </w:rPr>
          <w:delText>https://www.defence.gov.au/business-industry/procurement/policies-guidelines-templates/procurement-guidance/liability-risk-management</w:delText>
        </w:r>
        <w:r>
          <w:rPr>
            <w:rStyle w:val="Hyperlink"/>
          </w:rPr>
          <w:fldChar w:fldCharType="end"/>
        </w:r>
        <w:r w:rsidR="008151E1" w:rsidRPr="006A4A2D">
          <w:rPr>
            <w:rFonts w:cs="Arial"/>
          </w:rPr>
          <w:delText>.</w:delText>
        </w:r>
      </w:del>
    </w:p>
    <w:p w14:paraId="3A5448CF" w14:textId="109931F5" w:rsidR="008151E1" w:rsidRPr="006A4A2D" w:rsidRDefault="00EB7A73" w:rsidP="00352C5F">
      <w:pPr>
        <w:pStyle w:val="NoteToTenderers-ASDEFCON"/>
        <w:rPr>
          <w:ins w:id="1049" w:author="Prabhu, Akshata MS" w:date="2024-08-23T14:31:00Z"/>
          <w:rFonts w:cs="Arial"/>
        </w:rPr>
      </w:pPr>
      <w:ins w:id="1050" w:author="Prabhu, Akshata MS" w:date="2024-08-23T14:31:00Z">
        <w:r>
          <w:fldChar w:fldCharType="begin"/>
        </w:r>
        <w:r>
          <w:instrText xml:space="preserve"> HYPERLINK "https://www.defence.gov.au/business-industry/procurement/policies-guidelines-templates/liability-risk-management" </w:instrText>
        </w:r>
        <w:r>
          <w:fldChar w:fldCharType="separate"/>
        </w:r>
        <w:r w:rsidR="00052864" w:rsidRPr="000A5AC9">
          <w:rPr>
            <w:rStyle w:val="Hyperlink"/>
          </w:rPr>
          <w:t>https://www.defence.gov.au/business-industry/procurement/policies-guidelines-templates/liability-risk-management</w:t>
        </w:r>
        <w:r>
          <w:rPr>
            <w:rStyle w:val="Hyperlink"/>
          </w:rPr>
          <w:fldChar w:fldCharType="end"/>
        </w:r>
        <w:r w:rsidR="008151E1" w:rsidRPr="006A4A2D">
          <w:rPr>
            <w:rFonts w:cs="Arial"/>
          </w:rPr>
          <w:t>.</w:t>
        </w:r>
      </w:ins>
    </w:p>
    <w:p w14:paraId="53B7F711" w14:textId="6C39DA73" w:rsidR="00CC0615" w:rsidRPr="00345F89" w:rsidRDefault="00744FDF" w:rsidP="002D5A5C">
      <w:pPr>
        <w:pStyle w:val="COTCOCLV3-ASDEFCON"/>
      </w:pPr>
      <w:bookmarkStart w:id="1051" w:name="_Ref263610270"/>
      <w:bookmarkStart w:id="1052" w:name="_Ref404591841"/>
      <w:r w:rsidRPr="00345F89">
        <w:t>Subject to</w:t>
      </w:r>
      <w:r w:rsidR="00CB0862" w:rsidRPr="00345F89">
        <w:t xml:space="preserve"> clause </w:t>
      </w:r>
      <w:r w:rsidR="00CB0862" w:rsidRPr="00345F89">
        <w:fldChar w:fldCharType="begin"/>
      </w:r>
      <w:r w:rsidR="00CB0862" w:rsidRPr="00345F89">
        <w:instrText xml:space="preserve"> REF _Ref263076513 \r \h </w:instrText>
      </w:r>
      <w:r w:rsidR="00345F89" w:rsidRPr="00345F89">
        <w:instrText xml:space="preserve"> \* MERGEFORMAT </w:instrText>
      </w:r>
      <w:r w:rsidR="00CB0862" w:rsidRPr="00345F89">
        <w:fldChar w:fldCharType="separate"/>
      </w:r>
      <w:r w:rsidR="00E23E56">
        <w:t>8.3.2</w:t>
      </w:r>
      <w:r w:rsidR="00CB0862" w:rsidRPr="00345F89">
        <w:fldChar w:fldCharType="end"/>
      </w:r>
      <w:r w:rsidRPr="00345F89">
        <w:t xml:space="preserve">, the liability of the </w:t>
      </w:r>
      <w:r w:rsidR="00CB0862" w:rsidRPr="00345F89">
        <w:t>Contractor</w:t>
      </w:r>
      <w:r w:rsidRPr="00345F89">
        <w:t xml:space="preserve"> to the Commonwealth arising out of the </w:t>
      </w:r>
      <w:r w:rsidR="00CB0862" w:rsidRPr="00345F89">
        <w:t>Contractor</w:t>
      </w:r>
      <w:r w:rsidRPr="00345F89">
        <w:t xml:space="preserve">’s performance of the </w:t>
      </w:r>
      <w:r w:rsidR="00CB0862" w:rsidRPr="00345F89">
        <w:t xml:space="preserve">Deed and any </w:t>
      </w:r>
      <w:r w:rsidRPr="00345F89">
        <w:t>Contract will be limited</w:t>
      </w:r>
      <w:r w:rsidR="00CC0615" w:rsidRPr="00345F89">
        <w:t xml:space="preserve"> </w:t>
      </w:r>
      <w:r w:rsidR="00345F89" w:rsidRPr="00345F89">
        <w:t>to the amounts specified in the Details Schedule</w:t>
      </w:r>
      <w:r w:rsidR="001A65DA">
        <w:t xml:space="preserve"> </w:t>
      </w:r>
      <w:r w:rsidR="00CC0615" w:rsidRPr="00345F89">
        <w:t>as follows</w:t>
      </w:r>
      <w:bookmarkEnd w:id="1042"/>
      <w:bookmarkEnd w:id="1051"/>
      <w:r w:rsidR="00CC0615" w:rsidRPr="00345F89">
        <w:t>:</w:t>
      </w:r>
      <w:bookmarkEnd w:id="1052"/>
    </w:p>
    <w:p w14:paraId="538E2044" w14:textId="7DB7DD42" w:rsidR="00CC0615" w:rsidRPr="00345F89" w:rsidRDefault="00CC0615" w:rsidP="002D5A5C">
      <w:pPr>
        <w:pStyle w:val="COTCOCLV4-ASDEFCON"/>
      </w:pPr>
      <w:bookmarkStart w:id="1053" w:name="_Ref265129554"/>
      <w:bookmarkStart w:id="1054" w:name="_Ref436900171"/>
      <w:r w:rsidRPr="00345F89">
        <w:t xml:space="preserve">for liability for obligations and warranties under clause </w:t>
      </w:r>
      <w:r w:rsidR="00B927AE" w:rsidRPr="00345F89">
        <w:fldChar w:fldCharType="begin"/>
      </w:r>
      <w:r w:rsidR="00B927AE" w:rsidRPr="00345F89">
        <w:instrText xml:space="preserve"> REF _Ref265129613 \w \h </w:instrText>
      </w:r>
      <w:r w:rsidR="00345F89">
        <w:instrText xml:space="preserve"> \* MERGEFORMAT </w:instrText>
      </w:r>
      <w:r w:rsidR="00B927AE" w:rsidRPr="00345F89">
        <w:fldChar w:fldCharType="separate"/>
      </w:r>
      <w:r w:rsidR="00E23E56">
        <w:t>9</w:t>
      </w:r>
      <w:r w:rsidR="00B927AE" w:rsidRPr="00345F89">
        <w:fldChar w:fldCharType="end"/>
      </w:r>
      <w:r w:rsidRPr="00345F89">
        <w:t xml:space="preserve">, in aggregate </w:t>
      </w:r>
      <w:r w:rsidR="001A65DA">
        <w:t>to the amount specified in the Details Schedule</w:t>
      </w:r>
      <w:bookmarkEnd w:id="1053"/>
      <w:bookmarkEnd w:id="1054"/>
    </w:p>
    <w:p w14:paraId="0E78A96C" w14:textId="77777777" w:rsidR="00CC0615" w:rsidRPr="00345F89" w:rsidRDefault="00CC0615" w:rsidP="002D5A5C">
      <w:pPr>
        <w:pStyle w:val="COTCOCLV4-ASDEFCON"/>
      </w:pPr>
      <w:bookmarkStart w:id="1055" w:name="_Ref436900184"/>
      <w:r w:rsidRPr="00345F89">
        <w:t xml:space="preserve">for loss </w:t>
      </w:r>
      <w:r w:rsidR="00360FC3" w:rsidRPr="00345F89">
        <w:t>of</w:t>
      </w:r>
      <w:r w:rsidRPr="00345F89">
        <w:t xml:space="preserve">, or damage to, the Supplies, in aggregate to </w:t>
      </w:r>
      <w:r w:rsidR="001A65DA">
        <w:t>the amount specified in the Details Schedule</w:t>
      </w:r>
      <w:r w:rsidRPr="00345F89">
        <w:t>;</w:t>
      </w:r>
      <w:bookmarkEnd w:id="1055"/>
    </w:p>
    <w:p w14:paraId="46084A1C" w14:textId="77777777" w:rsidR="00CC0615" w:rsidRPr="00345F89" w:rsidRDefault="00CC0615" w:rsidP="002D5A5C">
      <w:pPr>
        <w:pStyle w:val="COTCOCLV4-ASDEFCON"/>
      </w:pPr>
      <w:bookmarkStart w:id="1056" w:name="_Ref265129561"/>
      <w:bookmarkStart w:id="1057" w:name="_Ref436900197"/>
      <w:r w:rsidRPr="00345F89">
        <w:t xml:space="preserve">for loss of, or damage to, </w:t>
      </w:r>
      <w:r w:rsidR="00935FA5" w:rsidRPr="00345F89">
        <w:t xml:space="preserve">Defence </w:t>
      </w:r>
      <w:r w:rsidR="00637BE1" w:rsidRPr="00345F89">
        <w:t>p</w:t>
      </w:r>
      <w:r w:rsidRPr="00345F89">
        <w:t xml:space="preserve">roperty, including CMCA, in aggregate to </w:t>
      </w:r>
      <w:r w:rsidR="001A65DA">
        <w:t>the amount specified in the Details Schedule</w:t>
      </w:r>
      <w:r w:rsidRPr="00345F89">
        <w:t>; an</w:t>
      </w:r>
      <w:bookmarkEnd w:id="1056"/>
      <w:r w:rsidR="00C73BFC" w:rsidRPr="00345F89">
        <w:t>d</w:t>
      </w:r>
      <w:bookmarkEnd w:id="1057"/>
    </w:p>
    <w:p w14:paraId="470FDEA7" w14:textId="01465BB2" w:rsidR="00744FDF" w:rsidRPr="00345F89" w:rsidRDefault="00CC0615" w:rsidP="002D5A5C">
      <w:pPr>
        <w:pStyle w:val="COTCOCLV4-ASDEFCON"/>
      </w:pPr>
      <w:bookmarkStart w:id="1058" w:name="_Ref265131149"/>
      <w:r w:rsidRPr="00345F89">
        <w:t xml:space="preserve">for a breach of Contract or negligent act or omission not mentioned in clauses </w:t>
      </w:r>
      <w:r w:rsidRPr="00345F89">
        <w:fldChar w:fldCharType="begin"/>
      </w:r>
      <w:r w:rsidRPr="00345F89">
        <w:instrText xml:space="preserve"> REF _Ref265129554 \w \h </w:instrText>
      </w:r>
      <w:r w:rsidR="00345F89">
        <w:instrText xml:space="preserve"> \* MERGEFORMAT </w:instrText>
      </w:r>
      <w:r w:rsidRPr="00345F89">
        <w:fldChar w:fldCharType="separate"/>
      </w:r>
      <w:r w:rsidR="00E23E56">
        <w:t>8.3.1a</w:t>
      </w:r>
      <w:r w:rsidRPr="00345F89">
        <w:fldChar w:fldCharType="end"/>
      </w:r>
      <w:r w:rsidRPr="00345F89">
        <w:t xml:space="preserve"> to </w:t>
      </w:r>
      <w:r w:rsidRPr="00345F89">
        <w:fldChar w:fldCharType="begin"/>
      </w:r>
      <w:r w:rsidRPr="00345F89">
        <w:instrText xml:space="preserve"> REF _Ref265129561 \w \h </w:instrText>
      </w:r>
      <w:r w:rsidR="00345F89">
        <w:instrText xml:space="preserve"> \* MERGEFORMAT </w:instrText>
      </w:r>
      <w:r w:rsidRPr="00345F89">
        <w:fldChar w:fldCharType="separate"/>
      </w:r>
      <w:r w:rsidR="00E23E56">
        <w:t>8.3.1c</w:t>
      </w:r>
      <w:r w:rsidRPr="00345F89">
        <w:fldChar w:fldCharType="end"/>
      </w:r>
      <w:r w:rsidR="00744FDF" w:rsidRPr="00345F89">
        <w:t xml:space="preserve"> </w:t>
      </w:r>
      <w:r w:rsidRPr="00345F89">
        <w:t xml:space="preserve">in aggregate to </w:t>
      </w:r>
      <w:r w:rsidR="001A65DA">
        <w:t>the amount specified in the Details Schedule</w:t>
      </w:r>
      <w:r w:rsidRPr="00345F89">
        <w:t>.</w:t>
      </w:r>
      <w:bookmarkEnd w:id="1058"/>
      <w:r w:rsidRPr="00345F89">
        <w:t xml:space="preserve"> </w:t>
      </w:r>
    </w:p>
    <w:p w14:paraId="46DD7546" w14:textId="450F21CC" w:rsidR="00744FDF" w:rsidRDefault="00744FDF" w:rsidP="002D5A5C">
      <w:pPr>
        <w:pStyle w:val="COTCOCLV3-ASDEFCON"/>
      </w:pPr>
      <w:bookmarkStart w:id="1059" w:name="_Ref263076513"/>
      <w:r w:rsidRPr="000F4921">
        <w:t xml:space="preserve">The limitation in </w:t>
      </w:r>
      <w:r w:rsidR="00CB0862">
        <w:t xml:space="preserve">clause </w:t>
      </w:r>
      <w:r w:rsidR="008B7D7F">
        <w:fldChar w:fldCharType="begin"/>
      </w:r>
      <w:r w:rsidR="008B7D7F">
        <w:instrText xml:space="preserve"> REF _Ref404591841 \w \h </w:instrText>
      </w:r>
      <w:r w:rsidR="008B7D7F">
        <w:fldChar w:fldCharType="separate"/>
      </w:r>
      <w:r w:rsidR="00E23E56">
        <w:t>8.3.1</w:t>
      </w:r>
      <w:r w:rsidR="008B7D7F">
        <w:fldChar w:fldCharType="end"/>
      </w:r>
      <w:r w:rsidRPr="000F4921">
        <w:t xml:space="preserve"> do not apply to liability of the </w:t>
      </w:r>
      <w:r w:rsidR="00CB0862">
        <w:t>Contractor</w:t>
      </w:r>
      <w:r w:rsidRPr="000F4921">
        <w:t>, including under an indemnity whether or not expressly referred to in this clause, for:</w:t>
      </w:r>
      <w:bookmarkEnd w:id="1059"/>
    </w:p>
    <w:p w14:paraId="38E8D8A5" w14:textId="77777777" w:rsidR="00744FDF" w:rsidRDefault="00744FDF" w:rsidP="002D5A5C">
      <w:pPr>
        <w:pStyle w:val="COTCOCLV4-ASDEFCON"/>
      </w:pPr>
      <w:r w:rsidRPr="000F4921">
        <w:t>personal injury and death;</w:t>
      </w:r>
    </w:p>
    <w:p w14:paraId="57CC0017" w14:textId="77777777" w:rsidR="00744FDF" w:rsidRDefault="00744FDF" w:rsidP="002D5A5C">
      <w:pPr>
        <w:pStyle w:val="COTCOCLV4-ASDEFCON"/>
      </w:pPr>
      <w:r w:rsidRPr="000F4921">
        <w:t xml:space="preserve">loss of, or damage to, third party property or </w:t>
      </w:r>
      <w:r w:rsidR="00116977">
        <w:t xml:space="preserve">Commonwealth </w:t>
      </w:r>
      <w:r w:rsidRPr="000F4921">
        <w:t>property (other than Defence property);</w:t>
      </w:r>
    </w:p>
    <w:p w14:paraId="482C5D81" w14:textId="77777777" w:rsidR="00744FDF" w:rsidRDefault="00744FDF" w:rsidP="002D5A5C">
      <w:pPr>
        <w:pStyle w:val="COTCOCLV4-ASDEFCON"/>
      </w:pPr>
      <w:r w:rsidRPr="000F4921">
        <w:t>breach of IP rights, confidentiality, privacy or security obligations;</w:t>
      </w:r>
    </w:p>
    <w:p w14:paraId="690BEDF6" w14:textId="77777777" w:rsidR="001643F6" w:rsidRDefault="00744FDF" w:rsidP="002D5A5C">
      <w:pPr>
        <w:pStyle w:val="COTCOCLV4-ASDEFCON"/>
      </w:pPr>
      <w:r w:rsidRPr="000F4921">
        <w:t xml:space="preserve">fraud or </w:t>
      </w:r>
      <w:r w:rsidR="00165E80">
        <w:t>Wilful Default</w:t>
      </w:r>
      <w:r w:rsidRPr="000F4921">
        <w:t>;</w:t>
      </w:r>
    </w:p>
    <w:p w14:paraId="09B4D6E1" w14:textId="77777777" w:rsidR="00EB44CE" w:rsidRDefault="00744FDF" w:rsidP="002D5A5C">
      <w:pPr>
        <w:pStyle w:val="COTCOCLV4-ASDEFCON"/>
      </w:pPr>
      <w:r w:rsidRPr="000F4921">
        <w:t xml:space="preserve">unlawful </w:t>
      </w:r>
      <w:r w:rsidR="00165E80">
        <w:t xml:space="preserve">(not including breach of </w:t>
      </w:r>
      <w:r w:rsidR="00BF4C06">
        <w:t xml:space="preserve">Deed or any </w:t>
      </w:r>
      <w:r w:rsidR="00165E80">
        <w:t xml:space="preserve">Contract) </w:t>
      </w:r>
      <w:r w:rsidRPr="000F4921">
        <w:t>or illegal acts; or</w:t>
      </w:r>
    </w:p>
    <w:p w14:paraId="79A4276A" w14:textId="6D1A51D7" w:rsidR="00744FDF" w:rsidRDefault="00744FDF" w:rsidP="002D5A5C">
      <w:pPr>
        <w:pStyle w:val="COTCOCLV4-ASDEFCON"/>
      </w:pPr>
      <w:r w:rsidRPr="000F4921">
        <w:t xml:space="preserve">the IP indemnity provided by the </w:t>
      </w:r>
      <w:r w:rsidR="006E7DEC">
        <w:t>Contractor</w:t>
      </w:r>
      <w:r w:rsidR="006E7DEC" w:rsidRPr="000F4921">
        <w:t xml:space="preserve"> </w:t>
      </w:r>
      <w:r w:rsidRPr="000F4921">
        <w:t>under clause</w:t>
      </w:r>
      <w:r w:rsidR="0061648F">
        <w:t xml:space="preserve"> </w:t>
      </w:r>
      <w:r w:rsidR="0061648F">
        <w:fldChar w:fldCharType="begin"/>
      </w:r>
      <w:r w:rsidR="0061648F">
        <w:instrText xml:space="preserve"> REF _Ref265129181 \w \h </w:instrText>
      </w:r>
      <w:r w:rsidR="0061648F">
        <w:fldChar w:fldCharType="separate"/>
      </w:r>
      <w:r w:rsidR="00E23E56">
        <w:t>8.2</w:t>
      </w:r>
      <w:r w:rsidR="0061648F">
        <w:fldChar w:fldCharType="end"/>
      </w:r>
      <w:r w:rsidRPr="000F4921">
        <w:t>.</w:t>
      </w:r>
    </w:p>
    <w:p w14:paraId="2988F7C2" w14:textId="7ABDFFB3" w:rsidR="00C73BFC" w:rsidRPr="00744FDF" w:rsidRDefault="00C73BFC" w:rsidP="002D5A5C">
      <w:pPr>
        <w:pStyle w:val="COTCOCLV3-ASDEFCON"/>
      </w:pPr>
      <w:r>
        <w:t xml:space="preserve">To avoid doubt if more than one limitation </w:t>
      </w:r>
      <w:r w:rsidR="008B7D7F">
        <w:t xml:space="preserve">specified </w:t>
      </w:r>
      <w:r>
        <w:t xml:space="preserve">in clauses </w:t>
      </w:r>
      <w:r>
        <w:fldChar w:fldCharType="begin"/>
      </w:r>
      <w:r>
        <w:instrText xml:space="preserve"> REF _Ref265129554 \w \h </w:instrText>
      </w:r>
      <w:r>
        <w:fldChar w:fldCharType="separate"/>
      </w:r>
      <w:r w:rsidR="00E23E56">
        <w:t>8.3.1a</w:t>
      </w:r>
      <w:r>
        <w:fldChar w:fldCharType="end"/>
      </w:r>
      <w:r>
        <w:t xml:space="preserve"> to </w:t>
      </w:r>
      <w:r w:rsidR="00B150EF">
        <w:fldChar w:fldCharType="begin"/>
      </w:r>
      <w:r w:rsidR="00B150EF">
        <w:instrText xml:space="preserve"> REF _Ref265131149 \w \h </w:instrText>
      </w:r>
      <w:r w:rsidR="00B150EF">
        <w:fldChar w:fldCharType="separate"/>
      </w:r>
      <w:r w:rsidR="00E23E56">
        <w:t>8.3.1d</w:t>
      </w:r>
      <w:r w:rsidR="00B150EF">
        <w:fldChar w:fldCharType="end"/>
      </w:r>
      <w:r w:rsidDel="00432D58">
        <w:t xml:space="preserve"> </w:t>
      </w:r>
      <w:r>
        <w:t xml:space="preserve">is capable of applying to a particular liability, and the cap under one limitation is reached, the Commonwealth may recover from the Contractor for the remainder of the liability under the other limitation up to the cap applicable to the other limitation. </w:t>
      </w:r>
    </w:p>
    <w:p w14:paraId="069596D6" w14:textId="45BAFE8D" w:rsidR="00390176" w:rsidRPr="00253DEF" w:rsidRDefault="00390176" w:rsidP="006D1CBC">
      <w:pPr>
        <w:pStyle w:val="COTCOCLV2-ASDEFCON"/>
      </w:pPr>
      <w:bookmarkStart w:id="1060" w:name="_Ref263078081"/>
      <w:bookmarkStart w:id="1061" w:name="_Toc480532010"/>
      <w:bookmarkStart w:id="1062" w:name="_Toc505695144"/>
      <w:bookmarkStart w:id="1063" w:name="_Toc506111910"/>
      <w:bookmarkStart w:id="1064" w:name="_Toc175216186"/>
      <w:bookmarkStart w:id="1065" w:name="_Toc153354149"/>
      <w:r w:rsidRPr="00253DEF">
        <w:t>Insurance (Core)</w:t>
      </w:r>
      <w:bookmarkEnd w:id="1028"/>
      <w:bookmarkEnd w:id="1029"/>
      <w:bookmarkEnd w:id="1030"/>
      <w:bookmarkEnd w:id="1031"/>
      <w:bookmarkEnd w:id="1032"/>
      <w:bookmarkEnd w:id="1060"/>
      <w:bookmarkEnd w:id="1061"/>
      <w:bookmarkEnd w:id="1062"/>
      <w:bookmarkEnd w:id="1063"/>
      <w:bookmarkEnd w:id="1064"/>
      <w:bookmarkEnd w:id="1065"/>
    </w:p>
    <w:p w14:paraId="33C83C8D" w14:textId="77777777" w:rsidR="002456D9" w:rsidRPr="00F67A68" w:rsidRDefault="002456D9" w:rsidP="006D1CBC">
      <w:pPr>
        <w:pStyle w:val="NoteToDrafters-ASDEFCON"/>
      </w:pPr>
      <w:r>
        <w:t xml:space="preserve">Note to drafters:  This clause is a shortened version of the long form insurance clause contained in the ASDEFCON Strategic Materiel and Complex Materiel Volume 2 templates.  If the limit of indemnity for any one of the required liability, transit or contract works insurance policies in this clause meets (or exceeds) the monetary threshold nominated in </w:t>
      </w:r>
      <w:r w:rsidRPr="00350030">
        <w:t>DMI(PROC) 13-0-004</w:t>
      </w:r>
      <w:r>
        <w:t xml:space="preserve"> (ie $25m) or any type of aviation or marine insurance policy is required drafters should use the long form clause or consult with the ACIP Management Team about tailoring this short form clause. </w:t>
      </w:r>
    </w:p>
    <w:p w14:paraId="23C7B887" w14:textId="77777777" w:rsidR="002456D9" w:rsidRDefault="002456D9" w:rsidP="002D5A5C">
      <w:pPr>
        <w:pStyle w:val="NoteToDrafters-ASDEFCON"/>
      </w:pPr>
      <w:r>
        <w:t xml:space="preserve">Drafters are to tailor this clause by selecting only those insurance policies actually required for the draft </w:t>
      </w:r>
      <w:r w:rsidR="00A942A6">
        <w:t>Deed</w:t>
      </w:r>
      <w:r w:rsidR="00A942A6" w:rsidRPr="00A5180C">
        <w:t xml:space="preserve"> </w:t>
      </w:r>
      <w:r>
        <w:t>and by inserting the required limit of indemnity for the relevant insurances.  (Note: the LRA provides the basis for</w:t>
      </w:r>
      <w:r w:rsidRPr="00C75795">
        <w:t xml:space="preserve"> determin</w:t>
      </w:r>
      <w:r>
        <w:t xml:space="preserve">ing the insurance requirements).  As a guide, insurance policy indemnity limits should be based on the Maximum Probable Loss (MPL) determined by the LRA.  The MPL represents the financial consequence of a risk event occurring after taking into account any risk treatments that mitigate consequence – it is NOT to be discounted by multiplying consequence x likelihood. </w:t>
      </w:r>
    </w:p>
    <w:p w14:paraId="750F427F" w14:textId="77777777" w:rsidR="00B31F2D" w:rsidRDefault="002456D9">
      <w:pPr>
        <w:pStyle w:val="NoteToDrafters-ASDEFCON"/>
        <w:rPr>
          <w:del w:id="1066" w:author="Prabhu, Akshata MS" w:date="2024-08-23T14:31:00Z"/>
        </w:rPr>
      </w:pPr>
      <w:r w:rsidRPr="00350030">
        <w:t xml:space="preserve">The ACIP Initiative applies to </w:t>
      </w:r>
      <w:r w:rsidR="004E4BC6">
        <w:t>CASG</w:t>
      </w:r>
      <w:r w:rsidR="004E4BC6" w:rsidRPr="00350030">
        <w:t xml:space="preserve"> </w:t>
      </w:r>
      <w:r w:rsidRPr="00350030">
        <w:t xml:space="preserve">procurements in accordance with </w:t>
      </w:r>
      <w:del w:id="1067" w:author="Prabhu, Akshata MS" w:date="2024-08-23T14:31:00Z">
        <w:r w:rsidR="00B34266" w:rsidRPr="00871DDC">
          <w:delText>CASG Policy (COMM) 002 - Mandatory Procurement Policy Requirements for the Approved Contractor Insurance Program Initiative</w:delText>
        </w:r>
        <w:r w:rsidRPr="00350030">
          <w:delText>.</w:delText>
        </w:r>
      </w:del>
      <w:ins w:id="1068" w:author="Prabhu, Akshata MS" w:date="2024-08-23T14:31:00Z">
        <w:r w:rsidR="00EB7A73">
          <w:fldChar w:fldCharType="begin"/>
        </w:r>
        <w:r w:rsidR="00EB7A73">
          <w:instrText xml:space="preserve"> HYPERLINK "https://objective/id:AB10851747" </w:instrText>
        </w:r>
        <w:r w:rsidR="00EB7A73">
          <w:fldChar w:fldCharType="separate"/>
        </w:r>
        <w:r w:rsidR="001A5F37" w:rsidRPr="002F7471">
          <w:rPr>
            <w:rStyle w:val="Hyperlink"/>
          </w:rPr>
          <w:t xml:space="preserve">CASG Policy (COMM) 002 - </w:t>
        </w:r>
        <w:r w:rsidRPr="002F7471">
          <w:rPr>
            <w:rStyle w:val="Hyperlink"/>
            <w:iCs/>
          </w:rPr>
          <w:t>Mandatory Procurement Policy Requirements for the Approved Contractor Insurance Program Initiative</w:t>
        </w:r>
        <w:r w:rsidR="00EB7A73">
          <w:rPr>
            <w:rStyle w:val="Hyperlink"/>
            <w:iCs/>
          </w:rPr>
          <w:fldChar w:fldCharType="end"/>
        </w:r>
        <w:r w:rsidRPr="00350030">
          <w:t>.</w:t>
        </w:r>
      </w:ins>
      <w:r w:rsidRPr="00350030">
        <w:t xml:space="preserve">  </w:t>
      </w:r>
      <w:r>
        <w:t>Drafters should refer to the ASDEFCON Insurance Handbook for guidance to assist with understanding and tailoring this clause.  In accordance with paragraphs 2</w:t>
      </w:r>
      <w:r w:rsidR="002F7471">
        <w:t>3</w:t>
      </w:r>
      <w:r>
        <w:t xml:space="preserve"> to </w:t>
      </w:r>
      <w:r w:rsidR="002F7471">
        <w:t>26</w:t>
      </w:r>
      <w:r>
        <w:t xml:space="preserve"> of </w:t>
      </w:r>
      <w:r w:rsidR="002F7471">
        <w:t>CASG Policy (COMM) 002</w:t>
      </w:r>
      <w:r>
        <w:t xml:space="preserve">, material changes to this clause must be approved by the ACIP Management Team at </w:t>
      </w:r>
      <w:hyperlink r:id="rId18" w:history="1">
        <w:r w:rsidRPr="00F8278A">
          <w:rPr>
            <w:rStyle w:val="Hyperlink"/>
            <w:color w:val="FFFFFF"/>
          </w:rPr>
          <w:t>ACIP.ManagementTeam@defence.gov.au</w:t>
        </w:r>
      </w:hyperlink>
      <w:r>
        <w:t>.  Information on the ACIP Initiative is available at</w:t>
      </w:r>
      <w:r w:rsidR="009A1DE0">
        <w:t>:</w:t>
      </w:r>
    </w:p>
    <w:p w14:paraId="657707A8" w14:textId="77777777" w:rsidR="00B31F2D" w:rsidRDefault="00B34266" w:rsidP="00871DDC">
      <w:pPr>
        <w:pStyle w:val="NoteToDraftersBullets-ASDEFCON"/>
        <w:rPr>
          <w:del w:id="1069" w:author="Prabhu, Akshata MS" w:date="2024-08-23T14:31:00Z"/>
        </w:rPr>
      </w:pPr>
      <w:del w:id="1070" w:author="Prabhu, Akshata MS" w:date="2024-08-23T14:31:00Z">
        <w:r w:rsidRPr="00B34266">
          <w:delText>http://ibss/PublishedWebsite/LatestFinal/836F0CF2-84F0-43C2-8A34-6D34BD246B0D/Item/331E4CAE-EEBE-45A0-9DA6-9B2C24E1DE33</w:delText>
        </w:r>
        <w:r w:rsidR="002456D9">
          <w:delText xml:space="preserve">. </w:delText>
        </w:r>
        <w:r w:rsidR="001471BB">
          <w:delText xml:space="preserve"> </w:delText>
        </w:r>
      </w:del>
    </w:p>
    <w:p w14:paraId="3FFEDB93" w14:textId="39AE76C5" w:rsidR="002456D9" w:rsidRDefault="009A1DE0" w:rsidP="00EB7A73">
      <w:pPr>
        <w:pStyle w:val="NoteToDrafters-ASDEFCON"/>
      </w:pPr>
      <w:ins w:id="1071" w:author="Prabhu, Akshata MS" w:date="2024-08-23T14:31:00Z">
        <w:r>
          <w:t xml:space="preserve">  </w:t>
        </w:r>
        <w:r w:rsidR="00D1366B">
          <w:tab/>
        </w:r>
        <w:r w:rsidR="002456D9">
          <w:t xml:space="preserve"> </w:t>
        </w:r>
        <w:r w:rsidR="00EB7A73">
          <w:fldChar w:fldCharType="begin"/>
        </w:r>
        <w:r w:rsidR="00EB7A73">
          <w:instrText xml:space="preserve"> HYPERLINK "http://drnet.defence.gov.au/casg/commercial/CommercialPolicyFramework/Pages/ASDEFCON-ACIP-Initiat</w:instrText>
        </w:r>
        <w:r w:rsidR="00EB7A73">
          <w:instrText xml:space="preserve">ive.aspx" </w:instrText>
        </w:r>
        <w:r w:rsidR="00EB7A73">
          <w:fldChar w:fldCharType="separate"/>
        </w:r>
        <w:r w:rsidR="001A5F37" w:rsidRPr="001C40B8">
          <w:rPr>
            <w:rStyle w:val="Hyperlink"/>
          </w:rPr>
          <w:t>http://drnet.defence.gov.au/casg/commercial/CommercialPolicyFramework/Pages/ASDEFCON-ACIP-Initiative.aspx</w:t>
        </w:r>
        <w:r w:rsidR="00EB7A73">
          <w:rPr>
            <w:rStyle w:val="Hyperlink"/>
          </w:rPr>
          <w:fldChar w:fldCharType="end"/>
        </w:r>
        <w:r w:rsidR="002456D9">
          <w:t xml:space="preserve">. </w:t>
        </w:r>
        <w:r w:rsidR="001471BB">
          <w:t xml:space="preserve"> </w:t>
        </w:r>
      </w:ins>
      <w:r w:rsidR="002456D9">
        <w:t>For non-</w:t>
      </w:r>
      <w:r w:rsidR="004E4BC6">
        <w:t xml:space="preserve">CASG </w:t>
      </w:r>
      <w:r w:rsidR="002456D9">
        <w:t xml:space="preserve">procurements, drafters may seek approval to apply the ACIP Initiative from the </w:t>
      </w:r>
      <w:hyperlink r:id="rId19" w:history="1">
        <w:r w:rsidR="002456D9" w:rsidRPr="000854E6">
          <w:rPr>
            <w:rStyle w:val="Hyperlink"/>
          </w:rPr>
          <w:t>ACIP.ManagementTeam@defence.gov.au</w:t>
        </w:r>
      </w:hyperlink>
      <w:r w:rsidR="002456D9">
        <w:t>.</w:t>
      </w:r>
    </w:p>
    <w:p w14:paraId="2F3A69A6" w14:textId="264CE0DF" w:rsidR="002456D9" w:rsidRDefault="002456D9" w:rsidP="002D5A5C">
      <w:pPr>
        <w:pStyle w:val="NoteToDrafters-ASDEFCON"/>
      </w:pPr>
      <w:r w:rsidRPr="00350030">
        <w:t>Drafters using this clause for non-</w:t>
      </w:r>
      <w:r w:rsidR="004E4BC6">
        <w:t>CASG</w:t>
      </w:r>
      <w:r w:rsidR="004E4BC6" w:rsidRPr="00350030">
        <w:t xml:space="preserve"> </w:t>
      </w:r>
      <w:r w:rsidRPr="00350030">
        <w:t xml:space="preserve">procurements </w:t>
      </w:r>
      <w:r>
        <w:t>(unless otherwise approved by the ACIP Management Team)</w:t>
      </w:r>
      <w:r w:rsidRPr="00350030">
        <w:t xml:space="preserve"> or for </w:t>
      </w:r>
      <w:r w:rsidR="004E4BC6">
        <w:t>CASG</w:t>
      </w:r>
      <w:r w:rsidRPr="00350030">
        <w:t xml:space="preserve"> procurements in which no tenderer with ACIP status will participate, must delete the Note to tenderers below and </w:t>
      </w:r>
      <w:r>
        <w:t>also delete</w:t>
      </w:r>
      <w:r w:rsidRPr="00350030">
        <w:t xml:space="preserve"> clause</w:t>
      </w:r>
      <w:r>
        <w:t xml:space="preserve"> </w:t>
      </w:r>
      <w:r w:rsidR="00FA1CD7">
        <w:fldChar w:fldCharType="begin"/>
      </w:r>
      <w:r w:rsidR="00FA1CD7">
        <w:instrText xml:space="preserve"> REF _Ref409344115 \r \h </w:instrText>
      </w:r>
      <w:r w:rsidR="001471BB">
        <w:instrText xml:space="preserve"> \* MERGEFORMAT </w:instrText>
      </w:r>
      <w:r w:rsidR="00FA1CD7">
        <w:fldChar w:fldCharType="separate"/>
      </w:r>
      <w:r w:rsidR="00E23E56">
        <w:t>8.4.15</w:t>
      </w:r>
      <w:r w:rsidR="00FA1CD7">
        <w:fldChar w:fldCharType="end"/>
      </w:r>
      <w:r>
        <w:t xml:space="preserve"> and its associated Note to tenderers</w:t>
      </w:r>
      <w:r w:rsidRPr="00350030">
        <w:t>.</w:t>
      </w:r>
    </w:p>
    <w:p w14:paraId="6EF3D793" w14:textId="16EA52F0" w:rsidR="00580346" w:rsidRDefault="00580346" w:rsidP="00B661CD">
      <w:pPr>
        <w:pStyle w:val="NoteToTenderers-ASDEFCON"/>
      </w:pPr>
      <w:bookmarkStart w:id="1072" w:name="_Ref404599927"/>
      <w:r>
        <w:t xml:space="preserve">Note to tenderers:  The operation of clause </w:t>
      </w:r>
      <w:r>
        <w:fldChar w:fldCharType="begin"/>
      </w:r>
      <w:r>
        <w:instrText xml:space="preserve"> REF _Ref263078081 \r \h </w:instrText>
      </w:r>
      <w:r w:rsidR="00455CE7">
        <w:instrText xml:space="preserve"> \* MERGEFORMAT </w:instrText>
      </w:r>
      <w:r>
        <w:fldChar w:fldCharType="separate"/>
      </w:r>
      <w:r w:rsidR="00E23E56">
        <w:t>8.4</w:t>
      </w:r>
      <w:r>
        <w:fldChar w:fldCharType="end"/>
      </w:r>
      <w:r>
        <w:t xml:space="preserve"> will vary depending on whether the Contractor has Approved Contractor Insurance Program (ACIP) status and, where a Contractor has ACIP status, to the extent any of the policies required by clause </w:t>
      </w:r>
      <w:r>
        <w:fldChar w:fldCharType="begin"/>
      </w:r>
      <w:r>
        <w:instrText xml:space="preserve"> REF _Ref263078081 \r \h </w:instrText>
      </w:r>
      <w:r w:rsidR="00455CE7">
        <w:instrText xml:space="preserve"> \* MERGEFORMAT </w:instrText>
      </w:r>
      <w:r>
        <w:fldChar w:fldCharType="separate"/>
      </w:r>
      <w:r w:rsidR="00E23E56">
        <w:t>8.4</w:t>
      </w:r>
      <w:r>
        <w:fldChar w:fldCharType="end"/>
      </w:r>
      <w:r>
        <w:t xml:space="preserve"> are within the Contractor’s ACIP. </w:t>
      </w:r>
    </w:p>
    <w:p w14:paraId="226DAC3F" w14:textId="77777777" w:rsidR="00B34266" w:rsidRDefault="00580346">
      <w:pPr>
        <w:pStyle w:val="NoteToTenderers-ASDEFCON"/>
        <w:rPr>
          <w:del w:id="1073" w:author="Prabhu, Akshata MS" w:date="2024-08-23T14:31:00Z"/>
        </w:rPr>
      </w:pPr>
      <w:r>
        <w:t xml:space="preserve">As per clause </w:t>
      </w:r>
      <w:r w:rsidR="00FA1CD7">
        <w:fldChar w:fldCharType="begin"/>
      </w:r>
      <w:r w:rsidR="00FA1CD7">
        <w:instrText xml:space="preserve"> REF _Ref409344115 \r \h </w:instrText>
      </w:r>
      <w:r w:rsidR="00455CE7">
        <w:instrText xml:space="preserve"> \* MERGEFORMAT </w:instrText>
      </w:r>
      <w:r w:rsidR="00FA1CD7">
        <w:fldChar w:fldCharType="separate"/>
      </w:r>
      <w:r w:rsidR="00E23E56">
        <w:t>8.4.15</w:t>
      </w:r>
      <w:r w:rsidR="00FA1CD7">
        <w:fldChar w:fldCharType="end"/>
      </w:r>
      <w:r>
        <w:t xml:space="preserve">, for Contractors with ACIP status, the Contractor will be deemed compliant with relevant requirements of this clause where the policy is within the scope of the Contractor’s ACIP.  </w:t>
      </w:r>
      <w:r w:rsidRPr="00C20155">
        <w:t>Information on the ACIP Initiative and the list of companies with current ACIP status is at</w:t>
      </w:r>
      <w:r w:rsidR="009A1DE0">
        <w:t xml:space="preserve">:  </w:t>
      </w:r>
    </w:p>
    <w:p w14:paraId="1BA20D2D" w14:textId="6475BC29" w:rsidR="00580346" w:rsidRDefault="00EB7A73" w:rsidP="00EB7A73">
      <w:pPr>
        <w:pStyle w:val="NoteToTenderers-ASDEFCON"/>
      </w:pPr>
      <w:del w:id="1074" w:author="Prabhu, Akshata MS" w:date="2024-08-23T14:31:00Z">
        <w:r>
          <w:fldChar w:fldCharType="begin"/>
        </w:r>
        <w:r>
          <w:delInstrText xml:space="preserve"> HYPERLINK "https://www.defence.gov.au/business-industry/procurement/policies-guidelines-templates/procurement-guidance/acip-initiative" </w:delInstrText>
        </w:r>
        <w:r>
          <w:fldChar w:fldCharType="separate"/>
        </w:r>
        <w:r w:rsidR="00B34266">
          <w:rPr>
            <w:rStyle w:val="Hyperlink"/>
          </w:rPr>
          <w:delText>https://www.defence.gov.au/business-industry/procurement/policies-guidelines-templates/procurement-guidance/acip-initiative</w:delText>
        </w:r>
        <w:r>
          <w:rPr>
            <w:rStyle w:val="Hyperlink"/>
          </w:rPr>
          <w:fldChar w:fldCharType="end"/>
        </w:r>
      </w:del>
      <w:ins w:id="1075" w:author="Prabhu, Akshata MS" w:date="2024-08-23T14:31:00Z">
        <w:r>
          <w:fldChar w:fldCharType="begin"/>
        </w:r>
        <w:r>
          <w:instrText xml:space="preserve"> HYPERLINK "https://www.defence.gov.au/business-industry/procurement/policies-guidelines-templates/acip-initiative" </w:instrText>
        </w:r>
        <w:r>
          <w:fldChar w:fldCharType="separate"/>
        </w:r>
        <w:r w:rsidR="00052864" w:rsidRPr="002223F0">
          <w:rPr>
            <w:rStyle w:val="Hyperlink"/>
          </w:rPr>
          <w:t>https://www.defence.gov.au/business-industry/procurement/policies-guidelines-templates/acip-initiative</w:t>
        </w:r>
        <w:r>
          <w:rPr>
            <w:rStyle w:val="Hyperlink"/>
          </w:rPr>
          <w:fldChar w:fldCharType="end"/>
        </w:r>
      </w:ins>
      <w:r w:rsidR="00423799">
        <w:t xml:space="preserve">. </w:t>
      </w:r>
    </w:p>
    <w:p w14:paraId="32E04B0B" w14:textId="28921119" w:rsidR="00384763" w:rsidRDefault="00384763" w:rsidP="002D5A5C">
      <w:pPr>
        <w:pStyle w:val="COTCOCLV3-ASDEFCON"/>
      </w:pPr>
      <w:bookmarkStart w:id="1076" w:name="_Ref409343729"/>
      <w:r w:rsidRPr="006E625E">
        <w:t xml:space="preserve">The Contractor shall effect and maintain </w:t>
      </w:r>
      <w:r w:rsidRPr="00CA5741">
        <w:t>(or be insured under)</w:t>
      </w:r>
      <w:r>
        <w:t xml:space="preserve"> </w:t>
      </w:r>
      <w:r w:rsidRPr="006E625E">
        <w:t xml:space="preserve">the insurances for the times and in the manner specified in this clause </w:t>
      </w:r>
      <w:r w:rsidR="00A01BF2">
        <w:fldChar w:fldCharType="begin"/>
      </w:r>
      <w:r w:rsidR="00A01BF2">
        <w:instrText xml:space="preserve"> REF _Ref263078081 \r \h </w:instrText>
      </w:r>
      <w:r w:rsidR="00A01BF2">
        <w:fldChar w:fldCharType="separate"/>
      </w:r>
      <w:r w:rsidR="00E23E56">
        <w:t>8.4</w:t>
      </w:r>
      <w:r w:rsidR="00A01BF2">
        <w:fldChar w:fldCharType="end"/>
      </w:r>
      <w:r w:rsidRPr="00FB2780">
        <w:t>, except to the extent that a particular risk is insured against under other insurance effected in compliance with this clause</w:t>
      </w:r>
      <w:r>
        <w:t xml:space="preserve"> </w:t>
      </w:r>
      <w:r w:rsidR="00A01BF2">
        <w:fldChar w:fldCharType="begin"/>
      </w:r>
      <w:r w:rsidR="00A01BF2">
        <w:instrText xml:space="preserve"> REF _Ref263078081 \r \h </w:instrText>
      </w:r>
      <w:r w:rsidR="00A01BF2">
        <w:fldChar w:fldCharType="separate"/>
      </w:r>
      <w:r w:rsidR="00E23E56">
        <w:t>8.4</w:t>
      </w:r>
      <w:r w:rsidR="00A01BF2">
        <w:fldChar w:fldCharType="end"/>
      </w:r>
      <w:r w:rsidRPr="006E625E">
        <w:t>.</w:t>
      </w:r>
      <w:bookmarkEnd w:id="1072"/>
      <w:bookmarkEnd w:id="1076"/>
    </w:p>
    <w:p w14:paraId="61ABBAB6" w14:textId="44B39B0C" w:rsidR="00384763" w:rsidRDefault="00384763" w:rsidP="002D5A5C">
      <w:pPr>
        <w:pStyle w:val="COTCOCLV3-ASDEFCON"/>
      </w:pPr>
      <w:r>
        <w:t>T</w:t>
      </w:r>
      <w:r w:rsidRPr="004078C1">
        <w:t xml:space="preserve">he </w:t>
      </w:r>
      <w:r>
        <w:t>Contractor shall</w:t>
      </w:r>
      <w:r w:rsidRPr="004078C1">
        <w:t xml:space="preserve"> use</w:t>
      </w:r>
      <w:r>
        <w:t xml:space="preserve"> its</w:t>
      </w:r>
      <w:r w:rsidRPr="004078C1">
        <w:t xml:space="preserve"> </w:t>
      </w:r>
      <w:r w:rsidR="00423799">
        <w:t>reasonable</w:t>
      </w:r>
      <w:r w:rsidR="00423799" w:rsidRPr="004078C1">
        <w:t xml:space="preserve"> </w:t>
      </w:r>
      <w:r w:rsidRPr="004078C1">
        <w:t xml:space="preserve">endeavours to ensure that its </w:t>
      </w:r>
      <w:r>
        <w:t>S</w:t>
      </w:r>
      <w:r w:rsidRPr="004078C1">
        <w:t xml:space="preserve">ubcontractors are insured as required by </w:t>
      </w:r>
      <w:r>
        <w:t xml:space="preserve">this clause </w:t>
      </w:r>
      <w:r w:rsidR="00A01BF2">
        <w:fldChar w:fldCharType="begin"/>
      </w:r>
      <w:r w:rsidR="00A01BF2">
        <w:instrText xml:space="preserve"> REF _Ref263078081 \r \h </w:instrText>
      </w:r>
      <w:r w:rsidR="00A01BF2">
        <w:fldChar w:fldCharType="separate"/>
      </w:r>
      <w:r w:rsidR="00E23E56">
        <w:t>8.4</w:t>
      </w:r>
      <w:r w:rsidR="00A01BF2">
        <w:fldChar w:fldCharType="end"/>
      </w:r>
      <w:r w:rsidRPr="004078C1">
        <w:t>, as is appropriate (including with respect to the amount of insurance, types of insurance and period of insurance) given the nature of services or work to be performed b</w:t>
      </w:r>
      <w:r>
        <w:t>y them, as if they were the 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4C27D5" w14:paraId="089BEAA2" w14:textId="77777777" w:rsidTr="00EB7A73">
        <w:tc>
          <w:tcPr>
            <w:tcW w:w="9286" w:type="dxa"/>
            <w:shd w:val="clear" w:color="auto" w:fill="auto"/>
          </w:tcPr>
          <w:p w14:paraId="1426D088" w14:textId="77777777" w:rsidR="004C27D5" w:rsidRPr="00FD5D7F" w:rsidRDefault="004C27D5" w:rsidP="006D1CBC">
            <w:pPr>
              <w:pStyle w:val="ASDEFCONOption"/>
            </w:pPr>
            <w:bookmarkStart w:id="1077" w:name="_Ref384642784"/>
            <w:bookmarkStart w:id="1078" w:name="_Ref404596000"/>
            <w:r w:rsidRPr="00FD5D7F">
              <w:t>Option:  For use if workers compensation insurance is required.</w:t>
            </w:r>
          </w:p>
          <w:p w14:paraId="301AA0E9" w14:textId="77777777" w:rsidR="004C27D5" w:rsidRDefault="004C27D5" w:rsidP="004C27D5">
            <w:pPr>
              <w:pStyle w:val="COTCOCLV3-ASDEFCON"/>
            </w:pPr>
            <w:bookmarkStart w:id="1079" w:name="_Ref409091313"/>
            <w:r w:rsidRPr="00691BFB">
              <w:rPr>
                <w:b/>
              </w:rPr>
              <w:t>(workers compensation)</w:t>
            </w:r>
            <w:r>
              <w:t xml:space="preserve"> T</w:t>
            </w:r>
            <w:r w:rsidRPr="008E7D6C">
              <w:t>he Contractor</w:t>
            </w:r>
            <w:r>
              <w:t xml:space="preserve"> shall effect and maintain workers compensation </w:t>
            </w:r>
            <w:r w:rsidRPr="008E7D6C">
              <w:t>insur</w:t>
            </w:r>
            <w:r>
              <w:t>ance</w:t>
            </w:r>
            <w:r w:rsidRPr="008E7D6C">
              <w:t xml:space="preserve"> or regist</w:t>
            </w:r>
            <w:r>
              <w:t>rations</w:t>
            </w:r>
            <w:r w:rsidRPr="008E7D6C">
              <w:t xml:space="preserve"> </w:t>
            </w:r>
            <w:r>
              <w:t>as required by law, in respect of the Contractor's liability to its employees engaged in the performance of any obligation or the exercise of any right under the Deed or any Contract.</w:t>
            </w:r>
            <w:bookmarkEnd w:id="1077"/>
            <w:bookmarkEnd w:id="1079"/>
          </w:p>
        </w:tc>
      </w:tr>
    </w:tbl>
    <w:p w14:paraId="6084F01D" w14:textId="77777777" w:rsidR="003B7F72" w:rsidRPr="00EB7A73" w:rsidRDefault="003B7F72" w:rsidP="00EB7A73">
      <w:pPr>
        <w:spacing w:after="0"/>
        <w:rPr>
          <w:vanish/>
          <w:color w:val="000000"/>
        </w:rPr>
      </w:pPr>
    </w:p>
    <w:tbl>
      <w:tblPr>
        <w:tblpPr w:leftFromText="180" w:rightFromText="180" w:vertAnchor="text" w:horzAnchor="margin" w:tblpY="152"/>
        <w:tblW w:w="0" w:type="auto"/>
        <w:tblLook w:val="01E0" w:firstRow="1" w:lastRow="1" w:firstColumn="1" w:lastColumn="1" w:noHBand="0" w:noVBand="0"/>
      </w:tblPr>
      <w:tblGrid>
        <w:gridCol w:w="9070"/>
      </w:tblGrid>
      <w:tr w:rsidR="008F6537" w14:paraId="428F2BC7" w14:textId="77777777" w:rsidTr="003B7F72">
        <w:tc>
          <w:tcPr>
            <w:tcW w:w="9286" w:type="dxa"/>
            <w:shd w:val="clear" w:color="auto" w:fill="auto"/>
          </w:tcPr>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44"/>
            </w:tblGrid>
            <w:tr w:rsidR="005E65D3" w14:paraId="5DF03927" w14:textId="77777777" w:rsidTr="005E65D3">
              <w:trPr>
                <w:del w:id="1080" w:author="Prabhu, Akshata MS" w:date="2024-08-23T14:31:00Z"/>
              </w:trPr>
              <w:tc>
                <w:tcPr>
                  <w:tcW w:w="8854" w:type="dxa"/>
                  <w:shd w:val="clear" w:color="auto" w:fill="auto"/>
                </w:tcPr>
                <w:p w14:paraId="13C0517B" w14:textId="77777777" w:rsidR="005E65D3" w:rsidRPr="003B7F72" w:rsidRDefault="005E65D3">
                  <w:pPr>
                    <w:pStyle w:val="ASDEFCONOption"/>
                    <w:framePr w:hSpace="180" w:wrap="around" w:vAnchor="text" w:hAnchor="margin" w:y="152"/>
                    <w:rPr>
                      <w:del w:id="1081" w:author="Prabhu, Akshata MS" w:date="2024-08-23T14:31:00Z"/>
                      <w:rFonts w:eastAsia="Calibri"/>
                      <w:lang w:eastAsia="en-US"/>
                    </w:rPr>
                  </w:pPr>
                  <w:del w:id="1082" w:author="Prabhu, Akshata MS" w:date="2024-08-23T14:31:00Z">
                    <w:r w:rsidRPr="003B7F72">
                      <w:rPr>
                        <w:rFonts w:eastAsia="Calibri"/>
                        <w:lang w:eastAsia="en-US"/>
                      </w:rPr>
                      <w:delText>Option:  For use if public and/or products liability insurance is required.Option:  For use if public and/or products liability insurance is required.</w:delText>
                    </w:r>
                  </w:del>
                </w:p>
                <w:p w14:paraId="54029454" w14:textId="77777777" w:rsidR="005E65D3" w:rsidRPr="003B7F72" w:rsidRDefault="005E65D3" w:rsidP="005E65D3">
                  <w:pPr>
                    <w:pStyle w:val="COTCOCLV3-ASDEFCON"/>
                    <w:framePr w:hSpace="180" w:wrap="around" w:vAnchor="text" w:hAnchor="margin" w:y="152"/>
                    <w:rPr>
                      <w:del w:id="1083" w:author="Prabhu, Akshata MS" w:date="2024-08-23T14:31:00Z"/>
                      <w:rFonts w:eastAsia="Calibri"/>
                      <w:lang w:eastAsia="en-US"/>
                    </w:rPr>
                  </w:pPr>
                  <w:del w:id="1084" w:author="Prabhu, Akshata MS" w:date="2024-08-23T14:31:00Z">
                    <w:r w:rsidRPr="003B7F72">
                      <w:rPr>
                        <w:rFonts w:eastAsia="Calibri"/>
                        <w:lang w:eastAsia="en-US"/>
                      </w:rPr>
                      <w:delText>(</w:delText>
                    </w:r>
                    <w:r w:rsidRPr="003B7F72">
                      <w:rPr>
                        <w:rFonts w:eastAsia="Calibri"/>
                        <w:b/>
                        <w:lang w:eastAsia="en-US"/>
                      </w:rPr>
                      <w:delText>public and products liability</w:delText>
                    </w:r>
                    <w:r w:rsidRPr="003B7F72">
                      <w:rPr>
                        <w:rFonts w:eastAsia="Calibri"/>
                        <w:lang w:eastAsia="en-US"/>
                      </w:rPr>
                      <w:delText xml:space="preserve">) The Contractor shall effect and maintain public and products liability insurance on an occurrence basis with a limit of indemnity of not less than: </w:delText>
                    </w:r>
                  </w:del>
                </w:p>
                <w:p w14:paraId="020140A6" w14:textId="77777777" w:rsidR="005E65D3" w:rsidRPr="003B7F72" w:rsidRDefault="005E65D3" w:rsidP="00D31B31">
                  <w:pPr>
                    <w:pStyle w:val="COTCOCLV4-ASDEFCON"/>
                    <w:framePr w:hSpace="180" w:wrap="around" w:vAnchor="text" w:hAnchor="margin" w:y="152"/>
                    <w:rPr>
                      <w:del w:id="1085" w:author="Prabhu, Akshata MS" w:date="2024-08-23T14:31:00Z"/>
                      <w:rFonts w:eastAsia="Calibri"/>
                      <w:lang w:eastAsia="en-US"/>
                    </w:rPr>
                  </w:pPr>
                  <w:del w:id="1086" w:author="Prabhu, Akshata MS" w:date="2024-08-23T14:31:00Z">
                    <w:r w:rsidRPr="003B7F72">
                      <w:rPr>
                        <w:rFonts w:eastAsia="Calibri"/>
                        <w:lang w:eastAsia="en-US"/>
                      </w:rPr>
                      <w:delText>the amount specified in the Details Schedule for each and every occurrence for public liability claims; and</w:delText>
                    </w:r>
                  </w:del>
                </w:p>
                <w:p w14:paraId="0519C386" w14:textId="77777777" w:rsidR="005E65D3" w:rsidRPr="003B7F72" w:rsidRDefault="005E65D3">
                  <w:pPr>
                    <w:pStyle w:val="COTCOCLV4-ASDEFCON"/>
                    <w:framePr w:hSpace="180" w:wrap="around" w:vAnchor="text" w:hAnchor="margin" w:y="152"/>
                    <w:rPr>
                      <w:del w:id="1087" w:author="Prabhu, Akshata MS" w:date="2024-08-23T14:31:00Z"/>
                      <w:rFonts w:eastAsia="Calibri"/>
                      <w:lang w:eastAsia="en-US"/>
                    </w:rPr>
                  </w:pPr>
                  <w:del w:id="1088" w:author="Prabhu, Akshata MS" w:date="2024-08-23T14:31:00Z">
                    <w:r w:rsidRPr="003B7F72">
                      <w:rPr>
                        <w:rFonts w:eastAsia="Calibri"/>
                        <w:lang w:eastAsia="en-US"/>
                      </w:rPr>
                      <w:delText>the amount specified in the Details Schedule each occurrence and in the aggregate for all occurrences in any 12 month policy period for products liability claims,</w:delText>
                    </w:r>
                  </w:del>
                </w:p>
                <w:p w14:paraId="486EAD65" w14:textId="77777777" w:rsidR="005E65D3" w:rsidRPr="003B7F72" w:rsidRDefault="005E65D3">
                  <w:pPr>
                    <w:pStyle w:val="COTCOCLV3NONUM-ASDEFCON"/>
                    <w:framePr w:hSpace="180" w:wrap="around" w:vAnchor="text" w:hAnchor="margin" w:y="152"/>
                    <w:rPr>
                      <w:del w:id="1089" w:author="Prabhu, Akshata MS" w:date="2024-08-23T14:31:00Z"/>
                      <w:rFonts w:eastAsia="Calibri"/>
                      <w:lang w:eastAsia="en-US"/>
                    </w:rPr>
                  </w:pPr>
                  <w:del w:id="1090" w:author="Prabhu, Akshata MS" w:date="2024-08-23T14:31:00Z">
                    <w:r w:rsidRPr="003B7F72">
                      <w:rPr>
                        <w:rFonts w:eastAsia="Calibri"/>
                        <w:lang w:eastAsia="en-US"/>
                      </w:rPr>
                      <w:delText>which covers the Contractor and Contractor Personnel for their respective liabilities caused by, arising out of, or in connection with the negligent performance of any obligation or the exercise of any right under the Deed or any Contract by the Contractor or Contractor Personnel, Subcontractors or Subcontractor Personnel.  [</w:delText>
                    </w:r>
                    <w:r w:rsidRPr="003B7F72">
                      <w:rPr>
                        <w:rFonts w:eastAsia="Calibri"/>
                        <w:b/>
                        <w:shd w:val="clear" w:color="auto" w:fill="B3B3B3"/>
                        <w:lang w:eastAsia="en-US"/>
                      </w:rPr>
                      <w:delText>The following sentence is optional and should be used where the acquired items will not be used outside of Australia.</w:delText>
                    </w:r>
                    <w:r w:rsidRPr="003B7F72">
                      <w:rPr>
                        <w:rFonts w:eastAsia="Calibri"/>
                        <w:lang w:eastAsia="en-US"/>
                      </w:rPr>
                      <w:delText>]  This insurance shall have a territorial limit which includes Australia. [</w:delText>
                    </w:r>
                    <w:r w:rsidRPr="003B7F72">
                      <w:rPr>
                        <w:rFonts w:eastAsia="Calibri"/>
                        <w:b/>
                        <w:shd w:val="clear" w:color="auto" w:fill="B3B3B3"/>
                        <w:lang w:eastAsia="en-US"/>
                      </w:rPr>
                      <w:delText>The following sentence is optional and should be used where the acquired items may be used outside of Australia.</w:delText>
                    </w:r>
                    <w:r w:rsidRPr="003B7F72">
                      <w:rPr>
                        <w:rFonts w:eastAsia="Calibri"/>
                        <w:lang w:eastAsia="en-US"/>
                      </w:rPr>
                      <w:delText xml:space="preserve">]  This insurance shall have a worldwide territorial limit. </w:delText>
                    </w:r>
                  </w:del>
                </w:p>
                <w:p w14:paraId="58FED1A0" w14:textId="77777777" w:rsidR="005E65D3" w:rsidRPr="003B7F72" w:rsidRDefault="005E65D3">
                  <w:pPr>
                    <w:pStyle w:val="NoteToDrafters-ASDEFCON"/>
                    <w:framePr w:hSpace="180" w:wrap="around" w:vAnchor="text" w:hAnchor="margin" w:y="152"/>
                    <w:rPr>
                      <w:del w:id="1091" w:author="Prabhu, Akshata MS" w:date="2024-08-23T14:31:00Z"/>
                      <w:rFonts w:eastAsia="Calibri"/>
                      <w:lang w:eastAsia="en-US"/>
                    </w:rPr>
                  </w:pPr>
                  <w:del w:id="1092" w:author="Prabhu, Akshata MS" w:date="2024-08-23T14:31:00Z">
                    <w:r w:rsidRPr="003B7F72">
                      <w:rPr>
                        <w:rFonts w:eastAsia="Calibri"/>
                        <w:lang w:eastAsia="en-US"/>
                      </w:rPr>
                      <w:delText xml:space="preserve">Note to drafters:  Alternative clause 7.4.4 to be used where only products liability insurance is required.  If this alternative clause is used, the clause number in this clause 7.4.4 will need to be automated and automatic cross-references elsewhere in clause </w:delText>
                    </w:r>
                    <w:r w:rsidRPr="003B7F72">
                      <w:rPr>
                        <w:rFonts w:eastAsia="Calibri"/>
                        <w:lang w:eastAsia="en-US"/>
                      </w:rPr>
                      <w:fldChar w:fldCharType="begin"/>
                    </w:r>
                    <w:r w:rsidRPr="003B7F72">
                      <w:rPr>
                        <w:rFonts w:eastAsia="Calibri"/>
                        <w:lang w:eastAsia="en-US"/>
                      </w:rPr>
                      <w:delInstrText xml:space="preserve"> REF _Ref263078081 \r \h  \* MERGEFORMAT </w:delInstrText>
                    </w:r>
                    <w:r w:rsidRPr="003B7F72">
                      <w:rPr>
                        <w:rFonts w:eastAsia="Calibri"/>
                        <w:lang w:eastAsia="en-US"/>
                      </w:rPr>
                    </w:r>
                    <w:r w:rsidRPr="003B7F72">
                      <w:rPr>
                        <w:rFonts w:eastAsia="Calibri"/>
                        <w:lang w:eastAsia="en-US"/>
                      </w:rPr>
                      <w:fldChar w:fldCharType="separate"/>
                    </w:r>
                    <w:r w:rsidR="00F266D0">
                      <w:rPr>
                        <w:rFonts w:eastAsia="Calibri"/>
                        <w:lang w:eastAsia="en-US"/>
                      </w:rPr>
                      <w:delText>8.4</w:delText>
                    </w:r>
                    <w:r w:rsidRPr="003B7F72">
                      <w:rPr>
                        <w:rFonts w:eastAsia="Calibri"/>
                        <w:lang w:eastAsia="en-US"/>
                      </w:rPr>
                      <w:fldChar w:fldCharType="end"/>
                    </w:r>
                    <w:r w:rsidRPr="003B7F72">
                      <w:rPr>
                        <w:rFonts w:eastAsia="Calibri"/>
                        <w:lang w:eastAsia="en-US"/>
                      </w:rPr>
                      <w:delText xml:space="preserve"> to this clause will need to be reinserted.</w:delText>
                    </w:r>
                  </w:del>
                </w:p>
                <w:p w14:paraId="42BCBECB" w14:textId="77777777" w:rsidR="005E65D3" w:rsidRPr="005E65D3" w:rsidRDefault="005E65D3" w:rsidP="005E65D3">
                  <w:pPr>
                    <w:framePr w:hSpace="180" w:wrap="around" w:vAnchor="text" w:hAnchor="margin" w:y="152"/>
                    <w:ind w:left="720" w:hanging="720"/>
                    <w:rPr>
                      <w:del w:id="1093" w:author="Prabhu, Akshata MS" w:date="2024-08-23T14:31:00Z"/>
                      <w:rFonts w:eastAsia="Calibri"/>
                      <w:color w:val="000000"/>
                    </w:rPr>
                  </w:pPr>
                  <w:del w:id="1094" w:author="Prabhu, Akshata MS" w:date="2024-08-23T14:31:00Z">
                    <w:r>
                      <w:rPr>
                        <w:rFonts w:eastAsia="Calibri"/>
                        <w:color w:val="000000"/>
                      </w:rPr>
                      <w:delText>8</w:delText>
                    </w:r>
                    <w:r w:rsidRPr="003B7F72">
                      <w:rPr>
                        <w:rFonts w:eastAsia="Calibri"/>
                        <w:color w:val="000000"/>
                      </w:rPr>
                      <w:delText>.4.4</w:delText>
                    </w:r>
                    <w:r w:rsidRPr="003B7F72">
                      <w:rPr>
                        <w:rFonts w:eastAsia="Calibri"/>
                        <w:color w:val="000000"/>
                      </w:rPr>
                      <w:tab/>
                    </w:r>
                    <w:r w:rsidRPr="003B7F72">
                      <w:rPr>
                        <w:rFonts w:eastAsia="Calibri"/>
                        <w:b/>
                        <w:color w:val="000000"/>
                      </w:rPr>
                      <w:delText>(products liability)</w:delText>
                    </w:r>
                    <w:r w:rsidRPr="003B7F72">
                      <w:rPr>
                        <w:rFonts w:eastAsia="Calibri"/>
                        <w:color w:val="000000"/>
                      </w:rPr>
                      <w:delText xml:space="preserve"> The Contractor shall effect and maintain products liability insurance written on an occurrence basis with a limit of indemnity not less than the amount specified in the Details Schedule each occurrence and in the aggregate for all occurrences in any 12 month policy period, which covers the Contractor and Contractor Personnel for their respective liabilities caused by, arising out of, or in connection with, the negligent manufacture, processing, alteration, repair, installation, supply, distribution or sale of any product by the Contractor, Contractor Personnel, Subcontractors and Subcontractor Personnel.  </w:delText>
                    </w:r>
                    <w:r w:rsidRPr="003B7F72">
                      <w:rPr>
                        <w:rFonts w:eastAsia="Calibri"/>
                        <w:color w:val="000000"/>
                        <w:highlight w:val="lightGray"/>
                      </w:rPr>
                      <w:delText>[</w:delText>
                    </w:r>
                    <w:r w:rsidRPr="003B7F72">
                      <w:rPr>
                        <w:rFonts w:eastAsia="Calibri"/>
                        <w:b/>
                        <w:color w:val="000000"/>
                        <w:highlight w:val="lightGray"/>
                      </w:rPr>
                      <w:delText>The following sentence is optional and should be used where the acquired items will not be used outside of Australia.</w:delText>
                    </w:r>
                    <w:r w:rsidRPr="003B7F72">
                      <w:rPr>
                        <w:rFonts w:eastAsia="Calibri"/>
                        <w:color w:val="000000"/>
                        <w:highlight w:val="lightGray"/>
                      </w:rPr>
                      <w:delText>]</w:delText>
                    </w:r>
                    <w:r w:rsidRPr="003B7F72">
                      <w:rPr>
                        <w:rFonts w:eastAsia="Calibri"/>
                        <w:color w:val="000000"/>
                      </w:rPr>
                      <w:delText xml:space="preserve"> This insurance shall have a territorial limit which includes Australia.  </w:delText>
                    </w:r>
                    <w:r w:rsidRPr="003B7F72">
                      <w:rPr>
                        <w:rFonts w:eastAsia="Calibri"/>
                        <w:color w:val="000000"/>
                        <w:highlight w:val="lightGray"/>
                      </w:rPr>
                      <w:delText>[</w:delText>
                    </w:r>
                    <w:r w:rsidRPr="003B7F72">
                      <w:rPr>
                        <w:rFonts w:eastAsia="Calibri"/>
                        <w:b/>
                        <w:color w:val="000000"/>
                        <w:highlight w:val="lightGray"/>
                      </w:rPr>
                      <w:delText>The following sentence is optional and should be used where the acquired items may be used outside of Australia.</w:delText>
                    </w:r>
                    <w:r w:rsidRPr="003B7F72">
                      <w:rPr>
                        <w:rFonts w:eastAsia="Calibri"/>
                        <w:color w:val="000000"/>
                        <w:highlight w:val="lightGray"/>
                      </w:rPr>
                      <w:delText>]</w:delText>
                    </w:r>
                    <w:r w:rsidRPr="003B7F72">
                      <w:rPr>
                        <w:rFonts w:eastAsia="Calibri"/>
                        <w:i/>
                        <w:color w:val="000000"/>
                      </w:rPr>
                      <w:delText xml:space="preserve"> </w:delText>
                    </w:r>
                    <w:r w:rsidRPr="003B7F72">
                      <w:rPr>
                        <w:rFonts w:eastAsia="Calibri"/>
                        <w:color w:val="000000"/>
                      </w:rPr>
                      <w:delText>This insurance shall have a worldwide territorial limit.</w:delText>
                    </w:r>
                  </w:del>
                </w:p>
              </w:tc>
            </w:tr>
          </w:tbl>
          <w:p w14:paraId="66FC6944" w14:textId="77777777" w:rsidR="008F6537" w:rsidRPr="003B7F72" w:rsidRDefault="008F6537" w:rsidP="006D1CBC">
            <w:pPr>
              <w:pStyle w:val="ASDEFCONOption"/>
              <w:rPr>
                <w:ins w:id="1095" w:author="Prabhu, Akshata MS" w:date="2024-08-23T14:31:00Z"/>
                <w:rFonts w:eastAsia="Calibri"/>
                <w:lang w:eastAsia="en-US"/>
              </w:rPr>
            </w:pPr>
            <w:ins w:id="1096" w:author="Prabhu, Akshata MS" w:date="2024-08-23T14:31:00Z">
              <w:r w:rsidRPr="003B7F72">
                <w:rPr>
                  <w:rFonts w:eastAsia="Calibri"/>
                  <w:lang w:eastAsia="en-US"/>
                </w:rPr>
                <w:t>Option:  For use if public and/or products liability insurance is required.</w:t>
              </w:r>
            </w:ins>
          </w:p>
          <w:p w14:paraId="7C5F42A5" w14:textId="77777777" w:rsidR="008F6537" w:rsidRPr="003B7F72" w:rsidRDefault="008F6537" w:rsidP="003B7F72">
            <w:pPr>
              <w:pStyle w:val="COTCOCLV3-ASDEFCON"/>
              <w:rPr>
                <w:ins w:id="1097" w:author="Prabhu, Akshata MS" w:date="2024-08-23T14:31:00Z"/>
                <w:rFonts w:eastAsia="Calibri"/>
                <w:lang w:eastAsia="en-US"/>
              </w:rPr>
            </w:pPr>
            <w:bookmarkStart w:id="1098" w:name="_Ref440449402"/>
            <w:ins w:id="1099" w:author="Prabhu, Akshata MS" w:date="2024-08-23T14:31:00Z">
              <w:r w:rsidRPr="003B7F72">
                <w:rPr>
                  <w:rFonts w:eastAsia="Calibri"/>
                  <w:lang w:eastAsia="en-US"/>
                </w:rPr>
                <w:t>(</w:t>
              </w:r>
              <w:r w:rsidRPr="003B7F72">
                <w:rPr>
                  <w:rFonts w:eastAsia="Calibri"/>
                  <w:b/>
                  <w:lang w:eastAsia="en-US"/>
                </w:rPr>
                <w:t>public and products liability</w:t>
              </w:r>
              <w:r w:rsidRPr="003B7F72">
                <w:rPr>
                  <w:rFonts w:eastAsia="Calibri"/>
                  <w:lang w:eastAsia="en-US"/>
                </w:rPr>
                <w:t>) The Contractor shall effect and maintain public and products liability insurance on an occurrence basis with a limit of indemnity of not less than:</w:t>
              </w:r>
              <w:bookmarkEnd w:id="1098"/>
              <w:r w:rsidRPr="003B7F72">
                <w:rPr>
                  <w:rFonts w:eastAsia="Calibri"/>
                  <w:lang w:eastAsia="en-US"/>
                </w:rPr>
                <w:t xml:space="preserve"> </w:t>
              </w:r>
            </w:ins>
          </w:p>
          <w:p w14:paraId="6D8CB830" w14:textId="77777777" w:rsidR="008F6537" w:rsidRPr="003B7F72" w:rsidRDefault="008F6537" w:rsidP="008F6537">
            <w:pPr>
              <w:pStyle w:val="COTCOCLV4-ASDEFCON"/>
              <w:rPr>
                <w:ins w:id="1100" w:author="Prabhu, Akshata MS" w:date="2024-08-23T14:31:00Z"/>
                <w:rFonts w:eastAsia="Calibri"/>
                <w:lang w:eastAsia="en-US"/>
              </w:rPr>
            </w:pPr>
            <w:bookmarkStart w:id="1101" w:name="_Ref456967741"/>
            <w:ins w:id="1102" w:author="Prabhu, Akshata MS" w:date="2024-08-23T14:31:00Z">
              <w:r w:rsidRPr="003B7F72">
                <w:rPr>
                  <w:rFonts w:eastAsia="Calibri"/>
                  <w:lang w:eastAsia="en-US"/>
                </w:rPr>
                <w:t xml:space="preserve">the amount specified in the Details Schedule </w:t>
              </w:r>
              <w:r w:rsidR="00B8177C" w:rsidRPr="003B7F72">
                <w:rPr>
                  <w:rFonts w:eastAsia="Calibri"/>
                  <w:lang w:eastAsia="en-US"/>
                </w:rPr>
                <w:t xml:space="preserve">for </w:t>
              </w:r>
              <w:r w:rsidRPr="003B7F72">
                <w:rPr>
                  <w:rFonts w:eastAsia="Calibri"/>
                  <w:lang w:eastAsia="en-US"/>
                </w:rPr>
                <w:t>each and every occurrence for public liability claims; and</w:t>
              </w:r>
              <w:bookmarkEnd w:id="1101"/>
            </w:ins>
          </w:p>
          <w:p w14:paraId="4A82FA34" w14:textId="77777777" w:rsidR="008F6537" w:rsidRPr="003B7F72" w:rsidRDefault="008F6537" w:rsidP="008F6537">
            <w:pPr>
              <w:pStyle w:val="COTCOCLV4-ASDEFCON"/>
              <w:rPr>
                <w:ins w:id="1103" w:author="Prabhu, Akshata MS" w:date="2024-08-23T14:31:00Z"/>
                <w:rFonts w:eastAsia="Calibri"/>
                <w:lang w:eastAsia="en-US"/>
              </w:rPr>
            </w:pPr>
            <w:bookmarkStart w:id="1104" w:name="_Ref456967771"/>
            <w:ins w:id="1105" w:author="Prabhu, Akshata MS" w:date="2024-08-23T14:31:00Z">
              <w:r w:rsidRPr="003B7F72">
                <w:rPr>
                  <w:rFonts w:eastAsia="Calibri"/>
                  <w:lang w:eastAsia="en-US"/>
                </w:rPr>
                <w:t>the amount specified in the Details Schedule each occurrence and in the aggregate for all occurrences in any 12 month policy period for products liability claims,</w:t>
              </w:r>
              <w:bookmarkEnd w:id="1104"/>
            </w:ins>
          </w:p>
          <w:p w14:paraId="1DC584F8" w14:textId="77777777" w:rsidR="008F6537" w:rsidRPr="003B7F72" w:rsidRDefault="008F6537" w:rsidP="003B7F72">
            <w:pPr>
              <w:pStyle w:val="COTCOCLV3NONUM-ASDEFCON"/>
              <w:rPr>
                <w:ins w:id="1106" w:author="Prabhu, Akshata MS" w:date="2024-08-23T14:31:00Z"/>
                <w:rFonts w:eastAsia="Calibri"/>
                <w:lang w:eastAsia="en-US"/>
              </w:rPr>
            </w:pPr>
            <w:ins w:id="1107" w:author="Prabhu, Akshata MS" w:date="2024-08-23T14:31:00Z">
              <w:r w:rsidRPr="003B7F72">
                <w:rPr>
                  <w:rFonts w:eastAsia="Calibri"/>
                  <w:lang w:eastAsia="en-US"/>
                </w:rPr>
                <w:t>which covers the Contractor and Contractor Personnel for their respective liabilities caused by, arising out of, or in connection with the negligent performance of any obligation or the exercise of any right under the Deed or any Contract by the Contractor or Contractor Personnel, Subcontractors or Subcontractor Personnel.  [</w:t>
              </w:r>
              <w:r w:rsidRPr="003B7F72">
                <w:rPr>
                  <w:rFonts w:eastAsia="Calibri"/>
                  <w:b/>
                  <w:shd w:val="clear" w:color="auto" w:fill="B3B3B3"/>
                  <w:lang w:eastAsia="en-US"/>
                </w:rPr>
                <w:t>The following sentence is optional and should be used where the acquired items will not be used outside of Australia.</w:t>
              </w:r>
              <w:r w:rsidRPr="003B7F72">
                <w:rPr>
                  <w:rFonts w:eastAsia="Calibri"/>
                  <w:lang w:eastAsia="en-US"/>
                </w:rPr>
                <w:t>]  This insurance shall have a territorial limit which includes Australia. [</w:t>
              </w:r>
              <w:r w:rsidRPr="003B7F72">
                <w:rPr>
                  <w:rFonts w:eastAsia="Calibri"/>
                  <w:b/>
                  <w:shd w:val="clear" w:color="auto" w:fill="B3B3B3"/>
                  <w:lang w:eastAsia="en-US"/>
                </w:rPr>
                <w:t>The following sentence is optional and should be used where the acquired items may be used outside of Australia.</w:t>
              </w:r>
              <w:r w:rsidRPr="003B7F72">
                <w:rPr>
                  <w:rFonts w:eastAsia="Calibri"/>
                  <w:lang w:eastAsia="en-US"/>
                </w:rPr>
                <w:t xml:space="preserve">]  This insurance shall have a worldwide territorial limit. </w:t>
              </w:r>
            </w:ins>
          </w:p>
          <w:p w14:paraId="3D8ADD09" w14:textId="4C2AEF70" w:rsidR="008F6537" w:rsidRPr="003B7F72" w:rsidRDefault="008F6537" w:rsidP="003B7F72">
            <w:pPr>
              <w:pStyle w:val="NoteToDrafters-ASDEFCON"/>
              <w:rPr>
                <w:ins w:id="1108" w:author="Prabhu, Akshata MS" w:date="2024-08-23T14:31:00Z"/>
                <w:rFonts w:eastAsia="Calibri"/>
                <w:lang w:eastAsia="en-US"/>
              </w:rPr>
            </w:pPr>
            <w:ins w:id="1109" w:author="Prabhu, Akshata MS" w:date="2024-08-23T14:31:00Z">
              <w:r w:rsidRPr="003B7F72">
                <w:rPr>
                  <w:rFonts w:eastAsia="Calibri"/>
                  <w:lang w:eastAsia="en-US"/>
                </w:rPr>
                <w:t xml:space="preserve">Note to drafters:  Alternative clause 7.4.4 to be used where only products liability insurance is required.  If this alternative clause is used, the clause number in this clause 7.4.4 will need to be automated and automatic cross-references elsewhere in clause </w:t>
              </w:r>
              <w:r w:rsidRPr="003B7F72">
                <w:rPr>
                  <w:rFonts w:eastAsia="Calibri"/>
                  <w:lang w:eastAsia="en-US"/>
                </w:rPr>
                <w:fldChar w:fldCharType="begin"/>
              </w:r>
              <w:r w:rsidRPr="003B7F72">
                <w:rPr>
                  <w:rFonts w:eastAsia="Calibri"/>
                  <w:lang w:eastAsia="en-US"/>
                </w:rPr>
                <w:instrText xml:space="preserve"> REF _Ref263078081 \r \h  \* MERGEFORMAT </w:instrText>
              </w:r>
              <w:r w:rsidRPr="003B7F72">
                <w:rPr>
                  <w:rFonts w:eastAsia="Calibri"/>
                  <w:lang w:eastAsia="en-US"/>
                </w:rPr>
              </w:r>
              <w:r w:rsidRPr="003B7F72">
                <w:rPr>
                  <w:rFonts w:eastAsia="Calibri"/>
                  <w:lang w:eastAsia="en-US"/>
                </w:rPr>
                <w:fldChar w:fldCharType="separate"/>
              </w:r>
              <w:r w:rsidR="00E23E56">
                <w:rPr>
                  <w:rFonts w:eastAsia="Calibri"/>
                  <w:lang w:eastAsia="en-US"/>
                </w:rPr>
                <w:t>8.4</w:t>
              </w:r>
              <w:r w:rsidRPr="003B7F72">
                <w:rPr>
                  <w:rFonts w:eastAsia="Calibri"/>
                  <w:lang w:eastAsia="en-US"/>
                </w:rPr>
                <w:fldChar w:fldCharType="end"/>
              </w:r>
              <w:r w:rsidRPr="003B7F72">
                <w:rPr>
                  <w:rFonts w:eastAsia="Calibri"/>
                  <w:lang w:eastAsia="en-US"/>
                </w:rPr>
                <w:t xml:space="preserve"> to this clause will need to be reinserted.</w:t>
              </w:r>
            </w:ins>
          </w:p>
          <w:p w14:paraId="134E6BED" w14:textId="77777777" w:rsidR="008F6537" w:rsidRPr="00EB7A73" w:rsidRDefault="008F6537" w:rsidP="00EB7A73">
            <w:pPr>
              <w:ind w:left="720" w:hanging="720"/>
              <w:rPr>
                <w:rFonts w:eastAsia="Calibri"/>
                <w:color w:val="000000"/>
              </w:rPr>
            </w:pPr>
            <w:ins w:id="1110" w:author="Prabhu, Akshata MS" w:date="2024-08-23T14:31:00Z">
              <w:r w:rsidRPr="003B7F72">
                <w:rPr>
                  <w:rFonts w:eastAsia="Calibri"/>
                  <w:color w:val="000000"/>
                </w:rPr>
                <w:t>7.4.4</w:t>
              </w:r>
              <w:r w:rsidRPr="003B7F72">
                <w:rPr>
                  <w:rFonts w:eastAsia="Calibri"/>
                  <w:color w:val="000000"/>
                </w:rPr>
                <w:tab/>
              </w:r>
              <w:r w:rsidRPr="003B7F72">
                <w:rPr>
                  <w:rFonts w:eastAsia="Calibri"/>
                  <w:b/>
                  <w:color w:val="000000"/>
                </w:rPr>
                <w:t>(products liability)</w:t>
              </w:r>
              <w:r w:rsidRPr="003B7F72">
                <w:rPr>
                  <w:rFonts w:eastAsia="Calibri"/>
                  <w:color w:val="000000"/>
                </w:rPr>
                <w:t xml:space="preserve"> The Contractor shall effect and maintain products liability insurance written on an occurrence basis with a limit of indemnity </w:t>
              </w:r>
              <w:r w:rsidR="002A253E" w:rsidRPr="003B7F72">
                <w:rPr>
                  <w:rFonts w:eastAsia="Calibri"/>
                  <w:color w:val="000000"/>
                </w:rPr>
                <w:t xml:space="preserve">not less than the amount </w:t>
              </w:r>
              <w:r w:rsidRPr="003B7F72">
                <w:rPr>
                  <w:rFonts w:eastAsia="Calibri"/>
                  <w:color w:val="000000"/>
                </w:rPr>
                <w:t xml:space="preserve">specified in the Details Schedule each occurrence and in the aggregate for all occurrences in any 12 month policy period, which covers the Contractor and Contractor Personnel for their respective liabilities caused by, arising out of, or in connection with, the negligent manufacture, processing, alteration, repair, installation, supply, distribution or sale of any product by the Contractor, Contractor Personnel, Subcontractors and Subcontractor Personnel.  </w:t>
              </w:r>
              <w:r w:rsidRPr="003B7F72">
                <w:rPr>
                  <w:rFonts w:eastAsia="Calibri"/>
                  <w:color w:val="000000"/>
                  <w:highlight w:val="lightGray"/>
                </w:rPr>
                <w:t>[</w:t>
              </w:r>
              <w:r w:rsidRPr="003B7F72">
                <w:rPr>
                  <w:rFonts w:eastAsia="Calibri"/>
                  <w:b/>
                  <w:color w:val="000000"/>
                  <w:highlight w:val="lightGray"/>
                </w:rPr>
                <w:t>The following sentence is optional and should be used where the acquired items will not be used outside of Australia.</w:t>
              </w:r>
              <w:r w:rsidRPr="003B7F72">
                <w:rPr>
                  <w:rFonts w:eastAsia="Calibri"/>
                  <w:color w:val="000000"/>
                  <w:highlight w:val="lightGray"/>
                </w:rPr>
                <w:t>]</w:t>
              </w:r>
              <w:r w:rsidRPr="003B7F72">
                <w:rPr>
                  <w:rFonts w:eastAsia="Calibri"/>
                  <w:color w:val="000000"/>
                </w:rPr>
                <w:t xml:space="preserve"> This insurance shall have a territorial limit which includes Australia.  </w:t>
              </w:r>
              <w:r w:rsidRPr="003B7F72">
                <w:rPr>
                  <w:rFonts w:eastAsia="Calibri"/>
                  <w:color w:val="000000"/>
                  <w:highlight w:val="lightGray"/>
                </w:rPr>
                <w:t>[</w:t>
              </w:r>
              <w:r w:rsidRPr="003B7F72">
                <w:rPr>
                  <w:rFonts w:eastAsia="Calibri"/>
                  <w:b/>
                  <w:color w:val="000000"/>
                  <w:highlight w:val="lightGray"/>
                </w:rPr>
                <w:t>The following sentence is optional and should be used where the acquired items may be used outside of Australia.</w:t>
              </w:r>
              <w:r w:rsidRPr="003B7F72">
                <w:rPr>
                  <w:rFonts w:eastAsia="Calibri"/>
                  <w:color w:val="000000"/>
                  <w:highlight w:val="lightGray"/>
                </w:rPr>
                <w:t>]</w:t>
              </w:r>
              <w:r w:rsidRPr="003B7F72">
                <w:rPr>
                  <w:rFonts w:eastAsia="Calibri"/>
                  <w:i/>
                  <w:color w:val="000000"/>
                </w:rPr>
                <w:t xml:space="preserve"> </w:t>
              </w:r>
              <w:r w:rsidRPr="003B7F72">
                <w:rPr>
                  <w:rFonts w:eastAsia="Calibri"/>
                  <w:color w:val="000000"/>
                </w:rPr>
                <w:t>This insurance shall have a worldwide territorial limit.</w:t>
              </w:r>
            </w:ins>
          </w:p>
        </w:tc>
      </w:tr>
    </w:tbl>
    <w:p w14:paraId="098F527B" w14:textId="77777777" w:rsidR="009F031F" w:rsidRPr="00A6662F" w:rsidRDefault="009F031F" w:rsidP="006D1CBC">
      <w:pPr>
        <w:pStyle w:val="ASDEFCONOptionSpace"/>
      </w:pPr>
    </w:p>
    <w:tbl>
      <w:tblPr>
        <w:tblW w:w="0" w:type="auto"/>
        <w:tblLook w:val="01E0" w:firstRow="1" w:lastRow="1" w:firstColumn="1" w:lastColumn="1" w:noHBand="0" w:noVBand="0"/>
      </w:tblPr>
      <w:tblGrid>
        <w:gridCol w:w="9070"/>
      </w:tblGrid>
      <w:tr w:rsidR="0047462D" w14:paraId="68EFACFE" w14:textId="77777777" w:rsidTr="002F7471">
        <w:tc>
          <w:tcPr>
            <w:tcW w:w="9070" w:type="dxa"/>
            <w:shd w:val="clear" w:color="auto" w:fill="auto"/>
          </w:tcPr>
          <w:p w14:paraId="63CD6AFA" w14:textId="77777777" w:rsidR="005E65D3" w:rsidRDefault="005E65D3" w:rsidP="00871DDC">
            <w:pPr>
              <w:pStyle w:val="ASDEFCONOptionSpace"/>
              <w:rPr>
                <w:del w:id="1111" w:author="Prabhu, Akshata MS" w:date="2024-08-23T14:31:00Z"/>
                <w:rFonts w:eastAsia="Calibri"/>
                <w:lang w:eastAsia="en-U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44"/>
            </w:tblGrid>
            <w:tr w:rsidR="005E65D3" w14:paraId="49D20B7E" w14:textId="77777777" w:rsidTr="005E65D3">
              <w:trPr>
                <w:del w:id="1112" w:author="Prabhu, Akshata MS" w:date="2024-08-23T14:31:00Z"/>
              </w:trPr>
              <w:tc>
                <w:tcPr>
                  <w:tcW w:w="8854" w:type="dxa"/>
                  <w:shd w:val="clear" w:color="auto" w:fill="auto"/>
                </w:tcPr>
                <w:p w14:paraId="5A8DE28B" w14:textId="77777777" w:rsidR="005E65D3" w:rsidRDefault="005E65D3" w:rsidP="005E65D3">
                  <w:pPr>
                    <w:pStyle w:val="ASDEFCONOption"/>
                    <w:rPr>
                      <w:del w:id="1113" w:author="Prabhu, Akshata MS" w:date="2024-08-23T14:31:00Z"/>
                      <w:rFonts w:eastAsia="Calibri"/>
                      <w:lang w:eastAsia="en-US"/>
                    </w:rPr>
                  </w:pPr>
                  <w:del w:id="1114" w:author="Prabhu, Akshata MS" w:date="2024-08-23T14:31:00Z">
                    <w:r>
                      <w:rPr>
                        <w:rFonts w:eastAsia="Calibri"/>
                        <w:lang w:eastAsia="en-US"/>
                      </w:rPr>
                      <w:delText xml:space="preserve">Option:  </w:delText>
                    </w:r>
                    <w:r w:rsidRPr="003B7F72">
                      <w:rPr>
                        <w:rFonts w:eastAsia="Calibri"/>
                        <w:lang w:eastAsia="en-US"/>
                      </w:rPr>
                      <w:delText>For use if professional indemnity insurance is required</w:delText>
                    </w:r>
                    <w:r>
                      <w:rPr>
                        <w:rFonts w:eastAsia="Calibri"/>
                        <w:lang w:eastAsia="en-US"/>
                      </w:rPr>
                      <w:delText>.</w:delText>
                    </w:r>
                  </w:del>
                </w:p>
                <w:p w14:paraId="1038D3A7" w14:textId="77777777" w:rsidR="005E65D3" w:rsidRPr="003B7F72" w:rsidRDefault="005E65D3">
                  <w:pPr>
                    <w:pStyle w:val="COTCOCLV3-ASDEFCON"/>
                    <w:rPr>
                      <w:del w:id="1115" w:author="Prabhu, Akshata MS" w:date="2024-08-23T14:31:00Z"/>
                      <w:rFonts w:eastAsia="Calibri"/>
                      <w:lang w:eastAsia="en-US"/>
                    </w:rPr>
                  </w:pPr>
                  <w:del w:id="1116" w:author="Prabhu, Akshata MS" w:date="2024-08-23T14:31:00Z">
                    <w:r w:rsidRPr="003B7F72">
                      <w:rPr>
                        <w:rFonts w:eastAsia="Calibri"/>
                        <w:lang w:eastAsia="en-US"/>
                      </w:rPr>
                      <w:delText>(</w:delText>
                    </w:r>
                    <w:r w:rsidRPr="003B7F72">
                      <w:rPr>
                        <w:rFonts w:eastAsia="Calibri"/>
                        <w:b/>
                        <w:lang w:eastAsia="en-US"/>
                      </w:rPr>
                      <w:delText>professional indemnity</w:delText>
                    </w:r>
                    <w:r w:rsidRPr="003B7F72">
                      <w:rPr>
                        <w:rFonts w:eastAsia="Calibri"/>
                        <w:lang w:eastAsia="en-US"/>
                      </w:rPr>
                      <w:delText xml:space="preserve">) The Contractor shall effect and maintain professional indemnity insurance with a limit of indemnity of not less than the amount specified in the Details Schedule </w:delText>
                    </w:r>
                    <w:r>
                      <w:rPr>
                        <w:rFonts w:eastAsia="Calibri"/>
                        <w:lang w:eastAsia="en-US"/>
                      </w:rPr>
                      <w:delText>for any one</w:delText>
                    </w:r>
                    <w:r w:rsidRPr="003B7F72">
                      <w:rPr>
                        <w:rFonts w:eastAsia="Calibri"/>
                        <w:lang w:eastAsia="en-US"/>
                      </w:rPr>
                      <w:delText xml:space="preserve"> claim and in the aggregate for all claims in any 12 month policy period, and including a right of reinstatement, which covers the liability of the Contractor at general law arising from a negligent breach of duty owed in a professional capacity.  Such insurance shall have a retroactive date of no later than the earlier of the commencement of the work under the Deed or any earlier preparatory work by the Contractor.  [</w:delText>
                    </w:r>
                    <w:r w:rsidRPr="003B7F72">
                      <w:rPr>
                        <w:rFonts w:eastAsia="Calibri"/>
                        <w:shd w:val="clear" w:color="auto" w:fill="B3B3B3"/>
                        <w:lang w:eastAsia="en-US"/>
                      </w:rPr>
                      <w:delText>Such insurance shall also</w:delText>
                    </w:r>
                    <w:r w:rsidRPr="003B7F72">
                      <w:rPr>
                        <w:rFonts w:eastAsia="Calibri"/>
                        <w:lang w:eastAsia="en-US"/>
                      </w:rPr>
                      <w:delText>:</w:delText>
                    </w:r>
                  </w:del>
                </w:p>
                <w:p w14:paraId="6F1C6962" w14:textId="77777777" w:rsidR="005E65D3" w:rsidRPr="003B7F72" w:rsidRDefault="005E65D3">
                  <w:pPr>
                    <w:pStyle w:val="NoteToDrafters-ASDEFCON"/>
                    <w:rPr>
                      <w:del w:id="1117" w:author="Prabhu, Akshata MS" w:date="2024-08-23T14:31:00Z"/>
                      <w:rFonts w:eastAsia="Calibri"/>
                      <w:lang w:eastAsia="en-US"/>
                    </w:rPr>
                  </w:pPr>
                  <w:del w:id="1118" w:author="Prabhu, Akshata MS" w:date="2024-08-23T14:31:00Z">
                    <w:r w:rsidRPr="003B7F72">
                      <w:rPr>
                        <w:rFonts w:eastAsia="Calibri"/>
                        <w:lang w:eastAsia="en-US"/>
                      </w:rPr>
                      <w:delText>Note to drafters:  Paragraphs a and b are optional depending on the services and risks. Where a or b is selected, c should also be included.</w:delText>
                    </w:r>
                  </w:del>
                </w:p>
                <w:p w14:paraId="3003CBE4" w14:textId="77777777" w:rsidR="005E65D3" w:rsidRPr="003B7F72" w:rsidRDefault="005E65D3">
                  <w:pPr>
                    <w:pStyle w:val="COTCOCLV4-ASDEFCON"/>
                    <w:rPr>
                      <w:del w:id="1119" w:author="Prabhu, Akshata MS" w:date="2024-08-23T14:31:00Z"/>
                      <w:rFonts w:eastAsia="Calibri"/>
                      <w:lang w:eastAsia="en-US"/>
                    </w:rPr>
                  </w:pPr>
                  <w:del w:id="1120" w:author="Prabhu, Akshata MS" w:date="2024-08-23T14:31:00Z">
                    <w:r w:rsidRPr="003B7F72">
                      <w:rPr>
                        <w:rFonts w:eastAsia="Calibri"/>
                        <w:shd w:val="clear" w:color="auto" w:fill="B3B3B3"/>
                        <w:lang w:eastAsia="en-US"/>
                      </w:rPr>
                      <w:delText>extend to cover claims related to software and IT risks;</w:delText>
                    </w:r>
                    <w:r w:rsidRPr="003B7F72">
                      <w:rPr>
                        <w:rFonts w:eastAsia="Calibri"/>
                        <w:lang w:eastAsia="en-US"/>
                      </w:rPr>
                      <w:delText xml:space="preserve"> </w:delText>
                    </w:r>
                  </w:del>
                </w:p>
                <w:p w14:paraId="1CB1A3E6" w14:textId="77777777" w:rsidR="005E65D3" w:rsidRPr="003B7F72" w:rsidRDefault="005E65D3">
                  <w:pPr>
                    <w:pStyle w:val="COTCOCLV4-ASDEFCON"/>
                    <w:rPr>
                      <w:del w:id="1121" w:author="Prabhu, Akshata MS" w:date="2024-08-23T14:31:00Z"/>
                      <w:rFonts w:eastAsia="Calibri"/>
                      <w:lang w:eastAsia="en-US"/>
                    </w:rPr>
                  </w:pPr>
                  <w:del w:id="1122" w:author="Prabhu, Akshata MS" w:date="2024-08-23T14:31:00Z">
                    <w:r w:rsidRPr="003B7F72">
                      <w:rPr>
                        <w:rFonts w:eastAsia="Calibri"/>
                        <w:shd w:val="clear" w:color="auto" w:fill="B3B3B3"/>
                        <w:lang w:eastAsia="en-US"/>
                      </w:rPr>
                      <w:delText>extend to cover claims for unintentional breaches of IP rights; and</w:delText>
                    </w:r>
                  </w:del>
                </w:p>
                <w:p w14:paraId="65E97FA0" w14:textId="77777777" w:rsidR="005E65D3" w:rsidRPr="005E65D3" w:rsidRDefault="005E65D3" w:rsidP="005E65D3">
                  <w:pPr>
                    <w:pStyle w:val="COTCOCLV4-ASDEFCON"/>
                    <w:rPr>
                      <w:del w:id="1123" w:author="Prabhu, Akshata MS" w:date="2024-08-23T14:31:00Z"/>
                      <w:rFonts w:eastAsia="Calibri"/>
                      <w:lang w:eastAsia="en-US"/>
                    </w:rPr>
                  </w:pPr>
                  <w:del w:id="1124" w:author="Prabhu, Akshata MS" w:date="2024-08-23T14:31:00Z">
                    <w:r w:rsidRPr="003B7F72">
                      <w:rPr>
                        <w:rFonts w:eastAsia="Calibri"/>
                        <w:shd w:val="clear" w:color="auto" w:fill="B3B3B3"/>
                        <w:lang w:eastAsia="en-US"/>
                      </w:rPr>
                      <w:delText>have worldwide territorial and jurisdictional limits.]</w:delText>
                    </w:r>
                  </w:del>
                </w:p>
              </w:tc>
            </w:tr>
          </w:tbl>
          <w:p w14:paraId="11212DDB" w14:textId="77777777" w:rsidR="0047462D" w:rsidRPr="003B7F72" w:rsidRDefault="0047462D" w:rsidP="00644070">
            <w:pPr>
              <w:pStyle w:val="ASDEFCONOption"/>
              <w:rPr>
                <w:ins w:id="1125" w:author="Prabhu, Akshata MS" w:date="2024-08-23T14:31:00Z"/>
                <w:rFonts w:eastAsia="Calibri"/>
                <w:lang w:eastAsia="en-US"/>
              </w:rPr>
            </w:pPr>
            <w:ins w:id="1126" w:author="Prabhu, Akshata MS" w:date="2024-08-23T14:31:00Z">
              <w:r w:rsidRPr="003B7F72">
                <w:rPr>
                  <w:rFonts w:eastAsia="Calibri"/>
                  <w:lang w:eastAsia="en-US"/>
                </w:rPr>
                <w:t>Option:  For use if professional indemnity insurance is required.</w:t>
              </w:r>
            </w:ins>
          </w:p>
          <w:p w14:paraId="40E8F723" w14:textId="7F72F176" w:rsidR="0047462D" w:rsidRPr="003B7F72" w:rsidRDefault="0047462D" w:rsidP="002D5A5C">
            <w:pPr>
              <w:pStyle w:val="COTCOCLV3-ASDEFCON"/>
              <w:rPr>
                <w:ins w:id="1127" w:author="Prabhu, Akshata MS" w:date="2024-08-23T14:31:00Z"/>
                <w:rFonts w:eastAsia="Calibri"/>
                <w:lang w:eastAsia="en-US"/>
              </w:rPr>
            </w:pPr>
            <w:bookmarkStart w:id="1128" w:name="_Ref409091557"/>
            <w:ins w:id="1129" w:author="Prabhu, Akshata MS" w:date="2024-08-23T14:31:00Z">
              <w:r w:rsidRPr="003B7F72">
                <w:rPr>
                  <w:rFonts w:eastAsia="Calibri"/>
                  <w:lang w:eastAsia="en-US"/>
                </w:rPr>
                <w:t>(</w:t>
              </w:r>
              <w:r w:rsidRPr="003B7F72">
                <w:rPr>
                  <w:rFonts w:eastAsia="Calibri"/>
                  <w:b/>
                  <w:lang w:eastAsia="en-US"/>
                </w:rPr>
                <w:t>professional indemnity</w:t>
              </w:r>
              <w:r w:rsidRPr="003B7F72">
                <w:rPr>
                  <w:rFonts w:eastAsia="Calibri"/>
                  <w:lang w:eastAsia="en-US"/>
                </w:rPr>
                <w:t xml:space="preserve">) The Contractor shall effect and maintain professional indemnity insurance with a limit of indemnity of not less than </w:t>
              </w:r>
              <w:r w:rsidR="003F6033" w:rsidRPr="003B7F72">
                <w:rPr>
                  <w:rFonts w:eastAsia="Calibri"/>
                  <w:lang w:eastAsia="en-US"/>
                </w:rPr>
                <w:t xml:space="preserve">the amount specified in the Details Schedule </w:t>
              </w:r>
              <w:r w:rsidR="00D56A9C">
                <w:rPr>
                  <w:rFonts w:eastAsia="Calibri"/>
                  <w:lang w:eastAsia="en-US"/>
                </w:rPr>
                <w:t xml:space="preserve">for </w:t>
              </w:r>
              <w:r w:rsidR="00475745">
                <w:rPr>
                  <w:rFonts w:eastAsia="Calibri"/>
                  <w:lang w:eastAsia="en-US"/>
                </w:rPr>
                <w:t>any one</w:t>
              </w:r>
              <w:r w:rsidR="00475745" w:rsidRPr="003B7F72">
                <w:rPr>
                  <w:rFonts w:eastAsia="Calibri"/>
                  <w:lang w:eastAsia="en-US"/>
                </w:rPr>
                <w:t xml:space="preserve"> </w:t>
              </w:r>
              <w:r w:rsidR="003F6033" w:rsidRPr="003B7F72">
                <w:rPr>
                  <w:rFonts w:eastAsia="Calibri"/>
                  <w:lang w:eastAsia="en-US"/>
                </w:rPr>
                <w:t>claim</w:t>
              </w:r>
              <w:r w:rsidRPr="003B7F72">
                <w:rPr>
                  <w:rFonts w:eastAsia="Calibri"/>
                  <w:lang w:eastAsia="en-US"/>
                </w:rPr>
                <w:t xml:space="preserve"> and in the aggregate for all claims in any 12 month policy period, and including a right of reinstatement, which covers the liability of the Contractor at general law arising from a negligent breach of duty owed in a professional capacity. </w:t>
              </w:r>
              <w:r w:rsidR="009A1DE0" w:rsidRPr="003B7F72">
                <w:rPr>
                  <w:rFonts w:eastAsia="Calibri"/>
                  <w:lang w:eastAsia="en-US"/>
                </w:rPr>
                <w:t xml:space="preserve"> </w:t>
              </w:r>
              <w:r w:rsidRPr="003B7F72">
                <w:rPr>
                  <w:rFonts w:eastAsia="Calibri"/>
                  <w:lang w:eastAsia="en-US"/>
                </w:rPr>
                <w:t xml:space="preserve">Such insurance shall have a retroactive date of no later than the earlier of the commencement of the work under the </w:t>
              </w:r>
              <w:r w:rsidR="006501B2" w:rsidRPr="003B7F72">
                <w:rPr>
                  <w:rFonts w:eastAsia="Calibri"/>
                  <w:lang w:eastAsia="en-US"/>
                </w:rPr>
                <w:t>Deed</w:t>
              </w:r>
              <w:r w:rsidRPr="003B7F72">
                <w:rPr>
                  <w:rFonts w:eastAsia="Calibri"/>
                  <w:lang w:eastAsia="en-US"/>
                </w:rPr>
                <w:t xml:space="preserve"> or any earlier preparatory work by the Contractor. </w:t>
              </w:r>
              <w:r w:rsidR="009A1DE0" w:rsidRPr="003B7F72">
                <w:rPr>
                  <w:rFonts w:eastAsia="Calibri"/>
                  <w:lang w:eastAsia="en-US"/>
                </w:rPr>
                <w:t xml:space="preserve"> </w:t>
              </w:r>
              <w:r w:rsidRPr="003B7F72">
                <w:rPr>
                  <w:rFonts w:eastAsia="Calibri"/>
                  <w:lang w:eastAsia="en-US"/>
                </w:rPr>
                <w:t>[</w:t>
              </w:r>
              <w:r w:rsidRPr="003B7F72">
                <w:rPr>
                  <w:rFonts w:eastAsia="Calibri"/>
                  <w:shd w:val="clear" w:color="auto" w:fill="B3B3B3"/>
                  <w:lang w:eastAsia="en-US"/>
                </w:rPr>
                <w:t>Such insurance shall also</w:t>
              </w:r>
              <w:r w:rsidRPr="003B7F72">
                <w:rPr>
                  <w:rFonts w:eastAsia="Calibri"/>
                  <w:lang w:eastAsia="en-US"/>
                </w:rPr>
                <w:t>:</w:t>
              </w:r>
              <w:bookmarkEnd w:id="1128"/>
            </w:ins>
          </w:p>
          <w:p w14:paraId="445DC59E" w14:textId="77777777" w:rsidR="0047462D" w:rsidRPr="003B7F72" w:rsidRDefault="0047462D" w:rsidP="00644070">
            <w:pPr>
              <w:pStyle w:val="NoteToDrafters-ASDEFCON"/>
              <w:rPr>
                <w:ins w:id="1130" w:author="Prabhu, Akshata MS" w:date="2024-08-23T14:31:00Z"/>
                <w:rFonts w:eastAsia="Calibri"/>
                <w:lang w:eastAsia="en-US"/>
              </w:rPr>
            </w:pPr>
            <w:ins w:id="1131" w:author="Prabhu, Akshata MS" w:date="2024-08-23T14:31:00Z">
              <w:r w:rsidRPr="003B7F72">
                <w:rPr>
                  <w:rFonts w:eastAsia="Calibri"/>
                  <w:lang w:eastAsia="en-US"/>
                </w:rPr>
                <w:t>Note to drafters:  Paragraphs a and b are optional depending on the services and risks.</w:t>
              </w:r>
              <w:r w:rsidR="00F932F8" w:rsidRPr="003B7F72">
                <w:rPr>
                  <w:rFonts w:eastAsia="Calibri"/>
                  <w:lang w:eastAsia="en-US"/>
                </w:rPr>
                <w:t xml:space="preserve"> Where a </w:t>
              </w:r>
              <w:r w:rsidR="004B120D" w:rsidRPr="003B7F72">
                <w:rPr>
                  <w:rFonts w:eastAsia="Calibri"/>
                  <w:lang w:eastAsia="en-US"/>
                </w:rPr>
                <w:t xml:space="preserve">or b </w:t>
              </w:r>
              <w:r w:rsidR="00F932F8" w:rsidRPr="003B7F72">
                <w:rPr>
                  <w:rFonts w:eastAsia="Calibri"/>
                  <w:lang w:eastAsia="en-US"/>
                </w:rPr>
                <w:t>is selected, c should also be included.</w:t>
              </w:r>
            </w:ins>
          </w:p>
          <w:p w14:paraId="5C731850" w14:textId="77777777" w:rsidR="0047462D" w:rsidRPr="003B7F72" w:rsidRDefault="0047462D" w:rsidP="008F6537">
            <w:pPr>
              <w:pStyle w:val="COTCOCLV4-ASDEFCON"/>
              <w:rPr>
                <w:ins w:id="1132" w:author="Prabhu, Akshata MS" w:date="2024-08-23T14:31:00Z"/>
                <w:rFonts w:eastAsia="Calibri"/>
                <w:lang w:eastAsia="en-US"/>
              </w:rPr>
            </w:pPr>
            <w:ins w:id="1133" w:author="Prabhu, Akshata MS" w:date="2024-08-23T14:31:00Z">
              <w:r w:rsidRPr="003B7F72">
                <w:rPr>
                  <w:rFonts w:eastAsia="Calibri"/>
                  <w:shd w:val="clear" w:color="auto" w:fill="B3B3B3"/>
                  <w:lang w:eastAsia="en-US"/>
                </w:rPr>
                <w:t>extend to cover claims related to software and IT risks;</w:t>
              </w:r>
              <w:r w:rsidRPr="003B7F72">
                <w:rPr>
                  <w:rFonts w:eastAsia="Calibri"/>
                  <w:lang w:eastAsia="en-US"/>
                </w:rPr>
                <w:t xml:space="preserve"> </w:t>
              </w:r>
            </w:ins>
          </w:p>
          <w:p w14:paraId="46788DB4" w14:textId="77777777" w:rsidR="00F932F8" w:rsidRPr="003B7F72" w:rsidRDefault="0047462D" w:rsidP="008F6537">
            <w:pPr>
              <w:pStyle w:val="COTCOCLV4-ASDEFCON"/>
              <w:rPr>
                <w:ins w:id="1134" w:author="Prabhu, Akshata MS" w:date="2024-08-23T14:31:00Z"/>
                <w:rFonts w:eastAsia="Calibri"/>
                <w:lang w:eastAsia="en-US"/>
              </w:rPr>
            </w:pPr>
            <w:ins w:id="1135" w:author="Prabhu, Akshata MS" w:date="2024-08-23T14:31:00Z">
              <w:r w:rsidRPr="003B7F72">
                <w:rPr>
                  <w:rFonts w:eastAsia="Calibri"/>
                  <w:shd w:val="clear" w:color="auto" w:fill="B3B3B3"/>
                  <w:lang w:eastAsia="en-US"/>
                </w:rPr>
                <w:t xml:space="preserve">extend to cover claims for unintentional breaches of </w:t>
              </w:r>
              <w:r w:rsidR="00824B2E" w:rsidRPr="003B7F72">
                <w:rPr>
                  <w:rFonts w:eastAsia="Calibri"/>
                  <w:shd w:val="clear" w:color="auto" w:fill="B3B3B3"/>
                  <w:lang w:eastAsia="en-US"/>
                </w:rPr>
                <w:t>IP</w:t>
              </w:r>
              <w:r w:rsidRPr="003B7F72">
                <w:rPr>
                  <w:rFonts w:eastAsia="Calibri"/>
                  <w:shd w:val="clear" w:color="auto" w:fill="B3B3B3"/>
                  <w:lang w:eastAsia="en-US"/>
                </w:rPr>
                <w:t xml:space="preserve"> rights</w:t>
              </w:r>
              <w:r w:rsidR="00F932F8" w:rsidRPr="003B7F72">
                <w:rPr>
                  <w:rFonts w:eastAsia="Calibri"/>
                  <w:shd w:val="clear" w:color="auto" w:fill="B3B3B3"/>
                  <w:lang w:eastAsia="en-US"/>
                </w:rPr>
                <w:t>; and</w:t>
              </w:r>
            </w:ins>
          </w:p>
          <w:p w14:paraId="19E107A9" w14:textId="77777777" w:rsidR="0047462D" w:rsidRPr="003B7F72" w:rsidRDefault="00F932F8" w:rsidP="00EB7A73">
            <w:pPr>
              <w:pStyle w:val="COTCOCLV4-ASDEFCON"/>
              <w:rPr>
                <w:rFonts w:eastAsia="Calibri"/>
                <w:lang w:eastAsia="en-US"/>
              </w:rPr>
            </w:pPr>
            <w:ins w:id="1136" w:author="Prabhu, Akshata MS" w:date="2024-08-23T14:31:00Z">
              <w:r w:rsidRPr="003B7F72">
                <w:rPr>
                  <w:rFonts w:eastAsia="Calibri"/>
                  <w:shd w:val="clear" w:color="auto" w:fill="B3B3B3"/>
                  <w:lang w:eastAsia="en-US"/>
                </w:rPr>
                <w:t>have worldwide territorial and jurisdictional limits</w:t>
              </w:r>
              <w:r w:rsidR="0047462D" w:rsidRPr="003B7F72">
                <w:rPr>
                  <w:rFonts w:eastAsia="Calibri"/>
                  <w:shd w:val="clear" w:color="auto" w:fill="B3B3B3"/>
                  <w:lang w:eastAsia="en-US"/>
                </w:rPr>
                <w:t>.]</w:t>
              </w:r>
            </w:ins>
          </w:p>
        </w:tc>
      </w:tr>
    </w:tbl>
    <w:p w14:paraId="4DCC7ADE" w14:textId="640F6562" w:rsidR="009F031F" w:rsidRPr="00A6662F" w:rsidRDefault="009F031F" w:rsidP="006D1CBC">
      <w:pPr>
        <w:pStyle w:val="ASDEFCONOptionSpace"/>
      </w:pPr>
    </w:p>
    <w:tbl>
      <w:tblPr>
        <w:tblW w:w="0" w:type="auto"/>
        <w:tblLook w:val="01E0" w:firstRow="1" w:lastRow="1" w:firstColumn="1" w:lastColumn="1" w:noHBand="0" w:noVBand="0"/>
      </w:tblPr>
      <w:tblGrid>
        <w:gridCol w:w="9070"/>
      </w:tblGrid>
      <w:tr w:rsidR="00C6766F" w14:paraId="3AAD9C7C" w14:textId="77777777" w:rsidTr="003B7F72">
        <w:tc>
          <w:tcPr>
            <w:tcW w:w="9286" w:type="dxa"/>
            <w:shd w:val="clear" w:color="auto" w:fill="auto"/>
          </w:tcPr>
          <w:p w14:paraId="1A0FCFF8" w14:textId="77777777" w:rsidR="005E65D3" w:rsidRDefault="005E65D3" w:rsidP="00871DDC">
            <w:pPr>
              <w:pStyle w:val="ASDEFCONOptionSpace"/>
              <w:rPr>
                <w:del w:id="1137" w:author="Prabhu, Akshata MS" w:date="2024-08-23T14:31:00Z"/>
                <w:rFonts w:eastAsia="Calibri"/>
                <w:lang w:eastAsia="en-U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44"/>
            </w:tblGrid>
            <w:tr w:rsidR="005E65D3" w14:paraId="5A9BBB12" w14:textId="77777777" w:rsidTr="005E65D3">
              <w:trPr>
                <w:del w:id="1138" w:author="Prabhu, Akshata MS" w:date="2024-08-23T14:31:00Z"/>
              </w:trPr>
              <w:tc>
                <w:tcPr>
                  <w:tcW w:w="8854" w:type="dxa"/>
                  <w:shd w:val="clear" w:color="auto" w:fill="auto"/>
                </w:tcPr>
                <w:p w14:paraId="6BAA25D9" w14:textId="77777777" w:rsidR="005E65D3" w:rsidRDefault="005E65D3" w:rsidP="005E65D3">
                  <w:pPr>
                    <w:pStyle w:val="ASDEFCONOption"/>
                    <w:rPr>
                      <w:del w:id="1139" w:author="Prabhu, Akshata MS" w:date="2024-08-23T14:31:00Z"/>
                      <w:rFonts w:eastAsia="Calibri"/>
                      <w:lang w:eastAsia="en-US"/>
                    </w:rPr>
                  </w:pPr>
                  <w:del w:id="1140" w:author="Prabhu, Akshata MS" w:date="2024-08-23T14:31:00Z">
                    <w:r>
                      <w:rPr>
                        <w:rFonts w:eastAsia="Calibri"/>
                        <w:lang w:eastAsia="en-US"/>
                      </w:rPr>
                      <w:delText>Option:</w:delText>
                    </w:r>
                    <w:r w:rsidRPr="003B7F72">
                      <w:rPr>
                        <w:rFonts w:eastAsia="Calibri"/>
                        <w:lang w:eastAsia="en-US"/>
                      </w:rPr>
                      <w:delText xml:space="preserve">  For use if property insurance is required</w:delText>
                    </w:r>
                  </w:del>
                </w:p>
                <w:p w14:paraId="797ADDFB" w14:textId="77777777" w:rsidR="005E65D3" w:rsidRPr="003B7F72" w:rsidRDefault="005E65D3">
                  <w:pPr>
                    <w:pStyle w:val="COTCOCLV3-ASDEFCON"/>
                    <w:rPr>
                      <w:del w:id="1141" w:author="Prabhu, Akshata MS" w:date="2024-08-23T14:31:00Z"/>
                      <w:rFonts w:eastAsia="Calibri"/>
                      <w:lang w:eastAsia="en-US"/>
                    </w:rPr>
                  </w:pPr>
                  <w:del w:id="1142" w:author="Prabhu, Akshata MS" w:date="2024-08-23T14:31:00Z">
                    <w:r w:rsidRPr="003B7F72">
                      <w:rPr>
                        <w:rFonts w:eastAsia="Calibri"/>
                        <w:lang w:eastAsia="en-US"/>
                      </w:rPr>
                      <w:delText>(</w:delText>
                    </w:r>
                    <w:r w:rsidRPr="003B7F72">
                      <w:rPr>
                        <w:rFonts w:eastAsia="Calibri"/>
                        <w:b/>
                        <w:lang w:eastAsia="en-US"/>
                      </w:rPr>
                      <w:delText>property</w:delText>
                    </w:r>
                    <w:r w:rsidRPr="003B7F72">
                      <w:rPr>
                        <w:rFonts w:eastAsia="Calibri"/>
                        <w:lang w:eastAsia="en-US"/>
                      </w:rPr>
                      <w:delText>) The Contractor shall effect and maintain all risks property insurance covering:</w:delText>
                    </w:r>
                  </w:del>
                </w:p>
                <w:p w14:paraId="79A2D29A" w14:textId="77777777" w:rsidR="005E65D3" w:rsidRPr="003B7F72" w:rsidRDefault="005E65D3">
                  <w:pPr>
                    <w:pStyle w:val="COTCOCLV4-ASDEFCON"/>
                    <w:rPr>
                      <w:del w:id="1143" w:author="Prabhu, Akshata MS" w:date="2024-08-23T14:31:00Z"/>
                      <w:rFonts w:eastAsia="Calibri"/>
                      <w:lang w:eastAsia="en-US"/>
                    </w:rPr>
                  </w:pPr>
                  <w:del w:id="1144" w:author="Prabhu, Akshata MS" w:date="2024-08-23T14:31:00Z">
                    <w:r w:rsidRPr="003B7F72">
                      <w:rPr>
                        <w:rFonts w:eastAsia="Calibri"/>
                        <w:lang w:eastAsia="en-US"/>
                      </w:rPr>
                      <w:delText xml:space="preserve">the tangible Supplies unless and to the extent that the Commonwealth has expressly retained the risk of such property; </w:delText>
                    </w:r>
                  </w:del>
                </w:p>
                <w:p w14:paraId="767657DA" w14:textId="77777777" w:rsidR="005E65D3" w:rsidRPr="003B7F72" w:rsidRDefault="005E65D3">
                  <w:pPr>
                    <w:pStyle w:val="COTCOCLV4-ASDEFCON"/>
                    <w:rPr>
                      <w:del w:id="1145" w:author="Prabhu, Akshata MS" w:date="2024-08-23T14:31:00Z"/>
                      <w:rFonts w:eastAsia="Calibri"/>
                      <w:lang w:eastAsia="en-US"/>
                    </w:rPr>
                  </w:pPr>
                  <w:del w:id="1146" w:author="Prabhu, Akshata MS" w:date="2024-08-23T14:31:00Z">
                    <w:r w:rsidRPr="003B7F72">
                      <w:rPr>
                        <w:rFonts w:eastAsia="Calibri"/>
                        <w:lang w:eastAsia="en-US"/>
                      </w:rPr>
                      <w:delText>GFE and any other property of the Commonwealth in the care, custody or control of the Contractor or its Subcontractors unless and to the extent that the Commonwealth has expressly retained the risk of such property; and</w:delText>
                    </w:r>
                  </w:del>
                </w:p>
                <w:p w14:paraId="3515346A" w14:textId="77777777" w:rsidR="005E65D3" w:rsidRPr="003B7F72" w:rsidRDefault="005E65D3">
                  <w:pPr>
                    <w:pStyle w:val="COTCOCLV4-ASDEFCON"/>
                    <w:rPr>
                      <w:del w:id="1147" w:author="Prabhu, Akshata MS" w:date="2024-08-23T14:31:00Z"/>
                      <w:rFonts w:eastAsia="Calibri"/>
                      <w:lang w:eastAsia="en-US"/>
                    </w:rPr>
                  </w:pPr>
                  <w:del w:id="1148" w:author="Prabhu, Akshata MS" w:date="2024-08-23T14:31:00Z">
                    <w:r w:rsidRPr="003B7F72">
                      <w:rPr>
                        <w:rFonts w:eastAsia="Calibri"/>
                        <w:lang w:eastAsia="en-US"/>
                      </w:rPr>
                      <w:delText>all other property, plant and equipment in the care, custody or control of the Contractor material to the Contractor's ability to perform its obligations under Deed or any Contract,</w:delText>
                    </w:r>
                  </w:del>
                </w:p>
                <w:p w14:paraId="0988A7D8" w14:textId="77777777" w:rsidR="005E65D3" w:rsidRDefault="005E65D3" w:rsidP="005E65D3">
                  <w:pPr>
                    <w:pStyle w:val="COTCOCLV3NONUM-ASDEFCON"/>
                    <w:rPr>
                      <w:del w:id="1149" w:author="Prabhu, Akshata MS" w:date="2024-08-23T14:31:00Z"/>
                      <w:rFonts w:eastAsia="Calibri"/>
                      <w:lang w:eastAsia="en-US"/>
                    </w:rPr>
                  </w:pPr>
                  <w:del w:id="1150" w:author="Prabhu, Akshata MS" w:date="2024-08-23T14:31:00Z">
                    <w:r w:rsidRPr="003B7F72">
                      <w:rPr>
                        <w:rFonts w:eastAsia="Calibri"/>
                        <w:lang w:eastAsia="en-US"/>
                      </w:rPr>
                      <w:delText>against the risks of loss, damage or destruction by all commercially insurable risks, for the full replacement or reinstatement value of such insured property.</w:delText>
                    </w:r>
                  </w:del>
                </w:p>
              </w:tc>
            </w:tr>
          </w:tbl>
          <w:p w14:paraId="38927462" w14:textId="77777777" w:rsidR="00C6766F" w:rsidRPr="003B7F72" w:rsidRDefault="00C6766F" w:rsidP="00644070">
            <w:pPr>
              <w:pStyle w:val="ASDEFCONOption"/>
              <w:rPr>
                <w:ins w:id="1151" w:author="Prabhu, Akshata MS" w:date="2024-08-23T14:31:00Z"/>
                <w:rFonts w:eastAsia="Calibri"/>
                <w:lang w:eastAsia="en-US"/>
              </w:rPr>
            </w:pPr>
            <w:ins w:id="1152" w:author="Prabhu, Akshata MS" w:date="2024-08-23T14:31:00Z">
              <w:r w:rsidRPr="003B7F72">
                <w:rPr>
                  <w:rFonts w:eastAsia="Calibri"/>
                  <w:lang w:eastAsia="en-US"/>
                </w:rPr>
                <w:t>Option:  For use if property insurance is required.</w:t>
              </w:r>
            </w:ins>
          </w:p>
          <w:p w14:paraId="6587B65B" w14:textId="77777777" w:rsidR="00C6766F" w:rsidRPr="003B7F72" w:rsidRDefault="00C6766F" w:rsidP="002D5A5C">
            <w:pPr>
              <w:pStyle w:val="COTCOCLV3-ASDEFCON"/>
              <w:rPr>
                <w:ins w:id="1153" w:author="Prabhu, Akshata MS" w:date="2024-08-23T14:31:00Z"/>
                <w:rFonts w:eastAsia="Calibri"/>
                <w:lang w:eastAsia="en-US"/>
              </w:rPr>
            </w:pPr>
            <w:bookmarkStart w:id="1154" w:name="_Ref409087822"/>
            <w:ins w:id="1155" w:author="Prabhu, Akshata MS" w:date="2024-08-23T14:31:00Z">
              <w:r w:rsidRPr="003B7F72">
                <w:rPr>
                  <w:rFonts w:eastAsia="Calibri"/>
                  <w:lang w:eastAsia="en-US"/>
                </w:rPr>
                <w:t>(</w:t>
              </w:r>
              <w:r w:rsidRPr="003B7F72">
                <w:rPr>
                  <w:rFonts w:eastAsia="Calibri"/>
                  <w:b/>
                  <w:lang w:eastAsia="en-US"/>
                </w:rPr>
                <w:t>property</w:t>
              </w:r>
              <w:r w:rsidRPr="003B7F72">
                <w:rPr>
                  <w:rFonts w:eastAsia="Calibri"/>
                  <w:lang w:eastAsia="en-US"/>
                </w:rPr>
                <w:t>) The Contractor shall effect and maintain all risks property insurance covering:</w:t>
              </w:r>
              <w:bookmarkEnd w:id="1154"/>
            </w:ins>
          </w:p>
          <w:p w14:paraId="226BAA56" w14:textId="77777777" w:rsidR="00C6766F" w:rsidRPr="003B7F72" w:rsidRDefault="00C6766F" w:rsidP="008F6537">
            <w:pPr>
              <w:pStyle w:val="COTCOCLV4-ASDEFCON"/>
              <w:rPr>
                <w:ins w:id="1156" w:author="Prabhu, Akshata MS" w:date="2024-08-23T14:31:00Z"/>
                <w:rFonts w:eastAsia="Calibri"/>
                <w:lang w:eastAsia="en-US"/>
              </w:rPr>
            </w:pPr>
            <w:ins w:id="1157" w:author="Prabhu, Akshata MS" w:date="2024-08-23T14:31:00Z">
              <w:r w:rsidRPr="003B7F72">
                <w:rPr>
                  <w:rFonts w:eastAsia="Calibri"/>
                  <w:lang w:eastAsia="en-US"/>
                </w:rPr>
                <w:t xml:space="preserve">the tangible Supplies unless and to the extent that the Commonwealth has expressly retained the risk of such property; </w:t>
              </w:r>
            </w:ins>
          </w:p>
          <w:p w14:paraId="17726097" w14:textId="77777777" w:rsidR="00C6766F" w:rsidRPr="003B7F72" w:rsidRDefault="00C6766F" w:rsidP="008F6537">
            <w:pPr>
              <w:pStyle w:val="COTCOCLV4-ASDEFCON"/>
              <w:rPr>
                <w:ins w:id="1158" w:author="Prabhu, Akshata MS" w:date="2024-08-23T14:31:00Z"/>
                <w:rFonts w:eastAsia="Calibri"/>
                <w:lang w:eastAsia="en-US"/>
              </w:rPr>
            </w:pPr>
            <w:ins w:id="1159" w:author="Prabhu, Akshata MS" w:date="2024-08-23T14:31:00Z">
              <w:r w:rsidRPr="003B7F72">
                <w:rPr>
                  <w:rFonts w:eastAsia="Calibri"/>
                  <w:lang w:eastAsia="en-US"/>
                </w:rPr>
                <w:t>GFE and any other property of the Commonwealth in the care, custody or control of the Contractor or its Subcontractors unless and to the extent that the Commonwealth has expressly retained the risk of such property; and</w:t>
              </w:r>
            </w:ins>
          </w:p>
          <w:p w14:paraId="19F02EF0" w14:textId="77777777" w:rsidR="00C6766F" w:rsidRPr="003B7F72" w:rsidRDefault="00C6766F" w:rsidP="008F6537">
            <w:pPr>
              <w:pStyle w:val="COTCOCLV4-ASDEFCON"/>
              <w:rPr>
                <w:ins w:id="1160" w:author="Prabhu, Akshata MS" w:date="2024-08-23T14:31:00Z"/>
                <w:rFonts w:eastAsia="Calibri"/>
                <w:lang w:eastAsia="en-US"/>
              </w:rPr>
            </w:pPr>
            <w:ins w:id="1161" w:author="Prabhu, Akshata MS" w:date="2024-08-23T14:31:00Z">
              <w:r w:rsidRPr="003B7F72">
                <w:rPr>
                  <w:rFonts w:eastAsia="Calibri"/>
                  <w:lang w:eastAsia="en-US"/>
                </w:rPr>
                <w:t xml:space="preserve">all other property, plant and equipment in the care, custody or control of the Contractor material to the Contractor's ability to perform its obligations under </w:t>
              </w:r>
              <w:r w:rsidR="00A168A4" w:rsidRPr="003B7F72">
                <w:rPr>
                  <w:rFonts w:eastAsia="Calibri"/>
                  <w:lang w:eastAsia="en-US"/>
                </w:rPr>
                <w:t xml:space="preserve">Deed or any </w:t>
              </w:r>
              <w:r w:rsidRPr="003B7F72">
                <w:rPr>
                  <w:rFonts w:eastAsia="Calibri"/>
                  <w:lang w:eastAsia="en-US"/>
                </w:rPr>
                <w:t>Contract,</w:t>
              </w:r>
            </w:ins>
          </w:p>
          <w:p w14:paraId="2E457BDD" w14:textId="77777777" w:rsidR="00C6766F" w:rsidRPr="003B7F72" w:rsidRDefault="00C6766F" w:rsidP="00EB7A73">
            <w:pPr>
              <w:pStyle w:val="COTCOCLV3NONUM-ASDEFCON"/>
              <w:rPr>
                <w:rFonts w:eastAsia="Calibri"/>
                <w:lang w:eastAsia="en-US"/>
              </w:rPr>
            </w:pPr>
            <w:ins w:id="1162" w:author="Prabhu, Akshata MS" w:date="2024-08-23T14:31:00Z">
              <w:r w:rsidRPr="003B7F72">
                <w:rPr>
                  <w:rFonts w:eastAsia="Calibri"/>
                  <w:lang w:eastAsia="en-US"/>
                </w:rPr>
                <w:t>against the risks of loss, damage or destruction by all commercially insurable risks, for the full replacement or reinstatement value of such insured property.</w:t>
              </w:r>
            </w:ins>
          </w:p>
        </w:tc>
      </w:tr>
    </w:tbl>
    <w:p w14:paraId="31591AAA" w14:textId="77777777" w:rsidR="00773A3E" w:rsidRPr="00A6662F" w:rsidRDefault="00773A3E" w:rsidP="006D1CBC">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8F6537" w14:paraId="2D20296D" w14:textId="77777777" w:rsidTr="00EB7A73">
        <w:tc>
          <w:tcPr>
            <w:tcW w:w="9286" w:type="dxa"/>
            <w:shd w:val="clear" w:color="auto" w:fill="auto"/>
          </w:tcPr>
          <w:p w14:paraId="4260A886" w14:textId="77777777" w:rsidR="00644070" w:rsidRDefault="00644070" w:rsidP="00644070">
            <w:pPr>
              <w:pStyle w:val="ASDEFCONOption"/>
            </w:pPr>
            <w:bookmarkStart w:id="1163" w:name="_Ref404596820"/>
            <w:bookmarkStart w:id="1164" w:name="_Ref404596833"/>
            <w:bookmarkEnd w:id="1078"/>
            <w:r w:rsidRPr="00CA2598">
              <w:t xml:space="preserve">Option:  For use if </w:t>
            </w:r>
            <w:r>
              <w:t>transit</w:t>
            </w:r>
            <w:r w:rsidRPr="00CA2598">
              <w:t xml:space="preserve"> insurance is required.</w:t>
            </w:r>
          </w:p>
          <w:p w14:paraId="112E026F" w14:textId="2F38A9C3" w:rsidR="008F6537" w:rsidRDefault="008F6537" w:rsidP="008F6537">
            <w:pPr>
              <w:pStyle w:val="COTCOCLV3-ASDEFCON"/>
            </w:pPr>
            <w:bookmarkStart w:id="1165" w:name="_Ref409343153"/>
            <w:r>
              <w:t>(</w:t>
            </w:r>
            <w:r w:rsidRPr="00530F23">
              <w:rPr>
                <w:b/>
              </w:rPr>
              <w:t>transit</w:t>
            </w:r>
            <w:r>
              <w:t xml:space="preserve">) The Contractor shall effect and maintain </w:t>
            </w:r>
            <w:r w:rsidRPr="00DE16C6">
              <w:t xml:space="preserve">insurance covering any </w:t>
            </w:r>
            <w:r w:rsidRPr="0027047C">
              <w:t xml:space="preserve">tangible property referred to in clause </w:t>
            </w:r>
            <w:r>
              <w:fldChar w:fldCharType="begin"/>
            </w:r>
            <w:r>
              <w:instrText xml:space="preserve"> REF _Ref409087822 \r \h </w:instrText>
            </w:r>
            <w:r>
              <w:fldChar w:fldCharType="separate"/>
            </w:r>
            <w:r w:rsidR="00E23E56">
              <w:t>8.4.6</w:t>
            </w:r>
            <w:r>
              <w:fldChar w:fldCharType="end"/>
            </w:r>
            <w:r w:rsidRPr="0027047C">
              <w:t>,</w:t>
            </w:r>
            <w:r w:rsidRPr="00DE16C6">
              <w:t xml:space="preserve"> against the risks of loss, damage or destruction caused by</w:t>
            </w:r>
            <w:r>
              <w:t xml:space="preserve"> all commercially</w:t>
            </w:r>
            <w:r w:rsidRPr="00DE16C6">
              <w:t xml:space="preserve"> insurable risks for an amount not less than their full replacement value plus freight and insurance on an indemnity basis during transit and during loading or unloading and storage during transit</w:t>
            </w:r>
            <w:r>
              <w:t xml:space="preserve"> where such transits are at the risk of the Contractor</w:t>
            </w:r>
            <w:r w:rsidRPr="00DE16C6">
              <w:t>.</w:t>
            </w:r>
            <w:bookmarkEnd w:id="1163"/>
            <w:bookmarkEnd w:id="1165"/>
          </w:p>
        </w:tc>
      </w:tr>
    </w:tbl>
    <w:p w14:paraId="45E210EA" w14:textId="77777777" w:rsidR="00B579CB" w:rsidRPr="00A6662F" w:rsidRDefault="00B579CB" w:rsidP="006D1CBC">
      <w:pPr>
        <w:pStyle w:val="ASDEFCONOptionSpace"/>
      </w:pPr>
    </w:p>
    <w:tbl>
      <w:tblPr>
        <w:tblW w:w="0" w:type="auto"/>
        <w:tblLook w:val="01E0" w:firstRow="1" w:lastRow="1" w:firstColumn="1" w:lastColumn="1" w:noHBand="0" w:noVBand="0"/>
      </w:tblPr>
      <w:tblGrid>
        <w:gridCol w:w="9070"/>
      </w:tblGrid>
      <w:tr w:rsidR="00B579CB" w14:paraId="5459EE70" w14:textId="77777777" w:rsidTr="003B7F72">
        <w:tc>
          <w:tcPr>
            <w:tcW w:w="9286" w:type="dxa"/>
            <w:shd w:val="clear" w:color="auto" w:fill="auto"/>
          </w:tcPr>
          <w:p w14:paraId="236484D2" w14:textId="77777777" w:rsidR="009745EF" w:rsidRDefault="009745EF" w:rsidP="00871DDC">
            <w:pPr>
              <w:pStyle w:val="ASDEFCONOptionSpace"/>
              <w:rPr>
                <w:del w:id="1166" w:author="Prabhu, Akshata MS" w:date="2024-08-23T14:31:00Z"/>
                <w:rFonts w:eastAsia="Calibri"/>
                <w:lang w:eastAsia="en-U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44"/>
            </w:tblGrid>
            <w:tr w:rsidR="009745EF" w14:paraId="19C84EF5" w14:textId="77777777" w:rsidTr="009745EF">
              <w:trPr>
                <w:del w:id="1167" w:author="Prabhu, Akshata MS" w:date="2024-08-23T14:31:00Z"/>
              </w:trPr>
              <w:tc>
                <w:tcPr>
                  <w:tcW w:w="8854" w:type="dxa"/>
                  <w:shd w:val="clear" w:color="auto" w:fill="auto"/>
                </w:tcPr>
                <w:p w14:paraId="6248399D" w14:textId="77777777" w:rsidR="009745EF" w:rsidRDefault="009745EF" w:rsidP="009745EF">
                  <w:pPr>
                    <w:pStyle w:val="ASDEFCONOption"/>
                    <w:rPr>
                      <w:del w:id="1168" w:author="Prabhu, Akshata MS" w:date="2024-08-23T14:31:00Z"/>
                      <w:rFonts w:eastAsia="Calibri"/>
                      <w:lang w:eastAsia="en-US"/>
                    </w:rPr>
                  </w:pPr>
                  <w:del w:id="1169" w:author="Prabhu, Akshata MS" w:date="2024-08-23T14:31:00Z">
                    <w:r>
                      <w:rPr>
                        <w:rFonts w:eastAsia="Calibri"/>
                        <w:lang w:eastAsia="en-US"/>
                      </w:rPr>
                      <w:delText xml:space="preserve">Option: </w:delText>
                    </w:r>
                    <w:r w:rsidRPr="003B7F72">
                      <w:rPr>
                        <w:rFonts w:eastAsia="Calibri"/>
                        <w:lang w:eastAsia="en-US"/>
                      </w:rPr>
                      <w:delText>For use if motor vehicle insurance is required.</w:delText>
                    </w:r>
                  </w:del>
                </w:p>
                <w:p w14:paraId="07D72743" w14:textId="77777777" w:rsidR="009745EF" w:rsidRPr="003B7F72" w:rsidRDefault="009745EF">
                  <w:pPr>
                    <w:pStyle w:val="COTCOCLV3-ASDEFCON"/>
                    <w:rPr>
                      <w:del w:id="1170" w:author="Prabhu, Akshata MS" w:date="2024-08-23T14:31:00Z"/>
                      <w:rFonts w:eastAsia="Calibri"/>
                      <w:lang w:eastAsia="en-US"/>
                    </w:rPr>
                  </w:pPr>
                  <w:del w:id="1171" w:author="Prabhu, Akshata MS" w:date="2024-08-23T14:31:00Z">
                    <w:r w:rsidRPr="003B7F72">
                      <w:rPr>
                        <w:rFonts w:eastAsia="Calibri"/>
                        <w:lang w:eastAsia="en-US"/>
                      </w:rPr>
                      <w:delText>(</w:delText>
                    </w:r>
                    <w:r w:rsidRPr="003B7F72">
                      <w:rPr>
                        <w:rFonts w:eastAsia="Calibri"/>
                        <w:b/>
                        <w:lang w:eastAsia="en-US"/>
                      </w:rPr>
                      <w:delText>motor vehicle</w:delText>
                    </w:r>
                    <w:r w:rsidRPr="003B7F72">
                      <w:rPr>
                        <w:rFonts w:eastAsia="Calibri"/>
                        <w:lang w:eastAsia="en-US"/>
                      </w:rPr>
                      <w:delText>) The Contractor shall effect and maintain:</w:delText>
                    </w:r>
                  </w:del>
                </w:p>
                <w:p w14:paraId="6409E60B" w14:textId="77777777" w:rsidR="009745EF" w:rsidRPr="003B7F72" w:rsidRDefault="009745EF">
                  <w:pPr>
                    <w:pStyle w:val="COTCOCLV4-ASDEFCON"/>
                    <w:rPr>
                      <w:del w:id="1172" w:author="Prabhu, Akshata MS" w:date="2024-08-23T14:31:00Z"/>
                      <w:rFonts w:eastAsia="Calibri"/>
                      <w:lang w:eastAsia="en-US"/>
                    </w:rPr>
                  </w:pPr>
                  <w:del w:id="1173" w:author="Prabhu, Akshata MS" w:date="2024-08-23T14:31:00Z">
                    <w:r w:rsidRPr="003B7F72">
                      <w:rPr>
                        <w:rFonts w:eastAsia="Calibri"/>
                        <w:lang w:eastAsia="en-US"/>
                      </w:rPr>
                      <w:delText>compulsory third party motor vehicle liability insurance as required by law; and</w:delText>
                    </w:r>
                  </w:del>
                </w:p>
                <w:p w14:paraId="6ACB1061" w14:textId="77777777" w:rsidR="009745EF" w:rsidRPr="003B7F72" w:rsidRDefault="009745EF">
                  <w:pPr>
                    <w:pStyle w:val="COTCOCLV4-ASDEFCON"/>
                    <w:rPr>
                      <w:del w:id="1174" w:author="Prabhu, Akshata MS" w:date="2024-08-23T14:31:00Z"/>
                      <w:rFonts w:eastAsia="Calibri"/>
                      <w:lang w:eastAsia="en-US"/>
                    </w:rPr>
                  </w:pPr>
                  <w:del w:id="1175" w:author="Prabhu, Akshata MS" w:date="2024-08-23T14:31:00Z">
                    <w:r w:rsidRPr="003B7F72">
                      <w:rPr>
                        <w:rFonts w:eastAsia="Calibri"/>
                        <w:lang w:eastAsia="en-US"/>
                      </w:rPr>
                      <w:delText>motor vehicle liability insurance written on an occurrence basis with a limit of indemnity of not less than the amount specified in the Details Schedule each and every occurrence covering:</w:delText>
                    </w:r>
                  </w:del>
                </w:p>
                <w:p w14:paraId="0B405805" w14:textId="77777777" w:rsidR="009745EF" w:rsidRPr="003B7F72" w:rsidRDefault="009745EF">
                  <w:pPr>
                    <w:pStyle w:val="COTCOCLV5-ASDEFCON"/>
                    <w:rPr>
                      <w:del w:id="1176" w:author="Prabhu, Akshata MS" w:date="2024-08-23T14:31:00Z"/>
                      <w:rFonts w:eastAsia="Calibri"/>
                      <w:lang w:eastAsia="en-US"/>
                    </w:rPr>
                  </w:pPr>
                  <w:del w:id="1177" w:author="Prabhu, Akshata MS" w:date="2024-08-23T14:31:00Z">
                    <w:r w:rsidRPr="003B7F72">
                      <w:rPr>
                        <w:rFonts w:eastAsia="Calibri"/>
                        <w:lang w:eastAsia="en-US"/>
                      </w:rPr>
                      <w:delText xml:space="preserve">third party property loss or damage arising out of the use by the Contractor and Contractor Personnel of any registered or unregistered plant or vehicles; and </w:delText>
                    </w:r>
                  </w:del>
                </w:p>
                <w:p w14:paraId="3E7D782E" w14:textId="77777777" w:rsidR="009745EF" w:rsidRPr="003B7F72" w:rsidRDefault="009745EF">
                  <w:pPr>
                    <w:pStyle w:val="COTCOCLV5-ASDEFCON"/>
                    <w:rPr>
                      <w:del w:id="1178" w:author="Prabhu, Akshata MS" w:date="2024-08-23T14:31:00Z"/>
                      <w:rFonts w:eastAsia="Calibri"/>
                      <w:lang w:eastAsia="en-US"/>
                    </w:rPr>
                  </w:pPr>
                  <w:del w:id="1179" w:author="Prabhu, Akshata MS" w:date="2024-08-23T14:31:00Z">
                    <w:r w:rsidRPr="003B7F72">
                      <w:rPr>
                        <w:rFonts w:eastAsia="Calibri"/>
                        <w:lang w:eastAsia="en-US"/>
                      </w:rPr>
                      <w:delText>third party bodily injury, disease, illness or death arising out of the use by the Contractor or Contractor Personnel of any unregistered plant or vehicles and, any registered vehicles not required to be insured under compulsory third party insurance in a foreign jurisdiction,</w:delText>
                    </w:r>
                  </w:del>
                </w:p>
                <w:p w14:paraId="6E7857AC" w14:textId="77777777" w:rsidR="009745EF" w:rsidRDefault="009745EF" w:rsidP="009745EF">
                  <w:pPr>
                    <w:pStyle w:val="COTCOCLV3NONUM-ASDEFCON"/>
                    <w:rPr>
                      <w:del w:id="1180" w:author="Prabhu, Akshata MS" w:date="2024-08-23T14:31:00Z"/>
                      <w:rFonts w:eastAsia="Calibri"/>
                      <w:lang w:eastAsia="en-US"/>
                    </w:rPr>
                  </w:pPr>
                  <w:del w:id="1181" w:author="Prabhu, Akshata MS" w:date="2024-08-23T14:31:00Z">
                    <w:r w:rsidRPr="003B7F72">
                      <w:rPr>
                        <w:rFonts w:eastAsia="Calibri"/>
                        <w:lang w:eastAsia="en-US"/>
                      </w:rPr>
                      <w:delText>in connection with the work under the Deed or any Contract by the Contractor or Contractor Personnel, Subcontractors or Subcontractor Personnel.</w:delText>
                    </w:r>
                  </w:del>
                </w:p>
              </w:tc>
            </w:tr>
          </w:tbl>
          <w:p w14:paraId="0CAFC471" w14:textId="77777777" w:rsidR="00B579CB" w:rsidRPr="003B7F72" w:rsidRDefault="00B579CB" w:rsidP="00644070">
            <w:pPr>
              <w:pStyle w:val="ASDEFCONOption"/>
              <w:rPr>
                <w:ins w:id="1182" w:author="Prabhu, Akshata MS" w:date="2024-08-23T14:31:00Z"/>
                <w:rFonts w:eastAsia="Calibri"/>
                <w:lang w:eastAsia="en-US"/>
              </w:rPr>
            </w:pPr>
            <w:ins w:id="1183" w:author="Prabhu, Akshata MS" w:date="2024-08-23T14:31:00Z">
              <w:r w:rsidRPr="003B7F72">
                <w:rPr>
                  <w:rFonts w:eastAsia="Calibri"/>
                  <w:lang w:eastAsia="en-US"/>
                </w:rPr>
                <w:t>Option:  For use if motor vehicle insurance is required.</w:t>
              </w:r>
            </w:ins>
          </w:p>
          <w:p w14:paraId="4E0FD7F3" w14:textId="77777777" w:rsidR="00B579CB" w:rsidRPr="003B7F72" w:rsidRDefault="00B579CB" w:rsidP="002D5A5C">
            <w:pPr>
              <w:pStyle w:val="COTCOCLV3-ASDEFCON"/>
              <w:rPr>
                <w:ins w:id="1184" w:author="Prabhu, Akshata MS" w:date="2024-08-23T14:31:00Z"/>
                <w:rFonts w:eastAsia="Calibri"/>
                <w:lang w:eastAsia="en-US"/>
              </w:rPr>
            </w:pPr>
            <w:bookmarkStart w:id="1185" w:name="_Ref409091692"/>
            <w:ins w:id="1186" w:author="Prabhu, Akshata MS" w:date="2024-08-23T14:31:00Z">
              <w:r w:rsidRPr="003B7F72">
                <w:rPr>
                  <w:rFonts w:eastAsia="Calibri"/>
                  <w:lang w:eastAsia="en-US"/>
                </w:rPr>
                <w:t>(</w:t>
              </w:r>
              <w:r w:rsidRPr="003B7F72">
                <w:rPr>
                  <w:rFonts w:eastAsia="Calibri"/>
                  <w:b/>
                  <w:lang w:eastAsia="en-US"/>
                </w:rPr>
                <w:t>motor vehicle</w:t>
              </w:r>
              <w:r w:rsidRPr="003B7F72">
                <w:rPr>
                  <w:rFonts w:eastAsia="Calibri"/>
                  <w:lang w:eastAsia="en-US"/>
                </w:rPr>
                <w:t>) The Contractor shall effect and maintain:</w:t>
              </w:r>
              <w:bookmarkEnd w:id="1185"/>
            </w:ins>
          </w:p>
          <w:p w14:paraId="50DC6842" w14:textId="77777777" w:rsidR="00B579CB" w:rsidRPr="003B7F72" w:rsidRDefault="00B579CB" w:rsidP="008F6537">
            <w:pPr>
              <w:pStyle w:val="COTCOCLV4-ASDEFCON"/>
              <w:rPr>
                <w:ins w:id="1187" w:author="Prabhu, Akshata MS" w:date="2024-08-23T14:31:00Z"/>
                <w:rFonts w:eastAsia="Calibri"/>
                <w:lang w:eastAsia="en-US"/>
              </w:rPr>
            </w:pPr>
            <w:ins w:id="1188" w:author="Prabhu, Akshata MS" w:date="2024-08-23T14:31:00Z">
              <w:r w:rsidRPr="003B7F72">
                <w:rPr>
                  <w:rFonts w:eastAsia="Calibri"/>
                  <w:lang w:eastAsia="en-US"/>
                </w:rPr>
                <w:t>compulsory third party motor vehicle liability insurance as required by law; and</w:t>
              </w:r>
            </w:ins>
          </w:p>
          <w:p w14:paraId="329883CB" w14:textId="77777777" w:rsidR="00B579CB" w:rsidRPr="003B7F72" w:rsidRDefault="00B579CB" w:rsidP="008F6537">
            <w:pPr>
              <w:pStyle w:val="COTCOCLV4-ASDEFCON"/>
              <w:rPr>
                <w:ins w:id="1189" w:author="Prabhu, Akshata MS" w:date="2024-08-23T14:31:00Z"/>
                <w:rFonts w:eastAsia="Calibri"/>
                <w:lang w:eastAsia="en-US"/>
              </w:rPr>
            </w:pPr>
            <w:bookmarkStart w:id="1190" w:name="_Ref456967931"/>
            <w:ins w:id="1191" w:author="Prabhu, Akshata MS" w:date="2024-08-23T14:31:00Z">
              <w:r w:rsidRPr="003B7F72">
                <w:rPr>
                  <w:rFonts w:eastAsia="Calibri"/>
                  <w:lang w:eastAsia="en-US"/>
                </w:rPr>
                <w:t xml:space="preserve">motor vehicle liability insurance written on an occurrence basis with a limit of indemnity of not less than </w:t>
              </w:r>
              <w:r w:rsidR="003F6033" w:rsidRPr="003B7F72">
                <w:rPr>
                  <w:rFonts w:eastAsia="Calibri"/>
                  <w:lang w:eastAsia="en-US"/>
                </w:rPr>
                <w:t>the amount specified in the Details Schedule</w:t>
              </w:r>
              <w:r w:rsidRPr="003B7F72">
                <w:rPr>
                  <w:rFonts w:eastAsia="Calibri"/>
                  <w:lang w:eastAsia="en-US"/>
                </w:rPr>
                <w:t xml:space="preserve"> each and every occurrence covering:</w:t>
              </w:r>
              <w:bookmarkEnd w:id="1190"/>
            </w:ins>
          </w:p>
          <w:p w14:paraId="2004D817" w14:textId="77777777" w:rsidR="00B579CB" w:rsidRPr="003B7F72" w:rsidRDefault="00B579CB" w:rsidP="002D5A5C">
            <w:pPr>
              <w:pStyle w:val="COTCOCLV5-ASDEFCON"/>
              <w:rPr>
                <w:ins w:id="1192" w:author="Prabhu, Akshata MS" w:date="2024-08-23T14:31:00Z"/>
                <w:rFonts w:eastAsia="Calibri"/>
                <w:lang w:eastAsia="en-US"/>
              </w:rPr>
            </w:pPr>
            <w:ins w:id="1193" w:author="Prabhu, Akshata MS" w:date="2024-08-23T14:31:00Z">
              <w:r w:rsidRPr="003B7F72">
                <w:rPr>
                  <w:rFonts w:eastAsia="Calibri"/>
                  <w:lang w:eastAsia="en-US"/>
                </w:rPr>
                <w:t xml:space="preserve">third party property loss or damage arising out of the use by the Contractor </w:t>
              </w:r>
              <w:r w:rsidR="00824B2E" w:rsidRPr="003B7F72">
                <w:rPr>
                  <w:rFonts w:eastAsia="Calibri"/>
                  <w:lang w:eastAsia="en-US"/>
                </w:rPr>
                <w:t xml:space="preserve">and Contractor Personnel </w:t>
              </w:r>
              <w:r w:rsidRPr="003B7F72">
                <w:rPr>
                  <w:rFonts w:eastAsia="Calibri"/>
                  <w:lang w:eastAsia="en-US"/>
                </w:rPr>
                <w:t xml:space="preserve">of any registered or unregistered plant or vehicles; and </w:t>
              </w:r>
            </w:ins>
          </w:p>
          <w:p w14:paraId="74E2BFEC" w14:textId="77777777" w:rsidR="00B579CB" w:rsidRPr="003B7F72" w:rsidRDefault="00B579CB" w:rsidP="002D5A5C">
            <w:pPr>
              <w:pStyle w:val="COTCOCLV5-ASDEFCON"/>
              <w:rPr>
                <w:ins w:id="1194" w:author="Prabhu, Akshata MS" w:date="2024-08-23T14:31:00Z"/>
                <w:rFonts w:eastAsia="Calibri"/>
                <w:lang w:eastAsia="en-US"/>
              </w:rPr>
            </w:pPr>
            <w:ins w:id="1195" w:author="Prabhu, Akshata MS" w:date="2024-08-23T14:31:00Z">
              <w:r w:rsidRPr="003B7F72">
                <w:rPr>
                  <w:rFonts w:eastAsia="Calibri"/>
                  <w:lang w:eastAsia="en-US"/>
                </w:rPr>
                <w:t xml:space="preserve">third party bodily injury, disease, illness or death arising out of the use by the Contractor </w:t>
              </w:r>
              <w:r w:rsidR="00824B2E" w:rsidRPr="003B7F72">
                <w:rPr>
                  <w:rFonts w:eastAsia="Calibri"/>
                  <w:lang w:eastAsia="en-US"/>
                </w:rPr>
                <w:t xml:space="preserve">or Contractor Personnel </w:t>
              </w:r>
              <w:r w:rsidRPr="003B7F72">
                <w:rPr>
                  <w:rFonts w:eastAsia="Calibri"/>
                  <w:lang w:eastAsia="en-US"/>
                </w:rPr>
                <w:t>of any unregistered plant or vehicles and, any registered vehicles not required to be insured under compulsory third party insurance in a foreign jurisdiction,</w:t>
              </w:r>
            </w:ins>
          </w:p>
          <w:p w14:paraId="39E9AB35" w14:textId="77777777" w:rsidR="00B579CB" w:rsidRPr="003B7F72" w:rsidRDefault="00B579CB" w:rsidP="00EB7A73">
            <w:pPr>
              <w:pStyle w:val="COTCOCLV3NONUM-ASDEFCON"/>
              <w:rPr>
                <w:rFonts w:eastAsia="Calibri"/>
                <w:lang w:eastAsia="en-US"/>
              </w:rPr>
            </w:pPr>
            <w:ins w:id="1196" w:author="Prabhu, Akshata MS" w:date="2024-08-23T14:31:00Z">
              <w:r w:rsidRPr="003B7F72">
                <w:rPr>
                  <w:rFonts w:eastAsia="Calibri"/>
                  <w:lang w:eastAsia="en-US"/>
                </w:rPr>
                <w:t xml:space="preserve">in connection with the work under the Deed or any Contract by the Contractor or </w:t>
              </w:r>
              <w:r w:rsidR="00824B2E" w:rsidRPr="003B7F72">
                <w:rPr>
                  <w:rFonts w:eastAsia="Calibri"/>
                  <w:lang w:eastAsia="en-US"/>
                </w:rPr>
                <w:t>Contractor</w:t>
              </w:r>
              <w:r w:rsidRPr="003B7F72">
                <w:rPr>
                  <w:rFonts w:eastAsia="Calibri"/>
                  <w:lang w:eastAsia="en-US"/>
                </w:rPr>
                <w:t xml:space="preserve"> </w:t>
              </w:r>
              <w:r w:rsidR="003F6033" w:rsidRPr="003B7F72">
                <w:rPr>
                  <w:rFonts w:eastAsia="Calibri"/>
                  <w:lang w:eastAsia="en-US"/>
                </w:rPr>
                <w:t>Personnel</w:t>
              </w:r>
              <w:r w:rsidR="00A942A6" w:rsidRPr="003B7F72">
                <w:rPr>
                  <w:rFonts w:eastAsia="Calibri"/>
                  <w:lang w:eastAsia="en-US"/>
                </w:rPr>
                <w:t>,</w:t>
              </w:r>
              <w:r w:rsidRPr="003B7F72">
                <w:rPr>
                  <w:rFonts w:eastAsia="Calibri"/>
                  <w:lang w:eastAsia="en-US"/>
                </w:rPr>
                <w:t xml:space="preserve"> Subcontractors</w:t>
              </w:r>
              <w:r w:rsidR="00A942A6" w:rsidRPr="003B7F72">
                <w:rPr>
                  <w:rFonts w:eastAsia="Calibri"/>
                  <w:lang w:eastAsia="en-US"/>
                </w:rPr>
                <w:t xml:space="preserve"> or Subcontractor Personnel</w:t>
              </w:r>
              <w:r w:rsidRPr="003B7F72">
                <w:rPr>
                  <w:rFonts w:eastAsia="Calibri"/>
                  <w:lang w:eastAsia="en-US"/>
                </w:rPr>
                <w:t>.</w:t>
              </w:r>
            </w:ins>
          </w:p>
        </w:tc>
      </w:tr>
    </w:tbl>
    <w:p w14:paraId="191D24E4" w14:textId="77777777" w:rsidR="00B579CB" w:rsidRPr="00A6662F" w:rsidRDefault="00B579CB" w:rsidP="006D1CBC">
      <w:pPr>
        <w:pStyle w:val="ASDEFCONOptionSpace"/>
      </w:pPr>
    </w:p>
    <w:tbl>
      <w:tblPr>
        <w:tblW w:w="0" w:type="auto"/>
        <w:tblLook w:val="01E0" w:firstRow="1" w:lastRow="1" w:firstColumn="1" w:lastColumn="1" w:noHBand="0" w:noVBand="0"/>
      </w:tblPr>
      <w:tblGrid>
        <w:gridCol w:w="9070"/>
      </w:tblGrid>
      <w:tr w:rsidR="001B721C" w14:paraId="17FE75CD" w14:textId="77777777" w:rsidTr="003B7F72">
        <w:tc>
          <w:tcPr>
            <w:tcW w:w="9286" w:type="dxa"/>
            <w:shd w:val="clear" w:color="auto" w:fill="auto"/>
          </w:tcPr>
          <w:p w14:paraId="3489CF04" w14:textId="77777777" w:rsidR="009745EF" w:rsidRDefault="009745EF" w:rsidP="00871DDC">
            <w:pPr>
              <w:pStyle w:val="ASDEFCONOptionSpace"/>
              <w:rPr>
                <w:del w:id="1197" w:author="Prabhu, Akshata MS" w:date="2024-08-23T14:31:00Z"/>
                <w:rFonts w:eastAsia="Calibri"/>
                <w:lang w:eastAsia="en-US"/>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844"/>
            </w:tblGrid>
            <w:tr w:rsidR="009745EF" w14:paraId="4BFF25B3" w14:textId="77777777" w:rsidTr="009745EF">
              <w:trPr>
                <w:del w:id="1198" w:author="Prabhu, Akshata MS" w:date="2024-08-23T14:31:00Z"/>
              </w:trPr>
              <w:tc>
                <w:tcPr>
                  <w:tcW w:w="8854" w:type="dxa"/>
                  <w:shd w:val="clear" w:color="auto" w:fill="auto"/>
                </w:tcPr>
                <w:p w14:paraId="25D7A745" w14:textId="77777777" w:rsidR="009745EF" w:rsidRDefault="009745EF" w:rsidP="009745EF">
                  <w:pPr>
                    <w:pStyle w:val="ASDEFCONOption"/>
                    <w:rPr>
                      <w:del w:id="1199" w:author="Prabhu, Akshata MS" w:date="2024-08-23T14:31:00Z"/>
                      <w:rFonts w:eastAsia="Calibri"/>
                      <w:lang w:eastAsia="en-US"/>
                    </w:rPr>
                  </w:pPr>
                  <w:del w:id="1200" w:author="Prabhu, Akshata MS" w:date="2024-08-23T14:31:00Z">
                    <w:r>
                      <w:rPr>
                        <w:rFonts w:eastAsia="Calibri"/>
                        <w:lang w:eastAsia="en-US"/>
                      </w:rPr>
                      <w:delText>Option</w:delText>
                    </w:r>
                    <w:r w:rsidRPr="003B7F72">
                      <w:rPr>
                        <w:rFonts w:eastAsia="Calibri"/>
                        <w:lang w:eastAsia="en-US"/>
                      </w:rPr>
                      <w:delText>:  For use if contract works insurance is required.</w:delText>
                    </w:r>
                  </w:del>
                </w:p>
                <w:p w14:paraId="5D38BB3C" w14:textId="77777777" w:rsidR="009745EF" w:rsidRPr="003B7F72" w:rsidRDefault="009745EF">
                  <w:pPr>
                    <w:pStyle w:val="NoteToDrafters-ASDEFCON"/>
                    <w:rPr>
                      <w:del w:id="1201" w:author="Prabhu, Akshata MS" w:date="2024-08-23T14:31:00Z"/>
                      <w:rFonts w:eastAsia="Calibri"/>
                      <w:lang w:eastAsia="en-US"/>
                    </w:rPr>
                  </w:pPr>
                  <w:del w:id="1202" w:author="Prabhu, Akshata MS" w:date="2024-08-23T14:31:00Z">
                    <w:r w:rsidRPr="003B7F72">
                      <w:rPr>
                        <w:rFonts w:eastAsia="Calibri"/>
                        <w:lang w:eastAsia="en-US"/>
                      </w:rPr>
                      <w:delText>Note to drafters:  ‘Construction works’, ‘site’ and ‘defects correction period’ are in square brackets in case there is a more appropriate defined or undefined term.</w:delText>
                    </w:r>
                  </w:del>
                </w:p>
                <w:p w14:paraId="6473DD56" w14:textId="77777777" w:rsidR="009745EF" w:rsidRPr="009745EF" w:rsidRDefault="009745EF" w:rsidP="009745EF">
                  <w:pPr>
                    <w:pStyle w:val="COTCOCLV3-ASDEFCON"/>
                    <w:rPr>
                      <w:del w:id="1203" w:author="Prabhu, Akshata MS" w:date="2024-08-23T14:31:00Z"/>
                      <w:rFonts w:eastAsia="Calibri"/>
                      <w:lang w:eastAsia="en-US"/>
                    </w:rPr>
                  </w:pPr>
                  <w:del w:id="1204" w:author="Prabhu, Akshata MS" w:date="2024-08-23T14:31:00Z">
                    <w:r w:rsidRPr="003B7F72">
                      <w:rPr>
                        <w:rFonts w:eastAsia="Calibri"/>
                        <w:lang w:eastAsia="en-US"/>
                      </w:rPr>
                      <w:delText>(</w:delText>
                    </w:r>
                    <w:r w:rsidRPr="003B7F72">
                      <w:rPr>
                        <w:rFonts w:eastAsia="Calibri"/>
                        <w:b/>
                        <w:lang w:eastAsia="en-US"/>
                      </w:rPr>
                      <w:delText>contract works</w:delText>
                    </w:r>
                    <w:r w:rsidRPr="003B7F72">
                      <w:rPr>
                        <w:rFonts w:eastAsia="Calibri"/>
                        <w:lang w:eastAsia="en-US"/>
                      </w:rPr>
                      <w:delText>) The Contractor shall effect and maintain all risks insurance covering the whole of the [</w:delText>
                    </w:r>
                    <w:r w:rsidRPr="003B7F72">
                      <w:rPr>
                        <w:rFonts w:eastAsia="Calibri"/>
                        <w:shd w:val="clear" w:color="auto" w:fill="B3B3B3"/>
                        <w:lang w:eastAsia="en-US"/>
                      </w:rPr>
                      <w:delText>construction works</w:delText>
                    </w:r>
                    <w:r w:rsidRPr="003B7F72">
                      <w:rPr>
                        <w:rFonts w:eastAsia="Calibri"/>
                        <w:lang w:eastAsia="en-US"/>
                      </w:rPr>
                      <w:delText xml:space="preserve">] </w:delText>
                    </w:r>
                    <w:r w:rsidRPr="003B7F72">
                      <w:rPr>
                        <w:rFonts w:eastAsia="Calibri" w:cs="Arial"/>
                        <w:lang w:eastAsia="en-US"/>
                      </w:rPr>
                      <w:delText>(including any temporary works), plant and equipment</w:delText>
                    </w:r>
                    <w:r w:rsidRPr="003B7F72">
                      <w:rPr>
                        <w:rFonts w:eastAsia="Calibri"/>
                        <w:lang w:eastAsia="en-US"/>
                      </w:rPr>
                      <w:delText xml:space="preserve"> and any other property on [</w:delText>
                    </w:r>
                    <w:r w:rsidRPr="003B7F72">
                      <w:rPr>
                        <w:rFonts w:eastAsia="Calibri"/>
                        <w:shd w:val="clear" w:color="auto" w:fill="B3B3B3"/>
                        <w:lang w:eastAsia="en-US"/>
                      </w:rPr>
                      <w:delText>site</w:delText>
                    </w:r>
                    <w:r w:rsidRPr="003B7F72">
                      <w:rPr>
                        <w:rFonts w:eastAsia="Calibri"/>
                        <w:lang w:eastAsia="en-US"/>
                      </w:rPr>
                      <w:delText>] (including while in storage off [</w:delText>
                    </w:r>
                    <w:r w:rsidRPr="003B7F72">
                      <w:rPr>
                        <w:rFonts w:eastAsia="Calibri"/>
                        <w:shd w:val="clear" w:color="auto" w:fill="B3B3B3"/>
                        <w:lang w:eastAsia="en-US"/>
                      </w:rPr>
                      <w:delText>site</w:delText>
                    </w:r>
                    <w:r w:rsidRPr="003B7F72">
                      <w:rPr>
                        <w:rFonts w:eastAsia="Calibri"/>
                        <w:lang w:eastAsia="en-US"/>
                      </w:rPr>
                      <w:delText>] and while in transit to or from the [</w:delText>
                    </w:r>
                    <w:r w:rsidRPr="003B7F72">
                      <w:rPr>
                        <w:rFonts w:eastAsia="Calibri"/>
                        <w:shd w:val="clear" w:color="auto" w:fill="B3B3B3"/>
                        <w:lang w:eastAsia="en-US"/>
                      </w:rPr>
                      <w:delText>site</w:delText>
                    </w:r>
                    <w:r w:rsidRPr="003B7F72">
                      <w:rPr>
                        <w:rFonts w:eastAsia="Calibri"/>
                        <w:lang w:eastAsia="en-US"/>
                      </w:rPr>
                      <w:delText>]) for use in performing or incorporation into the [</w:delText>
                    </w:r>
                    <w:r w:rsidRPr="003B7F72">
                      <w:rPr>
                        <w:rFonts w:eastAsia="Calibri"/>
                        <w:shd w:val="clear" w:color="auto" w:fill="B3B3B3"/>
                        <w:lang w:eastAsia="en-US"/>
                      </w:rPr>
                      <w:delText>construction works</w:delText>
                    </w:r>
                    <w:r w:rsidRPr="003B7F72">
                      <w:rPr>
                        <w:rFonts w:eastAsia="Calibri"/>
                        <w:lang w:eastAsia="en-US"/>
                      </w:rPr>
                      <w:delText>] against the risks of loss, damage or destruction by all commercially insurable risks, for the full replacement or reinstatement value of such insured property.</w:delText>
                    </w:r>
                  </w:del>
                </w:p>
              </w:tc>
            </w:tr>
          </w:tbl>
          <w:p w14:paraId="0E1D0F61" w14:textId="77777777" w:rsidR="001B721C" w:rsidRPr="003B7F72" w:rsidRDefault="001B721C" w:rsidP="00644070">
            <w:pPr>
              <w:pStyle w:val="ASDEFCONOption"/>
              <w:rPr>
                <w:ins w:id="1205" w:author="Prabhu, Akshata MS" w:date="2024-08-23T14:31:00Z"/>
                <w:rFonts w:eastAsia="Calibri"/>
                <w:lang w:eastAsia="en-US"/>
              </w:rPr>
            </w:pPr>
            <w:ins w:id="1206" w:author="Prabhu, Akshata MS" w:date="2024-08-23T14:31:00Z">
              <w:r w:rsidRPr="003B7F72">
                <w:rPr>
                  <w:rFonts w:eastAsia="Calibri"/>
                  <w:lang w:eastAsia="en-US"/>
                </w:rPr>
                <w:t>Option:  For use if contract works insurance is required.</w:t>
              </w:r>
            </w:ins>
          </w:p>
          <w:p w14:paraId="0BE3B9D5" w14:textId="77777777" w:rsidR="001B721C" w:rsidRPr="003B7F72" w:rsidRDefault="001B721C" w:rsidP="00644070">
            <w:pPr>
              <w:pStyle w:val="NoteToDrafters-ASDEFCON"/>
              <w:rPr>
                <w:ins w:id="1207" w:author="Prabhu, Akshata MS" w:date="2024-08-23T14:31:00Z"/>
                <w:rFonts w:eastAsia="Calibri"/>
                <w:lang w:eastAsia="en-US"/>
              </w:rPr>
            </w:pPr>
            <w:ins w:id="1208" w:author="Prabhu, Akshata MS" w:date="2024-08-23T14:31:00Z">
              <w:r w:rsidRPr="003B7F72">
                <w:rPr>
                  <w:rFonts w:eastAsia="Calibri"/>
                  <w:lang w:eastAsia="en-US"/>
                </w:rPr>
                <w:t>Note to drafters:  ‘Construction works’, ‘site’ and ‘defects correction period’ are in square brackets in case there is a more appropriate defined or undefined term.</w:t>
              </w:r>
            </w:ins>
          </w:p>
          <w:p w14:paraId="3A5CDFB2" w14:textId="77777777" w:rsidR="001B721C" w:rsidRPr="003B7F72" w:rsidRDefault="001B721C" w:rsidP="00EB7A73">
            <w:pPr>
              <w:pStyle w:val="COTCOCLV3-ASDEFCON"/>
              <w:rPr>
                <w:rFonts w:eastAsia="Calibri"/>
                <w:lang w:eastAsia="en-US"/>
              </w:rPr>
            </w:pPr>
            <w:bookmarkStart w:id="1209" w:name="_Ref384644147"/>
            <w:ins w:id="1210" w:author="Prabhu, Akshata MS" w:date="2024-08-23T14:31:00Z">
              <w:r w:rsidRPr="003B7F72">
                <w:rPr>
                  <w:rFonts w:eastAsia="Calibri"/>
                  <w:lang w:eastAsia="en-US"/>
                </w:rPr>
                <w:t>(</w:t>
              </w:r>
              <w:r w:rsidRPr="003B7F72">
                <w:rPr>
                  <w:rFonts w:eastAsia="Calibri"/>
                  <w:b/>
                  <w:lang w:eastAsia="en-US"/>
                </w:rPr>
                <w:t>contract works</w:t>
              </w:r>
              <w:r w:rsidRPr="003B7F72">
                <w:rPr>
                  <w:rFonts w:eastAsia="Calibri"/>
                  <w:lang w:eastAsia="en-US"/>
                </w:rPr>
                <w:t>) The Contractor shall effect and maintain all risks insurance covering the whole of the [</w:t>
              </w:r>
              <w:r w:rsidRPr="003B7F72">
                <w:rPr>
                  <w:rFonts w:eastAsia="Calibri"/>
                  <w:shd w:val="clear" w:color="auto" w:fill="B3B3B3"/>
                  <w:lang w:eastAsia="en-US"/>
                </w:rPr>
                <w:t>construction works</w:t>
              </w:r>
              <w:r w:rsidRPr="003B7F72">
                <w:rPr>
                  <w:rFonts w:eastAsia="Calibri"/>
                  <w:lang w:eastAsia="en-US"/>
                </w:rPr>
                <w:t xml:space="preserve">] </w:t>
              </w:r>
              <w:r w:rsidRPr="003B7F72">
                <w:rPr>
                  <w:rFonts w:eastAsia="Calibri" w:cs="Arial"/>
                  <w:lang w:eastAsia="en-US"/>
                </w:rPr>
                <w:t>(including any temporary works), plant and equipment</w:t>
              </w:r>
              <w:r w:rsidRPr="003B7F72">
                <w:rPr>
                  <w:rFonts w:eastAsia="Calibri"/>
                  <w:lang w:eastAsia="en-US"/>
                </w:rPr>
                <w:t xml:space="preserve"> and any other property on [</w:t>
              </w:r>
              <w:r w:rsidRPr="003B7F72">
                <w:rPr>
                  <w:rFonts w:eastAsia="Calibri"/>
                  <w:shd w:val="clear" w:color="auto" w:fill="B3B3B3"/>
                  <w:lang w:eastAsia="en-US"/>
                </w:rPr>
                <w:t>site</w:t>
              </w:r>
              <w:r w:rsidRPr="003B7F72">
                <w:rPr>
                  <w:rFonts w:eastAsia="Calibri"/>
                  <w:lang w:eastAsia="en-US"/>
                </w:rPr>
                <w:t>] (including while in storage off [</w:t>
              </w:r>
              <w:r w:rsidRPr="003B7F72">
                <w:rPr>
                  <w:rFonts w:eastAsia="Calibri"/>
                  <w:shd w:val="clear" w:color="auto" w:fill="B3B3B3"/>
                  <w:lang w:eastAsia="en-US"/>
                </w:rPr>
                <w:t>site</w:t>
              </w:r>
              <w:r w:rsidRPr="003B7F72">
                <w:rPr>
                  <w:rFonts w:eastAsia="Calibri"/>
                  <w:lang w:eastAsia="en-US"/>
                </w:rPr>
                <w:t>] and while in transit to or from the [</w:t>
              </w:r>
              <w:r w:rsidRPr="003B7F72">
                <w:rPr>
                  <w:rFonts w:eastAsia="Calibri"/>
                  <w:shd w:val="clear" w:color="auto" w:fill="B3B3B3"/>
                  <w:lang w:eastAsia="en-US"/>
                </w:rPr>
                <w:t>site</w:t>
              </w:r>
              <w:r w:rsidRPr="003B7F72">
                <w:rPr>
                  <w:rFonts w:eastAsia="Calibri"/>
                  <w:lang w:eastAsia="en-US"/>
                </w:rPr>
                <w:t>]) for use in performing or incorporation into the [</w:t>
              </w:r>
              <w:r w:rsidRPr="003B7F72">
                <w:rPr>
                  <w:rFonts w:eastAsia="Calibri"/>
                  <w:shd w:val="clear" w:color="auto" w:fill="B3B3B3"/>
                  <w:lang w:eastAsia="en-US"/>
                </w:rPr>
                <w:t>construction works</w:t>
              </w:r>
              <w:r w:rsidRPr="003B7F72">
                <w:rPr>
                  <w:rFonts w:eastAsia="Calibri"/>
                  <w:lang w:eastAsia="en-US"/>
                </w:rPr>
                <w:t>] against the risks of loss, damage or destruction by all commercially insurable risks, for the full replacement or reinstatement value of such insured property.</w:t>
              </w:r>
            </w:ins>
            <w:bookmarkEnd w:id="1209"/>
          </w:p>
        </w:tc>
      </w:tr>
    </w:tbl>
    <w:p w14:paraId="16562EBA" w14:textId="77777777" w:rsidR="009745EF" w:rsidRDefault="009745EF" w:rsidP="00871DDC">
      <w:pPr>
        <w:pStyle w:val="ASDEFCONOptionSpace"/>
        <w:rPr>
          <w:del w:id="1211" w:author="Prabhu, Akshata MS" w:date="2024-08-23T14:31:00Z"/>
        </w:rPr>
      </w:pPr>
      <w:bookmarkStart w:id="1212" w:name="_Ref409343918"/>
      <w:bookmarkEnd w:id="1164"/>
    </w:p>
    <w:p w14:paraId="17F9ED8D" w14:textId="77777777" w:rsidR="00384763" w:rsidRDefault="00384763" w:rsidP="002D5A5C">
      <w:pPr>
        <w:pStyle w:val="COTCOCLV3-ASDEFCON"/>
      </w:pPr>
      <w:bookmarkStart w:id="1213" w:name="_Ref142909149"/>
      <w:r w:rsidRPr="008E7D6C">
        <w:t>The insurance</w:t>
      </w:r>
      <w:r>
        <w:t>s</w:t>
      </w:r>
      <w:r w:rsidRPr="008E7D6C">
        <w:t xml:space="preserve"> </w:t>
      </w:r>
      <w:r>
        <w:t>and</w:t>
      </w:r>
      <w:r w:rsidRPr="008E7D6C">
        <w:t xml:space="preserve"> registration</w:t>
      </w:r>
      <w:r>
        <w:t>s referred to in:</w:t>
      </w:r>
      <w:bookmarkEnd w:id="1212"/>
      <w:bookmarkEnd w:id="1213"/>
    </w:p>
    <w:p w14:paraId="6A1AF6EA" w14:textId="77777777" w:rsidR="00384763" w:rsidRDefault="00384763" w:rsidP="002D5A5C">
      <w:pPr>
        <w:pStyle w:val="COTCOCLV4-ASDEFCON"/>
      </w:pPr>
      <w:r>
        <w:t xml:space="preserve">the following clauses shall </w:t>
      </w:r>
      <w:r w:rsidRPr="008E7D6C">
        <w:t xml:space="preserve">be </w:t>
      </w:r>
      <w:r>
        <w:t xml:space="preserve">effected before the Contractor commences work under the Deed, and thereafter be </w:t>
      </w:r>
      <w:r w:rsidRPr="008E7D6C">
        <w:t>maintained until all w</w:t>
      </w:r>
      <w:r w:rsidRPr="00D87DAA">
        <w:t xml:space="preserve">ork </w:t>
      </w:r>
      <w:r>
        <w:t>under the Deed and any Contract is completed</w:t>
      </w:r>
      <w:r w:rsidR="007F4A02">
        <w:t xml:space="preserve"> </w:t>
      </w:r>
      <w:r w:rsidR="003338C9" w:rsidRPr="007F4A02">
        <w:rPr>
          <w:highlight w:val="lightGray"/>
        </w:rPr>
        <w:t>[</w:t>
      </w:r>
      <w:r w:rsidR="003338C9" w:rsidRPr="00824B2E">
        <w:rPr>
          <w:b/>
          <w:highlight w:val="lightGray"/>
        </w:rPr>
        <w:t>include the following words in brackets only if contract works insurance has been selected</w:t>
      </w:r>
      <w:r w:rsidR="003338C9" w:rsidRPr="007F4A02">
        <w:rPr>
          <w:highlight w:val="lightGray"/>
        </w:rPr>
        <w:t>]</w:t>
      </w:r>
      <w:r w:rsidR="003338C9">
        <w:t xml:space="preserve"> (and all applicable [defects corrections periods] in respect of any works have expired):</w:t>
      </w:r>
    </w:p>
    <w:p w14:paraId="277F4DCB" w14:textId="3815179B" w:rsidR="00384763" w:rsidRDefault="00384763" w:rsidP="002D5A5C">
      <w:pPr>
        <w:pStyle w:val="COTCOCLV5-ASDEFCON"/>
      </w:pPr>
      <w:r>
        <w:t xml:space="preserve">clause </w:t>
      </w:r>
      <w:r w:rsidR="00D3468E">
        <w:fldChar w:fldCharType="begin"/>
      </w:r>
      <w:r w:rsidR="00D3468E">
        <w:instrText xml:space="preserve"> REF _Ref409091313 \r \h </w:instrText>
      </w:r>
      <w:r w:rsidR="00D3468E">
        <w:fldChar w:fldCharType="separate"/>
      </w:r>
      <w:r w:rsidR="00E23E56">
        <w:t>8.4.3</w:t>
      </w:r>
      <w:r w:rsidR="00D3468E">
        <w:fldChar w:fldCharType="end"/>
      </w:r>
      <w:r>
        <w:t xml:space="preserve"> (workers compensation);</w:t>
      </w:r>
      <w:r w:rsidRPr="00C52874">
        <w:t xml:space="preserve"> </w:t>
      </w:r>
      <w:r w:rsidR="003338C9">
        <w:t>and</w:t>
      </w:r>
    </w:p>
    <w:p w14:paraId="59D835F8" w14:textId="16568EFA" w:rsidR="00384763" w:rsidRDefault="00384763" w:rsidP="002D5A5C">
      <w:pPr>
        <w:pStyle w:val="COTCOCLV5-ASDEFCON"/>
      </w:pPr>
      <w:r>
        <w:t xml:space="preserve">clause </w:t>
      </w:r>
      <w:r w:rsidR="00D3468E">
        <w:fldChar w:fldCharType="begin"/>
      </w:r>
      <w:r w:rsidR="00D3468E">
        <w:instrText xml:space="preserve"> REF _Ref409087822 \r \h </w:instrText>
      </w:r>
      <w:r w:rsidR="00D3468E">
        <w:fldChar w:fldCharType="separate"/>
      </w:r>
      <w:r w:rsidR="00E23E56">
        <w:t>8.4.6</w:t>
      </w:r>
      <w:r w:rsidR="00D3468E">
        <w:fldChar w:fldCharType="end"/>
      </w:r>
      <w:r>
        <w:t xml:space="preserve"> (property);</w:t>
      </w:r>
      <w:r w:rsidRPr="00C52874">
        <w:t xml:space="preserve"> </w:t>
      </w:r>
    </w:p>
    <w:p w14:paraId="569B4109" w14:textId="55B4431A" w:rsidR="0044736A" w:rsidRDefault="0044736A" w:rsidP="002D5A5C">
      <w:pPr>
        <w:pStyle w:val="COTCOCLV4-ASDEFCON"/>
      </w:pPr>
      <w:bookmarkStart w:id="1214" w:name="_Ref435697010"/>
      <w:r>
        <w:t xml:space="preserve">clause </w:t>
      </w:r>
      <w:r w:rsidR="00EB7A73">
        <w:fldChar w:fldCharType="begin"/>
      </w:r>
      <w:r w:rsidR="00EB7A73">
        <w:instrText xml:space="preserve"> REF _Ref440449402 \r </w:instrText>
      </w:r>
      <w:r w:rsidR="00EB7A73">
        <w:fldChar w:fldCharType="separate"/>
      </w:r>
      <w:r w:rsidR="00E23E56">
        <w:t>8.4.4</w:t>
      </w:r>
      <w:r w:rsidR="00EB7A73">
        <w:fldChar w:fldCharType="end"/>
      </w:r>
      <w:r>
        <w:t xml:space="preserve"> (public and products liability [</w:t>
      </w:r>
      <w:r w:rsidRPr="00824B2E">
        <w:rPr>
          <w:shd w:val="clear" w:color="auto" w:fill="B3B3B3"/>
        </w:rPr>
        <w:t>or products liability</w:t>
      </w:r>
      <w:r>
        <w:t xml:space="preserve">]) shall </w:t>
      </w:r>
      <w:r w:rsidRPr="008E7D6C">
        <w:t xml:space="preserve">be </w:t>
      </w:r>
      <w:r>
        <w:t xml:space="preserve">effected before the Contractor commences work under the </w:t>
      </w:r>
      <w:r w:rsidR="00271052">
        <w:t>Deed</w:t>
      </w:r>
      <w:r>
        <w:t xml:space="preserve">, and thereafter be </w:t>
      </w:r>
      <w:r w:rsidRPr="008E7D6C">
        <w:t>maintained until all w</w:t>
      </w:r>
      <w:r w:rsidRPr="00D87DAA">
        <w:t xml:space="preserve">ork </w:t>
      </w:r>
      <w:r>
        <w:t xml:space="preserve">under the </w:t>
      </w:r>
      <w:r w:rsidR="00271052">
        <w:t xml:space="preserve">Deed and any </w:t>
      </w:r>
      <w:r>
        <w:t xml:space="preserve">Contract is completed </w:t>
      </w:r>
      <w:r w:rsidRPr="007F4A02">
        <w:rPr>
          <w:highlight w:val="lightGray"/>
        </w:rPr>
        <w:t>[</w:t>
      </w:r>
      <w:r w:rsidRPr="00824B2E">
        <w:rPr>
          <w:b/>
          <w:highlight w:val="lightGray"/>
        </w:rPr>
        <w:t>include the rest of this sentence only if the products supplied have a life which exceeds the contract period</w:t>
      </w:r>
      <w:r w:rsidRPr="007F4A02">
        <w:rPr>
          <w:highlight w:val="lightGray"/>
        </w:rPr>
        <w:t>]</w:t>
      </w:r>
      <w:r w:rsidRPr="007F4A02">
        <w:t>[</w:t>
      </w:r>
      <w:r>
        <w:t xml:space="preserve">and, in respect of product liability for </w:t>
      </w:r>
      <w:r w:rsidRPr="007F4A02">
        <w:rPr>
          <w:highlight w:val="lightGray"/>
        </w:rPr>
        <w:t>[insert period sufficient to cover the life of the product if it extends beyond the Contract term or, where this is commercially too long, some reasonable period eg 7/10]</w:t>
      </w:r>
      <w:r w:rsidRPr="00DA23D6">
        <w:t xml:space="preserve"> yea</w:t>
      </w:r>
      <w:r>
        <w:t xml:space="preserve">rs following completion of the work under </w:t>
      </w:r>
      <w:r w:rsidR="0076117F">
        <w:t>any</w:t>
      </w:r>
      <w:r>
        <w:t xml:space="preserve"> Contract];</w:t>
      </w:r>
      <w:bookmarkEnd w:id="1214"/>
    </w:p>
    <w:p w14:paraId="1D1ADD39" w14:textId="4B4CEBC2" w:rsidR="00384763" w:rsidRDefault="00384763" w:rsidP="002D5A5C">
      <w:pPr>
        <w:pStyle w:val="COTCOCLV4-ASDEFCON"/>
      </w:pPr>
      <w:r>
        <w:t xml:space="preserve">clause </w:t>
      </w:r>
      <w:r w:rsidR="0047618E">
        <w:fldChar w:fldCharType="begin"/>
      </w:r>
      <w:r w:rsidR="0047618E">
        <w:instrText xml:space="preserve"> REF _Ref409091557 \r \h </w:instrText>
      </w:r>
      <w:r w:rsidR="0047618E">
        <w:fldChar w:fldCharType="separate"/>
      </w:r>
      <w:r w:rsidR="00E23E56">
        <w:t>8.4.5</w:t>
      </w:r>
      <w:r w:rsidR="0047618E">
        <w:fldChar w:fldCharType="end"/>
      </w:r>
      <w:r>
        <w:t xml:space="preserve"> (professional indemnity) shall be effected before the Contractor commences work under the Deed, and thereafter be </w:t>
      </w:r>
      <w:r w:rsidRPr="008E7D6C">
        <w:t>maintained until</w:t>
      </w:r>
      <w:r>
        <w:t xml:space="preserve"> the earlier of:</w:t>
      </w:r>
    </w:p>
    <w:p w14:paraId="2AA59D37" w14:textId="77777777" w:rsidR="00384763" w:rsidRDefault="00384763" w:rsidP="002D5A5C">
      <w:pPr>
        <w:pStyle w:val="COTCOCLV5-ASDEFCON"/>
      </w:pPr>
      <w:r w:rsidRPr="00A9133B">
        <w:rPr>
          <w:highlight w:val="lightGray"/>
        </w:rPr>
        <w:t>[7/10]</w:t>
      </w:r>
      <w:r w:rsidRPr="00DA23D6">
        <w:t xml:space="preserve"> yea</w:t>
      </w:r>
      <w:r>
        <w:t>rs following completion of the work under the Deed and any Contract;</w:t>
      </w:r>
      <w:r w:rsidRPr="00DA23D6">
        <w:t xml:space="preserve"> or</w:t>
      </w:r>
    </w:p>
    <w:p w14:paraId="2E8D01BA" w14:textId="77777777" w:rsidR="00384763" w:rsidRDefault="00384763" w:rsidP="002D5A5C">
      <w:pPr>
        <w:pStyle w:val="COTCOCLV5-ASDEFCON"/>
      </w:pPr>
      <w:r w:rsidRPr="00A9133B">
        <w:rPr>
          <w:highlight w:val="lightGray"/>
        </w:rPr>
        <w:t>[7/10</w:t>
      </w:r>
      <w:r w:rsidRPr="004127E6">
        <w:rPr>
          <w:shd w:val="clear" w:color="auto" w:fill="B3B3B3"/>
        </w:rPr>
        <w:t>]</w:t>
      </w:r>
      <w:r>
        <w:t xml:space="preserve"> years following an earlier </w:t>
      </w:r>
      <w:r w:rsidRPr="00DA23D6">
        <w:t>termination</w:t>
      </w:r>
      <w:r>
        <w:t xml:space="preserve"> of the Deed and all Contracts extant at the date of termination of the Deed;</w:t>
      </w:r>
    </w:p>
    <w:p w14:paraId="7287FFA1" w14:textId="7056330F" w:rsidR="00384763" w:rsidRDefault="00384763" w:rsidP="002D5A5C">
      <w:pPr>
        <w:pStyle w:val="COTCOCLV4-ASDEFCON"/>
      </w:pPr>
      <w:r>
        <w:t xml:space="preserve">clause </w:t>
      </w:r>
      <w:r w:rsidR="00DC59D0">
        <w:fldChar w:fldCharType="begin"/>
      </w:r>
      <w:r w:rsidR="00DC59D0">
        <w:instrText xml:space="preserve"> REF _Ref409343153 \r \h </w:instrText>
      </w:r>
      <w:r w:rsidR="00DC59D0">
        <w:fldChar w:fldCharType="separate"/>
      </w:r>
      <w:r w:rsidR="00E23E56">
        <w:t>8.4.7</w:t>
      </w:r>
      <w:r w:rsidR="00DC59D0">
        <w:fldChar w:fldCharType="end"/>
      </w:r>
      <w:r>
        <w:t xml:space="preserve"> (transit) shall be effected on or before</w:t>
      </w:r>
      <w:r w:rsidRPr="00DE16C6">
        <w:t xml:space="preserve"> the</w:t>
      </w:r>
      <w:r>
        <w:t xml:space="preserve"> start of each conveyance and</w:t>
      </w:r>
      <w:r w:rsidRPr="00DE16C6">
        <w:t xml:space="preserve"> maintained until the end of each conveyance by delivery at the</w:t>
      </w:r>
      <w:r>
        <w:t xml:space="preserve"> [</w:t>
      </w:r>
      <w:r w:rsidRPr="004127E6">
        <w:rPr>
          <w:shd w:val="clear" w:color="auto" w:fill="B3B3B3"/>
        </w:rPr>
        <w:t>site</w:t>
      </w:r>
      <w:r>
        <w:t>];</w:t>
      </w:r>
    </w:p>
    <w:p w14:paraId="6666B321" w14:textId="181C7DE2" w:rsidR="00384763" w:rsidRDefault="00384763" w:rsidP="002D5A5C">
      <w:pPr>
        <w:pStyle w:val="COTCOCLV4-ASDEFCON"/>
      </w:pPr>
      <w:r>
        <w:t xml:space="preserve">clauses </w:t>
      </w:r>
      <w:r w:rsidR="00DC59D0">
        <w:fldChar w:fldCharType="begin"/>
      </w:r>
      <w:r w:rsidR="00DC59D0">
        <w:instrText xml:space="preserve"> REF _Ref409091692 \r \h </w:instrText>
      </w:r>
      <w:r w:rsidR="00DC59D0">
        <w:fldChar w:fldCharType="separate"/>
      </w:r>
      <w:r w:rsidR="00E23E56">
        <w:t>8.4.8</w:t>
      </w:r>
      <w:r w:rsidR="00DC59D0">
        <w:fldChar w:fldCharType="end"/>
      </w:r>
      <w:r>
        <w:t xml:space="preserve"> (motor vehicle) shall</w:t>
      </w:r>
      <w:r w:rsidRPr="005D247C">
        <w:t xml:space="preserve"> be effected on or before the date the plant or vehicle is used in connection with the</w:t>
      </w:r>
      <w:r>
        <w:t xml:space="preserve"> work under the Deed or any Contract</w:t>
      </w:r>
      <w:r w:rsidRPr="005D247C">
        <w:t xml:space="preserve"> and maintained until such plant or vehicle ceases to be so used</w:t>
      </w:r>
      <w:r>
        <w:t>; and</w:t>
      </w:r>
    </w:p>
    <w:p w14:paraId="0CF2EBB5" w14:textId="1EB0AC23" w:rsidR="00384763" w:rsidRDefault="00384763" w:rsidP="002D5A5C">
      <w:pPr>
        <w:pStyle w:val="COTCOCLV4-ASDEFCON"/>
      </w:pPr>
      <w:r>
        <w:t xml:space="preserve">clause </w:t>
      </w:r>
      <w:r w:rsidR="00DC59D0">
        <w:fldChar w:fldCharType="begin"/>
      </w:r>
      <w:r w:rsidR="00DC59D0">
        <w:instrText xml:space="preserve"> REF _Ref384644147 \r \h </w:instrText>
      </w:r>
      <w:r w:rsidR="00DC59D0">
        <w:fldChar w:fldCharType="separate"/>
      </w:r>
      <w:r w:rsidR="00E23E56">
        <w:t>8.4.9</w:t>
      </w:r>
      <w:r w:rsidR="00DC59D0">
        <w:fldChar w:fldCharType="end"/>
      </w:r>
      <w:r w:rsidRPr="00E1702C">
        <w:t xml:space="preserve"> (contract works)</w:t>
      </w:r>
      <w:r>
        <w:t xml:space="preserve"> shall be </w:t>
      </w:r>
      <w:r w:rsidRPr="00E1702C">
        <w:t>effect</w:t>
      </w:r>
      <w:r>
        <w:t>ed on or</w:t>
      </w:r>
      <w:r w:rsidRPr="00E1702C">
        <w:t xml:space="preserve"> before the </w:t>
      </w:r>
      <w:r>
        <w:t>[</w:t>
      </w:r>
      <w:r w:rsidRPr="004127E6">
        <w:rPr>
          <w:shd w:val="clear" w:color="auto" w:fill="B3B3B3"/>
        </w:rPr>
        <w:t>construction works</w:t>
      </w:r>
      <w:r>
        <w:t xml:space="preserve">] commence and </w:t>
      </w:r>
      <w:r w:rsidRPr="00E1702C">
        <w:t xml:space="preserve">maintained until the expiry of any </w:t>
      </w:r>
      <w:r>
        <w:t>[</w:t>
      </w:r>
      <w:r w:rsidRPr="004127E6">
        <w:rPr>
          <w:shd w:val="clear" w:color="auto" w:fill="B3B3B3"/>
        </w:rPr>
        <w:t>defects correction period</w:t>
      </w:r>
      <w:r>
        <w:t>]</w:t>
      </w:r>
      <w:r w:rsidRPr="00E1702C">
        <w:t xml:space="preserve"> in relation to the </w:t>
      </w:r>
      <w:r>
        <w:t>[</w:t>
      </w:r>
      <w:r w:rsidRPr="00824B2E">
        <w:rPr>
          <w:shd w:val="clear" w:color="auto" w:fill="B3B3B3"/>
        </w:rPr>
        <w:t>construction works</w:t>
      </w:r>
      <w:r>
        <w:t>] to which the insurance relates.</w:t>
      </w:r>
    </w:p>
    <w:p w14:paraId="5E4935C0" w14:textId="799398CD" w:rsidR="00032899" w:rsidRDefault="00032899" w:rsidP="002D5A5C">
      <w:pPr>
        <w:pStyle w:val="COTCOCLV3-ASDEFCON"/>
      </w:pPr>
      <w:bookmarkStart w:id="1215" w:name="_Ref409093060"/>
      <w:bookmarkStart w:id="1216" w:name="_Ref404599956"/>
      <w:r>
        <w:t xml:space="preserve">To the extent that the Contractor's insurances and registrations required by clause </w:t>
      </w:r>
      <w:r>
        <w:fldChar w:fldCharType="begin"/>
      </w:r>
      <w:r>
        <w:instrText xml:space="preserve"> REF _Ref263078081 \r \h </w:instrText>
      </w:r>
      <w:r>
        <w:fldChar w:fldCharType="separate"/>
      </w:r>
      <w:r w:rsidR="00E23E56">
        <w:t>8.4</w:t>
      </w:r>
      <w:r>
        <w:fldChar w:fldCharType="end"/>
      </w:r>
      <w:r>
        <w:t xml:space="preserve"> of this </w:t>
      </w:r>
      <w:r w:rsidR="00995C43">
        <w:t>Deed</w:t>
      </w:r>
      <w:r>
        <w:t xml:space="preserve"> are in fact written on a claims made basis (notwithstanding any requirements of this </w:t>
      </w:r>
      <w:r w:rsidR="00995C43">
        <w:t xml:space="preserve">Deed </w:t>
      </w:r>
      <w:r>
        <w:t xml:space="preserve">for such insurances to be written on an occurrence basis) then the Contractor must maintain those insurances and registrations </w:t>
      </w:r>
      <w:r w:rsidRPr="008E7D6C">
        <w:t>until</w:t>
      </w:r>
      <w:r>
        <w:t xml:space="preserve"> the earlier of:</w:t>
      </w:r>
      <w:bookmarkEnd w:id="1215"/>
    </w:p>
    <w:p w14:paraId="399FED07" w14:textId="77777777" w:rsidR="00032899" w:rsidRDefault="00032899" w:rsidP="008F6537">
      <w:pPr>
        <w:pStyle w:val="COTCOCLV4-ASDEFCON"/>
      </w:pPr>
      <w:r w:rsidRPr="004127E6">
        <w:rPr>
          <w:shd w:val="clear" w:color="auto" w:fill="B3B3B3"/>
        </w:rPr>
        <w:t>[7/10]</w:t>
      </w:r>
      <w:r w:rsidRPr="00DA23D6">
        <w:t xml:space="preserve"> yea</w:t>
      </w:r>
      <w:r>
        <w:t xml:space="preserve">rs following completion of the work under the </w:t>
      </w:r>
      <w:r w:rsidR="00995C43">
        <w:t xml:space="preserve">Deed and any </w:t>
      </w:r>
      <w:r>
        <w:t>Contract;</w:t>
      </w:r>
      <w:r w:rsidRPr="00DA23D6">
        <w:t xml:space="preserve"> or</w:t>
      </w:r>
    </w:p>
    <w:p w14:paraId="4754FD0F" w14:textId="77777777" w:rsidR="00032899" w:rsidRDefault="00032899" w:rsidP="008F6537">
      <w:pPr>
        <w:pStyle w:val="COTCOCLV4-ASDEFCON"/>
      </w:pPr>
      <w:r w:rsidRPr="004127E6">
        <w:rPr>
          <w:shd w:val="clear" w:color="auto" w:fill="B3B3B3"/>
        </w:rPr>
        <w:t>[7/10]</w:t>
      </w:r>
      <w:r>
        <w:t xml:space="preserve"> years following an earlier </w:t>
      </w:r>
      <w:r w:rsidRPr="00DA23D6">
        <w:t>termination</w:t>
      </w:r>
      <w:r>
        <w:t xml:space="preserve"> of the </w:t>
      </w:r>
      <w:r w:rsidR="00995C43">
        <w:t>Deed and all Contracts extant at the date of termination of the Deed</w:t>
      </w:r>
      <w:r>
        <w:t>.</w:t>
      </w:r>
    </w:p>
    <w:p w14:paraId="227D0849" w14:textId="4AB53721" w:rsidR="00384763" w:rsidRPr="00D87DAA" w:rsidRDefault="00384763" w:rsidP="002D5A5C">
      <w:pPr>
        <w:pStyle w:val="COTCOCLV3-ASDEFCON"/>
      </w:pPr>
      <w:bookmarkStart w:id="1217" w:name="_Ref409343963"/>
      <w:r>
        <w:t xml:space="preserve">With the exception of statutory insurances, the insurances referred to in this clause </w:t>
      </w:r>
      <w:r w:rsidR="009D2D68">
        <w:fldChar w:fldCharType="begin"/>
      </w:r>
      <w:r w:rsidR="009D2D68">
        <w:instrText xml:space="preserve"> REF _Ref263078081 \r \h </w:instrText>
      </w:r>
      <w:r w:rsidR="009D2D68">
        <w:fldChar w:fldCharType="separate"/>
      </w:r>
      <w:r w:rsidR="00E23E56">
        <w:t>8.4</w:t>
      </w:r>
      <w:r w:rsidR="009D2D68">
        <w:fldChar w:fldCharType="end"/>
      </w:r>
      <w:r>
        <w:t xml:space="preserve"> shall be effected with an insurer with a financial security rating of "A-" or better by Standard &amp; Poors (or the equivalent rating with another recognised rating agency), or an insurer approved by the Commonwealth, acting reasonably.</w:t>
      </w:r>
      <w:bookmarkEnd w:id="1216"/>
      <w:bookmarkEnd w:id="1217"/>
    </w:p>
    <w:p w14:paraId="31B39836" w14:textId="1126D37E" w:rsidR="00384763" w:rsidRPr="00D87DAA" w:rsidRDefault="00384763" w:rsidP="002D5A5C">
      <w:pPr>
        <w:pStyle w:val="COTCOCLV3-ASDEFCON"/>
      </w:pPr>
      <w:bookmarkStart w:id="1218" w:name="_Ref404599959"/>
      <w:r w:rsidRPr="00D87DAA">
        <w:t xml:space="preserve">The Contractor </w:t>
      </w:r>
      <w:r>
        <w:t>shall</w:t>
      </w:r>
      <w:r w:rsidRPr="00D87DAA">
        <w:t>, on request, produce evidence satisfactory to the Commonwealth Representative</w:t>
      </w:r>
      <w:r>
        <w:t xml:space="preserve"> or Authorised Officer (as applicable), acting reasonably,</w:t>
      </w:r>
      <w:r w:rsidRPr="00D87DAA">
        <w:t xml:space="preserve"> of the</w:t>
      </w:r>
      <w:r>
        <w:t xml:space="preserve"> currency and terms of the</w:t>
      </w:r>
      <w:r w:rsidRPr="00D87DAA">
        <w:t xml:space="preserve"> insurance</w:t>
      </w:r>
      <w:r>
        <w:t xml:space="preserve">s referred to in this clause </w:t>
      </w:r>
      <w:r w:rsidR="002812B7">
        <w:fldChar w:fldCharType="begin"/>
      </w:r>
      <w:r w:rsidR="002812B7">
        <w:instrText xml:space="preserve"> REF _Ref263078081 \r \h </w:instrText>
      </w:r>
      <w:r w:rsidR="002812B7">
        <w:fldChar w:fldCharType="separate"/>
      </w:r>
      <w:r w:rsidR="00E23E56">
        <w:t>8.4</w:t>
      </w:r>
      <w:r w:rsidR="002812B7">
        <w:fldChar w:fldCharType="end"/>
      </w:r>
      <w:r>
        <w:t>.</w:t>
      </w:r>
      <w:bookmarkEnd w:id="1218"/>
    </w:p>
    <w:p w14:paraId="51E3123A" w14:textId="323868B6" w:rsidR="00384763" w:rsidRDefault="00384763" w:rsidP="002D5A5C">
      <w:pPr>
        <w:pStyle w:val="COTCOCLV3-ASDEFCON"/>
      </w:pPr>
      <w:bookmarkStart w:id="1219" w:name="_Ref404599961"/>
      <w:r>
        <w:t xml:space="preserve">In respect of each insurance referred to in this clause </w:t>
      </w:r>
      <w:r w:rsidR="00DC4DB5">
        <w:fldChar w:fldCharType="begin"/>
      </w:r>
      <w:r w:rsidR="00DC4DB5">
        <w:instrText xml:space="preserve"> REF _Ref263078081 \r \h </w:instrText>
      </w:r>
      <w:r w:rsidR="00DC4DB5">
        <w:fldChar w:fldCharType="separate"/>
      </w:r>
      <w:r w:rsidR="00E23E56">
        <w:t>8.4</w:t>
      </w:r>
      <w:r w:rsidR="00DC4DB5">
        <w:fldChar w:fldCharType="end"/>
      </w:r>
      <w:r>
        <w:t>, the Contractor shall:</w:t>
      </w:r>
      <w:bookmarkEnd w:id="1219"/>
    </w:p>
    <w:p w14:paraId="0F3F2745" w14:textId="77777777" w:rsidR="00384763" w:rsidRDefault="00DC4DB5" w:rsidP="002D5A5C">
      <w:pPr>
        <w:pStyle w:val="COTCOCLV4-ASDEFCON"/>
      </w:pPr>
      <w:r>
        <w:t>promptly</w:t>
      </w:r>
      <w:r w:rsidR="00384763" w:rsidRPr="00D12E59">
        <w:t xml:space="preserve"> inform the </w:t>
      </w:r>
      <w:r w:rsidR="00384763">
        <w:t>Commonwealth</w:t>
      </w:r>
      <w:r w:rsidR="00384763" w:rsidRPr="00D12E59">
        <w:t xml:space="preserve"> </w:t>
      </w:r>
      <w:r w:rsidR="00384763">
        <w:t xml:space="preserve">if </w:t>
      </w:r>
      <w:r w:rsidR="00384763" w:rsidRPr="00D12E59">
        <w:t xml:space="preserve">it becomes aware of any actual, threatened or likely claims (with the exception of claims or potential claims by the </w:t>
      </w:r>
      <w:r w:rsidR="00384763">
        <w:t>Commonwealth ag</w:t>
      </w:r>
      <w:r w:rsidR="00384763" w:rsidRPr="00D12E59">
        <w:t>ainst the</w:t>
      </w:r>
      <w:r w:rsidR="00384763">
        <w:t xml:space="preserve"> Contractor</w:t>
      </w:r>
      <w:r w:rsidR="00384763" w:rsidRPr="00D12E59">
        <w:t xml:space="preserve">) which could materially reduce the available limits of indemnity or which may involve the </w:t>
      </w:r>
      <w:r w:rsidR="00384763">
        <w:t>Commonwealth</w:t>
      </w:r>
      <w:r w:rsidR="00384763" w:rsidRPr="00D12E59">
        <w:t xml:space="preserve">, and </w:t>
      </w:r>
      <w:r w:rsidR="00384763">
        <w:t>shall</w:t>
      </w:r>
      <w:r w:rsidR="00384763" w:rsidRPr="00D12E59">
        <w:t xml:space="preserve"> reinstate or replace any depleted aggregate limit</w:t>
      </w:r>
      <w:r w:rsidR="00384763">
        <w:t xml:space="preserve"> of indemnity</w:t>
      </w:r>
      <w:r w:rsidR="00384763" w:rsidRPr="00D12E59">
        <w:t xml:space="preserve"> resulting from claims that are unrelated to the work</w:t>
      </w:r>
      <w:r w:rsidR="00384763">
        <w:t xml:space="preserve"> under the Deed or any Contract</w:t>
      </w:r>
      <w:r w:rsidR="00384763" w:rsidRPr="00D12E59">
        <w:t xml:space="preserve">, if requested to do so in writing by the </w:t>
      </w:r>
      <w:r w:rsidR="00384763">
        <w:t>Commonwealth; and</w:t>
      </w:r>
    </w:p>
    <w:p w14:paraId="04D240A3" w14:textId="77777777" w:rsidR="00384763" w:rsidRDefault="00384763" w:rsidP="002D5A5C">
      <w:pPr>
        <w:pStyle w:val="COTCOCLV4-ASDEFCON"/>
      </w:pPr>
      <w:r>
        <w:t>do everything reasonably required by the Commonwealth to enable the Commonwealth to claim and to collect or recover monies due under any insurance policy.</w:t>
      </w:r>
    </w:p>
    <w:p w14:paraId="11065408" w14:textId="152079D4" w:rsidR="00944F57" w:rsidRDefault="00944F57" w:rsidP="002D5A5C">
      <w:pPr>
        <w:pStyle w:val="NoteToDrafters-ASDEFCON"/>
      </w:pPr>
      <w:r>
        <w:t>Note to d</w:t>
      </w:r>
      <w:r w:rsidRPr="00350030">
        <w:t>rafters</w:t>
      </w:r>
      <w:r>
        <w:t xml:space="preserve">: </w:t>
      </w:r>
      <w:r w:rsidRPr="00350030">
        <w:t xml:space="preserve"> </w:t>
      </w:r>
      <w:r>
        <w:t xml:space="preserve">When </w:t>
      </w:r>
      <w:r w:rsidRPr="00350030">
        <w:t>using this clause for non-</w:t>
      </w:r>
      <w:r w:rsidR="004E4BC6">
        <w:t>CASG</w:t>
      </w:r>
      <w:r w:rsidR="004E4BC6" w:rsidRPr="00350030">
        <w:t xml:space="preserve"> </w:t>
      </w:r>
      <w:r w:rsidRPr="00350030">
        <w:t xml:space="preserve">procurements </w:t>
      </w:r>
      <w:r>
        <w:t>(unless otherwise approved by the ACIP Management Team)</w:t>
      </w:r>
      <w:r w:rsidRPr="00092957">
        <w:t xml:space="preserve"> </w:t>
      </w:r>
      <w:r w:rsidRPr="00350030">
        <w:t xml:space="preserve">or for </w:t>
      </w:r>
      <w:r w:rsidR="004E4BC6">
        <w:t>CASG</w:t>
      </w:r>
      <w:r w:rsidR="004E4BC6" w:rsidRPr="00350030">
        <w:t xml:space="preserve"> </w:t>
      </w:r>
      <w:r w:rsidRPr="00350030">
        <w:t>procurements in which no tenderer with ACIP status will participate, delete clause</w:t>
      </w:r>
      <w:r>
        <w:t xml:space="preserve"> </w:t>
      </w:r>
      <w:r w:rsidR="00FA1CD7">
        <w:fldChar w:fldCharType="begin"/>
      </w:r>
      <w:r w:rsidR="00FA1CD7">
        <w:instrText xml:space="preserve"> REF _Ref409344115 \r \h </w:instrText>
      </w:r>
      <w:r w:rsidR="00370E38">
        <w:instrText xml:space="preserve"> \* MERGEFORMAT </w:instrText>
      </w:r>
      <w:r w:rsidR="00FA1CD7">
        <w:fldChar w:fldCharType="separate"/>
      </w:r>
      <w:r w:rsidR="00E23E56">
        <w:t>8.4.15</w:t>
      </w:r>
      <w:r w:rsidR="00FA1CD7">
        <w:fldChar w:fldCharType="end"/>
      </w:r>
      <w:r>
        <w:t xml:space="preserve"> and its associated Note to tenderers</w:t>
      </w:r>
      <w:r w:rsidRPr="00350030">
        <w:t>.</w:t>
      </w:r>
    </w:p>
    <w:p w14:paraId="3AD26DD4" w14:textId="6ED0BF91" w:rsidR="004C4080" w:rsidRDefault="004C4080" w:rsidP="002D5A5C">
      <w:pPr>
        <w:pStyle w:val="NoteToTenderers-ASDEFCON"/>
      </w:pPr>
      <w:bookmarkStart w:id="1220" w:name="_Ref404592964"/>
      <w:r>
        <w:t xml:space="preserve">Note to tenderers:  Clause </w:t>
      </w:r>
      <w:r w:rsidR="00FA1CD7">
        <w:fldChar w:fldCharType="begin"/>
      </w:r>
      <w:r w:rsidR="00FA1CD7">
        <w:instrText xml:space="preserve"> REF _Ref409344115 \r \h </w:instrText>
      </w:r>
      <w:r w:rsidR="00370E38">
        <w:instrText xml:space="preserve"> \* MERGEFORMAT </w:instrText>
      </w:r>
      <w:r w:rsidR="00FA1CD7">
        <w:fldChar w:fldCharType="separate"/>
      </w:r>
      <w:r w:rsidR="00E23E56">
        <w:t>8.4.15</w:t>
      </w:r>
      <w:r w:rsidR="00FA1CD7">
        <w:fldChar w:fldCharType="end"/>
      </w:r>
      <w:r w:rsidR="00FA1CD7">
        <w:t xml:space="preserve"> </w:t>
      </w:r>
      <w:r>
        <w:t>will only be included if the Contractor has an ACIP and may require amendment to only apply to those insurances to be covered by the ACIP.</w:t>
      </w:r>
    </w:p>
    <w:p w14:paraId="35CC3D53" w14:textId="77777777" w:rsidR="00384763" w:rsidRDefault="00384763" w:rsidP="002D5A5C">
      <w:pPr>
        <w:pStyle w:val="COTCOCLV3-ASDEFCON"/>
      </w:pPr>
      <w:bookmarkStart w:id="1221" w:name="_Ref409344115"/>
      <w:r>
        <w:t>The Contractor shall be:</w:t>
      </w:r>
      <w:bookmarkEnd w:id="1220"/>
      <w:bookmarkEnd w:id="1221"/>
    </w:p>
    <w:p w14:paraId="775974C9" w14:textId="77777777" w:rsidR="00384763" w:rsidRDefault="00384763" w:rsidP="002D5A5C">
      <w:pPr>
        <w:pStyle w:val="COTCOCLV4-ASDEFCON"/>
      </w:pPr>
      <w:bookmarkStart w:id="1222" w:name="_Ref404599965"/>
      <w:r>
        <w:t>deemed compliant with the requirements of the following clauses:</w:t>
      </w:r>
      <w:bookmarkEnd w:id="1222"/>
    </w:p>
    <w:p w14:paraId="3DE248D8" w14:textId="3CAA856C" w:rsidR="00384763" w:rsidRDefault="00384763" w:rsidP="002D5A5C">
      <w:pPr>
        <w:pStyle w:val="COTCOCLV5-ASDEFCON"/>
      </w:pPr>
      <w:r>
        <w:t xml:space="preserve">clause </w:t>
      </w:r>
      <w:r w:rsidR="00E272D6">
        <w:fldChar w:fldCharType="begin"/>
      </w:r>
      <w:r w:rsidR="00E272D6">
        <w:instrText xml:space="preserve"> REF _Ref409343729 \r \h </w:instrText>
      </w:r>
      <w:r w:rsidR="00E272D6">
        <w:fldChar w:fldCharType="separate"/>
      </w:r>
      <w:r w:rsidR="00E23E56">
        <w:t>8.4.1</w:t>
      </w:r>
      <w:r w:rsidR="00E272D6">
        <w:fldChar w:fldCharType="end"/>
      </w:r>
      <w:r>
        <w:t>;</w:t>
      </w:r>
    </w:p>
    <w:p w14:paraId="2D1149D5" w14:textId="03C08B31" w:rsidR="00384763" w:rsidRDefault="00384763" w:rsidP="002D5A5C">
      <w:pPr>
        <w:pStyle w:val="COTCOCLV5-ASDEFCON"/>
      </w:pPr>
      <w:r>
        <w:t xml:space="preserve">clause </w:t>
      </w:r>
      <w:r w:rsidR="00E272D6">
        <w:fldChar w:fldCharType="begin"/>
      </w:r>
      <w:r w:rsidR="00E272D6">
        <w:instrText xml:space="preserve"> REF _Ref409091313 \r \h </w:instrText>
      </w:r>
      <w:r w:rsidR="00E272D6">
        <w:fldChar w:fldCharType="separate"/>
      </w:r>
      <w:r w:rsidR="00E23E56">
        <w:t>8.4.3</w:t>
      </w:r>
      <w:r w:rsidR="00E272D6">
        <w:fldChar w:fldCharType="end"/>
      </w:r>
      <w:r>
        <w:t xml:space="preserve"> (workers compensation);</w:t>
      </w:r>
      <w:r w:rsidRPr="00C52874">
        <w:t xml:space="preserve"> </w:t>
      </w:r>
    </w:p>
    <w:p w14:paraId="0B4A2F2C" w14:textId="398B4EEE" w:rsidR="00384763" w:rsidRDefault="00384763" w:rsidP="002D5A5C">
      <w:pPr>
        <w:pStyle w:val="COTCOCLV5-ASDEFCON"/>
      </w:pPr>
      <w:r>
        <w:t xml:space="preserve">clause </w:t>
      </w:r>
      <w:r w:rsidR="00EB7A73">
        <w:fldChar w:fldCharType="begin"/>
      </w:r>
      <w:r w:rsidR="00EB7A73">
        <w:instrText xml:space="preserve"> REF _Ref440449402 \r </w:instrText>
      </w:r>
      <w:r w:rsidR="00EB7A73">
        <w:fldChar w:fldCharType="separate"/>
      </w:r>
      <w:r w:rsidR="00E23E56">
        <w:t>8.4.4</w:t>
      </w:r>
      <w:r w:rsidR="00EB7A73">
        <w:fldChar w:fldCharType="end"/>
      </w:r>
      <w:r>
        <w:t>(public and products liability [</w:t>
      </w:r>
      <w:r w:rsidRPr="00824B2E">
        <w:rPr>
          <w:shd w:val="clear" w:color="auto" w:fill="B3B3B3"/>
        </w:rPr>
        <w:t xml:space="preserve">or </w:t>
      </w:r>
      <w:r w:rsidR="002C1DC3" w:rsidRPr="00824B2E">
        <w:rPr>
          <w:shd w:val="clear" w:color="auto" w:fill="B3B3B3"/>
        </w:rPr>
        <w:t>products</w:t>
      </w:r>
      <w:r w:rsidRPr="00824B2E">
        <w:rPr>
          <w:shd w:val="clear" w:color="auto" w:fill="B3B3B3"/>
        </w:rPr>
        <w:t xml:space="preserve"> liability</w:t>
      </w:r>
      <w:r>
        <w:t>]);</w:t>
      </w:r>
    </w:p>
    <w:p w14:paraId="380066B4" w14:textId="67B1145E" w:rsidR="00384763" w:rsidRDefault="00384763" w:rsidP="002D5A5C">
      <w:pPr>
        <w:pStyle w:val="COTCOCLV5-ASDEFCON"/>
      </w:pPr>
      <w:r>
        <w:t xml:space="preserve">clause </w:t>
      </w:r>
      <w:r w:rsidR="002C1DC3">
        <w:fldChar w:fldCharType="begin"/>
      </w:r>
      <w:r w:rsidR="002C1DC3">
        <w:instrText xml:space="preserve"> REF _Ref409091557 \r \h </w:instrText>
      </w:r>
      <w:r w:rsidR="002C1DC3">
        <w:fldChar w:fldCharType="separate"/>
      </w:r>
      <w:r w:rsidR="00E23E56">
        <w:t>8.4.5</w:t>
      </w:r>
      <w:r w:rsidR="002C1DC3">
        <w:fldChar w:fldCharType="end"/>
      </w:r>
      <w:r>
        <w:t xml:space="preserve"> (professional indemnity);</w:t>
      </w:r>
    </w:p>
    <w:p w14:paraId="0270D851" w14:textId="088F5C90" w:rsidR="00384763" w:rsidRDefault="00384763" w:rsidP="002D5A5C">
      <w:pPr>
        <w:pStyle w:val="COTCOCLV5-ASDEFCON"/>
      </w:pPr>
      <w:r>
        <w:t xml:space="preserve">clause </w:t>
      </w:r>
      <w:r w:rsidR="002C1DC3">
        <w:fldChar w:fldCharType="begin"/>
      </w:r>
      <w:r w:rsidR="002C1DC3">
        <w:instrText xml:space="preserve"> REF _Ref409087822 \r \h </w:instrText>
      </w:r>
      <w:r w:rsidR="002C1DC3">
        <w:fldChar w:fldCharType="separate"/>
      </w:r>
      <w:r w:rsidR="00E23E56">
        <w:t>8.4.6</w:t>
      </w:r>
      <w:r w:rsidR="002C1DC3">
        <w:fldChar w:fldCharType="end"/>
      </w:r>
      <w:r>
        <w:t xml:space="preserve"> (property);</w:t>
      </w:r>
      <w:r w:rsidRPr="00C52874">
        <w:t xml:space="preserve"> </w:t>
      </w:r>
    </w:p>
    <w:p w14:paraId="3E27557F" w14:textId="42FA0328" w:rsidR="00384763" w:rsidRDefault="00384763" w:rsidP="002D5A5C">
      <w:pPr>
        <w:pStyle w:val="COTCOCLV5-ASDEFCON"/>
      </w:pPr>
      <w:r>
        <w:t xml:space="preserve">clause </w:t>
      </w:r>
      <w:r w:rsidR="002C1DC3">
        <w:fldChar w:fldCharType="begin"/>
      </w:r>
      <w:r w:rsidR="002C1DC3">
        <w:instrText xml:space="preserve"> REF _Ref409343153 \r \h </w:instrText>
      </w:r>
      <w:r w:rsidR="002C1DC3">
        <w:fldChar w:fldCharType="separate"/>
      </w:r>
      <w:r w:rsidR="00E23E56">
        <w:t>8.4.7</w:t>
      </w:r>
      <w:r w:rsidR="002C1DC3">
        <w:fldChar w:fldCharType="end"/>
      </w:r>
      <w:r>
        <w:t xml:space="preserve"> (transit); </w:t>
      </w:r>
    </w:p>
    <w:p w14:paraId="0607BA37" w14:textId="22817877" w:rsidR="00384763" w:rsidRDefault="00384763" w:rsidP="002D5A5C">
      <w:pPr>
        <w:pStyle w:val="COTCOCLV5-ASDEFCON"/>
      </w:pPr>
      <w:r>
        <w:t xml:space="preserve">clause </w:t>
      </w:r>
      <w:r w:rsidR="002C1DC3">
        <w:fldChar w:fldCharType="begin"/>
      </w:r>
      <w:r w:rsidR="002C1DC3">
        <w:instrText xml:space="preserve"> REF _Ref409091692 \r \h </w:instrText>
      </w:r>
      <w:r w:rsidR="002C1DC3">
        <w:fldChar w:fldCharType="separate"/>
      </w:r>
      <w:r w:rsidR="00E23E56">
        <w:t>8.4.8</w:t>
      </w:r>
      <w:r w:rsidR="002C1DC3">
        <w:fldChar w:fldCharType="end"/>
      </w:r>
      <w:r>
        <w:t xml:space="preserve"> (motor vehicle); </w:t>
      </w:r>
    </w:p>
    <w:p w14:paraId="717F88A0" w14:textId="348BBBF5" w:rsidR="00384763" w:rsidRDefault="00384763" w:rsidP="002D5A5C">
      <w:pPr>
        <w:pStyle w:val="COTCOCLV5-ASDEFCON"/>
      </w:pPr>
      <w:r>
        <w:t xml:space="preserve">clause </w:t>
      </w:r>
      <w:r w:rsidR="002C1DC3">
        <w:fldChar w:fldCharType="begin"/>
      </w:r>
      <w:r w:rsidR="002C1DC3">
        <w:instrText xml:space="preserve"> REF _Ref384644147 \r \h </w:instrText>
      </w:r>
      <w:r w:rsidR="002C1DC3">
        <w:fldChar w:fldCharType="separate"/>
      </w:r>
      <w:r w:rsidR="00E23E56">
        <w:t>8.4.9</w:t>
      </w:r>
      <w:r w:rsidR="002C1DC3">
        <w:fldChar w:fldCharType="end"/>
      </w:r>
      <w:r>
        <w:t xml:space="preserve"> (contract works); and</w:t>
      </w:r>
    </w:p>
    <w:p w14:paraId="44A94841" w14:textId="034B623A" w:rsidR="00384763" w:rsidRDefault="00384763" w:rsidP="002D5A5C">
      <w:pPr>
        <w:pStyle w:val="COTCOCLV5-ASDEFCON"/>
      </w:pPr>
      <w:r>
        <w:t>clause</w:t>
      </w:r>
      <w:r w:rsidR="002C1DC3">
        <w:t>s</w:t>
      </w:r>
      <w:r w:rsidR="0051020C">
        <w:t xml:space="preserve"> </w:t>
      </w:r>
      <w:del w:id="1223" w:author="Prabhu, Akshata MS" w:date="2024-08-23T14:31:00Z">
        <w:r w:rsidR="00163207">
          <w:fldChar w:fldCharType="begin"/>
        </w:r>
        <w:r w:rsidR="00163207">
          <w:delInstrText xml:space="preserve"> REF _Ref142909149 \w \h </w:delInstrText>
        </w:r>
        <w:r w:rsidR="00163207">
          <w:fldChar w:fldCharType="separate"/>
        </w:r>
        <w:r w:rsidR="00F266D0">
          <w:delText>8.4.10</w:delText>
        </w:r>
        <w:r w:rsidR="00163207">
          <w:fldChar w:fldCharType="end"/>
        </w:r>
      </w:del>
      <w:ins w:id="1224" w:author="Prabhu, Akshata MS" w:date="2024-08-23T14:31:00Z">
        <w:r w:rsidR="0051020C">
          <w:fldChar w:fldCharType="begin"/>
        </w:r>
        <w:r w:rsidR="0051020C">
          <w:instrText xml:space="preserve"> REF _Ref409343918 \r \h </w:instrText>
        </w:r>
        <w:r w:rsidR="0051020C">
          <w:fldChar w:fldCharType="separate"/>
        </w:r>
        <w:r w:rsidR="00E23E56">
          <w:t>8.4.10</w:t>
        </w:r>
        <w:r w:rsidR="0051020C">
          <w:fldChar w:fldCharType="end"/>
        </w:r>
      </w:ins>
      <w:r w:rsidR="0051020C">
        <w:t xml:space="preserve">, </w:t>
      </w:r>
      <w:r w:rsidR="0051020C">
        <w:fldChar w:fldCharType="begin"/>
      </w:r>
      <w:r w:rsidR="0051020C">
        <w:instrText xml:space="preserve"> REF _Ref409093060 \r \h </w:instrText>
      </w:r>
      <w:r w:rsidR="0051020C">
        <w:fldChar w:fldCharType="separate"/>
      </w:r>
      <w:r w:rsidR="00E23E56">
        <w:t>8.4.11</w:t>
      </w:r>
      <w:r w:rsidR="0051020C">
        <w:fldChar w:fldCharType="end"/>
      </w:r>
      <w:r w:rsidR="0051020C">
        <w:t xml:space="preserve"> and </w:t>
      </w:r>
      <w:r w:rsidR="0051020C">
        <w:fldChar w:fldCharType="begin"/>
      </w:r>
      <w:r w:rsidR="0051020C">
        <w:instrText xml:space="preserve"> REF _Ref409343963 \r \h </w:instrText>
      </w:r>
      <w:r w:rsidR="0051020C">
        <w:fldChar w:fldCharType="separate"/>
      </w:r>
      <w:r w:rsidR="00E23E56">
        <w:t>8.4.12</w:t>
      </w:r>
      <w:r w:rsidR="0051020C">
        <w:fldChar w:fldCharType="end"/>
      </w:r>
      <w:r>
        <w:t>; and</w:t>
      </w:r>
    </w:p>
    <w:p w14:paraId="2D45AF45" w14:textId="594000C4" w:rsidR="00384763" w:rsidRDefault="00384763" w:rsidP="002D5A5C">
      <w:pPr>
        <w:pStyle w:val="COTCOCLV4-ASDEFCON"/>
      </w:pPr>
      <w:r>
        <w:t xml:space="preserve">relieved of its obligations under clauses </w:t>
      </w:r>
      <w:r w:rsidR="0051020C">
        <w:fldChar w:fldCharType="begin"/>
      </w:r>
      <w:r w:rsidR="0051020C">
        <w:instrText xml:space="preserve"> REF _Ref404599959 \r \h </w:instrText>
      </w:r>
      <w:r w:rsidR="0051020C">
        <w:fldChar w:fldCharType="separate"/>
      </w:r>
      <w:r w:rsidR="00E23E56">
        <w:t>8.4.13</w:t>
      </w:r>
      <w:r w:rsidR="0051020C">
        <w:fldChar w:fldCharType="end"/>
      </w:r>
      <w:r>
        <w:t xml:space="preserve"> and </w:t>
      </w:r>
      <w:r w:rsidR="0051020C">
        <w:fldChar w:fldCharType="begin"/>
      </w:r>
      <w:r w:rsidR="0051020C">
        <w:instrText xml:space="preserve"> REF _Ref404599961 \r \h </w:instrText>
      </w:r>
      <w:r w:rsidR="0051020C">
        <w:fldChar w:fldCharType="separate"/>
      </w:r>
      <w:r w:rsidR="00E23E56">
        <w:t>8.4.14</w:t>
      </w:r>
      <w:r w:rsidR="0051020C">
        <w:fldChar w:fldCharType="end"/>
      </w:r>
      <w:r>
        <w:t>,</w:t>
      </w:r>
    </w:p>
    <w:p w14:paraId="6561B2BF" w14:textId="1018784F" w:rsidR="00384763" w:rsidRDefault="00EF4D07" w:rsidP="008F6537">
      <w:pPr>
        <w:pStyle w:val="COTCOCLV3NONUM-ASDEFCON"/>
      </w:pPr>
      <w:r w:rsidRPr="00CB0CAB">
        <w:t xml:space="preserve">in respect of a particular insurance listed in clause </w:t>
      </w:r>
      <w:r w:rsidR="00A942A6">
        <w:fldChar w:fldCharType="begin"/>
      </w:r>
      <w:r w:rsidR="00A942A6">
        <w:instrText xml:space="preserve"> REF _Ref404599965 \w \h </w:instrText>
      </w:r>
      <w:r w:rsidR="008F6537">
        <w:instrText xml:space="preserve"> \* MERGEFORMAT </w:instrText>
      </w:r>
      <w:r w:rsidR="00A942A6">
        <w:fldChar w:fldCharType="separate"/>
      </w:r>
      <w:r w:rsidR="00E23E56">
        <w:t>8.4.15a</w:t>
      </w:r>
      <w:r w:rsidR="00A942A6">
        <w:fldChar w:fldCharType="end"/>
      </w:r>
      <w:r w:rsidRPr="00CB0CAB">
        <w:t xml:space="preserve"> for any period during which the Contractor's insurance program holds ACIP status under </w:t>
      </w:r>
      <w:r w:rsidR="004E4BC6">
        <w:t>CASG’s</w:t>
      </w:r>
      <w:r w:rsidRPr="00CB0CAB">
        <w:t xml:space="preserve"> centralised process for monitoring the compliance of contractors with contractual insurance requirements, subject to any limitations on or conditions of that approval (i</w:t>
      </w:r>
      <w:r>
        <w:t>ncluding whether the Contractor’</w:t>
      </w:r>
      <w:r w:rsidRPr="00CB0CAB">
        <w:t xml:space="preserve">s ACIP status extends to that type of insurance). </w:t>
      </w:r>
      <w:r w:rsidR="00370E38">
        <w:t xml:space="preserve"> </w:t>
      </w:r>
      <w:r w:rsidRPr="00CB0CAB">
        <w:t xml:space="preserve">The Contractor shall advise the Commonwealth Representative within </w:t>
      </w:r>
      <w:r w:rsidR="00A9133B">
        <w:t>five</w:t>
      </w:r>
      <w:r w:rsidR="00A9133B" w:rsidRPr="00CB0CAB">
        <w:t xml:space="preserve"> </w:t>
      </w:r>
      <w:r w:rsidRPr="00CB0CAB">
        <w:t>Working Days if its ACIP status is withdrawn or suspended by the Commonwealth.</w:t>
      </w:r>
    </w:p>
    <w:p w14:paraId="70132A91" w14:textId="591D529B" w:rsidR="00384763" w:rsidRDefault="00384763" w:rsidP="002D5A5C">
      <w:pPr>
        <w:pStyle w:val="COTCOCLV3-ASDEFCON"/>
      </w:pPr>
      <w:r w:rsidRPr="00FC322B">
        <w:t xml:space="preserve">In addition to any other rights the Commonwealth may have under clause </w:t>
      </w:r>
      <w:r w:rsidR="00B3161F">
        <w:fldChar w:fldCharType="begin"/>
      </w:r>
      <w:r w:rsidR="00B3161F">
        <w:instrText xml:space="preserve"> REF _Ref404600085 \r \h </w:instrText>
      </w:r>
      <w:r w:rsidR="00B3161F">
        <w:fldChar w:fldCharType="separate"/>
      </w:r>
      <w:r w:rsidR="00E23E56">
        <w:t>12.2</w:t>
      </w:r>
      <w:r w:rsidR="00B3161F">
        <w:fldChar w:fldCharType="end"/>
      </w:r>
      <w:r w:rsidRPr="00FC322B">
        <w:t xml:space="preserve">, the Commonwealth reserves the right to withhold payments under the </w:t>
      </w:r>
      <w:r>
        <w:t>Deed or any</w:t>
      </w:r>
      <w:r w:rsidRPr="00FC322B">
        <w:t xml:space="preserve"> Contract </w:t>
      </w:r>
      <w:r>
        <w:t xml:space="preserve">if the Contractor has failed to remedy a breach of this clause </w:t>
      </w:r>
      <w:r w:rsidR="00EF4D07">
        <w:fldChar w:fldCharType="begin"/>
      </w:r>
      <w:r w:rsidR="00EF4D07">
        <w:instrText xml:space="preserve"> REF _Ref263078081 \r \h </w:instrText>
      </w:r>
      <w:r w:rsidR="00EF4D07">
        <w:fldChar w:fldCharType="separate"/>
      </w:r>
      <w:r w:rsidR="00E23E56">
        <w:t>8.4</w:t>
      </w:r>
      <w:r w:rsidR="00EF4D07">
        <w:fldChar w:fldCharType="end"/>
      </w:r>
      <w:r w:rsidR="00D426C9">
        <w:t>.</w:t>
      </w:r>
    </w:p>
    <w:p w14:paraId="2A54ED12" w14:textId="77777777" w:rsidR="00390176" w:rsidRPr="00253DEF" w:rsidRDefault="00E4305D" w:rsidP="006D1CBC">
      <w:pPr>
        <w:pStyle w:val="COTCOCLV1-ASDEFCON"/>
      </w:pPr>
      <w:bookmarkStart w:id="1225" w:name="_Toc96403577"/>
      <w:bookmarkStart w:id="1226" w:name="_Ref99439753"/>
      <w:bookmarkStart w:id="1227" w:name="_Ref111008043"/>
      <w:bookmarkStart w:id="1228" w:name="_Toc229471763"/>
      <w:bookmarkStart w:id="1229" w:name="_Ref265129613"/>
      <w:bookmarkStart w:id="1230" w:name="_Toc480532011"/>
      <w:bookmarkStart w:id="1231" w:name="_Toc505695145"/>
      <w:bookmarkStart w:id="1232" w:name="_Toc506111911"/>
      <w:bookmarkStart w:id="1233" w:name="_Ref31981735"/>
      <w:bookmarkStart w:id="1234" w:name="_Toc175216187"/>
      <w:bookmarkStart w:id="1235" w:name="_Toc153354150"/>
      <w:r w:rsidRPr="00253DEF">
        <w:t>WARRANTIES</w:t>
      </w:r>
      <w:bookmarkEnd w:id="1225"/>
      <w:bookmarkEnd w:id="1226"/>
      <w:bookmarkEnd w:id="1227"/>
      <w:bookmarkEnd w:id="1228"/>
      <w:bookmarkEnd w:id="1229"/>
      <w:bookmarkEnd w:id="1230"/>
      <w:bookmarkEnd w:id="1231"/>
      <w:bookmarkEnd w:id="1232"/>
      <w:bookmarkEnd w:id="1233"/>
      <w:bookmarkEnd w:id="1234"/>
      <w:bookmarkEnd w:id="1235"/>
    </w:p>
    <w:p w14:paraId="171790B3" w14:textId="77777777" w:rsidR="00390176" w:rsidRPr="00253DEF" w:rsidRDefault="00390176" w:rsidP="006D1CBC">
      <w:pPr>
        <w:pStyle w:val="COTCOCLV2-ASDEFCON"/>
      </w:pPr>
      <w:bookmarkStart w:id="1236" w:name="_Toc96403578"/>
      <w:bookmarkStart w:id="1237" w:name="_Ref111008053"/>
      <w:bookmarkStart w:id="1238" w:name="_Toc229471764"/>
      <w:bookmarkStart w:id="1239" w:name="_Toc480532012"/>
      <w:bookmarkStart w:id="1240" w:name="_Toc505695146"/>
      <w:bookmarkStart w:id="1241" w:name="_Toc506111912"/>
      <w:bookmarkStart w:id="1242" w:name="_Toc175216188"/>
      <w:bookmarkStart w:id="1243" w:name="_Toc153354151"/>
      <w:r w:rsidRPr="00253DEF">
        <w:t>Fitness for Purpose (Core)</w:t>
      </w:r>
      <w:bookmarkEnd w:id="1236"/>
      <w:bookmarkEnd w:id="1237"/>
      <w:bookmarkEnd w:id="1238"/>
      <w:bookmarkEnd w:id="1239"/>
      <w:bookmarkEnd w:id="1240"/>
      <w:bookmarkEnd w:id="1241"/>
      <w:bookmarkEnd w:id="1242"/>
      <w:bookmarkEnd w:id="1243"/>
    </w:p>
    <w:p w14:paraId="7E16EF9A" w14:textId="77777777" w:rsidR="00390176" w:rsidRPr="00253DEF" w:rsidRDefault="00390176" w:rsidP="002D5A5C">
      <w:pPr>
        <w:pStyle w:val="COTCOCLV3-ASDEFCON"/>
      </w:pPr>
      <w:r w:rsidRPr="00253DEF">
        <w:t>The Contractor shall ensure and warrants that any Supplies provided under any Contract</w:t>
      </w:r>
      <w:bookmarkStart w:id="1244" w:name="_Hlt102800076"/>
      <w:bookmarkEnd w:id="1244"/>
      <w:r w:rsidRPr="00253DEF">
        <w:t xml:space="preserve"> shall be fit for the purpose or purposes for which Supplies of that kind would be reasonably expected to be applied by the Commonwealth.</w:t>
      </w:r>
    </w:p>
    <w:p w14:paraId="50F2D936" w14:textId="77777777" w:rsidR="00390176" w:rsidRPr="00253DEF" w:rsidRDefault="00390176" w:rsidP="006D1CBC">
      <w:pPr>
        <w:pStyle w:val="COTCOCLV2-ASDEFCON"/>
      </w:pPr>
      <w:bookmarkStart w:id="1245" w:name="_Toc96403579"/>
      <w:bookmarkStart w:id="1246" w:name="_Ref97016641"/>
      <w:bookmarkStart w:id="1247" w:name="_Ref97016716"/>
      <w:bookmarkStart w:id="1248" w:name="_Ref99439766"/>
      <w:bookmarkStart w:id="1249" w:name="_Ref99439803"/>
      <w:bookmarkStart w:id="1250" w:name="_Ref103134676"/>
      <w:bookmarkStart w:id="1251" w:name="_Ref111008062"/>
      <w:bookmarkStart w:id="1252" w:name="_Ref114309573"/>
      <w:bookmarkStart w:id="1253" w:name="_Toc229471765"/>
      <w:bookmarkStart w:id="1254" w:name="_Ref252980684"/>
      <w:bookmarkStart w:id="1255" w:name="_Ref436302158"/>
      <w:bookmarkStart w:id="1256" w:name="_Toc480532013"/>
      <w:bookmarkStart w:id="1257" w:name="_Toc505695147"/>
      <w:bookmarkStart w:id="1258" w:name="_Toc506111913"/>
      <w:bookmarkStart w:id="1259" w:name="_Toc175216189"/>
      <w:bookmarkStart w:id="1260" w:name="_Toc153354152"/>
      <w:r w:rsidRPr="00253DEF">
        <w:t>Warranty (Core)</w:t>
      </w:r>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p>
    <w:p w14:paraId="0F83C69C" w14:textId="77777777" w:rsidR="00A9133B" w:rsidRDefault="00390176" w:rsidP="002D5A5C">
      <w:pPr>
        <w:pStyle w:val="COTCOCLV3-ASDEFCON"/>
      </w:pPr>
      <w:bookmarkStart w:id="1261" w:name="_Ref97016682"/>
      <w:r w:rsidRPr="00253DEF">
        <w:t xml:space="preserve">The Contractor warrants that the design, materials and workmanship in the Supplies conform with, and that the Supplies meet the requirements of any Contract. </w:t>
      </w:r>
    </w:p>
    <w:p w14:paraId="4D6707EB" w14:textId="77777777" w:rsidR="00390176" w:rsidRPr="00253DEF" w:rsidRDefault="00390176" w:rsidP="002D5A5C">
      <w:pPr>
        <w:pStyle w:val="COTCOCLV3-ASDEFCON"/>
      </w:pPr>
      <w:bookmarkStart w:id="1262" w:name="_Ref435697216"/>
      <w:r w:rsidRPr="00253DEF">
        <w:t xml:space="preserve">The Contractor shall remedy by repair, replacement or modification, defects in design, materials or workmanship in the Supplies if the defect is notified to the Contractor by the Authorised Officer during the </w:t>
      </w:r>
      <w:r w:rsidR="00A9133B">
        <w:t>Warranty Period specified in the Details Schedule</w:t>
      </w:r>
      <w:r w:rsidRPr="00253DEF">
        <w:t>.</w:t>
      </w:r>
      <w:bookmarkEnd w:id="1261"/>
      <w:bookmarkEnd w:id="1262"/>
      <w:r w:rsidRPr="00253DEF">
        <w:t xml:space="preserve"> </w:t>
      </w:r>
    </w:p>
    <w:p w14:paraId="04A79386" w14:textId="223E753B" w:rsidR="00B151B4" w:rsidRPr="00253DEF" w:rsidRDefault="00B151B4" w:rsidP="002D5A5C">
      <w:pPr>
        <w:pStyle w:val="COTCOCLV3-ASDEFCON"/>
      </w:pPr>
      <w:r w:rsidRPr="00253DEF">
        <w:t xml:space="preserve">The Contractor shall remedy by repair, replacement or modification any other Supplies which are affected by the corrective actions taken by the Contractor to address a warranty claim notified to the Contractor under clause </w:t>
      </w:r>
      <w:r w:rsidR="0067250E">
        <w:fldChar w:fldCharType="begin"/>
      </w:r>
      <w:r w:rsidR="0067250E">
        <w:instrText xml:space="preserve"> REF _Ref435697216 \w \h </w:instrText>
      </w:r>
      <w:r w:rsidR="0067250E">
        <w:fldChar w:fldCharType="separate"/>
      </w:r>
      <w:r w:rsidR="00E23E56">
        <w:t>9.2.2</w:t>
      </w:r>
      <w:r w:rsidR="0067250E">
        <w:fldChar w:fldCharType="end"/>
      </w:r>
      <w:r w:rsidRPr="00253DEF">
        <w:t>.</w:t>
      </w:r>
    </w:p>
    <w:p w14:paraId="2BD3244B" w14:textId="724DD442" w:rsidR="00390176" w:rsidRPr="00253DEF" w:rsidRDefault="00390176" w:rsidP="002D5A5C">
      <w:pPr>
        <w:pStyle w:val="COTCOCLV3-ASDEFCON"/>
      </w:pPr>
      <w:r w:rsidRPr="00253DEF">
        <w:t xml:space="preserve">The liability of the Contractor to remedy defects under the warranty provided by the Contractor under clause </w:t>
      </w:r>
      <w:r w:rsidRPr="00253DEF">
        <w:fldChar w:fldCharType="begin"/>
      </w:r>
      <w:r w:rsidRPr="00253DEF">
        <w:instrText xml:space="preserve"> REF _Ref97016682 \r \h </w:instrText>
      </w:r>
      <w:r w:rsidR="00253DEF">
        <w:instrText xml:space="preserve"> \* MERGEFORMAT </w:instrText>
      </w:r>
      <w:r w:rsidRPr="00253DEF">
        <w:fldChar w:fldCharType="separate"/>
      </w:r>
      <w:r w:rsidR="00E23E56">
        <w:t>9.2.1</w:t>
      </w:r>
      <w:r w:rsidRPr="00253DEF">
        <w:fldChar w:fldCharType="end"/>
      </w:r>
      <w:r w:rsidRPr="00253DEF">
        <w:t xml:space="preserve"> shall not apply to the extent that the defect arises from the Commonwealth’s negligent or wilful damage of the Supplies</w:t>
      </w:r>
      <w:r w:rsidR="009722E0">
        <w:t>.</w:t>
      </w:r>
    </w:p>
    <w:p w14:paraId="5E2415F4" w14:textId="36411C76" w:rsidR="00390176" w:rsidRPr="00253DEF" w:rsidRDefault="00390176" w:rsidP="002D5A5C">
      <w:pPr>
        <w:pStyle w:val="COTCOCLV3-ASDEFCON"/>
      </w:pPr>
      <w:r w:rsidRPr="00253DEF">
        <w:t xml:space="preserve">The Contractor, unless the Authorised Officer otherwise allows, shall meet all costs of, and incidental to, the performance of remedial work under this clause </w:t>
      </w:r>
      <w:r w:rsidRPr="00253DEF">
        <w:fldChar w:fldCharType="begin"/>
      </w:r>
      <w:r w:rsidRPr="00253DEF">
        <w:instrText xml:space="preserve"> REF _Ref97016716 \r \h </w:instrText>
      </w:r>
      <w:r w:rsidR="00253DEF">
        <w:instrText xml:space="preserve"> \* MERGEFORMAT </w:instrText>
      </w:r>
      <w:r w:rsidRPr="00253DEF">
        <w:fldChar w:fldCharType="separate"/>
      </w:r>
      <w:r w:rsidR="00E23E56">
        <w:t>9.2</w:t>
      </w:r>
      <w:r w:rsidRPr="00253DEF">
        <w:fldChar w:fldCharType="end"/>
      </w:r>
      <w:r w:rsidRPr="00253DEF">
        <w:t xml:space="preserve">, including any packing, freight (not exceeding the freight cost between the delivery point and the Contractor’s nominated repair facility and return), disassembly and re-assembly costs. </w:t>
      </w:r>
    </w:p>
    <w:p w14:paraId="296B2123" w14:textId="5239C573" w:rsidR="00390176" w:rsidRPr="00253DEF" w:rsidRDefault="00390176" w:rsidP="002D5A5C">
      <w:pPr>
        <w:pStyle w:val="COTCOCLV3-ASDEFCON"/>
      </w:pPr>
      <w:r w:rsidRPr="00A50EB2">
        <w:t>If</w:t>
      </w:r>
      <w:r w:rsidRPr="00253DEF">
        <w:t xml:space="preserve"> the Contractor fails within </w:t>
      </w:r>
      <w:r w:rsidR="0067250E">
        <w:t>30 days</w:t>
      </w:r>
      <w:r w:rsidRPr="00253DEF">
        <w:t xml:space="preserve"> after notification by the Authorised Officer, to rectify a defect pursuant to this clause </w:t>
      </w:r>
      <w:r w:rsidRPr="00253DEF">
        <w:fldChar w:fldCharType="begin"/>
      </w:r>
      <w:r w:rsidRPr="00253DEF">
        <w:instrText xml:space="preserve"> REF _Ref99439766 \r \h </w:instrText>
      </w:r>
      <w:r w:rsidR="00253DEF">
        <w:instrText xml:space="preserve"> \* MERGEFORMAT </w:instrText>
      </w:r>
      <w:r w:rsidRPr="00253DEF">
        <w:fldChar w:fldCharType="separate"/>
      </w:r>
      <w:r w:rsidR="00E23E56">
        <w:t>9.2</w:t>
      </w:r>
      <w:r w:rsidRPr="00253DEF">
        <w:fldChar w:fldCharType="end"/>
      </w:r>
      <w:r w:rsidRPr="00253DEF">
        <w:t>, the Commonwealth</w:t>
      </w:r>
      <w:r w:rsidR="00A37660">
        <w:t xml:space="preserve"> may</w:t>
      </w:r>
      <w:r w:rsidRPr="00253DEF">
        <w:t xml:space="preserve">, without limiting the Contractor’s warranties and obligations under this clause </w:t>
      </w:r>
      <w:r w:rsidRPr="00253DEF">
        <w:fldChar w:fldCharType="begin"/>
      </w:r>
      <w:r w:rsidRPr="00253DEF">
        <w:instrText xml:space="preserve"> REF _Ref99439753 \r \h </w:instrText>
      </w:r>
      <w:r w:rsidR="00253DEF">
        <w:instrText xml:space="preserve"> \* MERGEFORMAT </w:instrText>
      </w:r>
      <w:r w:rsidRPr="00253DEF">
        <w:fldChar w:fldCharType="separate"/>
      </w:r>
      <w:r w:rsidR="00E23E56">
        <w:t>9</w:t>
      </w:r>
      <w:r w:rsidRPr="00253DEF">
        <w:fldChar w:fldCharType="end"/>
      </w:r>
      <w:r w:rsidRPr="00253DEF">
        <w:t>, perform or have performed the necessary remedial work at the expense of the Contractor, and may recover such expense as a debt</w:t>
      </w:r>
      <w:r w:rsidR="00A37660">
        <w:t xml:space="preserve"> due to the Commonwealth</w:t>
      </w:r>
      <w:r w:rsidRPr="00253DEF">
        <w:t xml:space="preserve"> in accordance with clause </w:t>
      </w:r>
      <w:r w:rsidRPr="00253DEF">
        <w:fldChar w:fldCharType="begin"/>
      </w:r>
      <w:r w:rsidRPr="00253DEF">
        <w:instrText xml:space="preserve"> REF _Ref99439790 \r \h </w:instrText>
      </w:r>
      <w:r w:rsidR="00253DEF">
        <w:instrText xml:space="preserve"> \* MERGEFORMAT </w:instrText>
      </w:r>
      <w:r w:rsidRPr="00253DEF">
        <w:fldChar w:fldCharType="separate"/>
      </w:r>
      <w:r w:rsidR="00E23E56">
        <w:t>12.4</w:t>
      </w:r>
      <w:r w:rsidRPr="00253DEF">
        <w:fldChar w:fldCharType="end"/>
      </w:r>
      <w:r w:rsidRPr="00253DEF">
        <w:t>.</w:t>
      </w:r>
    </w:p>
    <w:p w14:paraId="0DE2F9FC" w14:textId="20414770" w:rsidR="00311B6F" w:rsidRDefault="00390176" w:rsidP="002D5A5C">
      <w:pPr>
        <w:pStyle w:val="COTCOCLV3-ASDEFCON"/>
      </w:pPr>
      <w:r w:rsidRPr="00253DEF">
        <w:t xml:space="preserve">The rights and remedies provided in this clause </w:t>
      </w:r>
      <w:r w:rsidRPr="00253DEF">
        <w:fldChar w:fldCharType="begin"/>
      </w:r>
      <w:r w:rsidRPr="00253DEF">
        <w:instrText xml:space="preserve"> REF _Ref99439803 \r \h </w:instrText>
      </w:r>
      <w:r w:rsidR="00253DEF">
        <w:instrText xml:space="preserve"> \* MERGEFORMAT </w:instrText>
      </w:r>
      <w:r w:rsidRPr="00253DEF">
        <w:fldChar w:fldCharType="separate"/>
      </w:r>
      <w:r w:rsidR="00E23E56">
        <w:t>9.2</w:t>
      </w:r>
      <w:r w:rsidRPr="00253DEF">
        <w:fldChar w:fldCharType="end"/>
      </w:r>
      <w:r w:rsidRPr="00253DEF">
        <w:t xml:space="preserve"> are in addition to, and shall not limit, any other rights of the Commonwealth under the Deed, any Contract or otherwise.</w:t>
      </w:r>
    </w:p>
    <w:p w14:paraId="579CE9D9" w14:textId="77777777" w:rsidR="00390176" w:rsidRPr="00253DEF" w:rsidRDefault="00E4305D" w:rsidP="006D1CBC">
      <w:pPr>
        <w:pStyle w:val="COTCOCLV1-ASDEFCON"/>
      </w:pPr>
      <w:bookmarkStart w:id="1263" w:name="_Toc410806747"/>
      <w:bookmarkStart w:id="1264" w:name="_Toc96403581"/>
      <w:bookmarkStart w:id="1265" w:name="_Ref111008182"/>
      <w:bookmarkStart w:id="1266" w:name="_Toc229471767"/>
      <w:bookmarkStart w:id="1267" w:name="_Toc480532014"/>
      <w:bookmarkStart w:id="1268" w:name="_Toc505695148"/>
      <w:bookmarkStart w:id="1269" w:name="_Toc506111914"/>
      <w:bookmarkStart w:id="1270" w:name="_Toc175216190"/>
      <w:bookmarkStart w:id="1271" w:name="_Toc153354153"/>
      <w:bookmarkEnd w:id="1263"/>
      <w:r w:rsidRPr="00253DEF">
        <w:t>DEED MANAGEMENT</w:t>
      </w:r>
      <w:bookmarkStart w:id="1272" w:name="_Toc96403582"/>
      <w:bookmarkEnd w:id="1264"/>
      <w:bookmarkEnd w:id="1265"/>
      <w:bookmarkEnd w:id="1266"/>
      <w:bookmarkEnd w:id="1267"/>
      <w:bookmarkEnd w:id="1268"/>
      <w:bookmarkEnd w:id="1269"/>
      <w:bookmarkEnd w:id="1270"/>
      <w:bookmarkEnd w:id="1271"/>
    </w:p>
    <w:p w14:paraId="39C4179A" w14:textId="77777777" w:rsidR="00EA5E6B" w:rsidRPr="00253DEF" w:rsidRDefault="00EA5E6B" w:rsidP="006D1CBC">
      <w:pPr>
        <w:pStyle w:val="COTCOCLV2-ASDEFCON"/>
      </w:pPr>
      <w:bookmarkStart w:id="1273" w:name="_Ref436901498"/>
      <w:bookmarkStart w:id="1274" w:name="_Toc480532015"/>
      <w:bookmarkStart w:id="1275" w:name="_Toc505695149"/>
      <w:bookmarkStart w:id="1276" w:name="_Toc506111915"/>
      <w:bookmarkStart w:id="1277" w:name="_Toc175216191"/>
      <w:bookmarkStart w:id="1278" w:name="_Ref436305412"/>
      <w:bookmarkStart w:id="1279" w:name="_Ref436305921"/>
      <w:bookmarkStart w:id="1280" w:name="_Ref436305936"/>
      <w:bookmarkStart w:id="1281" w:name="_Ref436307264"/>
      <w:bookmarkStart w:id="1282" w:name="_Ref436307298"/>
      <w:bookmarkStart w:id="1283" w:name="_Ref436307641"/>
      <w:bookmarkStart w:id="1284" w:name="_Ref436308756"/>
      <w:bookmarkStart w:id="1285" w:name="_Ref111008198"/>
      <w:bookmarkStart w:id="1286" w:name="_Toc229471768"/>
      <w:bookmarkStart w:id="1287" w:name="_Toc153354154"/>
      <w:r w:rsidRPr="00253DEF">
        <w:t>Change to the Deed or any Contract (Core)</w:t>
      </w:r>
      <w:bookmarkEnd w:id="1273"/>
      <w:bookmarkEnd w:id="1274"/>
      <w:bookmarkEnd w:id="1275"/>
      <w:bookmarkEnd w:id="1276"/>
      <w:bookmarkEnd w:id="1277"/>
      <w:bookmarkEnd w:id="1287"/>
      <w:r w:rsidRPr="00253DEF">
        <w:t xml:space="preserve"> </w:t>
      </w:r>
      <w:bookmarkEnd w:id="1278"/>
      <w:bookmarkEnd w:id="1279"/>
      <w:bookmarkEnd w:id="1280"/>
      <w:bookmarkEnd w:id="1281"/>
      <w:bookmarkEnd w:id="1282"/>
      <w:bookmarkEnd w:id="1283"/>
      <w:bookmarkEnd w:id="1284"/>
    </w:p>
    <w:p w14:paraId="32CA4CC2" w14:textId="77777777" w:rsidR="00EA5E6B" w:rsidRPr="00A74691" w:rsidRDefault="00EA5E6B" w:rsidP="002D5A5C">
      <w:pPr>
        <w:pStyle w:val="COTCOCLV3-ASDEFCON"/>
      </w:pPr>
      <w:r w:rsidRPr="00A74691">
        <w:t xml:space="preserve">Either party may propose a change to the Deed or any Contract. </w:t>
      </w:r>
      <w:bookmarkStart w:id="1288" w:name="_Ref436308677"/>
      <w:r w:rsidR="002920DB">
        <w:t xml:space="preserve"> </w:t>
      </w:r>
      <w:r w:rsidRPr="00A74691">
        <w:t>The Deed may only be changed in writing and signed by the Commonwealth Representative and the Contractor.</w:t>
      </w:r>
      <w:bookmarkEnd w:id="1288"/>
      <w:r w:rsidRPr="00A74691">
        <w:t xml:space="preserve"> </w:t>
      </w:r>
    </w:p>
    <w:p w14:paraId="15EF71D7" w14:textId="77777777" w:rsidR="00EA5E6B" w:rsidRPr="00A74691" w:rsidRDefault="00EA5E6B" w:rsidP="002D5A5C">
      <w:pPr>
        <w:pStyle w:val="COTCOCLV3-ASDEFCON"/>
      </w:pPr>
      <w:bookmarkStart w:id="1289" w:name="_Ref436308691"/>
      <w:r w:rsidRPr="00A74691">
        <w:t>A Contract may only be changed in writing and signed by the Authorised Officer and the Contractor.</w:t>
      </w:r>
      <w:bookmarkEnd w:id="1289"/>
    </w:p>
    <w:p w14:paraId="1DEF03E6" w14:textId="7C6C4B0D" w:rsidR="00EA5E6B" w:rsidRPr="00A74691" w:rsidRDefault="00EA5E6B" w:rsidP="002D5A5C">
      <w:pPr>
        <w:pStyle w:val="COTCOCLV3-ASDEFCON"/>
      </w:pPr>
      <w:r w:rsidRPr="00A74691">
        <w:t xml:space="preserve">A change to the Deed or any Contract shall take effect on the date on which the change is signed by the parties in accordance with clauses </w:t>
      </w:r>
      <w:r w:rsidR="004D5D40">
        <w:fldChar w:fldCharType="begin"/>
      </w:r>
      <w:r w:rsidR="004D5D40">
        <w:instrText xml:space="preserve"> REF _Ref436308677 \w \h </w:instrText>
      </w:r>
      <w:r w:rsidR="004D5D40">
        <w:fldChar w:fldCharType="separate"/>
      </w:r>
      <w:r w:rsidR="00E23E56">
        <w:t>10.1.1</w:t>
      </w:r>
      <w:r w:rsidR="004D5D40">
        <w:fldChar w:fldCharType="end"/>
      </w:r>
      <w:r w:rsidRPr="00A74691">
        <w:t xml:space="preserve"> and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 or if signed on separate days, the date of the last signature.</w:t>
      </w:r>
    </w:p>
    <w:p w14:paraId="75754A45" w14:textId="6578EE2B" w:rsidR="00EA5E6B" w:rsidRPr="00A74691" w:rsidRDefault="00EA5E6B" w:rsidP="002D5A5C">
      <w:pPr>
        <w:pStyle w:val="COTCOCLV3-ASDEFCON"/>
      </w:pPr>
      <w:r w:rsidRPr="00A74691">
        <w:t xml:space="preserve">The Commonwealth Representative may issue an amendment to the Deed to incorporate any changes that have taken effect under clause </w:t>
      </w:r>
      <w:r w:rsidR="004D5D40">
        <w:fldChar w:fldCharType="begin"/>
      </w:r>
      <w:r w:rsidR="004D5D40">
        <w:instrText xml:space="preserve"> REF _Ref436308677 \w \h </w:instrText>
      </w:r>
      <w:r w:rsidR="004D5D40">
        <w:fldChar w:fldCharType="separate"/>
      </w:r>
      <w:r w:rsidR="00E23E56">
        <w:t>10.1.1</w:t>
      </w:r>
      <w:r w:rsidR="004D5D40">
        <w:fldChar w:fldCharType="end"/>
      </w:r>
      <w:r w:rsidRPr="00A74691">
        <w:t xml:space="preserve">. </w:t>
      </w:r>
      <w:r>
        <w:t xml:space="preserve"> </w:t>
      </w:r>
      <w:r w:rsidRPr="00A74691">
        <w:t xml:space="preserve">The amendment does not affect the legal status of the Deed change as determined under clause </w:t>
      </w:r>
      <w:r w:rsidR="004D5D40">
        <w:fldChar w:fldCharType="begin"/>
      </w:r>
      <w:r w:rsidR="004D5D40">
        <w:instrText xml:space="preserve"> REF _Ref436308677 \w \h </w:instrText>
      </w:r>
      <w:r w:rsidR="004D5D40">
        <w:fldChar w:fldCharType="separate"/>
      </w:r>
      <w:r w:rsidR="00E23E56">
        <w:t>10.1.1</w:t>
      </w:r>
      <w:r w:rsidR="004D5D40">
        <w:fldChar w:fldCharType="end"/>
      </w:r>
    </w:p>
    <w:p w14:paraId="2FAF305B" w14:textId="1CFC35A3" w:rsidR="00EA5E6B" w:rsidRPr="00A74691" w:rsidRDefault="00EA5E6B" w:rsidP="002D5A5C">
      <w:pPr>
        <w:pStyle w:val="COTCOCLV3-ASDEFCON"/>
      </w:pPr>
      <w:r w:rsidRPr="00A74691">
        <w:t xml:space="preserve">The Authorised Officer may issue an amendment to any Contract to incorporate any changes that have taken effect under clause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 xml:space="preserve">. </w:t>
      </w:r>
      <w:r>
        <w:t xml:space="preserve"> </w:t>
      </w:r>
      <w:r w:rsidRPr="00A74691">
        <w:t xml:space="preserve">The amendment does not affect the legal status of any </w:t>
      </w:r>
      <w:r>
        <w:t>C</w:t>
      </w:r>
      <w:r w:rsidRPr="00A74691">
        <w:t xml:space="preserve">ontract change as determined under clause </w:t>
      </w:r>
      <w:r w:rsidR="004D5D40">
        <w:fldChar w:fldCharType="begin"/>
      </w:r>
      <w:r w:rsidR="004D5D40">
        <w:instrText xml:space="preserve"> REF _Ref436308691 \w \h </w:instrText>
      </w:r>
      <w:r w:rsidR="004D5D40">
        <w:fldChar w:fldCharType="separate"/>
      </w:r>
      <w:r w:rsidR="00E23E56">
        <w:t>10.1.2</w:t>
      </w:r>
      <w:r w:rsidR="004D5D40">
        <w:fldChar w:fldCharType="end"/>
      </w:r>
      <w:r w:rsidRPr="00A74691">
        <w:t>.</w:t>
      </w:r>
    </w:p>
    <w:p w14:paraId="6EDECD20" w14:textId="7A7955BF" w:rsidR="00EA5E6B" w:rsidRPr="00A74691" w:rsidRDefault="00EA5E6B" w:rsidP="002D5A5C">
      <w:pPr>
        <w:pStyle w:val="COTCOCLV3-ASDEFCON"/>
      </w:pPr>
      <w:r w:rsidRPr="00A74691">
        <w:t>The parties shall not be liable to each other for any additional work undertaken or expenditure incurred unless the variation is in accordance with</w:t>
      </w:r>
      <w:r w:rsidR="004D5D40">
        <w:t xml:space="preserve"> this</w:t>
      </w:r>
      <w:r w:rsidRPr="00A74691">
        <w:t xml:space="preserve"> clause </w:t>
      </w:r>
      <w:r w:rsidR="004D5D40">
        <w:fldChar w:fldCharType="begin"/>
      </w:r>
      <w:r w:rsidR="004D5D40">
        <w:instrText xml:space="preserve"> REF _Ref436308756 \w \h </w:instrText>
      </w:r>
      <w:r w:rsidR="004D5D40">
        <w:fldChar w:fldCharType="separate"/>
      </w:r>
      <w:r w:rsidR="00E23E56">
        <w:t>10.1</w:t>
      </w:r>
      <w:r w:rsidR="004D5D40">
        <w:fldChar w:fldCharType="end"/>
      </w:r>
      <w:r w:rsidRPr="00A74691">
        <w:t>.</w:t>
      </w:r>
    </w:p>
    <w:p w14:paraId="74703C0F" w14:textId="77777777" w:rsidR="00390176" w:rsidRPr="00253DEF" w:rsidRDefault="00390176" w:rsidP="006D1CBC">
      <w:pPr>
        <w:pStyle w:val="COTCOCLV2-ASDEFCON"/>
      </w:pPr>
      <w:bookmarkStart w:id="1290" w:name="_Toc436309525"/>
      <w:bookmarkStart w:id="1291" w:name="_Toc436310996"/>
      <w:bookmarkStart w:id="1292" w:name="_Toc436384532"/>
      <w:bookmarkStart w:id="1293" w:name="_Toc436387055"/>
      <w:bookmarkStart w:id="1294" w:name="_Toc436920120"/>
      <w:bookmarkStart w:id="1295" w:name="_Toc436309527"/>
      <w:bookmarkStart w:id="1296" w:name="_Toc436310998"/>
      <w:bookmarkStart w:id="1297" w:name="_Toc436384534"/>
      <w:bookmarkStart w:id="1298" w:name="_Toc436387057"/>
      <w:bookmarkStart w:id="1299" w:name="_Toc436920122"/>
      <w:bookmarkStart w:id="1300" w:name="_Toc96403583"/>
      <w:bookmarkStart w:id="1301" w:name="_Ref111008207"/>
      <w:bookmarkStart w:id="1302" w:name="_Toc229471769"/>
      <w:bookmarkStart w:id="1303" w:name="_Toc480532016"/>
      <w:bookmarkStart w:id="1304" w:name="_Toc505695150"/>
      <w:bookmarkStart w:id="1305" w:name="_Toc506111916"/>
      <w:bookmarkStart w:id="1306" w:name="_Toc175216192"/>
      <w:bookmarkStart w:id="1307" w:name="_Toc153354155"/>
      <w:bookmarkEnd w:id="1272"/>
      <w:bookmarkEnd w:id="1285"/>
      <w:bookmarkEnd w:id="1286"/>
      <w:bookmarkEnd w:id="1290"/>
      <w:bookmarkEnd w:id="1291"/>
      <w:bookmarkEnd w:id="1292"/>
      <w:bookmarkEnd w:id="1293"/>
      <w:bookmarkEnd w:id="1294"/>
      <w:bookmarkEnd w:id="1295"/>
      <w:bookmarkEnd w:id="1296"/>
      <w:bookmarkEnd w:id="1297"/>
      <w:bookmarkEnd w:id="1298"/>
      <w:bookmarkEnd w:id="1299"/>
      <w:r w:rsidRPr="00253DEF">
        <w:t>Measurement and Reporting (Optional)</w:t>
      </w:r>
      <w:bookmarkEnd w:id="1300"/>
      <w:bookmarkEnd w:id="1301"/>
      <w:bookmarkEnd w:id="1302"/>
      <w:bookmarkEnd w:id="1303"/>
      <w:bookmarkEnd w:id="1304"/>
      <w:bookmarkEnd w:id="1305"/>
      <w:bookmarkEnd w:id="1306"/>
      <w:bookmarkEnd w:id="1307"/>
    </w:p>
    <w:p w14:paraId="10BCF9F9" w14:textId="77777777" w:rsidR="00390176" w:rsidRPr="00D6522F" w:rsidRDefault="00390176" w:rsidP="002D5A5C">
      <w:pPr>
        <w:pStyle w:val="COTCOCLV3-ASDEFCON"/>
      </w:pPr>
      <w:r w:rsidRPr="00D6522F">
        <w:t xml:space="preserve">The Contractor shall provide to the Commonwealth Representative on </w:t>
      </w:r>
      <w:r w:rsidR="004127E6">
        <w:t>a</w:t>
      </w:r>
      <w:r w:rsidR="00B2100E">
        <w:t xml:space="preserve"> quarterly </w:t>
      </w:r>
      <w:r w:rsidRPr="00D6522F">
        <w:t>basis, a written report which details:</w:t>
      </w:r>
    </w:p>
    <w:p w14:paraId="3CCE75F0" w14:textId="77777777" w:rsidR="00390176" w:rsidRPr="00253DEF" w:rsidRDefault="00390176" w:rsidP="002D5A5C">
      <w:pPr>
        <w:pStyle w:val="COTCOCLV4-ASDEFCON"/>
      </w:pPr>
      <w:r w:rsidRPr="00253DEF">
        <w:t>all Official Orders submitted for the previous</w:t>
      </w:r>
      <w:r w:rsidR="00B2100E">
        <w:t xml:space="preserve"> quarter</w:t>
      </w:r>
      <w:r w:rsidRPr="00253DEF">
        <w:t>;</w:t>
      </w:r>
    </w:p>
    <w:p w14:paraId="578F3FAB" w14:textId="77777777" w:rsidR="00390176" w:rsidRPr="00253DEF" w:rsidRDefault="00390176" w:rsidP="002D5A5C">
      <w:pPr>
        <w:pStyle w:val="COTCOCLV4-ASDEFCON"/>
      </w:pPr>
      <w:r w:rsidRPr="00253DEF">
        <w:t>the total value of the Official Orders;</w:t>
      </w:r>
    </w:p>
    <w:p w14:paraId="2D8A67E7" w14:textId="77777777" w:rsidR="00390176" w:rsidRPr="00253DEF" w:rsidRDefault="00390176" w:rsidP="002D5A5C">
      <w:pPr>
        <w:pStyle w:val="COTCOCLV4-ASDEFCON"/>
      </w:pPr>
      <w:r w:rsidRPr="00253DEF">
        <w:t>any rejected Supplies and the reasons for the rejection;</w:t>
      </w:r>
    </w:p>
    <w:p w14:paraId="31C0C829" w14:textId="77777777" w:rsidR="00390176" w:rsidRPr="00253DEF" w:rsidRDefault="00390176" w:rsidP="002D5A5C">
      <w:pPr>
        <w:pStyle w:val="COTCOCLV4-ASDEFCON"/>
      </w:pPr>
      <w:r w:rsidRPr="00253DEF">
        <w:t>any failures to deliver</w:t>
      </w:r>
      <w:r w:rsidR="001D7559">
        <w:t xml:space="preserve"> the Supplies in accordance with the Deed or a Contract</w:t>
      </w:r>
      <w:r w:rsidRPr="00253DEF">
        <w:t xml:space="preserve"> and the reasons for that failure; and</w:t>
      </w:r>
    </w:p>
    <w:p w14:paraId="4BCB8C0F" w14:textId="4CC48AEA" w:rsidR="00390176" w:rsidRPr="00EB7A73" w:rsidRDefault="00C056D5" w:rsidP="002D5A5C">
      <w:pPr>
        <w:pStyle w:val="COTCOCLV4-ASDEFCON"/>
        <w:rPr>
          <w:b/>
        </w:rPr>
      </w:pPr>
      <w:r w:rsidRPr="002F7471">
        <w:rPr>
          <w:b/>
        </w:rPr>
        <w:fldChar w:fldCharType="begin">
          <w:ffData>
            <w:name w:val=""/>
            <w:enabled/>
            <w:calcOnExit w:val="0"/>
            <w:textInput>
              <w:default w:val="[…INSERT ADDITIONAL DETAILS REQUIRED, IF ANY…]"/>
            </w:textInput>
          </w:ffData>
        </w:fldChar>
      </w:r>
      <w:r w:rsidRPr="002F7471">
        <w:rPr>
          <w:b/>
        </w:rPr>
        <w:instrText xml:space="preserve"> FORMTEXT </w:instrText>
      </w:r>
      <w:r w:rsidRPr="002F7471">
        <w:rPr>
          <w:b/>
        </w:rPr>
      </w:r>
      <w:r w:rsidRPr="002F7471">
        <w:rPr>
          <w:b/>
        </w:rPr>
        <w:fldChar w:fldCharType="separate"/>
      </w:r>
      <w:r w:rsidR="00E23E56">
        <w:rPr>
          <w:b/>
          <w:noProof/>
        </w:rPr>
        <w:t>[…INSERT ADDITIONAL DETAILS REQUIRED, IF ANY…]</w:t>
      </w:r>
      <w:r w:rsidRPr="002F7471">
        <w:rPr>
          <w:b/>
        </w:rPr>
        <w:fldChar w:fldCharType="end"/>
      </w:r>
      <w:r w:rsidR="00390176" w:rsidRPr="004127E6">
        <w:t>.</w:t>
      </w:r>
      <w:ins w:id="1308" w:author="Prabhu, Akshata MS" w:date="2024-08-23T14:31:00Z">
        <w:r w:rsidR="00390176" w:rsidRPr="004127E6">
          <w:t xml:space="preserve"> </w:t>
        </w:r>
        <w:r w:rsidR="00390176" w:rsidRPr="004127E6">
          <w:rPr>
            <w:b/>
          </w:rPr>
          <w:t xml:space="preserve"> </w:t>
        </w:r>
      </w:ins>
    </w:p>
    <w:p w14:paraId="5AC8FA02" w14:textId="77777777" w:rsidR="00390176" w:rsidRPr="00253DEF" w:rsidRDefault="00390176" w:rsidP="006D1CBC">
      <w:pPr>
        <w:pStyle w:val="COTCOCLV2-ASDEFCON"/>
      </w:pPr>
      <w:bookmarkStart w:id="1309" w:name="_Toc436304576"/>
      <w:bookmarkStart w:id="1310" w:name="_Toc436309530"/>
      <w:bookmarkStart w:id="1311" w:name="_Toc436311001"/>
      <w:bookmarkStart w:id="1312" w:name="_Toc436384537"/>
      <w:bookmarkStart w:id="1313" w:name="_Toc436387060"/>
      <w:bookmarkStart w:id="1314" w:name="_Toc436920125"/>
      <w:bookmarkStart w:id="1315" w:name="_Toc96403585"/>
      <w:bookmarkStart w:id="1316" w:name="_Ref111008233"/>
      <w:bookmarkStart w:id="1317" w:name="_Toc229471771"/>
      <w:bookmarkStart w:id="1318" w:name="_Ref436304614"/>
      <w:bookmarkStart w:id="1319" w:name="_Ref436304615"/>
      <w:bookmarkStart w:id="1320" w:name="_Toc480532017"/>
      <w:bookmarkStart w:id="1321" w:name="_Toc505695151"/>
      <w:bookmarkStart w:id="1322" w:name="_Toc506111917"/>
      <w:bookmarkStart w:id="1323" w:name="_Toc175216193"/>
      <w:bookmarkStart w:id="1324" w:name="_Toc153354156"/>
      <w:bookmarkEnd w:id="1309"/>
      <w:bookmarkEnd w:id="1310"/>
      <w:bookmarkEnd w:id="1311"/>
      <w:bookmarkEnd w:id="1312"/>
      <w:bookmarkEnd w:id="1313"/>
      <w:bookmarkEnd w:id="1314"/>
      <w:r w:rsidRPr="00253DEF">
        <w:t>Waiver (Core)</w:t>
      </w:r>
      <w:bookmarkEnd w:id="1315"/>
      <w:bookmarkEnd w:id="1316"/>
      <w:bookmarkEnd w:id="1317"/>
      <w:bookmarkEnd w:id="1318"/>
      <w:bookmarkEnd w:id="1319"/>
      <w:bookmarkEnd w:id="1320"/>
      <w:bookmarkEnd w:id="1321"/>
      <w:bookmarkEnd w:id="1322"/>
      <w:bookmarkEnd w:id="1323"/>
      <w:bookmarkEnd w:id="1324"/>
    </w:p>
    <w:p w14:paraId="6B2C0168" w14:textId="77777777" w:rsidR="00390176" w:rsidRPr="00253DEF" w:rsidRDefault="00390176" w:rsidP="002D5A5C">
      <w:pPr>
        <w:pStyle w:val="COTCOCLV3-ASDEFCON"/>
      </w:pPr>
      <w:r w:rsidRPr="00253DEF">
        <w:t xml:space="preserve">Failure by either party to enforce a term of the Deed or any Contract shall not be construed as in any way affecting the enforceability of that </w:t>
      </w:r>
      <w:r w:rsidR="00163358">
        <w:t>term</w:t>
      </w:r>
      <w:r w:rsidRPr="00253DEF">
        <w:t>,</w:t>
      </w:r>
      <w:r w:rsidR="00100F6B">
        <w:t xml:space="preserve"> or</w:t>
      </w:r>
      <w:r w:rsidRPr="00253DEF">
        <w:t xml:space="preserve"> the Deed or any Contract as a whole. </w:t>
      </w:r>
    </w:p>
    <w:p w14:paraId="123ED517" w14:textId="77777777" w:rsidR="00390176" w:rsidRPr="00253DEF" w:rsidRDefault="006850B1" w:rsidP="006D1CBC">
      <w:pPr>
        <w:pStyle w:val="COTCOCLV2-ASDEFCON"/>
      </w:pPr>
      <w:bookmarkStart w:id="1325" w:name="_Toc96403586"/>
      <w:bookmarkStart w:id="1326" w:name="_Ref101155501"/>
      <w:bookmarkStart w:id="1327" w:name="_Ref111008241"/>
      <w:bookmarkStart w:id="1328" w:name="_Toc229471772"/>
      <w:bookmarkStart w:id="1329" w:name="_Toc480532018"/>
      <w:bookmarkStart w:id="1330" w:name="_Toc505695152"/>
      <w:bookmarkStart w:id="1331" w:name="_Toc506111918"/>
      <w:bookmarkStart w:id="1332" w:name="_Ref172551851"/>
      <w:bookmarkStart w:id="1333" w:name="_Toc175216194"/>
      <w:bookmarkStart w:id="1334" w:name="_Toc153354157"/>
      <w:r>
        <w:t xml:space="preserve">Confidential </w:t>
      </w:r>
      <w:r w:rsidR="00390176" w:rsidRPr="00253DEF">
        <w:t>Information (Core)</w:t>
      </w:r>
      <w:bookmarkEnd w:id="1325"/>
      <w:bookmarkEnd w:id="1326"/>
      <w:bookmarkEnd w:id="1327"/>
      <w:bookmarkEnd w:id="1328"/>
      <w:bookmarkEnd w:id="1329"/>
      <w:bookmarkEnd w:id="1330"/>
      <w:bookmarkEnd w:id="1331"/>
      <w:bookmarkEnd w:id="1332"/>
      <w:bookmarkEnd w:id="1333"/>
      <w:bookmarkEnd w:id="1334"/>
    </w:p>
    <w:p w14:paraId="0F8192D3" w14:textId="77777777" w:rsidR="00390176" w:rsidRPr="00253DEF" w:rsidRDefault="00390176" w:rsidP="002D5A5C">
      <w:pPr>
        <w:pStyle w:val="COTCOCLV3-ASDEFCON"/>
      </w:pPr>
      <w:bookmarkStart w:id="1335" w:name="_Ref96411340"/>
      <w:r w:rsidRPr="00253DEF">
        <w:t>If</w:t>
      </w:r>
      <w:r w:rsidR="000765D3">
        <w:t>,</w:t>
      </w:r>
      <w:r w:rsidRPr="00253DEF">
        <w:t xml:space="preserve"> in connection with the Deed or any Contract, </w:t>
      </w:r>
      <w:r w:rsidR="006850B1">
        <w:t xml:space="preserve">Confidential </w:t>
      </w:r>
      <w:r w:rsidRPr="00253DEF">
        <w:t>Information is provided or produced by any person, the relevant party shall ensure that any person receiving or producing the information protects the confidential nature of the information except:</w:t>
      </w:r>
      <w:bookmarkEnd w:id="1335"/>
    </w:p>
    <w:p w14:paraId="78EA565B" w14:textId="77777777" w:rsidR="00390176" w:rsidRPr="00253DEF" w:rsidRDefault="00163358" w:rsidP="002D5A5C">
      <w:pPr>
        <w:pStyle w:val="COTCOCLV4-ASDEFCON"/>
      </w:pPr>
      <w:r>
        <w:t>if</w:t>
      </w:r>
      <w:r w:rsidR="00390176" w:rsidRPr="00253DEF">
        <w:t xml:space="preserve"> disclosure of the information is required by law or statutory or portfolio duties; or</w:t>
      </w:r>
    </w:p>
    <w:p w14:paraId="50FFD99E" w14:textId="77777777" w:rsidR="00390176" w:rsidRPr="00253DEF" w:rsidRDefault="00390176" w:rsidP="002D5A5C">
      <w:pPr>
        <w:pStyle w:val="COTCOCLV4-ASDEFCON"/>
      </w:pPr>
      <w:r w:rsidRPr="00253DEF">
        <w:t>to the extent that the Commonwealth would be prevented from exercising any of its IP rights under the Deed</w:t>
      </w:r>
      <w:r w:rsidR="00431A07">
        <w:t xml:space="preserve"> or any Contract</w:t>
      </w:r>
      <w:r w:rsidRPr="00253DEF">
        <w:t>.</w:t>
      </w:r>
    </w:p>
    <w:p w14:paraId="024C6648" w14:textId="709D3A51" w:rsidR="00390176" w:rsidRPr="00A74691" w:rsidRDefault="00390176" w:rsidP="002D5A5C">
      <w:pPr>
        <w:pStyle w:val="COTCOCLV3-ASDEFCON"/>
      </w:pPr>
      <w:r w:rsidRPr="00A74691">
        <w:t xml:space="preserve">If it is necessary to disclose </w:t>
      </w:r>
      <w:r w:rsidR="006850B1">
        <w:t xml:space="preserve">Confidential </w:t>
      </w:r>
      <w:r w:rsidRPr="00A74691">
        <w:t xml:space="preserve">Information, provided or produced by or on behalf of the other party, to a third party, other than a legal adviser, or for a purpose within an exception listed in clause </w:t>
      </w:r>
      <w:r w:rsidRPr="00A74691">
        <w:fldChar w:fldCharType="begin"/>
      </w:r>
      <w:r w:rsidRPr="00A74691">
        <w:instrText xml:space="preserve"> REF _Ref96411340 \r \h </w:instrText>
      </w:r>
      <w:r w:rsidR="00253DEF" w:rsidRPr="00A74691">
        <w:instrText xml:space="preserve"> \* MERGEFORMAT </w:instrText>
      </w:r>
      <w:r w:rsidRPr="00A74691">
        <w:fldChar w:fldCharType="separate"/>
      </w:r>
      <w:r w:rsidR="00E23E56">
        <w:t>10.4.1</w:t>
      </w:r>
      <w:r w:rsidRPr="00A74691">
        <w:fldChar w:fldCharType="end"/>
      </w:r>
      <w:r w:rsidRPr="00A74691">
        <w:t xml:space="preserve">, the party wishing to make the disclosure </w:t>
      </w:r>
      <w:r w:rsidR="00163358">
        <w:t>shall</w:t>
      </w:r>
      <w:r w:rsidR="00163358" w:rsidRPr="00A74691">
        <w:t xml:space="preserve"> </w:t>
      </w:r>
      <w:r w:rsidRPr="00A74691">
        <w:t xml:space="preserve">obtain the written consent of the other party to the Deed. </w:t>
      </w:r>
    </w:p>
    <w:p w14:paraId="47FC9081" w14:textId="77777777" w:rsidR="00390176" w:rsidRPr="00A74691" w:rsidRDefault="00D83A9C" w:rsidP="002D5A5C">
      <w:pPr>
        <w:pStyle w:val="COTCOCLV3-ASDEFCON"/>
      </w:pPr>
      <w:bookmarkStart w:id="1336" w:name="_Ref58246860"/>
      <w:r w:rsidRPr="009E0D72">
        <w:rPr>
          <w:rFonts w:cs="Arial"/>
          <w:szCs w:val="20"/>
        </w:rPr>
        <w:t xml:space="preserve">The Contractor </w:t>
      </w:r>
      <w:r>
        <w:rPr>
          <w:szCs w:val="20"/>
        </w:rPr>
        <w:t>shall, if required by the Commonwealth,</w:t>
      </w:r>
      <w:r w:rsidR="00390176" w:rsidRPr="00A74691">
        <w:t xml:space="preserve"> ensure that </w:t>
      </w:r>
      <w:r w:rsidR="0067250E">
        <w:t>Contractor</w:t>
      </w:r>
      <w:r w:rsidR="00390176" w:rsidRPr="00A74691">
        <w:t xml:space="preserve"> </w:t>
      </w:r>
      <w:r w:rsidR="000765D3">
        <w:t>Personnel</w:t>
      </w:r>
      <w:r w:rsidR="00BD1D56">
        <w:t>,</w:t>
      </w:r>
      <w:r w:rsidR="00390176" w:rsidRPr="00A74691">
        <w:t xml:space="preserve"> Subcontractors</w:t>
      </w:r>
      <w:r w:rsidR="00BD1D56">
        <w:t xml:space="preserve"> and Subcontractor Personnel</w:t>
      </w:r>
      <w:r w:rsidR="00390176" w:rsidRPr="00A74691">
        <w:t xml:space="preserve"> engaged in the performance of a Contract give a written undertaking </w:t>
      </w:r>
      <w:r w:rsidR="004E2FC0" w:rsidRPr="009046BF">
        <w:rPr>
          <w:rFonts w:cs="Arial"/>
          <w:szCs w:val="20"/>
        </w:rPr>
        <w:t>in a form required by the Commonwealth</w:t>
      </w:r>
      <w:r w:rsidR="004E2FC0" w:rsidRPr="00A74691">
        <w:t xml:space="preserve"> </w:t>
      </w:r>
      <w:r w:rsidR="00390176" w:rsidRPr="00A74691">
        <w:t xml:space="preserve">prior to the disclosure of </w:t>
      </w:r>
      <w:r w:rsidR="006850B1">
        <w:t xml:space="preserve">Confidential </w:t>
      </w:r>
      <w:r w:rsidR="00390176" w:rsidRPr="00A74691">
        <w:t>Information.</w:t>
      </w:r>
      <w:bookmarkEnd w:id="1336"/>
    </w:p>
    <w:p w14:paraId="3F406F1F" w14:textId="77777777" w:rsidR="00390176" w:rsidRPr="00A74691" w:rsidRDefault="00F567F6" w:rsidP="002D5A5C">
      <w:pPr>
        <w:pStyle w:val="COTCOCLV3-ASDEFCON"/>
      </w:pPr>
      <w:r w:rsidRPr="00A74691">
        <w:t xml:space="preserve">The parties agree that </w:t>
      </w:r>
      <w:r>
        <w:t xml:space="preserve">only </w:t>
      </w:r>
      <w:r w:rsidRPr="00A74691">
        <w:t xml:space="preserve">the Deed </w:t>
      </w:r>
      <w:r w:rsidR="00224E92">
        <w:t>clauses</w:t>
      </w:r>
      <w:r w:rsidRPr="00A74691">
        <w:t xml:space="preserve"> listed in Attachment E are </w:t>
      </w:r>
      <w:r>
        <w:t>Confidential</w:t>
      </w:r>
      <w:r w:rsidRPr="00A74691">
        <w:t xml:space="preserve"> Information for the relevant party.</w:t>
      </w:r>
      <w:r w:rsidR="00224E92">
        <w:t xml:space="preserve"> </w:t>
      </w:r>
      <w:r w:rsidR="003B73CD">
        <w:t xml:space="preserve"> </w:t>
      </w:r>
      <w:r w:rsidR="00390176" w:rsidRPr="00A74691">
        <w:t>The Contractor shall not, in marking information supplied to the Commonwealth, misuse the term ‘</w:t>
      </w:r>
      <w:r w:rsidR="00E67A52">
        <w:t>Confidential Information</w:t>
      </w:r>
      <w:r w:rsidR="00390176" w:rsidRPr="00A74691">
        <w:t>’ or the Contractor’s equivalent.  The marking of information as ‘</w:t>
      </w:r>
      <w:r w:rsidR="00E67A52">
        <w:t>Confidential Information</w:t>
      </w:r>
      <w:r w:rsidR="00390176" w:rsidRPr="00A74691">
        <w:t xml:space="preserve">’ </w:t>
      </w:r>
      <w:r w:rsidR="00224E92">
        <w:t xml:space="preserve">or equivalent </w:t>
      </w:r>
      <w:r w:rsidR="00224E92" w:rsidRPr="00FB6799">
        <w:rPr>
          <w:rFonts w:cs="Arial"/>
          <w:szCs w:val="20"/>
        </w:rPr>
        <w:t xml:space="preserve">is not determinative as to whether </w:t>
      </w:r>
      <w:r w:rsidR="00224E92" w:rsidRPr="009E0D72">
        <w:rPr>
          <w:rFonts w:cs="Arial"/>
          <w:szCs w:val="20"/>
        </w:rPr>
        <w:t xml:space="preserve">the information </w:t>
      </w:r>
      <w:r w:rsidR="00224E92">
        <w:rPr>
          <w:rFonts w:cs="Arial"/>
          <w:szCs w:val="20"/>
        </w:rPr>
        <w:t>is</w:t>
      </w:r>
      <w:r w:rsidR="00224E92" w:rsidRPr="009E0D72">
        <w:rPr>
          <w:rFonts w:cs="Arial"/>
          <w:szCs w:val="20"/>
        </w:rPr>
        <w:t xml:space="preserve"> Confidential Information</w:t>
      </w:r>
      <w:r w:rsidR="00224E92">
        <w:rPr>
          <w:rFonts w:cs="Arial"/>
          <w:szCs w:val="20"/>
        </w:rPr>
        <w:t xml:space="preserve"> for the purposes of the Deed</w:t>
      </w:r>
      <w:r w:rsidR="00390176" w:rsidRPr="00A74691">
        <w:t>.</w:t>
      </w:r>
    </w:p>
    <w:p w14:paraId="25F3C2F8" w14:textId="77777777" w:rsidR="00390176" w:rsidRPr="00A74691" w:rsidRDefault="00390176" w:rsidP="002D5A5C">
      <w:pPr>
        <w:pStyle w:val="COTCOCLV3-ASDEFCON"/>
      </w:pPr>
      <w:r w:rsidRPr="00A74691">
        <w:t xml:space="preserve">The parties agree that any provisions of any Contract that vary or add to the </w:t>
      </w:r>
      <w:r w:rsidR="00EA5E6B">
        <w:t>COD</w:t>
      </w:r>
      <w:r w:rsidRPr="00A74691">
        <w:t xml:space="preserve">, and that are </w:t>
      </w:r>
      <w:r w:rsidR="006850B1">
        <w:t>Confidential</w:t>
      </w:r>
      <w:r w:rsidRPr="00A74691">
        <w:t xml:space="preserve"> Information to a party at the time any Contract is created, shall be listed in an attachment to any Contract in the form of Attachment E.</w:t>
      </w:r>
    </w:p>
    <w:p w14:paraId="138B5B3E" w14:textId="77777777" w:rsidR="00390176" w:rsidRPr="00A74691" w:rsidRDefault="00390176" w:rsidP="002D5A5C">
      <w:pPr>
        <w:pStyle w:val="COTCOCLV3-ASDEFCON"/>
      </w:pPr>
      <w:bookmarkStart w:id="1337" w:name="_Ref101155476"/>
      <w:r w:rsidRPr="00A74691">
        <w:t xml:space="preserve">The Contractor agrees to deliver to the Commonwealth, as required by the Commonwealth, all documents in its possession, power or control which contain or relate to any information that is </w:t>
      </w:r>
      <w:r w:rsidR="006850B1">
        <w:t>Confidential</w:t>
      </w:r>
      <w:r w:rsidRPr="00A74691">
        <w:t xml:space="preserve"> Information of the Commonwealth on the earlier of:</w:t>
      </w:r>
      <w:bookmarkEnd w:id="1337"/>
    </w:p>
    <w:p w14:paraId="6438275F" w14:textId="77777777" w:rsidR="00390176" w:rsidRPr="00253DEF" w:rsidRDefault="00390176" w:rsidP="002D5A5C">
      <w:pPr>
        <w:pStyle w:val="COTCOCLV4-ASDEFCON"/>
      </w:pPr>
      <w:r w:rsidRPr="00253DEF">
        <w:t>demand by the Commonwealth; or</w:t>
      </w:r>
    </w:p>
    <w:p w14:paraId="594B5D26" w14:textId="77777777" w:rsidR="00390176" w:rsidRPr="00253DEF" w:rsidRDefault="00390176" w:rsidP="002D5A5C">
      <w:pPr>
        <w:pStyle w:val="COTCOCLV4-ASDEFCON"/>
      </w:pPr>
      <w:r w:rsidRPr="00253DEF">
        <w:t>the time the documents and other material are no longer required for the purposes of the Deed or any Contract.</w:t>
      </w:r>
    </w:p>
    <w:p w14:paraId="3B415B63" w14:textId="732A99C1" w:rsidR="00390176" w:rsidRPr="00A74691" w:rsidRDefault="00390176" w:rsidP="002D5A5C">
      <w:pPr>
        <w:pStyle w:val="COTCOCLV3-ASDEFCON"/>
      </w:pPr>
      <w:r w:rsidRPr="00A74691">
        <w:t xml:space="preserve">If the Commonwealth makes a demand under clause </w:t>
      </w:r>
      <w:r w:rsidRPr="00A74691">
        <w:fldChar w:fldCharType="begin"/>
      </w:r>
      <w:r w:rsidRPr="00A74691">
        <w:instrText xml:space="preserve"> REF _Ref101155476 \r \h </w:instrText>
      </w:r>
      <w:r w:rsidR="00253DEF" w:rsidRPr="00A74691">
        <w:instrText xml:space="preserve"> \* MERGEFORMAT </w:instrText>
      </w:r>
      <w:r w:rsidRPr="00A74691">
        <w:fldChar w:fldCharType="separate"/>
      </w:r>
      <w:r w:rsidR="00E23E56">
        <w:t>10.4.6</w:t>
      </w:r>
      <w:r w:rsidRPr="00A74691">
        <w:fldChar w:fldCharType="end"/>
      </w:r>
      <w:r w:rsidRPr="00A74691">
        <w:t xml:space="preserve">, and the Contractor has placed or is aware that documents containing the </w:t>
      </w:r>
      <w:r w:rsidR="006850B1">
        <w:t>Confidential</w:t>
      </w:r>
      <w:r w:rsidRPr="00A74691">
        <w:t xml:space="preserve"> Information are beyond its possession or control, then the Contractor shall provide full particulars of the whereabouts of the documents containing the </w:t>
      </w:r>
      <w:r w:rsidR="006850B1">
        <w:t>Confidential</w:t>
      </w:r>
      <w:r w:rsidRPr="00A74691">
        <w:t xml:space="preserve"> Information, and the identity of the person in whose custody or control they lie.</w:t>
      </w:r>
    </w:p>
    <w:p w14:paraId="555BC3F9" w14:textId="77777777" w:rsidR="00390176" w:rsidRPr="00A74691" w:rsidRDefault="00390176" w:rsidP="002D5A5C">
      <w:pPr>
        <w:pStyle w:val="COTCOCLV3-ASDEFCON"/>
      </w:pPr>
      <w:r w:rsidRPr="00A74691">
        <w:t xml:space="preserve">The Contractor, when directed by the Commonwealth in writing, agrees to destroy any document in its possession, power or control which contain or relate to any </w:t>
      </w:r>
      <w:r w:rsidR="006850B1">
        <w:t>Confidential</w:t>
      </w:r>
      <w:r w:rsidRPr="00A74691">
        <w:t xml:space="preserve"> Information.</w:t>
      </w:r>
    </w:p>
    <w:p w14:paraId="3C7A0D96" w14:textId="35B2158E" w:rsidR="00390176" w:rsidRPr="00A74691" w:rsidRDefault="00390176" w:rsidP="002D5A5C">
      <w:pPr>
        <w:pStyle w:val="COTCOCLV3-ASDEFCON"/>
      </w:pPr>
      <w:bookmarkStart w:id="1338" w:name="_Ref229454979"/>
      <w:r w:rsidRPr="00A74691">
        <w:t xml:space="preserve">Return or destruction of the documents referred to in this clause </w:t>
      </w:r>
      <w:r w:rsidRPr="00A74691">
        <w:fldChar w:fldCharType="begin"/>
      </w:r>
      <w:r w:rsidRPr="00A74691">
        <w:instrText xml:space="preserve"> REF _Ref101155501 \r \h </w:instrText>
      </w:r>
      <w:r w:rsidR="00253DEF" w:rsidRPr="00A74691">
        <w:instrText xml:space="preserve"> \* MERGEFORMAT </w:instrText>
      </w:r>
      <w:r w:rsidRPr="00A74691">
        <w:fldChar w:fldCharType="separate"/>
      </w:r>
      <w:r w:rsidR="00E23E56">
        <w:t>10.4</w:t>
      </w:r>
      <w:r w:rsidRPr="00A74691">
        <w:fldChar w:fldCharType="end"/>
      </w:r>
      <w:r w:rsidRPr="00A74691">
        <w:t xml:space="preserve"> does not release the Contractor from its obligations under the Deed or any </w:t>
      </w:r>
      <w:r w:rsidR="002B484C" w:rsidRPr="00A74691">
        <w:t>C</w:t>
      </w:r>
      <w:r w:rsidRPr="00A74691">
        <w:t>ontract.</w:t>
      </w:r>
      <w:bookmarkEnd w:id="1338"/>
      <w:r w:rsidRPr="00A74691">
        <w:t xml:space="preserve"> </w:t>
      </w:r>
    </w:p>
    <w:p w14:paraId="3167FD13" w14:textId="77777777" w:rsidR="00390176" w:rsidRPr="00253DEF" w:rsidRDefault="00390176" w:rsidP="006D1CBC">
      <w:pPr>
        <w:pStyle w:val="COTCOCLV2-ASDEFCON"/>
      </w:pPr>
      <w:bookmarkStart w:id="1339" w:name="_Toc96403587"/>
      <w:bookmarkStart w:id="1340" w:name="_Ref111008287"/>
      <w:bookmarkStart w:id="1341" w:name="_Toc229471773"/>
      <w:bookmarkStart w:id="1342" w:name="_Toc480532019"/>
      <w:bookmarkStart w:id="1343" w:name="_Toc505695153"/>
      <w:bookmarkStart w:id="1344" w:name="_Toc506111919"/>
      <w:bookmarkStart w:id="1345" w:name="_Toc175216195"/>
      <w:bookmarkStart w:id="1346" w:name="_Toc153354158"/>
      <w:r w:rsidRPr="00253DEF">
        <w:t>Assignment and Novation (Core)</w:t>
      </w:r>
      <w:bookmarkEnd w:id="1339"/>
      <w:bookmarkEnd w:id="1340"/>
      <w:bookmarkEnd w:id="1341"/>
      <w:bookmarkEnd w:id="1342"/>
      <w:bookmarkEnd w:id="1343"/>
      <w:bookmarkEnd w:id="1344"/>
      <w:bookmarkEnd w:id="1345"/>
      <w:bookmarkEnd w:id="1346"/>
    </w:p>
    <w:p w14:paraId="7D64839C" w14:textId="77777777" w:rsidR="00390176" w:rsidRPr="00A74691" w:rsidRDefault="00390176" w:rsidP="002D5A5C">
      <w:pPr>
        <w:pStyle w:val="COTCOCLV3-ASDEFCON"/>
      </w:pPr>
      <w:r w:rsidRPr="00A74691">
        <w:t xml:space="preserve">Neither party may, without the written consent of the other, assign in whole or in part, its rights under the Deed or any Contract. </w:t>
      </w:r>
    </w:p>
    <w:p w14:paraId="141A0357" w14:textId="1A9126EC" w:rsidR="00390176" w:rsidRDefault="00390176" w:rsidP="002D5A5C">
      <w:pPr>
        <w:pStyle w:val="COTCOCLV3-ASDEFCON"/>
      </w:pPr>
      <w:bookmarkStart w:id="1347" w:name="_Ref54348333"/>
      <w:r w:rsidRPr="00A74691">
        <w:t>If the Contractor proposes to enter into any arrangement which will require the novation of the Deed or any Contract, it shall notify and seek the consent of the Commonwealth Representative within a reasonable period prior to the proposed novation.</w:t>
      </w:r>
      <w:bookmarkEnd w:id="1347"/>
    </w:p>
    <w:p w14:paraId="4D8EEFB2" w14:textId="52E2569C" w:rsidR="005229BF" w:rsidRPr="00A74691" w:rsidRDefault="005229BF" w:rsidP="002D5A5C">
      <w:pPr>
        <w:pStyle w:val="COTCOCLV3-ASDEFCON"/>
      </w:pPr>
      <w:r>
        <w:t xml:space="preserve">The Commonwealth may refuse to consent to an arrangement proposed by the Contractor under clause </w:t>
      </w:r>
      <w:r>
        <w:fldChar w:fldCharType="begin"/>
      </w:r>
      <w:r>
        <w:instrText xml:space="preserve"> REF _Ref54348333 \r \h </w:instrText>
      </w:r>
      <w:r>
        <w:fldChar w:fldCharType="separate"/>
      </w:r>
      <w:r w:rsidR="00E23E56">
        <w:t>10.5.2</w:t>
      </w:r>
      <w:r>
        <w:fldChar w:fldCharType="end"/>
      </w:r>
      <w:r>
        <w:t>.</w:t>
      </w:r>
    </w:p>
    <w:p w14:paraId="44FEEA43" w14:textId="77777777" w:rsidR="00390176" w:rsidRPr="00253DEF" w:rsidRDefault="00390176" w:rsidP="006D1CBC">
      <w:pPr>
        <w:pStyle w:val="COTCOCLV2-ASDEFCON"/>
      </w:pPr>
      <w:bookmarkStart w:id="1348" w:name="_Toc96403588"/>
      <w:bookmarkStart w:id="1349" w:name="_Ref111008302"/>
      <w:bookmarkStart w:id="1350" w:name="_Toc229471774"/>
      <w:bookmarkStart w:id="1351" w:name="_Ref434927623"/>
      <w:bookmarkStart w:id="1352" w:name="_Toc480532020"/>
      <w:bookmarkStart w:id="1353" w:name="_Toc505695154"/>
      <w:bookmarkStart w:id="1354" w:name="_Toc506111920"/>
      <w:bookmarkStart w:id="1355" w:name="_Toc175216196"/>
      <w:bookmarkStart w:id="1356" w:name="_Toc153354159"/>
      <w:r w:rsidRPr="00253DEF">
        <w:t>Negation of Employment and Agency (Core)</w:t>
      </w:r>
      <w:bookmarkEnd w:id="1348"/>
      <w:bookmarkEnd w:id="1349"/>
      <w:bookmarkEnd w:id="1350"/>
      <w:bookmarkEnd w:id="1351"/>
      <w:bookmarkEnd w:id="1352"/>
      <w:bookmarkEnd w:id="1353"/>
      <w:bookmarkEnd w:id="1354"/>
      <w:bookmarkEnd w:id="1355"/>
      <w:bookmarkEnd w:id="1356"/>
    </w:p>
    <w:p w14:paraId="026DD506" w14:textId="77777777" w:rsidR="00390176" w:rsidRPr="00253DEF" w:rsidRDefault="00390176" w:rsidP="002D5A5C">
      <w:pPr>
        <w:pStyle w:val="COTCOCLV3-ASDEFCON"/>
      </w:pPr>
      <w:r w:rsidRPr="00253DEF">
        <w:t xml:space="preserve">The Contractor shall not represent itself, and shall ensure that </w:t>
      </w:r>
      <w:r w:rsidR="0067250E">
        <w:t>Contractor</w:t>
      </w:r>
      <w:r w:rsidRPr="00253DEF">
        <w:t xml:space="preserve"> </w:t>
      </w:r>
      <w:r w:rsidR="000765D3">
        <w:t>Personnel</w:t>
      </w:r>
      <w:r w:rsidR="00BD1D56">
        <w:t>,</w:t>
      </w:r>
      <w:r w:rsidRPr="00253DEF">
        <w:t xml:space="preserve"> Subcontractors</w:t>
      </w:r>
      <w:r w:rsidR="00BD1D56">
        <w:t xml:space="preserve"> and Subcontractor Personnel</w:t>
      </w:r>
      <w:r w:rsidRPr="00253DEF">
        <w:t xml:space="preserve"> do not represent themselves, as being employees, partners or agents of the Commonwealth</w:t>
      </w:r>
    </w:p>
    <w:p w14:paraId="4A920200" w14:textId="77777777" w:rsidR="00390176" w:rsidRPr="00253DEF" w:rsidRDefault="00390176" w:rsidP="002D5A5C">
      <w:pPr>
        <w:pStyle w:val="COTCOCLV3-ASDEFCON"/>
      </w:pPr>
      <w:r w:rsidRPr="00253DEF">
        <w:t xml:space="preserve">The Contractor, </w:t>
      </w:r>
      <w:r w:rsidR="0067250E">
        <w:t>Contractor</w:t>
      </w:r>
      <w:r w:rsidRPr="00253DEF">
        <w:t xml:space="preserve"> </w:t>
      </w:r>
      <w:r w:rsidR="000765D3">
        <w:t>Personnel</w:t>
      </w:r>
      <w:r w:rsidR="00BD1D56">
        <w:t>,</w:t>
      </w:r>
      <w:r w:rsidRPr="00253DEF">
        <w:t xml:space="preserve"> Subcontractors </w:t>
      </w:r>
      <w:r w:rsidR="00BD1D56">
        <w:t>and Subcontractor Personnel</w:t>
      </w:r>
      <w:r w:rsidR="00BD1D56" w:rsidRPr="00253DEF">
        <w:t xml:space="preserve"> </w:t>
      </w:r>
      <w:r w:rsidRPr="00253DEF">
        <w:t>shall not by virtue of the Deed or any Contract, be, or for any purpose be deemed to be, an employee, partner or agent of the Commonwealth.</w:t>
      </w:r>
    </w:p>
    <w:p w14:paraId="5E638408" w14:textId="77777777" w:rsidR="00390176" w:rsidRPr="00253DEF" w:rsidRDefault="00390176" w:rsidP="006D1CBC">
      <w:pPr>
        <w:pStyle w:val="COTCOCLV2-ASDEFCON"/>
      </w:pPr>
      <w:bookmarkStart w:id="1357" w:name="_Toc96403589"/>
      <w:bookmarkStart w:id="1358" w:name="_Ref111008312"/>
      <w:bookmarkStart w:id="1359" w:name="_Toc229471775"/>
      <w:bookmarkStart w:id="1360" w:name="_Ref434927659"/>
      <w:bookmarkStart w:id="1361" w:name="_Toc480532021"/>
      <w:bookmarkStart w:id="1362" w:name="_Toc505695155"/>
      <w:bookmarkStart w:id="1363" w:name="_Toc506111921"/>
      <w:bookmarkStart w:id="1364" w:name="_Ref172551819"/>
      <w:bookmarkStart w:id="1365" w:name="_Toc175216197"/>
      <w:bookmarkStart w:id="1366" w:name="_Toc153354160"/>
      <w:r w:rsidRPr="00253DEF">
        <w:t>Commonwealth Access (Core)</w:t>
      </w:r>
      <w:bookmarkEnd w:id="1357"/>
      <w:bookmarkEnd w:id="1358"/>
      <w:bookmarkEnd w:id="1359"/>
      <w:bookmarkEnd w:id="1360"/>
      <w:bookmarkEnd w:id="1361"/>
      <w:bookmarkEnd w:id="1362"/>
      <w:bookmarkEnd w:id="1363"/>
      <w:bookmarkEnd w:id="1364"/>
      <w:bookmarkEnd w:id="1365"/>
      <w:bookmarkEnd w:id="1366"/>
    </w:p>
    <w:p w14:paraId="2ACD0312" w14:textId="77777777" w:rsidR="00390176" w:rsidRPr="00253DEF" w:rsidRDefault="00390176" w:rsidP="002D5A5C">
      <w:pPr>
        <w:pStyle w:val="COTCOCLV3-ASDEFCON"/>
      </w:pPr>
      <w:bookmarkStart w:id="1367" w:name="_Ref97020226"/>
      <w:r w:rsidRPr="00253DEF">
        <w:t>During the Term or during the performance of any Contract, the Contractor shall permit the Commonwealth Representative or any person authorised by the Commonwealth Representative access to its premises, and access to any of its records or accounts</w:t>
      </w:r>
      <w:r w:rsidR="00B15175">
        <w:t xml:space="preserve"> relevant to or impacting on the</w:t>
      </w:r>
      <w:r w:rsidRPr="00253DEF">
        <w:t xml:space="preserve"> performance of work under the Deed or any Contract.  The Commonwealth may copy any records or accounts for the purposes of the Deed or any Contract.</w:t>
      </w:r>
      <w:bookmarkEnd w:id="1367"/>
    </w:p>
    <w:p w14:paraId="15FB8D0D" w14:textId="51AE8AC1" w:rsidR="0067250E" w:rsidRDefault="0067250E" w:rsidP="002D5A5C">
      <w:pPr>
        <w:pStyle w:val="COTCOCLV3-ASDEFCON"/>
      </w:pPr>
      <w:bookmarkStart w:id="1368" w:name="_Ref435697838"/>
      <w:r w:rsidRPr="00715F8B">
        <w:t xml:space="preserve">Without </w:t>
      </w:r>
      <w:r>
        <w:t>limiting</w:t>
      </w:r>
      <w:r w:rsidRPr="00715F8B">
        <w:t xml:space="preserve"> clauses </w:t>
      </w:r>
      <w:r>
        <w:fldChar w:fldCharType="begin"/>
      </w:r>
      <w:r>
        <w:instrText xml:space="preserve"> REF _Ref97020226 \w \h </w:instrText>
      </w:r>
      <w:r>
        <w:fldChar w:fldCharType="separate"/>
      </w:r>
      <w:r w:rsidR="00E23E56">
        <w:t>10.7.1</w:t>
      </w:r>
      <w:r>
        <w:fldChar w:fldCharType="end"/>
      </w:r>
      <w:r>
        <w:t xml:space="preserve">, and </w:t>
      </w:r>
      <w:r>
        <w:fldChar w:fldCharType="begin"/>
      </w:r>
      <w:r>
        <w:instrText xml:space="preserve"> REF _Ref435697809 \w \h </w:instrText>
      </w:r>
      <w:r>
        <w:fldChar w:fldCharType="separate"/>
      </w:r>
      <w:r w:rsidR="00E23E56">
        <w:t>10.7.3</w:t>
      </w:r>
      <w:r>
        <w:fldChar w:fldCharType="end"/>
      </w:r>
      <w:r w:rsidRPr="00715F8B">
        <w:t xml:space="preserve">, the Contractor acknowledges </w:t>
      </w:r>
      <w:r>
        <w:t xml:space="preserve">and agrees </w:t>
      </w:r>
      <w:r w:rsidRPr="00715F8B">
        <w:t>that:</w:t>
      </w:r>
      <w:bookmarkEnd w:id="1368"/>
      <w:r w:rsidRPr="00715F8B">
        <w:t xml:space="preserve"> </w:t>
      </w:r>
    </w:p>
    <w:p w14:paraId="6E5EF872" w14:textId="77777777" w:rsidR="0067250E" w:rsidRPr="00715F8B" w:rsidRDefault="0067250E" w:rsidP="002D5A5C">
      <w:pPr>
        <w:pStyle w:val="COTCOCLV4-ASDEFCON"/>
      </w:pPr>
      <w:r>
        <w:t>t</w:t>
      </w:r>
      <w:r w:rsidRPr="00715F8B">
        <w:t xml:space="preserve">he Auditor-General has the power under the </w:t>
      </w:r>
      <w:r w:rsidRPr="00715F8B">
        <w:rPr>
          <w:i/>
        </w:rPr>
        <w:t>Auditor</w:t>
      </w:r>
      <w:r>
        <w:rPr>
          <w:i/>
        </w:rPr>
        <w:t>-General</w:t>
      </w:r>
      <w:r w:rsidRPr="00715F8B">
        <w:rPr>
          <w:i/>
        </w:rPr>
        <w:t xml:space="preserve"> Act</w:t>
      </w:r>
      <w:r w:rsidRPr="00715F8B">
        <w:t xml:space="preserve"> </w:t>
      </w:r>
      <w:r w:rsidRPr="00D00C10">
        <w:rPr>
          <w:i/>
        </w:rPr>
        <w:t>1997</w:t>
      </w:r>
      <w:r w:rsidRPr="00715F8B">
        <w:t xml:space="preserve"> </w:t>
      </w:r>
      <w:r>
        <w:t xml:space="preserve">(Cth) </w:t>
      </w:r>
      <w:r w:rsidRPr="00715F8B">
        <w:t>to conduct audits (including performance audits) of the Contractor and Subcontractors in relation to the</w:t>
      </w:r>
      <w:r w:rsidR="00433B9B">
        <w:t xml:space="preserve"> Deed and any</w:t>
      </w:r>
      <w:r w:rsidRPr="00715F8B">
        <w:t xml:space="preserve"> Contract; </w:t>
      </w:r>
    </w:p>
    <w:p w14:paraId="4C6E2D9E" w14:textId="77777777" w:rsidR="0067250E" w:rsidRPr="00715F8B" w:rsidRDefault="0067250E" w:rsidP="002D5A5C">
      <w:pPr>
        <w:pStyle w:val="COTCOCLV4-ASDEFCON"/>
      </w:pPr>
      <w:r w:rsidRPr="00715F8B">
        <w:t>the Auditor-General may give a copy of, or an extract from, a report on an audit in relation to the</w:t>
      </w:r>
      <w:r w:rsidR="00433B9B">
        <w:t xml:space="preserve"> Deed and any</w:t>
      </w:r>
      <w:r w:rsidRPr="00715F8B">
        <w:t xml:space="preserve"> Contract to any person (including a Minister) or anybody </w:t>
      </w:r>
      <w:r w:rsidR="00343A23">
        <w:t>who</w:t>
      </w:r>
      <w:r w:rsidRPr="00715F8B">
        <w:t xml:space="preserve">, in the Auditor-General’s opinion, has a special interest in the report or the content of the extract; </w:t>
      </w:r>
    </w:p>
    <w:p w14:paraId="39D8D825" w14:textId="1D52B879" w:rsidR="0067250E" w:rsidRDefault="0067250E" w:rsidP="002D5A5C">
      <w:pPr>
        <w:pStyle w:val="COTCOCLV4-ASDEFCON"/>
      </w:pPr>
      <w:r w:rsidRPr="00715F8B">
        <w:t xml:space="preserve">the Commonwealth Representative may authorise the Auditor-General, or member of the staff of the Australian National Audit Office, </w:t>
      </w:r>
      <w:r>
        <w:t xml:space="preserve">to access premises, records and accounts </w:t>
      </w:r>
      <w:r w:rsidRPr="00715F8B">
        <w:t xml:space="preserve">under clause </w:t>
      </w:r>
      <w:r>
        <w:fldChar w:fldCharType="begin"/>
      </w:r>
      <w:r>
        <w:instrText xml:space="preserve"> REF _Ref97020226 \w \h </w:instrText>
      </w:r>
      <w:r>
        <w:fldChar w:fldCharType="separate"/>
      </w:r>
      <w:r w:rsidR="00E23E56">
        <w:t>10.7.1</w:t>
      </w:r>
      <w:r>
        <w:fldChar w:fldCharType="end"/>
      </w:r>
      <w:r w:rsidRPr="00715F8B">
        <w:t xml:space="preserve"> or </w:t>
      </w:r>
      <w:r>
        <w:fldChar w:fldCharType="begin"/>
      </w:r>
      <w:r>
        <w:instrText xml:space="preserve"> REF _Ref435697838 \w \h </w:instrText>
      </w:r>
      <w:r>
        <w:fldChar w:fldCharType="separate"/>
      </w:r>
      <w:r w:rsidR="00E23E56">
        <w:t>10.7.2</w:t>
      </w:r>
      <w:r>
        <w:fldChar w:fldCharType="end"/>
      </w:r>
      <w:r>
        <w:t>.</w:t>
      </w:r>
    </w:p>
    <w:p w14:paraId="4EE8E3CC" w14:textId="635F3174" w:rsidR="00390176" w:rsidRPr="00253DEF" w:rsidRDefault="00390176" w:rsidP="002D5A5C">
      <w:pPr>
        <w:pStyle w:val="COTCOCLV3-ASDEFCON"/>
      </w:pPr>
      <w:bookmarkStart w:id="1369" w:name="_Ref435697809"/>
      <w:r w:rsidRPr="00253DEF">
        <w:t xml:space="preserve">Without limiting the generality of clause </w:t>
      </w:r>
      <w:r w:rsidRPr="00253DEF">
        <w:fldChar w:fldCharType="begin"/>
      </w:r>
      <w:r w:rsidRPr="00253DEF">
        <w:instrText xml:space="preserve"> REF _Ref97020226 \r \h </w:instrText>
      </w:r>
      <w:r w:rsidR="00253DEF">
        <w:instrText xml:space="preserve"> \* MERGEFORMAT </w:instrText>
      </w:r>
      <w:r w:rsidRPr="00253DEF">
        <w:fldChar w:fldCharType="separate"/>
      </w:r>
      <w:r w:rsidR="00E23E56">
        <w:t>10.7.1</w:t>
      </w:r>
      <w:r w:rsidRPr="00253DEF">
        <w:fldChar w:fldCharType="end"/>
      </w:r>
      <w:r w:rsidR="00A10064">
        <w:t xml:space="preserve"> or </w:t>
      </w:r>
      <w:r w:rsidR="00A10064">
        <w:fldChar w:fldCharType="begin"/>
      </w:r>
      <w:r w:rsidR="00A10064">
        <w:instrText xml:space="preserve"> REF _Ref409179335 \r \h </w:instrText>
      </w:r>
      <w:r w:rsidR="00A10064">
        <w:fldChar w:fldCharType="separate"/>
      </w:r>
      <w:r w:rsidR="00E23E56">
        <w:t>10.7.4</w:t>
      </w:r>
      <w:r w:rsidR="00A10064">
        <w:fldChar w:fldCharType="end"/>
      </w:r>
      <w:r w:rsidRPr="00253DEF">
        <w:t>, the purposes for which the Commonwealth Representative or any person authorised by the Commonwealth Representative may require access include:</w:t>
      </w:r>
      <w:bookmarkEnd w:id="1369"/>
    </w:p>
    <w:p w14:paraId="5777F993" w14:textId="77777777" w:rsidR="00A73837" w:rsidRDefault="00A73837" w:rsidP="002D5A5C">
      <w:pPr>
        <w:pStyle w:val="COTCOCLV4-ASDEFCON"/>
      </w:pPr>
      <w:r w:rsidRPr="00253DEF">
        <w:t>inspecting CMCA, attending, checking or conducting stocktakes of CMCA, including viewing and assessing the Contractor’s inventory control and stocktaking systems, or removing CMCA that are no longer required for the performance of the Contract</w:t>
      </w:r>
      <w:r>
        <w:t>;</w:t>
      </w:r>
    </w:p>
    <w:p w14:paraId="30AE6EE5" w14:textId="77777777" w:rsidR="00A73837" w:rsidRPr="00253DEF" w:rsidRDefault="00A73837" w:rsidP="002D5A5C">
      <w:pPr>
        <w:pStyle w:val="COTCOCLV4-ASDEFCON"/>
      </w:pPr>
      <w:r w:rsidRPr="00C62E66">
        <w:t xml:space="preserve">validating the Contractor's progress in meeting the AIC </w:t>
      </w:r>
      <w:r>
        <w:t>Schedule</w:t>
      </w:r>
      <w:r w:rsidR="00B510BC">
        <w:t xml:space="preserve"> at Attachment G</w:t>
      </w:r>
      <w:r>
        <w:t>;</w:t>
      </w:r>
    </w:p>
    <w:p w14:paraId="2EE10FA6" w14:textId="77777777" w:rsidR="00D7376F" w:rsidRPr="0061743E" w:rsidRDefault="00D7376F" w:rsidP="002D5A5C">
      <w:pPr>
        <w:pStyle w:val="COTCOCLV4-ASDEFCON"/>
      </w:pPr>
      <w:r w:rsidRPr="0061743E">
        <w:t xml:space="preserve">investigating the reasonableness of proposed prices or costs in </w:t>
      </w:r>
      <w:r w:rsidR="008F77D4">
        <w:t xml:space="preserve">relation to the Deed or </w:t>
      </w:r>
      <w:r w:rsidRPr="0061743E">
        <w:t xml:space="preserve">any </w:t>
      </w:r>
      <w:r w:rsidR="008F77D4">
        <w:t>Contract</w:t>
      </w:r>
      <w:r w:rsidRPr="0061743E">
        <w:t xml:space="preserve">; </w:t>
      </w:r>
    </w:p>
    <w:p w14:paraId="0B221F96" w14:textId="77777777" w:rsidR="008E3A44" w:rsidRDefault="00390176" w:rsidP="002D5A5C">
      <w:pPr>
        <w:pStyle w:val="COTCOCLV4-ASDEFCON"/>
      </w:pPr>
      <w:r w:rsidRPr="00253DEF">
        <w:t>determining whether and to what extent steps should be taken to register or otherwise protect Commonwealth IP</w:t>
      </w:r>
      <w:r w:rsidR="008E3A44">
        <w:t xml:space="preserve">; </w:t>
      </w:r>
    </w:p>
    <w:p w14:paraId="08CB5BF7" w14:textId="6D8795A4" w:rsidR="005229BF" w:rsidRDefault="005229BF" w:rsidP="002D5A5C">
      <w:pPr>
        <w:pStyle w:val="COTCOCLV4-ASDEFCON"/>
      </w:pPr>
      <w:r w:rsidRPr="00490811">
        <w:t xml:space="preserve">validating the Contractor's compliance with clause </w:t>
      </w:r>
      <w:r>
        <w:fldChar w:fldCharType="begin"/>
      </w:r>
      <w:r>
        <w:instrText xml:space="preserve"> REF _Ref49433708 \r \h </w:instrText>
      </w:r>
      <w:r>
        <w:fldChar w:fldCharType="separate"/>
      </w:r>
      <w:r w:rsidR="00E23E56">
        <w:t>5</w:t>
      </w:r>
      <w:r>
        <w:fldChar w:fldCharType="end"/>
      </w:r>
      <w:r w:rsidRPr="00490811">
        <w:t xml:space="preserve"> and the TDSR Schedule</w:t>
      </w:r>
      <w:r>
        <w:t>;</w:t>
      </w:r>
    </w:p>
    <w:p w14:paraId="37226D86" w14:textId="7E03F793" w:rsidR="002158AE" w:rsidRDefault="008E3A44" w:rsidP="002D5A5C">
      <w:pPr>
        <w:pStyle w:val="COTCOCLV4-ASDEFCON"/>
      </w:pPr>
      <w:r w:rsidRPr="00C62E66">
        <w:t xml:space="preserve">monitoring the Contractor’s </w:t>
      </w:r>
      <w:r w:rsidR="00D7376F">
        <w:t>WHS</w:t>
      </w:r>
      <w:r w:rsidRPr="00C62E66">
        <w:t xml:space="preserve"> and environmental compliance in connection with the provision of the S</w:t>
      </w:r>
      <w:r w:rsidR="00114A36">
        <w:t>upplie</w:t>
      </w:r>
      <w:r w:rsidRPr="00C62E66">
        <w:t>s</w:t>
      </w:r>
      <w:r w:rsidR="002158AE">
        <w:t>;</w:t>
      </w:r>
      <w:del w:id="1370" w:author="Prabhu, Akshata MS" w:date="2024-08-23T14:31:00Z">
        <w:r w:rsidR="002158AE">
          <w:delText xml:space="preserve"> and</w:delText>
        </w:r>
      </w:del>
    </w:p>
    <w:p w14:paraId="199606A5" w14:textId="793DBE8F" w:rsidR="000D499D" w:rsidRDefault="002158AE" w:rsidP="002D5A5C">
      <w:pPr>
        <w:pStyle w:val="COTCOCLV4-ASDEFCON"/>
      </w:pPr>
      <w:r>
        <w:t>assess</w:t>
      </w:r>
      <w:r w:rsidR="0022588A">
        <w:t>ing</w:t>
      </w:r>
      <w:r>
        <w:t xml:space="preserve"> the financial viability of the Contractor to perform and complete </w:t>
      </w:r>
      <w:r w:rsidR="00EF0D80">
        <w:t>any</w:t>
      </w:r>
      <w:r>
        <w:t xml:space="preserve"> Contract</w:t>
      </w:r>
      <w:del w:id="1371" w:author="Prabhu, Akshata MS" w:date="2024-08-23T14:31:00Z">
        <w:r w:rsidR="008E3A44" w:rsidRPr="005F6BC7">
          <w:delText>.</w:delText>
        </w:r>
      </w:del>
      <w:ins w:id="1372" w:author="Prabhu, Akshata MS" w:date="2024-08-23T14:31:00Z">
        <w:r w:rsidR="000D499D">
          <w:t>; and</w:t>
        </w:r>
      </w:ins>
    </w:p>
    <w:p w14:paraId="3ED071B7" w14:textId="62F9C23F" w:rsidR="00390176" w:rsidRPr="00253DEF" w:rsidRDefault="000D499D" w:rsidP="002D5A5C">
      <w:pPr>
        <w:pStyle w:val="COTCOCLV4-ASDEFCON"/>
        <w:rPr>
          <w:ins w:id="1373" w:author="Prabhu, Akshata MS" w:date="2024-08-23T14:31:00Z"/>
        </w:rPr>
      </w:pPr>
      <w:ins w:id="1374" w:author="Prabhu, Akshata MS" w:date="2024-08-23T14:31:00Z">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t>11.8.1</w:t>
        </w:r>
        <w:r>
          <w:fldChar w:fldCharType="end"/>
        </w:r>
        <w:r w:rsidRPr="00F50300">
          <w:t>.</w:t>
        </w:r>
      </w:ins>
    </w:p>
    <w:p w14:paraId="5DA7509F" w14:textId="3A2A4F09" w:rsidR="005751EE" w:rsidRPr="00253DEF" w:rsidRDefault="005751EE" w:rsidP="002D5A5C">
      <w:pPr>
        <w:pStyle w:val="COTCOCLV3-ASDEFCON"/>
      </w:pPr>
      <w:bookmarkStart w:id="1375" w:name="_Ref409179335"/>
      <w:r w:rsidRPr="00253DEF">
        <w:t xml:space="preserve">If the Contractor enters into a Subcontract in accordance with clause </w:t>
      </w:r>
      <w:r w:rsidR="00B91846" w:rsidRPr="00253DEF">
        <w:fldChar w:fldCharType="begin"/>
      </w:r>
      <w:r w:rsidR="00B91846" w:rsidRPr="00253DEF">
        <w:instrText xml:space="preserve"> REF _Ref228680441 \r \h </w:instrText>
      </w:r>
      <w:r w:rsidR="00253DEF">
        <w:instrText xml:space="preserve"> \* MERGEFORMAT </w:instrText>
      </w:r>
      <w:r w:rsidR="00B91846" w:rsidRPr="00253DEF">
        <w:fldChar w:fldCharType="separate"/>
      </w:r>
      <w:r w:rsidR="00E23E56">
        <w:t>10.8</w:t>
      </w:r>
      <w:r w:rsidR="00B91846" w:rsidRPr="00253DEF">
        <w:fldChar w:fldCharType="end"/>
      </w:r>
      <w:r w:rsidRPr="00253DEF">
        <w:t>, the Contractor shall ensure the Subcontracts require Subcontractors to give the Commonwealth Representative, and any person authori</w:t>
      </w:r>
      <w:r w:rsidR="00231BB3">
        <w:t>s</w:t>
      </w:r>
      <w:r w:rsidRPr="00253DEF">
        <w:t>ed by the Commonwealth Representative, access to Subcontractors’ premises, and to records and accounts in connection with the performance of work under the Subcontract, including the right to copy.</w:t>
      </w:r>
      <w:bookmarkEnd w:id="1375"/>
    </w:p>
    <w:p w14:paraId="76CCC71D" w14:textId="77777777" w:rsidR="00390176" w:rsidRPr="00253DEF" w:rsidRDefault="00390176" w:rsidP="002D5A5C">
      <w:pPr>
        <w:pStyle w:val="COTCOCLV3-ASDEFCON"/>
      </w:pPr>
      <w:r w:rsidRPr="00253DEF">
        <w:t xml:space="preserve">The Commonwealth shall comply with, and shall require any delegate or person authorised by the Commonwealth Representative to comply with, any reasonable Contractor </w:t>
      </w:r>
      <w:r w:rsidR="005751EE" w:rsidRPr="00253DEF">
        <w:t xml:space="preserve">or Subcontractor </w:t>
      </w:r>
      <w:r w:rsidRPr="00253DEF">
        <w:t>safety and security requirements or codes of behaviour for the premises.</w:t>
      </w:r>
    </w:p>
    <w:p w14:paraId="28FF9E32" w14:textId="77777777" w:rsidR="00390176" w:rsidRPr="00253DEF" w:rsidRDefault="00390176" w:rsidP="006D1CBC">
      <w:pPr>
        <w:pStyle w:val="COTCOCLV2-ASDEFCON"/>
      </w:pPr>
      <w:bookmarkStart w:id="1376" w:name="_Toc96403590"/>
      <w:bookmarkStart w:id="1377" w:name="_Ref111008344"/>
      <w:bookmarkStart w:id="1378" w:name="_Ref228680441"/>
      <w:bookmarkStart w:id="1379" w:name="_Toc229471776"/>
      <w:bookmarkStart w:id="1380" w:name="_Toc480532022"/>
      <w:bookmarkStart w:id="1381" w:name="_Toc505695156"/>
      <w:bookmarkStart w:id="1382" w:name="_Toc506111922"/>
      <w:bookmarkStart w:id="1383" w:name="_Toc175216198"/>
      <w:bookmarkStart w:id="1384" w:name="_Toc153354161"/>
      <w:r w:rsidRPr="00253DEF">
        <w:t>Subcontracts (Core)</w:t>
      </w:r>
      <w:bookmarkEnd w:id="1376"/>
      <w:bookmarkEnd w:id="1377"/>
      <w:bookmarkEnd w:id="1378"/>
      <w:bookmarkEnd w:id="1379"/>
      <w:bookmarkEnd w:id="1380"/>
      <w:bookmarkEnd w:id="1381"/>
      <w:bookmarkEnd w:id="1382"/>
      <w:bookmarkEnd w:id="1383"/>
      <w:bookmarkEnd w:id="1384"/>
      <w:r w:rsidRPr="00253DEF">
        <w:t xml:space="preserve"> </w:t>
      </w:r>
    </w:p>
    <w:p w14:paraId="7164A4F9" w14:textId="77777777" w:rsidR="00390176" w:rsidRPr="00253DEF" w:rsidRDefault="00390176" w:rsidP="002D5A5C">
      <w:pPr>
        <w:pStyle w:val="COTCOCLV3-ASDEFCON"/>
      </w:pPr>
      <w:r w:rsidRPr="00253DEF">
        <w:t xml:space="preserve">The Contractor shall not Subcontract the whole of the work under the Deed or any Contract.  </w:t>
      </w:r>
    </w:p>
    <w:p w14:paraId="3D19E93B" w14:textId="77777777" w:rsidR="00390176" w:rsidRPr="00253DEF" w:rsidRDefault="00390176" w:rsidP="002D5A5C">
      <w:pPr>
        <w:pStyle w:val="COTCOCLV3-ASDEFCON"/>
      </w:pPr>
      <w:r w:rsidRPr="00253DEF">
        <w:t xml:space="preserve">The Contractor, by subcontracting any </w:t>
      </w:r>
      <w:r w:rsidR="008F77D4">
        <w:t>part of the work</w:t>
      </w:r>
      <w:r w:rsidRPr="00253DEF">
        <w:t xml:space="preserve"> for any Contract or by obtaining the Commonwealth Representative’s approval of a Subcontractor, shall not be relieved of its liabilities or obligations, and shall be responsible for all Subcontractors.</w:t>
      </w:r>
    </w:p>
    <w:p w14:paraId="2615512E" w14:textId="77777777" w:rsidR="00D7376F" w:rsidRDefault="00D7376F" w:rsidP="002D5A5C">
      <w:pPr>
        <w:pStyle w:val="COTCOCLV3-ASDEFCON"/>
      </w:pPr>
      <w:r>
        <w:t>Without limiting the Contractor's obligations under the Contract, the Contractor shall ensure that:</w:t>
      </w:r>
    </w:p>
    <w:p w14:paraId="1AD815E6" w14:textId="2A8711FC" w:rsidR="00D7376F" w:rsidRDefault="00D7376F" w:rsidP="002D5A5C">
      <w:pPr>
        <w:pStyle w:val="COTCOCLV4-ASDEFCON"/>
      </w:pPr>
      <w:r>
        <w:t xml:space="preserve">the requirements of </w:t>
      </w:r>
      <w:r w:rsidRPr="0045583F">
        <w:t xml:space="preserve">clauses </w:t>
      </w:r>
      <w:r w:rsidR="000A521F">
        <w:rPr>
          <w:highlight w:val="yellow"/>
        </w:rPr>
        <w:fldChar w:fldCharType="begin"/>
      </w:r>
      <w:r w:rsidR="000A521F">
        <w:instrText xml:space="preserve"> REF _Ref435697943 \w \h </w:instrText>
      </w:r>
      <w:r w:rsidR="000A521F">
        <w:rPr>
          <w:highlight w:val="yellow"/>
        </w:rPr>
      </w:r>
      <w:r w:rsidR="000A521F">
        <w:rPr>
          <w:highlight w:val="yellow"/>
        </w:rPr>
        <w:fldChar w:fldCharType="separate"/>
      </w:r>
      <w:r w:rsidR="00E23E56">
        <w:t>3.2</w:t>
      </w:r>
      <w:r w:rsidR="000A521F">
        <w:rPr>
          <w:highlight w:val="yellow"/>
        </w:rPr>
        <w:fldChar w:fldCharType="end"/>
      </w:r>
      <w:r w:rsidRPr="00274637">
        <w:t>,</w:t>
      </w:r>
      <w:r w:rsidR="00FC78A8">
        <w:t xml:space="preserve"> </w:t>
      </w:r>
      <w:del w:id="1385" w:author="Prabhu, Akshata MS" w:date="2024-08-23T14:31:00Z">
        <w:r w:rsidR="00B36F3B">
          <w:fldChar w:fldCharType="begin"/>
        </w:r>
        <w:r w:rsidR="00B36F3B">
          <w:delInstrText xml:space="preserve"> REF _Ref143521436 \w \h </w:delInstrText>
        </w:r>
        <w:r w:rsidR="00B36F3B">
          <w:fldChar w:fldCharType="separate"/>
        </w:r>
        <w:r w:rsidR="00F266D0">
          <w:delText>5.2.2</w:delText>
        </w:r>
        <w:r w:rsidR="00B36F3B">
          <w:fldChar w:fldCharType="end"/>
        </w:r>
        <w:r w:rsidRPr="00274637">
          <w:delText xml:space="preserve">, </w:delText>
        </w:r>
      </w:del>
      <w:ins w:id="1386" w:author="Prabhu, Akshata MS" w:date="2024-08-23T14:31:00Z">
        <w:r w:rsidR="00FC78A8">
          <w:fldChar w:fldCharType="begin"/>
        </w:r>
        <w:r w:rsidR="00FC78A8">
          <w:instrText xml:space="preserve"> REF _Ref175216542 \r \h </w:instrText>
        </w:r>
        <w:r w:rsidR="00FC78A8">
          <w:fldChar w:fldCharType="separate"/>
        </w:r>
        <w:r w:rsidR="00FC78A8">
          <w:t>5.2.2</w:t>
        </w:r>
        <w:r w:rsidR="00FC78A8">
          <w:fldChar w:fldCharType="end"/>
        </w:r>
        <w:r w:rsidR="00FC78A8">
          <w:t>,</w:t>
        </w:r>
      </w:ins>
      <w:r w:rsidR="008F77D4">
        <w:fldChar w:fldCharType="begin"/>
      </w:r>
      <w:r w:rsidR="008F77D4">
        <w:instrText xml:space="preserve"> REF _Ref434927623 \w \h </w:instrText>
      </w:r>
      <w:r w:rsidR="008F77D4">
        <w:fldChar w:fldCharType="separate"/>
      </w:r>
      <w:r w:rsidR="00E23E56">
        <w:t>10.6</w:t>
      </w:r>
      <w:r w:rsidR="008F77D4">
        <w:fldChar w:fldCharType="end"/>
      </w:r>
      <w:del w:id="1387" w:author="Prabhu, Akshata MS" w:date="2024-08-23T14:31:00Z">
        <w:r w:rsidR="008F77D4">
          <w:delText xml:space="preserve">, </w:delText>
        </w:r>
      </w:del>
      <w:ins w:id="1388" w:author="Prabhu, Akshata MS" w:date="2024-08-23T14:31:00Z">
        <w:r w:rsidR="008F77D4">
          <w:t>,</w:t>
        </w:r>
      </w:ins>
      <w:r>
        <w:fldChar w:fldCharType="begin"/>
      </w:r>
      <w:r>
        <w:instrText xml:space="preserve"> REF _Ref434927582 \w \h </w:instrText>
      </w:r>
      <w:r>
        <w:fldChar w:fldCharType="separate"/>
      </w:r>
      <w:r w:rsidR="00E23E56">
        <w:t>11.1</w:t>
      </w:r>
      <w:r>
        <w:fldChar w:fldCharType="end"/>
      </w:r>
      <w:del w:id="1389" w:author="Prabhu, Akshata MS" w:date="2024-08-23T14:31:00Z">
        <w:r w:rsidRPr="00274637">
          <w:delText xml:space="preserve">, </w:delText>
        </w:r>
        <w:r w:rsidR="008510AD">
          <w:fldChar w:fldCharType="begin"/>
        </w:r>
        <w:r w:rsidR="008510AD">
          <w:delInstrText xml:space="preserve"> REF _Ref143523451 \w \h </w:delInstrText>
        </w:r>
        <w:r w:rsidR="008510AD">
          <w:fldChar w:fldCharType="separate"/>
        </w:r>
        <w:r w:rsidR="00F266D0">
          <w:delText>11.2</w:delText>
        </w:r>
        <w:r w:rsidR="008510AD">
          <w:fldChar w:fldCharType="end"/>
        </w:r>
      </w:del>
      <w:ins w:id="1390" w:author="Prabhu, Akshata MS" w:date="2024-08-23T14:31:00Z">
        <w:r w:rsidRPr="00274637">
          <w:t>,</w:t>
        </w:r>
        <w:r w:rsidR="00FC78A8">
          <w:fldChar w:fldCharType="begin"/>
        </w:r>
        <w:r w:rsidR="00FC78A8">
          <w:instrText xml:space="preserve"> REF _Ref175216581 \r \h </w:instrText>
        </w:r>
        <w:r w:rsidR="00FC78A8">
          <w:fldChar w:fldCharType="separate"/>
        </w:r>
        <w:r w:rsidR="00FC78A8">
          <w:t>11.2</w:t>
        </w:r>
        <w:r w:rsidR="00FC78A8">
          <w:fldChar w:fldCharType="end"/>
        </w:r>
      </w:ins>
      <w:r w:rsidR="00FC78A8">
        <w:t xml:space="preserve"> </w:t>
      </w:r>
      <w:r w:rsidR="008F77D4" w:rsidRPr="00274637">
        <w:t>and</w:t>
      </w:r>
      <w:r w:rsidRPr="00274637">
        <w:t xml:space="preserve"> </w:t>
      </w:r>
      <w:r>
        <w:fldChar w:fldCharType="begin"/>
      </w:r>
      <w:r>
        <w:instrText xml:space="preserve"> REF _Ref111002137 \w \h </w:instrText>
      </w:r>
      <w:r>
        <w:fldChar w:fldCharType="separate"/>
      </w:r>
      <w:r w:rsidR="00E23E56">
        <w:t>11.6</w:t>
      </w:r>
      <w:r>
        <w:fldChar w:fldCharType="end"/>
      </w:r>
      <w:r w:rsidRPr="00274637">
        <w:t>,</w:t>
      </w:r>
      <w:r w:rsidRPr="0045583F">
        <w:t xml:space="preserve"> are</w:t>
      </w:r>
      <w:r>
        <w:t xml:space="preserve"> included in all Subcontracts; </w:t>
      </w:r>
    </w:p>
    <w:p w14:paraId="6ECCD744" w14:textId="000226CD" w:rsidR="00D7376F" w:rsidRDefault="00D7376F" w:rsidP="002D5A5C">
      <w:pPr>
        <w:pStyle w:val="COTCOCLV4-ASDEFCON"/>
      </w:pPr>
      <w:r>
        <w:t xml:space="preserve">each Subcontractor that requires access to any Commonwealth </w:t>
      </w:r>
      <w:r w:rsidR="00624BEE">
        <w:t>Premises</w:t>
      </w:r>
      <w:r>
        <w:t xml:space="preserve"> or to security classified information is subject to the requirements of clause </w:t>
      </w:r>
      <w:r>
        <w:rPr>
          <w:highlight w:val="yellow"/>
        </w:rPr>
        <w:fldChar w:fldCharType="begin"/>
      </w:r>
      <w:r>
        <w:instrText xml:space="preserve"> REF _Ref434927643 \w \h </w:instrText>
      </w:r>
      <w:r>
        <w:rPr>
          <w:highlight w:val="yellow"/>
        </w:rPr>
      </w:r>
      <w:r>
        <w:rPr>
          <w:highlight w:val="yellow"/>
        </w:rPr>
        <w:fldChar w:fldCharType="separate"/>
      </w:r>
      <w:r w:rsidR="00E23E56">
        <w:t>10.9</w:t>
      </w:r>
      <w:r>
        <w:rPr>
          <w:highlight w:val="yellow"/>
        </w:rPr>
        <w:fldChar w:fldCharType="end"/>
      </w:r>
      <w:r>
        <w:t xml:space="preserve">; </w:t>
      </w:r>
    </w:p>
    <w:p w14:paraId="436B4D2E" w14:textId="6DC3F0C6" w:rsidR="00D7376F" w:rsidRPr="005C0EDF" w:rsidRDefault="00D7376F" w:rsidP="002D5A5C">
      <w:pPr>
        <w:pStyle w:val="COTCOCLV4-ASDEFCON"/>
      </w:pPr>
      <w:r w:rsidRPr="005C0EDF">
        <w:t xml:space="preserve">the requirements of clauses </w:t>
      </w:r>
      <w:r>
        <w:fldChar w:fldCharType="begin"/>
      </w:r>
      <w:r>
        <w:instrText xml:space="preserve"> REF _Ref434927659 \w \h </w:instrText>
      </w:r>
      <w:r>
        <w:fldChar w:fldCharType="separate"/>
      </w:r>
      <w:r w:rsidR="00E23E56">
        <w:t>10.7</w:t>
      </w:r>
      <w:r>
        <w:fldChar w:fldCharType="end"/>
      </w:r>
      <w:r w:rsidRPr="00274637">
        <w:t xml:space="preserve">, </w:t>
      </w:r>
      <w:r>
        <w:fldChar w:fldCharType="begin"/>
      </w:r>
      <w:r>
        <w:instrText xml:space="preserve"> REF _Ref434927677 \w \h </w:instrText>
      </w:r>
      <w:r>
        <w:fldChar w:fldCharType="separate"/>
      </w:r>
      <w:r w:rsidR="00E23E56">
        <w:t>10.9</w:t>
      </w:r>
      <w:r>
        <w:fldChar w:fldCharType="end"/>
      </w:r>
      <w:r w:rsidRPr="00274637">
        <w:t xml:space="preserve"> and </w:t>
      </w:r>
      <w:r>
        <w:fldChar w:fldCharType="begin"/>
      </w:r>
      <w:r>
        <w:instrText xml:space="preserve"> REF _Ref404603897 \w \h </w:instrText>
      </w:r>
      <w:r>
        <w:fldChar w:fldCharType="separate"/>
      </w:r>
      <w:r w:rsidR="00E23E56">
        <w:t>10.10</w:t>
      </w:r>
      <w:r>
        <w:fldChar w:fldCharType="end"/>
      </w:r>
      <w:r w:rsidRPr="00274637">
        <w:t>,</w:t>
      </w:r>
      <w:r w:rsidRPr="005C0EDF">
        <w:t xml:space="preserve"> are included in all Subcontracts; </w:t>
      </w:r>
      <w:r w:rsidR="00730297">
        <w:t>and</w:t>
      </w:r>
    </w:p>
    <w:p w14:paraId="067CB2C2" w14:textId="36611341" w:rsidR="00D7376F" w:rsidRDefault="00D7376F" w:rsidP="002D5A5C">
      <w:pPr>
        <w:pStyle w:val="COTCOCLV4-ASDEFCON"/>
      </w:pPr>
      <w:r>
        <w:t xml:space="preserve">the Contractor obtains rights, in each Subcontract, that are equivalent to the rights of the </w:t>
      </w:r>
      <w:r w:rsidRPr="005C0EDF">
        <w:t xml:space="preserve">Commonwealth under clause </w:t>
      </w:r>
      <w:r>
        <w:rPr>
          <w:highlight w:val="yellow"/>
        </w:rPr>
        <w:fldChar w:fldCharType="begin"/>
      </w:r>
      <w:r>
        <w:instrText xml:space="preserve"> REF _Ref111003073 \w \h </w:instrText>
      </w:r>
      <w:r>
        <w:rPr>
          <w:highlight w:val="yellow"/>
        </w:rPr>
      </w:r>
      <w:r>
        <w:rPr>
          <w:highlight w:val="yellow"/>
        </w:rPr>
        <w:fldChar w:fldCharType="separate"/>
      </w:r>
      <w:r w:rsidR="00E23E56">
        <w:t>12.3</w:t>
      </w:r>
      <w:r>
        <w:rPr>
          <w:highlight w:val="yellow"/>
        </w:rPr>
        <w:fldChar w:fldCharType="end"/>
      </w:r>
      <w:r w:rsidR="00730297">
        <w:t>.</w:t>
      </w:r>
    </w:p>
    <w:p w14:paraId="78E2762B" w14:textId="77777777" w:rsidR="00390176" w:rsidRPr="00253DEF" w:rsidRDefault="00390176" w:rsidP="002D5A5C">
      <w:pPr>
        <w:pStyle w:val="COTCOCLV3-ASDEFCON"/>
      </w:pPr>
      <w:r w:rsidRPr="00253DEF">
        <w:t xml:space="preserve">The Contractor shall not enter into a Subcontract for any Contract with a Subcontractor named by the </w:t>
      </w:r>
      <w:r w:rsidR="00437230">
        <w:t>Workplace Gender Equality Agency</w:t>
      </w:r>
      <w:r w:rsidRPr="00253DEF">
        <w:t xml:space="preserve"> as an employer currently not complying with the </w:t>
      </w:r>
      <w:r w:rsidR="00437230">
        <w:rPr>
          <w:i/>
        </w:rPr>
        <w:t>Workplace Gender Equality Act 2012</w:t>
      </w:r>
      <w:r w:rsidR="000A521F">
        <w:t xml:space="preserve"> (Cth)</w:t>
      </w:r>
      <w:r w:rsidRPr="00253DEF">
        <w:t>.</w:t>
      </w:r>
    </w:p>
    <w:p w14:paraId="22DC4A95" w14:textId="5B823C47" w:rsidR="0070192B" w:rsidRDefault="0070192B" w:rsidP="002D5A5C">
      <w:pPr>
        <w:pStyle w:val="COTCOCLV3-ASDEFCON"/>
      </w:pPr>
      <w:r w:rsidRPr="00253DEF">
        <w:t xml:space="preserve">The Contractor, if requested by the Commonwealth Representative, shall provide the Commonwealth Representative with names of all Subcontractors and a copy of any Subcontract, which copy need not contain prices. </w:t>
      </w:r>
      <w:r w:rsidR="005B2C94">
        <w:t xml:space="preserve"> </w:t>
      </w:r>
      <w:r w:rsidRPr="00253DEF">
        <w:t xml:space="preserve">The Contractor acknowledges and shall inform its Subcontractors that the Commonwealth may be required to publicly disclose the Subcontractors’ participation in the performance of </w:t>
      </w:r>
      <w:r w:rsidR="00624BEE">
        <w:t>any</w:t>
      </w:r>
      <w:r w:rsidR="00624BEE" w:rsidRPr="00253DEF">
        <w:t xml:space="preserve"> </w:t>
      </w:r>
      <w:r w:rsidRPr="00253DEF">
        <w:t xml:space="preserve">Contract. </w:t>
      </w:r>
    </w:p>
    <w:p w14:paraId="2C6A5F13" w14:textId="52958D0C" w:rsidR="00475745" w:rsidRPr="00C00F9F" w:rsidRDefault="00475745" w:rsidP="00475745">
      <w:pPr>
        <w:keepNext/>
        <w:shd w:val="clear" w:color="auto" w:fill="000000"/>
        <w:rPr>
          <w:b/>
          <w:i/>
          <w:color w:val="FFFFFF"/>
          <w:szCs w:val="40"/>
        </w:rPr>
      </w:pPr>
      <w:r w:rsidRPr="00AC5386">
        <w:rPr>
          <w:b/>
          <w:i/>
          <w:color w:val="FFFFFF"/>
          <w:szCs w:val="40"/>
        </w:rPr>
        <w:t xml:space="preserve">Note to drafters: </w:t>
      </w:r>
      <w:r>
        <w:rPr>
          <w:b/>
          <w:i/>
          <w:color w:val="FFFFFF"/>
          <w:szCs w:val="40"/>
        </w:rPr>
        <w:t xml:space="preserve">These clauses </w:t>
      </w:r>
      <w:r w:rsidR="00DF11D1">
        <w:rPr>
          <w:b/>
          <w:i/>
          <w:color w:val="FFFFFF"/>
          <w:szCs w:val="40"/>
        </w:rPr>
        <w:fldChar w:fldCharType="begin"/>
      </w:r>
      <w:r w:rsidR="00DF11D1">
        <w:rPr>
          <w:b/>
          <w:i/>
          <w:color w:val="FFFFFF"/>
          <w:szCs w:val="40"/>
        </w:rPr>
        <w:instrText xml:space="preserve"> REF _Ref83644952 \r \h </w:instrText>
      </w:r>
      <w:r w:rsidR="00DF11D1">
        <w:rPr>
          <w:b/>
          <w:i/>
          <w:color w:val="FFFFFF"/>
          <w:szCs w:val="40"/>
        </w:rPr>
      </w:r>
      <w:r w:rsidR="00DF11D1">
        <w:rPr>
          <w:b/>
          <w:i/>
          <w:color w:val="FFFFFF"/>
          <w:szCs w:val="40"/>
        </w:rPr>
        <w:fldChar w:fldCharType="separate"/>
      </w:r>
      <w:r w:rsidR="00E23E56">
        <w:rPr>
          <w:b/>
          <w:i/>
          <w:color w:val="FFFFFF"/>
          <w:szCs w:val="40"/>
        </w:rPr>
        <w:t>10.8.6</w:t>
      </w:r>
      <w:r w:rsidR="00DF11D1">
        <w:rPr>
          <w:b/>
          <w:i/>
          <w:color w:val="FFFFFF"/>
          <w:szCs w:val="40"/>
        </w:rPr>
        <w:fldChar w:fldCharType="end"/>
      </w:r>
      <w:r>
        <w:rPr>
          <w:b/>
          <w:i/>
          <w:color w:val="FFFFFF"/>
          <w:szCs w:val="40"/>
        </w:rPr>
        <w:t xml:space="preserve"> to </w:t>
      </w:r>
      <w:r w:rsidR="00DF11D1">
        <w:rPr>
          <w:b/>
          <w:i/>
          <w:color w:val="FFFFFF"/>
          <w:szCs w:val="40"/>
        </w:rPr>
        <w:fldChar w:fldCharType="begin"/>
      </w:r>
      <w:r w:rsidR="00DF11D1">
        <w:rPr>
          <w:b/>
          <w:i/>
          <w:color w:val="FFFFFF"/>
          <w:szCs w:val="40"/>
        </w:rPr>
        <w:instrText xml:space="preserve"> REF _Ref83131268 \r \h </w:instrText>
      </w:r>
      <w:r w:rsidR="00DF11D1">
        <w:rPr>
          <w:b/>
          <w:i/>
          <w:color w:val="FFFFFF"/>
          <w:szCs w:val="40"/>
        </w:rPr>
      </w:r>
      <w:r w:rsidR="00DF11D1">
        <w:rPr>
          <w:b/>
          <w:i/>
          <w:color w:val="FFFFFF"/>
          <w:szCs w:val="40"/>
        </w:rPr>
        <w:fldChar w:fldCharType="separate"/>
      </w:r>
      <w:r w:rsidR="00E23E56">
        <w:rPr>
          <w:b/>
          <w:i/>
          <w:color w:val="FFFFFF"/>
          <w:szCs w:val="40"/>
        </w:rPr>
        <w:t>10.8.10</w:t>
      </w:r>
      <w:r w:rsidR="00DF11D1">
        <w:rPr>
          <w:b/>
          <w:i/>
          <w:color w:val="FFFFFF"/>
          <w:szCs w:val="40"/>
        </w:rPr>
        <w:fldChar w:fldCharType="end"/>
      </w:r>
      <w:r>
        <w:rPr>
          <w:b/>
          <w:i/>
          <w:color w:val="FFFFFF"/>
          <w:szCs w:val="40"/>
        </w:rPr>
        <w:t xml:space="preserve"> must be included in the draft RFT when a </w:t>
      </w:r>
      <w:r w:rsidRPr="00AC5386">
        <w:rPr>
          <w:b/>
          <w:i/>
          <w:color w:val="FFFFFF"/>
          <w:szCs w:val="40"/>
        </w:rPr>
        <w:t xml:space="preserve">procurement will be subject to the </w:t>
      </w:r>
      <w:r>
        <w:rPr>
          <w:b/>
          <w:i/>
          <w:color w:val="FFFFFF"/>
          <w:szCs w:val="40"/>
        </w:rPr>
        <w:t>Payment Times</w:t>
      </w:r>
      <w:r w:rsidRPr="00AC5386">
        <w:rPr>
          <w:b/>
          <w:i/>
          <w:color w:val="FFFFFF"/>
          <w:szCs w:val="40"/>
        </w:rPr>
        <w:t xml:space="preserve"> Procurement Connected </w:t>
      </w:r>
      <w:r>
        <w:rPr>
          <w:b/>
          <w:i/>
          <w:color w:val="FFFFFF"/>
          <w:szCs w:val="40"/>
        </w:rPr>
        <w:t xml:space="preserve">Policy (PT PCP). The PT PCP applies to procurements </w:t>
      </w:r>
      <w:r w:rsidRPr="00FD353B">
        <w:rPr>
          <w:b/>
          <w:i/>
          <w:color w:val="FFFFFF"/>
          <w:szCs w:val="40"/>
        </w:rPr>
        <w:t xml:space="preserve">of </w:t>
      </w:r>
      <w:r>
        <w:rPr>
          <w:b/>
          <w:i/>
          <w:color w:val="FFFFFF"/>
          <w:szCs w:val="40"/>
        </w:rPr>
        <w:t>new standing offers</w:t>
      </w:r>
      <w:r w:rsidRPr="00FD353B">
        <w:rPr>
          <w:b/>
          <w:i/>
          <w:color w:val="FFFFFF"/>
          <w:szCs w:val="40"/>
        </w:rPr>
        <w:t xml:space="preserve"> where the estimated value of all anticipated orders awarded under the standing offer is expected to exce</w:t>
      </w:r>
      <w:r>
        <w:rPr>
          <w:b/>
          <w:i/>
          <w:color w:val="FFFFFF"/>
          <w:szCs w:val="40"/>
        </w:rPr>
        <w:t xml:space="preserve">ed $4 million (GST inclusive). If the value of the procurement is not known, it should be assumed for the purposes of the PT PCP, that the procurement is valued above $4 million (inc GST), unless it is reasonable to assume otherwise. </w:t>
      </w:r>
    </w:p>
    <w:p w14:paraId="07CE24F6" w14:textId="77777777" w:rsidR="00475745" w:rsidRPr="00C00F9F" w:rsidRDefault="00475745" w:rsidP="00475745">
      <w:pPr>
        <w:keepNext/>
        <w:shd w:val="clear" w:color="auto" w:fill="000000"/>
        <w:rPr>
          <w:b/>
          <w:i/>
          <w:color w:val="FFFFFF"/>
          <w:szCs w:val="40"/>
        </w:rPr>
      </w:pPr>
      <w:ins w:id="1391" w:author="Prabhu, Akshata MS" w:date="2024-08-23T14:31:00Z">
        <w:r w:rsidRPr="00C00F9F">
          <w:rPr>
            <w:b/>
            <w:i/>
            <w:color w:val="FFFFFF"/>
            <w:szCs w:val="40"/>
          </w:rPr>
          <w:t xml:space="preserve"> </w:t>
        </w:r>
      </w:ins>
      <w:r w:rsidRPr="00C00F9F">
        <w:rPr>
          <w:b/>
          <w:i/>
          <w:color w:val="FFFFFF"/>
          <w:szCs w:val="40"/>
        </w:rPr>
        <w:t>It is not mandatory to include the</w:t>
      </w:r>
      <w:r>
        <w:rPr>
          <w:b/>
          <w:i/>
          <w:color w:val="FFFFFF"/>
          <w:szCs w:val="40"/>
        </w:rPr>
        <w:t>se</w:t>
      </w:r>
      <w:r w:rsidRPr="00C00F9F">
        <w:rPr>
          <w:b/>
          <w:i/>
          <w:color w:val="FFFFFF"/>
          <w:szCs w:val="40"/>
        </w:rPr>
        <w:t xml:space="preserve"> clauses if any of the limitations at 2.1 of the </w:t>
      </w:r>
      <w:r>
        <w:rPr>
          <w:b/>
          <w:i/>
          <w:color w:val="FFFFFF"/>
          <w:szCs w:val="40"/>
        </w:rPr>
        <w:t>PT PCP</w:t>
      </w:r>
      <w:r w:rsidRPr="00C00F9F">
        <w:rPr>
          <w:b/>
          <w:i/>
          <w:color w:val="FFFFFF"/>
          <w:szCs w:val="40"/>
        </w:rPr>
        <w:t xml:space="preserve"> apply.</w:t>
      </w:r>
    </w:p>
    <w:p w14:paraId="1AC9B675" w14:textId="77777777" w:rsidR="00AF3F0E" w:rsidRDefault="00DF11D1" w:rsidP="003B1889">
      <w:pPr>
        <w:pStyle w:val="NoteToTenderers-ASDEFCON"/>
        <w:rPr>
          <w:del w:id="1392" w:author="Prabhu, Akshata MS" w:date="2024-08-23T14:31:00Z"/>
        </w:rPr>
      </w:pPr>
      <w:r>
        <w:t>Note to tenderers: The Payment Times Procurement Connected Policy (PT PCP) imposes obligations on large businesses who enter into a contract with the Commonwealth to pay invoices under their new Subcontracts (up to $1 million (inc GST)) within 20 days. Late payments of invoices in scope will incur interest. Further information about the Payment Times Procurement Connected Policy is available from the Department of Treasury at</w:t>
      </w:r>
      <w:del w:id="1393" w:author="Prabhu, Akshata MS" w:date="2024-08-23T14:31:00Z">
        <w:r w:rsidR="00AF3F0E">
          <w:delText>:</w:delText>
        </w:r>
      </w:del>
    </w:p>
    <w:p w14:paraId="47696C0A" w14:textId="77777777" w:rsidR="00AF3F0E" w:rsidRDefault="00EB7A73" w:rsidP="00871DDC">
      <w:pPr>
        <w:pStyle w:val="NoteToTenderersBullets-ASDEFCON"/>
        <w:rPr>
          <w:del w:id="1394" w:author="Prabhu, Akshata MS" w:date="2024-08-23T14:31:00Z"/>
        </w:rPr>
      </w:pPr>
      <w:del w:id="1395" w:author="Prabhu, Akshata MS" w:date="2024-08-23T14:31:00Z">
        <w:r>
          <w:fldChar w:fldCharType="begin"/>
        </w:r>
        <w:r>
          <w:delInstrText xml:space="preserve"> HYPERLINK "https://treasury.gov.au/small-business/payment-times-procurement-c</w:delInstrText>
        </w:r>
        <w:r>
          <w:delInstrText xml:space="preserve">onnected-policy" </w:delInstrText>
        </w:r>
        <w:r>
          <w:fldChar w:fldCharType="separate"/>
        </w:r>
        <w:r w:rsidR="00AF3F0E" w:rsidRPr="004D3A02">
          <w:rPr>
            <w:rStyle w:val="Hyperlink"/>
          </w:rPr>
          <w:delText>https://treasury.gov.au/small-business/payment-times-procurement-connected-policy</w:delText>
        </w:r>
        <w:r>
          <w:rPr>
            <w:rStyle w:val="Hyperlink"/>
          </w:rPr>
          <w:fldChar w:fldCharType="end"/>
        </w:r>
        <w:r w:rsidR="00DF11D1">
          <w:delText xml:space="preserve">. </w:delText>
        </w:r>
      </w:del>
    </w:p>
    <w:p w14:paraId="730DCCBF" w14:textId="77777777" w:rsidR="00DF11D1" w:rsidRDefault="00DF11D1" w:rsidP="00EB7A73">
      <w:pPr>
        <w:pStyle w:val="NoteToTenderers-ASDEFCON"/>
      </w:pPr>
      <w:ins w:id="1396" w:author="Prabhu, Akshata MS" w:date="2024-08-23T14:31:00Z">
        <w:r>
          <w:t xml:space="preserve"> </w:t>
        </w:r>
        <w:r w:rsidRPr="000854E6">
          <w:rPr>
            <w:rStyle w:val="Hyperlink"/>
          </w:rPr>
          <w:t>https://treasury.gov.au/small-business/payment-times-procurement-connected-policy</w:t>
        </w:r>
        <w:r>
          <w:t xml:space="preserve">. </w:t>
        </w:r>
      </w:ins>
      <w:r>
        <w:t xml:space="preserve">The PT PCP complements the Government Supplier Pay on Time or Pay Interest Policy. </w:t>
      </w:r>
    </w:p>
    <w:p w14:paraId="7374A2B6" w14:textId="68952B41" w:rsidR="00DF11D1" w:rsidRDefault="00DF11D1" w:rsidP="00DF11D1">
      <w:pPr>
        <w:pStyle w:val="NoteToTenderers-ASDEFCON"/>
      </w:pPr>
      <w:r>
        <w:t xml:space="preserve">The following clauses will be included in the </w:t>
      </w:r>
      <w:r w:rsidR="009048BA">
        <w:t>COD</w:t>
      </w:r>
      <w:r>
        <w:t xml:space="preserve"> if:</w:t>
      </w:r>
    </w:p>
    <w:p w14:paraId="5C930C89" w14:textId="326284B0" w:rsidR="00DF11D1" w:rsidRDefault="00DF11D1" w:rsidP="00EB7A73">
      <w:pPr>
        <w:pStyle w:val="NoteToTenderers-ASDEFCON"/>
      </w:pPr>
      <w:ins w:id="1397" w:author="Prabhu, Akshata MS" w:date="2024-08-23T14:31:00Z">
        <w:r>
          <w:t>•</w:t>
        </w:r>
        <w:r>
          <w:tab/>
        </w:r>
      </w:ins>
      <w:r>
        <w:t xml:space="preserve">the </w:t>
      </w:r>
      <w:del w:id="1398" w:author="Prabhu, Akshata MS" w:date="2024-08-23T14:31:00Z">
        <w:r w:rsidR="003F7DE4">
          <w:delText>t</w:delText>
        </w:r>
        <w:r>
          <w:delText>enderer</w:delText>
        </w:r>
      </w:del>
      <w:ins w:id="1399" w:author="Prabhu, Akshata MS" w:date="2024-08-23T14:31:00Z">
        <w:r>
          <w:t>Tenderer</w:t>
        </w:r>
      </w:ins>
      <w:r>
        <w:t xml:space="preserve"> is a Reporting Entity as at the date of its tender response; and</w:t>
      </w:r>
    </w:p>
    <w:p w14:paraId="7D9FA6F1" w14:textId="35971FE3" w:rsidR="009048BA" w:rsidRDefault="009048BA" w:rsidP="00EB7A73">
      <w:pPr>
        <w:keepNext/>
        <w:shd w:val="pct15" w:color="auto" w:fill="auto"/>
      </w:pPr>
      <w:ins w:id="1400" w:author="Prabhu, Akshata MS" w:date="2024-08-23T14:31:00Z">
        <w:r w:rsidRPr="00DA2164">
          <w:rPr>
            <w:rFonts w:cs="Arial"/>
            <w:b/>
            <w:i/>
            <w:color w:val="000000"/>
            <w:szCs w:val="20"/>
          </w:rPr>
          <w:t>•</w:t>
        </w:r>
        <w:r w:rsidRPr="00DA2164">
          <w:rPr>
            <w:rFonts w:cs="Arial"/>
            <w:b/>
            <w:i/>
            <w:color w:val="000000"/>
            <w:szCs w:val="20"/>
          </w:rPr>
          <w:tab/>
        </w:r>
      </w:ins>
      <w:r w:rsidRPr="00EB7A73">
        <w:rPr>
          <w:b/>
          <w:i/>
          <w:color w:val="000000"/>
        </w:rPr>
        <w:t>the estimated value all anticipated orders awarded under the standing offer is expected to exceed $4 million (GST inclusive).</w:t>
      </w:r>
    </w:p>
    <w:p w14:paraId="67556B96" w14:textId="77777777" w:rsidR="00DF11D1" w:rsidRPr="00DF11D1" w:rsidRDefault="00DF11D1" w:rsidP="00DF11D1">
      <w:pPr>
        <w:pStyle w:val="COTCOCLV3-ASDEFCON"/>
      </w:pPr>
      <w:bookmarkStart w:id="1401" w:name="_Ref83644952"/>
      <w:bookmarkStart w:id="1402" w:name="_Ref80096083"/>
      <w:r w:rsidRPr="00DF11D1">
        <w:t>The Contractor shall comply with the Payment Times Procurement Connected Policy (PT PCP), including the obligation to provide and comply with a PT PCP Remediation Plan (as defined in the PT PCP) when required to do so by the PT PCP Policy Team.</w:t>
      </w:r>
      <w:bookmarkEnd w:id="1401"/>
    </w:p>
    <w:p w14:paraId="1C2E8534" w14:textId="347B0FBE" w:rsidR="00475745" w:rsidRPr="00FB36F0" w:rsidRDefault="00475745" w:rsidP="00475745">
      <w:pPr>
        <w:pStyle w:val="COTCOCLV3-ASDEFCON"/>
      </w:pPr>
      <w:r w:rsidRPr="00FB36F0">
        <w:t xml:space="preserve">If the </w:t>
      </w:r>
      <w:r>
        <w:t>Contractor</w:t>
      </w:r>
      <w:r w:rsidRPr="00FB36F0">
        <w:t xml:space="preserve"> enters into a PT PCP Subcontract, the </w:t>
      </w:r>
      <w:r>
        <w:t>Contractor shall</w:t>
      </w:r>
      <w:r w:rsidRPr="00FB36F0">
        <w:t xml:space="preserve"> include in that subcontract:</w:t>
      </w:r>
      <w:bookmarkEnd w:id="1402"/>
    </w:p>
    <w:p w14:paraId="3FB8E94B" w14:textId="77777777" w:rsidR="00475745" w:rsidRPr="00FB36F0" w:rsidRDefault="00475745" w:rsidP="00475745">
      <w:pPr>
        <w:pStyle w:val="COTCOCLV4-ASDEFCON"/>
      </w:pPr>
      <w:r w:rsidRPr="00FB36F0">
        <w:t xml:space="preserve">a requirement for the </w:t>
      </w:r>
      <w:r>
        <w:t>Contractor</w:t>
      </w:r>
      <w:r w:rsidRPr="00FB36F0">
        <w:t xml:space="preserve"> to pay the PT PCP Subcontractor:</w:t>
      </w:r>
    </w:p>
    <w:p w14:paraId="33DAAE13" w14:textId="77777777" w:rsidR="00475745" w:rsidRPr="00FB36F0" w:rsidRDefault="00475745" w:rsidP="00475745">
      <w:pPr>
        <w:pStyle w:val="COTCOCLV5-ASDEFCON"/>
      </w:pPr>
      <w:bookmarkStart w:id="1403" w:name="_Ref52997139"/>
      <w:r w:rsidRPr="00FB36F0">
        <w:t xml:space="preserve">within 20 days after the </w:t>
      </w:r>
      <w:r>
        <w:t>a</w:t>
      </w:r>
      <w:r w:rsidRPr="00FB36F0">
        <w:t xml:space="preserve">cknowledgement of the </w:t>
      </w:r>
      <w:r>
        <w:t>s</w:t>
      </w:r>
      <w:r w:rsidRPr="00FB36F0">
        <w:t xml:space="preserve">atisfactory </w:t>
      </w:r>
      <w:r>
        <w:t>d</w:t>
      </w:r>
      <w:r w:rsidRPr="00FB36F0">
        <w:t xml:space="preserve">elivery of the </w:t>
      </w:r>
      <w:r>
        <w:t>g</w:t>
      </w:r>
      <w:r w:rsidRPr="00FB36F0">
        <w:t xml:space="preserve">oods or </w:t>
      </w:r>
      <w:r>
        <w:t>s</w:t>
      </w:r>
      <w:r w:rsidRPr="00FB36F0">
        <w:t>ervices and receipt of a Correctly Rendered Invoic</w:t>
      </w:r>
      <w:r>
        <w:t xml:space="preserve">e </w:t>
      </w:r>
      <w:r w:rsidRPr="001A5872">
        <w:t>provided that this does not affect any other obligation to comply with applicable legislation that provides for a shorter payment period</w:t>
      </w:r>
      <w:r w:rsidRPr="00FB36F0">
        <w:t>; and</w:t>
      </w:r>
      <w:bookmarkEnd w:id="1403"/>
    </w:p>
    <w:p w14:paraId="6754E1D9" w14:textId="1DD01A91" w:rsidR="00475745" w:rsidRPr="00FB36F0" w:rsidRDefault="00475745" w:rsidP="00475745">
      <w:pPr>
        <w:pStyle w:val="COTCOCLV5-ASDEFCON"/>
      </w:pPr>
      <w:bookmarkStart w:id="1404" w:name="_Ref53043442"/>
      <w:bookmarkStart w:id="1405" w:name="_Ref53390681"/>
      <w:bookmarkStart w:id="1406" w:name="_Ref53208738"/>
      <w:r w:rsidRPr="00FB36F0">
        <w:t xml:space="preserve">subject to clause </w:t>
      </w:r>
      <w:r w:rsidRPr="002D53CB">
        <w:fldChar w:fldCharType="begin"/>
      </w:r>
      <w:r w:rsidRPr="002D53CB">
        <w:rPr>
          <w:bCs/>
        </w:rPr>
        <w:instrText xml:space="preserve"> REF _Ref53396737 \w \h </w:instrText>
      </w:r>
      <w:r w:rsidRPr="002D53CB">
        <w:instrText xml:space="preserve"> \* MERGEFORMAT </w:instrText>
      </w:r>
      <w:r w:rsidRPr="002D53CB">
        <w:fldChar w:fldCharType="separate"/>
      </w:r>
      <w:r w:rsidR="00E23E56">
        <w:rPr>
          <w:bCs/>
        </w:rPr>
        <w:t>10.8.9</w:t>
      </w:r>
      <w:r w:rsidRPr="002D53CB">
        <w:fldChar w:fldCharType="end"/>
      </w:r>
      <w:r w:rsidRPr="00FB36F0">
        <w:t xml:space="preserve">, for payments made by the </w:t>
      </w:r>
      <w:r>
        <w:t xml:space="preserve">Contractor </w:t>
      </w:r>
      <w:r w:rsidRPr="00FB36F0">
        <w:t xml:space="preserve">after the payment is due, the unpaid amount plus interest on the unpaid amount calculated in accordance with </w:t>
      </w:r>
      <w:bookmarkEnd w:id="1404"/>
      <w:r w:rsidRPr="00E535AB">
        <w:t xml:space="preserve">the formula for late payments at clause </w:t>
      </w:r>
      <w:r w:rsidRPr="00E535AB">
        <w:fldChar w:fldCharType="begin"/>
      </w:r>
      <w:r w:rsidRPr="00E535AB">
        <w:instrText xml:space="preserve"> REF _Ref228680261 \w \h </w:instrText>
      </w:r>
      <w:r w:rsidR="00E535AB">
        <w:instrText xml:space="preserve"> \* MERGEFORMAT </w:instrText>
      </w:r>
      <w:r w:rsidRPr="00E535AB">
        <w:fldChar w:fldCharType="separate"/>
      </w:r>
      <w:r w:rsidR="00E23E56">
        <w:t>7.7</w:t>
      </w:r>
      <w:r w:rsidRPr="00E535AB">
        <w:fldChar w:fldCharType="end"/>
      </w:r>
      <w:r w:rsidRPr="00FB36F0">
        <w:t>;</w:t>
      </w:r>
      <w:bookmarkEnd w:id="1405"/>
      <w:r w:rsidRPr="00FB36F0">
        <w:t xml:space="preserve"> </w:t>
      </w:r>
    </w:p>
    <w:bookmarkEnd w:id="1406"/>
    <w:p w14:paraId="3E691E98" w14:textId="77777777" w:rsidR="00475745" w:rsidRPr="00FB36F0" w:rsidRDefault="00475745" w:rsidP="00475745">
      <w:pPr>
        <w:pStyle w:val="COTCOCLV4-ASDEFCON"/>
      </w:pPr>
      <w:r w:rsidRPr="00FB36F0">
        <w:t xml:space="preserve">a statement that the PT PCP applies to that subcontract; </w:t>
      </w:r>
    </w:p>
    <w:p w14:paraId="61C7821C" w14:textId="06EECDC8" w:rsidR="00475745" w:rsidRPr="00367514" w:rsidRDefault="00475745" w:rsidP="00475745">
      <w:pPr>
        <w:pStyle w:val="COTCOCLV4-ASDEFCON"/>
      </w:pPr>
      <w:bookmarkStart w:id="1407" w:name="_Ref80096100"/>
      <w:r w:rsidRPr="00FB36F0">
        <w:t xml:space="preserve">a statement that the subcontractor may make a complaint to the </w:t>
      </w:r>
      <w:r>
        <w:t xml:space="preserve">PT PCP </w:t>
      </w:r>
      <w:r w:rsidRPr="00FB36F0">
        <w:t>Policy Team  in accordance with the PT PCP if there has been non</w:t>
      </w:r>
      <w:r>
        <w:noBreakHyphen/>
      </w:r>
      <w:r w:rsidRPr="00FB36F0">
        <w:t xml:space="preserve">compliance with the requirements of this clause </w:t>
      </w:r>
      <w:r>
        <w:fldChar w:fldCharType="begin"/>
      </w:r>
      <w:r>
        <w:instrText xml:space="preserve"> REF _Ref80096083 \w \h </w:instrText>
      </w:r>
      <w:r>
        <w:fldChar w:fldCharType="separate"/>
      </w:r>
      <w:r w:rsidR="00E23E56">
        <w:t>10.8.6</w:t>
      </w:r>
      <w:r>
        <w:fldChar w:fldCharType="end"/>
      </w:r>
      <w:r w:rsidRPr="00367514">
        <w:rPr>
          <w:bCs/>
          <w:iCs/>
        </w:rPr>
        <w:t>;</w:t>
      </w:r>
      <w:r>
        <w:rPr>
          <w:bCs/>
          <w:iCs/>
        </w:rPr>
        <w:t xml:space="preserve"> </w:t>
      </w:r>
      <w:bookmarkEnd w:id="1407"/>
    </w:p>
    <w:p w14:paraId="663B193A" w14:textId="7F18105C" w:rsidR="00D44E2F" w:rsidRDefault="00475745" w:rsidP="00475745">
      <w:pPr>
        <w:pStyle w:val="COTCOCLV4-ASDEFCON"/>
      </w:pPr>
      <w:r>
        <w:t xml:space="preserve">a statement that the Contractor must respond to any complaint of non-compliance made by the subcontractor under clause </w:t>
      </w:r>
      <w:r>
        <w:fldChar w:fldCharType="begin"/>
      </w:r>
      <w:r>
        <w:instrText xml:space="preserve"> REF _Ref80096100 \w \h </w:instrText>
      </w:r>
      <w:r>
        <w:fldChar w:fldCharType="separate"/>
      </w:r>
      <w:r w:rsidR="00E23E56">
        <w:t>10.8.7c</w:t>
      </w:r>
      <w:r>
        <w:fldChar w:fldCharType="end"/>
      </w:r>
      <w:r w:rsidR="00D44E2F">
        <w:t xml:space="preserve">; and </w:t>
      </w:r>
    </w:p>
    <w:p w14:paraId="3DD764A8" w14:textId="130ED4EF" w:rsidR="00475745" w:rsidRPr="00FB36F0" w:rsidRDefault="00D44E2F" w:rsidP="00D44E2F">
      <w:pPr>
        <w:pStyle w:val="COTCOCLV4-ASDEFCON"/>
      </w:pPr>
      <w:r w:rsidRPr="00D44E2F">
        <w:t>a statement that, if requested by the PT PCP Policy Team, the Contractor must complete a questionnaire in the form of Appendix C to the PT PCP</w:t>
      </w:r>
      <w:r w:rsidR="00475745" w:rsidRPr="00FB36F0">
        <w:t>.</w:t>
      </w:r>
    </w:p>
    <w:p w14:paraId="0B3D5DDF" w14:textId="77777777" w:rsidR="00475745" w:rsidRDefault="00475745" w:rsidP="00475745">
      <w:pPr>
        <w:pStyle w:val="COTCOCLV3-ASDEFCON"/>
        <w:rPr>
          <w:szCs w:val="20"/>
        </w:rPr>
      </w:pPr>
      <w:r>
        <w:t>If the Contractor enters into a Reporting Entity Subcontract, the Contractor:</w:t>
      </w:r>
    </w:p>
    <w:p w14:paraId="4C46E983" w14:textId="0889319A" w:rsidR="00475745" w:rsidRDefault="00475745" w:rsidP="00475745">
      <w:pPr>
        <w:pStyle w:val="COTCOCLV4-ASDEFCON"/>
      </w:pPr>
      <w:r>
        <w:t xml:space="preserve">shall include in that subcontract obligations equivalent to those in clause </w:t>
      </w:r>
      <w:del w:id="1408" w:author="Prabhu, Akshata MS" w:date="2024-08-23T14:31:00Z">
        <w:r w:rsidRPr="00D31B31">
          <w:fldChar w:fldCharType="begin"/>
        </w:r>
        <w:r w:rsidRPr="00582CAB">
          <w:delInstrText xml:space="preserve"> REF _Ref80096083 \w \h </w:delInstrText>
        </w:r>
        <w:r w:rsidR="00163207" w:rsidRPr="00871DDC">
          <w:delInstrText xml:space="preserve"> \* MERGEFORMAT </w:delInstrText>
        </w:r>
        <w:r w:rsidRPr="00D31B31">
          <w:fldChar w:fldCharType="separate"/>
        </w:r>
        <w:r w:rsidR="00F266D0">
          <w:delText>10.8.6</w:delText>
        </w:r>
        <w:r w:rsidRPr="00D31B31">
          <w:fldChar w:fldCharType="end"/>
        </w:r>
        <w:r w:rsidRPr="00D31B31">
          <w:delText>; and</w:delText>
        </w:r>
      </w:del>
      <w:ins w:id="1409" w:author="Prabhu, Akshata MS" w:date="2024-08-23T14:31:00Z">
        <w:r>
          <w:fldChar w:fldCharType="begin"/>
        </w:r>
        <w:r>
          <w:instrText xml:space="preserve"> REF _Ref80096083 \w \h </w:instrText>
        </w:r>
        <w:r>
          <w:fldChar w:fldCharType="separate"/>
        </w:r>
        <w:r w:rsidR="00E23E56">
          <w:t>10.8.6</w:t>
        </w:r>
        <w:r>
          <w:fldChar w:fldCharType="end"/>
        </w:r>
        <w:r>
          <w:t>; and</w:t>
        </w:r>
      </w:ins>
      <w:r>
        <w:t xml:space="preserve"> </w:t>
      </w:r>
    </w:p>
    <w:p w14:paraId="57791497" w14:textId="77777777" w:rsidR="00475745" w:rsidRPr="00EB7A73" w:rsidRDefault="00475745" w:rsidP="00475745">
      <w:pPr>
        <w:pStyle w:val="COTCOCLV4-ASDEFCON"/>
        <w:rPr>
          <w:i/>
        </w:rPr>
      </w:pPr>
      <w:bookmarkStart w:id="1410" w:name="_Ref80096184"/>
      <w:r>
        <w:t>use reasonable endeavours to include in that subcontract a requirement that if the Reporting Entity Subcontractor in turn enters into a Reporting Entity Subcontract, then that subcontract will include:</w:t>
      </w:r>
      <w:bookmarkEnd w:id="1410"/>
    </w:p>
    <w:p w14:paraId="5B17C211" w14:textId="1240965F" w:rsidR="00475745" w:rsidRPr="00EB7A73" w:rsidRDefault="00475745" w:rsidP="00475745">
      <w:pPr>
        <w:pStyle w:val="COTCOCLV5-ASDEFCON"/>
        <w:rPr>
          <w:i/>
        </w:rPr>
      </w:pPr>
      <w:r>
        <w:t xml:space="preserve">obligations equivalent to those in clause </w:t>
      </w:r>
      <w:r>
        <w:fldChar w:fldCharType="begin"/>
      </w:r>
      <w:r>
        <w:instrText xml:space="preserve"> REF _Ref80096083 \w \h</w:instrText>
      </w:r>
      <w:del w:id="1411" w:author="Prabhu, Akshata MS" w:date="2024-08-23T14:31:00Z">
        <w:r w:rsidRPr="00582CAB">
          <w:delInstrText xml:space="preserve"> </w:delInstrText>
        </w:r>
        <w:r w:rsidR="00163207" w:rsidRPr="00871DDC">
          <w:delInstrText xml:space="preserve"> \* MERGEFORMAT</w:delInstrText>
        </w:r>
      </w:del>
      <w:r>
        <w:instrText xml:space="preserve"> </w:instrText>
      </w:r>
      <w:r>
        <w:fldChar w:fldCharType="separate"/>
      </w:r>
      <w:r w:rsidR="00E23E56">
        <w:t>10.8.6</w:t>
      </w:r>
      <w:r>
        <w:fldChar w:fldCharType="end"/>
      </w:r>
      <w:r>
        <w:t>; and</w:t>
      </w:r>
    </w:p>
    <w:p w14:paraId="397CDE84" w14:textId="63D792D3" w:rsidR="00475745" w:rsidRPr="00EB7A73" w:rsidRDefault="00475745" w:rsidP="00475745">
      <w:pPr>
        <w:pStyle w:val="COTCOCLV5-ASDEFCON"/>
        <w:rPr>
          <w:i/>
        </w:rPr>
      </w:pPr>
      <w:r>
        <w:t xml:space="preserve">obligations equivalent to this clause </w:t>
      </w:r>
      <w:del w:id="1412" w:author="Prabhu, Akshata MS" w:date="2024-08-23T14:31:00Z">
        <w:r w:rsidRPr="00D31B31">
          <w:fldChar w:fldCharType="begin"/>
        </w:r>
        <w:r w:rsidRPr="00582CAB">
          <w:delInstrText xml:space="preserve"> REF _Ref80096184 \w \h </w:delInstrText>
        </w:r>
        <w:r w:rsidR="00163207" w:rsidRPr="00871DDC">
          <w:delInstrText xml:space="preserve"> \* MERGEFORMAT </w:delInstrText>
        </w:r>
        <w:r w:rsidRPr="00D31B31">
          <w:fldChar w:fldCharType="separate"/>
        </w:r>
        <w:r w:rsidR="00F266D0">
          <w:delText>10.8.8b</w:delText>
        </w:r>
        <w:r w:rsidRPr="00D31B31">
          <w:fldChar w:fldCharType="end"/>
        </w:r>
      </w:del>
      <w:ins w:id="1413" w:author="Prabhu, Akshata MS" w:date="2024-08-23T14:31:00Z">
        <w:r>
          <w:fldChar w:fldCharType="begin"/>
        </w:r>
        <w:r>
          <w:instrText xml:space="preserve"> REF _Ref80096184 \w \h </w:instrText>
        </w:r>
        <w:r>
          <w:fldChar w:fldCharType="separate"/>
        </w:r>
        <w:r w:rsidR="00E23E56">
          <w:t>10.8.8b</w:t>
        </w:r>
        <w:r>
          <w:fldChar w:fldCharType="end"/>
        </w:r>
      </w:ins>
      <w:r>
        <w:t xml:space="preserve"> (such that the obligations in this clause </w:t>
      </w:r>
      <w:del w:id="1414" w:author="Prabhu, Akshata MS" w:date="2024-08-23T14:31:00Z">
        <w:r w:rsidRPr="00D31B31">
          <w:fldChar w:fldCharType="begin"/>
        </w:r>
        <w:r w:rsidRPr="00582CAB">
          <w:delInstrText xml:space="preserve"> REF _Ref80096184 \w \h </w:delInstrText>
        </w:r>
        <w:r w:rsidR="00163207" w:rsidRPr="00871DDC">
          <w:delInstrText xml:space="preserve"> \* MERGEFORMAT </w:delInstrText>
        </w:r>
        <w:r w:rsidRPr="00D31B31">
          <w:fldChar w:fldCharType="separate"/>
        </w:r>
        <w:r w:rsidR="00F266D0">
          <w:delText>10.8.8b</w:delText>
        </w:r>
        <w:r w:rsidRPr="00D31B31">
          <w:fldChar w:fldCharType="end"/>
        </w:r>
      </w:del>
      <w:ins w:id="1415" w:author="Prabhu, Akshata MS" w:date="2024-08-23T14:31:00Z">
        <w:r>
          <w:fldChar w:fldCharType="begin"/>
        </w:r>
        <w:r>
          <w:instrText xml:space="preserve"> REF _Ref80096184 \w \h </w:instrText>
        </w:r>
        <w:r>
          <w:fldChar w:fldCharType="separate"/>
        </w:r>
        <w:r w:rsidR="00E23E56">
          <w:t>10.8.8b</w:t>
        </w:r>
        <w:r>
          <w:fldChar w:fldCharType="end"/>
        </w:r>
      </w:ins>
      <w:r>
        <w:t xml:space="preserve"> are to continue to be flowed down the supply chain to all Reporting Entity Subcontractors). </w:t>
      </w:r>
    </w:p>
    <w:p w14:paraId="06714DB7" w14:textId="7BB93686" w:rsidR="00475745" w:rsidRDefault="00475745" w:rsidP="00475745">
      <w:pPr>
        <w:pStyle w:val="COTCOCLV3-ASDEFCON"/>
        <w:rPr>
          <w:szCs w:val="20"/>
        </w:rPr>
      </w:pPr>
      <w:bookmarkStart w:id="1416" w:name="_Ref83644992"/>
      <w:bookmarkStart w:id="1417" w:name="_Ref53396737"/>
      <w:r>
        <w:t xml:space="preserve">The Contractor is not required to pay interest in accordance with clause </w:t>
      </w:r>
      <w:r>
        <w:fldChar w:fldCharType="begin"/>
      </w:r>
      <w:r>
        <w:instrText xml:space="preserve"> REF _Ref53390681 \w \h </w:instrText>
      </w:r>
      <w:r>
        <w:fldChar w:fldCharType="separate"/>
      </w:r>
      <w:r w:rsidR="00E23E56">
        <w:t>10.8.7a(ii)</w:t>
      </w:r>
      <w:r>
        <w:fldChar w:fldCharType="end"/>
      </w:r>
      <w:r>
        <w:t xml:space="preserve"> if either:</w:t>
      </w:r>
      <w:bookmarkEnd w:id="1416"/>
    </w:p>
    <w:bookmarkEnd w:id="1417"/>
    <w:p w14:paraId="43BF1E34" w14:textId="77777777" w:rsidR="00475745" w:rsidRDefault="00475745" w:rsidP="00475745">
      <w:pPr>
        <w:pStyle w:val="COTCOCLV4-ASDEFCON"/>
      </w:pPr>
      <w:r>
        <w:t xml:space="preserve">the Commonwealth has failed to pay the Contractor in accordance with the timeframes and requirements under this Contract; or </w:t>
      </w:r>
    </w:p>
    <w:p w14:paraId="15F677A0" w14:textId="0B006A5A" w:rsidR="00475745" w:rsidRDefault="00475745" w:rsidP="00475745">
      <w:pPr>
        <w:pStyle w:val="COTCOCLV4-ASDEFCON"/>
      </w:pPr>
      <w:r>
        <w:t xml:space="preserve">the amount of the interest </w:t>
      </w:r>
      <w:r w:rsidRPr="00E535AB">
        <w:t xml:space="preserve">that would otherwise be </w:t>
      </w:r>
      <w:r>
        <w:t xml:space="preserve">payable is less than $100 (inc GST). </w:t>
      </w:r>
    </w:p>
    <w:p w14:paraId="40EA87B0" w14:textId="0BD8C9D1" w:rsidR="00DF11D1" w:rsidRPr="00EB7A73" w:rsidRDefault="00DF11D1" w:rsidP="00DF11D1">
      <w:pPr>
        <w:pStyle w:val="COTCOCLV3-ASDEFCON"/>
        <w:rPr>
          <w:color w:val="auto"/>
        </w:rPr>
      </w:pPr>
      <w:bookmarkStart w:id="1418" w:name="_Ref83131268"/>
      <w:r w:rsidRPr="00EB7A73">
        <w:rPr>
          <w:color w:val="auto"/>
        </w:rPr>
        <w:t xml:space="preserve">The Contractor agrees that if it is the subject of a complaint in relation to its compliance with clauses </w:t>
      </w:r>
      <w:r w:rsidRPr="00EB7A73">
        <w:rPr>
          <w:color w:val="auto"/>
        </w:rPr>
        <w:fldChar w:fldCharType="begin"/>
      </w:r>
      <w:r w:rsidRPr="00EB7A73">
        <w:rPr>
          <w:color w:val="auto"/>
        </w:rPr>
        <w:instrText xml:space="preserve"> REF _Ref83644952 \r \h </w:instrText>
      </w:r>
      <w:r w:rsidRPr="00EB7A73">
        <w:rPr>
          <w:color w:val="auto"/>
        </w:rPr>
      </w:r>
      <w:r w:rsidRPr="00EB7A73">
        <w:rPr>
          <w:color w:val="auto"/>
        </w:rPr>
        <w:fldChar w:fldCharType="separate"/>
      </w:r>
      <w:r w:rsidR="00E23E56" w:rsidRPr="00EB7A73">
        <w:rPr>
          <w:color w:val="auto"/>
        </w:rPr>
        <w:t>10.8.6</w:t>
      </w:r>
      <w:r w:rsidRPr="00EB7A73">
        <w:rPr>
          <w:color w:val="auto"/>
        </w:rPr>
        <w:fldChar w:fldCharType="end"/>
      </w:r>
      <w:r w:rsidRPr="00EB7A73">
        <w:rPr>
          <w:color w:val="auto"/>
        </w:rPr>
        <w:t xml:space="preserve"> to </w:t>
      </w:r>
      <w:r w:rsidRPr="00EB7A73">
        <w:rPr>
          <w:color w:val="auto"/>
        </w:rPr>
        <w:fldChar w:fldCharType="begin"/>
      </w:r>
      <w:r w:rsidRPr="00EB7A73">
        <w:rPr>
          <w:color w:val="auto"/>
        </w:rPr>
        <w:instrText xml:space="preserve"> REF _Ref83644992 \r \h </w:instrText>
      </w:r>
      <w:r w:rsidRPr="00EB7A73">
        <w:rPr>
          <w:color w:val="auto"/>
        </w:rPr>
      </w:r>
      <w:r w:rsidRPr="00EB7A73">
        <w:rPr>
          <w:color w:val="auto"/>
        </w:rPr>
        <w:fldChar w:fldCharType="separate"/>
      </w:r>
      <w:r w:rsidR="00E23E56" w:rsidRPr="00EB7A73">
        <w:rPr>
          <w:color w:val="auto"/>
        </w:rPr>
        <w:t>10.8.9</w:t>
      </w:r>
      <w:r w:rsidRPr="00EB7A73">
        <w:rPr>
          <w:color w:val="auto"/>
        </w:rPr>
        <w:fldChar w:fldCharType="end"/>
      </w:r>
      <w:r w:rsidRPr="00EB7A73">
        <w:rPr>
          <w:color w:val="auto"/>
        </w:rPr>
        <w:t>, or the associated payment provisions of a PT PCP Subcontract, the Contractor shall:</w:t>
      </w:r>
      <w:bookmarkEnd w:id="1418"/>
      <w:r w:rsidRPr="00EB7A73">
        <w:rPr>
          <w:color w:val="auto"/>
        </w:rPr>
        <w:t xml:space="preserve"> </w:t>
      </w:r>
    </w:p>
    <w:p w14:paraId="00644CB9" w14:textId="77777777" w:rsidR="00DF11D1" w:rsidRPr="00EB7A73" w:rsidRDefault="00DF11D1" w:rsidP="00DF11D1">
      <w:pPr>
        <w:pStyle w:val="COTCOCLV4-ASDEFCON"/>
        <w:rPr>
          <w:color w:val="auto"/>
        </w:rPr>
      </w:pPr>
      <w:r w:rsidRPr="00EB7A73">
        <w:rPr>
          <w:color w:val="auto"/>
        </w:rPr>
        <w:t xml:space="preserve">not take any prejudicial action against the complainant due to the complaint or any investigation or inquiry in relation to the complaint; and </w:t>
      </w:r>
    </w:p>
    <w:p w14:paraId="29FCC8A7" w14:textId="22E00A42" w:rsidR="00DF11D1" w:rsidRPr="00776825" w:rsidRDefault="00DF11D1">
      <w:pPr>
        <w:pStyle w:val="COTCOCLV4-ASDEFCON"/>
      </w:pPr>
      <w:bookmarkStart w:id="1419" w:name="_Ref80010169"/>
      <w:r w:rsidRPr="00C61E8E">
        <w:t>cooperate in good faith with the PT PCP Policy Team in connection with any investigation or inquiry and any attempt to resolve the complaint.</w:t>
      </w:r>
      <w:bookmarkEnd w:id="1419"/>
    </w:p>
    <w:p w14:paraId="7825EC73" w14:textId="77777777" w:rsidR="00390176" w:rsidRPr="00253DEF" w:rsidRDefault="00390176" w:rsidP="006D1CBC">
      <w:pPr>
        <w:pStyle w:val="COTCOCLV2-ASDEFCON"/>
      </w:pPr>
      <w:bookmarkStart w:id="1420" w:name="_Toc96403591"/>
      <w:bookmarkStart w:id="1421" w:name="_Ref97091671"/>
      <w:bookmarkStart w:id="1422" w:name="_Ref97091698"/>
      <w:bookmarkStart w:id="1423" w:name="_Ref111008357"/>
      <w:bookmarkStart w:id="1424" w:name="_Toc229471777"/>
      <w:bookmarkStart w:id="1425" w:name="_Ref404157030"/>
      <w:bookmarkStart w:id="1426" w:name="_Ref434927643"/>
      <w:bookmarkStart w:id="1427" w:name="_Ref434927677"/>
      <w:bookmarkStart w:id="1428" w:name="_Ref436302560"/>
      <w:bookmarkStart w:id="1429" w:name="_Toc480532023"/>
      <w:bookmarkStart w:id="1430" w:name="_Toc505695157"/>
      <w:bookmarkStart w:id="1431" w:name="_Toc506111923"/>
      <w:bookmarkStart w:id="1432" w:name="_Toc175216199"/>
      <w:bookmarkStart w:id="1433" w:name="_Toc153354162"/>
      <w:r w:rsidRPr="00253DEF">
        <w:t>Defence Security (Core)</w:t>
      </w:r>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253DEF">
        <w:t xml:space="preserve">  </w:t>
      </w:r>
    </w:p>
    <w:p w14:paraId="61ECEC10" w14:textId="77777777" w:rsidR="00462DFF" w:rsidRDefault="00462DFF" w:rsidP="002D5A5C">
      <w:pPr>
        <w:pStyle w:val="NoteToDrafters-ASDEFCON"/>
      </w:pPr>
      <w:r>
        <w:t>Note to drafters:  Where the procurement involves weapons or explosive ordnance, drafters must obtain the DS</w:t>
      </w:r>
      <w:r w:rsidR="00325C2F">
        <w:t>VS</w:t>
      </w:r>
      <w:r>
        <w:t>’s approval for the security-related aspects of the request documentation prior to release.</w:t>
      </w:r>
    </w:p>
    <w:p w14:paraId="59291E6B" w14:textId="77777777" w:rsidR="00390176" w:rsidRPr="00253DEF" w:rsidRDefault="00390176" w:rsidP="002D5A5C">
      <w:pPr>
        <w:pStyle w:val="COTCOCLV3-ASDEFCON"/>
      </w:pPr>
      <w:r w:rsidRPr="00253DEF">
        <w:t xml:space="preserve">If the Contractor requires access to any Commonwealth </w:t>
      </w:r>
      <w:r w:rsidR="00B1506D">
        <w:t>Premises</w:t>
      </w:r>
      <w:r w:rsidRPr="00253DEF">
        <w:t xml:space="preserve"> under the control or responsibility of Defence, the Contractor shall:</w:t>
      </w:r>
    </w:p>
    <w:p w14:paraId="1980CB56" w14:textId="77777777" w:rsidR="00390176" w:rsidRPr="00253DEF" w:rsidRDefault="00390176" w:rsidP="002D5A5C">
      <w:pPr>
        <w:pStyle w:val="COTCOCLV4-ASDEFCON"/>
      </w:pPr>
      <w:r w:rsidRPr="00253DEF">
        <w:t>comply with any security requirements</w:t>
      </w:r>
      <w:r w:rsidR="00BB371D">
        <w:t xml:space="preserve"> (including those contained in the </w:t>
      </w:r>
      <w:r w:rsidR="009D7154">
        <w:t>DSPF</w:t>
      </w:r>
      <w:r w:rsidR="00BB371D">
        <w:t>)</w:t>
      </w:r>
      <w:r w:rsidRPr="00253DEF">
        <w:t xml:space="preserve"> notified to the Contractor by the Commonwealth Representative from time to time; and</w:t>
      </w:r>
    </w:p>
    <w:p w14:paraId="7D055B42" w14:textId="77777777" w:rsidR="00390176" w:rsidRPr="00253DEF" w:rsidRDefault="00390176" w:rsidP="002D5A5C">
      <w:pPr>
        <w:pStyle w:val="COTCOCLV4-ASDEFCON"/>
      </w:pPr>
      <w:r w:rsidRPr="00253DEF">
        <w:t xml:space="preserve">ensure that </w:t>
      </w:r>
      <w:r w:rsidR="00E21D2A">
        <w:t>Contractor Personnel</w:t>
      </w:r>
      <w:r w:rsidR="00624BEE">
        <w:t>,</w:t>
      </w:r>
      <w:r w:rsidRPr="00253DEF">
        <w:t xml:space="preserve"> Subcontractors</w:t>
      </w:r>
      <w:r w:rsidR="00624BEE">
        <w:t xml:space="preserve"> and Subcontractor Personnel</w:t>
      </w:r>
      <w:r w:rsidRPr="00253DEF">
        <w:t xml:space="preserve"> are aware of </w:t>
      </w:r>
      <w:r w:rsidR="00623273">
        <w:t xml:space="preserve">and comply with </w:t>
      </w:r>
      <w:r w:rsidRPr="00253DEF">
        <w:t>the Commonwealth's security requirements.</w:t>
      </w:r>
    </w:p>
    <w:p w14:paraId="518AFBF2" w14:textId="77777777" w:rsidR="00390176" w:rsidRPr="00253DEF" w:rsidRDefault="00390176" w:rsidP="002D5A5C">
      <w:pPr>
        <w:pStyle w:val="COTCOCLV3-ASDEFCON"/>
      </w:pPr>
      <w:r w:rsidRPr="00253DEF">
        <w:t>The Contractor shall:</w:t>
      </w:r>
    </w:p>
    <w:p w14:paraId="5BF04E40" w14:textId="77777777" w:rsidR="00390176" w:rsidRPr="00253DEF" w:rsidRDefault="00390176" w:rsidP="002D5A5C">
      <w:pPr>
        <w:pStyle w:val="COTCOCLV4-ASDEFCON"/>
      </w:pPr>
      <w:r w:rsidRPr="00253DEF">
        <w:t xml:space="preserve">ensure that </w:t>
      </w:r>
      <w:r w:rsidR="00182861">
        <w:t>Contractor</w:t>
      </w:r>
      <w:r w:rsidRPr="00253DEF">
        <w:t xml:space="preserve"> </w:t>
      </w:r>
      <w:r w:rsidR="00E21D2A">
        <w:t>Personnel</w:t>
      </w:r>
      <w:r w:rsidR="00624BEE">
        <w:t>,</w:t>
      </w:r>
      <w:r w:rsidRPr="00253DEF">
        <w:t xml:space="preserve"> Subcontractors </w:t>
      </w:r>
      <w:r w:rsidR="00624BEE">
        <w:t>and Subcontractor Personnel</w:t>
      </w:r>
      <w:r w:rsidR="00624BEE" w:rsidRPr="00253DEF">
        <w:t xml:space="preserve"> </w:t>
      </w:r>
      <w:r w:rsidR="00E6216D">
        <w:t xml:space="preserve">undertake </w:t>
      </w:r>
      <w:r w:rsidRPr="00253DEF">
        <w:t>any security checks</w:t>
      </w:r>
      <w:r w:rsidR="00E6216D">
        <w:t>,</w:t>
      </w:r>
      <w:r w:rsidRPr="00253DEF">
        <w:t xml:space="preserve"> clearances </w:t>
      </w:r>
      <w:r w:rsidR="00E6216D">
        <w:t xml:space="preserve">or accreditations </w:t>
      </w:r>
      <w:r w:rsidRPr="00253DEF">
        <w:t>as required by the Commonwealth;</w:t>
      </w:r>
    </w:p>
    <w:p w14:paraId="2CF6D733" w14:textId="77777777" w:rsidR="00390176" w:rsidRPr="00253DEF" w:rsidRDefault="00182861" w:rsidP="002D5A5C">
      <w:pPr>
        <w:pStyle w:val="COTCOCLV4-ASDEFCON"/>
      </w:pPr>
      <w:r>
        <w:t xml:space="preserve">promptly </w:t>
      </w:r>
      <w:r w:rsidR="00390176" w:rsidRPr="00253DEF">
        <w:t xml:space="preserve">notify the Commonwealth </w:t>
      </w:r>
      <w:r w:rsidR="005D17F4">
        <w:t xml:space="preserve">Representative </w:t>
      </w:r>
      <w:r w:rsidR="00390176" w:rsidRPr="00253DEF">
        <w:t>of any changes to circumstances which may affect the Contractor's capacity to provide the Supplies in accordance with the Commonwealth's security requirements; and</w:t>
      </w:r>
    </w:p>
    <w:p w14:paraId="14AA933A" w14:textId="77777777" w:rsidR="00390176" w:rsidRDefault="00390176" w:rsidP="002D5A5C">
      <w:pPr>
        <w:pStyle w:val="COTCOCLV4-ASDEFCON"/>
      </w:pPr>
      <w:r w:rsidRPr="00253DEF">
        <w:t xml:space="preserve">provide a written undertaking in respect of security or access to the Commonwealth </w:t>
      </w:r>
      <w:r w:rsidR="005D17F4">
        <w:t>Premises</w:t>
      </w:r>
      <w:r w:rsidRPr="00253DEF">
        <w:t xml:space="preserve"> in the form required by the Commonwealth.</w:t>
      </w:r>
    </w:p>
    <w:p w14:paraId="17A90DA6" w14:textId="77777777" w:rsidR="003A0809" w:rsidRDefault="003A0809" w:rsidP="003A0809">
      <w:pPr>
        <w:pStyle w:val="NoteToDrafters-ASDEFCON"/>
        <w:rPr>
          <w:rFonts w:cs="Arial"/>
          <w:color w:val="FFFFFF" w:themeColor="background1"/>
        </w:rPr>
      </w:pPr>
      <w:r>
        <w:t xml:space="preserve">Note to drafters:  For further information on personnel security clearances and types of accreditation, refer to Principles 23, 40 and 73 of the DSPF.  Facility accreditations will be required for certain Business </w:t>
      </w:r>
      <w:r w:rsidRPr="007836E8">
        <w:rPr>
          <w:color w:val="FFFFFF" w:themeColor="background1"/>
        </w:rPr>
        <w:t xml:space="preserve">Impact Levels.  For information on </w:t>
      </w:r>
      <w:ins w:id="1434" w:author="Prabhu, Akshata MS" w:date="2024-08-23T14:31:00Z">
        <w:r w:rsidRPr="007836E8">
          <w:rPr>
            <w:color w:val="FFFFFF" w:themeColor="background1"/>
          </w:rPr>
          <w:t xml:space="preserve">the types of </w:t>
        </w:r>
      </w:ins>
      <w:r w:rsidRPr="007836E8">
        <w:rPr>
          <w:color w:val="FFFFFF" w:themeColor="background1"/>
        </w:rPr>
        <w:t xml:space="preserve">Business Impact Levels </w:t>
      </w:r>
      <w:ins w:id="1435" w:author="Prabhu, Akshata MS" w:date="2024-08-23T14:31:00Z">
        <w:r w:rsidRPr="007836E8">
          <w:rPr>
            <w:color w:val="FFFFFF" w:themeColor="background1"/>
          </w:rPr>
          <w:t xml:space="preserve">and required accreditations, </w:t>
        </w:r>
      </w:ins>
      <w:r w:rsidRPr="007836E8">
        <w:rPr>
          <w:color w:val="FFFFFF" w:themeColor="background1"/>
        </w:rPr>
        <w:t>refer to</w:t>
      </w:r>
      <w:ins w:id="1436" w:author="Prabhu, Akshata MS" w:date="2024-08-23T14:31:00Z">
        <w:r w:rsidRPr="007836E8">
          <w:rPr>
            <w:color w:val="FFFFFF" w:themeColor="background1"/>
          </w:rPr>
          <w:t xml:space="preserve"> </w:t>
        </w:r>
        <w:r w:rsidRPr="007836E8">
          <w:rPr>
            <w:rFonts w:cs="Arial"/>
            <w:color w:val="FFFFFF" w:themeColor="background1"/>
          </w:rPr>
          <w:t>the Australian Government’s Protective Security Principles Framework at</w:t>
        </w:r>
      </w:ins>
      <w:r w:rsidRPr="007836E8">
        <w:rPr>
          <w:rFonts w:cs="Arial"/>
          <w:color w:val="FFFFFF" w:themeColor="background1"/>
        </w:rPr>
        <w:t>:</w:t>
      </w:r>
    </w:p>
    <w:p w14:paraId="6028A6FB" w14:textId="77777777" w:rsidR="005F2FEE" w:rsidRDefault="005F2FEE" w:rsidP="00871DDC">
      <w:pPr>
        <w:pStyle w:val="NoteToDraftersBullets-ASDEFCON"/>
        <w:rPr>
          <w:del w:id="1437" w:author="Prabhu, Akshata MS" w:date="2024-08-23T14:31:00Z"/>
        </w:rPr>
      </w:pPr>
      <w:del w:id="1438" w:author="Prabhu, Akshata MS" w:date="2024-08-23T14:31:00Z">
        <w:r w:rsidRPr="00871DDC">
          <w:delText>http://drnet/eig/Defence-Security/Security-Risk-Management/Pages/BIL.aspx</w:delText>
        </w:r>
        <w:r>
          <w:delText xml:space="preserve"> </w:delText>
        </w:r>
      </w:del>
    </w:p>
    <w:p w14:paraId="4B7D4A75" w14:textId="05D3B789" w:rsidR="003A0809" w:rsidRDefault="00EB7A73" w:rsidP="003A0809">
      <w:pPr>
        <w:pStyle w:val="NoteToDrafters-ASDEFCON"/>
        <w:rPr>
          <w:ins w:id="1439" w:author="Prabhu, Akshata MS" w:date="2024-08-23T14:31:00Z"/>
        </w:rPr>
      </w:pPr>
      <w:ins w:id="1440" w:author="Prabhu, Akshata MS" w:date="2024-08-23T14:31:00Z">
        <w:r>
          <w:fldChar w:fldCharType="begin"/>
        </w:r>
        <w:r>
          <w:instrText xml:space="preserve"> HYPERLINK "https://www.protectivesecurity.gov.au/physical/physical-security-entity-resources/Pages/default.aspx" </w:instrText>
        </w:r>
        <w:r>
          <w:fldChar w:fldCharType="separate"/>
        </w:r>
        <w:r w:rsidR="003A0809">
          <w:rPr>
            <w:rStyle w:val="Hyperlink"/>
          </w:rPr>
          <w:t>https://www.protectivesecurity.gov.au/physical/physical-security-entity-resources/Pages/default.aspx</w:t>
        </w:r>
        <w:r>
          <w:rPr>
            <w:rStyle w:val="Hyperlink"/>
          </w:rPr>
          <w:fldChar w:fldCharType="end"/>
        </w:r>
      </w:ins>
    </w:p>
    <w:p w14:paraId="209E4A57" w14:textId="77777777" w:rsidR="003A0809" w:rsidRDefault="003A0809" w:rsidP="003A0809">
      <w:pPr>
        <w:pStyle w:val="NoteToDrafters-ASDEFCON"/>
      </w:pPr>
      <w:r>
        <w:t>or contact the relevant Regional DSVS Office.</w:t>
      </w:r>
    </w:p>
    <w:p w14:paraId="7396AB4B" w14:textId="77777777" w:rsidR="003A0809" w:rsidRDefault="003A0809" w:rsidP="003A0809">
      <w:pPr>
        <w:pStyle w:val="NoteToDrafters-ASDEFCON"/>
      </w:pPr>
      <w:r>
        <w:t>Where the procurement involves complex security arrangements or a range of personnel security clearances, details should be set out in the Security Classification and Categorisation Guide at Attachment J.  In this event, reference to that attachment should be made in the relevant section of the Details Schedule.</w:t>
      </w:r>
    </w:p>
    <w:p w14:paraId="76364538" w14:textId="77777777" w:rsidR="003A0809" w:rsidRDefault="003A0809" w:rsidP="003A0809">
      <w:pPr>
        <w:pStyle w:val="NoteToTenderers-ASDEFCON"/>
        <w:rPr>
          <w:rFonts w:cs="Arial"/>
        </w:rPr>
      </w:pPr>
      <w:r>
        <w:t xml:space="preserve">Note to tenderers:  </w:t>
      </w:r>
      <w:r w:rsidRPr="00621DC9">
        <w:t xml:space="preserve">For information on security classification, and required facility accreditations refer to </w:t>
      </w:r>
      <w:r w:rsidRPr="005E570F">
        <w:t>the Security Classification and Categorisation Guide (SCCG) at Attachment J (if applicable),</w:t>
      </w:r>
      <w:r>
        <w:t xml:space="preserve"> </w:t>
      </w:r>
      <w:r w:rsidRPr="00621DC9">
        <w:rPr>
          <w:rFonts w:cs="Arial"/>
        </w:rPr>
        <w:t xml:space="preserve">Principle 73 </w:t>
      </w:r>
      <w:r w:rsidRPr="00621DC9">
        <w:t xml:space="preserve">and Principle 10 </w:t>
      </w:r>
      <w:r w:rsidRPr="00621DC9">
        <w:rPr>
          <w:rFonts w:cs="Arial"/>
        </w:rPr>
        <w:t>of the DSPF, and the Australian Government’s Protective Security Principles Framework at:</w:t>
      </w:r>
    </w:p>
    <w:p w14:paraId="129ACE77" w14:textId="77777777" w:rsidR="003A0809" w:rsidRDefault="00EB7A73" w:rsidP="00871DDC">
      <w:pPr>
        <w:pStyle w:val="NoteToTenderersBullets-ASDEFCON"/>
        <w:rPr>
          <w:del w:id="1441" w:author="Prabhu, Akshata MS" w:date="2024-08-23T14:31:00Z"/>
        </w:rPr>
      </w:pPr>
      <w:del w:id="1442" w:author="Prabhu, Akshata MS" w:date="2024-08-23T14:31:00Z">
        <w:r>
          <w:fldChar w:fldCharType="begin"/>
        </w:r>
        <w:r>
          <w:delInstrText xml:space="preserve"> HYPERLINK "https://www.protectivesecurity.gov.au/policies" </w:delInstrText>
        </w:r>
        <w:r>
          <w:fldChar w:fldCharType="separate"/>
        </w:r>
        <w:r w:rsidR="00F266D0" w:rsidRPr="00B443BE">
          <w:rPr>
            <w:rStyle w:val="Hyperlink"/>
          </w:rPr>
          <w:delText>https://www.protectivesecurity.gov.au/policies</w:delText>
        </w:r>
        <w:r>
          <w:rPr>
            <w:rStyle w:val="Hyperlink"/>
          </w:rPr>
          <w:fldChar w:fldCharType="end"/>
        </w:r>
        <w:r w:rsidR="003A0809">
          <w:delText>.</w:delText>
        </w:r>
      </w:del>
    </w:p>
    <w:p w14:paraId="1B0A619E" w14:textId="2634BF17" w:rsidR="003A0809" w:rsidRDefault="00EB7A73" w:rsidP="003A0809">
      <w:pPr>
        <w:pStyle w:val="NoteToTenderers-ASDEFCON"/>
        <w:rPr>
          <w:ins w:id="1443" w:author="Prabhu, Akshata MS" w:date="2024-08-23T14:31:00Z"/>
        </w:rPr>
      </w:pPr>
      <w:ins w:id="1444" w:author="Prabhu, Akshata MS" w:date="2024-08-23T14:31:00Z">
        <w:r>
          <w:fldChar w:fldCharType="begin"/>
        </w:r>
        <w:r>
          <w:instrText xml:space="preserve"> HYPERLINK "https://www.protectivesecurity.gov.au/physical/physical-security-entity-</w:instrText>
        </w:r>
        <w:r>
          <w:instrText xml:space="preserve">resources/Pages/default.aspx" </w:instrText>
        </w:r>
        <w:r>
          <w:fldChar w:fldCharType="separate"/>
        </w:r>
        <w:r w:rsidR="003A0809">
          <w:rPr>
            <w:rStyle w:val="Hyperlink"/>
          </w:rPr>
          <w:t>https://www.protectivesecurity.gov.au/physical/physical-security-entity-resources/Pages/default.aspx</w:t>
        </w:r>
        <w:r>
          <w:rPr>
            <w:rStyle w:val="Hyperlink"/>
          </w:rPr>
          <w:fldChar w:fldCharType="end"/>
        </w:r>
        <w:r w:rsidR="003A0809">
          <w:t>.</w:t>
        </w:r>
      </w:ins>
    </w:p>
    <w:p w14:paraId="784FB001" w14:textId="10C67B3F" w:rsidR="003A0809" w:rsidRDefault="003A0809" w:rsidP="003A0809">
      <w:pPr>
        <w:pStyle w:val="COTCOCLV3-ASDEFCON"/>
      </w:pPr>
      <w:bookmarkStart w:id="1445" w:name="_Ref127198881"/>
      <w:bookmarkStart w:id="1446" w:name="_Ref143519789"/>
      <w:r>
        <w:t xml:space="preserve">The security classification of the information and assets accessible to the Contractor and work </w:t>
      </w:r>
      <w:r w:rsidRPr="00C34E9A">
        <w:t>to</w:t>
      </w:r>
      <w:r>
        <w:t xml:space="preserve"> be performed under the </w:t>
      </w:r>
      <w:r w:rsidR="00E56B06">
        <w:t>Deed</w:t>
      </w:r>
      <w:r>
        <w:t xml:space="preserve"> will be up to and including the level specified in the Details Schedule.  The Contractor shall:</w:t>
      </w:r>
      <w:bookmarkEnd w:id="1445"/>
      <w:bookmarkEnd w:id="1446"/>
    </w:p>
    <w:p w14:paraId="24200CC1" w14:textId="77777777" w:rsidR="003A0809" w:rsidRDefault="003A0809" w:rsidP="003A0809">
      <w:pPr>
        <w:pStyle w:val="COTCOCLV4-ASDEFCON"/>
      </w:pPr>
      <w:r>
        <w:t xml:space="preserve">comply with the classification and protection of official information requirements of </w:t>
      </w:r>
      <w:r w:rsidRPr="00621DC9">
        <w:rPr>
          <w:rFonts w:cs="Arial"/>
          <w:color w:val="auto"/>
        </w:rPr>
        <w:t xml:space="preserve">Principle </w:t>
      </w:r>
      <w:r w:rsidRPr="00621DC9">
        <w:rPr>
          <w:color w:val="auto"/>
        </w:rPr>
        <w:t>10 of the</w:t>
      </w:r>
      <w:r w:rsidRPr="00621DC9">
        <w:rPr>
          <w:rFonts w:cs="Arial"/>
          <w:color w:val="auto"/>
        </w:rPr>
        <w:t xml:space="preserve"> DSPF</w:t>
      </w:r>
      <w:r>
        <w:t>; and</w:t>
      </w:r>
    </w:p>
    <w:p w14:paraId="7C95FB49" w14:textId="77777777" w:rsidR="003A0809" w:rsidRDefault="003A0809" w:rsidP="003A0809">
      <w:pPr>
        <w:pStyle w:val="COTCOCLV4-ASDEFCON"/>
      </w:pPr>
      <w:bookmarkStart w:id="1447" w:name="_Ref97551620"/>
      <w:r>
        <w:t xml:space="preserve">ensure that all required personnel (if any) possess a personnel security clearance at the level specified in the Details Schedule, and comply with the requirements and procedures of </w:t>
      </w:r>
      <w:r w:rsidRPr="00621DC9">
        <w:rPr>
          <w:rFonts w:cs="Arial"/>
          <w:color w:val="000000" w:themeColor="text1"/>
        </w:rPr>
        <w:t>Principle 40 of the DSPF</w:t>
      </w:r>
      <w:r>
        <w:t>.</w:t>
      </w:r>
      <w:bookmarkEnd w:id="1447"/>
    </w:p>
    <w:p w14:paraId="20D6220C" w14:textId="77777777" w:rsidR="003A0809" w:rsidRPr="005E570F" w:rsidRDefault="003A0809" w:rsidP="00EB7A73">
      <w:pPr>
        <w:pStyle w:val="NoteToDrafters-ASDEFCON"/>
        <w:keepNext w:val="0"/>
      </w:pPr>
      <w:r w:rsidRPr="005E570F">
        <w:t>Note to drafters:  DISP membership in accordance with Control 16.1 of the DSPF is required in various circumstances, including but not limited to where:</w:t>
      </w:r>
    </w:p>
    <w:p w14:paraId="51E4EA05" w14:textId="77777777" w:rsidR="003A0809" w:rsidRPr="005E570F" w:rsidRDefault="003A0809" w:rsidP="00EB7A73">
      <w:pPr>
        <w:pStyle w:val="NoteToDrafters-ASDEFCON"/>
        <w:keepNext w:val="0"/>
      </w:pPr>
      <w:r w:rsidRPr="005E570F">
        <w:t>•</w:t>
      </w:r>
      <w:r w:rsidRPr="005E570F">
        <w:tab/>
        <w:t xml:space="preserve">a contractor is working on classified information or assets, storing or transporting Defence weapons or explosive ordnance, providing security services for Defence bases and facilities; </w:t>
      </w:r>
    </w:p>
    <w:p w14:paraId="55F29C7B" w14:textId="77777777" w:rsidR="003A0809" w:rsidRPr="005E570F" w:rsidRDefault="003A0809" w:rsidP="00EB7A73">
      <w:pPr>
        <w:pStyle w:val="NoteToDrafters-ASDEFCON"/>
        <w:keepNext w:val="0"/>
      </w:pPr>
      <w:r w:rsidRPr="005E570F">
        <w:t>•</w:t>
      </w:r>
      <w:r w:rsidRPr="005E570F">
        <w:tab/>
        <w:t xml:space="preserve">the procurement involves weapons or explosive ordnance; or </w:t>
      </w:r>
    </w:p>
    <w:p w14:paraId="5769EC48" w14:textId="77777777" w:rsidR="003A0809" w:rsidRPr="005E570F" w:rsidRDefault="003A0809" w:rsidP="00EB7A73">
      <w:pPr>
        <w:pStyle w:val="NoteToDrafters-ASDEFCON"/>
        <w:keepNext w:val="0"/>
      </w:pPr>
      <w:r w:rsidRPr="005E570F">
        <w:t>•</w:t>
      </w:r>
      <w:r w:rsidRPr="005E570F">
        <w:tab/>
        <w:t>as a result of a Defence business requirement</w:t>
      </w:r>
      <w:r>
        <w:t>.</w:t>
      </w:r>
      <w:r w:rsidRPr="005E570F">
        <w:t xml:space="preserve">.  </w:t>
      </w:r>
    </w:p>
    <w:p w14:paraId="159A5895" w14:textId="77777777" w:rsidR="003A0809" w:rsidRDefault="003A0809" w:rsidP="003A0809">
      <w:pPr>
        <w:pStyle w:val="NoteToDrafters-ASDEFCON"/>
      </w:pPr>
      <w:r>
        <w:t>For further assistance and guidance in relation to determining whether DISP membership is required, refer to DISP Factsheet here:</w:t>
      </w:r>
    </w:p>
    <w:p w14:paraId="57EF788E" w14:textId="77777777" w:rsidR="003A0809" w:rsidRDefault="00B34266" w:rsidP="00871DDC">
      <w:pPr>
        <w:pStyle w:val="NoteToDraftersBullets-ASDEFCON"/>
        <w:rPr>
          <w:del w:id="1448" w:author="Prabhu, Akshata MS" w:date="2024-08-23T14:31:00Z"/>
        </w:rPr>
      </w:pPr>
      <w:del w:id="1449" w:author="Prabhu, Akshata MS" w:date="2024-08-23T14:31:00Z">
        <w:r w:rsidRPr="00B34266">
          <w:delText>http://ibss/PublishedWebsite/LatestFinal/836F0CF2-84F0-43C2-8A34-6D34BD246B0D/Item/EBDAF9B0-2B07-45D4-BC51-67963BAA2394</w:delText>
        </w:r>
      </w:del>
    </w:p>
    <w:p w14:paraId="5D44F81C" w14:textId="148AF6AB" w:rsidR="003A0809" w:rsidRDefault="00EB7A73" w:rsidP="003A0809">
      <w:pPr>
        <w:pStyle w:val="NoteToDrafters-ASDEFCON"/>
        <w:rPr>
          <w:ins w:id="1450" w:author="Prabhu, Akshata MS" w:date="2024-08-23T14:31:00Z"/>
        </w:rPr>
      </w:pPr>
      <w:ins w:id="1451" w:author="Prabhu, Akshata MS" w:date="2024-08-23T14:31:00Z">
        <w:r>
          <w:fldChar w:fldCharType="begin"/>
        </w:r>
        <w:r>
          <w:instrText xml:space="preserve"> HYPER</w:instrText>
        </w:r>
        <w:r>
          <w:instrText xml:space="preserve">LINK "http://drnet/casg/commercial/CommercialPolicyFramework/Pages/Factsheets-and-Guidance.aspx" </w:instrText>
        </w:r>
        <w:r>
          <w:fldChar w:fldCharType="separate"/>
        </w:r>
        <w:r w:rsidR="003A0809" w:rsidRPr="002223F0">
          <w:rPr>
            <w:rStyle w:val="Hyperlink"/>
          </w:rPr>
          <w:t>http://drnet/casg/commercial/CommercialPolicyFramework/Pages/Factsheets-and-Guidance.aspx</w:t>
        </w:r>
        <w:r>
          <w:rPr>
            <w:rStyle w:val="Hyperlink"/>
          </w:rPr>
          <w:fldChar w:fldCharType="end"/>
        </w:r>
        <w:r w:rsidR="002223F0">
          <w:t>.</w:t>
        </w:r>
      </w:ins>
    </w:p>
    <w:p w14:paraId="39EF3BEA" w14:textId="77777777" w:rsidR="003A0809" w:rsidRDefault="003A0809" w:rsidP="00EB7A73">
      <w:pPr>
        <w:pStyle w:val="NoteToTenderers-ASDEFCON"/>
        <w:keepNext w:val="0"/>
      </w:pPr>
      <w:r>
        <w:t>Note to tenderers:  For information on the DISP (and equivalent international agreements or arrangements for overseas tenderers) refer to Control 16.1 of the DSPF.  For access to the DSPF tenderers should contact the Contact Officer listed in the Tender Details 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0809" w14:paraId="3A8C3858" w14:textId="77777777" w:rsidTr="009A79EF">
        <w:tc>
          <w:tcPr>
            <w:tcW w:w="9070" w:type="dxa"/>
            <w:shd w:val="clear" w:color="auto" w:fill="auto"/>
          </w:tcPr>
          <w:p w14:paraId="29DA4F82" w14:textId="68A13E44" w:rsidR="003A0809" w:rsidRDefault="003A0809" w:rsidP="009A79EF">
            <w:pPr>
              <w:pStyle w:val="ASDEFCONOption"/>
            </w:pPr>
            <w:r>
              <w:t xml:space="preserve">Option </w:t>
            </w:r>
            <w:del w:id="1452" w:author="Prabhu, Akshata MS" w:date="2024-08-23T14:31:00Z">
              <w:r>
                <w:delText>1</w:delText>
              </w:r>
            </w:del>
            <w:ins w:id="1453" w:author="Prabhu, Akshata MS" w:date="2024-08-23T14:31:00Z">
              <w:r w:rsidR="00613857">
                <w:t>A</w:t>
              </w:r>
            </w:ins>
            <w:r>
              <w:t xml:space="preserve">:  If the Contractor will require DISP membership </w:t>
            </w:r>
            <w:r w:rsidRPr="008931D3">
              <w:t xml:space="preserve">in accordance with Control 16.1 of the </w:t>
            </w:r>
            <w:del w:id="1454" w:author="Prabhu, Akshata MS" w:date="2024-08-23T14:31:00Z">
              <w:r w:rsidRPr="008931D3">
                <w:delText>DFSP</w:delText>
              </w:r>
            </w:del>
            <w:ins w:id="1455" w:author="Prabhu, Akshata MS" w:date="2024-08-23T14:31:00Z">
              <w:r w:rsidR="00613857">
                <w:t>DSPF</w:t>
              </w:r>
            </w:ins>
            <w:r w:rsidRPr="008931D3">
              <w:t>.</w:t>
            </w:r>
          </w:p>
          <w:p w14:paraId="3728FD5A" w14:textId="5BCF15C3" w:rsidR="003A0809" w:rsidRDefault="003A0809" w:rsidP="00310BFF">
            <w:pPr>
              <w:pStyle w:val="COTCOCLV3-ASDEFCON"/>
            </w:pPr>
            <w:bookmarkStart w:id="1456" w:name="_Ref97551474"/>
            <w:r>
              <w:t xml:space="preserve">The Contractor shall obtain and maintain all elements of DISP membership at the levels specified in the Details Schedule (or an equivalent international agreement or arrangement) in accordance with </w:t>
            </w:r>
            <w:r>
              <w:rPr>
                <w:rFonts w:cs="Arial"/>
                <w:color w:val="000000" w:themeColor="text1"/>
              </w:rPr>
              <w:t>Control 16.1</w:t>
            </w:r>
            <w:r w:rsidRPr="00621DC9">
              <w:rPr>
                <w:rFonts w:cs="Arial"/>
                <w:color w:val="000000" w:themeColor="text1"/>
              </w:rPr>
              <w:t xml:space="preserve"> of the DSPF</w:t>
            </w:r>
            <w:r>
              <w:rPr>
                <w:rFonts w:cs="Arial"/>
                <w:color w:val="000000" w:themeColor="text1"/>
              </w:rPr>
              <w:t xml:space="preserve"> for the purposes of the </w:t>
            </w:r>
            <w:r w:rsidR="00310BFF">
              <w:rPr>
                <w:rFonts w:cs="Arial"/>
                <w:color w:val="000000" w:themeColor="text1"/>
              </w:rPr>
              <w:t>Deed</w:t>
            </w:r>
            <w:r>
              <w:t>.</w:t>
            </w:r>
            <w:bookmarkEnd w:id="1456"/>
          </w:p>
        </w:tc>
      </w:tr>
    </w:tbl>
    <w:p w14:paraId="305A48DC" w14:textId="77777777" w:rsidR="003A0809" w:rsidRDefault="003A0809" w:rsidP="003A0809">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3A0809" w14:paraId="6BB3891F" w14:textId="77777777" w:rsidTr="009A79EF">
        <w:tc>
          <w:tcPr>
            <w:tcW w:w="9070" w:type="dxa"/>
            <w:shd w:val="clear" w:color="auto" w:fill="auto"/>
          </w:tcPr>
          <w:p w14:paraId="12A9DEF1" w14:textId="51BDB1C5" w:rsidR="003A0809" w:rsidRDefault="003A0809" w:rsidP="009A79EF">
            <w:pPr>
              <w:pStyle w:val="ASDEFCONOption"/>
            </w:pPr>
            <w:r>
              <w:t xml:space="preserve">Option </w:t>
            </w:r>
            <w:del w:id="1457" w:author="Prabhu, Akshata MS" w:date="2024-08-23T14:31:00Z">
              <w:r>
                <w:delText>2</w:delText>
              </w:r>
            </w:del>
            <w:ins w:id="1458" w:author="Prabhu, Akshata MS" w:date="2024-08-23T14:31:00Z">
              <w:r w:rsidR="00613857">
                <w:t>B</w:t>
              </w:r>
            </w:ins>
            <w:r>
              <w:t xml:space="preserve">:  If the Contractor will not require DISP membership </w:t>
            </w:r>
            <w:r w:rsidRPr="008931D3">
              <w:t xml:space="preserve">in accordance with Control 16.1 of the </w:t>
            </w:r>
            <w:del w:id="1459" w:author="Prabhu, Akshata MS" w:date="2024-08-23T14:31:00Z">
              <w:r w:rsidRPr="008931D3">
                <w:delText>DFSP</w:delText>
              </w:r>
            </w:del>
            <w:ins w:id="1460" w:author="Prabhu, Akshata MS" w:date="2024-08-23T14:31:00Z">
              <w:r w:rsidR="00613857">
                <w:t>DSPF</w:t>
              </w:r>
            </w:ins>
            <w:r w:rsidRPr="008931D3">
              <w:t>.</w:t>
            </w:r>
          </w:p>
          <w:p w14:paraId="19DA6DD0" w14:textId="2972EAD1" w:rsidR="003A0809" w:rsidRDefault="003A0809" w:rsidP="00E56B06">
            <w:pPr>
              <w:pStyle w:val="COTCOCLV3-ASDEFCON"/>
            </w:pPr>
            <w:bookmarkStart w:id="1461" w:name="_Ref97551535"/>
            <w:r w:rsidRPr="005E570F">
              <w:t xml:space="preserve">The Contractor is not required to hold </w:t>
            </w:r>
            <w:r>
              <w:t>DISP</w:t>
            </w:r>
            <w:r w:rsidRPr="005E570F">
              <w:t xml:space="preserve"> membership within the meaning of Control 16.1 of the DSPF for the purposes of the </w:t>
            </w:r>
            <w:r w:rsidR="00E56B06">
              <w:t>Deed</w:t>
            </w:r>
            <w:r w:rsidRPr="005E570F">
              <w:t>.</w:t>
            </w:r>
            <w:bookmarkEnd w:id="1461"/>
            <w:r w:rsidRPr="005E570F">
              <w:t xml:space="preserve"> </w:t>
            </w:r>
          </w:p>
        </w:tc>
      </w:tr>
    </w:tbl>
    <w:p w14:paraId="3A7DFCB5" w14:textId="77777777" w:rsidR="005D17F4" w:rsidRDefault="005D17F4" w:rsidP="006D1CBC">
      <w:pPr>
        <w:pStyle w:val="ASDEFCONOptionSpace"/>
      </w:pPr>
      <w:bookmarkStart w:id="1462" w:name="OLE_LINK3"/>
    </w:p>
    <w:bookmarkEnd w:id="1462"/>
    <w:p w14:paraId="0E5471F7" w14:textId="77777777" w:rsidR="005D17F4" w:rsidRPr="00E9010F" w:rsidRDefault="005D17F4" w:rsidP="000432E7">
      <w:pPr>
        <w:pStyle w:val="NoteToDrafters-ASDEFCON"/>
      </w:pPr>
      <w:r w:rsidRPr="00E9010F">
        <w:t xml:space="preserve">Note to drafters:  Where work to be performed overseas will involve security classified information and/or </w:t>
      </w:r>
      <w:r w:rsidR="00220FCB">
        <w:t>assets</w:t>
      </w:r>
      <w:r w:rsidRPr="00E9010F">
        <w:t>, the following option is to be included. Otherwise the option should be deleted.</w:t>
      </w:r>
    </w:p>
    <w:p w14:paraId="58A4CBC6" w14:textId="77777777" w:rsidR="005D17F4" w:rsidRPr="00E9010F" w:rsidRDefault="005D17F4" w:rsidP="000432E7">
      <w:pPr>
        <w:pStyle w:val="NoteToDrafters-ASDEFCON"/>
      </w:pPr>
      <w:r w:rsidRPr="00E9010F">
        <w:t xml:space="preserve">If, at the time of drafting, it is not clear that this clause will be required, the option is to be included in the draft contract. Otherwise, the option should be deleted. </w:t>
      </w:r>
    </w:p>
    <w:p w14:paraId="452A49DD" w14:textId="77777777" w:rsidR="005D17F4" w:rsidRPr="00E9010F" w:rsidRDefault="005D17F4" w:rsidP="000432E7">
      <w:pPr>
        <w:pStyle w:val="NoteToTenderers-ASDEFCON"/>
      </w:pPr>
      <w:r w:rsidRPr="00E9010F">
        <w:t xml:space="preserve">Note to tenderers:  If the tenderer proposes to perform work at an overseas location and that work involved information and/or </w:t>
      </w:r>
      <w:r w:rsidR="00220FCB">
        <w:t>assets</w:t>
      </w:r>
      <w:r w:rsidR="00220FCB" w:rsidRPr="00E9010F">
        <w:t xml:space="preserve"> </w:t>
      </w:r>
      <w:r w:rsidRPr="00E9010F">
        <w:t xml:space="preserve">that is subject to a security classification, and that aspect proposal is agreed in any resultant </w:t>
      </w:r>
      <w:r w:rsidR="000A02EA" w:rsidRPr="00E9010F">
        <w:t>contract</w:t>
      </w:r>
      <w:r w:rsidRPr="00E9010F">
        <w:t>, the following clauses will be included.</w:t>
      </w:r>
    </w:p>
    <w:p w14:paraId="02608273" w14:textId="77777777" w:rsidR="0063144A" w:rsidRPr="00D1366B" w:rsidRDefault="0063144A" w:rsidP="006D1CBC">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2F551D" w:rsidRPr="00C62E66" w14:paraId="4F5B02A0" w14:textId="77777777" w:rsidTr="00C04D7F">
        <w:tc>
          <w:tcPr>
            <w:tcW w:w="9287" w:type="dxa"/>
          </w:tcPr>
          <w:p w14:paraId="4B791D1D" w14:textId="77777777" w:rsidR="002F551D" w:rsidRPr="00C62E66" w:rsidRDefault="002F551D" w:rsidP="003B03BD">
            <w:pPr>
              <w:pStyle w:val="ASDEFCONOption"/>
            </w:pPr>
            <w:r w:rsidRPr="00C62E66">
              <w:t>Option</w:t>
            </w:r>
            <w:r w:rsidRPr="005D17F4">
              <w:t xml:space="preserve">:  </w:t>
            </w:r>
            <w:r w:rsidR="005D17F4" w:rsidRPr="005D17F4">
              <w:t>If work is to be performed</w:t>
            </w:r>
            <w:r w:rsidR="005D17F4" w:rsidRPr="005D17F4">
              <w:rPr>
                <w:bCs/>
                <w:iCs/>
                <w:szCs w:val="20"/>
              </w:rPr>
              <w:t xml:space="preserve"> overseas and will involve security classified information and/or </w:t>
            </w:r>
            <w:r w:rsidR="00220FCB">
              <w:rPr>
                <w:bCs/>
                <w:iCs/>
                <w:szCs w:val="20"/>
              </w:rPr>
              <w:t>assets</w:t>
            </w:r>
            <w:r w:rsidR="00220FCB" w:rsidRPr="005D17F4">
              <w:rPr>
                <w:bCs/>
                <w:iCs/>
                <w:szCs w:val="20"/>
              </w:rPr>
              <w:t xml:space="preserve"> </w:t>
            </w:r>
            <w:r w:rsidR="005D17F4" w:rsidRPr="005D17F4">
              <w:rPr>
                <w:rFonts w:eastAsia="Calibri"/>
                <w:color w:val="auto"/>
                <w:szCs w:val="20"/>
              </w:rPr>
              <w:t>(as identified in the Details Schedule).</w:t>
            </w:r>
          </w:p>
          <w:p w14:paraId="005EC93E" w14:textId="77777777" w:rsidR="002F551D" w:rsidRPr="00C62E66" w:rsidRDefault="005D17F4" w:rsidP="002D5A5C">
            <w:pPr>
              <w:pStyle w:val="COTCOCLV3-ASDEFCON"/>
            </w:pPr>
            <w:bookmarkStart w:id="1463" w:name="_Ref246415693"/>
            <w:bookmarkStart w:id="1464" w:name="_Ref455041825"/>
            <w:r>
              <w:t xml:space="preserve">Where work under the </w:t>
            </w:r>
            <w:r w:rsidRPr="00E9010F">
              <w:t xml:space="preserve">Contract is performed overseas, the Contractor shall </w:t>
            </w:r>
            <w:r w:rsidR="00220FCB" w:rsidRPr="00445565">
              <w:t>hold a Facility Security Clearance at the relevant level verified by DS&amp;VS through a bilateral security instrument in accordance with Principle 16 of the DSPF.</w:t>
            </w:r>
            <w:bookmarkEnd w:id="1463"/>
            <w:bookmarkEnd w:id="1464"/>
            <w:r w:rsidR="002F551D" w:rsidRPr="00C62E66">
              <w:t xml:space="preserve"> </w:t>
            </w:r>
          </w:p>
        </w:tc>
      </w:tr>
    </w:tbl>
    <w:p w14:paraId="71808951" w14:textId="77777777" w:rsidR="0063144A" w:rsidRPr="00C056D5" w:rsidRDefault="0063144A" w:rsidP="006D1CBC">
      <w:pPr>
        <w:pStyle w:val="ASDEFCONOptionSpace"/>
      </w:pPr>
    </w:p>
    <w:p w14:paraId="6B20E4CE" w14:textId="77777777" w:rsidR="0034054F" w:rsidRPr="00C056D5" w:rsidRDefault="0034054F" w:rsidP="003B03B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920DB" w14:paraId="44117446" w14:textId="77777777" w:rsidTr="002920DB">
        <w:tc>
          <w:tcPr>
            <w:tcW w:w="9286" w:type="dxa"/>
            <w:shd w:val="clear" w:color="auto" w:fill="auto"/>
          </w:tcPr>
          <w:p w14:paraId="67F6A0C1" w14:textId="77777777" w:rsidR="0034054F" w:rsidRPr="005F1971" w:rsidRDefault="0034054F" w:rsidP="003B03BD">
            <w:pPr>
              <w:pStyle w:val="ASDEFCONOption"/>
            </w:pPr>
            <w:r w:rsidRPr="005F1971">
              <w:t xml:space="preserve">Option:  </w:t>
            </w:r>
            <w:r w:rsidR="00763FA1" w:rsidRPr="00763FA1">
              <w:t>For when the procurement involves classified information or security protected assets</w:t>
            </w:r>
            <w:r w:rsidR="00E21035">
              <w:t xml:space="preserve"> </w:t>
            </w:r>
            <w:r w:rsidR="00E21035" w:rsidRPr="00E9010F">
              <w:rPr>
                <w:rFonts w:eastAsia="Calibri"/>
              </w:rPr>
              <w:t>(as identified in the Details Schedule).</w:t>
            </w:r>
          </w:p>
          <w:p w14:paraId="7B81F7EF" w14:textId="77777777" w:rsidR="002920DB" w:rsidRDefault="002920DB" w:rsidP="002920DB">
            <w:pPr>
              <w:pStyle w:val="COTCOCLV3-ASDEFCON"/>
            </w:pPr>
            <w:bookmarkStart w:id="1465" w:name="_Ref455049098"/>
            <w:r w:rsidRPr="00655A49">
              <w:t xml:space="preserve">The Contractor shall classify all information in its possession relating to the performance of the </w:t>
            </w:r>
            <w:r>
              <w:t xml:space="preserve">Deed or any </w:t>
            </w:r>
            <w:r w:rsidRPr="00655A49">
              <w:t>Contract according to the Security Classification</w:t>
            </w:r>
            <w:r>
              <w:t xml:space="preserve"> and Categorisation Guide</w:t>
            </w:r>
            <w:r w:rsidRPr="00655A49">
              <w:t xml:space="preserve"> in</w:t>
            </w:r>
            <w:r>
              <w:t xml:space="preserve"> Attachment I</w:t>
            </w:r>
            <w:r w:rsidRPr="009B3DDE">
              <w:t xml:space="preserve"> </w:t>
            </w:r>
            <w:r w:rsidRPr="00655A49">
              <w:t>and shall ensure that such information is safeguarded and protected according to its le</w:t>
            </w:r>
            <w:r>
              <w:t>vel of security classification.</w:t>
            </w:r>
            <w:bookmarkEnd w:id="1465"/>
          </w:p>
        </w:tc>
      </w:tr>
    </w:tbl>
    <w:p w14:paraId="6CA6835C" w14:textId="77777777" w:rsidR="00E21035" w:rsidRDefault="00E21035" w:rsidP="00E21035">
      <w:pPr>
        <w:pStyle w:val="ASDEFCONOptionSpace"/>
      </w:pPr>
    </w:p>
    <w:p w14:paraId="4B0A49C5" w14:textId="77777777" w:rsidR="00E21035" w:rsidRDefault="00E21035" w:rsidP="002D5A5C">
      <w:pPr>
        <w:pStyle w:val="COTCOCLV3-ASDEFCON"/>
      </w:pPr>
      <w:r>
        <w:t>With respect to security classified information, t</w:t>
      </w:r>
      <w:r w:rsidR="005518D4" w:rsidRPr="003821BD">
        <w:t>he Contractor shall</w:t>
      </w:r>
      <w:r>
        <w:t>:</w:t>
      </w:r>
    </w:p>
    <w:p w14:paraId="64BCF364" w14:textId="77777777" w:rsidR="0063144A" w:rsidRPr="00253DEF" w:rsidRDefault="005518D4" w:rsidP="00E21035">
      <w:pPr>
        <w:pStyle w:val="COTCOCLV4-ASDEFCON"/>
      </w:pPr>
      <w:r w:rsidRPr="003821BD">
        <w:t>ensure that n</w:t>
      </w:r>
      <w:r w:rsidR="00524516">
        <w:t>o</w:t>
      </w:r>
      <w:r w:rsidR="0063144A" w:rsidRPr="00253DEF">
        <w:t xml:space="preserve"> security classified information furnished or generated under </w:t>
      </w:r>
      <w:r w:rsidR="00524516">
        <w:t>the</w:t>
      </w:r>
      <w:r w:rsidR="0063144A" w:rsidRPr="00253DEF">
        <w:t xml:space="preserve"> </w:t>
      </w:r>
      <w:r w:rsidR="00361FE9">
        <w:t xml:space="preserve">Deed or any </w:t>
      </w:r>
      <w:r w:rsidR="0063144A" w:rsidRPr="00253DEF">
        <w:t>Contract shall be released to a third party, including a representative of another country, without prior written approval of the originator through the Commonwealth Representative</w:t>
      </w:r>
      <w:r w:rsidR="00E21035">
        <w:t>;</w:t>
      </w:r>
    </w:p>
    <w:p w14:paraId="3FD22197" w14:textId="77777777" w:rsidR="0063144A" w:rsidRPr="00253DEF" w:rsidRDefault="0063144A" w:rsidP="00E21035">
      <w:pPr>
        <w:pStyle w:val="COTCOCLV4-ASDEFCON"/>
      </w:pPr>
      <w:r w:rsidRPr="00253DEF">
        <w:t xml:space="preserve">promptly report to the Commonwealth Representative any </w:t>
      </w:r>
      <w:r w:rsidR="00E21035">
        <w:t xml:space="preserve">security incident, as defined by the </w:t>
      </w:r>
      <w:r w:rsidR="009D7154">
        <w:t>DSPF</w:t>
      </w:r>
      <w:r w:rsidR="00E21035">
        <w:t xml:space="preserve">, including </w:t>
      </w:r>
      <w:r w:rsidRPr="00253DEF">
        <w:t>instance</w:t>
      </w:r>
      <w:r w:rsidR="00E21035">
        <w:t>s</w:t>
      </w:r>
      <w:r w:rsidRPr="00253DEF">
        <w:t xml:space="preserve"> in which it is known or suspected that security classified information furnished or generated under the </w:t>
      </w:r>
      <w:r w:rsidRPr="008D196C">
        <w:t>Deed or any</w:t>
      </w:r>
      <w:r w:rsidR="00DE5E4E" w:rsidRPr="008D196C">
        <w:t xml:space="preserve"> </w:t>
      </w:r>
      <w:r w:rsidRPr="008D196C">
        <w:t>Contract</w:t>
      </w:r>
      <w:r w:rsidRPr="00253DEF">
        <w:t xml:space="preserve"> has been lost or disclosed to unauthorised parties, including a representative of another country</w:t>
      </w:r>
      <w:r w:rsidR="00E21035">
        <w:t>; and</w:t>
      </w:r>
    </w:p>
    <w:p w14:paraId="7B5F64A9" w14:textId="77777777" w:rsidR="0063144A" w:rsidRDefault="005518D4" w:rsidP="00E21035">
      <w:pPr>
        <w:pStyle w:val="COTCOCLV4-ASDEFCON"/>
      </w:pPr>
      <w:bookmarkStart w:id="1466" w:name="_Ref251669171"/>
      <w:bookmarkStart w:id="1467" w:name="_Ref455042104"/>
      <w:bookmarkStart w:id="1468" w:name="_Ref6315375"/>
      <w:r>
        <w:t>ensure that a</w:t>
      </w:r>
      <w:r w:rsidR="0063144A" w:rsidRPr="00253DEF">
        <w:t xml:space="preserve">ll security classified information transmitted between the parties or a party and a Subcontractor in Australia, whether generated in Australia or overseas, shall be subject to the </w:t>
      </w:r>
      <w:r w:rsidR="00B974D3">
        <w:t xml:space="preserve">terms of </w:t>
      </w:r>
      <w:r w:rsidR="007246B9">
        <w:rPr>
          <w:rFonts w:cs="Arial"/>
        </w:rPr>
        <w:t>Principle 71</w:t>
      </w:r>
      <w:r w:rsidR="009D7154" w:rsidRPr="00E70A22">
        <w:rPr>
          <w:rFonts w:cs="Arial"/>
        </w:rPr>
        <w:t xml:space="preserve"> of the DSPF</w:t>
      </w:r>
      <w:bookmarkEnd w:id="1466"/>
      <w:bookmarkEnd w:id="1467"/>
      <w:r w:rsidR="009D7154">
        <w:t>.</w:t>
      </w:r>
      <w:bookmarkEnd w:id="1468"/>
    </w:p>
    <w:p w14:paraId="15A59A30" w14:textId="77777777" w:rsidR="00E21035" w:rsidRPr="00253DEF" w:rsidRDefault="00E21035" w:rsidP="000432E7">
      <w:pPr>
        <w:pStyle w:val="NoteToDrafters-ASDEFCON"/>
      </w:pPr>
      <w:r w:rsidRPr="00E9010F">
        <w:t>Note to drafters:  If, at the time of drafting, it is not clear that COMSEC material will be required to be transmitted within Australia, the following option is to be included in the draft contract.  Otherwise, the option should be 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6B0582" w14:paraId="3249B166" w14:textId="77777777" w:rsidTr="006B0582">
        <w:tc>
          <w:tcPr>
            <w:tcW w:w="9286" w:type="dxa"/>
            <w:shd w:val="clear" w:color="auto" w:fill="auto"/>
          </w:tcPr>
          <w:p w14:paraId="0D18E168" w14:textId="77777777" w:rsidR="006B0582" w:rsidRPr="00351A10" w:rsidRDefault="006B0582" w:rsidP="006B0582">
            <w:pPr>
              <w:pStyle w:val="ASDEFCONOption"/>
              <w:rPr>
                <w:rFonts w:eastAsia="Calibri"/>
              </w:rPr>
            </w:pPr>
            <w:r w:rsidRPr="00351A10">
              <w:rPr>
                <w:rFonts w:eastAsia="Calibri"/>
              </w:rPr>
              <w:t>Option:  For when COMSEC material is transmitted in Australia</w:t>
            </w:r>
            <w:r>
              <w:rPr>
                <w:rFonts w:eastAsia="Calibri"/>
              </w:rPr>
              <w:t xml:space="preserve"> </w:t>
            </w:r>
            <w:r w:rsidRPr="00E9010F">
              <w:t>(as identified in the Details Schedule).</w:t>
            </w:r>
          </w:p>
          <w:p w14:paraId="0E8C0E94" w14:textId="77777777" w:rsidR="006B0582" w:rsidRDefault="006B0582" w:rsidP="006B0582">
            <w:pPr>
              <w:pStyle w:val="COTCOCLV3-ASDEFCON"/>
            </w:pPr>
            <w:bookmarkStart w:id="1469" w:name="_Ref455049129"/>
            <w:r>
              <w:t>Where COMSEC materiel is transmitted in Australia, t</w:t>
            </w:r>
            <w:r w:rsidRPr="003821BD">
              <w:t>h</w:t>
            </w:r>
            <w:r>
              <w:t>e Contractor shall ensure that:</w:t>
            </w:r>
            <w:bookmarkEnd w:id="1469"/>
          </w:p>
          <w:p w14:paraId="2E17F54B" w14:textId="6433B6AC" w:rsidR="006B0582" w:rsidRDefault="006B0582" w:rsidP="006B0582">
            <w:pPr>
              <w:pStyle w:val="COTCOCLV4-ASDEFCON"/>
            </w:pPr>
            <w:r>
              <w:t>without limiting clause</w:t>
            </w:r>
            <w:r w:rsidR="00220FCB">
              <w:t xml:space="preserve"> </w:t>
            </w:r>
            <w:r w:rsidR="00220FCB">
              <w:fldChar w:fldCharType="begin"/>
            </w:r>
            <w:r w:rsidR="00220FCB">
              <w:instrText xml:space="preserve"> REF _Ref6315375 \r \h </w:instrText>
            </w:r>
            <w:r w:rsidR="00220FCB">
              <w:fldChar w:fldCharType="separate"/>
            </w:r>
            <w:r w:rsidR="00E23E56">
              <w:t>10.9.8c</w:t>
            </w:r>
            <w:r w:rsidR="00220FCB">
              <w:fldChar w:fldCharType="end"/>
            </w:r>
            <w:r>
              <w:t>, a</w:t>
            </w:r>
            <w:r w:rsidRPr="00253DEF">
              <w:t>ll COMSEC material transmitted between the parties or a party and a Subcontractor, in Australia shall</w:t>
            </w:r>
            <w:r>
              <w:t>,</w:t>
            </w:r>
            <w:r w:rsidRPr="00253DEF">
              <w:t xml:space="preserve"> in addition to the terms of clause</w:t>
            </w:r>
            <w:r>
              <w:t xml:space="preserve"> </w:t>
            </w:r>
            <w:r>
              <w:fldChar w:fldCharType="begin"/>
            </w:r>
            <w:r>
              <w:instrText xml:space="preserve"> REF _Ref251669171 \r \h </w:instrText>
            </w:r>
            <w:r>
              <w:fldChar w:fldCharType="separate"/>
            </w:r>
            <w:r w:rsidR="00E23E56">
              <w:t>10.9.8c</w:t>
            </w:r>
            <w:r>
              <w:fldChar w:fldCharType="end"/>
            </w:r>
            <w:r w:rsidRPr="00253DEF">
              <w:t xml:space="preserve">, be subject to the special security </w:t>
            </w:r>
            <w:r w:rsidRPr="00F90809">
              <w:t>provisions</w:t>
            </w:r>
            <w:r w:rsidRPr="00253DEF">
              <w:t xml:space="preserve"> </w:t>
            </w:r>
            <w:r w:rsidRPr="00E70A22">
              <w:t xml:space="preserve">of </w:t>
            </w:r>
            <w:r w:rsidR="009D7154" w:rsidRPr="00E70A22">
              <w:rPr>
                <w:rFonts w:cs="Arial"/>
              </w:rPr>
              <w:t>Principle 13 of the DSPF</w:t>
            </w:r>
            <w:r w:rsidRPr="00E70A22">
              <w:t>; and</w:t>
            </w:r>
          </w:p>
          <w:p w14:paraId="682A1A8E" w14:textId="77777777" w:rsidR="006B0582" w:rsidRDefault="006B0582" w:rsidP="006B0582">
            <w:pPr>
              <w:pStyle w:val="COTCOCLV4-ASDEFCON"/>
            </w:pPr>
            <w:r>
              <w:t>a</w:t>
            </w:r>
            <w:r w:rsidRPr="00253DEF">
              <w:t xml:space="preserve">ll security classified information transmitted between the parties or a party and a Subcontractor </w:t>
            </w:r>
            <w:r>
              <w:t xml:space="preserve">located </w:t>
            </w:r>
            <w:r w:rsidRPr="00253DEF">
              <w:t xml:space="preserve">overseas whether generated in Australia or </w:t>
            </w:r>
            <w:r>
              <w:t>by</w:t>
            </w:r>
            <w:r w:rsidRPr="00253DEF">
              <w:t xml:space="preserve"> another country, shall be subject to the laws of the overseas country regarding the custody and protection of security classified information, and to any bilateral security instrument between Australia and the overseas country.</w:t>
            </w:r>
          </w:p>
        </w:tc>
      </w:tr>
    </w:tbl>
    <w:p w14:paraId="7559B94A" w14:textId="77777777" w:rsidR="00163207" w:rsidRDefault="00163207" w:rsidP="00871DDC">
      <w:pPr>
        <w:pStyle w:val="ASDEFCONOptionSpace"/>
        <w:rPr>
          <w:del w:id="1470" w:author="Prabhu, Akshata MS" w:date="2024-08-23T14:31:00Z"/>
        </w:rPr>
      </w:pPr>
    </w:p>
    <w:p w14:paraId="50275A8A" w14:textId="77777777" w:rsidR="006B0582" w:rsidRPr="00E9010F" w:rsidRDefault="006B0582" w:rsidP="000432E7">
      <w:pPr>
        <w:pStyle w:val="NoteToDrafters-ASDEFCON"/>
      </w:pPr>
      <w:r w:rsidRPr="00E9010F">
        <w:t>Note to drafters:  If, at the time of drafting, it is not clear that COMSEC material will be required to be transmitted overseas, the following option is to be included in the draft contract.  Otherwise, the option should be deleted.</w:t>
      </w:r>
    </w:p>
    <w:p w14:paraId="10C93AB9" w14:textId="77777777" w:rsidR="0063144A" w:rsidRPr="00253DEF" w:rsidRDefault="0063144A" w:rsidP="006B058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04A42" w14:paraId="2276280D" w14:textId="77777777" w:rsidTr="00204A42">
        <w:tc>
          <w:tcPr>
            <w:tcW w:w="9286" w:type="dxa"/>
            <w:shd w:val="clear" w:color="auto" w:fill="auto"/>
          </w:tcPr>
          <w:p w14:paraId="12DE95D7" w14:textId="77777777" w:rsidR="00204A42" w:rsidRPr="00351A10" w:rsidRDefault="00204A42" w:rsidP="003B03BD">
            <w:pPr>
              <w:pStyle w:val="ASDEFCONOption"/>
              <w:rPr>
                <w:rFonts w:eastAsia="Calibri"/>
              </w:rPr>
            </w:pPr>
            <w:r w:rsidRPr="00351A10">
              <w:rPr>
                <w:rFonts w:eastAsia="Calibri"/>
              </w:rPr>
              <w:t>Option:  For when COMSEC material is transmitted overseas</w:t>
            </w:r>
            <w:r w:rsidR="00E21035">
              <w:rPr>
                <w:rFonts w:eastAsia="Calibri"/>
              </w:rPr>
              <w:t xml:space="preserve"> </w:t>
            </w:r>
            <w:r w:rsidR="00E21035" w:rsidRPr="00E9010F">
              <w:t>(as identified in the Details Schedule).</w:t>
            </w:r>
          </w:p>
          <w:p w14:paraId="0027094A" w14:textId="77777777" w:rsidR="008740AD" w:rsidRDefault="006B0582" w:rsidP="008740AD">
            <w:pPr>
              <w:pStyle w:val="COTCOCLV3-ASDEFCON"/>
            </w:pPr>
            <w:bookmarkStart w:id="1471" w:name="_Ref455049134"/>
            <w:r>
              <w:t>Where COMSEC</w:t>
            </w:r>
            <w:r w:rsidR="008740AD">
              <w:t xml:space="preserve"> materiel is transmitted overseas, the </w:t>
            </w:r>
            <w:r w:rsidR="00204A42">
              <w:t>Contractor shall</w:t>
            </w:r>
            <w:r w:rsidR="008740AD">
              <w:t xml:space="preserve"> </w:t>
            </w:r>
            <w:r w:rsidR="00204A42">
              <w:t>ensure that</w:t>
            </w:r>
            <w:r w:rsidR="008740AD">
              <w:t>:</w:t>
            </w:r>
            <w:bookmarkEnd w:id="1471"/>
          </w:p>
          <w:p w14:paraId="749C077D" w14:textId="0E264D36" w:rsidR="008740AD" w:rsidRDefault="00204A42" w:rsidP="008740AD">
            <w:pPr>
              <w:pStyle w:val="COTCOCLV4-ASDEFCON"/>
            </w:pPr>
            <w:r>
              <w:t>a</w:t>
            </w:r>
            <w:r w:rsidRPr="00253DEF">
              <w:t xml:space="preserve">ll COMSEC material transmitted between the parties or a party and </w:t>
            </w:r>
            <w:r w:rsidR="008740AD">
              <w:t xml:space="preserve">a </w:t>
            </w:r>
            <w:r w:rsidRPr="00253DEF">
              <w:t xml:space="preserve">Subcontractor located overseas shall be subject to approval in the first instance by the </w:t>
            </w:r>
            <w:r>
              <w:t>Director A</w:t>
            </w:r>
            <w:r w:rsidRPr="00253DEF">
              <w:t xml:space="preserve">SD in respect of Australian COMSEC material and by the respective COMSEC authorities in other countries in respect of COMSEC material </w:t>
            </w:r>
            <w:r>
              <w:t xml:space="preserve">originating from </w:t>
            </w:r>
            <w:r w:rsidRPr="00253DEF">
              <w:t>those countries</w:t>
            </w:r>
            <w:del w:id="1472" w:author="Prabhu, Akshata MS" w:date="2024-08-23T14:31:00Z">
              <w:r w:rsidR="00163207">
                <w:delText>; and</w:delText>
              </w:r>
            </w:del>
            <w:ins w:id="1473" w:author="Prabhu, Akshata MS" w:date="2024-08-23T14:31:00Z">
              <w:r w:rsidRPr="00253DEF">
                <w:t>.</w:t>
              </w:r>
            </w:ins>
          </w:p>
          <w:p w14:paraId="20D83BAD" w14:textId="77777777" w:rsidR="00204A42" w:rsidRDefault="008740AD" w:rsidP="008740AD">
            <w:pPr>
              <w:pStyle w:val="COTCOCLV4-ASDEFCON"/>
            </w:pPr>
            <w:r>
              <w:t>o</w:t>
            </w:r>
            <w:r w:rsidR="00204A42">
              <w:t>nce approved for release</w:t>
            </w:r>
            <w:r w:rsidR="00204A42" w:rsidRPr="00253DEF">
              <w:t>, the material shall be subject to the laws of the overseas countr</w:t>
            </w:r>
            <w:r w:rsidR="00204A42">
              <w:t>y</w:t>
            </w:r>
            <w:r w:rsidR="00204A42" w:rsidRPr="00253DEF">
              <w:t xml:space="preserve"> regarding the custody and protection of COMSEC material as determined by the Director DSD and to any bilateral security instrument between Australia</w:t>
            </w:r>
            <w:r w:rsidR="00204A42">
              <w:t xml:space="preserve"> and the overseas country.</w:t>
            </w:r>
          </w:p>
        </w:tc>
      </w:tr>
    </w:tbl>
    <w:p w14:paraId="29EB4A26" w14:textId="77777777" w:rsidR="008740AD" w:rsidRDefault="008740AD" w:rsidP="008740AD">
      <w:pPr>
        <w:pStyle w:val="ASDEFCONOptionSpace"/>
      </w:pPr>
    </w:p>
    <w:p w14:paraId="42885BF6" w14:textId="6E6CD7DF" w:rsidR="0063144A" w:rsidRPr="00253DEF" w:rsidRDefault="0063144A" w:rsidP="002D5A5C">
      <w:pPr>
        <w:pStyle w:val="COTCOCLV3-ASDEFCON"/>
      </w:pPr>
      <w:r w:rsidRPr="00253DEF">
        <w:t>If there has been a breach by the Contractor,</w:t>
      </w:r>
      <w:r w:rsidR="00D839F8">
        <w:t xml:space="preserve"> Contractor Personnel</w:t>
      </w:r>
      <w:del w:id="1474" w:author="Prabhu, Akshata MS" w:date="2024-08-23T14:31:00Z">
        <w:r w:rsidR="00D31B31">
          <w:delText>,</w:delText>
        </w:r>
      </w:del>
      <w:r w:rsidRPr="00253DEF">
        <w:t xml:space="preserve"> </w:t>
      </w:r>
      <w:r w:rsidR="00757C2A">
        <w:t xml:space="preserve">a Subcontractor, </w:t>
      </w:r>
      <w:r w:rsidRPr="00253DEF">
        <w:t xml:space="preserve">or any of </w:t>
      </w:r>
      <w:r w:rsidR="00D839F8">
        <w:t>Subcontractor</w:t>
      </w:r>
      <w:r w:rsidRPr="00253DEF">
        <w:t xml:space="preserve"> </w:t>
      </w:r>
      <w:r w:rsidR="003C4080">
        <w:t>Personnel</w:t>
      </w:r>
      <w:r w:rsidRPr="00253DEF">
        <w:t xml:space="preserve">, of clause </w:t>
      </w:r>
      <w:r w:rsidRPr="00253DEF">
        <w:fldChar w:fldCharType="begin"/>
      </w:r>
      <w:r w:rsidRPr="00253DEF">
        <w:instrText xml:space="preserve"> REF _Ref97091671 \r \h </w:instrText>
      </w:r>
      <w:r>
        <w:instrText xml:space="preserve"> \* MERGEFORMAT </w:instrText>
      </w:r>
      <w:r w:rsidRPr="00253DEF">
        <w:fldChar w:fldCharType="separate"/>
      </w:r>
      <w:r w:rsidR="00E23E56">
        <w:t>10.9</w:t>
      </w:r>
      <w:r w:rsidRPr="00253DEF">
        <w:fldChar w:fldCharType="end"/>
      </w:r>
      <w:r w:rsidRPr="00253DEF">
        <w:t xml:space="preserve">, the Commonwealth Representative may give the Contractor a notice of termination for default under clause </w:t>
      </w:r>
      <w:r w:rsidRPr="00253DEF">
        <w:fldChar w:fldCharType="begin"/>
      </w:r>
      <w:r w:rsidRPr="00253DEF">
        <w:instrText xml:space="preserve"> REF _Ref98140151 \r \h </w:instrText>
      </w:r>
      <w:r>
        <w:instrText xml:space="preserve"> \* MERGEFORMAT </w:instrText>
      </w:r>
      <w:r w:rsidRPr="00253DEF">
        <w:fldChar w:fldCharType="separate"/>
      </w:r>
      <w:r w:rsidR="00E23E56">
        <w:t>12.2.1</w:t>
      </w:r>
      <w:r w:rsidRPr="00253DEF">
        <w:fldChar w:fldCharType="end"/>
      </w:r>
      <w:r w:rsidRPr="00253DEF">
        <w:t>.</w:t>
      </w:r>
    </w:p>
    <w:p w14:paraId="043CC323" w14:textId="77777777" w:rsidR="0018392D" w:rsidRPr="002E5DAB" w:rsidRDefault="0018392D" w:rsidP="006D1CBC">
      <w:pPr>
        <w:pStyle w:val="COTCOCLV2-ASDEFCON"/>
      </w:pPr>
      <w:bookmarkStart w:id="1475" w:name="_Toc436311016"/>
      <w:bookmarkStart w:id="1476" w:name="_Toc436384552"/>
      <w:bookmarkStart w:id="1477" w:name="_Toc436387075"/>
      <w:bookmarkStart w:id="1478" w:name="_Toc436920140"/>
      <w:bookmarkStart w:id="1479" w:name="_Ref404603897"/>
      <w:bookmarkStart w:id="1480" w:name="_Toc480532024"/>
      <w:bookmarkStart w:id="1481" w:name="_Toc505695158"/>
      <w:bookmarkStart w:id="1482" w:name="_Toc506111924"/>
      <w:bookmarkStart w:id="1483" w:name="_Toc175216200"/>
      <w:bookmarkStart w:id="1484" w:name="_Toc153354163"/>
      <w:bookmarkEnd w:id="1475"/>
      <w:bookmarkEnd w:id="1476"/>
      <w:bookmarkEnd w:id="1477"/>
      <w:bookmarkEnd w:id="1478"/>
      <w:r w:rsidRPr="002E5DAB">
        <w:t>Conflict of Interest (Core)</w:t>
      </w:r>
      <w:bookmarkEnd w:id="1479"/>
      <w:bookmarkEnd w:id="1480"/>
      <w:bookmarkEnd w:id="1481"/>
      <w:bookmarkEnd w:id="1482"/>
      <w:bookmarkEnd w:id="1483"/>
      <w:bookmarkEnd w:id="1484"/>
    </w:p>
    <w:p w14:paraId="2A16D63B" w14:textId="77777777" w:rsidR="003C4080" w:rsidRDefault="0018392D" w:rsidP="002D5A5C">
      <w:pPr>
        <w:pStyle w:val="COTCOCLV3-ASDEFCON"/>
      </w:pPr>
      <w:bookmarkStart w:id="1485" w:name="_Ref404603817"/>
      <w:r w:rsidRPr="002E5DAB">
        <w:t>The Contractor</w:t>
      </w:r>
      <w:r w:rsidR="003C4080">
        <w:t>:</w:t>
      </w:r>
      <w:r w:rsidRPr="002E5DAB">
        <w:t xml:space="preserve"> </w:t>
      </w:r>
    </w:p>
    <w:p w14:paraId="492557F8" w14:textId="77777777" w:rsidR="003C4080" w:rsidRDefault="0018392D" w:rsidP="002D5A5C">
      <w:pPr>
        <w:pStyle w:val="COTCOCLV4-ASDEFCON"/>
      </w:pPr>
      <w:r w:rsidRPr="002E5DAB">
        <w:t>warrants that, to the best of its knowledge after making diligent inquiries at the Effective Date</w:t>
      </w:r>
      <w:r w:rsidR="003C4080">
        <w:t xml:space="preserve"> specified in the Details Schedule</w:t>
      </w:r>
      <w:r w:rsidRPr="002E5DAB">
        <w:t xml:space="preserve">, no conflict of interest exists or is likely to arise in the performance of its obligations under the Deed or any Contract by itself or by any </w:t>
      </w:r>
      <w:r w:rsidR="002639FD">
        <w:t>Contractor</w:t>
      </w:r>
      <w:r w:rsidRPr="002E5DAB">
        <w:t xml:space="preserve"> </w:t>
      </w:r>
      <w:r w:rsidR="003C4080">
        <w:t>Personnel</w:t>
      </w:r>
      <w:r w:rsidR="008868D3">
        <w:t>,</w:t>
      </w:r>
      <w:r w:rsidRPr="002E5DAB">
        <w:t xml:space="preserve"> Subcontractors</w:t>
      </w:r>
      <w:r w:rsidR="008868D3">
        <w:t xml:space="preserve"> or Subcontractor Personnel</w:t>
      </w:r>
      <w:r w:rsidR="003C4080">
        <w:t>; and</w:t>
      </w:r>
      <w:r w:rsidRPr="002E5DAB">
        <w:t xml:space="preserve">  </w:t>
      </w:r>
    </w:p>
    <w:p w14:paraId="38ACAA53" w14:textId="77777777" w:rsidR="0018392D" w:rsidRPr="002E5DAB" w:rsidRDefault="0018392D" w:rsidP="002D5A5C">
      <w:pPr>
        <w:pStyle w:val="COTCOCLV4-ASDEFCON"/>
      </w:pPr>
      <w:r w:rsidRPr="002E5DAB">
        <w:t xml:space="preserve">shall </w:t>
      </w:r>
      <w:r w:rsidR="002639FD">
        <w:t xml:space="preserve">promptly </w:t>
      </w:r>
      <w:r w:rsidRPr="002E5DAB">
        <w:t>notify the Commonwealth in writing if such a conflict of interest arises, or appears likely to arise.</w:t>
      </w:r>
      <w:bookmarkEnd w:id="1485"/>
    </w:p>
    <w:p w14:paraId="530EF4D6" w14:textId="29BEE10D" w:rsidR="003C4080" w:rsidRDefault="0018392D" w:rsidP="002D5A5C">
      <w:pPr>
        <w:pStyle w:val="COTCOCLV3-ASDEFCON"/>
      </w:pPr>
      <w:bookmarkStart w:id="1486" w:name="_Ref404603841"/>
      <w:r w:rsidRPr="002E5DAB">
        <w:t xml:space="preserve">Within </w:t>
      </w:r>
      <w:r w:rsidR="003C4080">
        <w:t>five Working</w:t>
      </w:r>
      <w:r w:rsidR="003C4080" w:rsidRPr="002E5DAB">
        <w:t xml:space="preserve"> </w:t>
      </w:r>
      <w:r w:rsidR="003C4080">
        <w:t>D</w:t>
      </w:r>
      <w:r w:rsidRPr="002E5DAB">
        <w:t xml:space="preserve">ays after giving notice under clause </w:t>
      </w:r>
      <w:r>
        <w:fldChar w:fldCharType="begin"/>
      </w:r>
      <w:r>
        <w:instrText xml:space="preserve"> REF _Ref404603817 \r \h </w:instrText>
      </w:r>
      <w:r>
        <w:fldChar w:fldCharType="separate"/>
      </w:r>
      <w:r w:rsidR="00E23E56">
        <w:t>10.10.1</w:t>
      </w:r>
      <w:r>
        <w:fldChar w:fldCharType="end"/>
      </w:r>
      <w:r w:rsidRPr="002E5DAB">
        <w:t xml:space="preserve">, the Contractor shall notify the Commonwealth in writing of the steps </w:t>
      </w:r>
      <w:r w:rsidR="003C4080">
        <w:t xml:space="preserve">the Contractor </w:t>
      </w:r>
      <w:r w:rsidRPr="002E5DAB">
        <w:t xml:space="preserve">will take to resolve the issue.  If the Commonwealth considers those steps are inadequate, it may direct the Contractor to resolve the issue in a manner proposed by the Commonwealth. </w:t>
      </w:r>
    </w:p>
    <w:p w14:paraId="7FD3A8E7" w14:textId="3DBFB8B5" w:rsidR="0018392D" w:rsidRPr="002E5DAB" w:rsidRDefault="0018392D" w:rsidP="002D5A5C">
      <w:pPr>
        <w:pStyle w:val="COTCOCLV3-ASDEFCON"/>
      </w:pPr>
      <w:r w:rsidRPr="002E5DAB">
        <w:t xml:space="preserve">If the Contractor fails to notify the Commonwealth in accordance with clauses </w:t>
      </w:r>
      <w:r>
        <w:fldChar w:fldCharType="begin"/>
      </w:r>
      <w:r>
        <w:instrText xml:space="preserve"> REF _Ref404603817 \r \h </w:instrText>
      </w:r>
      <w:r>
        <w:fldChar w:fldCharType="separate"/>
      </w:r>
      <w:r w:rsidR="00E23E56">
        <w:t>10.10.1</w:t>
      </w:r>
      <w:r>
        <w:fldChar w:fldCharType="end"/>
      </w:r>
      <w:r w:rsidRPr="002E5DAB">
        <w:t xml:space="preserve"> or </w:t>
      </w:r>
      <w:r>
        <w:fldChar w:fldCharType="begin"/>
      </w:r>
      <w:r>
        <w:instrText xml:space="preserve"> REF _Ref404603841 \r \h </w:instrText>
      </w:r>
      <w:r>
        <w:fldChar w:fldCharType="separate"/>
      </w:r>
      <w:r w:rsidR="00E23E56">
        <w:t>10.10.2</w:t>
      </w:r>
      <w:r>
        <w:fldChar w:fldCharType="end"/>
      </w:r>
      <w:r w:rsidRPr="002E5DAB">
        <w:t xml:space="preserve"> or is unable or unwilling to resolve the issue in the required manner, the Commonwealth may terminate the Deed and any Contract in accordance with clause </w:t>
      </w:r>
      <w:r>
        <w:fldChar w:fldCharType="begin"/>
      </w:r>
      <w:r>
        <w:instrText xml:space="preserve"> REF _Ref404603854 \r \h </w:instrText>
      </w:r>
      <w:r>
        <w:fldChar w:fldCharType="separate"/>
      </w:r>
      <w:r w:rsidR="00E23E56">
        <w:t>12.2</w:t>
      </w:r>
      <w:r>
        <w:fldChar w:fldCharType="end"/>
      </w:r>
      <w:r w:rsidRPr="002E5DAB">
        <w:t>.</w:t>
      </w:r>
      <w:bookmarkEnd w:id="1486"/>
    </w:p>
    <w:p w14:paraId="7603AD16" w14:textId="77777777" w:rsidR="00EA743D" w:rsidRPr="002E5DAB" w:rsidRDefault="00EA743D" w:rsidP="006D1CBC">
      <w:pPr>
        <w:pStyle w:val="COTCOCLV2-ASDEFCON"/>
      </w:pPr>
      <w:bookmarkStart w:id="1487" w:name="_Toc435691728"/>
      <w:bookmarkStart w:id="1488" w:name="_Toc435696357"/>
      <w:bookmarkStart w:id="1489" w:name="_Toc435696985"/>
      <w:bookmarkStart w:id="1490" w:name="_Toc436304592"/>
      <w:bookmarkStart w:id="1491" w:name="_Toc436309546"/>
      <w:bookmarkStart w:id="1492" w:name="_Toc436311018"/>
      <w:bookmarkStart w:id="1493" w:name="_Toc436384554"/>
      <w:bookmarkStart w:id="1494" w:name="_Toc436387077"/>
      <w:bookmarkStart w:id="1495" w:name="_Toc436920142"/>
      <w:bookmarkStart w:id="1496" w:name="_Ref404604180"/>
      <w:bookmarkStart w:id="1497" w:name="_Toc480532025"/>
      <w:bookmarkStart w:id="1498" w:name="_Toc505695159"/>
      <w:bookmarkStart w:id="1499" w:name="_Toc506111925"/>
      <w:bookmarkStart w:id="1500" w:name="_Toc175216201"/>
      <w:bookmarkStart w:id="1501" w:name="_Toc153354164"/>
      <w:bookmarkEnd w:id="1487"/>
      <w:bookmarkEnd w:id="1488"/>
      <w:bookmarkEnd w:id="1489"/>
      <w:bookmarkEnd w:id="1490"/>
      <w:bookmarkEnd w:id="1491"/>
      <w:bookmarkEnd w:id="1492"/>
      <w:bookmarkEnd w:id="1493"/>
      <w:bookmarkEnd w:id="1494"/>
      <w:bookmarkEnd w:id="1495"/>
      <w:r w:rsidRPr="002E5DAB">
        <w:t>Post Defence Separation Employment (Core)</w:t>
      </w:r>
      <w:bookmarkEnd w:id="1496"/>
      <w:bookmarkEnd w:id="1497"/>
      <w:bookmarkEnd w:id="1498"/>
      <w:bookmarkEnd w:id="1499"/>
      <w:bookmarkEnd w:id="1500"/>
      <w:bookmarkEnd w:id="1501"/>
    </w:p>
    <w:p w14:paraId="061418E9" w14:textId="77777777" w:rsidR="00EA743D" w:rsidRPr="002E5DAB" w:rsidRDefault="00EA743D" w:rsidP="002D5A5C">
      <w:pPr>
        <w:pStyle w:val="COTCOCLV3-ASDEFCON"/>
      </w:pPr>
      <w:bookmarkStart w:id="1502" w:name="_Ref404604108"/>
      <w:r w:rsidRPr="002E5DAB">
        <w:t>Except with the prior written Approval of the Commonwealth Representative, the Contractor shall not permit a</w:t>
      </w:r>
      <w:r>
        <w:t>ny</w:t>
      </w:r>
      <w:r w:rsidRPr="002E5DAB">
        <w:t xml:space="preserve"> Defence Personnel </w:t>
      </w:r>
      <w:r>
        <w:t>or</w:t>
      </w:r>
      <w:r w:rsidRPr="002E5DAB">
        <w:t xml:space="preserve"> Defence Service Provider</w:t>
      </w:r>
      <w:r w:rsidR="003C4080">
        <w:t>s</w:t>
      </w:r>
      <w:r w:rsidRPr="002E5DAB">
        <w:t xml:space="preserve"> who, at any time during the preceding 12 month period was engaged or involved in:</w:t>
      </w:r>
      <w:bookmarkEnd w:id="1502"/>
    </w:p>
    <w:p w14:paraId="4C0C561F" w14:textId="77777777" w:rsidR="00EA743D" w:rsidRPr="002E5DAB" w:rsidRDefault="00EA743D" w:rsidP="002D5A5C">
      <w:pPr>
        <w:pStyle w:val="COTCOCLV4-ASDEFCON"/>
      </w:pPr>
      <w:r w:rsidRPr="002E5DAB">
        <w:t xml:space="preserve">the preparation or management of the Deed or any Contract; </w:t>
      </w:r>
    </w:p>
    <w:p w14:paraId="1050B4F0" w14:textId="77777777" w:rsidR="00EA743D" w:rsidRPr="002E5DAB" w:rsidRDefault="00EA743D" w:rsidP="002D5A5C">
      <w:pPr>
        <w:pStyle w:val="COTCOCLV4-ASDEFCON"/>
      </w:pPr>
      <w:r w:rsidRPr="002E5DAB">
        <w:t>the assessment or selection of the Contractor; or</w:t>
      </w:r>
      <w:r w:rsidRPr="002E5DAB" w:rsidDel="00144D0B">
        <w:t xml:space="preserve"> </w:t>
      </w:r>
    </w:p>
    <w:p w14:paraId="033A0E38" w14:textId="77777777" w:rsidR="00EA743D" w:rsidRPr="002E5DAB" w:rsidRDefault="00EA743D" w:rsidP="002D5A5C">
      <w:pPr>
        <w:pStyle w:val="COTCOCLV4-ASDEFCON"/>
      </w:pPr>
      <w:r w:rsidRPr="002E5DAB">
        <w:t>the planning or performance of the pro</w:t>
      </w:r>
      <w:r>
        <w:t>curement</w:t>
      </w:r>
      <w:r w:rsidRPr="002E5DAB">
        <w:t xml:space="preserve"> or any activity relevant or related to the Deed or any Contract,</w:t>
      </w:r>
    </w:p>
    <w:p w14:paraId="65402234" w14:textId="77777777" w:rsidR="00EA743D" w:rsidRPr="002E5DAB" w:rsidRDefault="00EA743D" w:rsidP="002D5A5C">
      <w:pPr>
        <w:pStyle w:val="COTCOCLV3NONUM-ASDEFCON"/>
      </w:pPr>
      <w:r w:rsidRPr="002E5DAB">
        <w:t>to perform or contribute to the performance of the Deed or any Contract.</w:t>
      </w:r>
    </w:p>
    <w:p w14:paraId="686D1702" w14:textId="35DC0772" w:rsidR="00EA743D" w:rsidRPr="002E5DAB" w:rsidRDefault="00EA743D" w:rsidP="002D5A5C">
      <w:pPr>
        <w:pStyle w:val="COTCOCLV3-ASDEFCON"/>
      </w:pPr>
      <w:bookmarkStart w:id="1503" w:name="_Ref404604130"/>
      <w:r w:rsidRPr="002E5DAB">
        <w:t xml:space="preserve">To avoid doubt, the 12 month period referred to in clause </w:t>
      </w:r>
      <w:r>
        <w:fldChar w:fldCharType="begin"/>
      </w:r>
      <w:r>
        <w:instrText xml:space="preserve"> REF _Ref404604108 \r \h </w:instrText>
      </w:r>
      <w:r>
        <w:fldChar w:fldCharType="separate"/>
      </w:r>
      <w:r w:rsidR="00E23E56">
        <w:t>10.11.1</w:t>
      </w:r>
      <w:r>
        <w:fldChar w:fldCharType="end"/>
      </w:r>
      <w:r w:rsidRPr="002E5DAB">
        <w:t xml:space="preserve"> applies from the date which is 12 months before the date on which the Contractor proposes that the person start performing or contributing to the performance of the Deed or any Contract.</w:t>
      </w:r>
      <w:bookmarkEnd w:id="1503"/>
    </w:p>
    <w:p w14:paraId="3C188AB5" w14:textId="563B10E0" w:rsidR="00EA743D" w:rsidRPr="002E5DAB" w:rsidRDefault="00EA743D" w:rsidP="002D5A5C">
      <w:pPr>
        <w:pStyle w:val="COTCOCLV3-ASDEFCON"/>
      </w:pPr>
      <w:bookmarkStart w:id="1504" w:name="_Ref404604153"/>
      <w:r w:rsidRPr="002E5DAB">
        <w:t xml:space="preserve">The Commonwealth Representative shall not unreasonably withhold approval of a person under clause </w:t>
      </w:r>
      <w:r>
        <w:fldChar w:fldCharType="begin"/>
      </w:r>
      <w:r>
        <w:instrText xml:space="preserve"> REF _Ref404604130 \r \h </w:instrText>
      </w:r>
      <w:r>
        <w:fldChar w:fldCharType="separate"/>
      </w:r>
      <w:r w:rsidR="00E23E56">
        <w:t>10.11.2</w:t>
      </w:r>
      <w:r>
        <w:fldChar w:fldCharType="end"/>
      </w:r>
      <w:r w:rsidRPr="002E5DAB">
        <w:t xml:space="preserve"> and shall consider:</w:t>
      </w:r>
      <w:bookmarkEnd w:id="1504"/>
    </w:p>
    <w:p w14:paraId="148E1993" w14:textId="77777777" w:rsidR="00EA743D" w:rsidRPr="002E5DAB" w:rsidRDefault="00EA743D" w:rsidP="002D5A5C">
      <w:pPr>
        <w:pStyle w:val="COTCOCLV4-ASDEFCON"/>
      </w:pPr>
      <w:r w:rsidRPr="002E5DAB">
        <w:t>the character and duration of the engagement, services or work that was performed by the person during the relevant 12 month period;</w:t>
      </w:r>
    </w:p>
    <w:p w14:paraId="2A77CB62" w14:textId="77777777" w:rsidR="00EA743D" w:rsidRPr="002E5DAB" w:rsidRDefault="00EA743D" w:rsidP="002D5A5C">
      <w:pPr>
        <w:pStyle w:val="COTCOCLV4-ASDEFCON"/>
      </w:pPr>
      <w:bookmarkStart w:id="1505" w:name="_Ref404604150"/>
      <w:r w:rsidRPr="002E5DAB">
        <w:t>any information provided by the Contractor about the character and duration of the services proposed to be performed by the person under the Deed or any Contract;</w:t>
      </w:r>
      <w:bookmarkEnd w:id="1505"/>
    </w:p>
    <w:p w14:paraId="50C2442B" w14:textId="21001C41" w:rsidR="00EA743D" w:rsidRPr="002E5DAB" w:rsidRDefault="00EA743D" w:rsidP="002D5A5C">
      <w:pPr>
        <w:pStyle w:val="COTCOCLV4-ASDEFCON"/>
      </w:pPr>
      <w:r w:rsidRPr="002E5DAB">
        <w:t xml:space="preserve">the potential for real or perceived conflicts of interest or probity concerns to arise if the person performs or contributes to the performance of the Deed or any Contract in the manner proposed under </w:t>
      </w:r>
      <w:r w:rsidR="008868D3">
        <w:fldChar w:fldCharType="begin"/>
      </w:r>
      <w:r w:rsidR="008868D3">
        <w:instrText xml:space="preserve"> REF _Ref404604150 \w \h </w:instrText>
      </w:r>
      <w:r w:rsidR="008868D3">
        <w:fldChar w:fldCharType="separate"/>
      </w:r>
      <w:r w:rsidR="00E23E56">
        <w:t>10.11.3b</w:t>
      </w:r>
      <w:r w:rsidR="008868D3">
        <w:fldChar w:fldCharType="end"/>
      </w:r>
      <w:r w:rsidRPr="002E5DAB">
        <w:t>, and the arrangements which the Contractor proposes to put in place to manage or reduce those conflicts of interest or probity concerns;</w:t>
      </w:r>
    </w:p>
    <w:p w14:paraId="47BE1018" w14:textId="77777777" w:rsidR="00EA743D" w:rsidRPr="002E5DAB" w:rsidRDefault="00EA743D" w:rsidP="002D5A5C">
      <w:pPr>
        <w:pStyle w:val="COTCOCLV4-ASDEFCON"/>
      </w:pPr>
      <w:r w:rsidRPr="002E5DAB">
        <w:t>any information provided by the Contractor concerning any significant effect that withholding approval will have on the person’s employment or remuneration opportunities or the performance of the Deed or any Contract; and</w:t>
      </w:r>
    </w:p>
    <w:p w14:paraId="617C46D4" w14:textId="5E91C7BE" w:rsidR="00EA743D" w:rsidRPr="002E5DAB" w:rsidRDefault="00EA743D" w:rsidP="002D5A5C">
      <w:pPr>
        <w:pStyle w:val="COTCOCLV4-ASDEFCON"/>
      </w:pPr>
      <w:r w:rsidRPr="002E5DAB">
        <w:t xml:space="preserve">the policy requirements set out </w:t>
      </w:r>
      <w:r w:rsidR="006D3198">
        <w:t xml:space="preserve">in </w:t>
      </w:r>
      <w:r w:rsidR="005F3C49">
        <w:t xml:space="preserve">DI ADMINPOL Annex C AG5 and the </w:t>
      </w:r>
      <w:r w:rsidR="005F3C49">
        <w:rPr>
          <w:i/>
        </w:rPr>
        <w:t>Integrity Policy</w:t>
      </w:r>
      <w:ins w:id="1506" w:author="Prabhu, Akshata MS" w:date="2024-08-23T14:31:00Z">
        <w:r w:rsidR="005F3C49">
          <w:rPr>
            <w:i/>
          </w:rPr>
          <w:t xml:space="preserve"> Manual</w:t>
        </w:r>
      </w:ins>
      <w:r w:rsidRPr="002E5DAB">
        <w:t>, as applicable.</w:t>
      </w:r>
    </w:p>
    <w:p w14:paraId="77B6123F" w14:textId="77777777" w:rsidR="00390176" w:rsidRPr="00253DEF" w:rsidRDefault="00E4305D" w:rsidP="006D1CBC">
      <w:pPr>
        <w:pStyle w:val="COTCOCLV1-ASDEFCON"/>
      </w:pPr>
      <w:bookmarkStart w:id="1507" w:name="_Toc435691730"/>
      <w:bookmarkStart w:id="1508" w:name="_Toc435696359"/>
      <w:bookmarkStart w:id="1509" w:name="_Toc435696987"/>
      <w:bookmarkStart w:id="1510" w:name="_Toc436304594"/>
      <w:bookmarkStart w:id="1511" w:name="_Toc436309548"/>
      <w:bookmarkStart w:id="1512" w:name="_Toc436311020"/>
      <w:bookmarkStart w:id="1513" w:name="_Toc436384556"/>
      <w:bookmarkStart w:id="1514" w:name="_Toc436387079"/>
      <w:bookmarkStart w:id="1515" w:name="_Toc436920144"/>
      <w:bookmarkStart w:id="1516" w:name="_Toc96403592"/>
      <w:bookmarkStart w:id="1517" w:name="_Ref111008370"/>
      <w:bookmarkStart w:id="1518" w:name="_Toc229471778"/>
      <w:bookmarkStart w:id="1519" w:name="_Toc480532026"/>
      <w:bookmarkStart w:id="1520" w:name="_Toc505695160"/>
      <w:bookmarkStart w:id="1521" w:name="_Toc506111926"/>
      <w:bookmarkStart w:id="1522" w:name="_Toc175216202"/>
      <w:bookmarkStart w:id="1523" w:name="_Toc153354165"/>
      <w:bookmarkEnd w:id="1507"/>
      <w:bookmarkEnd w:id="1508"/>
      <w:bookmarkEnd w:id="1509"/>
      <w:bookmarkEnd w:id="1510"/>
      <w:bookmarkEnd w:id="1511"/>
      <w:bookmarkEnd w:id="1512"/>
      <w:bookmarkEnd w:id="1513"/>
      <w:bookmarkEnd w:id="1514"/>
      <w:bookmarkEnd w:id="1515"/>
      <w:r w:rsidRPr="00253DEF">
        <w:t>POLICY AND LAW</w:t>
      </w:r>
      <w:bookmarkEnd w:id="1516"/>
      <w:bookmarkEnd w:id="1517"/>
      <w:bookmarkEnd w:id="1518"/>
      <w:bookmarkEnd w:id="1519"/>
      <w:bookmarkEnd w:id="1520"/>
      <w:bookmarkEnd w:id="1521"/>
      <w:bookmarkEnd w:id="1522"/>
      <w:bookmarkEnd w:id="1523"/>
      <w:r w:rsidRPr="00253DEF">
        <w:t xml:space="preserve"> </w:t>
      </w:r>
    </w:p>
    <w:p w14:paraId="1EE6F5EC" w14:textId="77777777" w:rsidR="00390176" w:rsidRPr="00253DEF" w:rsidRDefault="006E77D5" w:rsidP="006D1CBC">
      <w:pPr>
        <w:pStyle w:val="COTCOCLV2-ASDEFCON"/>
      </w:pPr>
      <w:bookmarkStart w:id="1524" w:name="_Toc96403593"/>
      <w:bookmarkStart w:id="1525" w:name="_Ref111008380"/>
      <w:bookmarkStart w:id="1526" w:name="_Toc229471779"/>
      <w:bookmarkStart w:id="1527" w:name="_Ref434927582"/>
      <w:bookmarkStart w:id="1528" w:name="_Ref436302727"/>
      <w:bookmarkStart w:id="1529" w:name="_Toc480532027"/>
      <w:bookmarkStart w:id="1530" w:name="_Toc505695161"/>
      <w:bookmarkStart w:id="1531" w:name="_Toc506111927"/>
      <w:bookmarkStart w:id="1532" w:name="_Ref172551770"/>
      <w:bookmarkStart w:id="1533" w:name="_Toc175216203"/>
      <w:bookmarkStart w:id="1534" w:name="_Toc153354166"/>
      <w:r>
        <w:t>Governing</w:t>
      </w:r>
      <w:r w:rsidRPr="00253DEF">
        <w:t xml:space="preserve"> </w:t>
      </w:r>
      <w:r w:rsidR="00390176" w:rsidRPr="00253DEF">
        <w:t>Law (Core)</w:t>
      </w:r>
      <w:bookmarkEnd w:id="1524"/>
      <w:bookmarkEnd w:id="1525"/>
      <w:bookmarkEnd w:id="1526"/>
      <w:bookmarkEnd w:id="1527"/>
      <w:bookmarkEnd w:id="1528"/>
      <w:bookmarkEnd w:id="1529"/>
      <w:bookmarkEnd w:id="1530"/>
      <w:bookmarkEnd w:id="1531"/>
      <w:bookmarkEnd w:id="1532"/>
      <w:bookmarkEnd w:id="1533"/>
      <w:bookmarkEnd w:id="1534"/>
    </w:p>
    <w:p w14:paraId="1D751C1A" w14:textId="77777777" w:rsidR="00390176" w:rsidRDefault="00390176" w:rsidP="002D5A5C">
      <w:pPr>
        <w:pStyle w:val="COTCOCLV3-ASDEFCON"/>
      </w:pPr>
      <w:r w:rsidRPr="00253DEF">
        <w:t xml:space="preserve">The laws of the </w:t>
      </w:r>
      <w:r w:rsidR="00D1718F">
        <w:t>jurisdiction specified in the Details Schedule</w:t>
      </w:r>
      <w:r w:rsidRPr="00253DEF">
        <w:t xml:space="preserve"> shall apply to the Deed and any Contract.  The courts of that State or Territory shall have non-exclusive jurisdiction to decide any matter arising out of the Deed or any Contract.</w:t>
      </w:r>
    </w:p>
    <w:p w14:paraId="30C3E238" w14:textId="77777777" w:rsidR="00BA3924" w:rsidRDefault="00BA3924" w:rsidP="002D5A5C">
      <w:pPr>
        <w:pStyle w:val="COTCOCLV3-ASDEFCON"/>
      </w:pPr>
      <w:r>
        <w:t xml:space="preserve">The Contractor shall, in the performance of the Deed or any Contract, comply with </w:t>
      </w:r>
      <w:r w:rsidR="00D72455">
        <w:t xml:space="preserve">and ensure </w:t>
      </w:r>
      <w:r w:rsidR="002639FD">
        <w:t>Contractor</w:t>
      </w:r>
      <w:r w:rsidR="00D72455">
        <w:t xml:space="preserve"> </w:t>
      </w:r>
      <w:r w:rsidR="00D1718F">
        <w:t>Personnel</w:t>
      </w:r>
      <w:r w:rsidR="008868D3">
        <w:t>,</w:t>
      </w:r>
      <w:r w:rsidR="00D72455">
        <w:t xml:space="preserve"> Subcontractors</w:t>
      </w:r>
      <w:r w:rsidR="008868D3">
        <w:t xml:space="preserve"> and Subcontractor Personnel</w:t>
      </w:r>
      <w:r w:rsidR="00D72455">
        <w:t xml:space="preserve"> comply with, </w:t>
      </w:r>
      <w:r>
        <w:t>the laws from time to time in force in the State, Territory, or other jurisdictions</w:t>
      </w:r>
      <w:r w:rsidR="00D72455">
        <w:t xml:space="preserve"> (including overseas)</w:t>
      </w:r>
      <w:r>
        <w:t xml:space="preserve"> in which any part of the Contract is to be carried out. </w:t>
      </w:r>
    </w:p>
    <w:p w14:paraId="65CA50D6" w14:textId="77777777" w:rsidR="003E3380" w:rsidRDefault="00605D91" w:rsidP="002D5A5C">
      <w:pPr>
        <w:pStyle w:val="COTCOCLV3-ASDEFCON"/>
      </w:pPr>
      <w:r>
        <w:t>The Contractor shall provide to the Commonwealth Representative within 10 Working Days after a request by the Commonwealth written confirmation that, to the best of the Contractor’s knowledge and based on reasonable enquiries undertaken by the Contractor, the Contractor, Contractor Personnel, Subcontractors and Subcontractor Personnel are compliant with all laws (including foreign anti-corruption legislation) regarding the offering of unlawful inducements in connection with the performance of the Deed and any Contract and Subcontracts.</w:t>
      </w:r>
    </w:p>
    <w:p w14:paraId="1D8C216C" w14:textId="77777777" w:rsidR="005663D3" w:rsidRDefault="005663D3" w:rsidP="005663D3">
      <w:pPr>
        <w:pStyle w:val="COTCOCLV3-ASDEFCON"/>
      </w:pPr>
      <w:bookmarkStart w:id="1535" w:name="_Ref500765902"/>
      <w:r>
        <w:t>The Contractor:</w:t>
      </w:r>
      <w:bookmarkStart w:id="1536" w:name="_Toc509912280"/>
      <w:bookmarkStart w:id="1537" w:name="_Toc509912456"/>
      <w:bookmarkStart w:id="1538" w:name="_Toc509912607"/>
      <w:bookmarkStart w:id="1539" w:name="_Toc509912758"/>
      <w:bookmarkStart w:id="1540" w:name="_Toc509915322"/>
      <w:bookmarkStart w:id="1541" w:name="_Toc509915470"/>
      <w:bookmarkStart w:id="1542" w:name="_Toc509923618"/>
      <w:bookmarkStart w:id="1543" w:name="_Toc509923768"/>
      <w:bookmarkEnd w:id="1535"/>
      <w:bookmarkEnd w:id="1536"/>
      <w:bookmarkEnd w:id="1537"/>
      <w:bookmarkEnd w:id="1538"/>
      <w:bookmarkEnd w:id="1539"/>
      <w:bookmarkEnd w:id="1540"/>
      <w:bookmarkEnd w:id="1541"/>
      <w:bookmarkEnd w:id="1542"/>
      <w:bookmarkEnd w:id="1543"/>
    </w:p>
    <w:p w14:paraId="23EAF37E" w14:textId="77777777" w:rsidR="005663D3" w:rsidRDefault="005663D3" w:rsidP="005663D3">
      <w:pPr>
        <w:pStyle w:val="COTCOCLV4-ASDEFCON"/>
      </w:pPr>
      <w:bookmarkStart w:id="1544" w:name="_Ref500765904"/>
      <w:r>
        <w:t xml:space="preserve">shall take all reasonable measures to prevent, detect and investigate any fraud that may occur, is occurring or has occurred under the </w:t>
      </w:r>
      <w:r w:rsidR="002236B7">
        <w:t xml:space="preserve">Deed, any </w:t>
      </w:r>
      <w:r>
        <w:t>Contract or any Subcontract; and,</w:t>
      </w:r>
      <w:bookmarkStart w:id="1545" w:name="_Toc509912281"/>
      <w:bookmarkStart w:id="1546" w:name="_Toc509912457"/>
      <w:bookmarkStart w:id="1547" w:name="_Toc509912608"/>
      <w:bookmarkStart w:id="1548" w:name="_Toc509912759"/>
      <w:bookmarkStart w:id="1549" w:name="_Toc509915323"/>
      <w:bookmarkStart w:id="1550" w:name="_Toc509915471"/>
      <w:bookmarkStart w:id="1551" w:name="_Toc509923619"/>
      <w:bookmarkStart w:id="1552" w:name="_Toc509923769"/>
      <w:bookmarkEnd w:id="1544"/>
      <w:bookmarkEnd w:id="1545"/>
      <w:bookmarkEnd w:id="1546"/>
      <w:bookmarkEnd w:id="1547"/>
      <w:bookmarkEnd w:id="1548"/>
      <w:bookmarkEnd w:id="1549"/>
      <w:bookmarkEnd w:id="1550"/>
      <w:bookmarkEnd w:id="1551"/>
      <w:bookmarkEnd w:id="1552"/>
    </w:p>
    <w:p w14:paraId="078BF8A7" w14:textId="2B20B19D" w:rsidR="005663D3" w:rsidRDefault="005663D3" w:rsidP="005663D3">
      <w:pPr>
        <w:pStyle w:val="COTCOCLV4-ASDEFCON"/>
      </w:pPr>
      <w:r>
        <w:t xml:space="preserve">acknowledges and agrees that its obligation in clause </w:t>
      </w:r>
      <w:r>
        <w:fldChar w:fldCharType="begin"/>
      </w:r>
      <w:r>
        <w:instrText xml:space="preserve"> REF _Ref500765902 \r \h </w:instrText>
      </w:r>
      <w:r>
        <w:fldChar w:fldCharType="separate"/>
      </w:r>
      <w:r w:rsidR="00E23E56">
        <w:t>11.1.4</w:t>
      </w:r>
      <w:r>
        <w:fldChar w:fldCharType="end"/>
      </w:r>
      <w:r>
        <w:t>a extends to taking all reasonable measures to prevent, detect and investigate any fraud which has or may be committed by Contractor Personnel.</w:t>
      </w:r>
      <w:bookmarkStart w:id="1553" w:name="_Toc509912282"/>
      <w:bookmarkStart w:id="1554" w:name="_Toc509912458"/>
      <w:bookmarkStart w:id="1555" w:name="_Toc509912609"/>
      <w:bookmarkStart w:id="1556" w:name="_Toc509912760"/>
      <w:bookmarkStart w:id="1557" w:name="_Toc509915324"/>
      <w:bookmarkStart w:id="1558" w:name="_Toc509915472"/>
      <w:bookmarkStart w:id="1559" w:name="_Toc509923620"/>
      <w:bookmarkStart w:id="1560" w:name="_Toc509923770"/>
      <w:bookmarkEnd w:id="1553"/>
      <w:bookmarkEnd w:id="1554"/>
      <w:bookmarkEnd w:id="1555"/>
      <w:bookmarkEnd w:id="1556"/>
      <w:bookmarkEnd w:id="1557"/>
      <w:bookmarkEnd w:id="1558"/>
      <w:bookmarkEnd w:id="1559"/>
      <w:bookmarkEnd w:id="1560"/>
    </w:p>
    <w:p w14:paraId="1FCEC3E9" w14:textId="77777777" w:rsidR="005663D3" w:rsidRDefault="005663D3" w:rsidP="00EB7A73">
      <w:pPr>
        <w:pStyle w:val="COTCOCLV4-ASDEFCON"/>
        <w:numPr>
          <w:ilvl w:val="0"/>
          <w:numId w:val="0"/>
        </w:numPr>
        <w:ind w:left="851"/>
      </w:pPr>
      <w:r>
        <w:t>If the Contractor knows that any fraud is occurring or has occurred, it shall, as soon as practicable, provide written details to the Commonwealth, and provide such further information and assistance as the Commonwealth, or any person authorised by the Commonwealth, reasonably requires in relation to the fraud.</w:t>
      </w:r>
      <w:bookmarkStart w:id="1561" w:name="_Toc509912283"/>
      <w:bookmarkStart w:id="1562" w:name="_Toc509912459"/>
      <w:bookmarkStart w:id="1563" w:name="_Toc509912610"/>
      <w:bookmarkStart w:id="1564" w:name="_Toc509912761"/>
      <w:bookmarkStart w:id="1565" w:name="_Toc509915325"/>
      <w:bookmarkStart w:id="1566" w:name="_Toc509915473"/>
      <w:bookmarkStart w:id="1567" w:name="_Toc509923621"/>
      <w:bookmarkStart w:id="1568" w:name="_Toc509923771"/>
      <w:bookmarkEnd w:id="1561"/>
      <w:bookmarkEnd w:id="1562"/>
      <w:bookmarkEnd w:id="1563"/>
      <w:bookmarkEnd w:id="1564"/>
      <w:bookmarkEnd w:id="1565"/>
      <w:bookmarkEnd w:id="1566"/>
      <w:bookmarkEnd w:id="1567"/>
      <w:bookmarkEnd w:id="1568"/>
    </w:p>
    <w:p w14:paraId="5A3E7FAF" w14:textId="77777777" w:rsidR="00BA3924" w:rsidRPr="00253DEF" w:rsidRDefault="00BA3924" w:rsidP="002D5A5C">
      <w:pPr>
        <w:pStyle w:val="COTCOCLV3-ASDEFCON"/>
      </w:pPr>
      <w:r>
        <w:t xml:space="preserve">The </w:t>
      </w:r>
      <w:r w:rsidRPr="00EB7A73">
        <w:rPr>
          <w:i/>
        </w:rPr>
        <w:t>United Nations Convention on Contracts for the International Sale of Goods</w:t>
      </w:r>
      <w:r>
        <w:t xml:space="preserve"> shall not apply to the Deed or any Contract.</w:t>
      </w:r>
    </w:p>
    <w:p w14:paraId="612EC39B" w14:textId="77777777" w:rsidR="00390176" w:rsidRPr="00253DEF" w:rsidRDefault="00390176" w:rsidP="006D1CBC">
      <w:pPr>
        <w:pStyle w:val="COTCOCLV2-ASDEFCON"/>
      </w:pPr>
      <w:bookmarkStart w:id="1569" w:name="_Toc96403595"/>
      <w:bookmarkStart w:id="1570" w:name="_Ref111008409"/>
      <w:bookmarkStart w:id="1571" w:name="_Toc229471781"/>
      <w:bookmarkStart w:id="1572" w:name="_Toc480532029"/>
      <w:bookmarkStart w:id="1573" w:name="_Toc505695163"/>
      <w:bookmarkStart w:id="1574" w:name="_Toc506111929"/>
      <w:bookmarkStart w:id="1575" w:name="_Ref172551751"/>
      <w:bookmarkStart w:id="1576" w:name="_Toc175216204"/>
      <w:bookmarkStart w:id="1577" w:name="_Ref175216581"/>
      <w:bookmarkStart w:id="1578" w:name="_Ref143523451"/>
      <w:bookmarkStart w:id="1579" w:name="_Toc153354167"/>
      <w:r w:rsidRPr="00253DEF">
        <w:t>Policy Requirements (Core)</w:t>
      </w:r>
      <w:bookmarkEnd w:id="1569"/>
      <w:bookmarkEnd w:id="1570"/>
      <w:bookmarkEnd w:id="1571"/>
      <w:bookmarkEnd w:id="1572"/>
      <w:bookmarkEnd w:id="1573"/>
      <w:bookmarkEnd w:id="1574"/>
      <w:bookmarkEnd w:id="1575"/>
      <w:bookmarkEnd w:id="1576"/>
      <w:bookmarkEnd w:id="1577"/>
      <w:bookmarkEnd w:id="1578"/>
      <w:bookmarkEnd w:id="1579"/>
    </w:p>
    <w:p w14:paraId="5A13096B" w14:textId="77777777" w:rsidR="00390176" w:rsidRDefault="00390176" w:rsidP="002D5A5C">
      <w:pPr>
        <w:pStyle w:val="NoteToDrafters-ASDEFCON"/>
      </w:pPr>
      <w:r w:rsidRPr="00253DEF">
        <w:t xml:space="preserve">Note to drafters:  Prior to RFT release and prior to the execution of any resultant </w:t>
      </w:r>
      <w:r w:rsidR="00AC1619">
        <w:t>D</w:t>
      </w:r>
      <w:r w:rsidRPr="00253DEF">
        <w:t xml:space="preserve">eed, the Glossary should be updated to reflect the version of the following documents and policies current at the time of RFT release and signature of any resultant </w:t>
      </w:r>
      <w:r w:rsidR="00A31623">
        <w:t>D</w:t>
      </w:r>
      <w:r w:rsidRPr="00253DEF">
        <w:t>eed, as applicable</w:t>
      </w:r>
      <w:r w:rsidR="0034080C">
        <w:t>.</w:t>
      </w:r>
      <w:r w:rsidRPr="00253DEF">
        <w:t xml:space="preserve"> </w:t>
      </w:r>
    </w:p>
    <w:p w14:paraId="7CFA36EF" w14:textId="78466551" w:rsidR="00D56A9C" w:rsidRDefault="006B7F3E" w:rsidP="002D5A5C">
      <w:pPr>
        <w:pStyle w:val="NoteToDrafters-ASDEFCON"/>
      </w:pPr>
      <w:r>
        <w:t>If there are</w:t>
      </w:r>
      <w:r w:rsidRPr="00DA53A9">
        <w:t xml:space="preserve"> </w:t>
      </w:r>
      <w:r w:rsidR="00A51A85" w:rsidRPr="00DA53A9">
        <w:t>other Commonwealth or Defence polic</w:t>
      </w:r>
      <w:r w:rsidR="00D1718F">
        <w:t>i</w:t>
      </w:r>
      <w:r w:rsidR="00A51A85" w:rsidRPr="00DA53A9">
        <w:t xml:space="preserve">es relevant to the procurement activity, </w:t>
      </w:r>
      <w:r>
        <w:t>that are not otherwise referenced in the draft Contract, they can be listed below.</w:t>
      </w:r>
    </w:p>
    <w:p w14:paraId="3CC3578A" w14:textId="77777777" w:rsidR="00390176" w:rsidRPr="00253DEF" w:rsidRDefault="00390176" w:rsidP="002D5A5C">
      <w:pPr>
        <w:pStyle w:val="COTCOCLV3-ASDEFCON"/>
      </w:pPr>
      <w:r w:rsidRPr="00253DEF">
        <w:t xml:space="preserve">The Contractor shall comply with and require </w:t>
      </w:r>
      <w:r w:rsidR="002639FD">
        <w:t>Contractor</w:t>
      </w:r>
      <w:r w:rsidRPr="00253DEF">
        <w:t xml:space="preserve"> </w:t>
      </w:r>
      <w:r w:rsidR="00D1718F">
        <w:t>Personnel</w:t>
      </w:r>
      <w:r w:rsidR="0029734A">
        <w:t>,</w:t>
      </w:r>
      <w:r w:rsidRPr="00253DEF">
        <w:t xml:space="preserve"> Subcontractors </w:t>
      </w:r>
      <w:r w:rsidR="0029734A">
        <w:t>and Subcontractor Personnel</w:t>
      </w:r>
      <w:r w:rsidR="0029734A" w:rsidRPr="00253DEF">
        <w:t xml:space="preserve"> </w:t>
      </w:r>
      <w:r w:rsidRPr="00253DEF">
        <w:t xml:space="preserve">to comply with the following Commonwealth policies of general application relevant or applicable to any Contract: </w:t>
      </w:r>
    </w:p>
    <w:p w14:paraId="2D021543" w14:textId="60A27C3F" w:rsidR="005F3C49" w:rsidRDefault="005F3C49" w:rsidP="005F3C49">
      <w:pPr>
        <w:pStyle w:val="COTCOCLV4-ASDEFCON"/>
      </w:pPr>
      <w:r>
        <w:t xml:space="preserve">DI </w:t>
      </w:r>
      <w:del w:id="1580" w:author="Prabhu, Akshata MS" w:date="2024-08-23T14:31:00Z">
        <w:r>
          <w:delText>ADMINPOL</w:delText>
        </w:r>
      </w:del>
      <w:r>
        <w:t>, and in particular:</w:t>
      </w:r>
    </w:p>
    <w:p w14:paraId="198FA986" w14:textId="54856F00" w:rsidR="00B768AD" w:rsidRPr="00794A90" w:rsidRDefault="005F3C49" w:rsidP="00B768AD">
      <w:pPr>
        <w:pStyle w:val="COTCOCLV5-ASDEFCON"/>
      </w:pPr>
      <w:del w:id="1581" w:author="Prabhu, Akshata MS" w:date="2024-08-23T14:31:00Z">
        <w:r>
          <w:delText>Annex C,</w:delText>
        </w:r>
      </w:del>
      <w:ins w:id="1582" w:author="Prabhu, Akshata MS" w:date="2024-08-23T14:31:00Z">
        <w:r w:rsidR="00B768AD">
          <w:t>Administration and Governance Provision 4</w:t>
        </w:r>
      </w:ins>
      <w:r w:rsidR="00B768AD">
        <w:t xml:space="preserve"> </w:t>
      </w:r>
      <w:r w:rsidR="00B768AD" w:rsidRPr="00794A90">
        <w:t>AG4 – Incident reporting and management and the Incident Reporting and Management Manual;</w:t>
      </w:r>
    </w:p>
    <w:p w14:paraId="37674A3A" w14:textId="0B70FB7E" w:rsidR="00B768AD" w:rsidRPr="00794A90" w:rsidRDefault="005F3C49" w:rsidP="00B768AD">
      <w:pPr>
        <w:pStyle w:val="COTCOCLV5-ASDEFCON"/>
      </w:pPr>
      <w:del w:id="1583" w:author="Prabhu, Akshata MS" w:date="2024-08-23T14:31:00Z">
        <w:r>
          <w:delText>Annex C</w:delText>
        </w:r>
      </w:del>
      <w:ins w:id="1584" w:author="Prabhu, Akshata MS" w:date="2024-08-23T14:31:00Z">
        <w:r w:rsidR="00B768AD">
          <w:t>Administration and Governance Provision 5</w:t>
        </w:r>
      </w:ins>
      <w:r w:rsidR="00B768AD" w:rsidRPr="00794A90">
        <w:t>, AG5 – Conflicts of interest and declarations of interest and the Integrity Policy</w:t>
      </w:r>
      <w:del w:id="1585" w:author="Prabhu, Akshata MS" w:date="2024-08-23T14:31:00Z">
        <w:r>
          <w:delText>;</w:delText>
        </w:r>
      </w:del>
      <w:ins w:id="1586" w:author="Prabhu, Akshata MS" w:date="2024-08-23T14:31:00Z">
        <w:r w:rsidR="00B768AD" w:rsidRPr="00794A90">
          <w:t xml:space="preserve"> Manual;</w:t>
        </w:r>
        <w:r w:rsidR="00B768AD">
          <w:t xml:space="preserve"> and</w:t>
        </w:r>
      </w:ins>
    </w:p>
    <w:p w14:paraId="06381D5C" w14:textId="086CBEEF" w:rsidR="00F0028C" w:rsidRDefault="005F3C49" w:rsidP="00B768AD">
      <w:pPr>
        <w:pStyle w:val="COTCOCLV5-ASDEFCON"/>
      </w:pPr>
      <w:del w:id="1587" w:author="Prabhu, Akshata MS" w:date="2024-08-23T14:31:00Z">
        <w:r>
          <w:delText>Annex J</w:delText>
        </w:r>
      </w:del>
      <w:ins w:id="1588" w:author="Prabhu, Akshata MS" w:date="2024-08-23T14:31:00Z">
        <w:r w:rsidR="00B768AD">
          <w:t>People Provision 7</w:t>
        </w:r>
      </w:ins>
      <w:r>
        <w:t>, PPL 7 – Required behaviours in Defence and Chapter 3 of the Complaints and Alternative Resolutions Manual</w:t>
      </w:r>
      <w:r w:rsidR="00F0028C">
        <w:t xml:space="preserve">; </w:t>
      </w:r>
    </w:p>
    <w:p w14:paraId="6E1F950A" w14:textId="77777777" w:rsidR="00B768AD" w:rsidRDefault="00B768AD" w:rsidP="00B768AD">
      <w:pPr>
        <w:pStyle w:val="COTCOCLV4-ASDEFCON"/>
      </w:pPr>
      <w:r>
        <w:t>Financial Policy Gifts and Benefits (Including Hospitality) – Receiving;</w:t>
      </w:r>
    </w:p>
    <w:p w14:paraId="1B35D314" w14:textId="7EE3FD0A" w:rsidR="00B768AD" w:rsidRDefault="00B768AD" w:rsidP="00B768AD">
      <w:pPr>
        <w:pStyle w:val="COTCOCLV4-ASDEFCON"/>
      </w:pPr>
      <w:r>
        <w:t>Financial Policy Gifts and Benefits (Including Hospitality) – Spending;</w:t>
      </w:r>
    </w:p>
    <w:p w14:paraId="4181D3BD" w14:textId="65EEF4E5" w:rsidR="00C351E3" w:rsidRDefault="00936A58" w:rsidP="006B7F3E">
      <w:pPr>
        <w:pStyle w:val="COTCOCLV4-ASDEFCON"/>
      </w:pPr>
      <w:r>
        <w:t>Australian Defence Force</w:t>
      </w:r>
      <w:r w:rsidR="005229BF" w:rsidRPr="00E9010F">
        <w:t xml:space="preserve"> alcohol policy detailed in </w:t>
      </w:r>
      <w:r w:rsidR="00475745">
        <w:t>MILPERSMAN Part 4 Chapter 1</w:t>
      </w:r>
      <w:r w:rsidR="00C351E3" w:rsidRPr="001E3C59">
        <w:t>;</w:t>
      </w:r>
    </w:p>
    <w:p w14:paraId="31CB1675" w14:textId="4DA802D7" w:rsidR="006B7F3E" w:rsidRDefault="006B7F3E" w:rsidP="006B7F3E">
      <w:pPr>
        <w:pStyle w:val="COTCOCLV4-ASDEFCON"/>
      </w:pPr>
      <w:r w:rsidRPr="0066376A">
        <w:t xml:space="preserve">Public Interest Disclosure policy </w:t>
      </w:r>
      <w:r>
        <w:t xml:space="preserve">detailed at: </w:t>
      </w:r>
    </w:p>
    <w:p w14:paraId="4EE5861A" w14:textId="77777777" w:rsidR="006B7F3E" w:rsidRPr="00B642F3" w:rsidRDefault="00EB7A73" w:rsidP="00871DDC">
      <w:pPr>
        <w:pStyle w:val="ATTANNLV3NONUM-ASDEFCON"/>
        <w:rPr>
          <w:del w:id="1589" w:author="Prabhu, Akshata MS" w:date="2024-08-23T14:31:00Z"/>
        </w:rPr>
      </w:pPr>
      <w:del w:id="1590" w:author="Prabhu, Akshata MS" w:date="2024-08-23T14:31:00Z">
        <w:r>
          <w:fldChar w:fldCharType="begin"/>
        </w:r>
        <w:r>
          <w:delInstrText xml:space="preserve"> HYPERLINK "https://www.ombudsman.gov.au/complaints/public-interest-disclosure-whistleblowing" </w:delInstrText>
        </w:r>
        <w:r>
          <w:fldChar w:fldCharType="separate"/>
        </w:r>
        <w:r w:rsidR="00B34266">
          <w:rPr>
            <w:rStyle w:val="Hyperlink"/>
          </w:rPr>
          <w:delText>https://www.ombudsman.gov.au/complaints/public-interest-disclosure-whistleblowing</w:delText>
        </w:r>
        <w:r>
          <w:rPr>
            <w:rStyle w:val="Hyperlink"/>
          </w:rPr>
          <w:fldChar w:fldCharType="end"/>
        </w:r>
        <w:r w:rsidR="006B7F3E">
          <w:delText>;</w:delText>
        </w:r>
        <w:r w:rsidR="006B7F3E" w:rsidRPr="00B642F3">
          <w:delText xml:space="preserve"> </w:delText>
        </w:r>
        <w:r w:rsidR="006B7F3E">
          <w:delText>and</w:delText>
        </w:r>
      </w:del>
    </w:p>
    <w:p w14:paraId="57295DA5" w14:textId="785B2932" w:rsidR="006B7F3E" w:rsidRPr="00B642F3" w:rsidRDefault="00EB7A73" w:rsidP="006D1CBC">
      <w:pPr>
        <w:pStyle w:val="ATTANNLV3NONUM-ASDEFCON"/>
        <w:rPr>
          <w:ins w:id="1591" w:author="Prabhu, Akshata MS" w:date="2024-08-23T14:31:00Z"/>
        </w:rPr>
      </w:pPr>
      <w:ins w:id="1592" w:author="Prabhu, Akshata MS" w:date="2024-08-23T14:31:00Z">
        <w:r>
          <w:fldChar w:fldCharType="begin"/>
        </w:r>
        <w:r>
          <w:instrText xml:space="preserve"> HYPERLINK "https://www.ombudsman.gov.au/Our-responsibilities/making-a-disclosure" </w:instrText>
        </w:r>
        <w:r>
          <w:fldChar w:fldCharType="separate"/>
        </w:r>
        <w:r w:rsidR="001159C7">
          <w:rPr>
            <w:rStyle w:val="Hyperlink"/>
          </w:rPr>
          <w:t>https://www.ombudsman.gov.au/Our-responsibilities/making-a-disclosure</w:t>
        </w:r>
        <w:r>
          <w:rPr>
            <w:rStyle w:val="Hyperlink"/>
          </w:rPr>
          <w:fldChar w:fldCharType="end"/>
        </w:r>
        <w:r w:rsidR="006B7F3E">
          <w:t>;</w:t>
        </w:r>
        <w:r w:rsidR="006B7F3E" w:rsidRPr="00B642F3">
          <w:t xml:space="preserve"> </w:t>
        </w:r>
        <w:r w:rsidR="000A2258">
          <w:t>and</w:t>
        </w:r>
      </w:ins>
    </w:p>
    <w:p w14:paraId="6F0D9604" w14:textId="426329B4" w:rsidR="006B7F3E" w:rsidRDefault="006B7F3E" w:rsidP="006B7F3E">
      <w:pPr>
        <w:pStyle w:val="COTCOCLV4-ASDEFCON"/>
      </w:pPr>
      <w:r>
        <w:rPr>
          <w:b/>
        </w:rPr>
        <w:fldChar w:fldCharType="begin">
          <w:ffData>
            <w:name w:val=""/>
            <w:enabled/>
            <w:calcOnExit w:val="0"/>
            <w:textInput>
              <w:default w:val="[DRAFTERS TO INSERT ANY OTHER RELEVANT COMMONWEALTH AND DEFENCE POLICIES THAT REGULATE DELIVERY OF THE SUPPLIES]"/>
            </w:textInput>
          </w:ffData>
        </w:fldChar>
      </w:r>
      <w:r>
        <w:rPr>
          <w:b/>
        </w:rPr>
        <w:instrText xml:space="preserve"> FORMTEXT </w:instrText>
      </w:r>
      <w:r>
        <w:rPr>
          <w:b/>
        </w:rPr>
      </w:r>
      <w:r>
        <w:rPr>
          <w:b/>
        </w:rPr>
        <w:fldChar w:fldCharType="separate"/>
      </w:r>
      <w:r w:rsidR="00E23E56">
        <w:rPr>
          <w:b/>
          <w:noProof/>
        </w:rPr>
        <w:t>[DRAFTERS TO INSERT ANY OTHER RELEVANT COMMONWEALTH AND DEFENCE POLICIES THAT REGULATE DELIVERY OF THE SUPPLIES]</w:t>
      </w:r>
      <w:r>
        <w:rPr>
          <w:b/>
        </w:rPr>
        <w:fldChar w:fldCharType="end"/>
      </w:r>
      <w:r>
        <w:t>.</w:t>
      </w:r>
    </w:p>
    <w:p w14:paraId="565684E3" w14:textId="77777777" w:rsidR="00A61F19" w:rsidRDefault="00153F30">
      <w:pPr>
        <w:pStyle w:val="NoteToTenderers-ASDEFCON"/>
        <w:rPr>
          <w:del w:id="1593" w:author="Prabhu, Akshata MS" w:date="2024-08-23T14:31:00Z"/>
        </w:rPr>
      </w:pPr>
      <w:bookmarkStart w:id="1594" w:name="_Toc96403596"/>
      <w:bookmarkStart w:id="1595" w:name="_Ref111008440"/>
      <w:bookmarkStart w:id="1596" w:name="_Toc229471782"/>
      <w:r w:rsidRPr="00153F30">
        <w:t xml:space="preserve">Note to tenderers: It is Commonwealth policy to stimulate Indigenous entrepreneurship and business development, providing Indigenous Australians with more opportunities to participate in the economy. </w:t>
      </w:r>
      <w:r w:rsidR="008F0664">
        <w:t>The Commonwealth Indigenous Procurement Policy is available at</w:t>
      </w:r>
      <w:del w:id="1597" w:author="Prabhu, Akshata MS" w:date="2024-08-23T14:31:00Z">
        <w:r w:rsidR="00A61F19">
          <w:delText>:</w:delText>
        </w:r>
      </w:del>
    </w:p>
    <w:p w14:paraId="77411541" w14:textId="7143AF76" w:rsidR="00153F30" w:rsidRDefault="008F0664" w:rsidP="00EB7A73">
      <w:pPr>
        <w:pStyle w:val="NoteToTenderers-ASDEFCON"/>
      </w:pPr>
      <w:r>
        <w:t xml:space="preserve"> </w:t>
      </w:r>
      <w:hyperlink r:id="rId20" w:history="1">
        <w:r w:rsidR="000854E6">
          <w:rPr>
            <w:rStyle w:val="Hyperlink"/>
          </w:rPr>
          <w:t>https://www.niaa.gov.au/indigenous-affairs/economic-development/indigenous-procurement-policy-ipp</w:t>
        </w:r>
      </w:hyperlink>
    </w:p>
    <w:p w14:paraId="16D95DEB" w14:textId="77777777" w:rsidR="00153F30" w:rsidRDefault="00153F30" w:rsidP="002D5A5C">
      <w:pPr>
        <w:pStyle w:val="COTCOCLV3-ASDEFCON"/>
      </w:pPr>
      <w:r>
        <w:t>The Contractor shall use its reasonable endeavours to increase its:</w:t>
      </w:r>
    </w:p>
    <w:p w14:paraId="2BF4CB3A" w14:textId="77777777" w:rsidR="00153F30" w:rsidRDefault="00153F30" w:rsidP="002D5A5C">
      <w:pPr>
        <w:pStyle w:val="COTCOCLV4-ASDEFCON"/>
      </w:pPr>
      <w:r>
        <w:t>purchasing from Indigenous enterprises; and</w:t>
      </w:r>
    </w:p>
    <w:p w14:paraId="69253527" w14:textId="77777777" w:rsidR="00153F30" w:rsidRDefault="00153F30" w:rsidP="002D5A5C">
      <w:pPr>
        <w:pStyle w:val="COTCOCLV4-ASDEFCON"/>
      </w:pPr>
      <w:r>
        <w:t>employment of Indigenous Australians,</w:t>
      </w:r>
    </w:p>
    <w:p w14:paraId="53750524" w14:textId="4CAF303C" w:rsidR="005F57FB" w:rsidRPr="00C056D5" w:rsidRDefault="00153F30" w:rsidP="00204A42">
      <w:pPr>
        <w:pStyle w:val="COTCOCLV3NONUM-ASDEFCON"/>
      </w:pPr>
      <w:r>
        <w:t xml:space="preserve">in the performance of the Deed. For the purposes of this clause </w:t>
      </w:r>
      <w:r w:rsidR="00B1506D">
        <w:t>’</w:t>
      </w:r>
      <w:r w:rsidRPr="00B1506D">
        <w:rPr>
          <w:b/>
        </w:rPr>
        <w:t>Indigenous enterprise</w:t>
      </w:r>
      <w:r w:rsidR="00B1506D">
        <w:t xml:space="preserve">‘ </w:t>
      </w:r>
      <w:r>
        <w:t xml:space="preserve">means an organisation that is 50 per cent or more Indigenous owned that is operating a business. </w:t>
      </w:r>
      <w:r>
        <w:rPr>
          <w:bCs/>
          <w:iCs/>
        </w:rPr>
        <w:t>Supply Nation maintains a list of enterprises that meet the definition of “Indigenous enterprises” (</w:t>
      </w:r>
      <w:hyperlink r:id="rId21" w:history="1">
        <w:r w:rsidRPr="00464192">
          <w:rPr>
            <w:rStyle w:val="Hyperlink"/>
            <w:bCs/>
            <w:iCs/>
          </w:rPr>
          <w:t>www.supplynation.org.au</w:t>
        </w:r>
      </w:hyperlink>
      <w:r>
        <w:rPr>
          <w:bCs/>
          <w:iCs/>
        </w:rPr>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204A42" w14:paraId="115731F7" w14:textId="77777777" w:rsidTr="00204A42">
        <w:tc>
          <w:tcPr>
            <w:tcW w:w="9286" w:type="dxa"/>
            <w:shd w:val="clear" w:color="auto" w:fill="auto"/>
          </w:tcPr>
          <w:tbl>
            <w:tblPr>
              <w:tblW w:w="0" w:type="auto"/>
              <w:tblLayout w:type="fixed"/>
              <w:tblLook w:val="0000" w:firstRow="0" w:lastRow="0" w:firstColumn="0" w:lastColumn="0" w:noHBand="0" w:noVBand="0"/>
            </w:tblPr>
            <w:tblGrid>
              <w:gridCol w:w="9286"/>
            </w:tblGrid>
            <w:tr w:rsidR="00204A42" w14:paraId="25E018A1" w14:textId="77777777" w:rsidTr="003C2347">
              <w:tc>
                <w:tcPr>
                  <w:tcW w:w="9286" w:type="dxa"/>
                  <w:shd w:val="clear" w:color="auto" w:fill="auto"/>
                </w:tcPr>
                <w:p w14:paraId="4B53061A" w14:textId="77777777" w:rsidR="00204A42" w:rsidRPr="000D3289" w:rsidRDefault="00204A42" w:rsidP="003B03BD">
                  <w:pPr>
                    <w:pStyle w:val="ASDEFCONOption"/>
                  </w:pPr>
                  <w:bookmarkStart w:id="1598" w:name="_Ref409180724"/>
                  <w:bookmarkStart w:id="1599" w:name="_Ref395794317"/>
                  <w:r w:rsidRPr="000D3289">
                    <w:t xml:space="preserve">Option:  </w:t>
                  </w:r>
                  <w:r w:rsidR="00483558">
                    <w:t>For when a procurement is at or above the relevant procurement threshold, and does not meet the exemptions set out at Appendix A to the CPRs</w:t>
                  </w:r>
                  <w:r>
                    <w:t>.</w:t>
                  </w:r>
                </w:p>
                <w:p w14:paraId="4B1DECFC" w14:textId="77DA5D10" w:rsidR="00204A42" w:rsidRPr="000D3289" w:rsidRDefault="00204A42" w:rsidP="003C2347">
                  <w:pPr>
                    <w:pStyle w:val="NoteToDrafters-ASDEFCON"/>
                  </w:pPr>
                  <w:r w:rsidRPr="000D3289">
                    <w:t>Note to drafters</w:t>
                  </w:r>
                  <w:r>
                    <w:t>:</w:t>
                  </w:r>
                  <w:r w:rsidRPr="000D3289">
                    <w:t xml:space="preserve">  </w:t>
                  </w:r>
                  <w:r w:rsidRPr="000D3289">
                    <w:rPr>
                      <w:rFonts w:eastAsia="Calibri"/>
                    </w:rPr>
                    <w:t xml:space="preserve">If the procurement is </w:t>
                  </w:r>
                  <w:r>
                    <w:rPr>
                      <w:rFonts w:eastAsia="Calibri"/>
                    </w:rPr>
                    <w:t>at or above the relevant procurement threshold and does not meet the exemptions set out at Appendix A to</w:t>
                  </w:r>
                  <w:r w:rsidRPr="000D3289">
                    <w:t xml:space="preserve"> the CPRs</w:t>
                  </w:r>
                  <w:r w:rsidRPr="000D3289">
                    <w:rPr>
                      <w:rFonts w:eastAsia="Calibri"/>
                    </w:rPr>
                    <w:t xml:space="preserve"> </w:t>
                  </w:r>
                  <w:r>
                    <w:rPr>
                      <w:rFonts w:eastAsia="Calibri"/>
                    </w:rPr>
                    <w:t xml:space="preserve">or </w:t>
                  </w:r>
                  <w:r w:rsidRPr="000D3289">
                    <w:rPr>
                      <w:rFonts w:eastAsia="Calibri"/>
                    </w:rPr>
                    <w:t>a D</w:t>
                  </w:r>
                  <w:r w:rsidRPr="000D3289">
                    <w:t>efence specific exemption</w:t>
                  </w:r>
                  <w:r>
                    <w:t>,</w:t>
                  </w:r>
                  <w:r w:rsidRPr="000D3289">
                    <w:rPr>
                      <w:rFonts w:eastAsia="Calibri"/>
                    </w:rPr>
                    <w:t xml:space="preserve"> the procurement will still be </w:t>
                  </w:r>
                  <w:r w:rsidRPr="000D3289">
                    <w:t>subject to the Workplace Gender Equality Procurement Principles and the following clauses must be used.</w:t>
                  </w:r>
                  <w:r w:rsidR="008D1322">
                    <w:t xml:space="preserve"> </w:t>
                  </w:r>
                  <w:ins w:id="1600" w:author="Prabhu, Akshata MS" w:date="2024-08-23T14:31:00Z">
                    <w:r w:rsidR="008D1322">
                      <w:t>.</w:t>
                    </w:r>
                  </w:ins>
                  <w:r w:rsidR="008D1322">
                    <w:t xml:space="preserve"> A list of Defence specific </w:t>
                  </w:r>
                  <w:r w:rsidR="008D1322" w:rsidRPr="00F0526B">
                    <w:t xml:space="preserve">exemptions is found in the factsheet ‘Exemptions from Division 2 of the Commonwealth Procurement Rules’ which is available here: </w:t>
                  </w:r>
                  <w:ins w:id="1601" w:author="Prabhu, Akshata MS" w:date="2024-08-23T14:31:00Z">
                    <w:r w:rsidR="00EB7A73">
                      <w:fldChar w:fldCharType="begin"/>
                    </w:r>
                    <w:r w:rsidR="00EB7A73">
                      <w:instrText xml:space="preserve"> HYPERLINK "http://drnet/casg/comme</w:instrText>
                    </w:r>
                    <w:r w:rsidR="00EB7A73">
                      <w:instrText xml:space="preserve">rcial/CommercialPolicyFramework/Pages/Factsheets-and-Guidance.aspx" </w:instrText>
                    </w:r>
                    <w:r w:rsidR="00EB7A73">
                      <w:fldChar w:fldCharType="separate"/>
                    </w:r>
                    <w:r w:rsidR="008D1322" w:rsidRPr="008F5A46">
                      <w:rPr>
                        <w:rStyle w:val="Hyperlink"/>
                      </w:rPr>
                      <w:t>http://drnet/casg/commercial/CommercialPolicyFramework/Pages/Factsheets-and-Guidance.aspx</w:t>
                    </w:r>
                    <w:r w:rsidR="00EB7A73">
                      <w:rPr>
                        <w:rStyle w:val="Hyperlink"/>
                      </w:rPr>
                      <w:fldChar w:fldCharType="end"/>
                    </w:r>
                  </w:ins>
                </w:p>
                <w:p w14:paraId="5034D274" w14:textId="77777777" w:rsidR="00204A42" w:rsidRPr="000D3289" w:rsidRDefault="00FF4E5A" w:rsidP="00871DDC">
                  <w:pPr>
                    <w:pStyle w:val="NoteToDraftersBullets-ASDEFCON"/>
                    <w:rPr>
                      <w:del w:id="1602" w:author="Prabhu, Akshata MS" w:date="2024-08-23T14:31:00Z"/>
                    </w:rPr>
                  </w:pPr>
                  <w:del w:id="1603" w:author="Prabhu, Akshata MS" w:date="2024-08-23T14:31:00Z">
                    <w:r w:rsidRPr="00FF4E5A">
                      <w:delText>http://ibss/PublishedWebsite/LatestFinal/836F0CF2-84F0-43C2-8A34-6D34BD246B0D/Item/EBDAF9B0-2B07-45D4-BC51-67963BAA2394</w:delText>
                    </w:r>
                  </w:del>
                </w:p>
                <w:p w14:paraId="56195BB5" w14:textId="41EBFB74" w:rsidR="00204A42" w:rsidRDefault="00204A42" w:rsidP="00EB7A73">
                  <w:pPr>
                    <w:pStyle w:val="NoteToTenderers-ASDEFCON"/>
                  </w:pPr>
                  <w:r w:rsidRPr="000D3289">
                    <w:t xml:space="preserve">Note to tenderers:  These clauses </w:t>
                  </w:r>
                  <w:r w:rsidR="007A2B1A">
                    <w:fldChar w:fldCharType="begin"/>
                  </w:r>
                  <w:r w:rsidR="007A2B1A">
                    <w:instrText xml:space="preserve"> REF _Ref440449535 \r \h </w:instrText>
                  </w:r>
                  <w:r w:rsidR="007A2B1A">
                    <w:fldChar w:fldCharType="separate"/>
                  </w:r>
                  <w:r w:rsidR="00E23E56">
                    <w:t>11.2.3</w:t>
                  </w:r>
                  <w:r w:rsidR="007A2B1A">
                    <w:fldChar w:fldCharType="end"/>
                  </w:r>
                  <w:r w:rsidRPr="000D3289">
                    <w:t xml:space="preserve"> and </w:t>
                  </w:r>
                  <w:r w:rsidR="007A2B1A">
                    <w:fldChar w:fldCharType="begin"/>
                  </w:r>
                  <w:r w:rsidR="007A2B1A">
                    <w:instrText xml:space="preserve"> REF _Ref409180737 \r \h </w:instrText>
                  </w:r>
                  <w:r w:rsidR="007A2B1A">
                    <w:fldChar w:fldCharType="separate"/>
                  </w:r>
                  <w:r w:rsidR="00E23E56">
                    <w:t>11.2.4</w:t>
                  </w:r>
                  <w:r w:rsidR="007A2B1A">
                    <w:fldChar w:fldCharType="end"/>
                  </w:r>
                  <w:r w:rsidRPr="000D3289">
                    <w:t xml:space="preserve"> apply only to the extent that the tenderer has identified </w:t>
                  </w:r>
                  <w:r>
                    <w:t xml:space="preserve">itself </w:t>
                  </w:r>
                  <w:r w:rsidRPr="000D3289">
                    <w:t>as a Relevant Employer for the purposes of the Workplace Gender Equality Procurement Principles.  The Workplace Gender Equality Procurement Principles will only apply to overseas based contractors to the extent that they have 100 or more employees in Australia.</w:t>
                  </w:r>
                </w:p>
              </w:tc>
            </w:tr>
          </w:tbl>
          <w:p w14:paraId="211DA538" w14:textId="77777777" w:rsidR="00204A42" w:rsidRDefault="00204A42" w:rsidP="00204A42">
            <w:pPr>
              <w:pStyle w:val="COTCOCLV3-ASDEFCON"/>
            </w:pPr>
            <w:bookmarkStart w:id="1604" w:name="_Ref440449535"/>
            <w:r w:rsidRPr="00DF0CF2">
              <w:t xml:space="preserve">The Contractor </w:t>
            </w:r>
            <w:r>
              <w:t>shall</w:t>
            </w:r>
            <w:r w:rsidRPr="00DF0CF2">
              <w:t xml:space="preserve"> comply with its obligations under the </w:t>
            </w:r>
            <w:r w:rsidRPr="00F575E0">
              <w:rPr>
                <w:i/>
              </w:rPr>
              <w:t>Workplace Gender Equality Act 2012</w:t>
            </w:r>
            <w:r w:rsidRPr="00DF0CF2">
              <w:t xml:space="preserve"> (Cth) (WGE Act)</w:t>
            </w:r>
            <w:r>
              <w:t>.</w:t>
            </w:r>
            <w:bookmarkEnd w:id="1598"/>
            <w:bookmarkEnd w:id="1604"/>
          </w:p>
          <w:p w14:paraId="095808D3" w14:textId="77777777" w:rsidR="00204A42" w:rsidRDefault="00204A42" w:rsidP="00204A42">
            <w:pPr>
              <w:pStyle w:val="COTCOCLV3-ASDEFCON"/>
            </w:pPr>
            <w:bookmarkStart w:id="1605" w:name="_Ref409180737"/>
            <w:r w:rsidRPr="00DF0CF2">
              <w:t xml:space="preserve">If the Contractor becomes non-compliant with the WGE Act during the period of the Contract, the Contractor </w:t>
            </w:r>
            <w:r>
              <w:t>shall</w:t>
            </w:r>
            <w:r w:rsidRPr="00DF0CF2">
              <w:t xml:space="preserve"> notify the Commonwealth Representative</w:t>
            </w:r>
            <w:r>
              <w:t>.</w:t>
            </w:r>
            <w:bookmarkEnd w:id="1605"/>
          </w:p>
        </w:tc>
      </w:tr>
    </w:tbl>
    <w:p w14:paraId="592483C1" w14:textId="77777777" w:rsidR="000D3289" w:rsidRDefault="000D3289" w:rsidP="00204A42">
      <w:pPr>
        <w:pStyle w:val="ASDEFCONOptionSpace"/>
      </w:pPr>
    </w:p>
    <w:p w14:paraId="68DF77B3" w14:textId="77777777" w:rsidR="00C8769D" w:rsidRDefault="00C8769D" w:rsidP="00174F48">
      <w:pPr>
        <w:pStyle w:val="ASDEFCONOptionSpace"/>
      </w:pPr>
      <w:bookmarkStart w:id="1606" w:name="_Ref409181344"/>
      <w:bookmarkStart w:id="1607" w:name="_Ref409184103"/>
      <w:bookmarkStart w:id="1608" w:name="_Toc480532030"/>
      <w:bookmarkStart w:id="1609" w:name="_Toc505695164"/>
      <w:bookmarkStart w:id="1610" w:name="_Toc506111930"/>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C8769D" w14:paraId="216BBC77" w14:textId="77777777" w:rsidTr="00C8769D">
        <w:tc>
          <w:tcPr>
            <w:tcW w:w="9286" w:type="dxa"/>
            <w:shd w:val="clear" w:color="auto" w:fill="auto"/>
          </w:tcPr>
          <w:p w14:paraId="60000024" w14:textId="4B092A0A" w:rsidR="00C8769D" w:rsidRDefault="00C8769D" w:rsidP="00C8769D">
            <w:pPr>
              <w:pStyle w:val="ASDEFCONOption"/>
            </w:pPr>
            <w:r>
              <w:t xml:space="preserve">Option:  </w:t>
            </w:r>
            <w:r w:rsidRPr="00C8769D">
              <w:t xml:space="preserve">For when a procurement is subject to the </w:t>
            </w:r>
            <w:r w:rsidR="004C7854">
              <w:t>Shadow</w:t>
            </w:r>
            <w:r w:rsidRPr="00C8769D">
              <w:t xml:space="preserve"> Economy Procurement Connected Policy.</w:t>
            </w:r>
          </w:p>
          <w:p w14:paraId="7B12576A" w14:textId="5406041C" w:rsidR="00C8769D" w:rsidRDefault="00C8769D" w:rsidP="00C8769D">
            <w:pPr>
              <w:pStyle w:val="NoteToDrafters-ASDEFCON"/>
            </w:pPr>
            <w:r>
              <w:t xml:space="preserve">Note to drafters: A procurement will be subject to the </w:t>
            </w:r>
            <w:r w:rsidR="004C7854">
              <w:t>Shadow</w:t>
            </w:r>
            <w:r>
              <w:t xml:space="preserve"> Economy Procurement Connected Policy where the procurement is conducted by open tender, subject to the CPRs and is valued at over $4 million (inc GST).</w:t>
            </w:r>
            <w:r w:rsidR="00B413C8">
              <w:t xml:space="preserve">  </w:t>
            </w:r>
            <w:r w:rsidR="00B413C8" w:rsidRPr="00B413C8">
              <w:t>In the context of a standing offer, the estimated value of the procurement is the collective total value of all potential orders under the standing offer</w:t>
            </w:r>
            <w:r w:rsidR="00B413C8">
              <w:t>.</w:t>
            </w:r>
          </w:p>
          <w:p w14:paraId="09B084C2" w14:textId="157A8BC1" w:rsidR="00C8769D" w:rsidRDefault="00C8769D" w:rsidP="00C8769D">
            <w:pPr>
              <w:pStyle w:val="NoteToTenderers-ASDEFCON"/>
            </w:pPr>
            <w:r>
              <w:t xml:space="preserve">Note to tenderers:  The </w:t>
            </w:r>
            <w:r w:rsidR="004C7854">
              <w:t>Shadow</w:t>
            </w:r>
            <w:r>
              <w:t xml:space="preserve"> Economy Procurement Connected Policy imposes obligations on the Commonwealth to obtain from contractors satisfactory and valid STRs and to require contractors to obtain and hold STRs in respect of certain Subcontractors.  Further information about the requirements arising under the </w:t>
            </w:r>
            <w:r w:rsidR="000A2258">
              <w:t>Shadow</w:t>
            </w:r>
            <w:r>
              <w:t xml:space="preserve"> Economy Procurement Connected Policy is available from the Department of Treasury at</w:t>
            </w:r>
            <w:del w:id="1611" w:author="Prabhu, Akshata MS" w:date="2024-08-23T14:31:00Z">
              <w:r w:rsidR="00A61F19">
                <w:delText>:</w:delText>
              </w:r>
            </w:del>
            <w:ins w:id="1612" w:author="Prabhu, Akshata MS" w:date="2024-08-23T14:31:00Z">
              <w:r>
                <w:t xml:space="preserve"> </w:t>
              </w:r>
              <w:r w:rsidR="00EB7A73">
                <w:fldChar w:fldCharType="begin"/>
              </w:r>
              <w:r w:rsidR="00EB7A73">
                <w:instrText xml:space="preserve"> HYPERLINK "https://treasury.gov.au/publication/p2019-t369466" </w:instrText>
              </w:r>
              <w:r w:rsidR="00EB7A73">
                <w:fldChar w:fldCharType="separate"/>
              </w:r>
              <w:r w:rsidR="001159C7">
                <w:rPr>
                  <w:rStyle w:val="Hyperlink"/>
                </w:rPr>
                <w:t>https://treasury.gov.au/publication/p2019-t369466</w:t>
              </w:r>
              <w:r w:rsidR="00EB7A73">
                <w:rPr>
                  <w:rStyle w:val="Hyperlink"/>
                </w:rPr>
                <w:fldChar w:fldCharType="end"/>
              </w:r>
              <w:r>
                <w:t>.</w:t>
              </w:r>
            </w:ins>
          </w:p>
          <w:p w14:paraId="195015E6" w14:textId="77777777" w:rsidR="00C8769D" w:rsidRDefault="00EB7A73" w:rsidP="00871DDC">
            <w:pPr>
              <w:pStyle w:val="NoteToTenderersBullets-ASDEFCON"/>
              <w:rPr>
                <w:del w:id="1613" w:author="Prabhu, Akshata MS" w:date="2024-08-23T14:31:00Z"/>
              </w:rPr>
            </w:pPr>
            <w:del w:id="1614" w:author="Prabhu, Akshata MS" w:date="2024-08-23T14:31:00Z">
              <w:r>
                <w:fldChar w:fldCharType="begin"/>
              </w:r>
              <w:r>
                <w:delInstrText xml:space="preserve"> HYPERLINK "https://treasury.gov.au/policy-topi</w:delInstrText>
              </w:r>
              <w:r>
                <w:delInstrText xml:space="preserve">cs/economy/shadow-economy/procurement-connected-policy" </w:delInstrText>
              </w:r>
              <w:r>
                <w:fldChar w:fldCharType="separate"/>
              </w:r>
              <w:r w:rsidR="00FF4E5A">
                <w:rPr>
                  <w:rStyle w:val="Hyperlink"/>
                </w:rPr>
                <w:delText>https://treasury.gov.au/policy-topics/economy/shadow-economy/procurement-connected-policy</w:delText>
              </w:r>
              <w:r>
                <w:rPr>
                  <w:rStyle w:val="Hyperlink"/>
                </w:rPr>
                <w:fldChar w:fldCharType="end"/>
              </w:r>
              <w:r w:rsidR="00C8769D">
                <w:delText>.</w:delText>
              </w:r>
            </w:del>
          </w:p>
          <w:p w14:paraId="53E1B4B5" w14:textId="77777777" w:rsidR="00C8769D" w:rsidRDefault="00C8769D" w:rsidP="00EB7A73">
            <w:pPr>
              <w:pStyle w:val="NoteToTenderers-ASDEFCON"/>
            </w:pPr>
            <w:r>
              <w:t>The Contractor will be required to obtain and hold copies of satisfactory and valid STRs for any Subcontractors that the Contractor directly engages (i.e. first tier Subcontractors) where the contract value will be over $4 million (inc GST).  Any STRs obtained from these Subcontractors must be provided to the Commonwealth upon request.</w:t>
            </w:r>
          </w:p>
          <w:p w14:paraId="14DE605E" w14:textId="77777777" w:rsidR="00C8769D" w:rsidRDefault="00C8769D" w:rsidP="00C8769D">
            <w:pPr>
              <w:pStyle w:val="COTCOCLV3-ASDEFCON"/>
            </w:pPr>
            <w:bookmarkStart w:id="1615" w:name="_Ref11744409"/>
            <w:r w:rsidRPr="00852590">
              <w:t xml:space="preserve">The Contractor shall not enter into a Subcontract with a proposed direct Subcontractor (or agree to a novation of a </w:t>
            </w:r>
            <w:r w:rsidR="00654051">
              <w:t xml:space="preserve">direct </w:t>
            </w:r>
            <w:r w:rsidRPr="00852590">
              <w:t>Subcontract) if the total value of all work under the Subcontract is expected to exceed $4 million (inc GST), unless the Contractor has obtained and holds any the following STRs, as applicable to the proposed direct Subcontractor:</w:t>
            </w:r>
            <w:bookmarkEnd w:id="1615"/>
            <w:r w:rsidRPr="00852590">
              <w:t xml:space="preserve"> </w:t>
            </w:r>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C8769D" w14:paraId="35F36712" w14:textId="77777777" w:rsidTr="00174F48">
              <w:trPr>
                <w:trHeight w:val="485"/>
              </w:trPr>
              <w:tc>
                <w:tcPr>
                  <w:tcW w:w="4079" w:type="dxa"/>
                  <w:shd w:val="clear" w:color="auto" w:fill="D9D9D9"/>
                </w:tcPr>
                <w:p w14:paraId="3223BD1B" w14:textId="77777777" w:rsidR="00C8769D" w:rsidRPr="00EB7A73" w:rsidRDefault="00C8769D" w:rsidP="00EB7A73">
                  <w:pPr>
                    <w:pStyle w:val="ASDEFCONNormal"/>
                    <w:spacing w:line="276" w:lineRule="auto"/>
                    <w:jc w:val="center"/>
                    <w:rPr>
                      <w:rFonts w:eastAsia="Calibri"/>
                      <w:b/>
                    </w:rPr>
                  </w:pPr>
                  <w:r w:rsidRPr="00EB7A73">
                    <w:rPr>
                      <w:rFonts w:eastAsia="Calibri"/>
                      <w:b/>
                    </w:rPr>
                    <w:t>If the proposed Subcontractor to enter into the Subcontract is:</w:t>
                  </w:r>
                </w:p>
              </w:tc>
              <w:tc>
                <w:tcPr>
                  <w:tcW w:w="4079" w:type="dxa"/>
                  <w:shd w:val="clear" w:color="auto" w:fill="D9D9D9"/>
                </w:tcPr>
                <w:p w14:paraId="201A8F2D" w14:textId="77777777" w:rsidR="00C8769D" w:rsidRPr="00EB7A73" w:rsidRDefault="00C8769D" w:rsidP="00EB7A73">
                  <w:pPr>
                    <w:pStyle w:val="ASDEFCONNormal"/>
                    <w:spacing w:line="276" w:lineRule="auto"/>
                    <w:jc w:val="center"/>
                    <w:rPr>
                      <w:rFonts w:eastAsia="Calibri"/>
                      <w:b/>
                    </w:rPr>
                  </w:pPr>
                  <w:r w:rsidRPr="00EB7A73">
                    <w:rPr>
                      <w:rFonts w:eastAsia="Calibri"/>
                      <w:b/>
                    </w:rPr>
                    <w:t>STRs required:</w:t>
                  </w:r>
                </w:p>
              </w:tc>
            </w:tr>
            <w:tr w:rsidR="00C8769D" w14:paraId="6B8D71CD" w14:textId="77777777" w:rsidTr="00174F48">
              <w:trPr>
                <w:trHeight w:val="503"/>
              </w:trPr>
              <w:tc>
                <w:tcPr>
                  <w:tcW w:w="4079" w:type="dxa"/>
                  <w:shd w:val="clear" w:color="auto" w:fill="D9D9D9"/>
                </w:tcPr>
                <w:p w14:paraId="55C60072" w14:textId="77777777" w:rsidR="00C8769D" w:rsidRPr="00EB7A73" w:rsidRDefault="00C8769D" w:rsidP="00EB7A73">
                  <w:pPr>
                    <w:pStyle w:val="ASDEFCONNormal"/>
                    <w:spacing w:line="276" w:lineRule="auto"/>
                    <w:jc w:val="center"/>
                    <w:rPr>
                      <w:rFonts w:eastAsia="Calibri"/>
                      <w:b/>
                    </w:rPr>
                  </w:pPr>
                  <w:r w:rsidRPr="00EB7A73">
                    <w:rPr>
                      <w:rFonts w:eastAsia="Calibri"/>
                      <w:b/>
                    </w:rPr>
                    <w:t>(a)</w:t>
                  </w:r>
                </w:p>
              </w:tc>
              <w:tc>
                <w:tcPr>
                  <w:tcW w:w="4079" w:type="dxa"/>
                  <w:shd w:val="clear" w:color="auto" w:fill="D9D9D9"/>
                </w:tcPr>
                <w:p w14:paraId="280BE643" w14:textId="77777777" w:rsidR="00C8769D" w:rsidRPr="00EB7A73" w:rsidRDefault="00C8769D" w:rsidP="00EB7A73">
                  <w:pPr>
                    <w:pStyle w:val="ASDEFCONNormal"/>
                    <w:spacing w:line="276" w:lineRule="auto"/>
                    <w:jc w:val="center"/>
                    <w:rPr>
                      <w:rFonts w:eastAsia="Calibri"/>
                      <w:b/>
                    </w:rPr>
                  </w:pPr>
                  <w:r w:rsidRPr="00EB7A73">
                    <w:rPr>
                      <w:rFonts w:eastAsia="Calibri"/>
                      <w:b/>
                    </w:rPr>
                    <w:t>(b)</w:t>
                  </w:r>
                </w:p>
              </w:tc>
            </w:tr>
            <w:tr w:rsidR="00C8769D" w14:paraId="2493B55B" w14:textId="77777777" w:rsidTr="001C2D27">
              <w:trPr>
                <w:trHeight w:val="485"/>
              </w:trPr>
              <w:tc>
                <w:tcPr>
                  <w:tcW w:w="4079" w:type="dxa"/>
                  <w:shd w:val="clear" w:color="auto" w:fill="auto"/>
                </w:tcPr>
                <w:p w14:paraId="2C53C108" w14:textId="77777777" w:rsidR="00C8769D" w:rsidRDefault="00C8769D" w:rsidP="00EB7A73">
                  <w:pPr>
                    <w:pStyle w:val="Table10ptSub1-ASDEFCON"/>
                  </w:pPr>
                  <w:r w:rsidRPr="00A12224">
                    <w:t>a body corporate or natural person;</w:t>
                  </w:r>
                </w:p>
              </w:tc>
              <w:tc>
                <w:tcPr>
                  <w:tcW w:w="4079" w:type="dxa"/>
                  <w:shd w:val="clear" w:color="auto" w:fill="auto"/>
                </w:tcPr>
                <w:p w14:paraId="2421179D"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that body corporate or person;</w:t>
                  </w:r>
                </w:p>
              </w:tc>
            </w:tr>
            <w:tr w:rsidR="00C8769D" w14:paraId="2F98A685" w14:textId="77777777" w:rsidTr="001C2D27">
              <w:trPr>
                <w:trHeight w:val="485"/>
              </w:trPr>
              <w:tc>
                <w:tcPr>
                  <w:tcW w:w="4079" w:type="dxa"/>
                  <w:shd w:val="clear" w:color="auto" w:fill="auto"/>
                </w:tcPr>
                <w:p w14:paraId="51A13D4C" w14:textId="77777777" w:rsidR="00C8769D" w:rsidRPr="00A12224" w:rsidRDefault="00C8769D" w:rsidP="00EB7A73">
                  <w:pPr>
                    <w:pStyle w:val="Table10ptSub1-ASDEFCON"/>
                  </w:pPr>
                  <w:r w:rsidRPr="00A12224">
                    <w:t>a partner acting for and on behalf of a partnership;</w:t>
                  </w:r>
                </w:p>
              </w:tc>
              <w:tc>
                <w:tcPr>
                  <w:tcW w:w="4079" w:type="dxa"/>
                  <w:shd w:val="clear" w:color="auto" w:fill="auto"/>
                </w:tcPr>
                <w:p w14:paraId="31B97343" w14:textId="77777777" w:rsidR="00C8769D" w:rsidRPr="00F61B0F" w:rsidRDefault="00C8769D" w:rsidP="00EB7A73">
                  <w:pPr>
                    <w:pStyle w:val="ASDEFCONNormal"/>
                    <w:spacing w:line="276" w:lineRule="auto"/>
                    <w:rPr>
                      <w:rFonts w:eastAsia="Calibri"/>
                    </w:rPr>
                  </w:pPr>
                  <w:r w:rsidRPr="00F61B0F">
                    <w:rPr>
                      <w:rFonts w:eastAsia="Calibri"/>
                    </w:rPr>
                    <w:t>a satisfactory and valid STR:</w:t>
                  </w:r>
                </w:p>
                <w:p w14:paraId="3287A556" w14:textId="77777777" w:rsidR="00C8769D" w:rsidRDefault="00C8769D" w:rsidP="00EB7A73">
                  <w:pPr>
                    <w:pStyle w:val="Table10ptSub2-ASDEFCON"/>
                  </w:pPr>
                  <w:r>
                    <w:t xml:space="preserve">on behalf of the partnership; and </w:t>
                  </w:r>
                </w:p>
                <w:p w14:paraId="18DE9F79" w14:textId="77777777" w:rsidR="00C8769D" w:rsidRPr="00A12224" w:rsidRDefault="00C8769D" w:rsidP="00EB7A73">
                  <w:pPr>
                    <w:pStyle w:val="Table10ptSub2-ASDEFCON"/>
                    <w:spacing w:line="276" w:lineRule="auto"/>
                  </w:pPr>
                  <w:r>
                    <w:t>in respect of each partner in the partnership that will be directly involved in the delivery of the Subcontract;</w:t>
                  </w:r>
                </w:p>
              </w:tc>
            </w:tr>
            <w:tr w:rsidR="00C8769D" w14:paraId="731DBA2D" w14:textId="77777777" w:rsidTr="001C2D27">
              <w:trPr>
                <w:trHeight w:val="485"/>
              </w:trPr>
              <w:tc>
                <w:tcPr>
                  <w:tcW w:w="4079" w:type="dxa"/>
                  <w:shd w:val="clear" w:color="auto" w:fill="auto"/>
                </w:tcPr>
                <w:p w14:paraId="0E3913B0" w14:textId="77777777" w:rsidR="00C8769D" w:rsidRPr="00A12224" w:rsidRDefault="00C8769D" w:rsidP="00EB7A73">
                  <w:pPr>
                    <w:pStyle w:val="Table10ptSub1-ASDEFCON"/>
                  </w:pPr>
                  <w:r w:rsidRPr="00A12224">
                    <w:t>a trustee acting in its capacity as trustee of a trust;</w:t>
                  </w:r>
                </w:p>
              </w:tc>
              <w:tc>
                <w:tcPr>
                  <w:tcW w:w="4079" w:type="dxa"/>
                  <w:shd w:val="clear" w:color="auto" w:fill="auto"/>
                </w:tcPr>
                <w:p w14:paraId="3EB4F279"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the:</w:t>
                  </w:r>
                </w:p>
                <w:p w14:paraId="3EC6D3E3" w14:textId="77777777" w:rsidR="00C8769D" w:rsidRDefault="00C8769D" w:rsidP="00EB7A73">
                  <w:pPr>
                    <w:pStyle w:val="Table10ptSub2-ASDEFCON"/>
                    <w:spacing w:line="276" w:lineRule="auto"/>
                  </w:pPr>
                  <w:r>
                    <w:t>trustee; and</w:t>
                  </w:r>
                </w:p>
                <w:p w14:paraId="6CBB93B0" w14:textId="77777777" w:rsidR="00C8769D" w:rsidRDefault="00C8769D" w:rsidP="00EB7A73">
                  <w:pPr>
                    <w:pStyle w:val="Table10ptSub2-ASDEFCON"/>
                    <w:spacing w:line="276" w:lineRule="auto"/>
                  </w:pPr>
                  <w:r>
                    <w:t>the trust;</w:t>
                  </w:r>
                </w:p>
              </w:tc>
            </w:tr>
            <w:tr w:rsidR="00C8769D" w14:paraId="701C4933" w14:textId="77777777" w:rsidTr="001C2D27">
              <w:trPr>
                <w:trHeight w:val="485"/>
              </w:trPr>
              <w:tc>
                <w:tcPr>
                  <w:tcW w:w="4079" w:type="dxa"/>
                  <w:shd w:val="clear" w:color="auto" w:fill="auto"/>
                </w:tcPr>
                <w:p w14:paraId="567C3846" w14:textId="77777777" w:rsidR="00C8769D" w:rsidRPr="00A12224" w:rsidRDefault="00C8769D" w:rsidP="00EB7A73">
                  <w:pPr>
                    <w:pStyle w:val="Table10ptSub1-ASDEFCON"/>
                  </w:pPr>
                  <w:r w:rsidRPr="00A12224">
                    <w:t>a joint venture participant;</w:t>
                  </w:r>
                </w:p>
              </w:tc>
              <w:tc>
                <w:tcPr>
                  <w:tcW w:w="4079" w:type="dxa"/>
                  <w:shd w:val="clear" w:color="auto" w:fill="auto"/>
                </w:tcPr>
                <w:p w14:paraId="7687ACDE"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w:t>
                  </w:r>
                </w:p>
                <w:p w14:paraId="4DFFBFE0" w14:textId="77777777" w:rsidR="00C8769D" w:rsidRDefault="00C8769D" w:rsidP="00EB7A73">
                  <w:pPr>
                    <w:pStyle w:val="Table10ptSub2-ASDEFCON"/>
                    <w:spacing w:line="276" w:lineRule="auto"/>
                  </w:pPr>
                  <w:r>
                    <w:t>each participant in the joint venture; and</w:t>
                  </w:r>
                </w:p>
                <w:p w14:paraId="6770DEB2" w14:textId="77777777" w:rsidR="00C8769D" w:rsidRDefault="00C8769D" w:rsidP="00EB7A73">
                  <w:pPr>
                    <w:pStyle w:val="Table10ptSub2-ASDEFCON"/>
                    <w:spacing w:line="276" w:lineRule="auto"/>
                  </w:pPr>
                  <w:r>
                    <w:t>if the operator of the joint venture is not a participant in the joint venture, the joint venture operator;</w:t>
                  </w:r>
                </w:p>
              </w:tc>
            </w:tr>
            <w:tr w:rsidR="00C8769D" w14:paraId="2D184DCD" w14:textId="77777777" w:rsidTr="001C2D27">
              <w:trPr>
                <w:trHeight w:val="485"/>
              </w:trPr>
              <w:tc>
                <w:tcPr>
                  <w:tcW w:w="4079" w:type="dxa"/>
                  <w:shd w:val="clear" w:color="auto" w:fill="auto"/>
                </w:tcPr>
                <w:p w14:paraId="08311102" w14:textId="77777777" w:rsidR="00C8769D" w:rsidRPr="00A12224" w:rsidRDefault="00C8769D" w:rsidP="00EB7A73">
                  <w:pPr>
                    <w:pStyle w:val="Table10ptSub1-ASDEFCON"/>
                  </w:pPr>
                  <w:r w:rsidRPr="00A12224">
                    <w:t>a member of a Consolidated Group;</w:t>
                  </w:r>
                </w:p>
              </w:tc>
              <w:tc>
                <w:tcPr>
                  <w:tcW w:w="4079" w:type="dxa"/>
                  <w:shd w:val="clear" w:color="auto" w:fill="auto"/>
                </w:tcPr>
                <w:p w14:paraId="5D66275B"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w:t>
                  </w:r>
                </w:p>
                <w:p w14:paraId="3300BFA7" w14:textId="77777777" w:rsidR="00C8769D" w:rsidRDefault="00C8769D" w:rsidP="00EB7A73">
                  <w:pPr>
                    <w:pStyle w:val="Table10ptSub2-ASDEFCON"/>
                    <w:spacing w:line="276" w:lineRule="auto"/>
                  </w:pPr>
                  <w:r>
                    <w:t>the relevant member of the Consolidated Group; and</w:t>
                  </w:r>
                </w:p>
                <w:p w14:paraId="3EC52B3B" w14:textId="77777777" w:rsidR="00C8769D" w:rsidRDefault="00C8769D" w:rsidP="00EB7A73">
                  <w:pPr>
                    <w:pStyle w:val="Table10ptSub2-ASDEFCON"/>
                    <w:spacing w:line="276" w:lineRule="auto"/>
                  </w:pPr>
                  <w:r>
                    <w:t>the head company in the Consolidated Group;</w:t>
                  </w:r>
                </w:p>
              </w:tc>
            </w:tr>
            <w:tr w:rsidR="00C8769D" w14:paraId="78370DE5" w14:textId="77777777" w:rsidTr="001C2D27">
              <w:trPr>
                <w:trHeight w:val="485"/>
              </w:trPr>
              <w:tc>
                <w:tcPr>
                  <w:tcW w:w="4079" w:type="dxa"/>
                  <w:shd w:val="clear" w:color="auto" w:fill="auto"/>
                </w:tcPr>
                <w:p w14:paraId="186D835F" w14:textId="77777777" w:rsidR="00C8769D" w:rsidRPr="00A12224" w:rsidRDefault="00C8769D" w:rsidP="00EB7A73">
                  <w:pPr>
                    <w:pStyle w:val="Table10ptSub1-ASDEFCON"/>
                  </w:pPr>
                  <w:r w:rsidRPr="00A12224">
                    <w:t>a member of a GST Group;</w:t>
                  </w:r>
                </w:p>
              </w:tc>
              <w:tc>
                <w:tcPr>
                  <w:tcW w:w="4079" w:type="dxa"/>
                  <w:shd w:val="clear" w:color="auto" w:fill="auto"/>
                </w:tcPr>
                <w:p w14:paraId="3C559B72"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the:</w:t>
                  </w:r>
                </w:p>
                <w:p w14:paraId="3B392647" w14:textId="77777777" w:rsidR="00C8769D" w:rsidRDefault="00C8769D" w:rsidP="00EB7A73">
                  <w:pPr>
                    <w:pStyle w:val="Table10ptSub2-ASDEFCON"/>
                    <w:spacing w:line="276" w:lineRule="auto"/>
                  </w:pPr>
                  <w:r>
                    <w:t xml:space="preserve">the GST Group member; and </w:t>
                  </w:r>
                </w:p>
                <w:p w14:paraId="1A7E3EAC" w14:textId="77777777" w:rsidR="00C8769D" w:rsidRDefault="00C8769D" w:rsidP="00EB7A73">
                  <w:pPr>
                    <w:pStyle w:val="Table10ptSub2-ASDEFCON"/>
                    <w:spacing w:line="276" w:lineRule="auto"/>
                  </w:pPr>
                  <w:r>
                    <w:t>the GST Group representative.</w:t>
                  </w:r>
                </w:p>
              </w:tc>
            </w:tr>
          </w:tbl>
          <w:p w14:paraId="731CF9FB" w14:textId="77777777" w:rsidR="00C8769D" w:rsidRPr="00852590" w:rsidRDefault="00C8769D" w:rsidP="00C8769D">
            <w:pPr>
              <w:pStyle w:val="ASDEFCONOptionSpace"/>
            </w:pPr>
          </w:p>
          <w:p w14:paraId="39AF12B0" w14:textId="77777777" w:rsidR="00C8769D" w:rsidRDefault="00C8769D" w:rsidP="00C8769D">
            <w:pPr>
              <w:pStyle w:val="COTCOCLV3-ASDEFCON"/>
            </w:pPr>
            <w:bookmarkStart w:id="1616" w:name="_Ref11744425"/>
            <w:r w:rsidRPr="00A12224">
              <w:t>The Contractor shall obtain and hold additional STRs in the following circumstances within 10 Working Days of the Contractor becoming aware of the circumstances arising:</w:t>
            </w:r>
            <w:bookmarkEnd w:id="1616"/>
          </w:p>
          <w:tbl>
            <w:tblPr>
              <w:tblW w:w="0" w:type="auto"/>
              <w:tblInd w:w="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9"/>
              <w:gridCol w:w="4079"/>
            </w:tblGrid>
            <w:tr w:rsidR="00C8769D" w14:paraId="04069A3D" w14:textId="77777777" w:rsidTr="00174F48">
              <w:trPr>
                <w:trHeight w:val="412"/>
              </w:trPr>
              <w:tc>
                <w:tcPr>
                  <w:tcW w:w="4079" w:type="dxa"/>
                  <w:shd w:val="clear" w:color="auto" w:fill="D9D9D9"/>
                </w:tcPr>
                <w:p w14:paraId="0C6CB133" w14:textId="77777777" w:rsidR="00C8769D" w:rsidRPr="00EB7A73" w:rsidRDefault="00C8769D" w:rsidP="00EB7A73">
                  <w:pPr>
                    <w:pStyle w:val="ASDEFCONNormal"/>
                    <w:spacing w:line="276" w:lineRule="auto"/>
                    <w:jc w:val="center"/>
                    <w:rPr>
                      <w:rFonts w:eastAsia="Calibri"/>
                      <w:b/>
                    </w:rPr>
                  </w:pPr>
                  <w:r w:rsidRPr="00EB7A73">
                    <w:rPr>
                      <w:rFonts w:eastAsia="Calibri"/>
                      <w:b/>
                    </w:rPr>
                    <w:t>If the Contractor or Subcontractor is:</w:t>
                  </w:r>
                </w:p>
              </w:tc>
              <w:tc>
                <w:tcPr>
                  <w:tcW w:w="4079" w:type="dxa"/>
                  <w:shd w:val="clear" w:color="auto" w:fill="D9D9D9"/>
                </w:tcPr>
                <w:p w14:paraId="40D69B0A" w14:textId="77777777" w:rsidR="00C8769D" w:rsidRPr="00EB7A73" w:rsidRDefault="00C8769D" w:rsidP="00EB7A73">
                  <w:pPr>
                    <w:pStyle w:val="ASDEFCONNormal"/>
                    <w:spacing w:line="276" w:lineRule="auto"/>
                    <w:jc w:val="center"/>
                    <w:rPr>
                      <w:rFonts w:eastAsia="Calibri"/>
                      <w:b/>
                    </w:rPr>
                  </w:pPr>
                  <w:r w:rsidRPr="00EB7A73">
                    <w:rPr>
                      <w:rFonts w:eastAsia="Calibri"/>
                      <w:b/>
                    </w:rPr>
                    <w:t>Additional STRs required:</w:t>
                  </w:r>
                </w:p>
              </w:tc>
            </w:tr>
            <w:tr w:rsidR="00C8769D" w14:paraId="33048770" w14:textId="77777777" w:rsidTr="00174F48">
              <w:trPr>
                <w:trHeight w:val="428"/>
              </w:trPr>
              <w:tc>
                <w:tcPr>
                  <w:tcW w:w="4079" w:type="dxa"/>
                  <w:shd w:val="clear" w:color="auto" w:fill="D9D9D9"/>
                </w:tcPr>
                <w:p w14:paraId="0C57D434" w14:textId="77777777" w:rsidR="00C8769D" w:rsidRPr="00EB7A73" w:rsidRDefault="00C8769D" w:rsidP="00EB7A73">
                  <w:pPr>
                    <w:pStyle w:val="ASDEFCONNormal"/>
                    <w:spacing w:line="276" w:lineRule="auto"/>
                    <w:jc w:val="center"/>
                    <w:rPr>
                      <w:rFonts w:eastAsia="Calibri"/>
                      <w:b/>
                    </w:rPr>
                  </w:pPr>
                  <w:r w:rsidRPr="00EB7A73">
                    <w:rPr>
                      <w:rFonts w:eastAsia="Calibri"/>
                      <w:b/>
                    </w:rPr>
                    <w:t>(a)</w:t>
                  </w:r>
                </w:p>
              </w:tc>
              <w:tc>
                <w:tcPr>
                  <w:tcW w:w="4079" w:type="dxa"/>
                  <w:shd w:val="clear" w:color="auto" w:fill="D9D9D9"/>
                </w:tcPr>
                <w:p w14:paraId="207491A7" w14:textId="77777777" w:rsidR="00C8769D" w:rsidRPr="00EB7A73" w:rsidRDefault="00C8769D" w:rsidP="00EB7A73">
                  <w:pPr>
                    <w:pStyle w:val="ASDEFCONNormal"/>
                    <w:spacing w:line="276" w:lineRule="auto"/>
                    <w:jc w:val="center"/>
                    <w:rPr>
                      <w:rFonts w:eastAsia="Calibri"/>
                      <w:b/>
                    </w:rPr>
                  </w:pPr>
                  <w:r w:rsidRPr="00EB7A73">
                    <w:rPr>
                      <w:rFonts w:eastAsia="Calibri"/>
                      <w:b/>
                    </w:rPr>
                    <w:t>(b)</w:t>
                  </w:r>
                </w:p>
              </w:tc>
            </w:tr>
            <w:tr w:rsidR="00C8769D" w14:paraId="12D22EB8" w14:textId="77777777" w:rsidTr="001C2D27">
              <w:trPr>
                <w:trHeight w:val="412"/>
              </w:trPr>
              <w:tc>
                <w:tcPr>
                  <w:tcW w:w="4079" w:type="dxa"/>
                  <w:shd w:val="clear" w:color="auto" w:fill="auto"/>
                </w:tcPr>
                <w:p w14:paraId="4FCCB060" w14:textId="77777777" w:rsidR="00C8769D" w:rsidRDefault="00C8769D" w:rsidP="00EB7A73">
                  <w:pPr>
                    <w:pStyle w:val="Table10ptSub1-ASDEFCON"/>
                  </w:pPr>
                  <w:r w:rsidRPr="00A12224">
                    <w:t>a partner acting for and on behalf of a partnership</w:t>
                  </w:r>
                  <w:r>
                    <w:t>;</w:t>
                  </w:r>
                </w:p>
              </w:tc>
              <w:tc>
                <w:tcPr>
                  <w:tcW w:w="4079" w:type="dxa"/>
                  <w:shd w:val="clear" w:color="auto" w:fill="auto"/>
                </w:tcPr>
                <w:p w14:paraId="7A9720CC" w14:textId="77777777" w:rsidR="00C8769D" w:rsidRPr="00F61B0F" w:rsidRDefault="00C8769D" w:rsidP="00EB7A73">
                  <w:pPr>
                    <w:pStyle w:val="ASDEFCONNormal"/>
                    <w:spacing w:line="276" w:lineRule="auto"/>
                    <w:rPr>
                      <w:rFonts w:eastAsia="Calibri"/>
                    </w:rPr>
                  </w:pPr>
                  <w:r w:rsidRPr="00F61B0F">
                    <w:rPr>
                      <w:rFonts w:eastAsia="Calibri"/>
                    </w:rPr>
                    <w:t xml:space="preserve">a satisfactory and valid STR in respect of any additional partner that becomes directly involved in the delivery of the </w:t>
                  </w:r>
                  <w:r>
                    <w:rPr>
                      <w:rFonts w:eastAsia="Calibri"/>
                    </w:rPr>
                    <w:t>Deed</w:t>
                  </w:r>
                  <w:r w:rsidRPr="00F61B0F">
                    <w:rPr>
                      <w:rFonts w:eastAsia="Calibri"/>
                    </w:rPr>
                    <w:t xml:space="preserve"> or Subcontract (as applicable);</w:t>
                  </w:r>
                </w:p>
              </w:tc>
            </w:tr>
            <w:tr w:rsidR="00C8769D" w14:paraId="737E1751" w14:textId="77777777" w:rsidTr="001C2D27">
              <w:trPr>
                <w:trHeight w:val="412"/>
              </w:trPr>
              <w:tc>
                <w:tcPr>
                  <w:tcW w:w="4079" w:type="dxa"/>
                  <w:shd w:val="clear" w:color="auto" w:fill="auto"/>
                </w:tcPr>
                <w:p w14:paraId="2456FF05" w14:textId="77777777" w:rsidR="00C8769D" w:rsidRPr="00A12224" w:rsidRDefault="00C8769D" w:rsidP="00EB7A73">
                  <w:pPr>
                    <w:pStyle w:val="Table10ptSub1-ASDEFCON"/>
                  </w:pPr>
                  <w:r w:rsidRPr="002A4AA4">
                    <w:t>a trustee acting in its capacity as trustee of a trust</w:t>
                  </w:r>
                  <w:r>
                    <w:t>;</w:t>
                  </w:r>
                </w:p>
              </w:tc>
              <w:tc>
                <w:tcPr>
                  <w:tcW w:w="4079" w:type="dxa"/>
                  <w:shd w:val="clear" w:color="auto" w:fill="auto"/>
                </w:tcPr>
                <w:p w14:paraId="388222CE"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any new trustee appointed to the trust;</w:t>
                  </w:r>
                </w:p>
              </w:tc>
            </w:tr>
            <w:tr w:rsidR="00C8769D" w14:paraId="06247F5E" w14:textId="77777777" w:rsidTr="001C2D27">
              <w:trPr>
                <w:trHeight w:val="412"/>
              </w:trPr>
              <w:tc>
                <w:tcPr>
                  <w:tcW w:w="4079" w:type="dxa"/>
                  <w:shd w:val="clear" w:color="auto" w:fill="auto"/>
                </w:tcPr>
                <w:p w14:paraId="47518080" w14:textId="77777777" w:rsidR="00C8769D" w:rsidRPr="002A4AA4" w:rsidRDefault="00C8769D" w:rsidP="00EB7A73">
                  <w:pPr>
                    <w:pStyle w:val="Table10ptSub1-ASDEFCON"/>
                  </w:pPr>
                  <w:r w:rsidRPr="002A4AA4">
                    <w:t>a joint venture participant;</w:t>
                  </w:r>
                </w:p>
              </w:tc>
              <w:tc>
                <w:tcPr>
                  <w:tcW w:w="4079" w:type="dxa"/>
                  <w:shd w:val="clear" w:color="auto" w:fill="auto"/>
                </w:tcPr>
                <w:p w14:paraId="1CBB94EE"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w:t>
                  </w:r>
                </w:p>
                <w:p w14:paraId="634D2D8C" w14:textId="77777777" w:rsidR="00C8769D" w:rsidRDefault="00C8769D" w:rsidP="00EB7A73">
                  <w:pPr>
                    <w:pStyle w:val="Table10ptSub2-ASDEFCON"/>
                    <w:spacing w:line="276" w:lineRule="auto"/>
                  </w:pPr>
                  <w:r>
                    <w:t>any new participant in the joint venture; and</w:t>
                  </w:r>
                </w:p>
                <w:p w14:paraId="22D951D1" w14:textId="77777777" w:rsidR="00C8769D" w:rsidRPr="00A12224" w:rsidRDefault="00C8769D" w:rsidP="00EB7A73">
                  <w:pPr>
                    <w:pStyle w:val="Table10ptSub2-ASDEFCON"/>
                    <w:spacing w:line="276" w:lineRule="auto"/>
                  </w:pPr>
                  <w:r>
                    <w:t>any new joint venture operator if the new operator is not already a participant in the joint venture;</w:t>
                  </w:r>
                </w:p>
              </w:tc>
            </w:tr>
            <w:tr w:rsidR="00C8769D" w14:paraId="47BB22B1" w14:textId="77777777" w:rsidTr="001C2D27">
              <w:trPr>
                <w:trHeight w:val="412"/>
              </w:trPr>
              <w:tc>
                <w:tcPr>
                  <w:tcW w:w="4079" w:type="dxa"/>
                  <w:shd w:val="clear" w:color="auto" w:fill="auto"/>
                </w:tcPr>
                <w:p w14:paraId="4136F4B7" w14:textId="77777777" w:rsidR="00C8769D" w:rsidRPr="002A4AA4" w:rsidRDefault="00C8769D" w:rsidP="00EB7A73">
                  <w:pPr>
                    <w:pStyle w:val="Table10ptSub1-ASDEFCON"/>
                  </w:pPr>
                  <w:r w:rsidRPr="002A4AA4">
                    <w:t>a member of a Consolidated Group;</w:t>
                  </w:r>
                </w:p>
              </w:tc>
              <w:tc>
                <w:tcPr>
                  <w:tcW w:w="4079" w:type="dxa"/>
                  <w:shd w:val="clear" w:color="auto" w:fill="auto"/>
                </w:tcPr>
                <w:p w14:paraId="7456F9D4"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any new head company of the Consolidated Group; and</w:t>
                  </w:r>
                </w:p>
              </w:tc>
            </w:tr>
            <w:tr w:rsidR="00C8769D" w14:paraId="012528EC" w14:textId="77777777" w:rsidTr="001C2D27">
              <w:trPr>
                <w:trHeight w:val="412"/>
              </w:trPr>
              <w:tc>
                <w:tcPr>
                  <w:tcW w:w="4079" w:type="dxa"/>
                  <w:shd w:val="clear" w:color="auto" w:fill="auto"/>
                </w:tcPr>
                <w:p w14:paraId="712EB0B2" w14:textId="77777777" w:rsidR="00C8769D" w:rsidRPr="002A4AA4" w:rsidRDefault="00C8769D" w:rsidP="00EB7A73">
                  <w:pPr>
                    <w:pStyle w:val="Table10ptSub1-ASDEFCON"/>
                  </w:pPr>
                  <w:r w:rsidRPr="002A4AA4">
                    <w:t>a member of a GST Group;</w:t>
                  </w:r>
                </w:p>
              </w:tc>
              <w:tc>
                <w:tcPr>
                  <w:tcW w:w="4079" w:type="dxa"/>
                  <w:shd w:val="clear" w:color="auto" w:fill="auto"/>
                </w:tcPr>
                <w:p w14:paraId="273D990C" w14:textId="77777777" w:rsidR="00C8769D" w:rsidRPr="00F61B0F" w:rsidRDefault="00C8769D" w:rsidP="00EB7A73">
                  <w:pPr>
                    <w:pStyle w:val="ASDEFCONNormal"/>
                    <w:spacing w:line="276" w:lineRule="auto"/>
                    <w:rPr>
                      <w:rFonts w:eastAsia="Calibri"/>
                    </w:rPr>
                  </w:pPr>
                  <w:r w:rsidRPr="00F61B0F">
                    <w:rPr>
                      <w:rFonts w:eastAsia="Calibri"/>
                    </w:rPr>
                    <w:t>a satisfactory and valid STR in respect of any new representative for the GST Group.</w:t>
                  </w:r>
                </w:p>
              </w:tc>
            </w:tr>
          </w:tbl>
          <w:p w14:paraId="099F84C2" w14:textId="77777777" w:rsidR="00C8769D" w:rsidRPr="00A12224" w:rsidRDefault="00C8769D" w:rsidP="00C8769D">
            <w:pPr>
              <w:pStyle w:val="ASDEFCONOptionSpace"/>
            </w:pPr>
          </w:p>
          <w:p w14:paraId="47B4C199" w14:textId="2A13111E" w:rsidR="00C8769D" w:rsidRDefault="00C8769D" w:rsidP="00C8769D">
            <w:pPr>
              <w:pStyle w:val="COTCOCLV3-ASDEFCON"/>
            </w:pPr>
            <w:r>
              <w:t xml:space="preserve">The Contractor shall provide the Commonwealth with copies of the STRs referred to in clause </w:t>
            </w:r>
            <w:r>
              <w:fldChar w:fldCharType="begin"/>
            </w:r>
            <w:r>
              <w:instrText xml:space="preserve"> REF _Ref11744409 \r \h </w:instrText>
            </w:r>
            <w:r>
              <w:fldChar w:fldCharType="separate"/>
            </w:r>
            <w:r w:rsidR="00E23E56">
              <w:t>11.2.</w:t>
            </w:r>
            <w:del w:id="1617" w:author="Prabhu, Akshata MS" w:date="2024-08-23T14:31:00Z">
              <w:r w:rsidR="00F266D0">
                <w:delText>6</w:delText>
              </w:r>
            </w:del>
            <w:ins w:id="1618" w:author="Prabhu, Akshata MS" w:date="2024-08-23T14:31:00Z">
              <w:r w:rsidR="00E23E56">
                <w:t>5</w:t>
              </w:r>
            </w:ins>
            <w:r>
              <w:fldChar w:fldCharType="end"/>
            </w:r>
            <w:r>
              <w:t xml:space="preserve"> or </w:t>
            </w:r>
            <w:r>
              <w:fldChar w:fldCharType="begin"/>
            </w:r>
            <w:r>
              <w:instrText xml:space="preserve"> REF _Ref11744425 \r \h </w:instrText>
            </w:r>
            <w:r>
              <w:fldChar w:fldCharType="separate"/>
            </w:r>
            <w:r w:rsidR="00E23E56">
              <w:t>11.2.</w:t>
            </w:r>
            <w:del w:id="1619" w:author="Prabhu, Akshata MS" w:date="2024-08-23T14:31:00Z">
              <w:r w:rsidR="00F266D0">
                <w:delText>7</w:delText>
              </w:r>
            </w:del>
            <w:ins w:id="1620" w:author="Prabhu, Akshata MS" w:date="2024-08-23T14:31:00Z">
              <w:r w:rsidR="00E23E56">
                <w:t>6</w:t>
              </w:r>
            </w:ins>
            <w:r>
              <w:fldChar w:fldCharType="end"/>
            </w:r>
            <w:r>
              <w:t xml:space="preserve"> within 5 Working Days after a written request by the Commonwealth.  </w:t>
            </w:r>
          </w:p>
          <w:p w14:paraId="7C73D59F" w14:textId="77777777" w:rsidR="00C8769D" w:rsidRDefault="00C8769D" w:rsidP="00C8769D">
            <w:pPr>
              <w:pStyle w:val="COTCOCLV3-ASDEFCON"/>
            </w:pPr>
            <w:r>
              <w:t xml:space="preserve">For the purposes of the Contract, an STR is taken to be: </w:t>
            </w:r>
          </w:p>
          <w:p w14:paraId="02D71E6A" w14:textId="058FF827" w:rsidR="00C8769D" w:rsidRDefault="00C8769D" w:rsidP="00174F48">
            <w:pPr>
              <w:pStyle w:val="COTCOCLV4-ASDEFCON"/>
            </w:pPr>
            <w:r w:rsidRPr="007A4BE6">
              <w:rPr>
                <w:b/>
                <w:i/>
              </w:rPr>
              <w:t>satisfactory</w:t>
            </w:r>
            <w:r>
              <w:t xml:space="preserve"> if the STR states that the entity has met the conditions, as set out in the </w:t>
            </w:r>
            <w:r w:rsidR="004C7854">
              <w:t>Shadow</w:t>
            </w:r>
            <w:r>
              <w:t xml:space="preserve"> Economy Procurement Connected Policy, of having a satisfactory engagement with the Australian tax system; and</w:t>
            </w:r>
          </w:p>
          <w:p w14:paraId="11B6807B" w14:textId="77777777" w:rsidR="00C8769D" w:rsidRDefault="00C8769D" w:rsidP="00174F48">
            <w:pPr>
              <w:pStyle w:val="COTCOCLV4-ASDEFCON"/>
            </w:pPr>
            <w:r w:rsidRPr="007A4BE6">
              <w:rPr>
                <w:b/>
                <w:i/>
              </w:rPr>
              <w:t>valid</w:t>
            </w:r>
            <w:r>
              <w:t xml:space="preserve"> if the STR has not expired as at the date on which the STR is required to be held.</w:t>
            </w:r>
          </w:p>
        </w:tc>
      </w:tr>
    </w:tbl>
    <w:p w14:paraId="38847507" w14:textId="77777777" w:rsidR="00C8769D" w:rsidRDefault="00C8769D" w:rsidP="003B1889">
      <w:pPr>
        <w:pStyle w:val="ASDEFCONOptionSpace"/>
        <w:rPr>
          <w:del w:id="1621" w:author="Prabhu, Akshata MS" w:date="2024-08-23T14:31:00Z"/>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5B590E" w14:paraId="02586820" w14:textId="77777777" w:rsidTr="005B590E">
        <w:trPr>
          <w:del w:id="1622" w:author="Prabhu, Akshata MS" w:date="2024-08-23T14:31:00Z"/>
        </w:trPr>
        <w:tc>
          <w:tcPr>
            <w:tcW w:w="9070" w:type="dxa"/>
            <w:shd w:val="clear" w:color="auto" w:fill="auto"/>
          </w:tcPr>
          <w:p w14:paraId="4C8A722C" w14:textId="77777777" w:rsidR="005B590E" w:rsidRPr="00A65AD2" w:rsidRDefault="005B590E" w:rsidP="005B590E">
            <w:pPr>
              <w:pStyle w:val="ASDEFCONOption"/>
              <w:rPr>
                <w:del w:id="1623" w:author="Prabhu, Akshata MS" w:date="2024-08-23T14:31:00Z"/>
                <w:b w:val="0"/>
                <w:i w:val="0"/>
              </w:rPr>
            </w:pPr>
            <w:bookmarkStart w:id="1624" w:name="_Ref140653512"/>
            <w:del w:id="1625" w:author="Prabhu, Akshata MS" w:date="2024-08-23T14:31:00Z">
              <w:r>
                <w:delText xml:space="preserve">Option: </w:delText>
              </w:r>
              <w:r w:rsidRPr="00A65AD2">
                <w:delText xml:space="preserve">These clauses must be included if </w:delText>
              </w:r>
              <w:r>
                <w:delText>a</w:delText>
              </w:r>
              <w:r w:rsidRPr="00A65AD2">
                <w:delText xml:space="preserve"> procurement is valued at over $200,000 (GST Inclusive).</w:delText>
              </w:r>
            </w:del>
          </w:p>
          <w:p w14:paraId="764AD9A6" w14:textId="77777777" w:rsidR="005B590E" w:rsidRPr="00A65AD2" w:rsidRDefault="005B590E" w:rsidP="005B590E">
            <w:pPr>
              <w:keepNext/>
              <w:shd w:val="pct15" w:color="auto" w:fill="auto"/>
              <w:rPr>
                <w:del w:id="1626" w:author="Prabhu, Akshata MS" w:date="2024-08-23T14:31:00Z"/>
                <w:b/>
                <w:i/>
                <w:color w:val="000000"/>
                <w:szCs w:val="40"/>
              </w:rPr>
            </w:pPr>
            <w:del w:id="1627" w:author="Prabhu, Akshata MS" w:date="2024-08-23T14:31:00Z">
              <w:r w:rsidRPr="00A65AD2">
                <w:rPr>
                  <w:b/>
                  <w:i/>
                  <w:color w:val="000000"/>
                  <w:szCs w:val="40"/>
                </w:rPr>
                <w:delText xml:space="preserve">Note to tenderers:  In accordance with the Buy Australian Plan and to support transparency in Australian Government procurement, tenderers for Australian Government contracts worth over $200,000 (GST Inclusive) are required to disclose their country of tax residency.  </w:delText>
              </w:r>
              <w:r>
                <w:rPr>
                  <w:b/>
                  <w:i/>
                  <w:color w:val="000000"/>
                  <w:szCs w:val="40"/>
                </w:rPr>
                <w:delText xml:space="preserve">Each request for a Quotation may constitute a fresh request for tender as envisaged by the policy.   To avoid the need to reaffirm this information with each Quotation sought under the standing offer, the draft conditions of deed include the below requirement.  </w:delText>
              </w:r>
              <w:r w:rsidRPr="00A65AD2">
                <w:rPr>
                  <w:b/>
                  <w:i/>
                  <w:color w:val="000000"/>
                  <w:szCs w:val="40"/>
                </w:rPr>
                <w:delText>For further information, see the Department of the Treasury, Department of Finance and the Australian Tax Office:</w:delText>
              </w:r>
            </w:del>
          </w:p>
          <w:p w14:paraId="308CA313" w14:textId="77777777" w:rsidR="005B590E" w:rsidRPr="00A65AD2" w:rsidRDefault="00EB7A73" w:rsidP="005B590E">
            <w:pPr>
              <w:pStyle w:val="NoteToTenderersBullets-ASDEFCON"/>
              <w:rPr>
                <w:del w:id="1628" w:author="Prabhu, Akshata MS" w:date="2024-08-23T14:31:00Z"/>
              </w:rPr>
            </w:pPr>
            <w:del w:id="1629" w:author="Prabhu, Akshata MS" w:date="2024-08-23T14:31:00Z">
              <w:r>
                <w:fldChar w:fldCharType="begin"/>
              </w:r>
              <w:r>
                <w:delInstrText xml:space="preserve"> HYPERLINK "https://treasury.gov.au/policy-topics/taxation/count</w:delInstrText>
              </w:r>
              <w:r>
                <w:delInstrText xml:space="preserve">ry-tax-residency-disclosures" </w:delInstrText>
              </w:r>
              <w:r>
                <w:fldChar w:fldCharType="separate"/>
              </w:r>
              <w:r w:rsidR="005B590E" w:rsidRPr="00A65AD2">
                <w:rPr>
                  <w:color w:val="0000FF"/>
                  <w:u w:val="single"/>
                </w:rPr>
                <w:delText>https://treasury.gov.au/policy-topics/taxation/country-tax-residency-disclosures</w:delText>
              </w:r>
              <w:r>
                <w:rPr>
                  <w:color w:val="0000FF"/>
                  <w:u w:val="single"/>
                </w:rPr>
                <w:fldChar w:fldCharType="end"/>
              </w:r>
              <w:r w:rsidR="005B590E" w:rsidRPr="00A65AD2">
                <w:delText>;</w:delText>
              </w:r>
            </w:del>
          </w:p>
          <w:p w14:paraId="1E58EDCA" w14:textId="77777777" w:rsidR="005B590E" w:rsidRPr="00A65AD2" w:rsidRDefault="00EB7A73" w:rsidP="005B590E">
            <w:pPr>
              <w:pStyle w:val="NoteToTenderersBullets-ASDEFCON"/>
              <w:rPr>
                <w:del w:id="1630" w:author="Prabhu, Akshata MS" w:date="2024-08-23T14:31:00Z"/>
              </w:rPr>
            </w:pPr>
            <w:del w:id="1631" w:author="Prabhu, Akshata MS" w:date="2024-08-23T14:31:00Z">
              <w:r>
                <w:fldChar w:fldCharType="begin"/>
              </w:r>
              <w:r>
                <w:delInstrText xml:space="preserve"> HYPERLINK "https://www.finance.gov.au/business/buyaustralianplan" </w:delInstrText>
              </w:r>
              <w:r>
                <w:fldChar w:fldCharType="separate"/>
              </w:r>
              <w:r w:rsidR="005B590E" w:rsidRPr="00A65AD2">
                <w:rPr>
                  <w:color w:val="0000FF"/>
                  <w:u w:val="single"/>
                </w:rPr>
                <w:delText>https://www.finance.gov.au/business/buyaustralianplan</w:delText>
              </w:r>
              <w:r>
                <w:rPr>
                  <w:color w:val="0000FF"/>
                  <w:u w:val="single"/>
                </w:rPr>
                <w:fldChar w:fldCharType="end"/>
              </w:r>
              <w:r w:rsidR="005B590E" w:rsidRPr="00A65AD2">
                <w:delText>; and</w:delText>
              </w:r>
            </w:del>
          </w:p>
          <w:p w14:paraId="54A728B6" w14:textId="77777777" w:rsidR="005B590E" w:rsidRPr="00A65AD2" w:rsidRDefault="00EB7A73" w:rsidP="005B590E">
            <w:pPr>
              <w:pStyle w:val="NoteToTenderersBullets-ASDEFCON"/>
              <w:rPr>
                <w:del w:id="1632" w:author="Prabhu, Akshata MS" w:date="2024-08-23T14:31:00Z"/>
              </w:rPr>
            </w:pPr>
            <w:del w:id="1633" w:author="Prabhu, Akshata MS" w:date="2024-08-23T14:31:00Z">
              <w:r>
                <w:fldChar w:fldCharType="begin"/>
              </w:r>
              <w:r>
                <w:delInstrText xml:space="preserve"> HYPERLINK "https://www.ato.gov.au/businesses-and-organisations/international-tax-for-business/working-out-your-residency" </w:delInstrText>
              </w:r>
              <w:r>
                <w:fldChar w:fldCharType="separate"/>
              </w:r>
              <w:r w:rsidR="00FF4E5A">
                <w:rPr>
                  <w:color w:val="0000FF"/>
                  <w:u w:val="single"/>
                </w:rPr>
                <w:delText>https://www.ato.gov.au/businesses-and-organisations/international-tax-for-business/working-out-your-residency</w:delText>
              </w:r>
              <w:r>
                <w:rPr>
                  <w:color w:val="0000FF"/>
                  <w:u w:val="single"/>
                </w:rPr>
                <w:fldChar w:fldCharType="end"/>
              </w:r>
              <w:r w:rsidR="005B590E" w:rsidRPr="00A65AD2">
                <w:delText>.</w:delText>
              </w:r>
            </w:del>
          </w:p>
          <w:p w14:paraId="2BD1AF27" w14:textId="77777777" w:rsidR="005B590E" w:rsidRPr="00A65AD2" w:rsidRDefault="005B590E" w:rsidP="005B590E">
            <w:pPr>
              <w:keepNext/>
              <w:shd w:val="pct15" w:color="auto" w:fill="auto"/>
              <w:rPr>
                <w:del w:id="1634" w:author="Prabhu, Akshata MS" w:date="2024-08-23T14:31:00Z"/>
                <w:b/>
                <w:bCs/>
                <w:i/>
                <w:iCs/>
                <w:color w:val="000000"/>
                <w:szCs w:val="20"/>
              </w:rPr>
            </w:pPr>
            <w:del w:id="1635" w:author="Prabhu, Akshata MS" w:date="2024-08-23T14:31:00Z">
              <w:r w:rsidRPr="00A65AD2">
                <w:rPr>
                  <w:b/>
                  <w:bCs/>
                  <w:i/>
                  <w:iCs/>
                  <w:color w:val="000000"/>
                  <w:szCs w:val="20"/>
                </w:rPr>
                <w:delText xml:space="preserve">Queries relating to the collection and use of data identifying an entity’s country of tax residency can be directed to the Department of the Treasury at </w:delText>
              </w:r>
              <w:r w:rsidR="00EB7A73">
                <w:fldChar w:fldCharType="begin"/>
              </w:r>
              <w:r w:rsidR="00EB7A73">
                <w:delInstrText xml:space="preserve"> HYPERLINK "mailto:MNETaxTransparency@treasury.gov.au" </w:delInstrText>
              </w:r>
              <w:r w:rsidR="00EB7A73">
                <w:fldChar w:fldCharType="separate"/>
              </w:r>
              <w:r w:rsidRPr="00A65AD2">
                <w:rPr>
                  <w:b/>
                  <w:bCs/>
                  <w:i/>
                  <w:iCs/>
                  <w:color w:val="0000FF"/>
                  <w:szCs w:val="20"/>
                  <w:u w:val="single"/>
                </w:rPr>
                <w:delText>MNETaxTransparency@treasury.gov.au</w:delText>
              </w:r>
              <w:r w:rsidR="00EB7A73">
                <w:rPr>
                  <w:b/>
                  <w:bCs/>
                  <w:i/>
                  <w:iCs/>
                  <w:color w:val="0000FF"/>
                  <w:szCs w:val="20"/>
                  <w:u w:val="single"/>
                </w:rPr>
                <w:fldChar w:fldCharType="end"/>
              </w:r>
              <w:r w:rsidRPr="00A65AD2">
                <w:rPr>
                  <w:b/>
                  <w:bCs/>
                  <w:i/>
                  <w:iCs/>
                  <w:color w:val="000000"/>
                  <w:szCs w:val="20"/>
                </w:rPr>
                <w:delText>.</w:delText>
              </w:r>
            </w:del>
          </w:p>
          <w:p w14:paraId="26392743" w14:textId="77777777" w:rsidR="005B590E" w:rsidRPr="00A65AD2" w:rsidRDefault="005B590E" w:rsidP="005B590E">
            <w:pPr>
              <w:pStyle w:val="COTCOCLV3-ASDEFCON"/>
              <w:rPr>
                <w:del w:id="1636" w:author="Prabhu, Akshata MS" w:date="2024-08-23T14:31:00Z"/>
              </w:rPr>
            </w:pPr>
            <w:bookmarkStart w:id="1637" w:name="_Ref152603392"/>
            <w:del w:id="1638" w:author="Prabhu, Akshata MS" w:date="2024-08-23T14:31:00Z">
              <w:r w:rsidRPr="00A65AD2">
                <w:delText>T</w:delText>
              </w:r>
              <w:r>
                <w:delText xml:space="preserve">he Contractor shall </w:delText>
              </w:r>
              <w:r w:rsidRPr="00A65AD2">
                <w:delText>provide:</w:delText>
              </w:r>
              <w:bookmarkEnd w:id="1624"/>
              <w:bookmarkEnd w:id="1637"/>
            </w:del>
          </w:p>
          <w:p w14:paraId="79A402BD" w14:textId="77777777" w:rsidR="005B590E" w:rsidRPr="00A65AD2" w:rsidRDefault="005B590E" w:rsidP="005B590E">
            <w:pPr>
              <w:pStyle w:val="ATTANNLV3-ASDEFCON"/>
              <w:numPr>
                <w:ilvl w:val="2"/>
                <w:numId w:val="27"/>
              </w:numPr>
              <w:rPr>
                <w:del w:id="1639" w:author="Prabhu, Akshata MS" w:date="2024-08-23T14:31:00Z"/>
              </w:rPr>
            </w:pPr>
            <w:del w:id="1640" w:author="Prabhu, Akshata MS" w:date="2024-08-23T14:31:00Z">
              <w:r>
                <w:delText xml:space="preserve">a written update on </w:delText>
              </w:r>
              <w:r w:rsidRPr="00A65AD2">
                <w:delText xml:space="preserve">the </w:delText>
              </w:r>
              <w:r>
                <w:delText>Contractor</w:delText>
              </w:r>
              <w:r w:rsidRPr="00A65AD2">
                <w:delText>’s country of tax residency; and</w:delText>
              </w:r>
            </w:del>
          </w:p>
          <w:p w14:paraId="2409FEDA" w14:textId="77777777" w:rsidR="005B590E" w:rsidRDefault="005B590E" w:rsidP="005B590E">
            <w:pPr>
              <w:pStyle w:val="ATTANNLV3-ASDEFCON"/>
              <w:numPr>
                <w:ilvl w:val="2"/>
                <w:numId w:val="27"/>
              </w:numPr>
              <w:rPr>
                <w:del w:id="1641" w:author="Prabhu, Akshata MS" w:date="2024-08-23T14:31:00Z"/>
              </w:rPr>
            </w:pPr>
            <w:del w:id="1642" w:author="Prabhu, Akshata MS" w:date="2024-08-23T14:31:00Z">
              <w:r>
                <w:delText xml:space="preserve">a written update on </w:delText>
              </w:r>
              <w:r w:rsidRPr="00A65AD2">
                <w:delText xml:space="preserve">the </w:delText>
              </w:r>
              <w:r>
                <w:delText>Contractor</w:delText>
              </w:r>
              <w:r w:rsidRPr="00A65AD2">
                <w:delText>’s ultimate parent en</w:delText>
              </w:r>
              <w:r>
                <w:delText>tity’s country of tax residency,</w:delText>
              </w:r>
            </w:del>
          </w:p>
          <w:p w14:paraId="2E82C424" w14:textId="77777777" w:rsidR="005B590E" w:rsidRPr="00A65AD2" w:rsidRDefault="005B590E" w:rsidP="00871DDC">
            <w:pPr>
              <w:pStyle w:val="ATTANNLV3-ASDEFCON"/>
              <w:numPr>
                <w:ilvl w:val="0"/>
                <w:numId w:val="0"/>
              </w:numPr>
              <w:ind w:left="851"/>
              <w:rPr>
                <w:del w:id="1643" w:author="Prabhu, Akshata MS" w:date="2024-08-23T14:31:00Z"/>
              </w:rPr>
            </w:pPr>
            <w:del w:id="1644" w:author="Prabhu, Akshata MS" w:date="2024-08-23T14:31:00Z">
              <w:r>
                <w:delText xml:space="preserve">within a reasonable period after becoming aware that this information has changed during the term of the </w:delText>
              </w:r>
              <w:r w:rsidR="006E09FE">
                <w:delText>Deed</w:delText>
              </w:r>
              <w:r>
                <w:delText>.</w:delText>
              </w:r>
            </w:del>
          </w:p>
          <w:p w14:paraId="69AB75D6" w14:textId="77777777" w:rsidR="005B590E" w:rsidRPr="00A65AD2" w:rsidRDefault="005B590E" w:rsidP="005B590E">
            <w:pPr>
              <w:pStyle w:val="COTCOCLV3-ASDEFCON"/>
              <w:rPr>
                <w:del w:id="1645" w:author="Prabhu, Akshata MS" w:date="2024-08-23T14:31:00Z"/>
              </w:rPr>
            </w:pPr>
            <w:bookmarkStart w:id="1646" w:name="_Ref140653726"/>
            <w:del w:id="1647" w:author="Prabhu, Akshata MS" w:date="2024-08-23T14:31:00Z">
              <w:r w:rsidRPr="00A65AD2">
                <w:delText xml:space="preserve">In </w:delText>
              </w:r>
              <w:r>
                <w:delText>complying with</w:delText>
              </w:r>
              <w:r w:rsidRPr="00A65AD2">
                <w:delText xml:space="preserve"> clause </w:delText>
              </w:r>
              <w:r w:rsidR="008518D1">
                <w:fldChar w:fldCharType="begin"/>
              </w:r>
              <w:r w:rsidR="008518D1">
                <w:delInstrText xml:space="preserve"> REF _Ref152603392 \w \h </w:delInstrText>
              </w:r>
              <w:r w:rsidR="008518D1">
                <w:fldChar w:fldCharType="separate"/>
              </w:r>
              <w:r w:rsidR="00F266D0">
                <w:delText>11.2.10</w:delText>
              </w:r>
              <w:r w:rsidR="008518D1">
                <w:fldChar w:fldCharType="end"/>
              </w:r>
              <w:r w:rsidRPr="00A65AD2">
                <w:delText xml:space="preserve">, if the </w:delText>
              </w:r>
              <w:r>
                <w:delText>Contractor</w:delText>
              </w:r>
              <w:r w:rsidRPr="00A65AD2">
                <w:delText xml:space="preserve"> or the </w:delText>
              </w:r>
              <w:r>
                <w:delText>Contractor</w:delText>
              </w:r>
              <w:r w:rsidRPr="00A65AD2">
                <w:delText>’s ultimate parent entity has multiple tax residencies, each of the countries of which they are a tax resident shall be disclosed.</w:delText>
              </w:r>
              <w:bookmarkEnd w:id="1646"/>
            </w:del>
          </w:p>
          <w:p w14:paraId="71D48DFF" w14:textId="77777777" w:rsidR="005B590E" w:rsidRDefault="005B590E" w:rsidP="005B590E">
            <w:pPr>
              <w:pStyle w:val="COTCOCLV3-ASDEFCON"/>
              <w:rPr>
                <w:del w:id="1648" w:author="Prabhu, Akshata MS" w:date="2024-08-23T14:31:00Z"/>
              </w:rPr>
            </w:pPr>
            <w:del w:id="1649" w:author="Prabhu, Akshata MS" w:date="2024-08-23T14:31:00Z">
              <w:r w:rsidRPr="00A65AD2">
                <w:delText xml:space="preserve">Tie-breaker rules (where an entity is considered a resident of one treaty country only for the purposes of that treaty) are not determining the </w:delText>
              </w:r>
              <w:r>
                <w:delText>Contractor</w:delText>
              </w:r>
              <w:r w:rsidRPr="00A65AD2">
                <w:delText>’s</w:delText>
              </w:r>
              <w:r>
                <w:delText xml:space="preserve"> or the Contractor’s</w:delText>
              </w:r>
              <w:r w:rsidRPr="00A65AD2">
                <w:delText xml:space="preserve"> ultimate parent en</w:delText>
              </w:r>
              <w:r>
                <w:delText>tity’s country of tax residency</w:delText>
              </w:r>
              <w:r w:rsidRPr="00A65AD2">
                <w:delText>.</w:delText>
              </w:r>
            </w:del>
          </w:p>
        </w:tc>
      </w:tr>
    </w:tbl>
    <w:p w14:paraId="3D29DA2D" w14:textId="77777777" w:rsidR="00C8769D" w:rsidRDefault="00C8769D" w:rsidP="00174F48">
      <w:pPr>
        <w:pStyle w:val="ASDEFCONOptionSpace"/>
      </w:pPr>
    </w:p>
    <w:p w14:paraId="09A3CBFD" w14:textId="77777777" w:rsidR="00390176" w:rsidRDefault="00E74866" w:rsidP="006D1CBC">
      <w:pPr>
        <w:pStyle w:val="COTCOCLV2-ASDEFCON"/>
      </w:pPr>
      <w:bookmarkStart w:id="1650" w:name="_Ref11852491"/>
      <w:bookmarkStart w:id="1651" w:name="_Toc175216205"/>
      <w:bookmarkStart w:id="1652" w:name="_Ref152604138"/>
      <w:bookmarkStart w:id="1653" w:name="_Toc153354168"/>
      <w:r>
        <w:t>Work</w:t>
      </w:r>
      <w:r w:rsidR="00390176" w:rsidRPr="00253DEF">
        <w:t xml:space="preserve"> Health and Safety (Core)</w:t>
      </w:r>
      <w:bookmarkEnd w:id="1594"/>
      <w:bookmarkEnd w:id="1595"/>
      <w:bookmarkEnd w:id="1596"/>
      <w:bookmarkEnd w:id="1599"/>
      <w:bookmarkEnd w:id="1606"/>
      <w:bookmarkEnd w:id="1607"/>
      <w:bookmarkEnd w:id="1608"/>
      <w:bookmarkEnd w:id="1609"/>
      <w:bookmarkEnd w:id="1610"/>
      <w:bookmarkEnd w:id="1650"/>
      <w:bookmarkEnd w:id="1651"/>
      <w:bookmarkEnd w:id="1652"/>
      <w:bookmarkEnd w:id="1653"/>
    </w:p>
    <w:p w14:paraId="6BD56201" w14:textId="77777777" w:rsidR="002845CA" w:rsidRPr="00DC2BF5" w:rsidRDefault="002845CA" w:rsidP="002D5A5C">
      <w:pPr>
        <w:pStyle w:val="COTCOCLV3-ASDEFCON"/>
      </w:pPr>
      <w:r w:rsidRPr="00DC2BF5">
        <w:t>The Commonwealth and the Contractor:</w:t>
      </w:r>
    </w:p>
    <w:p w14:paraId="741DA9EF" w14:textId="77777777" w:rsidR="002845CA" w:rsidRPr="00DC2BF5" w:rsidRDefault="002845CA" w:rsidP="002D5A5C">
      <w:pPr>
        <w:pStyle w:val="COTCOCLV4-ASDEFCON"/>
      </w:pPr>
      <w:r w:rsidRPr="00DC2BF5">
        <w:t>shall</w:t>
      </w:r>
      <w:r>
        <w:t>, where applicable,</w:t>
      </w:r>
      <w:r w:rsidRPr="00DC2BF5">
        <w:t xml:space="preserve"> comply with, and </w:t>
      </w:r>
      <w:r>
        <w:t xml:space="preserve">the Contractor </w:t>
      </w:r>
      <w:r w:rsidRPr="00DC2BF5">
        <w:t>shall ensure that all Subcontractors comply with, the obligation under the WHS Legislation to, so far as is reasonably practicable, consult, co-operate and co-ordinate activities with the Commonwealth</w:t>
      </w:r>
      <w:r>
        <w:t>, the Contractor or the Subcontractors (as the case may be)</w:t>
      </w:r>
      <w:r w:rsidRPr="00DC2BF5">
        <w:t xml:space="preserve"> and any other person who, concurrently with the </w:t>
      </w:r>
      <w:r>
        <w:t xml:space="preserve">Commonwealth, the </w:t>
      </w:r>
      <w:r w:rsidRPr="00DC2BF5">
        <w:t>Contractor</w:t>
      </w:r>
      <w:r>
        <w:t xml:space="preserve"> or the Subcontractor (as the case may be)</w:t>
      </w:r>
      <w:r w:rsidRPr="00DC2BF5">
        <w:t xml:space="preserve">, has a </w:t>
      </w:r>
      <w:r w:rsidR="00242BC7">
        <w:t>WHS</w:t>
      </w:r>
      <w:r w:rsidRPr="00DC2BF5">
        <w:t xml:space="preserve"> duty under the WHS Legislation in relation to the same matter; and</w:t>
      </w:r>
    </w:p>
    <w:p w14:paraId="310D337B" w14:textId="77777777" w:rsidR="002845CA" w:rsidRPr="00DC2BF5" w:rsidRDefault="002845CA" w:rsidP="002D5A5C">
      <w:pPr>
        <w:pStyle w:val="COTCOCLV4-ASDEFCON"/>
        <w:rPr>
          <w:bCs/>
        </w:rPr>
      </w:pPr>
      <w:r w:rsidRPr="00DC2BF5">
        <w:t xml:space="preserve">acknowledge that they have a duty under the </w:t>
      </w:r>
      <w:r>
        <w:t xml:space="preserve">applicable </w:t>
      </w:r>
      <w:r w:rsidRPr="00DC2BF5">
        <w:t xml:space="preserve">WHS Legislation to </w:t>
      </w:r>
      <w:r w:rsidRPr="00DC2BF5">
        <w:rPr>
          <w:bCs/>
        </w:rPr>
        <w:t>ensure, so far as is reasonably practicable, the health and safety of:</w:t>
      </w:r>
    </w:p>
    <w:p w14:paraId="627CC0AF" w14:textId="77777777" w:rsidR="002845CA" w:rsidRPr="00DC2BF5" w:rsidRDefault="002845CA" w:rsidP="006D1CBC">
      <w:pPr>
        <w:pStyle w:val="ATTANNLV4-ASDEFCON"/>
      </w:pPr>
      <w:r w:rsidRPr="00DC2BF5">
        <w:t xml:space="preserve">Commonwealth </w:t>
      </w:r>
      <w:r w:rsidR="00242BC7">
        <w:t>P</w:t>
      </w:r>
      <w:r w:rsidRPr="00DC2BF5">
        <w:t xml:space="preserve">ersonnel; </w:t>
      </w:r>
    </w:p>
    <w:p w14:paraId="66F8F2F5" w14:textId="77777777" w:rsidR="002845CA" w:rsidRPr="00DC2BF5" w:rsidRDefault="002845CA" w:rsidP="002D5A5C">
      <w:pPr>
        <w:pStyle w:val="ATTANNLV4-ASDEFCON"/>
      </w:pPr>
      <w:r w:rsidRPr="00DC2BF5">
        <w:t xml:space="preserve">Contractor </w:t>
      </w:r>
      <w:r w:rsidR="00242BC7">
        <w:t>P</w:t>
      </w:r>
      <w:r w:rsidRPr="00DC2BF5">
        <w:t xml:space="preserve">ersonnel and Subcontractor </w:t>
      </w:r>
      <w:r w:rsidR="00242BC7">
        <w:t>P</w:t>
      </w:r>
      <w:r w:rsidRPr="00DC2BF5">
        <w:t>ersonnel; and</w:t>
      </w:r>
    </w:p>
    <w:p w14:paraId="778D84BB" w14:textId="77777777" w:rsidR="002845CA" w:rsidRPr="00DC2BF5" w:rsidRDefault="002845CA" w:rsidP="002D5A5C">
      <w:pPr>
        <w:pStyle w:val="ATTANNLV4-ASDEFCON"/>
      </w:pPr>
      <w:r w:rsidRPr="00DC2BF5">
        <w:t>other persons,</w:t>
      </w:r>
    </w:p>
    <w:p w14:paraId="0B29F113" w14:textId="77777777" w:rsidR="002845CA" w:rsidRPr="00DC2BF5" w:rsidRDefault="002845CA" w:rsidP="00EB7A73">
      <w:pPr>
        <w:pStyle w:val="COTCOCLV4-ASDEFCON"/>
      </w:pPr>
      <w:r w:rsidRPr="00DC2BF5">
        <w:t>in connection with the Supplies or work performed under the Deed or any Contract.</w:t>
      </w:r>
    </w:p>
    <w:p w14:paraId="6312122F" w14:textId="77777777" w:rsidR="002845CA" w:rsidRPr="00DC2BF5" w:rsidRDefault="002845CA" w:rsidP="002D5A5C">
      <w:pPr>
        <w:pStyle w:val="COTCOCLV3-ASDEFCON"/>
      </w:pPr>
      <w:r w:rsidRPr="00DC2BF5">
        <w:t>The Contractor represents and warrants that:</w:t>
      </w:r>
    </w:p>
    <w:p w14:paraId="47507C53" w14:textId="77777777" w:rsidR="002845CA" w:rsidRPr="00DC2BF5" w:rsidRDefault="002845CA" w:rsidP="002D5A5C">
      <w:pPr>
        <w:pStyle w:val="COTCOCLV4-ASDEFCON"/>
      </w:pPr>
      <w:r w:rsidRPr="00DC2BF5">
        <w:t xml:space="preserve">it has given careful, prudent and comprehensive consideration to the </w:t>
      </w:r>
      <w:r w:rsidR="00242BC7">
        <w:t>WHS</w:t>
      </w:r>
      <w:r w:rsidRPr="00DC2BF5">
        <w:t xml:space="preserve"> implications of the work to be performed by it under the Deed and any Contract; and</w:t>
      </w:r>
      <w:r w:rsidRPr="00DC2BF5" w:rsidDel="00355DC6">
        <w:t xml:space="preserve"> </w:t>
      </w:r>
    </w:p>
    <w:p w14:paraId="75BE6187" w14:textId="77777777" w:rsidR="002845CA" w:rsidRPr="00DC2BF5" w:rsidRDefault="002845CA" w:rsidP="002D5A5C">
      <w:pPr>
        <w:pStyle w:val="COTCOCLV4-ASDEFCON"/>
      </w:pPr>
      <w:r w:rsidRPr="00DC2BF5">
        <w:t xml:space="preserve">the proposed method of performance of that work complies with, and includes a system for identifying and managing </w:t>
      </w:r>
      <w:r w:rsidR="00242BC7">
        <w:t>WHS</w:t>
      </w:r>
      <w:r w:rsidRPr="00DC2BF5">
        <w:t xml:space="preserve"> risks which complies with, all applicable legislation relating to </w:t>
      </w:r>
      <w:r w:rsidR="00242BC7">
        <w:t>WHS</w:t>
      </w:r>
      <w:r w:rsidRPr="00DC2BF5">
        <w:t xml:space="preserve"> including the</w:t>
      </w:r>
      <w:r w:rsidR="00EA50CD">
        <w:t xml:space="preserve"> applicable</w:t>
      </w:r>
      <w:r w:rsidRPr="00DC2BF5">
        <w:t xml:space="preserve"> WHS Legislation.</w:t>
      </w:r>
    </w:p>
    <w:p w14:paraId="23B06F08" w14:textId="77777777" w:rsidR="002845CA" w:rsidRPr="00DC2BF5" w:rsidRDefault="002845CA" w:rsidP="002D5A5C">
      <w:pPr>
        <w:pStyle w:val="COTCOCLV3-ASDEFCON"/>
      </w:pPr>
      <w:r w:rsidRPr="00DC2BF5">
        <w:t xml:space="preserve">The Contractor shall: </w:t>
      </w:r>
    </w:p>
    <w:p w14:paraId="42A04A77" w14:textId="77777777" w:rsidR="002845CA" w:rsidRPr="00DC2BF5" w:rsidRDefault="002845CA" w:rsidP="002D5A5C">
      <w:pPr>
        <w:pStyle w:val="COTCOCLV4-ASDEFCON"/>
      </w:pPr>
      <w:r w:rsidRPr="00DC2BF5">
        <w:t xml:space="preserve">provide the Supplies in such a way that the Commonwealth and Commonwealth </w:t>
      </w:r>
      <w:r w:rsidR="00242BC7">
        <w:t>P</w:t>
      </w:r>
      <w:r w:rsidRPr="00DC2BF5">
        <w:t>ersonnel are able to undertake any roles or obligations in connection with the Supplies (such as in relation to testing or auditing); and</w:t>
      </w:r>
    </w:p>
    <w:p w14:paraId="1A5598CA" w14:textId="77777777" w:rsidR="002845CA" w:rsidRPr="00DC2BF5" w:rsidRDefault="002845CA" w:rsidP="002D5A5C">
      <w:pPr>
        <w:pStyle w:val="COTCOCLV4-ASDEFCON"/>
      </w:pPr>
      <w:r w:rsidRPr="00DC2BF5">
        <w:t xml:space="preserve">ensure that the Commonwealth and Commonwealth </w:t>
      </w:r>
      <w:r w:rsidR="00242BC7">
        <w:t>P</w:t>
      </w:r>
      <w:r w:rsidRPr="00DC2BF5">
        <w:t xml:space="preserve">ersonnel are able to make full use of the Supplies for the purposes for which they are intended, and to maintain, support and develop </w:t>
      </w:r>
      <w:r w:rsidR="006E10C5">
        <w:t>the Supplies</w:t>
      </w:r>
      <w:r w:rsidRPr="00DC2BF5">
        <w:t>,</w:t>
      </w:r>
    </w:p>
    <w:p w14:paraId="60D343E3" w14:textId="77777777" w:rsidR="002845CA" w:rsidRPr="00DC2BF5" w:rsidRDefault="002845CA" w:rsidP="00204A42">
      <w:pPr>
        <w:pStyle w:val="COTCOCLV3NONUM-ASDEFCON"/>
      </w:pPr>
      <w:r w:rsidRPr="00DC2BF5">
        <w:t xml:space="preserve">without the Commonwealth or Commonwealth </w:t>
      </w:r>
      <w:r w:rsidR="00242BC7">
        <w:t>P</w:t>
      </w:r>
      <w:r w:rsidRPr="00DC2BF5">
        <w:t xml:space="preserve">ersonnel contravening any legislation relating to </w:t>
      </w:r>
      <w:r w:rsidR="00242BC7">
        <w:t>WHS</w:t>
      </w:r>
      <w:r w:rsidRPr="00DC2BF5">
        <w:t xml:space="preserve"> including the </w:t>
      </w:r>
      <w:r w:rsidR="00EA50CD">
        <w:t>applicable</w:t>
      </w:r>
      <w:r w:rsidR="00EA50CD" w:rsidRPr="00DC2BF5">
        <w:t xml:space="preserve"> </w:t>
      </w:r>
      <w:r w:rsidRPr="00DC2BF5">
        <w:t xml:space="preserve">WHS Legislation, any applicable standards relating to </w:t>
      </w:r>
      <w:r w:rsidR="00242BC7">
        <w:t>WHS</w:t>
      </w:r>
      <w:r w:rsidRPr="00DC2BF5">
        <w:t xml:space="preserve"> or any policy relating to </w:t>
      </w:r>
      <w:r w:rsidR="00242BC7">
        <w:t>WHS</w:t>
      </w:r>
      <w:r w:rsidRPr="00DC2BF5">
        <w:t xml:space="preserve"> identified in the Deed or any Contract. </w:t>
      </w:r>
    </w:p>
    <w:p w14:paraId="23E058BF" w14:textId="77777777" w:rsidR="002845CA" w:rsidRPr="00DC2BF5" w:rsidRDefault="00EA50CD" w:rsidP="002D5A5C">
      <w:pPr>
        <w:pStyle w:val="COTCOCLV3-ASDEFCON"/>
      </w:pPr>
      <w:r w:rsidRPr="00DC2BF5">
        <w:t>Without limiting the Contractor’s obligations under the Deed or any Contract or at law</w:t>
      </w:r>
      <w:r>
        <w:t xml:space="preserve"> or in equity</w:t>
      </w:r>
      <w:r w:rsidR="006E10C5">
        <w:t xml:space="preserve"> (and subject to any relevant foreign government restrictions)</w:t>
      </w:r>
      <w:r w:rsidRPr="00DC2BF5">
        <w:t>, the Contractor shall</w:t>
      </w:r>
      <w:r>
        <w:t xml:space="preserve">, in connection with </w:t>
      </w:r>
      <w:r w:rsidR="006E10C5">
        <w:t xml:space="preserve">or related to </w:t>
      </w:r>
      <w:r>
        <w:t xml:space="preserve">the Supplies </w:t>
      </w:r>
      <w:r w:rsidR="006E10C5">
        <w:t xml:space="preserve">or </w:t>
      </w:r>
      <w:r>
        <w:t xml:space="preserve">the work </w:t>
      </w:r>
      <w:r w:rsidR="006E10C5">
        <w:t xml:space="preserve">performed </w:t>
      </w:r>
      <w:r>
        <w:t xml:space="preserve">under the Deed or any Contract, </w:t>
      </w:r>
      <w:r w:rsidR="002845CA" w:rsidRPr="00DC2BF5">
        <w:t xml:space="preserve">provide, and shall use its </w:t>
      </w:r>
      <w:r w:rsidR="008F066C">
        <w:t>reasonable</w:t>
      </w:r>
      <w:r w:rsidR="008F066C" w:rsidRPr="00DC2BF5">
        <w:t xml:space="preserve"> </w:t>
      </w:r>
      <w:r w:rsidR="002845CA" w:rsidRPr="00DC2BF5">
        <w:t xml:space="preserve">endeavours to ensure that a Subcontractor provides, to the Commonwealth Representative within 10 Working Days </w:t>
      </w:r>
      <w:r w:rsidR="002845CA">
        <w:t xml:space="preserve">(or such other period as agreed by the Commonwealth in writing) </w:t>
      </w:r>
      <w:r w:rsidR="002845CA" w:rsidRPr="00DC2BF5">
        <w:t>of a request by the Commonwealth Representative any information or copies of documentation requested by the Commonwealth Representative and held by the Contractor or Subcontractor (as the case may be) to enable the Commonwealth to comply with its obligations under the WHS Legislation.</w:t>
      </w:r>
    </w:p>
    <w:p w14:paraId="70B965D6" w14:textId="739B80F7" w:rsidR="002845CA" w:rsidRPr="00DC2BF5" w:rsidRDefault="002845CA" w:rsidP="002D5A5C">
      <w:pPr>
        <w:pStyle w:val="COTCOCLV3-ASDEFCON"/>
      </w:pPr>
      <w:r>
        <w:t>Subject to clause</w:t>
      </w:r>
      <w:r w:rsidR="00204A42">
        <w:t xml:space="preserve"> </w:t>
      </w:r>
      <w:r>
        <w:fldChar w:fldCharType="begin"/>
      </w:r>
      <w:r>
        <w:instrText xml:space="preserve"> REF _Ref404157030 \r \h </w:instrText>
      </w:r>
      <w:r>
        <w:fldChar w:fldCharType="separate"/>
      </w:r>
      <w:r w:rsidR="00E23E56">
        <w:t>10.9</w:t>
      </w:r>
      <w:r>
        <w:fldChar w:fldCharType="end"/>
      </w:r>
      <w:r>
        <w:t xml:space="preserve"> and </w:t>
      </w:r>
      <w:r w:rsidRPr="00105B2E">
        <w:t>any relevant foreign government restriction</w:t>
      </w:r>
      <w:r>
        <w:t>s, t</w:t>
      </w:r>
      <w:r w:rsidRPr="00DC2BF5">
        <w:t>he Commonwealth shall provide to the Contractor in a timely manner</w:t>
      </w:r>
      <w:r>
        <w:t xml:space="preserve"> </w:t>
      </w:r>
      <w:r w:rsidRPr="00DC2BF5">
        <w:t xml:space="preserve">any information or copies of documentation reasonably requested by the Contractor and held by the Commonwealth to enable the Contractor to comply with its obligations under the </w:t>
      </w:r>
      <w:r>
        <w:t xml:space="preserve">applicable </w:t>
      </w:r>
      <w:r w:rsidRPr="00DC2BF5">
        <w:t xml:space="preserve">WHS Legislation in relation to the </w:t>
      </w:r>
      <w:r>
        <w:t xml:space="preserve">Deed or any </w:t>
      </w:r>
      <w:r w:rsidRPr="00DC2BF5">
        <w:t>Contract</w:t>
      </w:r>
      <w:r>
        <w:t>.</w:t>
      </w:r>
    </w:p>
    <w:p w14:paraId="1384A367" w14:textId="77777777" w:rsidR="002845CA" w:rsidRPr="00DC2BF5" w:rsidRDefault="002845CA" w:rsidP="002D5A5C">
      <w:pPr>
        <w:pStyle w:val="COTCOCLV3-ASDEFCON"/>
      </w:pPr>
      <w:r w:rsidRPr="00DC2BF5">
        <w:t xml:space="preserve">Where the Supplies include plant which requires registration of design under the WHS Legislation or an OHS Law (in the case of an OHS Law, as a result of a licence being granted to the </w:t>
      </w:r>
      <w:r w:rsidR="002639FD">
        <w:t>ADO</w:t>
      </w:r>
      <w:r w:rsidRPr="00DC2BF5">
        <w:t xml:space="preserve"> - see Regulation 743 of the </w:t>
      </w:r>
      <w:r w:rsidR="00944EA9" w:rsidRPr="00944EA9">
        <w:rPr>
          <w:i/>
        </w:rPr>
        <w:t xml:space="preserve">Work Health and Safety </w:t>
      </w:r>
      <w:r w:rsidRPr="00944EA9">
        <w:rPr>
          <w:i/>
        </w:rPr>
        <w:t>Regulations</w:t>
      </w:r>
      <w:r w:rsidR="00944EA9" w:rsidRPr="00944EA9">
        <w:rPr>
          <w:i/>
        </w:rPr>
        <w:t xml:space="preserve"> 2011</w:t>
      </w:r>
      <w:r w:rsidR="00944EA9">
        <w:t xml:space="preserve"> (Cth)</w:t>
      </w:r>
      <w:r w:rsidRPr="00DC2BF5">
        <w:t>), the Contractor shall:</w:t>
      </w:r>
    </w:p>
    <w:p w14:paraId="627D662E" w14:textId="77777777" w:rsidR="002845CA" w:rsidRPr="00DC2BF5" w:rsidRDefault="002845CA" w:rsidP="002D5A5C">
      <w:pPr>
        <w:pStyle w:val="COTCOCLV4-ASDEFCON"/>
      </w:pPr>
      <w:r w:rsidRPr="00DC2BF5">
        <w:t xml:space="preserve">obtain the registration of design from a relevant regulator (or where this is not possible, from the </w:t>
      </w:r>
      <w:r w:rsidR="00944EA9">
        <w:t>ADO</w:t>
      </w:r>
      <w:r w:rsidRPr="00DC2BF5">
        <w:t xml:space="preserve"> pursuant to a licence granted under the OHS Law) and </w:t>
      </w:r>
      <w:r>
        <w:t>provide</w:t>
      </w:r>
      <w:r w:rsidRPr="00DC2BF5">
        <w:t xml:space="preserve"> this to the Commonwealth </w:t>
      </w:r>
      <w:r>
        <w:t>at the time the Contractor provides</w:t>
      </w:r>
      <w:r w:rsidRPr="00DC2BF5">
        <w:t xml:space="preserve"> the Supplies</w:t>
      </w:r>
      <w:r>
        <w:t xml:space="preserve"> to the Commonwealth</w:t>
      </w:r>
      <w:r w:rsidRPr="00DC2BF5">
        <w:t>;</w:t>
      </w:r>
    </w:p>
    <w:p w14:paraId="7FC5E2A6" w14:textId="77777777" w:rsidR="002845CA" w:rsidRPr="00DC2BF5" w:rsidRDefault="002845CA" w:rsidP="002D5A5C">
      <w:pPr>
        <w:pStyle w:val="COTCOCLV4-ASDEFCON"/>
      </w:pPr>
      <w:r w:rsidRPr="00DC2BF5">
        <w:t>attach a data plate to the relevant item (or items) of plant with the design registration details (or in a circumstance where it is not practicable to attach the data plate to the relevant item of plant, the data plate is to be affixed in a prominent place in the vicinity of the plant), which includes:</w:t>
      </w:r>
    </w:p>
    <w:p w14:paraId="659508BE" w14:textId="77777777" w:rsidR="002845CA" w:rsidRPr="00DC2BF5" w:rsidRDefault="002845CA" w:rsidP="00204A42">
      <w:pPr>
        <w:pStyle w:val="COTCOCLV5-ASDEFCON"/>
      </w:pPr>
      <w:r w:rsidRPr="00DC2BF5">
        <w:t>the Design Registration Number (</w:t>
      </w:r>
      <w:r w:rsidRPr="00DC2BF5">
        <w:rPr>
          <w:bCs/>
        </w:rPr>
        <w:t>DRN</w:t>
      </w:r>
      <w:r w:rsidRPr="00DC2BF5">
        <w:t>);</w:t>
      </w:r>
    </w:p>
    <w:p w14:paraId="217D4667" w14:textId="77777777" w:rsidR="002845CA" w:rsidRPr="00DC2BF5" w:rsidRDefault="002845CA" w:rsidP="00204A42">
      <w:pPr>
        <w:pStyle w:val="COTCOCLV5-ASDEFCON"/>
      </w:pPr>
      <w:r w:rsidRPr="00DC2BF5">
        <w:t xml:space="preserve">the date of issue of the DRN; and </w:t>
      </w:r>
    </w:p>
    <w:p w14:paraId="5E02AE0A" w14:textId="77777777" w:rsidR="002845CA" w:rsidRPr="00DC2BF5" w:rsidRDefault="002845CA" w:rsidP="00204A42">
      <w:pPr>
        <w:pStyle w:val="COTCOCLV5-ASDEFCON"/>
      </w:pPr>
      <w:r w:rsidRPr="00DC2BF5">
        <w:t>the name of the Commonwealth, State or Territory regulator that issued the DRN; and</w:t>
      </w:r>
    </w:p>
    <w:p w14:paraId="27DBA08F" w14:textId="77777777" w:rsidR="00654D91" w:rsidRDefault="002845CA" w:rsidP="002D5A5C">
      <w:pPr>
        <w:pStyle w:val="COTCOCLV4-ASDEFCON"/>
      </w:pPr>
      <w:r w:rsidRPr="00DC2BF5">
        <w:t>provide maintenance documentation that details all mandatory maintenance activities and inspections required to ensure the plant is without risks to health and safety, including those required by an OHS Law or the WHS Legislation</w:t>
      </w:r>
      <w:r>
        <w:t xml:space="preserve"> at the time the Contractor provides the Supplies to the Commonwealth</w:t>
      </w:r>
      <w:r w:rsidRPr="00DC2BF5">
        <w:t>.</w:t>
      </w:r>
    </w:p>
    <w:p w14:paraId="2FAB4925" w14:textId="77777777" w:rsidR="002845CA" w:rsidRDefault="002845CA" w:rsidP="002D5A5C">
      <w:pPr>
        <w:pStyle w:val="COTCOCLV3-ASDEFCON"/>
      </w:pPr>
      <w:r w:rsidRPr="00DC2BF5">
        <w:t xml:space="preserve">The Contractor shall not provide Supplies containing ACM and shall not take any ACM onto Commonwealth Premises in connection with providing the </w:t>
      </w:r>
      <w:r w:rsidRPr="00DC2BF5">
        <w:rPr>
          <w:rFonts w:cs="Arial"/>
        </w:rPr>
        <w:t>Supplies</w:t>
      </w:r>
      <w:r w:rsidRPr="00DC2BF5">
        <w:t xml:space="preserve">.  </w:t>
      </w:r>
    </w:p>
    <w:p w14:paraId="5921D6F3" w14:textId="232107F2" w:rsidR="002845CA" w:rsidRPr="002845CA" w:rsidRDefault="002845CA" w:rsidP="002D5A5C">
      <w:pPr>
        <w:pStyle w:val="NoteToDrafters-ASDEFCON"/>
      </w:pPr>
      <w:r w:rsidRPr="002845CA">
        <w:t xml:space="preserve">Note to drafters:  Clauses </w:t>
      </w:r>
      <w:r w:rsidR="00E50150">
        <w:fldChar w:fldCharType="begin"/>
      </w:r>
      <w:r w:rsidR="00E50150">
        <w:instrText xml:space="preserve"> REF _Ref404157078 \r \h </w:instrText>
      </w:r>
      <w:r w:rsidR="00AC46AC">
        <w:instrText xml:space="preserve"> \* MERGEFORMAT </w:instrText>
      </w:r>
      <w:r w:rsidR="00E50150">
        <w:fldChar w:fldCharType="separate"/>
      </w:r>
      <w:r w:rsidR="00E23E56">
        <w:t>11.3.8</w:t>
      </w:r>
      <w:r w:rsidR="00E50150">
        <w:fldChar w:fldCharType="end"/>
      </w:r>
      <w:r w:rsidRPr="002845CA">
        <w:t xml:space="preserve"> and </w:t>
      </w:r>
      <w:r w:rsidR="00E50150">
        <w:fldChar w:fldCharType="begin"/>
      </w:r>
      <w:r w:rsidR="00E50150">
        <w:instrText xml:space="preserve"> REF _Ref404157082 \r \h </w:instrText>
      </w:r>
      <w:r w:rsidR="00AC46AC">
        <w:instrText xml:space="preserve"> \* MERGEFORMAT </w:instrText>
      </w:r>
      <w:r w:rsidR="00E50150">
        <w:fldChar w:fldCharType="separate"/>
      </w:r>
      <w:r w:rsidR="00E23E56">
        <w:t>11.3.9</w:t>
      </w:r>
      <w:r w:rsidR="00E50150">
        <w:fldChar w:fldCharType="end"/>
      </w:r>
      <w:r w:rsidRPr="002845CA">
        <w:t xml:space="preserve"> do not contemplate that the Contractor will use, handle (except to deliver) or store a Problematic Substance on Commonwealth Premises in relation to the work carried out under the Deed or any Contract. </w:t>
      </w:r>
      <w:r w:rsidR="003B73CD">
        <w:t xml:space="preserve"> </w:t>
      </w:r>
      <w:r w:rsidRPr="002845CA">
        <w:t xml:space="preserve">This template also does not contemplate that the Supplies to be procured will include a problematic source. </w:t>
      </w:r>
      <w:r w:rsidR="003B73CD">
        <w:t xml:space="preserve"> </w:t>
      </w:r>
      <w:r w:rsidRPr="002845CA">
        <w:t xml:space="preserve">Problematic sources are a source of ionising or non-ionising radiation, from a material or apparatus that is required to be </w:t>
      </w:r>
      <w:r w:rsidR="00BD46FA" w:rsidRPr="002845CA">
        <w:t>licensed</w:t>
      </w:r>
      <w:r w:rsidRPr="002845CA">
        <w:t xml:space="preserve"> with the Australian Radiation Protection and Nuclear Safety Authority. </w:t>
      </w:r>
    </w:p>
    <w:p w14:paraId="023FFF33" w14:textId="77777777" w:rsidR="002845CA" w:rsidRPr="002845CA" w:rsidRDefault="002845CA" w:rsidP="002D5A5C">
      <w:pPr>
        <w:pStyle w:val="NoteToDrafters-ASDEFCON"/>
      </w:pPr>
      <w:r w:rsidRPr="002845CA">
        <w:t>To the extent that the Contractor will use, handle (except to deliver) or store a Problematic Substance on Commonwealth Premises or where the Supplies to be procured will include problematic sources, drafters must seek advice from the WHS in Procurement Advisory Cell for the inclusion of necessary clauses.</w:t>
      </w:r>
    </w:p>
    <w:p w14:paraId="6C2DEF9D" w14:textId="77777777" w:rsidR="002845CA" w:rsidRPr="007B4CB8" w:rsidRDefault="002845CA" w:rsidP="002D5A5C">
      <w:pPr>
        <w:pStyle w:val="COTCOCLV3-ASDEFCON"/>
      </w:pPr>
      <w:bookmarkStart w:id="1654" w:name="_Ref404157078"/>
      <w:r w:rsidRPr="00DC2BF5">
        <w:t xml:space="preserve">Unless the Commonwealth Representative otherwise agrees in writing, </w:t>
      </w:r>
      <w:r>
        <w:t xml:space="preserve">the Contractor shall </w:t>
      </w:r>
      <w:r w:rsidRPr="00B6337A">
        <w:t>ensure that the Supplies do not contain or emit a Problematic Substance where</w:t>
      </w:r>
      <w:r>
        <w:t>:</w:t>
      </w:r>
      <w:bookmarkEnd w:id="1654"/>
      <w:r w:rsidRPr="00B6337A">
        <w:t xml:space="preserve"> </w:t>
      </w:r>
    </w:p>
    <w:p w14:paraId="394E3AB2" w14:textId="77777777" w:rsidR="002845CA" w:rsidRPr="007B4CB8" w:rsidRDefault="002845CA" w:rsidP="002D5A5C">
      <w:pPr>
        <w:pStyle w:val="COTCOCLV4-ASDEFCON"/>
      </w:pPr>
      <w:r w:rsidRPr="00B6337A">
        <w:t xml:space="preserve">the Problematic Substance may affect the health or safety of persons who may be exposed </w:t>
      </w:r>
      <w:r w:rsidRPr="007B4CB8">
        <w:t>to</w:t>
      </w:r>
      <w:r w:rsidRPr="00B6337A">
        <w:t xml:space="preserve"> the Problematic Substance</w:t>
      </w:r>
      <w:r>
        <w:t>;</w:t>
      </w:r>
      <w:r w:rsidRPr="00B6337A">
        <w:t xml:space="preserve"> or </w:t>
      </w:r>
    </w:p>
    <w:p w14:paraId="092E955C" w14:textId="63656397" w:rsidR="002845CA" w:rsidRPr="00DC2BF5" w:rsidRDefault="002845CA" w:rsidP="002D5A5C">
      <w:pPr>
        <w:pStyle w:val="COTCOCLV4-ASDEFCON"/>
      </w:pPr>
      <w:r>
        <w:t>a person</w:t>
      </w:r>
      <w:r w:rsidR="00654D91">
        <w:t>’</w:t>
      </w:r>
      <w:r>
        <w:t>s</w:t>
      </w:r>
      <w:r w:rsidRPr="00B6337A">
        <w:t xml:space="preserve"> health or safety may be affected by </w:t>
      </w:r>
      <w:r>
        <w:t>the Problematic Substance when conducting any of the activities</w:t>
      </w:r>
      <w:r w:rsidRPr="00F25FC9">
        <w:t xml:space="preserve"> referred to in clause </w:t>
      </w:r>
      <w:r w:rsidR="00E50150">
        <w:fldChar w:fldCharType="begin"/>
      </w:r>
      <w:r w:rsidR="00E50150">
        <w:instrText xml:space="preserve"> REF _Ref404157120 \r \h </w:instrText>
      </w:r>
      <w:r w:rsidR="00E50150">
        <w:fldChar w:fldCharType="separate"/>
      </w:r>
      <w:r w:rsidR="00E23E56">
        <w:t>11.3.11a</w:t>
      </w:r>
      <w:r w:rsidR="00E50150">
        <w:fldChar w:fldCharType="end"/>
      </w:r>
      <w:r w:rsidRPr="00F25FC9">
        <w:t xml:space="preserve"> to </w:t>
      </w:r>
      <w:r w:rsidR="007A635B">
        <w:fldChar w:fldCharType="begin"/>
      </w:r>
      <w:r w:rsidR="007A635B">
        <w:instrText xml:space="preserve"> REF _Ref409183791 \r \h </w:instrText>
      </w:r>
      <w:r w:rsidR="007A635B">
        <w:fldChar w:fldCharType="separate"/>
      </w:r>
      <w:r w:rsidR="00E23E56">
        <w:t>11.3.11c</w:t>
      </w:r>
      <w:r w:rsidR="007A635B">
        <w:fldChar w:fldCharType="end"/>
      </w:r>
      <w:r w:rsidRPr="000739D2">
        <w:t>.</w:t>
      </w:r>
    </w:p>
    <w:p w14:paraId="5B24A3F7" w14:textId="77777777" w:rsidR="002845CA" w:rsidRPr="00DC2BF5" w:rsidRDefault="002845CA" w:rsidP="002D5A5C">
      <w:pPr>
        <w:pStyle w:val="COTCOCLV3-ASDEFCON"/>
      </w:pPr>
      <w:bookmarkStart w:id="1655" w:name="_Ref404157082"/>
      <w:bookmarkStart w:id="1656" w:name="OLE_LINK27"/>
      <w:r w:rsidRPr="00DC2BF5">
        <w:t>Where the Commonwealth Representative agrees that the Supplies may contain a Problematic Substance, the Contractor shall ensure that:</w:t>
      </w:r>
      <w:bookmarkEnd w:id="1655"/>
    </w:p>
    <w:p w14:paraId="27B327C1" w14:textId="77777777" w:rsidR="002845CA" w:rsidRPr="00DC2BF5" w:rsidRDefault="002845CA" w:rsidP="002D5A5C">
      <w:pPr>
        <w:pStyle w:val="COTCOCLV4-ASDEFCON"/>
      </w:pPr>
      <w:r w:rsidRPr="00DC2BF5">
        <w:t xml:space="preserve">full details of the Problematic Substances are provided to the Commonwealth Representative in the format of a SDS, except where the applicable SDS exists within the </w:t>
      </w:r>
      <w:r w:rsidR="00EA50CD">
        <w:t>Australian</w:t>
      </w:r>
      <w:r w:rsidRPr="00DC2BF5">
        <w:t xml:space="preserve"> ChemAlert database and the Contractor identifies that SDS to the Commonwealth Representative by reference to its unique record within that database; and </w:t>
      </w:r>
    </w:p>
    <w:p w14:paraId="1F08D59B" w14:textId="77777777" w:rsidR="002845CA" w:rsidRPr="00DC2BF5" w:rsidRDefault="002845CA" w:rsidP="002D5A5C">
      <w:pPr>
        <w:pStyle w:val="COTCOCLV4-ASDEFCON"/>
      </w:pPr>
      <w:r w:rsidRPr="00DC2BF5">
        <w:t xml:space="preserve">the Problematic Substance </w:t>
      </w:r>
      <w:r w:rsidRPr="00DC2BF5">
        <w:rPr>
          <w:rFonts w:cs="Arial"/>
          <w:szCs w:val="20"/>
        </w:rPr>
        <w:t>is</w:t>
      </w:r>
      <w:r w:rsidRPr="00DC2BF5">
        <w:t xml:space="preserve"> correctly labelled and packaged </w:t>
      </w:r>
      <w:r w:rsidRPr="00DC2BF5">
        <w:rPr>
          <w:rFonts w:cs="Arial"/>
          <w:szCs w:val="20"/>
        </w:rPr>
        <w:t>(including to clearly identify the nature of the substance and its associated hazards)</w:t>
      </w:r>
      <w:r w:rsidRPr="00DC2BF5">
        <w:t xml:space="preserve"> in accordance with Australian legislative and regulatory requirements, and that all documentation supporting the </w:t>
      </w:r>
      <w:r w:rsidRPr="00DC2BF5">
        <w:rPr>
          <w:rFonts w:cs="Arial"/>
          <w:bCs/>
        </w:rPr>
        <w:t>Supplies</w:t>
      </w:r>
      <w:r w:rsidRPr="00DC2BF5">
        <w:t xml:space="preserve"> clearly identifies the nature of the substance and its associated hazards.</w:t>
      </w:r>
    </w:p>
    <w:p w14:paraId="30F76185" w14:textId="77777777" w:rsidR="00174001" w:rsidRDefault="00643064" w:rsidP="002D5A5C">
      <w:pPr>
        <w:pStyle w:val="COTCOCLV3-ASDEFCON"/>
      </w:pPr>
      <w:bookmarkStart w:id="1657" w:name="_Ref417288255"/>
      <w:r w:rsidRPr="00643064">
        <w:t xml:space="preserve">If a Notifiable Incident occurs </w:t>
      </w:r>
      <w:r w:rsidR="00AA54DE">
        <w:t xml:space="preserve">in connection with work carried out under the </w:t>
      </w:r>
      <w:r w:rsidR="00174001">
        <w:t xml:space="preserve">Deed or any </w:t>
      </w:r>
      <w:r w:rsidR="00AA54DE">
        <w:t>Contract</w:t>
      </w:r>
      <w:r w:rsidR="00174001">
        <w:t>;</w:t>
      </w:r>
    </w:p>
    <w:p w14:paraId="1D64E65D" w14:textId="77777777" w:rsidR="00174001" w:rsidRDefault="0029734A" w:rsidP="002D5A5C">
      <w:pPr>
        <w:pStyle w:val="COTCOCLV4-ASDEFCON"/>
      </w:pPr>
      <w:r>
        <w:t xml:space="preserve">on </w:t>
      </w:r>
      <w:r w:rsidR="00BF6E3B">
        <w:t>Commonwealth</w:t>
      </w:r>
      <w:r>
        <w:t xml:space="preserve"> Premises</w:t>
      </w:r>
      <w:r w:rsidR="00174001">
        <w:t>;</w:t>
      </w:r>
      <w:r>
        <w:t xml:space="preserve"> </w:t>
      </w:r>
    </w:p>
    <w:p w14:paraId="42E6365B" w14:textId="77777777" w:rsidR="00174001" w:rsidRDefault="00174001" w:rsidP="002D5A5C">
      <w:pPr>
        <w:pStyle w:val="COTCOCLV4-ASDEFCON"/>
      </w:pPr>
      <w:r>
        <w:t xml:space="preserve">which </w:t>
      </w:r>
      <w:r w:rsidR="0029734A">
        <w:t>involves Commonwealth Personnel</w:t>
      </w:r>
      <w:r>
        <w:t>;</w:t>
      </w:r>
      <w:r w:rsidR="0029734A">
        <w:t xml:space="preserve"> </w:t>
      </w:r>
      <w:r w:rsidR="00AA54DE">
        <w:t xml:space="preserve">or </w:t>
      </w:r>
    </w:p>
    <w:p w14:paraId="14C02038" w14:textId="77777777" w:rsidR="00174001" w:rsidRDefault="00174001" w:rsidP="002D5A5C">
      <w:pPr>
        <w:pStyle w:val="COTCOCLV4-ASDEFCON"/>
      </w:pPr>
      <w:r>
        <w:t xml:space="preserve">which involves </w:t>
      </w:r>
      <w:r w:rsidR="00AA54DE">
        <w:t>a Commonwealth specified system of work</w:t>
      </w:r>
      <w:r>
        <w:t>,</w:t>
      </w:r>
      <w:r w:rsidR="00AA54DE">
        <w:t xml:space="preserve"> </w:t>
      </w:r>
    </w:p>
    <w:p w14:paraId="29A0D20C" w14:textId="77777777" w:rsidR="00643064" w:rsidRPr="00643064" w:rsidRDefault="0029734A" w:rsidP="00204A42">
      <w:pPr>
        <w:pStyle w:val="COTCOCLV3NONUM-ASDEFCON"/>
      </w:pPr>
      <w:r>
        <w:t xml:space="preserve">the Contractor </w:t>
      </w:r>
      <w:r w:rsidR="00174001">
        <w:t>shall</w:t>
      </w:r>
      <w:r w:rsidR="00643064" w:rsidRPr="00643064">
        <w:t xml:space="preserve">: </w:t>
      </w:r>
    </w:p>
    <w:p w14:paraId="19A6D7B3" w14:textId="77777777" w:rsidR="00BD46FA" w:rsidRDefault="00643064" w:rsidP="002D5A5C">
      <w:pPr>
        <w:pStyle w:val="COTCOCLV4-ASDEFCON"/>
      </w:pPr>
      <w:r w:rsidRPr="00643064">
        <w:t>immediately report the incident to the Commonwealth</w:t>
      </w:r>
      <w:r w:rsidR="00944EA9">
        <w:t xml:space="preserve"> </w:t>
      </w:r>
      <w:r w:rsidR="004C4460">
        <w:t>Representative</w:t>
      </w:r>
      <w:r w:rsidR="0029734A" w:rsidRPr="002A6FF0">
        <w:t>;</w:t>
      </w:r>
    </w:p>
    <w:p w14:paraId="30ADB07D" w14:textId="77777777" w:rsidR="00643064" w:rsidRPr="00643064" w:rsidRDefault="00643064" w:rsidP="002D5A5C">
      <w:pPr>
        <w:pStyle w:val="COTCOCLV4-ASDEFCON"/>
      </w:pPr>
      <w:r w:rsidRPr="00643064">
        <w:t xml:space="preserve">promptly provide the Commonwealth </w:t>
      </w:r>
      <w:r w:rsidR="00944EA9">
        <w:t xml:space="preserve">Representative </w:t>
      </w:r>
      <w:r w:rsidRPr="00643064">
        <w:t xml:space="preserve">with copies of any notices or other documentation provided to, or issued by, the relevant Commonwealth, State or Territory regulator in relation to the Notifiable Incident; </w:t>
      </w:r>
    </w:p>
    <w:p w14:paraId="125889AC" w14:textId="77777777" w:rsidR="00643064" w:rsidRPr="00643064" w:rsidRDefault="00643064" w:rsidP="002D5A5C">
      <w:pPr>
        <w:pStyle w:val="COTCOCLV4-ASDEFCON"/>
      </w:pPr>
      <w:r w:rsidRPr="00643064">
        <w:t xml:space="preserve">provide the Commonwealth with such other information as may be required by the Commonwealth to facilitate the notification to or investigation by the Commonwealth regulator of the Notifiable Incident in accordance with the WHS Legislation (including the completion of the Department of Defence Form AE527 (as amended or replaced from time to time)); and </w:t>
      </w:r>
    </w:p>
    <w:p w14:paraId="69A6524A" w14:textId="77777777" w:rsidR="00643064" w:rsidRPr="00643064" w:rsidRDefault="00643064" w:rsidP="002D5A5C">
      <w:pPr>
        <w:pStyle w:val="COTCOCLV4-ASDEFCON"/>
      </w:pPr>
      <w:r w:rsidRPr="00643064">
        <w:t>provide other reasonable assistance required by the Commonwealth to undertake mandatory incident reporting.</w:t>
      </w:r>
    </w:p>
    <w:p w14:paraId="2CAFD3AD" w14:textId="77777777" w:rsidR="002845CA" w:rsidRPr="00B47CC6" w:rsidRDefault="002845CA" w:rsidP="002D5A5C">
      <w:pPr>
        <w:pStyle w:val="COTCOCLV3-ASDEFCON"/>
        <w:rPr>
          <w:rFonts w:cs="Arial"/>
          <w:szCs w:val="20"/>
        </w:rPr>
      </w:pPr>
      <w:bookmarkStart w:id="1658" w:name="_Ref404157246"/>
      <w:bookmarkEnd w:id="1657"/>
      <w:r w:rsidRPr="00B47CC6">
        <w:rPr>
          <w:rFonts w:cs="Arial"/>
          <w:szCs w:val="20"/>
        </w:rPr>
        <w:t>The Contractor shall ensure, so far as is reasonably practicable, that the Supplies are without risk to the health and safety of persons who:</w:t>
      </w:r>
      <w:bookmarkEnd w:id="1658"/>
    </w:p>
    <w:p w14:paraId="705851D0" w14:textId="77777777" w:rsidR="002845CA" w:rsidRPr="009B4518" w:rsidRDefault="002845CA" w:rsidP="002D5A5C">
      <w:pPr>
        <w:pStyle w:val="COTCOCLV4-ASDEFCON"/>
      </w:pPr>
      <w:bookmarkStart w:id="1659" w:name="_Ref404157120"/>
      <w:r w:rsidRPr="009B4518">
        <w:t>use the Supplies for a purpose for which they</w:t>
      </w:r>
      <w:r>
        <w:t xml:space="preserve"> were designed or manufactured;</w:t>
      </w:r>
      <w:bookmarkEnd w:id="1659"/>
    </w:p>
    <w:p w14:paraId="07477AB9" w14:textId="77777777" w:rsidR="002845CA" w:rsidRPr="009B4518" w:rsidRDefault="002845CA" w:rsidP="002D5A5C">
      <w:pPr>
        <w:pStyle w:val="COTCOCLV4-ASDEFCON"/>
      </w:pPr>
      <w:r>
        <w:t>handle or store the Supplies;</w:t>
      </w:r>
    </w:p>
    <w:p w14:paraId="5C3BBCE2" w14:textId="77777777" w:rsidR="002845CA" w:rsidRPr="00663901" w:rsidRDefault="002845CA" w:rsidP="002D5A5C">
      <w:pPr>
        <w:pStyle w:val="COTCOCLV4-ASDEFCON"/>
      </w:pPr>
      <w:bookmarkStart w:id="1660" w:name="_Ref409183791"/>
      <w:r w:rsidRPr="009B4518">
        <w:t>carry out any reasonably foreseeable activity in relation to the assembly or use of the Supplies for a purpose for which they were</w:t>
      </w:r>
      <w:r w:rsidRPr="00663901">
        <w:t xml:space="preserve"> designed or manufactured, or the proper storage, decommissioning, dismantling, demolition or disposal of the Supplies; or</w:t>
      </w:r>
      <w:bookmarkEnd w:id="1660"/>
    </w:p>
    <w:p w14:paraId="7ACA1459" w14:textId="695FE5C8" w:rsidR="002845CA" w:rsidRPr="00962A52" w:rsidRDefault="002845CA" w:rsidP="002D5A5C">
      <w:pPr>
        <w:pStyle w:val="COTCOCLV4-ASDEFCON"/>
      </w:pPr>
      <w:r w:rsidRPr="00663901">
        <w:t xml:space="preserve">may be exposed to the Supplies or whose health or safety may be affected by a use or activity referred to in this clause </w:t>
      </w:r>
      <w:r w:rsidR="00C238AD">
        <w:fldChar w:fldCharType="begin"/>
      </w:r>
      <w:r w:rsidR="00C238AD">
        <w:instrText xml:space="preserve"> REF _Ref404157246 \r \h </w:instrText>
      </w:r>
      <w:r w:rsidR="00C238AD">
        <w:fldChar w:fldCharType="separate"/>
      </w:r>
      <w:r w:rsidR="00E23E56">
        <w:t>11.3.11</w:t>
      </w:r>
      <w:r w:rsidR="00C238AD">
        <w:fldChar w:fldCharType="end"/>
      </w:r>
      <w:r w:rsidR="00C238AD">
        <w:fldChar w:fldCharType="begin"/>
      </w:r>
      <w:r w:rsidR="00C238AD">
        <w:instrText xml:space="preserve"> REF _Ref404157120 \r \h </w:instrText>
      </w:r>
      <w:r w:rsidR="00C238AD">
        <w:fldChar w:fldCharType="separate"/>
      </w:r>
      <w:r w:rsidR="00E23E56">
        <w:t>a</w:t>
      </w:r>
      <w:r w:rsidR="00C238AD">
        <w:fldChar w:fldCharType="end"/>
      </w:r>
      <w:r w:rsidR="00C238AD">
        <w:t xml:space="preserve"> </w:t>
      </w:r>
      <w:r w:rsidR="00073639" w:rsidRPr="00F25FC9">
        <w:t>to</w:t>
      </w:r>
      <w:r w:rsidR="00C238AD">
        <w:t xml:space="preserve"> </w:t>
      </w:r>
      <w:r w:rsidR="00BD46FA">
        <w:fldChar w:fldCharType="begin"/>
      </w:r>
      <w:r w:rsidR="00BD46FA">
        <w:instrText xml:space="preserve"> REF _Ref409183791 \w \h </w:instrText>
      </w:r>
      <w:r w:rsidR="00BD46FA">
        <w:fldChar w:fldCharType="separate"/>
      </w:r>
      <w:r w:rsidR="00E23E56">
        <w:t>11.3.11c</w:t>
      </w:r>
      <w:r w:rsidR="00BD46FA">
        <w:fldChar w:fldCharType="end"/>
      </w:r>
      <w:r w:rsidR="00E50150" w:rsidRPr="000739D2">
        <w:t>.</w:t>
      </w:r>
    </w:p>
    <w:p w14:paraId="357B89E7" w14:textId="3A9195A7" w:rsidR="002845CA" w:rsidRDefault="002845CA" w:rsidP="002D5A5C">
      <w:pPr>
        <w:pStyle w:val="COTCOCLV3-ASDEFCON"/>
      </w:pPr>
      <w:bookmarkStart w:id="1661" w:name="_Ref409184034"/>
      <w:r w:rsidRPr="00B47CC6">
        <w:t>The Contractor shall carry out, or arrange the carrying out of, any calculations, analysis, testing or examination that may be necessary to comply with clause</w:t>
      </w:r>
      <w:r w:rsidR="00C238AD">
        <w:t xml:space="preserve"> </w:t>
      </w:r>
      <w:r w:rsidR="00C238AD">
        <w:fldChar w:fldCharType="begin"/>
      </w:r>
      <w:r w:rsidR="00C238AD">
        <w:instrText xml:space="preserve"> REF _Ref404157246 \r \h </w:instrText>
      </w:r>
      <w:r w:rsidR="00C238AD">
        <w:fldChar w:fldCharType="separate"/>
      </w:r>
      <w:r w:rsidR="00E23E56">
        <w:t>11.3.11</w:t>
      </w:r>
      <w:r w:rsidR="00C238AD">
        <w:fldChar w:fldCharType="end"/>
      </w:r>
      <w:r w:rsidRPr="00B47CC6">
        <w:t>.</w:t>
      </w:r>
      <w:bookmarkEnd w:id="1661"/>
    </w:p>
    <w:p w14:paraId="5F66283A" w14:textId="77777777" w:rsidR="002845CA" w:rsidRPr="00B47CC6" w:rsidRDefault="002845CA" w:rsidP="002D5A5C">
      <w:pPr>
        <w:pStyle w:val="COTCOCLV3-ASDEFCON"/>
      </w:pPr>
      <w:bookmarkStart w:id="1662" w:name="_Ref418676591"/>
      <w:r w:rsidRPr="00B47CC6">
        <w:t>The Contractor shall provide adequate information to the Commonwealth at the time the Contractor provides the Supplies to the Commonwealth concerning:</w:t>
      </w:r>
      <w:bookmarkEnd w:id="1662"/>
    </w:p>
    <w:p w14:paraId="6D221395" w14:textId="77777777" w:rsidR="002845CA" w:rsidRPr="009B4518" w:rsidRDefault="002845CA" w:rsidP="002D5A5C">
      <w:pPr>
        <w:pStyle w:val="COTCOCLV4-ASDEFCON"/>
      </w:pPr>
      <w:r w:rsidRPr="009B4518">
        <w:t>each purpose for which the Supplies</w:t>
      </w:r>
      <w:r>
        <w:t xml:space="preserve"> were designed or manufactured;</w:t>
      </w:r>
    </w:p>
    <w:p w14:paraId="4F562527" w14:textId="362A4FAA" w:rsidR="002845CA" w:rsidRPr="00F950C0" w:rsidRDefault="002845CA" w:rsidP="002D5A5C">
      <w:pPr>
        <w:pStyle w:val="COTCOCLV4-ASDEFCON"/>
      </w:pPr>
      <w:r w:rsidRPr="00F950C0">
        <w:t>the results of any calculations, analysis, testing or examination referred to in clause</w:t>
      </w:r>
      <w:r w:rsidR="00C238AD">
        <w:t xml:space="preserve"> </w:t>
      </w:r>
      <w:r w:rsidR="00C238AD">
        <w:fldChar w:fldCharType="begin"/>
      </w:r>
      <w:r w:rsidR="00C238AD">
        <w:instrText xml:space="preserve"> REF _Ref409184034 \r \h </w:instrText>
      </w:r>
      <w:r w:rsidR="00C238AD">
        <w:fldChar w:fldCharType="separate"/>
      </w:r>
      <w:r w:rsidR="00E23E56">
        <w:t>11.3.12</w:t>
      </w:r>
      <w:r w:rsidR="00C238AD">
        <w:fldChar w:fldCharType="end"/>
      </w:r>
      <w:r w:rsidRPr="00F950C0">
        <w:t>, including any hazardous properties identified by testing; and</w:t>
      </w:r>
    </w:p>
    <w:p w14:paraId="36DC23E8" w14:textId="46E42215" w:rsidR="002845CA" w:rsidRPr="00F950C0" w:rsidRDefault="002845CA" w:rsidP="002D5A5C">
      <w:pPr>
        <w:pStyle w:val="COTCOCLV4-ASDEFCON"/>
      </w:pPr>
      <w:r w:rsidRPr="00F950C0">
        <w:t xml:space="preserve">any conditions necessary to ensure that the Supplies are without risks to health and safety when used for a purpose for which they were designed or manufactured or when carrying out any activity referred to in clauses </w:t>
      </w:r>
      <w:r w:rsidR="00C238AD">
        <w:fldChar w:fldCharType="begin"/>
      </w:r>
      <w:r w:rsidR="00C238AD">
        <w:instrText xml:space="preserve"> REF _Ref404157120 \r \h </w:instrText>
      </w:r>
      <w:r w:rsidR="00C238AD">
        <w:fldChar w:fldCharType="separate"/>
      </w:r>
      <w:r w:rsidR="00E23E56">
        <w:t>11.3.11a</w:t>
      </w:r>
      <w:r w:rsidR="00C238AD">
        <w:fldChar w:fldCharType="end"/>
      </w:r>
      <w:r w:rsidR="002C283A" w:rsidRPr="00F25FC9">
        <w:t xml:space="preserve"> to</w:t>
      </w:r>
      <w:r w:rsidR="00C238AD">
        <w:t xml:space="preserve"> </w:t>
      </w:r>
      <w:r w:rsidR="00BD46FA">
        <w:fldChar w:fldCharType="begin"/>
      </w:r>
      <w:r w:rsidR="00BD46FA">
        <w:instrText xml:space="preserve"> REF _Ref409183791 \w \h </w:instrText>
      </w:r>
      <w:r w:rsidR="00BD46FA">
        <w:fldChar w:fldCharType="separate"/>
      </w:r>
      <w:r w:rsidR="00E23E56">
        <w:t>11.3.11c</w:t>
      </w:r>
      <w:r w:rsidR="00BD46FA">
        <w:fldChar w:fldCharType="end"/>
      </w:r>
      <w:r w:rsidRPr="00F950C0">
        <w:t>.</w:t>
      </w:r>
    </w:p>
    <w:bookmarkEnd w:id="1656"/>
    <w:p w14:paraId="365A53D9" w14:textId="6E6994F5" w:rsidR="003B4E68" w:rsidRPr="00B47CC6" w:rsidRDefault="003B4E68" w:rsidP="002D5A5C">
      <w:pPr>
        <w:pStyle w:val="COTCOCLV3-ASDEFCON"/>
      </w:pPr>
      <w:r>
        <w:t xml:space="preserve">The Contractor shall, on request, so far as is reasonably practicable, give current relevant information on the matters referred to in clause </w:t>
      </w:r>
      <w:r>
        <w:fldChar w:fldCharType="begin"/>
      </w:r>
      <w:r>
        <w:instrText xml:space="preserve"> REF _Ref418676591 \r \h </w:instrText>
      </w:r>
      <w:r>
        <w:fldChar w:fldCharType="separate"/>
      </w:r>
      <w:r w:rsidR="00E23E56">
        <w:t>11.3.13</w:t>
      </w:r>
      <w:r>
        <w:fldChar w:fldCharType="end"/>
      </w:r>
      <w:r>
        <w:t xml:space="preserve"> to the Commonwealth. </w:t>
      </w:r>
    </w:p>
    <w:p w14:paraId="424F7A22" w14:textId="470F74CD" w:rsidR="00A534DD" w:rsidRPr="000C482A" w:rsidRDefault="00A534DD" w:rsidP="006D1CBC">
      <w:pPr>
        <w:pStyle w:val="COTCOCLV2-ASDEFCON"/>
      </w:pPr>
      <w:bookmarkStart w:id="1663" w:name="_Toc435691736"/>
      <w:bookmarkStart w:id="1664" w:name="_Toc435696365"/>
      <w:bookmarkStart w:id="1665" w:name="_Toc435696993"/>
      <w:bookmarkStart w:id="1666" w:name="_Toc436304600"/>
      <w:bookmarkStart w:id="1667" w:name="_Toc436309554"/>
      <w:bookmarkStart w:id="1668" w:name="_Toc436311026"/>
      <w:bookmarkStart w:id="1669" w:name="_Toc436384562"/>
      <w:bookmarkStart w:id="1670" w:name="_Toc436387085"/>
      <w:bookmarkStart w:id="1671" w:name="_Toc436920150"/>
      <w:bookmarkStart w:id="1672" w:name="_Toc263779631"/>
      <w:bookmarkStart w:id="1673" w:name="_Toc265501951"/>
      <w:bookmarkStart w:id="1674" w:name="_Toc480532031"/>
      <w:bookmarkStart w:id="1675" w:name="_Toc505695165"/>
      <w:bookmarkStart w:id="1676" w:name="_Toc506111931"/>
      <w:bookmarkStart w:id="1677" w:name="_Toc175216206"/>
      <w:bookmarkStart w:id="1678" w:name="_Toc96403597"/>
      <w:bookmarkStart w:id="1679" w:name="_Ref111008452"/>
      <w:bookmarkStart w:id="1680" w:name="_Toc229471783"/>
      <w:bookmarkStart w:id="1681" w:name="_Toc153354169"/>
      <w:bookmarkEnd w:id="1663"/>
      <w:bookmarkEnd w:id="1664"/>
      <w:bookmarkEnd w:id="1665"/>
      <w:bookmarkEnd w:id="1666"/>
      <w:bookmarkEnd w:id="1667"/>
      <w:bookmarkEnd w:id="1668"/>
      <w:bookmarkEnd w:id="1669"/>
      <w:bookmarkEnd w:id="1670"/>
      <w:bookmarkEnd w:id="1671"/>
      <w:bookmarkEnd w:id="1672"/>
      <w:r w:rsidRPr="004159CF">
        <w:t>Environmental Obligations (Core)</w:t>
      </w:r>
      <w:bookmarkEnd w:id="1673"/>
      <w:bookmarkEnd w:id="1674"/>
      <w:bookmarkEnd w:id="1675"/>
      <w:bookmarkEnd w:id="1676"/>
      <w:bookmarkEnd w:id="1677"/>
      <w:bookmarkEnd w:id="1681"/>
    </w:p>
    <w:p w14:paraId="7E0D3D12" w14:textId="77777777" w:rsidR="00A534DD" w:rsidRPr="000C482A" w:rsidRDefault="00A534DD" w:rsidP="002D5A5C">
      <w:pPr>
        <w:pStyle w:val="COTCOCLV3-ASDEFCON"/>
      </w:pPr>
      <w:r w:rsidRPr="000C482A">
        <w:t xml:space="preserve">The Contractor shall perform its obligations under the </w:t>
      </w:r>
      <w:r w:rsidR="00DE1264">
        <w:t xml:space="preserve">Deed and any </w:t>
      </w:r>
      <w:r w:rsidRPr="000C482A">
        <w:t>Contract in such a way that:</w:t>
      </w:r>
    </w:p>
    <w:p w14:paraId="5CECC9C2" w14:textId="77777777" w:rsidR="00A534DD" w:rsidRPr="000C482A" w:rsidRDefault="00A534DD" w:rsidP="002D5A5C">
      <w:pPr>
        <w:pStyle w:val="COTCOCLV4-ASDEFCON"/>
      </w:pPr>
      <w:r w:rsidRPr="000C482A">
        <w:t xml:space="preserve">the Commonwealth is not placed in breach of; and </w:t>
      </w:r>
    </w:p>
    <w:p w14:paraId="0304F8D0" w14:textId="77777777" w:rsidR="00A534DD" w:rsidRPr="000C482A" w:rsidRDefault="00A534DD" w:rsidP="002D5A5C">
      <w:pPr>
        <w:pStyle w:val="COTCOCLV4-ASDEFCON"/>
      </w:pPr>
      <w:r w:rsidRPr="000C482A">
        <w:t>the Commonwealth is able to support and to make full use of the Supplies for the purposes for which they are intended without being in breach of,</w:t>
      </w:r>
    </w:p>
    <w:p w14:paraId="70C9F52A" w14:textId="77777777" w:rsidR="00A534DD" w:rsidRDefault="00A534DD" w:rsidP="002D5A5C">
      <w:pPr>
        <w:pStyle w:val="COTCOCLV3NONUM-ASDEFCON"/>
      </w:pPr>
      <w:r w:rsidRPr="000C482A">
        <w:t xml:space="preserve">any applicable environmental legislation including the </w:t>
      </w:r>
      <w:r w:rsidRPr="00BB31FB">
        <w:rPr>
          <w:i/>
        </w:rPr>
        <w:t>Environment Protection and Biodiversity Conservation Act</w:t>
      </w:r>
      <w:r w:rsidRPr="002C2F19">
        <w:t xml:space="preserve"> </w:t>
      </w:r>
      <w:r w:rsidRPr="00201EC8">
        <w:rPr>
          <w:i/>
        </w:rPr>
        <w:t>1999</w:t>
      </w:r>
      <w:r w:rsidR="00201EC8">
        <w:t xml:space="preserve"> (Cth).</w:t>
      </w:r>
    </w:p>
    <w:p w14:paraId="0ECF2F8B" w14:textId="77777777" w:rsidR="00390176" w:rsidRPr="00253DEF" w:rsidRDefault="00390176" w:rsidP="006D1CBC">
      <w:pPr>
        <w:pStyle w:val="COTCOCLV2-ASDEFCON"/>
      </w:pPr>
      <w:bookmarkStart w:id="1682" w:name="_Toc480532032"/>
      <w:bookmarkStart w:id="1683" w:name="_Toc505695166"/>
      <w:bookmarkStart w:id="1684" w:name="_Toc506111932"/>
      <w:bookmarkStart w:id="1685" w:name="_Toc175216207"/>
      <w:bookmarkStart w:id="1686" w:name="_Toc153354170"/>
      <w:r w:rsidRPr="00253DEF">
        <w:t>Severability (Core)</w:t>
      </w:r>
      <w:bookmarkEnd w:id="1678"/>
      <w:bookmarkEnd w:id="1679"/>
      <w:bookmarkEnd w:id="1680"/>
      <w:bookmarkEnd w:id="1682"/>
      <w:bookmarkEnd w:id="1683"/>
      <w:bookmarkEnd w:id="1684"/>
      <w:bookmarkEnd w:id="1685"/>
      <w:bookmarkEnd w:id="1686"/>
    </w:p>
    <w:p w14:paraId="3D5FA576" w14:textId="77777777" w:rsidR="00390176" w:rsidRPr="00253DEF" w:rsidRDefault="00390176" w:rsidP="002D5A5C">
      <w:pPr>
        <w:pStyle w:val="COTCOCLV3-ASDEFCON"/>
      </w:pPr>
      <w:r w:rsidRPr="00253DEF">
        <w:t>If any part of the Deed or any Contract is or becomes illegal, invalid or unenforceable, the legality, validity or enforceability of the remainder of the Deed or any Contract, as applicable, shall not be affected and shall be read as if that part had been severed.</w:t>
      </w:r>
    </w:p>
    <w:p w14:paraId="195B8207" w14:textId="77777777" w:rsidR="00390176" w:rsidRPr="00253DEF" w:rsidRDefault="00390176" w:rsidP="006D1CBC">
      <w:pPr>
        <w:pStyle w:val="COTCOCLV2-ASDEFCON"/>
      </w:pPr>
      <w:bookmarkStart w:id="1687" w:name="_Ref111002137"/>
      <w:bookmarkStart w:id="1688" w:name="_Toc229471784"/>
      <w:bookmarkStart w:id="1689" w:name="_Toc480532033"/>
      <w:bookmarkStart w:id="1690" w:name="_Toc505695167"/>
      <w:bookmarkStart w:id="1691" w:name="_Toc506111933"/>
      <w:bookmarkStart w:id="1692" w:name="_Toc175216208"/>
      <w:bookmarkStart w:id="1693" w:name="_Toc153354171"/>
      <w:r w:rsidRPr="00253DEF">
        <w:t>Privacy (Core)</w:t>
      </w:r>
      <w:bookmarkEnd w:id="1687"/>
      <w:bookmarkEnd w:id="1688"/>
      <w:bookmarkEnd w:id="1689"/>
      <w:bookmarkEnd w:id="1690"/>
      <w:bookmarkEnd w:id="1691"/>
      <w:bookmarkEnd w:id="1692"/>
      <w:bookmarkEnd w:id="1693"/>
    </w:p>
    <w:p w14:paraId="6697F812" w14:textId="77777777" w:rsidR="006B42B1" w:rsidRDefault="006B42B1" w:rsidP="002D5A5C">
      <w:pPr>
        <w:pStyle w:val="COTCOCLV3-ASDEFCON"/>
      </w:pPr>
      <w:bookmarkStart w:id="1694" w:name="_Ref404683163"/>
      <w:bookmarkStart w:id="1695" w:name="_Ref35400006"/>
      <w:r w:rsidRPr="00FB152D">
        <w:t xml:space="preserve">The Contractor </w:t>
      </w:r>
      <w:r>
        <w:t>shall</w:t>
      </w:r>
      <w:r w:rsidRPr="00FB152D">
        <w:t>:</w:t>
      </w:r>
      <w:bookmarkEnd w:id="1694"/>
      <w:r w:rsidRPr="00FB152D">
        <w:t xml:space="preserve"> </w:t>
      </w:r>
    </w:p>
    <w:p w14:paraId="6F14A6D9" w14:textId="77777777" w:rsidR="006B42B1" w:rsidRDefault="006B42B1" w:rsidP="002D5A5C">
      <w:pPr>
        <w:pStyle w:val="COTCOCLV4-ASDEFCON"/>
      </w:pPr>
      <w:r w:rsidRPr="00FB152D">
        <w:t xml:space="preserve">if it obtains Personal Information in the course of performing the </w:t>
      </w:r>
      <w:r>
        <w:t xml:space="preserve">Deed or any </w:t>
      </w:r>
      <w:r w:rsidRPr="00FB152D">
        <w:t xml:space="preserve">Contract, use or disclose that Personal Information only for the purposes of the </w:t>
      </w:r>
      <w:r>
        <w:t>Deed or that</w:t>
      </w:r>
      <w:r w:rsidRPr="00FB152D">
        <w:t xml:space="preserve"> Contract</w:t>
      </w:r>
      <w:r w:rsidR="002D3A19">
        <w:t xml:space="preserve"> subject to any applicable exceptions in the </w:t>
      </w:r>
      <w:r w:rsidR="002D3A19">
        <w:rPr>
          <w:i/>
        </w:rPr>
        <w:t xml:space="preserve">Privacy Act 1988 </w:t>
      </w:r>
      <w:r w:rsidR="002D3A19">
        <w:t>(Cth)</w:t>
      </w:r>
      <w:r>
        <w:t>;</w:t>
      </w:r>
    </w:p>
    <w:p w14:paraId="0651CAA5" w14:textId="77777777" w:rsidR="006B42B1" w:rsidRDefault="006B42B1" w:rsidP="002D5A5C">
      <w:pPr>
        <w:pStyle w:val="COTCOCLV4-ASDEFCON"/>
      </w:pPr>
      <w:r>
        <w:t xml:space="preserve">comply with its obligations under the </w:t>
      </w:r>
      <w:r>
        <w:rPr>
          <w:i/>
        </w:rPr>
        <w:t xml:space="preserve">Privacy Act 1988 </w:t>
      </w:r>
      <w:r>
        <w:t>(</w:t>
      </w:r>
      <w:r w:rsidRPr="00490E69">
        <w:t>C</w:t>
      </w:r>
      <w:r>
        <w:t>th)</w:t>
      </w:r>
      <w:r w:rsidRPr="00FB152D">
        <w:t xml:space="preserve">; </w:t>
      </w:r>
      <w:r>
        <w:t>and</w:t>
      </w:r>
    </w:p>
    <w:p w14:paraId="0AD7E081" w14:textId="77777777" w:rsidR="006B42B1" w:rsidRDefault="006B42B1" w:rsidP="002D5A5C">
      <w:pPr>
        <w:pStyle w:val="COTCOCLV4-ASDEFCON"/>
      </w:pPr>
      <w:r>
        <w:t xml:space="preserve">as a contracted service provider, </w:t>
      </w:r>
      <w:r w:rsidRPr="00FB152D">
        <w:t xml:space="preserve">not do any act or engage in any practice which, if done or engaged in by the Commonwealth, would be a breach of the </w:t>
      </w:r>
      <w:r>
        <w:t xml:space="preserve">Australian Privacy Principles. </w:t>
      </w:r>
    </w:p>
    <w:p w14:paraId="16CC700F" w14:textId="77777777" w:rsidR="006B42B1" w:rsidRDefault="006B42B1" w:rsidP="002D5A5C">
      <w:pPr>
        <w:pStyle w:val="COTCOCLV3-ASDEFCON"/>
        <w:rPr>
          <w:bCs/>
        </w:rPr>
      </w:pPr>
      <w:r w:rsidRPr="00FB152D">
        <w:t xml:space="preserve">The Contractor shall notify the Commonwealth </w:t>
      </w:r>
      <w:r>
        <w:t xml:space="preserve">as soon as </w:t>
      </w:r>
      <w:r w:rsidR="002D3A19">
        <w:t xml:space="preserve">reasonably </w:t>
      </w:r>
      <w:r>
        <w:t>practicable</w:t>
      </w:r>
      <w:r w:rsidRPr="00FB152D">
        <w:t xml:space="preserve"> if:</w:t>
      </w:r>
    </w:p>
    <w:p w14:paraId="3BF3B5F5" w14:textId="69CE30B9" w:rsidR="006B42B1" w:rsidRDefault="006B42B1" w:rsidP="002D5A5C">
      <w:pPr>
        <w:pStyle w:val="COTCOCLV4-ASDEFCON"/>
      </w:pPr>
      <w:bookmarkStart w:id="1696" w:name="_Ref404683165"/>
      <w:r w:rsidRPr="00FB152D">
        <w:t xml:space="preserve">it becomes aware of a breach or possible breach of any of the obligations contained, </w:t>
      </w:r>
      <w:r>
        <w:t xml:space="preserve">or referred to, in this clause </w:t>
      </w:r>
      <w:r w:rsidR="00AF7B02">
        <w:fldChar w:fldCharType="begin"/>
      </w:r>
      <w:r w:rsidR="00AF7B02">
        <w:instrText xml:space="preserve"> REF _Ref111002137 \r \h </w:instrText>
      </w:r>
      <w:r w:rsidR="00AF7B02">
        <w:fldChar w:fldCharType="separate"/>
      </w:r>
      <w:r w:rsidR="00E23E56">
        <w:t>11.6</w:t>
      </w:r>
      <w:r w:rsidR="00AF7B02">
        <w:fldChar w:fldCharType="end"/>
      </w:r>
      <w:r>
        <w:t xml:space="preserve">, whether by the Contractor, Subcontractor or any other person to whom the Personal Information has been disclosed for the purposes of </w:t>
      </w:r>
      <w:r w:rsidRPr="00FB152D">
        <w:t xml:space="preserve">the </w:t>
      </w:r>
      <w:r>
        <w:t xml:space="preserve">Deed or any </w:t>
      </w:r>
      <w:r w:rsidRPr="00FB152D">
        <w:t>Contract;</w:t>
      </w:r>
      <w:r>
        <w:t xml:space="preserve"> or</w:t>
      </w:r>
      <w:bookmarkEnd w:id="1696"/>
    </w:p>
    <w:p w14:paraId="0F984EED" w14:textId="77777777" w:rsidR="006B42B1" w:rsidRDefault="006B42B1" w:rsidP="002D5A5C">
      <w:pPr>
        <w:pStyle w:val="COTCOCLV4-ASDEFCON"/>
      </w:pPr>
      <w:r>
        <w:t xml:space="preserve">in relation to </w:t>
      </w:r>
      <w:r w:rsidRPr="00FB152D">
        <w:t xml:space="preserve">Personal Information obtained in the course </w:t>
      </w:r>
      <w:r>
        <w:t xml:space="preserve">of </w:t>
      </w:r>
      <w:r w:rsidRPr="00FB152D">
        <w:t xml:space="preserve">performing the </w:t>
      </w:r>
      <w:r>
        <w:t xml:space="preserve">Deed or any </w:t>
      </w:r>
      <w:r w:rsidRPr="00FB152D">
        <w:t>Contract</w:t>
      </w:r>
      <w:r>
        <w:t>:</w:t>
      </w:r>
    </w:p>
    <w:p w14:paraId="6118822F" w14:textId="77777777" w:rsidR="006B42B1" w:rsidRDefault="006B42B1" w:rsidP="002D5A5C">
      <w:pPr>
        <w:pStyle w:val="COTCOCLV5-ASDEFCON"/>
      </w:pPr>
      <w:r>
        <w:t>it becomes aware that a disclosure of such Personal Information</w:t>
      </w:r>
      <w:r w:rsidRPr="00FB152D">
        <w:t xml:space="preserve"> may be required by law</w:t>
      </w:r>
      <w:r>
        <w:t xml:space="preserve">; </w:t>
      </w:r>
      <w:r w:rsidRPr="00FB152D">
        <w:t>or</w:t>
      </w:r>
      <w:r w:rsidRPr="00A47464">
        <w:t xml:space="preserve"> </w:t>
      </w:r>
    </w:p>
    <w:p w14:paraId="044725BC" w14:textId="77777777" w:rsidR="006B42B1" w:rsidRDefault="006B42B1" w:rsidP="002D5A5C">
      <w:pPr>
        <w:pStyle w:val="COTCOCLV5-ASDEFCON"/>
      </w:pPr>
      <w:r w:rsidRPr="00FB152D">
        <w:t>it is approached by the Privacy Commissioner</w:t>
      </w:r>
      <w:r>
        <w:t>.</w:t>
      </w:r>
    </w:p>
    <w:p w14:paraId="387F5CE9" w14:textId="1F9A9F5D" w:rsidR="006B42B1" w:rsidRDefault="006B42B1" w:rsidP="002D5A5C">
      <w:pPr>
        <w:pStyle w:val="COTCOCLV3-ASDEFCON"/>
      </w:pPr>
      <w:r w:rsidRPr="00FB152D">
        <w:t xml:space="preserve">The Contractor </w:t>
      </w:r>
      <w:r>
        <w:t>shall</w:t>
      </w:r>
      <w:r w:rsidRPr="00FB152D">
        <w:t xml:space="preserve"> ensure that </w:t>
      </w:r>
      <w:r w:rsidR="00944EA9">
        <w:t>Contractor</w:t>
      </w:r>
      <w:r w:rsidRPr="00FB152D">
        <w:t xml:space="preserve"> </w:t>
      </w:r>
      <w:r w:rsidR="00201EC8">
        <w:t>Personnel</w:t>
      </w:r>
      <w:r w:rsidR="00944EA9">
        <w:t>, Subcontractors and Subcontractor Personnel</w:t>
      </w:r>
      <w:r w:rsidRPr="00FB152D">
        <w:t xml:space="preserve"> </w:t>
      </w:r>
      <w:r>
        <w:t xml:space="preserve">who deal with Personal Information for the purposes of the Deed or any </w:t>
      </w:r>
      <w:r w:rsidRPr="00FB152D">
        <w:t>Contract a</w:t>
      </w:r>
      <w:r>
        <w:t>re aware of, and</w:t>
      </w:r>
      <w:r w:rsidRPr="00FB152D">
        <w:t xml:space="preserve"> comply with</w:t>
      </w:r>
      <w:r>
        <w:t>,</w:t>
      </w:r>
      <w:r w:rsidRPr="00FB152D">
        <w:t xml:space="preserve"> this clause </w:t>
      </w:r>
      <w:r>
        <w:fldChar w:fldCharType="begin"/>
      </w:r>
      <w:r>
        <w:instrText xml:space="preserve"> REF _Ref111002137 \r \h </w:instrText>
      </w:r>
      <w:r>
        <w:fldChar w:fldCharType="separate"/>
      </w:r>
      <w:r w:rsidR="00E23E56">
        <w:t>11.6</w:t>
      </w:r>
      <w:r>
        <w:fldChar w:fldCharType="end"/>
      </w:r>
      <w:r w:rsidRPr="00FB152D">
        <w:t xml:space="preserve">. </w:t>
      </w:r>
    </w:p>
    <w:p w14:paraId="12005871" w14:textId="77777777" w:rsidR="00475745" w:rsidRDefault="00475745" w:rsidP="00475745">
      <w:pPr>
        <w:pStyle w:val="COTCOCLV2-ASDEFCON"/>
      </w:pPr>
      <w:bookmarkStart w:id="1697" w:name="_Toc435691740"/>
      <w:bookmarkStart w:id="1698" w:name="_Toc435696369"/>
      <w:bookmarkStart w:id="1699" w:name="_Toc435696997"/>
      <w:bookmarkStart w:id="1700" w:name="_Toc436304604"/>
      <w:bookmarkStart w:id="1701" w:name="_Toc436309558"/>
      <w:bookmarkStart w:id="1702" w:name="_Toc436311030"/>
      <w:bookmarkStart w:id="1703" w:name="_Toc436384566"/>
      <w:bookmarkStart w:id="1704" w:name="_Toc436387089"/>
      <w:bookmarkStart w:id="1705" w:name="_Toc436920154"/>
      <w:bookmarkStart w:id="1706" w:name="_Toc78445961"/>
      <w:bookmarkStart w:id="1707" w:name="_Toc80107369"/>
      <w:bookmarkStart w:id="1708" w:name="_Toc175216209"/>
      <w:bookmarkStart w:id="1709" w:name="_Toc96403598"/>
      <w:bookmarkStart w:id="1710" w:name="_Ref111008470"/>
      <w:bookmarkStart w:id="1711" w:name="_Ref228679674"/>
      <w:bookmarkStart w:id="1712" w:name="_Toc229471785"/>
      <w:bookmarkStart w:id="1713" w:name="_Toc480532034"/>
      <w:bookmarkStart w:id="1714" w:name="_Toc505695168"/>
      <w:bookmarkStart w:id="1715" w:name="_Toc506111934"/>
      <w:bookmarkStart w:id="1716" w:name="_Toc153354172"/>
      <w:bookmarkEnd w:id="1695"/>
      <w:bookmarkEnd w:id="1697"/>
      <w:bookmarkEnd w:id="1698"/>
      <w:bookmarkEnd w:id="1699"/>
      <w:bookmarkEnd w:id="1700"/>
      <w:bookmarkEnd w:id="1701"/>
      <w:bookmarkEnd w:id="1702"/>
      <w:bookmarkEnd w:id="1703"/>
      <w:bookmarkEnd w:id="1704"/>
      <w:bookmarkEnd w:id="1705"/>
      <w:r>
        <w:t>Modern Slavery (Optional)</w:t>
      </w:r>
      <w:bookmarkEnd w:id="1706"/>
      <w:bookmarkEnd w:id="1707"/>
      <w:bookmarkEnd w:id="1708"/>
      <w:bookmarkEnd w:id="1716"/>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A2764" w14:paraId="159BE872" w14:textId="77777777" w:rsidTr="009A2764">
        <w:trPr>
          <w:del w:id="1717" w:author="Prabhu, Akshata MS" w:date="2024-08-23T14:31:00Z"/>
        </w:trPr>
        <w:tc>
          <w:tcPr>
            <w:tcW w:w="9070" w:type="dxa"/>
            <w:shd w:val="clear" w:color="auto" w:fill="auto"/>
          </w:tcPr>
          <w:p w14:paraId="149F4A1A" w14:textId="77777777" w:rsidR="009A2764" w:rsidRPr="00F44344" w:rsidRDefault="009A2764" w:rsidP="009A2764">
            <w:pPr>
              <w:pStyle w:val="ASDEFCONOption"/>
              <w:rPr>
                <w:del w:id="1718" w:author="Prabhu, Akshata MS" w:date="2024-08-23T14:31:00Z"/>
              </w:rPr>
            </w:pPr>
            <w:del w:id="1719" w:author="Prabhu, Akshata MS" w:date="2024-08-23T14:31:00Z">
              <w:r>
                <w:delText xml:space="preserve">Option:  </w:delText>
              </w:r>
              <w:r w:rsidRPr="00F44344">
                <w:delText>For inclusion where the modern slavery risk assessment for the procurement has determined there is a risk of modern slavery existing in the relevant supply chain.</w:delText>
              </w:r>
            </w:del>
          </w:p>
          <w:p w14:paraId="3DEA7CF2" w14:textId="77777777" w:rsidR="009A2764" w:rsidRPr="00F44344" w:rsidRDefault="009A2764" w:rsidP="009A2764">
            <w:pPr>
              <w:pStyle w:val="NoteToDrafters-ASDEFCON"/>
              <w:rPr>
                <w:del w:id="1720" w:author="Prabhu, Akshata MS" w:date="2024-08-23T14:31:00Z"/>
                <w:color w:val="FFFFFF" w:themeColor="background1"/>
              </w:rPr>
            </w:pPr>
            <w:del w:id="1721" w:author="Prabhu, Akshata MS" w:date="2024-08-23T14:31:00Z">
              <w:r w:rsidRPr="00F44344">
                <w:rPr>
                  <w:color w:val="FFFFFF" w:themeColor="background1"/>
                </w:rPr>
                <w:delText xml:space="preserve">Note to drafters:  The procurement should be assessed for the risk of modern slavery existing in the supply chain.  Guidance on performing this risk assessment, as well as other guidance on the Modern Slavery Act 2018 (Cth), can be found on the </w:delText>
              </w:r>
              <w:r w:rsidR="007A57D5">
                <w:rPr>
                  <w:color w:val="FFFFFF" w:themeColor="background1"/>
                </w:rPr>
                <w:delText xml:space="preserve">Attorney General’s Department (AGD) </w:delText>
              </w:r>
              <w:r w:rsidRPr="00F44344">
                <w:rPr>
                  <w:color w:val="FFFFFF" w:themeColor="background1"/>
                </w:rPr>
                <w:delText>Modern Slavery Register site here:</w:delText>
              </w:r>
            </w:del>
          </w:p>
          <w:p w14:paraId="67C834EA" w14:textId="77777777" w:rsidR="009A2764" w:rsidRPr="00F44344" w:rsidRDefault="00EB7A73" w:rsidP="009A2764">
            <w:pPr>
              <w:pStyle w:val="NoteToDraftersBullets-ASDEFCON"/>
              <w:rPr>
                <w:del w:id="1722" w:author="Prabhu, Akshata MS" w:date="2024-08-23T14:31:00Z"/>
                <w:color w:val="FFFFFF" w:themeColor="background1"/>
              </w:rPr>
            </w:pPr>
            <w:del w:id="1723" w:author="Prabhu, Akshata MS" w:date="2024-08-23T14:31:00Z">
              <w:r>
                <w:fldChar w:fldCharType="begin"/>
              </w:r>
              <w:r>
                <w:delInstrText xml:space="preserve"> HYPERLINK "https://modernslaveryregister.gov.au/resources/" </w:delInstrText>
              </w:r>
              <w:r>
                <w:fldChar w:fldCharType="separate"/>
              </w:r>
              <w:r w:rsidR="009A2764" w:rsidRPr="00F44344">
                <w:rPr>
                  <w:rStyle w:val="Hyperlink"/>
                </w:rPr>
                <w:delText>https://modernslaveryregister.gov.au/resources/</w:delText>
              </w:r>
              <w:r>
                <w:rPr>
                  <w:rStyle w:val="Hyperlink"/>
                </w:rPr>
                <w:fldChar w:fldCharType="end"/>
              </w:r>
              <w:r w:rsidR="009A2764" w:rsidRPr="00F44344">
                <w:rPr>
                  <w:color w:val="FFFFFF" w:themeColor="background1"/>
                </w:rPr>
                <w:delText>.</w:delText>
              </w:r>
            </w:del>
          </w:p>
          <w:p w14:paraId="06A2EF85" w14:textId="77777777" w:rsidR="009A2764" w:rsidRPr="00F44344" w:rsidRDefault="009A2764" w:rsidP="009A2764">
            <w:pPr>
              <w:pStyle w:val="NoteToDrafters-ASDEFCON"/>
              <w:rPr>
                <w:del w:id="1724" w:author="Prabhu, Akshata MS" w:date="2024-08-23T14:31:00Z"/>
                <w:color w:val="FFFFFF" w:themeColor="background1"/>
              </w:rPr>
            </w:pPr>
            <w:del w:id="1725" w:author="Prabhu, Akshata MS" w:date="2024-08-23T14:31:00Z">
              <w:r w:rsidRPr="00F44344">
                <w:rPr>
                  <w:color w:val="FFFFFF" w:themeColor="background1"/>
                </w:rPr>
                <w:delTex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delText>
              </w:r>
              <w:r w:rsidR="007A57D5">
                <w:rPr>
                  <w:color w:val="FFFFFF" w:themeColor="background1"/>
                </w:rPr>
                <w:delText>AGD</w:delText>
              </w:r>
              <w:r w:rsidRPr="00F44344">
                <w:rPr>
                  <w:color w:val="FFFFFF" w:themeColor="background1"/>
                </w:rPr>
                <w:delText>’s model clauses and have been developed for use with ASDEFCON-based contracts.  They are contained in the ASDEFCON Clausebank which can be found here:</w:delText>
              </w:r>
            </w:del>
          </w:p>
          <w:p w14:paraId="33CB741E" w14:textId="77777777" w:rsidR="009A2764" w:rsidRPr="00F44344" w:rsidRDefault="009A2764" w:rsidP="009A2764">
            <w:pPr>
              <w:pStyle w:val="NoteToDraftersBullets-ASDEFCON"/>
              <w:rPr>
                <w:del w:id="1726" w:author="Prabhu, Akshata MS" w:date="2024-08-23T14:31:00Z"/>
                <w:color w:val="FFFFFF" w:themeColor="background1"/>
              </w:rPr>
            </w:pPr>
            <w:del w:id="1727" w:author="Prabhu, Akshata MS" w:date="2024-08-23T14:31:00Z">
              <w:r w:rsidRPr="009A2764">
                <w:delText>http://drnet/casg/commercial/CommercialPolicyFramework/Pages/ASDEFCON-Templates.aspx</w:delText>
              </w:r>
              <w:r w:rsidRPr="00F44344">
                <w:rPr>
                  <w:color w:val="FFFFFF" w:themeColor="background1"/>
                </w:rPr>
                <w:delText>.</w:delText>
              </w:r>
            </w:del>
          </w:p>
          <w:p w14:paraId="1F328296" w14:textId="77777777" w:rsidR="009A2764" w:rsidRPr="00F44344" w:rsidRDefault="009A2764" w:rsidP="009A2764">
            <w:pPr>
              <w:pStyle w:val="NoteToDrafters-ASDEFCON"/>
              <w:rPr>
                <w:del w:id="1728" w:author="Prabhu, Akshata MS" w:date="2024-08-23T14:31:00Z"/>
                <w:color w:val="FFFFFF" w:themeColor="background1"/>
              </w:rPr>
            </w:pPr>
            <w:del w:id="1729" w:author="Prabhu, Akshata MS" w:date="2024-08-23T14:31:00Z">
              <w:r w:rsidRPr="00F44344">
                <w:rPr>
                  <w:color w:val="FFFFFF" w:themeColor="background1"/>
                </w:rPr>
                <w:delText>If you have any questions relating to the clauses please email:</w:delText>
              </w:r>
            </w:del>
          </w:p>
          <w:p w14:paraId="6FC8663E" w14:textId="77777777" w:rsidR="009A2764" w:rsidRPr="00F44344" w:rsidRDefault="00EB7A73" w:rsidP="009A2764">
            <w:pPr>
              <w:pStyle w:val="NoteToDraftersBullets-ASDEFCON"/>
              <w:rPr>
                <w:del w:id="1730" w:author="Prabhu, Akshata MS" w:date="2024-08-23T14:31:00Z"/>
                <w:color w:val="FFFFFF" w:themeColor="background1"/>
              </w:rPr>
            </w:pPr>
            <w:del w:id="1731" w:author="Prabhu, Akshata MS" w:date="2024-08-23T14:31:00Z">
              <w:r>
                <w:fldChar w:fldCharType="begin"/>
              </w:r>
              <w:r>
                <w:delInstrText xml:space="preserve"> HYPERLINK "mailto:procurement.asdefcon@defence.gov.au" </w:delInstrText>
              </w:r>
              <w:r>
                <w:fldChar w:fldCharType="separate"/>
              </w:r>
              <w:r w:rsidR="009A2764" w:rsidRPr="00F44344">
                <w:rPr>
                  <w:rStyle w:val="Hyperlink"/>
                  <w:color w:val="FFFFFF" w:themeColor="background1"/>
                </w:rPr>
                <w:delText>procurement.asdefcon@defence.gov.au</w:delText>
              </w:r>
              <w:r>
                <w:rPr>
                  <w:rStyle w:val="Hyperlink"/>
                  <w:color w:val="FFFFFF" w:themeColor="background1"/>
                </w:rPr>
                <w:fldChar w:fldCharType="end"/>
              </w:r>
              <w:r w:rsidR="009A2764" w:rsidRPr="00F44344">
                <w:rPr>
                  <w:color w:val="FFFFFF" w:themeColor="background1"/>
                </w:rPr>
                <w:delText>.</w:delText>
              </w:r>
            </w:del>
          </w:p>
          <w:p w14:paraId="760749BD" w14:textId="77777777" w:rsidR="009A2764" w:rsidRPr="00F44344" w:rsidRDefault="009A2764" w:rsidP="009A2764">
            <w:pPr>
              <w:pStyle w:val="NoteToDrafters-ASDEFCON"/>
              <w:rPr>
                <w:del w:id="1732" w:author="Prabhu, Akshata MS" w:date="2024-08-23T14:31:00Z"/>
                <w:color w:val="FFFFFF" w:themeColor="background1"/>
              </w:rPr>
            </w:pPr>
            <w:del w:id="1733" w:author="Prabhu, Akshata MS" w:date="2024-08-23T14:31:00Z">
              <w:r w:rsidRPr="00F44344">
                <w:rPr>
                  <w:color w:val="FFFFFF" w:themeColor="background1"/>
                </w:rPr>
                <w:delText>For further assistance and guidance in relation to the application of the Modern Slavery clauses please refer to the Modern Slavery Factsheet here:</w:delText>
              </w:r>
            </w:del>
          </w:p>
          <w:p w14:paraId="10A4C32F" w14:textId="77777777" w:rsidR="009A2764" w:rsidRPr="00871DDC" w:rsidRDefault="000B21FB" w:rsidP="00871DDC">
            <w:pPr>
              <w:pStyle w:val="NoteToDraftersBullets-ASDEFCON"/>
              <w:rPr>
                <w:del w:id="1734" w:author="Prabhu, Akshata MS" w:date="2024-08-23T14:31:00Z"/>
                <w:rStyle w:val="Hyperlink"/>
                <w:color w:val="FFFFFF" w:themeColor="background1"/>
              </w:rPr>
            </w:pPr>
            <w:del w:id="1735" w:author="Prabhu, Akshata MS" w:date="2024-08-23T14:31:00Z">
              <w:r w:rsidRPr="000B21FB">
                <w:delText>http://ibss/PublishedWebsite/LatestFinal/836F0CF2-84F0-43C2-8A34-6D34BD246B0D/Item/700DDE0B-7EB6-4C98-BD11-CE00EAE739DA</w:delText>
              </w:r>
            </w:del>
          </w:p>
          <w:p w14:paraId="1BE0AEBA" w14:textId="77777777" w:rsidR="009A2764" w:rsidRDefault="009A2764" w:rsidP="009A2764">
            <w:pPr>
              <w:pStyle w:val="ASDEFCONOptionSpace"/>
              <w:rPr>
                <w:del w:id="1736" w:author="Prabhu, Akshata MS" w:date="2024-08-23T14:31:00Z"/>
              </w:rPr>
            </w:pPr>
          </w:p>
        </w:tc>
      </w:tr>
    </w:tbl>
    <w:p w14:paraId="324DB4E7" w14:textId="77777777" w:rsidR="00475745" w:rsidRPr="00E96047" w:rsidRDefault="00475745" w:rsidP="00475745">
      <w:pPr>
        <w:pBdr>
          <w:top w:val="single" w:sz="4" w:space="1" w:color="auto"/>
          <w:left w:val="single" w:sz="4" w:space="1" w:color="auto"/>
          <w:bottom w:val="single" w:sz="4" w:space="1" w:color="auto"/>
          <w:right w:val="single" w:sz="4" w:space="1" w:color="auto"/>
        </w:pBdr>
        <w:rPr>
          <w:ins w:id="1737" w:author="Prabhu, Akshata MS" w:date="2024-08-23T14:31:00Z"/>
          <w:rFonts w:cs="Arial"/>
          <w:b/>
          <w:i/>
          <w:szCs w:val="20"/>
        </w:rPr>
      </w:pPr>
      <w:ins w:id="1738" w:author="Prabhu, Akshata MS" w:date="2024-08-23T14:31:00Z">
        <w:r w:rsidRPr="00530941">
          <w:rPr>
            <w:rFonts w:cs="Arial"/>
            <w:b/>
            <w:i/>
            <w:color w:val="000000"/>
            <w:szCs w:val="20"/>
          </w:rPr>
          <w:t>Option: For when a potential contractor has a consolidated revenue of at least AU$100 million over its 12-month reporting period and is either an Australian entity at any time in that reporting period or a foreign entity carrying business in Australia at an</w:t>
        </w:r>
        <w:r w:rsidRPr="000A5CCE">
          <w:rPr>
            <w:rFonts w:cs="Arial"/>
            <w:b/>
            <w:i/>
            <w:color w:val="000000"/>
            <w:szCs w:val="20"/>
          </w:rPr>
          <w:t>y time in that reporting period (as set out in the Modern Slavery Act 2018 (Cth)).</w:t>
        </w:r>
      </w:ins>
    </w:p>
    <w:p w14:paraId="465B6547"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ins w:id="1739" w:author="Prabhu, Akshata MS" w:date="2024-08-23T14:31:00Z"/>
          <w:rFonts w:cs="Arial"/>
          <w:b/>
          <w:i/>
          <w:color w:val="FFFFFF"/>
          <w:szCs w:val="20"/>
        </w:rPr>
      </w:pPr>
      <w:ins w:id="1740" w:author="Prabhu, Akshata MS" w:date="2024-08-23T14:31:00Z">
        <w:r w:rsidRPr="00B2021B">
          <w:rPr>
            <w:rFonts w:cs="Arial"/>
            <w:b/>
            <w:i/>
            <w:color w:val="FFFFFF"/>
            <w:szCs w:val="20"/>
          </w:rPr>
          <w:t>Note to drafters:  If the procurement is subject to the Modern Slavery Act 2018 (Cth), drafters must use the model clauses to be inserted into relevant Defence procurements using the ASDEFCON Suite of Tendering and Contracting Templates, the model clauses can be found here:</w:t>
        </w:r>
      </w:ins>
    </w:p>
    <w:p w14:paraId="3B493873" w14:textId="77777777" w:rsidR="00B2021B" w:rsidRPr="000854E6" w:rsidRDefault="00B2021B" w:rsidP="00B2021B">
      <w:pPr>
        <w:pBdr>
          <w:top w:val="single" w:sz="4" w:space="1" w:color="auto"/>
          <w:left w:val="single" w:sz="4" w:space="1" w:color="auto"/>
          <w:bottom w:val="single" w:sz="4" w:space="1" w:color="auto"/>
          <w:right w:val="single" w:sz="4" w:space="1" w:color="auto"/>
        </w:pBdr>
        <w:shd w:val="clear" w:color="auto" w:fill="000000"/>
        <w:rPr>
          <w:ins w:id="1741" w:author="Prabhu, Akshata MS" w:date="2024-08-23T14:31:00Z"/>
          <w:rStyle w:val="Hyperlink"/>
          <w:szCs w:val="40"/>
        </w:rPr>
      </w:pPr>
      <w:ins w:id="1742" w:author="Prabhu, Akshata MS" w:date="2024-08-23T14:31:00Z">
        <w:r w:rsidRPr="000854E6">
          <w:rPr>
            <w:rStyle w:val="Hyperlink"/>
            <w:b/>
            <w:i/>
            <w:szCs w:val="40"/>
          </w:rPr>
          <w:t>http://drnet/casg/commercial/CommercialPolicyFramework/Pages/ASDEFCON-Templates.asp</w:t>
        </w:r>
        <w:r w:rsidRPr="000854E6">
          <w:rPr>
            <w:rStyle w:val="Hyperlink"/>
            <w:szCs w:val="40"/>
          </w:rPr>
          <w:t>x</w:t>
        </w:r>
      </w:ins>
    </w:p>
    <w:p w14:paraId="03075D96"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ins w:id="1743" w:author="Prabhu, Akshata MS" w:date="2024-08-23T14:31:00Z"/>
          <w:rFonts w:cs="Arial"/>
          <w:b/>
          <w:i/>
          <w:color w:val="FFFFFF"/>
          <w:szCs w:val="20"/>
        </w:rPr>
      </w:pPr>
      <w:ins w:id="1744" w:author="Prabhu, Akshata MS" w:date="2024-08-23T14:31:00Z">
        <w:r w:rsidRPr="00B2021B">
          <w:rPr>
            <w:rFonts w:cs="Arial"/>
            <w:b/>
            <w:i/>
            <w:color w:val="FFFFFF"/>
            <w:szCs w:val="20"/>
          </w:rPr>
          <w:t>If you have any questions relating to the clauses please email:</w:t>
        </w:r>
      </w:ins>
    </w:p>
    <w:p w14:paraId="4C9DF3BF"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ins w:id="1745" w:author="Prabhu, Akshata MS" w:date="2024-08-23T14:31:00Z"/>
          <w:rFonts w:cs="Arial"/>
          <w:b/>
          <w:i/>
          <w:color w:val="FFFFFF"/>
          <w:szCs w:val="20"/>
        </w:rPr>
      </w:pPr>
      <w:ins w:id="1746" w:author="Prabhu, Akshata MS" w:date="2024-08-23T14:31:00Z">
        <w:r w:rsidRPr="000854E6">
          <w:rPr>
            <w:rStyle w:val="Hyperlink"/>
            <w:b/>
            <w:i/>
            <w:szCs w:val="40"/>
          </w:rPr>
          <w:t>procurement.asdefcon@defence.gov.au</w:t>
        </w:r>
        <w:r w:rsidRPr="00B2021B">
          <w:rPr>
            <w:rFonts w:cs="Arial"/>
            <w:b/>
            <w:i/>
            <w:color w:val="FFFFFF"/>
            <w:szCs w:val="20"/>
          </w:rPr>
          <w:t>.</w:t>
        </w:r>
      </w:ins>
    </w:p>
    <w:p w14:paraId="629CBF54" w14:textId="77777777" w:rsidR="00B2021B" w:rsidRPr="00B2021B" w:rsidRDefault="00B2021B" w:rsidP="00B2021B">
      <w:pPr>
        <w:pBdr>
          <w:top w:val="single" w:sz="4" w:space="1" w:color="auto"/>
          <w:left w:val="single" w:sz="4" w:space="1" w:color="auto"/>
          <w:bottom w:val="single" w:sz="4" w:space="1" w:color="auto"/>
          <w:right w:val="single" w:sz="4" w:space="1" w:color="auto"/>
        </w:pBdr>
        <w:shd w:val="clear" w:color="auto" w:fill="000000"/>
        <w:rPr>
          <w:ins w:id="1747" w:author="Prabhu, Akshata MS" w:date="2024-08-23T14:31:00Z"/>
          <w:rFonts w:cs="Arial"/>
          <w:b/>
          <w:i/>
          <w:color w:val="FFFFFF"/>
          <w:szCs w:val="20"/>
        </w:rPr>
      </w:pPr>
      <w:ins w:id="1748" w:author="Prabhu, Akshata MS" w:date="2024-08-23T14:31:00Z">
        <w:r w:rsidRPr="00B2021B">
          <w:rPr>
            <w:rFonts w:cs="Arial"/>
            <w:b/>
            <w:i/>
            <w:color w:val="FFFFFF"/>
            <w:szCs w:val="20"/>
          </w:rPr>
          <w:t>For further assistance and guidance in relation to the application of the Modern Slavery clauses please refer to the Modern Slavery Factsheet here:</w:t>
        </w:r>
      </w:ins>
    </w:p>
    <w:p w14:paraId="6DBFFDC4" w14:textId="1AE350B3" w:rsidR="00D56A9C" w:rsidRPr="000854E6" w:rsidRDefault="00B2021B" w:rsidP="00475745">
      <w:pPr>
        <w:pBdr>
          <w:top w:val="single" w:sz="4" w:space="1" w:color="auto"/>
          <w:left w:val="single" w:sz="4" w:space="1" w:color="auto"/>
          <w:bottom w:val="single" w:sz="4" w:space="1" w:color="auto"/>
          <w:right w:val="single" w:sz="4" w:space="1" w:color="auto"/>
        </w:pBdr>
        <w:shd w:val="clear" w:color="auto" w:fill="000000"/>
        <w:rPr>
          <w:ins w:id="1749" w:author="Prabhu, Akshata MS" w:date="2024-08-23T14:31:00Z"/>
          <w:b/>
          <w:i/>
          <w:color w:val="0000FF"/>
          <w:szCs w:val="40"/>
          <w:u w:val="single"/>
        </w:rPr>
      </w:pPr>
      <w:ins w:id="1750" w:author="Prabhu, Akshata MS" w:date="2024-08-23T14:31:00Z">
        <w:r w:rsidRPr="000854E6">
          <w:rPr>
            <w:rStyle w:val="Hyperlink"/>
            <w:b/>
            <w:i/>
            <w:szCs w:val="40"/>
          </w:rPr>
          <w:t>http://drnet/casg/commercial/CommercialPolicyFramework/Pages/Factsheets-and-Guidance.aspx</w:t>
        </w:r>
      </w:ins>
    </w:p>
    <w:p w14:paraId="2F2CC542" w14:textId="77777777" w:rsidR="006B3D01" w:rsidRDefault="006B3D01" w:rsidP="006B3D01">
      <w:pPr>
        <w:pStyle w:val="COTCOCLV2-ASDEFCON"/>
        <w:rPr>
          <w:ins w:id="1751" w:author="Prabhu, Akshata MS" w:date="2024-08-23T14:31:00Z"/>
        </w:rPr>
      </w:pPr>
      <w:bookmarkStart w:id="1752" w:name="_Toc172275066"/>
      <w:bookmarkStart w:id="1753" w:name="_Toc175216210"/>
      <w:ins w:id="1754" w:author="Prabhu, Akshata MS" w:date="2024-08-23T14:31:00Z">
        <w:r>
          <w:t>Commonwealth Supplier Code of Conduct (Core)</w:t>
        </w:r>
        <w:bookmarkEnd w:id="1752"/>
        <w:bookmarkEnd w:id="1753"/>
      </w:ins>
    </w:p>
    <w:p w14:paraId="63983D81" w14:textId="77777777" w:rsidR="006B3D01" w:rsidRPr="0023013A" w:rsidRDefault="006B3D01" w:rsidP="006B3D01">
      <w:pPr>
        <w:pStyle w:val="NoteToDrafters-ASDEFCON"/>
        <w:rPr>
          <w:ins w:id="1755" w:author="Prabhu, Akshata MS" w:date="2024-08-23T14:31:00Z"/>
          <w:color w:val="FFFFFF" w:themeColor="background1"/>
        </w:rPr>
      </w:pPr>
      <w:ins w:id="1756" w:author="Prabhu, Akshata MS" w:date="2024-08-23T14:31:00Z">
        <w:r w:rsidRPr="0023013A">
          <w:rPr>
            <w:color w:val="FFFFFF" w:themeColor="background1"/>
          </w:rPr>
          <w:t xml:space="preserve">Note to drafters: A procurement must incorporate the Commonwealth Supplier Code of Conduct in accordance with paragraph 6.11 of the CPRs. </w:t>
        </w:r>
      </w:ins>
    </w:p>
    <w:p w14:paraId="627C7778" w14:textId="26E496B3" w:rsidR="006B3D01" w:rsidRPr="0023013A" w:rsidRDefault="006B3D01" w:rsidP="006B3D01">
      <w:pPr>
        <w:pStyle w:val="NoteToDrafters-ASDEFCON"/>
        <w:rPr>
          <w:ins w:id="1757" w:author="Prabhu, Akshata MS" w:date="2024-08-23T14:31:00Z"/>
          <w:color w:val="FFFFFF" w:themeColor="background1"/>
        </w:rPr>
      </w:pPr>
      <w:ins w:id="1758" w:author="Prabhu, Akshata MS" w:date="2024-08-23T14:31:00Z">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_Ref435697943 \r \h </w:instrText>
        </w:r>
        <w:r>
          <w:rPr>
            <w:color w:val="FFFFFF" w:themeColor="background1"/>
          </w:rPr>
        </w:r>
        <w:r>
          <w:rPr>
            <w:color w:val="FFFFFF" w:themeColor="background1"/>
          </w:rPr>
          <w:fldChar w:fldCharType="separate"/>
        </w:r>
        <w:r>
          <w:rPr>
            <w:color w:val="FFFFFF" w:themeColor="background1"/>
          </w:rPr>
          <w:t>3.2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_Ref172551851 \r \h </w:instrText>
        </w:r>
        <w:r>
          <w:rPr>
            <w:color w:val="FFFFFF" w:themeColor="background1"/>
          </w:rPr>
        </w:r>
        <w:r>
          <w:rPr>
            <w:color w:val="FFFFFF" w:themeColor="background1"/>
          </w:rPr>
          <w:fldChar w:fldCharType="separate"/>
        </w:r>
        <w:r>
          <w:rPr>
            <w:color w:val="FFFFFF" w:themeColor="background1"/>
          </w:rPr>
          <w:t>10.4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_Ref172551819 \r \h </w:instrText>
        </w:r>
        <w:r>
          <w:rPr>
            <w:color w:val="FFFFFF" w:themeColor="background1"/>
          </w:rPr>
        </w:r>
        <w:r>
          <w:rPr>
            <w:color w:val="FFFFFF" w:themeColor="background1"/>
          </w:rPr>
          <w:fldChar w:fldCharType="separate"/>
        </w:r>
        <w:r>
          <w:rPr>
            <w:color w:val="FFFFFF" w:themeColor="background1"/>
          </w:rPr>
          <w:t>10.7</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_Ref404603897 \r \h </w:instrText>
        </w:r>
        <w:r>
          <w:rPr>
            <w:color w:val="FFFFFF" w:themeColor="background1"/>
          </w:rPr>
        </w:r>
        <w:r>
          <w:rPr>
            <w:color w:val="FFFFFF" w:themeColor="background1"/>
          </w:rPr>
          <w:fldChar w:fldCharType="separate"/>
        </w:r>
        <w:r>
          <w:rPr>
            <w:color w:val="FFFFFF" w:themeColor="background1"/>
          </w:rPr>
          <w:t>10.10</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_Ref172551770 \r \h </w:instrText>
        </w:r>
        <w:r>
          <w:rPr>
            <w:color w:val="FFFFFF" w:themeColor="background1"/>
          </w:rPr>
        </w:r>
        <w:r>
          <w:rPr>
            <w:color w:val="FFFFFF" w:themeColor="background1"/>
          </w:rPr>
          <w:fldChar w:fldCharType="separate"/>
        </w:r>
        <w:r>
          <w:rPr>
            <w:color w:val="FFFFFF" w:themeColor="background1"/>
          </w:rPr>
          <w:t>11.1</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_Ref172551751 \r \h </w:instrText>
        </w:r>
        <w:r>
          <w:rPr>
            <w:color w:val="FFFFFF" w:themeColor="background1"/>
          </w:rPr>
        </w:r>
        <w:r>
          <w:rPr>
            <w:color w:val="FFFFFF" w:themeColor="background1"/>
          </w:rPr>
          <w:fldChar w:fldCharType="separate"/>
        </w:r>
        <w:r>
          <w:rPr>
            <w:color w:val="FFFFFF" w:themeColor="background1"/>
          </w:rPr>
          <w:t>11.2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_Ref11852491 \r \h </w:instrText>
        </w:r>
        <w:r>
          <w:rPr>
            <w:color w:val="FFFFFF" w:themeColor="background1"/>
          </w:rPr>
        </w:r>
        <w:r>
          <w:rPr>
            <w:color w:val="FFFFFF" w:themeColor="background1"/>
          </w:rPr>
          <w:fldChar w:fldCharType="separate"/>
        </w:r>
        <w:r>
          <w:rPr>
            <w:color w:val="FFFFFF" w:themeColor="background1"/>
          </w:rPr>
          <w:t>11.3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_Ref172551666 \r \h </w:instrText>
        </w:r>
        <w:r>
          <w:rPr>
            <w:color w:val="FFFFFF" w:themeColor="background1"/>
          </w:rPr>
        </w:r>
        <w:r>
          <w:rPr>
            <w:color w:val="FFFFFF" w:themeColor="background1"/>
          </w:rPr>
          <w:fldChar w:fldCharType="separate"/>
        </w:r>
        <w:r>
          <w:rPr>
            <w:color w:val="FFFFFF" w:themeColor="background1"/>
          </w:rPr>
          <w:t>12.2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ins>
    </w:p>
    <w:p w14:paraId="5C002F3A" w14:textId="77777777" w:rsidR="006B3D01" w:rsidRDefault="006B3D01" w:rsidP="006B3D01">
      <w:pPr>
        <w:pStyle w:val="COTCOCLV3-ASDEFCON"/>
        <w:numPr>
          <w:ilvl w:val="2"/>
          <w:numId w:val="26"/>
        </w:numPr>
        <w:rPr>
          <w:ins w:id="1759" w:author="Prabhu, Akshata MS" w:date="2024-08-23T14:31:00Z"/>
        </w:rPr>
      </w:pPr>
      <w:bookmarkStart w:id="1760" w:name="_Ref171935828"/>
      <w:ins w:id="1761" w:author="Prabhu, Akshata MS" w:date="2024-08-23T14:31:00Z">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760"/>
        <w:r w:rsidRPr="008D3F77">
          <w:t xml:space="preserve"> </w:t>
        </w:r>
      </w:ins>
    </w:p>
    <w:p w14:paraId="0E20AED9" w14:textId="77777777" w:rsidR="006B3D01" w:rsidRDefault="006B3D01" w:rsidP="006B3D01">
      <w:pPr>
        <w:pStyle w:val="COTCOCLV3-ASDEFCON"/>
        <w:numPr>
          <w:ilvl w:val="2"/>
          <w:numId w:val="26"/>
        </w:numPr>
        <w:rPr>
          <w:ins w:id="1762" w:author="Prabhu, Akshata MS" w:date="2024-08-23T14:31:00Z"/>
        </w:rPr>
      </w:pPr>
      <w:bookmarkStart w:id="1763" w:name="_Ref172273588"/>
      <w:ins w:id="1764" w:author="Prabhu, Akshata MS" w:date="2024-08-23T14:31:00Z">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763"/>
        <w:r w:rsidRPr="008D3F77">
          <w:t xml:space="preserve"> </w:t>
        </w:r>
      </w:ins>
    </w:p>
    <w:p w14:paraId="16E06817" w14:textId="77777777" w:rsidR="006B3D01" w:rsidRPr="008D3F77" w:rsidRDefault="006B3D01" w:rsidP="006B3D01">
      <w:pPr>
        <w:pStyle w:val="COTCOCLV4-ASDEFCON"/>
        <w:rPr>
          <w:ins w:id="1765" w:author="Prabhu, Akshata MS" w:date="2024-08-23T14:31:00Z"/>
        </w:rPr>
      </w:pPr>
      <w:ins w:id="1766" w:author="Prabhu, Akshata MS" w:date="2024-08-23T14:31:00Z">
        <w:r w:rsidRPr="008D3F77">
          <w:t xml:space="preserve">a description of the non-compliance, </w:t>
        </w:r>
      </w:ins>
    </w:p>
    <w:p w14:paraId="3A06091B" w14:textId="77777777" w:rsidR="006B3D01" w:rsidRPr="007570CF" w:rsidRDefault="006B3D01" w:rsidP="006B3D01">
      <w:pPr>
        <w:pStyle w:val="COTCOCLV4-ASDEFCON"/>
        <w:rPr>
          <w:ins w:id="1767" w:author="Prabhu, Akshata MS" w:date="2024-08-23T14:31:00Z"/>
        </w:rPr>
      </w:pPr>
      <w:ins w:id="1768" w:author="Prabhu, Akshata MS" w:date="2024-08-23T14:31:00Z">
        <w:r w:rsidRPr="007570CF">
          <w:t>the date that the non-compliance occurred,</w:t>
        </w:r>
        <w:r>
          <w:t xml:space="preserve"> and</w:t>
        </w:r>
        <w:r w:rsidRPr="007570CF">
          <w:t xml:space="preserve"> </w:t>
        </w:r>
      </w:ins>
    </w:p>
    <w:p w14:paraId="149826FB" w14:textId="77777777" w:rsidR="006B3D01" w:rsidRPr="008D3F77" w:rsidRDefault="006B3D01" w:rsidP="006B3D01">
      <w:pPr>
        <w:pStyle w:val="COTCOCLV4-ASDEFCON"/>
        <w:rPr>
          <w:ins w:id="1769" w:author="Prabhu, Akshata MS" w:date="2024-08-23T14:31:00Z"/>
        </w:rPr>
      </w:pPr>
      <w:ins w:id="1770" w:author="Prabhu, Akshata MS" w:date="2024-08-23T14:31:00Z">
        <w:r w:rsidRPr="007570CF">
          <w:t xml:space="preserve">whether any </w:t>
        </w:r>
        <w:r>
          <w:t>Contractor P</w:t>
        </w:r>
        <w:r w:rsidRPr="008D3F77">
          <w:t xml:space="preserve">ersonnel engaged in the performance of the Contract were or may have been involved in the non-compliance. </w:t>
        </w:r>
      </w:ins>
    </w:p>
    <w:p w14:paraId="2C1C1A51" w14:textId="77777777" w:rsidR="006B3D01" w:rsidRDefault="006B3D01" w:rsidP="006B3D01">
      <w:pPr>
        <w:pStyle w:val="COTCOCLV3-ASDEFCON"/>
        <w:rPr>
          <w:ins w:id="1771" w:author="Prabhu, Akshata MS" w:date="2024-08-23T14:31:00Z"/>
        </w:rPr>
      </w:pPr>
      <w:ins w:id="1772" w:author="Prabhu, Akshata MS" w:date="2024-08-23T14:31:00Z">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ins>
    </w:p>
    <w:p w14:paraId="4D2A5291" w14:textId="77777777" w:rsidR="006B3D01" w:rsidRDefault="006B3D01" w:rsidP="006B3D01">
      <w:pPr>
        <w:pStyle w:val="COTCOCLV4-ASDEFCON"/>
        <w:rPr>
          <w:ins w:id="1773" w:author="Prabhu, Akshata MS" w:date="2024-08-23T14:31:00Z"/>
        </w:rPr>
      </w:pPr>
      <w:bookmarkStart w:id="1774" w:name="_Ref172273600"/>
      <w:ins w:id="1775" w:author="Prabhu, Akshata MS" w:date="2024-08-23T14:31:00Z">
        <w:r>
          <w:t>provide a response to the Commonwealth Representative within 3 Working Days on whether a potential or actual non-compliance has occurred; and</w:t>
        </w:r>
        <w:bookmarkEnd w:id="1774"/>
        <w:r>
          <w:t xml:space="preserve"> </w:t>
        </w:r>
      </w:ins>
    </w:p>
    <w:p w14:paraId="6BAE66E8" w14:textId="0131EB6F" w:rsidR="006B3D01" w:rsidRDefault="006B3D01" w:rsidP="006B3D01">
      <w:pPr>
        <w:pStyle w:val="COTCOCLV4-ASDEFCON"/>
        <w:rPr>
          <w:ins w:id="1776" w:author="Prabhu, Akshata MS" w:date="2024-08-23T14:31:00Z"/>
        </w:rPr>
      </w:pPr>
      <w:ins w:id="1777" w:author="Prabhu, Akshata MS" w:date="2024-08-23T14:31:00Z">
        <w:r>
          <w:t xml:space="preserve">comply with its obligations under clause </w:t>
        </w:r>
        <w:r>
          <w:fldChar w:fldCharType="begin"/>
        </w:r>
        <w:r>
          <w:instrText xml:space="preserve"> REF _Ref172273615 \r \h </w:instrText>
        </w:r>
        <w:r>
          <w:fldChar w:fldCharType="separate"/>
        </w:r>
        <w:r>
          <w:t>11.8</w:t>
        </w:r>
        <w:r>
          <w:fldChar w:fldCharType="end"/>
        </w:r>
        <w:r>
          <w:t>.</w:t>
        </w:r>
      </w:ins>
    </w:p>
    <w:p w14:paraId="1CAEB125" w14:textId="77777777" w:rsidR="006B3D01" w:rsidRDefault="006B3D01" w:rsidP="006B3D01">
      <w:pPr>
        <w:pStyle w:val="COTCOCLV3-ASDEFCON"/>
        <w:rPr>
          <w:ins w:id="1778" w:author="Prabhu, Akshata MS" w:date="2024-08-23T14:31:00Z"/>
        </w:rPr>
      </w:pPr>
      <w:ins w:id="1779" w:author="Prabhu, Akshata MS" w:date="2024-08-23T14:31:00Z">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ins>
    </w:p>
    <w:p w14:paraId="74CE8A6A" w14:textId="77777777" w:rsidR="006B3D01" w:rsidRDefault="006B3D01" w:rsidP="006B3D01">
      <w:pPr>
        <w:pStyle w:val="COTCOCLV4-ASDEFCON"/>
        <w:rPr>
          <w:ins w:id="1780" w:author="Prabhu, Akshata MS" w:date="2024-08-23T14:31:00Z"/>
        </w:rPr>
      </w:pPr>
      <w:ins w:id="1781" w:author="Prabhu, Akshata MS" w:date="2024-08-23T14:31:00Z">
        <w:r>
          <w:t xml:space="preserve">the policies, frameworks, or systems the Contractor has established to monitor and assess compliance with the Commonwealth Supplier Code of Conduct; </w:t>
        </w:r>
      </w:ins>
    </w:p>
    <w:p w14:paraId="32A10AA1" w14:textId="77777777" w:rsidR="006B3D01" w:rsidRDefault="006B3D01" w:rsidP="006B3D01">
      <w:pPr>
        <w:pStyle w:val="COTCOCLV4-ASDEFCON"/>
        <w:rPr>
          <w:ins w:id="1782" w:author="Prabhu, Akshata MS" w:date="2024-08-23T14:31:00Z"/>
        </w:rPr>
      </w:pPr>
      <w:ins w:id="1783" w:author="Prabhu, Akshata MS" w:date="2024-08-23T14:31:00Z">
        <w:r>
          <w:t>the Contractor’s compliance with the Commonwealth Supplier Code of Conduct; or</w:t>
        </w:r>
      </w:ins>
    </w:p>
    <w:p w14:paraId="6721A1B8" w14:textId="341AEA62" w:rsidR="006B3D01" w:rsidRDefault="006B3D01" w:rsidP="006B3D01">
      <w:pPr>
        <w:pStyle w:val="COTCOCLV4-ASDEFCON"/>
        <w:rPr>
          <w:ins w:id="1784" w:author="Prabhu, Akshata MS" w:date="2024-08-23T14:31:00Z"/>
        </w:rPr>
      </w:pPr>
      <w:ins w:id="1785" w:author="Prabhu, Akshata MS" w:date="2024-08-23T14:31:00Z">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t>11.8.1</w:t>
        </w:r>
        <w:r>
          <w:fldChar w:fldCharType="end"/>
        </w:r>
        <w:r>
          <w:t xml:space="preserve"> or </w:t>
        </w:r>
        <w:r>
          <w:fldChar w:fldCharType="begin"/>
        </w:r>
        <w:r>
          <w:instrText xml:space="preserve"> REF _Ref172273600 \r \h </w:instrText>
        </w:r>
        <w:r>
          <w:fldChar w:fldCharType="separate"/>
        </w:r>
        <w:r>
          <w:t>11.8.3a</w:t>
        </w:r>
        <w:r>
          <w:fldChar w:fldCharType="end"/>
        </w:r>
        <w:r>
          <w:t>.</w:t>
        </w:r>
      </w:ins>
    </w:p>
    <w:p w14:paraId="10460AE1" w14:textId="77777777" w:rsidR="006B3D01" w:rsidRDefault="006B3D01" w:rsidP="006B3D01">
      <w:pPr>
        <w:pStyle w:val="COTCOCLV3NONUM-ASDEFCON"/>
        <w:rPr>
          <w:ins w:id="1786" w:author="Prabhu, Akshata MS" w:date="2024-08-23T14:31:00Z"/>
        </w:rPr>
      </w:pPr>
      <w:ins w:id="1787" w:author="Prabhu, Akshata MS" w:date="2024-08-23T14:31:00Z">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ins>
    </w:p>
    <w:p w14:paraId="6A1C16F4" w14:textId="647E4C14" w:rsidR="006B3D01" w:rsidRDefault="006B3D01" w:rsidP="006B3D01">
      <w:pPr>
        <w:pStyle w:val="COTCOCLV3-ASDEFCON"/>
        <w:rPr>
          <w:ins w:id="1788" w:author="Prabhu, Akshata MS" w:date="2024-08-23T14:31:00Z"/>
        </w:rPr>
      </w:pPr>
      <w:ins w:id="1789" w:author="Prabhu, Akshata MS" w:date="2024-08-23T14:31:00Z">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t>11.8</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ins>
    </w:p>
    <w:p w14:paraId="52A977D7" w14:textId="77777777" w:rsidR="006B3D01" w:rsidRDefault="006B3D01" w:rsidP="006B3D01">
      <w:pPr>
        <w:pStyle w:val="COTCOCLV3-ASDEFCON"/>
        <w:rPr>
          <w:ins w:id="1790" w:author="Prabhu, Akshata MS" w:date="2024-08-23T14:31:00Z"/>
        </w:rPr>
      </w:pPr>
      <w:ins w:id="1791" w:author="Prabhu, Akshata MS" w:date="2024-08-23T14:31:00Z">
        <w:r w:rsidRPr="008D3F77">
          <w:t xml:space="preserve">The </w:t>
        </w:r>
        <w:r>
          <w:t>Contractor’</w:t>
        </w:r>
        <w:r w:rsidRPr="008D3F77">
          <w:t xml:space="preserve">s performance of its obligations under this clause will be at no additional cost to the Commonwealth. </w:t>
        </w:r>
      </w:ins>
    </w:p>
    <w:p w14:paraId="4A674DD8" w14:textId="77BBFE70" w:rsidR="006B3D01" w:rsidRDefault="006B3D01" w:rsidP="006B3D01">
      <w:pPr>
        <w:pStyle w:val="COTCOCLV3-ASDEFCON"/>
        <w:rPr>
          <w:ins w:id="1792" w:author="Prabhu, Akshata MS" w:date="2024-08-23T14:31:00Z"/>
        </w:rPr>
      </w:pPr>
      <w:ins w:id="1793" w:author="Prabhu, Akshata MS" w:date="2024-08-23T14:31:00Z">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t>11.8.1</w:t>
        </w:r>
        <w:r>
          <w:fldChar w:fldCharType="end"/>
        </w:r>
        <w:r w:rsidRPr="00B4355E">
          <w:t xml:space="preserve">, the Commonwealth may give the Contractor a notice of termination for default under clause </w:t>
        </w:r>
        <w:r>
          <w:fldChar w:fldCharType="begin"/>
        </w:r>
        <w:r>
          <w:instrText xml:space="preserve"> REF _Ref98140151 \r \h </w:instrText>
        </w:r>
        <w:r>
          <w:fldChar w:fldCharType="separate"/>
        </w:r>
        <w:r>
          <w:t>12.2.1</w:t>
        </w:r>
        <w:r>
          <w:fldChar w:fldCharType="end"/>
        </w:r>
        <w:r>
          <w:t>.</w:t>
        </w:r>
      </w:ins>
    </w:p>
    <w:p w14:paraId="091C38A8" w14:textId="7202F3C2" w:rsidR="00390176" w:rsidRPr="00253DEF" w:rsidRDefault="00E4305D" w:rsidP="006D1CBC">
      <w:pPr>
        <w:pStyle w:val="COTCOCLV1-ASDEFCON"/>
      </w:pPr>
      <w:bookmarkStart w:id="1794" w:name="_Toc175216211"/>
      <w:bookmarkStart w:id="1795" w:name="_Toc153354173"/>
      <w:r w:rsidRPr="00253DEF">
        <w:t>DISPUTES AND TERMINATION</w:t>
      </w:r>
      <w:bookmarkEnd w:id="1709"/>
      <w:bookmarkEnd w:id="1710"/>
      <w:bookmarkEnd w:id="1711"/>
      <w:bookmarkEnd w:id="1712"/>
      <w:bookmarkEnd w:id="1713"/>
      <w:bookmarkEnd w:id="1714"/>
      <w:bookmarkEnd w:id="1715"/>
      <w:bookmarkEnd w:id="1794"/>
      <w:bookmarkEnd w:id="1795"/>
    </w:p>
    <w:p w14:paraId="1AB628A0" w14:textId="77777777" w:rsidR="00390176" w:rsidRPr="00253DEF" w:rsidRDefault="00390176" w:rsidP="006D1CBC">
      <w:pPr>
        <w:pStyle w:val="COTCOCLV2-ASDEFCON"/>
      </w:pPr>
      <w:bookmarkStart w:id="1796" w:name="_Toc96403599"/>
      <w:bookmarkStart w:id="1797" w:name="_Ref111008479"/>
      <w:bookmarkStart w:id="1798" w:name="_Toc229471786"/>
      <w:bookmarkStart w:id="1799" w:name="_Ref416683475"/>
      <w:bookmarkStart w:id="1800" w:name="_Toc480532035"/>
      <w:bookmarkStart w:id="1801" w:name="_Toc505695169"/>
      <w:bookmarkStart w:id="1802" w:name="_Toc506111935"/>
      <w:bookmarkStart w:id="1803" w:name="_Toc175216212"/>
      <w:bookmarkStart w:id="1804" w:name="_Toc153354174"/>
      <w:r w:rsidRPr="00253DEF">
        <w:t>Resolution of Disputes (Core)</w:t>
      </w:r>
      <w:bookmarkEnd w:id="1796"/>
      <w:bookmarkEnd w:id="1797"/>
      <w:bookmarkEnd w:id="1798"/>
      <w:bookmarkEnd w:id="1799"/>
      <w:bookmarkEnd w:id="1800"/>
      <w:bookmarkEnd w:id="1801"/>
      <w:bookmarkEnd w:id="1802"/>
      <w:bookmarkEnd w:id="1803"/>
      <w:bookmarkEnd w:id="1804"/>
    </w:p>
    <w:p w14:paraId="59414050" w14:textId="77777777" w:rsidR="00390176" w:rsidRPr="00253DEF" w:rsidRDefault="00390176" w:rsidP="002D5A5C">
      <w:pPr>
        <w:pStyle w:val="COTCOCLV3-ASDEFCON"/>
      </w:pPr>
      <w:r w:rsidRPr="00253DEF">
        <w:t xml:space="preserve">If a dispute arising between the Commonwealth and the Contractor cannot be settled by negotiation (including negotiation between senior management of the parties) within </w:t>
      </w:r>
      <w:r w:rsidR="00944EA9">
        <w:t>30</w:t>
      </w:r>
      <w:r w:rsidRPr="00253DEF">
        <w:t xml:space="preserve"> days, the parties may agree to use an alternative dispute resolution process to attempt to resolve the dispute. </w:t>
      </w:r>
    </w:p>
    <w:p w14:paraId="374D3420" w14:textId="77777777" w:rsidR="00390176" w:rsidRPr="00253DEF" w:rsidRDefault="00390176" w:rsidP="002D5A5C">
      <w:pPr>
        <w:pStyle w:val="COTCOCLV3-ASDEFCON"/>
      </w:pPr>
      <w:r w:rsidRPr="00253DEF">
        <w:t xml:space="preserve">The parties shall continue to </w:t>
      </w:r>
      <w:r w:rsidR="00944EA9">
        <w:t>perform</w:t>
      </w:r>
      <w:r w:rsidRPr="00253DEF">
        <w:t xml:space="preserve"> under the </w:t>
      </w:r>
      <w:r w:rsidR="00A15629">
        <w:t xml:space="preserve">Deed and any </w:t>
      </w:r>
      <w:r w:rsidRPr="00253DEF">
        <w:t>Contract</w:t>
      </w:r>
      <w:r w:rsidR="00944EA9">
        <w:t xml:space="preserve"> when there is a dispute</w:t>
      </w:r>
      <w:r w:rsidRPr="00253DEF">
        <w:t xml:space="preserve">. </w:t>
      </w:r>
    </w:p>
    <w:p w14:paraId="27D57B28" w14:textId="77777777" w:rsidR="00390176" w:rsidRPr="00253DEF" w:rsidRDefault="00201EC8" w:rsidP="006D1CBC">
      <w:pPr>
        <w:pStyle w:val="COTCOCLV2-ASDEFCON"/>
      </w:pPr>
      <w:bookmarkStart w:id="1805" w:name="_Toc96403600"/>
      <w:bookmarkStart w:id="1806" w:name="_Ref97018522"/>
      <w:bookmarkStart w:id="1807" w:name="_Ref111008488"/>
      <w:bookmarkStart w:id="1808" w:name="_Toc229471787"/>
      <w:bookmarkStart w:id="1809" w:name="_Ref404600085"/>
      <w:bookmarkStart w:id="1810" w:name="_Ref404603854"/>
      <w:bookmarkStart w:id="1811" w:name="_Ref435699749"/>
      <w:bookmarkStart w:id="1812" w:name="_Toc480532036"/>
      <w:bookmarkStart w:id="1813" w:name="_Toc505695170"/>
      <w:bookmarkStart w:id="1814" w:name="_Toc506111936"/>
      <w:bookmarkStart w:id="1815" w:name="_Ref172551666"/>
      <w:bookmarkStart w:id="1816" w:name="_Toc175216213"/>
      <w:bookmarkStart w:id="1817" w:name="_Toc153354175"/>
      <w:r>
        <w:t xml:space="preserve">Termination for </w:t>
      </w:r>
      <w:r w:rsidR="00390176" w:rsidRPr="00253DEF">
        <w:t>Contractor Default (Core)</w:t>
      </w:r>
      <w:bookmarkEnd w:id="1805"/>
      <w:bookmarkEnd w:id="1806"/>
      <w:bookmarkEnd w:id="1807"/>
      <w:bookmarkEnd w:id="1808"/>
      <w:bookmarkEnd w:id="1809"/>
      <w:bookmarkEnd w:id="1810"/>
      <w:bookmarkEnd w:id="1811"/>
      <w:bookmarkEnd w:id="1812"/>
      <w:bookmarkEnd w:id="1813"/>
      <w:bookmarkEnd w:id="1814"/>
      <w:bookmarkEnd w:id="1815"/>
      <w:bookmarkEnd w:id="1816"/>
      <w:bookmarkEnd w:id="1817"/>
      <w:r w:rsidR="00390176" w:rsidRPr="00253DEF">
        <w:t xml:space="preserve">  </w:t>
      </w:r>
    </w:p>
    <w:p w14:paraId="43E2649B" w14:textId="77777777" w:rsidR="00390176" w:rsidRPr="00253DEF" w:rsidRDefault="00944EA9" w:rsidP="002D5A5C">
      <w:pPr>
        <w:pStyle w:val="COTCOCLV3-ASDEFCON"/>
      </w:pPr>
      <w:bookmarkStart w:id="1818" w:name="_Ref98140151"/>
      <w:r>
        <w:t>T</w:t>
      </w:r>
      <w:r w:rsidR="00390176" w:rsidRPr="00253DEF">
        <w:t>he Commonwealth may</w:t>
      </w:r>
      <w:r>
        <w:t>, in addition to any other right or remedy it may have,</w:t>
      </w:r>
      <w:r w:rsidR="00390176" w:rsidRPr="00253DEF">
        <w:t xml:space="preserve"> terminate the Deed or any Contract by notice in writing to the Contractor, if:</w:t>
      </w:r>
      <w:bookmarkEnd w:id="1818"/>
      <w:r w:rsidR="00390176" w:rsidRPr="00253DEF">
        <w:t xml:space="preserve"> </w:t>
      </w:r>
    </w:p>
    <w:p w14:paraId="5F3A5530" w14:textId="35073160" w:rsidR="00390176" w:rsidRDefault="00FF002E" w:rsidP="005663D3">
      <w:pPr>
        <w:pStyle w:val="COTCOCLV4-ASDEFCON"/>
      </w:pPr>
      <w:bookmarkStart w:id="1819" w:name="_Ref517696881"/>
      <w:r>
        <w:t>an Insolvency Event occurs</w:t>
      </w:r>
      <w:r w:rsidR="005663D3">
        <w:t>,</w:t>
      </w:r>
      <w:r w:rsidR="005663D3" w:rsidRPr="00FA69C4">
        <w:t xml:space="preserve"> except to the extent the exercise of a right under t</w:t>
      </w:r>
      <w:r w:rsidR="005663D3">
        <w:t>his clause</w:t>
      </w:r>
      <w:r w:rsidR="007E3B6D">
        <w:t xml:space="preserve"> </w:t>
      </w:r>
      <w:r w:rsidR="007E3B6D">
        <w:fldChar w:fldCharType="begin"/>
      </w:r>
      <w:r w:rsidR="007E3B6D">
        <w:instrText xml:space="preserve"> REF _Ref517696881 \w \h </w:instrText>
      </w:r>
      <w:r w:rsidR="007E3B6D">
        <w:fldChar w:fldCharType="separate"/>
      </w:r>
      <w:r w:rsidR="00E23E56">
        <w:t>12.2.1a</w:t>
      </w:r>
      <w:r w:rsidR="007E3B6D">
        <w:fldChar w:fldCharType="end"/>
      </w:r>
      <w:r w:rsidR="005663D3">
        <w:t xml:space="preserve"> is prevented by law;</w:t>
      </w:r>
      <w:bookmarkEnd w:id="1819"/>
    </w:p>
    <w:p w14:paraId="5BE30C32" w14:textId="77777777" w:rsidR="00944EA9" w:rsidRPr="0061743E" w:rsidRDefault="00944EA9" w:rsidP="002D5A5C">
      <w:pPr>
        <w:pStyle w:val="COTCOCLV4-ASDEFCON"/>
      </w:pPr>
      <w:r>
        <w:t xml:space="preserve">the Contractor </w:t>
      </w:r>
      <w:r w:rsidRPr="00715F8B">
        <w:t xml:space="preserve">fails to obtain or maintain any Authorisation required to enable it to comply with its obligations under the </w:t>
      </w:r>
      <w:r w:rsidR="004E18DB">
        <w:t xml:space="preserve">Deed or any </w:t>
      </w:r>
      <w:r w:rsidRPr="00715F8B">
        <w:t>Contract, except to the extent that the failure was outside of the Contractor’s reasonable control;</w:t>
      </w:r>
    </w:p>
    <w:p w14:paraId="3057BA60" w14:textId="023AD4BC" w:rsidR="00390176" w:rsidRPr="00253DEF" w:rsidRDefault="00FF002E" w:rsidP="002D5A5C">
      <w:pPr>
        <w:pStyle w:val="COTCOCLV4-ASDEFCON"/>
      </w:pPr>
      <w:bookmarkStart w:id="1820" w:name="_Ref142580676"/>
      <w:r>
        <w:t xml:space="preserve">the Contractor </w:t>
      </w:r>
      <w:r w:rsidR="00390176" w:rsidRPr="00253DEF">
        <w:t xml:space="preserve">commits </w:t>
      </w:r>
      <w:r w:rsidR="00347190">
        <w:t>a Default</w:t>
      </w:r>
      <w:r w:rsidR="00390176" w:rsidRPr="00253DEF">
        <w:t xml:space="preserve"> for which the Deed or any Contract provides a notice of termination for default may be </w:t>
      </w:r>
      <w:r w:rsidR="001039A1">
        <w:t>given;</w:t>
      </w:r>
      <w:bookmarkEnd w:id="1820"/>
    </w:p>
    <w:p w14:paraId="3095B10B" w14:textId="77777777" w:rsidR="00390176" w:rsidRDefault="00FF002E" w:rsidP="002D5A5C">
      <w:pPr>
        <w:pStyle w:val="COTCOCLV4-ASDEFCON"/>
      </w:pPr>
      <w:r>
        <w:t xml:space="preserve">the Contractor </w:t>
      </w:r>
      <w:r w:rsidR="00390176" w:rsidRPr="00253DEF">
        <w:t>fails to take action to remedy a default by the Contractor of another obligation to be performed or observed under the Deed or any Contract within 1</w:t>
      </w:r>
      <w:r w:rsidR="00944EA9">
        <w:t>0</w:t>
      </w:r>
      <w:r w:rsidR="00390176" w:rsidRPr="00253DEF">
        <w:t xml:space="preserve"> </w:t>
      </w:r>
      <w:r w:rsidR="00944EA9">
        <w:t>Working D</w:t>
      </w:r>
      <w:r w:rsidR="00390176" w:rsidRPr="00253DEF">
        <w:t xml:space="preserve">ays of being given notice in writing by the Commonwealth Representative or the Authorised Officer, to do so or, if action is taken within </w:t>
      </w:r>
      <w:r w:rsidR="00944EA9" w:rsidRPr="00253DEF">
        <w:t>1</w:t>
      </w:r>
      <w:r w:rsidR="00944EA9">
        <w:t>0</w:t>
      </w:r>
      <w:r w:rsidR="00944EA9" w:rsidRPr="00253DEF">
        <w:t xml:space="preserve"> </w:t>
      </w:r>
      <w:r w:rsidR="00944EA9">
        <w:t>Working D</w:t>
      </w:r>
      <w:r w:rsidR="00390176" w:rsidRPr="00253DEF">
        <w:t>ays, the Contractor fails to remedy the default within the</w:t>
      </w:r>
      <w:r w:rsidR="001039A1">
        <w:t xml:space="preserve"> period specified in the notice</w:t>
      </w:r>
      <w:r w:rsidR="007C1B03">
        <w:t>;</w:t>
      </w:r>
    </w:p>
    <w:p w14:paraId="79B5C75D" w14:textId="19310CD9" w:rsidR="007C1B03" w:rsidRDefault="00FF002E" w:rsidP="002D5A5C">
      <w:pPr>
        <w:pStyle w:val="COTCOCLV4-ASDEFCON"/>
      </w:pPr>
      <w:r>
        <w:t xml:space="preserve">the Contractor </w:t>
      </w:r>
      <w:r w:rsidR="00EA50CD">
        <w:t>breaches any of its obligations under clause</w:t>
      </w:r>
      <w:ins w:id="1821" w:author="Prabhu, Akshata MS" w:date="2024-08-23T14:31:00Z">
        <w:r w:rsidR="007C1B03">
          <w:t xml:space="preserve"> </w:t>
        </w:r>
      </w:ins>
      <w:r w:rsidR="0003079C">
        <w:fldChar w:fldCharType="begin"/>
      </w:r>
      <w:r w:rsidR="0003079C">
        <w:instrText xml:space="preserve"> REF _</w:instrText>
      </w:r>
      <w:del w:id="1822" w:author="Prabhu, Akshata MS" w:date="2024-08-23T14:31:00Z">
        <w:r w:rsidR="00FE436E">
          <w:delInstrText>Ref152604138 \w</w:delInstrText>
        </w:r>
      </w:del>
      <w:ins w:id="1823" w:author="Prabhu, Akshata MS" w:date="2024-08-23T14:31:00Z">
        <w:r w:rsidR="0003079C">
          <w:instrText>Ref11852491 \r</w:instrText>
        </w:r>
      </w:ins>
      <w:r w:rsidR="0003079C">
        <w:instrText xml:space="preserve"> \h </w:instrText>
      </w:r>
      <w:r w:rsidR="0003079C">
        <w:fldChar w:fldCharType="separate"/>
      </w:r>
      <w:r w:rsidR="00E23E56">
        <w:t>11.3</w:t>
      </w:r>
      <w:r w:rsidR="0003079C">
        <w:fldChar w:fldCharType="end"/>
      </w:r>
      <w:r w:rsidR="007C1B03">
        <w:t>; or</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3C2347" w14:paraId="2A636CDA" w14:textId="77777777" w:rsidTr="003C2347">
        <w:tc>
          <w:tcPr>
            <w:tcW w:w="9286" w:type="dxa"/>
            <w:shd w:val="clear" w:color="auto" w:fill="auto"/>
          </w:tcPr>
          <w:p w14:paraId="4DAE28DB" w14:textId="23D9ADEE" w:rsidR="003C2347" w:rsidRPr="00BD46FA" w:rsidRDefault="003C2347" w:rsidP="003B03BD">
            <w:pPr>
              <w:pStyle w:val="ASDEFCONOption"/>
            </w:pPr>
            <w:r w:rsidRPr="00BD46FA">
              <w:t xml:space="preserve">Option: </w:t>
            </w:r>
            <w:r w:rsidR="00644070">
              <w:t xml:space="preserve"> F</w:t>
            </w:r>
            <w:r w:rsidRPr="00BD46FA">
              <w:t xml:space="preserve">or when a limitation of liability is included at clause </w:t>
            </w:r>
            <w:r w:rsidRPr="00BD46FA">
              <w:fldChar w:fldCharType="begin"/>
            </w:r>
            <w:r w:rsidRPr="00BD46FA">
              <w:instrText xml:space="preserve"> REF _Ref265129360 \w \h  \* MERGEFORMAT </w:instrText>
            </w:r>
            <w:r w:rsidRPr="00BD46FA">
              <w:fldChar w:fldCharType="separate"/>
            </w:r>
            <w:r w:rsidR="00E23E56">
              <w:t>8.3</w:t>
            </w:r>
            <w:r w:rsidRPr="00BD46FA">
              <w:fldChar w:fldCharType="end"/>
            </w:r>
          </w:p>
          <w:p w14:paraId="2D622CF5" w14:textId="2214CDCC" w:rsidR="003C2347" w:rsidRDefault="003C2347" w:rsidP="003C2347">
            <w:pPr>
              <w:pStyle w:val="COTCOCLV4-ASDEFCON"/>
            </w:pPr>
            <w:r>
              <w:t xml:space="preserve">the Contractor would have, except for the operation of clause </w:t>
            </w:r>
            <w:del w:id="1824" w:author="Prabhu, Akshata MS" w:date="2024-08-23T14:31:00Z">
              <w:r w:rsidR="002F32D9">
                <w:fldChar w:fldCharType="begin"/>
              </w:r>
              <w:r w:rsidR="002F32D9">
                <w:delInstrText xml:space="preserve"> REF _Ref265129360 \w \h </w:delInstrText>
              </w:r>
              <w:r w:rsidR="002F32D9">
                <w:fldChar w:fldCharType="separate"/>
              </w:r>
              <w:r w:rsidR="00F266D0">
                <w:delText>8.3</w:delText>
              </w:r>
              <w:r w:rsidR="002F32D9">
                <w:fldChar w:fldCharType="end"/>
              </w:r>
              <w:r>
                <w:delText>,</w:delText>
              </w:r>
            </w:del>
            <w:ins w:id="1825" w:author="Prabhu, Akshata MS" w:date="2024-08-23T14:31:00Z">
              <w:r>
                <w:t>7.3,</w:t>
              </w:r>
            </w:ins>
            <w:r>
              <w:t xml:space="preserve"> been liable for Commonwealth loss in relation to the caps provided for in clause </w:t>
            </w:r>
            <w:del w:id="1826" w:author="Prabhu, Akshata MS" w:date="2024-08-23T14:31:00Z">
              <w:r w:rsidR="002F32D9">
                <w:fldChar w:fldCharType="begin"/>
              </w:r>
              <w:r w:rsidR="002F32D9">
                <w:delInstrText xml:space="preserve"> REF _Ref265129360 \w \h </w:delInstrText>
              </w:r>
              <w:r w:rsidR="002F32D9">
                <w:fldChar w:fldCharType="separate"/>
              </w:r>
              <w:r w:rsidR="00F266D0">
                <w:delText>8.3</w:delText>
              </w:r>
              <w:r w:rsidR="002F32D9">
                <w:fldChar w:fldCharType="end"/>
              </w:r>
            </w:del>
            <w:ins w:id="1827" w:author="Prabhu, Akshata MS" w:date="2024-08-23T14:31:00Z">
              <w:r>
                <w:t>7.3</w:t>
              </w:r>
            </w:ins>
            <w:r>
              <w:t xml:space="preserve"> to an amount equal to or greater than the amount of the liability cap.</w:t>
            </w:r>
          </w:p>
        </w:tc>
      </w:tr>
    </w:tbl>
    <w:p w14:paraId="1327C51B" w14:textId="77777777" w:rsidR="00BF3E05" w:rsidRDefault="00BF3E05" w:rsidP="00871DDC">
      <w:pPr>
        <w:pStyle w:val="ASDEFCONOptionSpace"/>
        <w:rPr>
          <w:del w:id="1828" w:author="Prabhu, Akshata MS" w:date="2024-08-23T14:31:00Z"/>
        </w:rPr>
      </w:pPr>
    </w:p>
    <w:p w14:paraId="4353A35D" w14:textId="17A561B0" w:rsidR="00390176" w:rsidRPr="00253DEF" w:rsidRDefault="00390176" w:rsidP="003C2347">
      <w:pPr>
        <w:pStyle w:val="COTCOCLV3-ASDEFCON"/>
      </w:pPr>
      <w:r w:rsidRPr="00253DEF">
        <w:t xml:space="preserve">If the Deed or any Contract is terminated under this clause </w:t>
      </w:r>
      <w:r w:rsidR="00944EA9">
        <w:fldChar w:fldCharType="begin"/>
      </w:r>
      <w:r w:rsidR="00944EA9">
        <w:instrText xml:space="preserve"> REF _Ref435699749 \w \h </w:instrText>
      </w:r>
      <w:r w:rsidR="003C2347">
        <w:instrText xml:space="preserve"> \* MERGEFORMAT </w:instrText>
      </w:r>
      <w:r w:rsidR="00944EA9">
        <w:fldChar w:fldCharType="separate"/>
      </w:r>
      <w:r w:rsidR="00E23E56">
        <w:t>12.2</w:t>
      </w:r>
      <w:r w:rsidR="00944EA9">
        <w:fldChar w:fldCharType="end"/>
      </w:r>
      <w:r w:rsidR="00944EA9">
        <w:t xml:space="preserve"> </w:t>
      </w:r>
      <w:r w:rsidRPr="00253DEF">
        <w:t>or otherwise:</w:t>
      </w:r>
    </w:p>
    <w:p w14:paraId="7AAEFB27" w14:textId="77777777" w:rsidR="00390176" w:rsidRPr="00253DEF" w:rsidRDefault="00390176" w:rsidP="002D5A5C">
      <w:pPr>
        <w:pStyle w:val="COTCOCLV4-ASDEFCON"/>
      </w:pPr>
      <w:r w:rsidRPr="00253DEF">
        <w:t xml:space="preserve">the Contractor shall deliver to the Commonwealth, as required by the Commonwealth, all documents in its possession, power or control or in the possession, power or control of </w:t>
      </w:r>
      <w:r w:rsidR="00D1063B">
        <w:t>Contractor</w:t>
      </w:r>
      <w:r w:rsidRPr="00253DEF">
        <w:t xml:space="preserve"> </w:t>
      </w:r>
      <w:r w:rsidR="00201EC8">
        <w:t>Personnel</w:t>
      </w:r>
      <w:r w:rsidRPr="00253DEF">
        <w:t xml:space="preserve"> or Subcontractors and </w:t>
      </w:r>
      <w:r w:rsidR="00201EC8">
        <w:t>Subcontractor P</w:t>
      </w:r>
      <w:r w:rsidRPr="00253DEF">
        <w:t xml:space="preserve">ersonnel, which contain or relate to any </w:t>
      </w:r>
      <w:r w:rsidR="006850B1">
        <w:t>Confidential</w:t>
      </w:r>
      <w:r w:rsidRPr="00253DEF">
        <w:t xml:space="preserve"> Information or which are security classified;</w:t>
      </w:r>
    </w:p>
    <w:p w14:paraId="25E5F53D" w14:textId="51961624" w:rsidR="00390176" w:rsidRPr="00253DEF" w:rsidRDefault="00390176" w:rsidP="002D5A5C">
      <w:pPr>
        <w:pStyle w:val="COTCOCLV4-ASDEFCON"/>
      </w:pPr>
      <w:r w:rsidRPr="00253DEF">
        <w:t xml:space="preserve">subject to clause </w:t>
      </w:r>
      <w:r w:rsidRPr="00253DEF">
        <w:fldChar w:fldCharType="begin"/>
      </w:r>
      <w:r w:rsidRPr="00253DEF">
        <w:instrText xml:space="preserve"> REF _Ref111002573 \r \h </w:instrText>
      </w:r>
      <w:r w:rsidR="00253DEF">
        <w:instrText xml:space="preserve"> \* MERGEFORMAT </w:instrText>
      </w:r>
      <w:r w:rsidRPr="00253DEF">
        <w:fldChar w:fldCharType="separate"/>
      </w:r>
      <w:r w:rsidR="00E23E56">
        <w:t>12.5</w:t>
      </w:r>
      <w:r w:rsidRPr="00253DEF">
        <w:fldChar w:fldCharType="end"/>
      </w:r>
      <w:r w:rsidRPr="00253DEF">
        <w:t>, the parties shall be relieved from future performance, in respect of the Deed or any Contract, without prejudice to any right of action that has accrued at the date of termination;</w:t>
      </w:r>
    </w:p>
    <w:p w14:paraId="01FDF88F" w14:textId="77C166E9" w:rsidR="00390176" w:rsidRPr="00253DEF" w:rsidRDefault="00D1063B" w:rsidP="002D5A5C">
      <w:pPr>
        <w:pStyle w:val="COTCOCLV4-ASDEFCON"/>
      </w:pPr>
      <w:del w:id="1829" w:author="Prabhu, Akshata MS" w:date="2024-08-23T14:31:00Z">
        <w:r>
          <w:delText>[</w:delText>
        </w:r>
        <w:r w:rsidR="002F32D9">
          <w:rPr>
            <w:b/>
            <w:shd w:val="clear" w:color="auto" w:fill="B3B3B3"/>
          </w:rPr>
          <w:fldChar w:fldCharType="begin">
            <w:ffData>
              <w:name w:val="Text132"/>
              <w:enabled/>
              <w:calcOnExit w:val="0"/>
              <w:textInput>
                <w:default w:val="subject to the liability caps in clause 8.3"/>
              </w:textInput>
            </w:ffData>
          </w:fldChar>
        </w:r>
        <w:r w:rsidR="002F32D9">
          <w:rPr>
            <w:b/>
            <w:shd w:val="clear" w:color="auto" w:fill="B3B3B3"/>
          </w:rPr>
          <w:delInstrText xml:space="preserve"> FORMTEXT </w:delInstrText>
        </w:r>
        <w:r w:rsidR="002F32D9">
          <w:rPr>
            <w:b/>
            <w:shd w:val="clear" w:color="auto" w:fill="B3B3B3"/>
          </w:rPr>
        </w:r>
        <w:r w:rsidR="002F32D9">
          <w:rPr>
            <w:b/>
            <w:shd w:val="clear" w:color="auto" w:fill="B3B3B3"/>
          </w:rPr>
          <w:fldChar w:fldCharType="separate"/>
        </w:r>
        <w:r w:rsidR="00B2016B">
          <w:rPr>
            <w:b/>
            <w:noProof/>
            <w:shd w:val="clear" w:color="auto" w:fill="B3B3B3"/>
          </w:rPr>
          <w:delText>subject to the liability caps in clause 8.3</w:delText>
        </w:r>
        <w:r w:rsidR="002F32D9">
          <w:rPr>
            <w:b/>
            <w:shd w:val="clear" w:color="auto" w:fill="B3B3B3"/>
          </w:rPr>
          <w:fldChar w:fldCharType="end"/>
        </w:r>
      </w:del>
      <w:ins w:id="1830" w:author="Prabhu, Akshata MS" w:date="2024-08-23T14:31:00Z">
        <w:r>
          <w:t>[</w:t>
        </w:r>
        <w:r w:rsidR="00D41B49" w:rsidRPr="000432E7">
          <w:rPr>
            <w:b/>
            <w:shd w:val="clear" w:color="auto" w:fill="B3B3B3"/>
          </w:rPr>
          <w:fldChar w:fldCharType="begin">
            <w:ffData>
              <w:name w:val="Text132"/>
              <w:enabled/>
              <w:calcOnExit w:val="0"/>
              <w:textInput>
                <w:default w:val="subject to the liability caps in clause 7.3"/>
              </w:textInput>
            </w:ffData>
          </w:fldChar>
        </w:r>
        <w:bookmarkStart w:id="1831" w:name="Text132"/>
        <w:r w:rsidR="00D41B49" w:rsidRPr="000432E7">
          <w:rPr>
            <w:b/>
            <w:shd w:val="clear" w:color="auto" w:fill="B3B3B3"/>
          </w:rPr>
          <w:instrText xml:space="preserve"> FORMTEXT </w:instrText>
        </w:r>
        <w:r w:rsidR="00D41B49" w:rsidRPr="000432E7">
          <w:rPr>
            <w:b/>
            <w:shd w:val="clear" w:color="auto" w:fill="B3B3B3"/>
          </w:rPr>
        </w:r>
        <w:r w:rsidR="00D41B49" w:rsidRPr="000432E7">
          <w:rPr>
            <w:b/>
            <w:shd w:val="clear" w:color="auto" w:fill="B3B3B3"/>
          </w:rPr>
          <w:fldChar w:fldCharType="separate"/>
        </w:r>
        <w:r w:rsidR="00E23E56">
          <w:rPr>
            <w:b/>
            <w:noProof/>
            <w:shd w:val="clear" w:color="auto" w:fill="B3B3B3"/>
          </w:rPr>
          <w:t>subject to the liability caps in clause 7.3</w:t>
        </w:r>
        <w:r w:rsidR="00D41B49" w:rsidRPr="000432E7">
          <w:rPr>
            <w:b/>
            <w:shd w:val="clear" w:color="auto" w:fill="B3B3B3"/>
          </w:rPr>
          <w:fldChar w:fldCharType="end"/>
        </w:r>
      </w:ins>
      <w:bookmarkEnd w:id="1831"/>
      <w:r>
        <w:t>]</w:t>
      </w:r>
      <w:r w:rsidR="00C77447">
        <w:t>,</w:t>
      </w:r>
      <w:r>
        <w:t xml:space="preserve"> </w:t>
      </w:r>
      <w:r w:rsidR="00390176" w:rsidRPr="00253DEF">
        <w:t>rights to recover damages, including full contractual damages, shall not be affected;</w:t>
      </w:r>
    </w:p>
    <w:p w14:paraId="07353FCC" w14:textId="77777777" w:rsidR="00390176" w:rsidRDefault="00390176" w:rsidP="002D5A5C">
      <w:pPr>
        <w:pStyle w:val="COTCOCLV4-ASDEFCON"/>
      </w:pPr>
      <w:r w:rsidRPr="00253DEF">
        <w:t xml:space="preserve">the Contractor shall deliver to the Commonwealth the TD for Supplies </w:t>
      </w:r>
      <w:r w:rsidR="00D1063B">
        <w:t>provided</w:t>
      </w:r>
      <w:r w:rsidR="00D1063B" w:rsidRPr="00253DEF">
        <w:t xml:space="preserve"> </w:t>
      </w:r>
      <w:r w:rsidRPr="00253DEF">
        <w:t>prior to the date of termination, within 30 days</w:t>
      </w:r>
      <w:r w:rsidR="002F4A30">
        <w:t xml:space="preserve"> of</w:t>
      </w:r>
      <w:r w:rsidRPr="00253DEF">
        <w:t xml:space="preserve"> receipt of the notice of termination or other period agreed between the parties; and</w:t>
      </w:r>
    </w:p>
    <w:p w14:paraId="20DD3148" w14:textId="77777777" w:rsidR="008245C1" w:rsidRPr="00253DEF" w:rsidRDefault="008245C1" w:rsidP="002D5A5C">
      <w:pPr>
        <w:pStyle w:val="COTCOCLV4-ASDEFCON"/>
      </w:pPr>
      <w:r w:rsidRPr="00776825">
        <w:t xml:space="preserve">the Contractor shall return to the Commonwealth all </w:t>
      </w:r>
      <w:r>
        <w:t>CMCA</w:t>
      </w:r>
      <w:r w:rsidRPr="00776825">
        <w:t xml:space="preserve"> in its possession, power or control or in the possession, power or control of </w:t>
      </w:r>
      <w:r w:rsidR="00D1063B">
        <w:t>Contractor</w:t>
      </w:r>
      <w:r w:rsidRPr="00776825">
        <w:t xml:space="preserve"> </w:t>
      </w:r>
      <w:r w:rsidR="00201EC8">
        <w:t>Personnel</w:t>
      </w:r>
      <w:r w:rsidRPr="00776825">
        <w:t xml:space="preserve"> o</w:t>
      </w:r>
      <w:r>
        <w:t xml:space="preserve">r Subcontractors and </w:t>
      </w:r>
      <w:r w:rsidR="00201EC8">
        <w:t>Subcontractor Personnel</w:t>
      </w:r>
      <w:r>
        <w:t>.</w:t>
      </w:r>
    </w:p>
    <w:p w14:paraId="60B85C27" w14:textId="77777777" w:rsidR="00390176" w:rsidRPr="00253DEF" w:rsidRDefault="00390176" w:rsidP="002D5A5C">
      <w:pPr>
        <w:pStyle w:val="COTCOCLV3-ASDEFCON"/>
      </w:pPr>
      <w:r w:rsidRPr="00253DEF">
        <w:t>The Commonwealth may also terminate the Deed</w:t>
      </w:r>
      <w:r w:rsidR="00A90604">
        <w:t xml:space="preserve"> </w:t>
      </w:r>
      <w:r w:rsidR="00FB0029">
        <w:t xml:space="preserve">and any Contract </w:t>
      </w:r>
      <w:r w:rsidRPr="00253DEF">
        <w:t>by written notice if:</w:t>
      </w:r>
    </w:p>
    <w:p w14:paraId="1BB4404A" w14:textId="77777777" w:rsidR="00390176" w:rsidRPr="00253DEF" w:rsidRDefault="00390176" w:rsidP="002D5A5C">
      <w:pPr>
        <w:pStyle w:val="COTCOCLV4-ASDEFCON"/>
      </w:pPr>
      <w:r w:rsidRPr="00253DEF">
        <w:t>the Contractor has persistently failed to meet its obligations under the Deed, or any Contract; or</w:t>
      </w:r>
    </w:p>
    <w:p w14:paraId="6D131944" w14:textId="77777777" w:rsidR="00390176" w:rsidRPr="00253DEF" w:rsidRDefault="003C2347" w:rsidP="002D5A5C">
      <w:pPr>
        <w:pStyle w:val="COTCOCLV4-ASDEFCON"/>
      </w:pPr>
      <w:r>
        <w:t>i</w:t>
      </w:r>
      <w:r w:rsidR="00390176" w:rsidRPr="00253DEF">
        <w:t>n the Commonwealth's reasonable opinion, even though any breaches may have been remedied on each occasion, the cumulative effect of these breaches is sufficient for the Commonwealth to conclude that the Contractor cannot be relied upon to provide the Supplies required by the Commonwealth and the relationship between the parties is no longer workable.</w:t>
      </w:r>
    </w:p>
    <w:p w14:paraId="10BD435C" w14:textId="77777777" w:rsidR="00390176" w:rsidRPr="00253DEF" w:rsidRDefault="00390176" w:rsidP="006D1CBC">
      <w:pPr>
        <w:pStyle w:val="COTCOCLV2-ASDEFCON"/>
      </w:pPr>
      <w:bookmarkStart w:id="1832" w:name="_Ref111003073"/>
      <w:bookmarkStart w:id="1833" w:name="_Toc229471788"/>
      <w:bookmarkStart w:id="1834" w:name="_Toc480532037"/>
      <w:bookmarkStart w:id="1835" w:name="_Toc505695171"/>
      <w:bookmarkStart w:id="1836" w:name="_Toc506111937"/>
      <w:bookmarkStart w:id="1837" w:name="_Toc175216214"/>
      <w:bookmarkStart w:id="1838" w:name="_Toc153354176"/>
      <w:r w:rsidRPr="00253DEF">
        <w:t>Termination for Convenience (Core)</w:t>
      </w:r>
      <w:bookmarkEnd w:id="1832"/>
      <w:bookmarkEnd w:id="1833"/>
      <w:bookmarkEnd w:id="1834"/>
      <w:bookmarkEnd w:id="1835"/>
      <w:bookmarkEnd w:id="1836"/>
      <w:bookmarkEnd w:id="1837"/>
      <w:bookmarkEnd w:id="1838"/>
    </w:p>
    <w:p w14:paraId="47CDEB6D" w14:textId="77777777" w:rsidR="00390176" w:rsidRPr="00253DEF" w:rsidRDefault="00390176" w:rsidP="002D5A5C">
      <w:pPr>
        <w:pStyle w:val="COTCOCLV3-ASDEFCON"/>
      </w:pPr>
      <w:bookmarkStart w:id="1839" w:name="_Ref435699871"/>
      <w:r w:rsidRPr="00253DEF">
        <w:t>In addition to any other rights it has under the</w:t>
      </w:r>
      <w:r w:rsidR="00CA20CA">
        <w:t xml:space="preserve"> Deed or any</w:t>
      </w:r>
      <w:r w:rsidRPr="00253DEF">
        <w:t xml:space="preserve"> Contract, the Commonwealth may at any time terminate</w:t>
      </w:r>
      <w:r w:rsidR="004D3B8E">
        <w:t xml:space="preserve"> the Deed or</w:t>
      </w:r>
      <w:r w:rsidRPr="00253DEF">
        <w:t xml:space="preserve"> any Contract</w:t>
      </w:r>
      <w:r w:rsidR="00C77447">
        <w:t xml:space="preserve"> </w:t>
      </w:r>
      <w:r w:rsidRPr="00253DEF">
        <w:t xml:space="preserve">by </w:t>
      </w:r>
      <w:r w:rsidR="005A7916">
        <w:t>notifying the Contractor in writing</w:t>
      </w:r>
      <w:r w:rsidRPr="00253DEF">
        <w:t>.</w:t>
      </w:r>
      <w:bookmarkEnd w:id="1839"/>
      <w:r w:rsidRPr="00253DEF">
        <w:t xml:space="preserve"> </w:t>
      </w:r>
    </w:p>
    <w:p w14:paraId="41CD879E" w14:textId="7CDFED67" w:rsidR="00390176" w:rsidRPr="00253DEF" w:rsidRDefault="00390176" w:rsidP="002D5A5C">
      <w:pPr>
        <w:pStyle w:val="COTCOCLV3-ASDEFCON"/>
      </w:pPr>
      <w:r w:rsidRPr="00253DEF">
        <w:t xml:space="preserve">If the Commonwealth Representative issues a notice under clause </w:t>
      </w:r>
      <w:r w:rsidR="00D1063B">
        <w:fldChar w:fldCharType="begin"/>
      </w:r>
      <w:r w:rsidR="00D1063B">
        <w:instrText xml:space="preserve"> REF _Ref435699871 \w \h </w:instrText>
      </w:r>
      <w:r w:rsidR="00D1063B">
        <w:fldChar w:fldCharType="separate"/>
      </w:r>
      <w:r w:rsidR="00E23E56">
        <w:t>12.3.1</w:t>
      </w:r>
      <w:r w:rsidR="00D1063B">
        <w:fldChar w:fldCharType="end"/>
      </w:r>
      <w:r w:rsidRPr="00253DEF">
        <w:t>, the Contractor shall:</w:t>
      </w:r>
    </w:p>
    <w:p w14:paraId="04D89C22" w14:textId="7C37F0C7" w:rsidR="00390176" w:rsidRPr="00253DEF" w:rsidRDefault="00347190" w:rsidP="002D5A5C">
      <w:pPr>
        <w:pStyle w:val="COTCOCLV4-ASDEFCON"/>
      </w:pPr>
      <w:r>
        <w:t>s</w:t>
      </w:r>
      <w:r w:rsidR="00390176" w:rsidRPr="00253DEF">
        <w:t>top</w:t>
      </w:r>
      <w:r w:rsidR="009A3899">
        <w:t xml:space="preserve"> or reduce</w:t>
      </w:r>
      <w:r w:rsidR="00390176" w:rsidRPr="00253DEF">
        <w:t xml:space="preserve"> work in connection with any current Contracts in accordance with the notice;</w:t>
      </w:r>
    </w:p>
    <w:p w14:paraId="04EA6EC4" w14:textId="77777777" w:rsidR="00390176" w:rsidRPr="00253DEF" w:rsidRDefault="00390176" w:rsidP="002D5A5C">
      <w:pPr>
        <w:pStyle w:val="COTCOCLV4-ASDEFCON"/>
      </w:pPr>
      <w:r w:rsidRPr="00253DEF">
        <w:t>comply with any directions given to the Contractor by the Commonwealth; and</w:t>
      </w:r>
    </w:p>
    <w:p w14:paraId="30A80156" w14:textId="77777777" w:rsidR="00390176" w:rsidRPr="00253DEF" w:rsidRDefault="00390176" w:rsidP="002D5A5C">
      <w:pPr>
        <w:pStyle w:val="COTCOCLV4-ASDEFCON"/>
      </w:pPr>
      <w:r w:rsidRPr="00253DEF">
        <w:t>mitigate all loss, costs (including the costs of its compliance with any directions) and expenses in connection with the termination</w:t>
      </w:r>
      <w:r w:rsidR="00695996">
        <w:t xml:space="preserve"> or reduction</w:t>
      </w:r>
      <w:r w:rsidRPr="00253DEF">
        <w:t xml:space="preserve">, including those arising from affected Subcontracts. </w:t>
      </w:r>
    </w:p>
    <w:p w14:paraId="3848198F" w14:textId="77777777" w:rsidR="00390176" w:rsidRPr="00253DEF" w:rsidRDefault="00390176" w:rsidP="002D5A5C">
      <w:pPr>
        <w:pStyle w:val="COTCOCLV3-ASDEFCON"/>
      </w:pPr>
      <w:r w:rsidRPr="00253DEF">
        <w:t>The Commonwealth shall only be liable for:</w:t>
      </w:r>
    </w:p>
    <w:p w14:paraId="41094A35" w14:textId="361E54AE" w:rsidR="00390176" w:rsidRPr="00253DEF" w:rsidRDefault="00390176" w:rsidP="002D5A5C">
      <w:pPr>
        <w:pStyle w:val="COTCOCLV4-ASDEFCON"/>
      </w:pPr>
      <w:r w:rsidRPr="00253DEF">
        <w:t xml:space="preserve">payments under the payment </w:t>
      </w:r>
      <w:r w:rsidR="00347190">
        <w:t>provisions</w:t>
      </w:r>
      <w:r w:rsidR="00347190" w:rsidRPr="00253DEF">
        <w:t xml:space="preserve"> </w:t>
      </w:r>
      <w:r w:rsidRPr="00253DEF">
        <w:t xml:space="preserve">of </w:t>
      </w:r>
      <w:r w:rsidR="00824485">
        <w:t xml:space="preserve">the </w:t>
      </w:r>
      <w:r w:rsidR="00BC02D2">
        <w:t xml:space="preserve">Deed or </w:t>
      </w:r>
      <w:r w:rsidRPr="00253DEF">
        <w:t xml:space="preserve">Contract for work conducted before the date </w:t>
      </w:r>
      <w:r w:rsidR="00D1063B">
        <w:t>the</w:t>
      </w:r>
      <w:r w:rsidR="00D1063B" w:rsidRPr="00253DEF">
        <w:t xml:space="preserve"> </w:t>
      </w:r>
      <w:r w:rsidRPr="00253DEF">
        <w:t>termination</w:t>
      </w:r>
      <w:r w:rsidR="00D1063B">
        <w:t xml:space="preserve"> </w:t>
      </w:r>
      <w:r w:rsidR="009A3899">
        <w:t xml:space="preserve"> or reduction </w:t>
      </w:r>
      <w:r w:rsidR="00D1063B">
        <w:t>takes effect</w:t>
      </w:r>
      <w:r w:rsidRPr="00253DEF">
        <w:t>; and</w:t>
      </w:r>
    </w:p>
    <w:p w14:paraId="1C70A321" w14:textId="77777777" w:rsidR="00390176" w:rsidRPr="00253DEF" w:rsidRDefault="00390176" w:rsidP="002D5A5C">
      <w:pPr>
        <w:pStyle w:val="COTCOCLV4-ASDEFCON"/>
      </w:pPr>
      <w:r w:rsidRPr="00253DEF">
        <w:t>any reasonable costs incurred by the Contractor that are directly attributable to the termination</w:t>
      </w:r>
      <w:r w:rsidR="009A3899">
        <w:t xml:space="preserve"> or reduction</w:t>
      </w:r>
      <w:r w:rsidRPr="00253DEF">
        <w:t>,</w:t>
      </w:r>
    </w:p>
    <w:p w14:paraId="282EF498" w14:textId="77777777" w:rsidR="00390176" w:rsidRPr="00253DEF" w:rsidRDefault="00092FB1" w:rsidP="002D5A5C">
      <w:pPr>
        <w:pStyle w:val="COTCOCLV3NONUM-ASDEFCON"/>
      </w:pPr>
      <w:r>
        <w:t>if</w:t>
      </w:r>
      <w:r w:rsidR="00390176" w:rsidRPr="004E4918">
        <w:t xml:space="preserve"> the Contractor substantiates these amounts to the satisfaction of the Commonwealth Representative</w:t>
      </w:r>
      <w:r w:rsidR="00390176" w:rsidRPr="00253DEF">
        <w:t>.</w:t>
      </w:r>
    </w:p>
    <w:p w14:paraId="2C6A2943" w14:textId="77777777" w:rsidR="00390176" w:rsidRPr="00253DEF" w:rsidRDefault="00390176" w:rsidP="002D5A5C">
      <w:pPr>
        <w:pStyle w:val="COTCOCLV3-ASDEFCON"/>
      </w:pPr>
      <w:r w:rsidRPr="00253DEF">
        <w:t>The Contractor shall not be entitled to</w:t>
      </w:r>
      <w:r w:rsidR="00201EC8">
        <w:t xml:space="preserve"> </w:t>
      </w:r>
      <w:r w:rsidRPr="00253DEF">
        <w:t>any profit anticipated on any part of the Contract terminated</w:t>
      </w:r>
      <w:r w:rsidR="009A3899">
        <w:t xml:space="preserve"> or reduced</w:t>
      </w:r>
      <w:r w:rsidR="00695996">
        <w:t xml:space="preserve"> for convenience</w:t>
      </w:r>
      <w:r w:rsidR="00201EC8">
        <w:t>.</w:t>
      </w:r>
    </w:p>
    <w:p w14:paraId="7FBDB219" w14:textId="77777777" w:rsidR="00390176" w:rsidRPr="00253DEF" w:rsidRDefault="00390176" w:rsidP="006D1CBC">
      <w:pPr>
        <w:pStyle w:val="COTCOCLV2-ASDEFCON"/>
      </w:pPr>
      <w:bookmarkStart w:id="1840" w:name="_Toc435691745"/>
      <w:bookmarkStart w:id="1841" w:name="_Toc435696374"/>
      <w:bookmarkStart w:id="1842" w:name="_Toc435697002"/>
      <w:bookmarkStart w:id="1843" w:name="_Toc436304609"/>
      <w:bookmarkStart w:id="1844" w:name="_Toc436309563"/>
      <w:bookmarkStart w:id="1845" w:name="_Toc436311035"/>
      <w:bookmarkStart w:id="1846" w:name="_Toc436384571"/>
      <w:bookmarkStart w:id="1847" w:name="_Toc436387094"/>
      <w:bookmarkStart w:id="1848" w:name="_Toc436920159"/>
      <w:bookmarkStart w:id="1849" w:name="_Toc96403601"/>
      <w:bookmarkStart w:id="1850" w:name="_Ref97103196"/>
      <w:bookmarkStart w:id="1851" w:name="_Ref99439790"/>
      <w:bookmarkStart w:id="1852" w:name="_Ref101083427"/>
      <w:bookmarkStart w:id="1853" w:name="_Ref103141916"/>
      <w:bookmarkStart w:id="1854" w:name="_Ref110936905"/>
      <w:bookmarkStart w:id="1855" w:name="_Ref111008512"/>
      <w:bookmarkStart w:id="1856" w:name="_Ref228679684"/>
      <w:bookmarkStart w:id="1857" w:name="_Toc229471789"/>
      <w:bookmarkStart w:id="1858" w:name="_Ref256782770"/>
      <w:bookmarkStart w:id="1859" w:name="_Ref265675667"/>
      <w:bookmarkStart w:id="1860" w:name="_Ref417288105"/>
      <w:bookmarkStart w:id="1861" w:name="_Toc480532038"/>
      <w:bookmarkStart w:id="1862" w:name="_Toc505695172"/>
      <w:bookmarkStart w:id="1863" w:name="_Toc506111938"/>
      <w:bookmarkStart w:id="1864" w:name="_Toc175216215"/>
      <w:bookmarkStart w:id="1865" w:name="_Toc153354177"/>
      <w:bookmarkEnd w:id="1840"/>
      <w:bookmarkEnd w:id="1841"/>
      <w:bookmarkEnd w:id="1842"/>
      <w:bookmarkEnd w:id="1843"/>
      <w:bookmarkEnd w:id="1844"/>
      <w:bookmarkEnd w:id="1845"/>
      <w:bookmarkEnd w:id="1846"/>
      <w:bookmarkEnd w:id="1847"/>
      <w:bookmarkEnd w:id="1848"/>
      <w:r w:rsidRPr="00253DEF">
        <w:t>Right of Commonwealth to Recover Money (Core)</w:t>
      </w:r>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p>
    <w:p w14:paraId="2B666337" w14:textId="0EF51563" w:rsidR="00390176" w:rsidRPr="00253DEF" w:rsidRDefault="00390176" w:rsidP="002D5A5C">
      <w:pPr>
        <w:pStyle w:val="COTCOCLV3-ASDEFCON"/>
      </w:pPr>
      <w:r w:rsidRPr="00253DEF">
        <w:t xml:space="preserve">Without limiting the Commonwealth’s </w:t>
      </w:r>
      <w:r w:rsidR="000C55B3">
        <w:t xml:space="preserve">other </w:t>
      </w:r>
      <w:r w:rsidRPr="00253DEF">
        <w:t xml:space="preserve">rights </w:t>
      </w:r>
      <w:r w:rsidR="008850B8">
        <w:t xml:space="preserve">or remedies </w:t>
      </w:r>
      <w:r w:rsidRPr="00253DEF">
        <w:t>under the Deed or any Contract</w:t>
      </w:r>
      <w:r w:rsidR="000C55B3">
        <w:t xml:space="preserve"> or at law</w:t>
      </w:r>
      <w:r w:rsidRPr="00253DEF">
        <w:t>, if the Contractor owes any debt to the Commonwealth in relation to</w:t>
      </w:r>
      <w:r w:rsidR="005006BF">
        <w:t xml:space="preserve"> the Deed or</w:t>
      </w:r>
      <w:r w:rsidRPr="00253DEF">
        <w:t xml:space="preserve"> any Contract, the Commonwealth may:</w:t>
      </w:r>
    </w:p>
    <w:p w14:paraId="11F911D2" w14:textId="77777777" w:rsidR="00390176" w:rsidRPr="00253DEF" w:rsidRDefault="00390176" w:rsidP="002D5A5C">
      <w:pPr>
        <w:pStyle w:val="COTCOCLV4-ASDEFCON"/>
      </w:pPr>
      <w:r w:rsidRPr="00253DEF">
        <w:t>deduct the amount of the debt from payment of any claim; or</w:t>
      </w:r>
    </w:p>
    <w:p w14:paraId="1B2D5ACA" w14:textId="36FE53AB" w:rsidR="00390176" w:rsidRPr="00253DEF" w:rsidRDefault="00D1063B" w:rsidP="002D5A5C">
      <w:pPr>
        <w:pStyle w:val="COTCOCLV4-ASDEFCON"/>
      </w:pPr>
      <w:r>
        <w:t>give</w:t>
      </w:r>
      <w:r w:rsidR="00201EC8" w:rsidRPr="00253DEF">
        <w:t xml:space="preserve"> </w:t>
      </w:r>
      <w:r w:rsidR="00390176" w:rsidRPr="00253DEF">
        <w:t xml:space="preserve">the Contractor </w:t>
      </w:r>
      <w:r w:rsidR="00347190">
        <w:t xml:space="preserve">a </w:t>
      </w:r>
      <w:r w:rsidR="00390176" w:rsidRPr="00253DEF">
        <w:t xml:space="preserve">written notice of the existence of a debt </w:t>
      </w:r>
      <w:r w:rsidR="00DE1264">
        <w:t xml:space="preserve">recoverable </w:t>
      </w:r>
      <w:r w:rsidR="00390176" w:rsidRPr="00253DEF">
        <w:t>which shall be paid by the Contractor within 30 days of receipt of notice.</w:t>
      </w:r>
    </w:p>
    <w:p w14:paraId="3600C562" w14:textId="77777777" w:rsidR="00390176" w:rsidRPr="00253DEF" w:rsidRDefault="00390176" w:rsidP="002D5A5C">
      <w:pPr>
        <w:pStyle w:val="COTCOCLV3-ASDEFCON"/>
      </w:pPr>
      <w:r w:rsidRPr="00253DEF">
        <w:t xml:space="preserve">If any sum of money owed to the Commonwealth is not received by its due date for payment, the Contractor shall pay to the Commonwealth interest at the </w:t>
      </w:r>
      <w:r w:rsidR="00AA0AC4">
        <w:t>General Interest Charge</w:t>
      </w:r>
      <w:r w:rsidRPr="00253DEF">
        <w:t xml:space="preserve"> </w:t>
      </w:r>
      <w:r w:rsidR="009D2ED4">
        <w:t>R</w:t>
      </w:r>
      <w:r w:rsidRPr="00253DEF">
        <w:t>ate current at the date the payment was due for each day the payment is late.</w:t>
      </w:r>
    </w:p>
    <w:p w14:paraId="56A11DD0" w14:textId="1EC054FF" w:rsidR="00390176" w:rsidRPr="00253DEF" w:rsidRDefault="00390176" w:rsidP="006D1CBC">
      <w:pPr>
        <w:pStyle w:val="COTCOCLV2-ASDEFCON"/>
      </w:pPr>
      <w:bookmarkStart w:id="1866" w:name="_Toc436304612"/>
      <w:bookmarkStart w:id="1867" w:name="_Toc436309566"/>
      <w:bookmarkStart w:id="1868" w:name="_Toc436311038"/>
      <w:bookmarkStart w:id="1869" w:name="_Toc436384574"/>
      <w:bookmarkStart w:id="1870" w:name="_Toc436387097"/>
      <w:bookmarkStart w:id="1871" w:name="_Toc436920162"/>
      <w:bookmarkStart w:id="1872" w:name="_Toc96403602"/>
      <w:bookmarkStart w:id="1873" w:name="_Ref101158608"/>
      <w:bookmarkStart w:id="1874" w:name="_Ref111002573"/>
      <w:bookmarkStart w:id="1875" w:name="_Ref111008519"/>
      <w:bookmarkStart w:id="1876" w:name="_Toc229471790"/>
      <w:bookmarkStart w:id="1877" w:name="_Toc480532039"/>
      <w:bookmarkStart w:id="1878" w:name="_Toc505695173"/>
      <w:bookmarkStart w:id="1879" w:name="_Toc506111939"/>
      <w:bookmarkStart w:id="1880" w:name="_Toc175216216"/>
      <w:bookmarkStart w:id="1881" w:name="_Toc153354178"/>
      <w:bookmarkEnd w:id="1866"/>
      <w:bookmarkEnd w:id="1867"/>
      <w:bookmarkEnd w:id="1868"/>
      <w:bookmarkEnd w:id="1869"/>
      <w:bookmarkEnd w:id="1870"/>
      <w:bookmarkEnd w:id="1871"/>
      <w:r w:rsidRPr="00253DEF">
        <w:t>Survivorship (Core)</w:t>
      </w:r>
      <w:bookmarkEnd w:id="1872"/>
      <w:bookmarkEnd w:id="1873"/>
      <w:bookmarkEnd w:id="1874"/>
      <w:bookmarkEnd w:id="1875"/>
      <w:bookmarkEnd w:id="1876"/>
      <w:bookmarkEnd w:id="1877"/>
      <w:bookmarkEnd w:id="1878"/>
      <w:bookmarkEnd w:id="1879"/>
      <w:bookmarkEnd w:id="1880"/>
      <w:bookmarkEnd w:id="1881"/>
    </w:p>
    <w:p w14:paraId="7E018CE6" w14:textId="6B422D96" w:rsidR="00390176" w:rsidRPr="00253DEF" w:rsidRDefault="00390176" w:rsidP="002D5A5C">
      <w:pPr>
        <w:pStyle w:val="COTCOCLV3-ASDEFCON"/>
      </w:pPr>
      <w:r w:rsidRPr="00253DEF">
        <w:t xml:space="preserve">Any </w:t>
      </w:r>
      <w:r w:rsidR="00347190">
        <w:t>provision</w:t>
      </w:r>
      <w:r w:rsidR="00347190" w:rsidRPr="00253DEF">
        <w:t xml:space="preserve"> </w:t>
      </w:r>
      <w:r w:rsidRPr="00253DEF">
        <w:t xml:space="preserve">of the Deed or any Contract which expressly or by implication from its nature is intended to survive the termination or expiration of the Deed or any Contract and any rights arising on termination or expiration shall survive, including provisions relating to </w:t>
      </w:r>
      <w:r w:rsidR="006850B1">
        <w:t>Confidential</w:t>
      </w:r>
      <w:r w:rsidRPr="00253DEF">
        <w:t xml:space="preserve"> Information, </w:t>
      </w:r>
      <w:r w:rsidR="00CD6B35">
        <w:t>P</w:t>
      </w:r>
      <w:r w:rsidRPr="00253DEF">
        <w:t>rivacy, I</w:t>
      </w:r>
      <w:r w:rsidR="00D1063B">
        <w:t xml:space="preserve">ntellectual </w:t>
      </w:r>
      <w:r w:rsidRPr="00253DEF">
        <w:t>P</w:t>
      </w:r>
      <w:r w:rsidR="00D1063B">
        <w:t>roperty</w:t>
      </w:r>
      <w:r w:rsidRPr="00253DEF">
        <w:t xml:space="preserve"> and the Right of Commonwealth to Recover Money, Defence Security and any warranties, guarantees, licen</w:t>
      </w:r>
      <w:r w:rsidR="00BB3ADC">
        <w:t>c</w:t>
      </w:r>
      <w:r w:rsidRPr="00253DEF">
        <w:t>es, indemnities or financial and performance securities given under the Deed or any Contract.</w:t>
      </w:r>
    </w:p>
    <w:p w14:paraId="1C8759AE" w14:textId="77777777" w:rsidR="00390176" w:rsidRPr="00253DEF" w:rsidRDefault="00390176" w:rsidP="002D5A5C">
      <w:pPr>
        <w:pStyle w:val="ASDEFCONNormal"/>
        <w:sectPr w:rsidR="00390176" w:rsidRPr="00253DEF" w:rsidSect="00362FA3">
          <w:pgSz w:w="11906" w:h="16838"/>
          <w:pgMar w:top="1304" w:right="1418" w:bottom="964" w:left="1418" w:header="567" w:footer="567" w:gutter="0"/>
          <w:pgNumType w:start="1"/>
          <w:cols w:space="720"/>
        </w:sectPr>
      </w:pPr>
    </w:p>
    <w:p w14:paraId="0F882116" w14:textId="77777777" w:rsidR="00390176" w:rsidRPr="00253DEF" w:rsidRDefault="00390176" w:rsidP="002D5A5C">
      <w:pPr>
        <w:pStyle w:val="ASDEFCONNormal"/>
      </w:pPr>
      <w:r w:rsidRPr="00253DEF">
        <w:t>EXECUTED AS A DEED by</w:t>
      </w:r>
    </w:p>
    <w:p w14:paraId="7469F74C" w14:textId="77777777" w:rsidR="00390176" w:rsidRPr="00253DEF" w:rsidRDefault="00390176" w:rsidP="002D5A5C">
      <w:pPr>
        <w:pStyle w:val="ASDEFCONNormal"/>
      </w:pPr>
    </w:p>
    <w:p w14:paraId="20410231" w14:textId="77777777" w:rsidR="00390176" w:rsidRPr="00253DEF" w:rsidRDefault="00390176" w:rsidP="002D5A5C">
      <w:pPr>
        <w:pStyle w:val="ASDEFCONNormal"/>
      </w:pPr>
      <w:r w:rsidRPr="00253DEF">
        <w:t>SIGNED, SEALED and DELIVERED for and on behalf of</w:t>
      </w:r>
    </w:p>
    <w:p w14:paraId="78FDD4B5" w14:textId="77777777" w:rsidR="00390176" w:rsidRPr="00253DEF" w:rsidRDefault="00390176" w:rsidP="002D5A5C">
      <w:pPr>
        <w:pStyle w:val="ASDEFCONNormal"/>
      </w:pPr>
    </w:p>
    <w:p w14:paraId="3CD62BD3" w14:textId="77777777" w:rsidR="00390176" w:rsidRPr="00253DEF" w:rsidRDefault="00390176" w:rsidP="002D5A5C">
      <w:pPr>
        <w:pStyle w:val="ASDEFCONNormal"/>
      </w:pPr>
      <w:r w:rsidRPr="00253DEF">
        <w:t>THE COMMONWEALTH OF AUSTRALIA:</w:t>
      </w:r>
    </w:p>
    <w:p w14:paraId="7F5C1218" w14:textId="77777777" w:rsidR="00390176" w:rsidRPr="00253DEF" w:rsidRDefault="00390176" w:rsidP="002D5A5C">
      <w:pPr>
        <w:pStyle w:val="ASDEFCONNormal"/>
      </w:pPr>
    </w:p>
    <w:p w14:paraId="5195EB22" w14:textId="77777777" w:rsidR="0013786D" w:rsidRPr="00253DEF" w:rsidRDefault="0013786D" w:rsidP="00D31B31">
      <w:pPr>
        <w:pStyle w:val="ASDEFCONNormal"/>
        <w:rPr>
          <w:del w:id="1882" w:author="Prabhu, Akshata MS" w:date="2024-08-23T14:31:00Z"/>
        </w:rPr>
      </w:pPr>
    </w:p>
    <w:p w14:paraId="7F6A662B" w14:textId="77777777" w:rsidR="00390176" w:rsidRPr="00253DEF" w:rsidRDefault="00390176">
      <w:pPr>
        <w:pStyle w:val="ASDEFCONNormal"/>
        <w:rPr>
          <w:del w:id="1883" w:author="Prabhu, Akshata MS" w:date="2024-08-23T14:31:00Z"/>
        </w:rPr>
      </w:pPr>
      <w:del w:id="1884" w:author="Prabhu, Akshata MS" w:date="2024-08-23T14:31:00Z">
        <w:r w:rsidRPr="00253DEF">
          <w:delText>..................................................</w:delText>
        </w:r>
        <w:r w:rsidR="0013786D">
          <w:delText>......</w:delText>
        </w:r>
        <w:r w:rsidRPr="00253DEF">
          <w:delText>.</w:delText>
        </w:r>
        <w:r w:rsidRPr="00253DEF">
          <w:tab/>
        </w:r>
        <w:r w:rsidRPr="00253DEF">
          <w:tab/>
          <w:delText>............................................…</w:delText>
        </w:r>
        <w:r w:rsidR="00AE7E17">
          <w:tab/>
        </w:r>
        <w:r w:rsidRPr="00253DEF">
          <w:delText>………….</w:delText>
        </w:r>
      </w:del>
    </w:p>
    <w:p w14:paraId="0A2F17C3" w14:textId="77777777" w:rsidR="00390176" w:rsidRPr="00253DEF" w:rsidRDefault="00390176" w:rsidP="002D5A5C">
      <w:pPr>
        <w:pStyle w:val="ASDEFCONNormal"/>
        <w:rPr>
          <w:ins w:id="1885" w:author="Prabhu, Akshata MS" w:date="2024-08-23T14:31:00Z"/>
        </w:rPr>
      </w:pPr>
      <w:ins w:id="1886" w:author="Prabhu, Akshata MS" w:date="2024-08-23T14:31:00Z">
        <w:r w:rsidRPr="00253DEF">
          <w:t>.................................................. .</w:t>
        </w:r>
        <w:r w:rsidRPr="00253DEF">
          <w:tab/>
        </w:r>
        <w:r w:rsidRPr="00253DEF">
          <w:tab/>
          <w:t>............................................……………….</w:t>
        </w:r>
      </w:ins>
    </w:p>
    <w:p w14:paraId="4BAF3CD3" w14:textId="77777777" w:rsidR="00390176" w:rsidRPr="00253DEF" w:rsidRDefault="00390176" w:rsidP="002D5A5C">
      <w:pPr>
        <w:pStyle w:val="ASDEFCONNormal"/>
      </w:pPr>
      <w:r w:rsidRPr="00253DEF">
        <w:t xml:space="preserve">                   (signature)                   </w:t>
      </w:r>
      <w:r w:rsidRPr="00253DEF">
        <w:tab/>
      </w:r>
      <w:r w:rsidRPr="00253DEF">
        <w:tab/>
        <w:t>(print name and position title)</w:t>
      </w:r>
      <w:r w:rsidRPr="00253DEF">
        <w:tab/>
        <w:t>(date)</w:t>
      </w:r>
    </w:p>
    <w:p w14:paraId="1CBD5235" w14:textId="77777777" w:rsidR="00390176" w:rsidRPr="00253DEF" w:rsidRDefault="00390176" w:rsidP="002D5A5C">
      <w:pPr>
        <w:pStyle w:val="ASDEFCONNormal"/>
      </w:pPr>
    </w:p>
    <w:p w14:paraId="26076FC8" w14:textId="77777777" w:rsidR="00390176" w:rsidRPr="00253DEF" w:rsidRDefault="00390176" w:rsidP="002D5A5C">
      <w:pPr>
        <w:pStyle w:val="ASDEFCONNormal"/>
      </w:pPr>
      <w:r w:rsidRPr="00253DEF">
        <w:t>In the presence of:</w:t>
      </w:r>
    </w:p>
    <w:p w14:paraId="06580BCC" w14:textId="77777777" w:rsidR="00390176" w:rsidRPr="00253DEF" w:rsidRDefault="00390176" w:rsidP="002D5A5C">
      <w:pPr>
        <w:pStyle w:val="ASDEFCONNormal"/>
      </w:pPr>
    </w:p>
    <w:p w14:paraId="2FDE7243" w14:textId="77777777" w:rsidR="0013786D" w:rsidRPr="00253DEF" w:rsidRDefault="0013786D" w:rsidP="00D31B31">
      <w:pPr>
        <w:pStyle w:val="ASDEFCONNormal"/>
        <w:rPr>
          <w:del w:id="1887" w:author="Prabhu, Akshata MS" w:date="2024-08-23T14:31:00Z"/>
        </w:rPr>
      </w:pPr>
    </w:p>
    <w:p w14:paraId="03D24AE3" w14:textId="77777777" w:rsidR="00390176" w:rsidRPr="00253DEF" w:rsidRDefault="00390176">
      <w:pPr>
        <w:pStyle w:val="ASDEFCONNormal"/>
        <w:rPr>
          <w:del w:id="1888" w:author="Prabhu, Akshata MS" w:date="2024-08-23T14:31:00Z"/>
        </w:rPr>
      </w:pPr>
      <w:del w:id="1889" w:author="Prabhu, Akshata MS" w:date="2024-08-23T14:31:00Z">
        <w:r w:rsidRPr="00253DEF">
          <w:delText>............................................</w:delText>
        </w:r>
        <w:r w:rsidR="0013786D">
          <w:delText>.....</w:delText>
        </w:r>
        <w:r w:rsidRPr="00253DEF">
          <w:delText xml:space="preserve">...... </w:delText>
        </w:r>
        <w:r w:rsidRPr="00253DEF">
          <w:tab/>
        </w:r>
        <w:r w:rsidRPr="00253DEF">
          <w:tab/>
        </w:r>
        <w:r w:rsidRPr="00253DEF">
          <w:tab/>
          <w:delText>..........................................……</w:delText>
        </w:r>
        <w:r w:rsidR="00AE7E17">
          <w:tab/>
        </w:r>
        <w:r w:rsidRPr="00253DEF">
          <w:delText>………….</w:delText>
        </w:r>
      </w:del>
    </w:p>
    <w:p w14:paraId="7AC9572A" w14:textId="77777777" w:rsidR="00390176" w:rsidRPr="00253DEF" w:rsidRDefault="00390176" w:rsidP="002D5A5C">
      <w:pPr>
        <w:pStyle w:val="ASDEFCONNormal"/>
        <w:rPr>
          <w:ins w:id="1890" w:author="Prabhu, Akshata MS" w:date="2024-08-23T14:31:00Z"/>
        </w:rPr>
      </w:pPr>
      <w:ins w:id="1891" w:author="Prabhu, Akshata MS" w:date="2024-08-23T14:31:00Z">
        <w:r w:rsidRPr="00253DEF">
          <w:t xml:space="preserve">.................................................. </w:t>
        </w:r>
        <w:r w:rsidRPr="00253DEF">
          <w:tab/>
        </w:r>
        <w:r w:rsidRPr="00253DEF">
          <w:tab/>
        </w:r>
        <w:r w:rsidRPr="00253DEF">
          <w:tab/>
          <w:t>.............................................……………….</w:t>
        </w:r>
      </w:ins>
    </w:p>
    <w:p w14:paraId="1921E018" w14:textId="358F9213" w:rsidR="00390176" w:rsidRPr="00253DEF" w:rsidRDefault="00390176" w:rsidP="002D5A5C">
      <w:pPr>
        <w:pStyle w:val="ASDEFCONNormal"/>
      </w:pPr>
      <w:r w:rsidRPr="00253DEF">
        <w:t xml:space="preserve">                   (signature)                   </w:t>
      </w:r>
      <w:r w:rsidRPr="00253DEF">
        <w:tab/>
      </w:r>
      <w:r w:rsidRPr="00253DEF">
        <w:tab/>
        <w:t>(print name)</w:t>
      </w:r>
      <w:r w:rsidRPr="00253DEF">
        <w:tab/>
      </w:r>
      <w:del w:id="1892" w:author="Prabhu, Akshata MS" w:date="2024-08-23T14:31:00Z">
        <w:r w:rsidR="00AE7E17">
          <w:tab/>
        </w:r>
        <w:r w:rsidR="00AE7E17">
          <w:tab/>
        </w:r>
      </w:del>
      <w:r w:rsidRPr="00253DEF">
        <w:t>(date)</w:t>
      </w:r>
    </w:p>
    <w:p w14:paraId="439EB9AF" w14:textId="77777777" w:rsidR="00390176" w:rsidRPr="00253DEF" w:rsidRDefault="00390176" w:rsidP="002D5A5C">
      <w:pPr>
        <w:pStyle w:val="ASDEFCONNormal"/>
      </w:pPr>
    </w:p>
    <w:p w14:paraId="3B46348F" w14:textId="77777777" w:rsidR="00390176" w:rsidRPr="00253DEF" w:rsidRDefault="00390176" w:rsidP="002D5A5C">
      <w:pPr>
        <w:pStyle w:val="ASDEFCONNormal"/>
      </w:pPr>
    </w:p>
    <w:p w14:paraId="0F5B1E74" w14:textId="77777777" w:rsidR="00390176" w:rsidRPr="00253DEF" w:rsidRDefault="00390176" w:rsidP="002D5A5C">
      <w:pPr>
        <w:pStyle w:val="ASDEFCONNormal"/>
      </w:pPr>
    </w:p>
    <w:p w14:paraId="35AC0D13" w14:textId="77777777" w:rsidR="00390176" w:rsidRPr="00253DEF" w:rsidRDefault="00390176" w:rsidP="002D5A5C">
      <w:pPr>
        <w:pStyle w:val="ASDEFCONNormal"/>
      </w:pPr>
      <w:r w:rsidRPr="00253DEF">
        <w:t xml:space="preserve">EXECUTED AS A DEED </w:t>
      </w:r>
    </w:p>
    <w:p w14:paraId="247E6FF0" w14:textId="77777777" w:rsidR="00390176" w:rsidRPr="00253DEF" w:rsidRDefault="00390176" w:rsidP="002D5A5C">
      <w:pPr>
        <w:pStyle w:val="ASDEFCONNormal"/>
      </w:pPr>
    </w:p>
    <w:p w14:paraId="21992275" w14:textId="77777777" w:rsidR="00390176" w:rsidRPr="00253DEF" w:rsidRDefault="00390176" w:rsidP="002D5A5C">
      <w:pPr>
        <w:pStyle w:val="ASDEFCONNormal"/>
      </w:pPr>
      <w:r w:rsidRPr="00253DEF">
        <w:t>SIGNED, SEALED and DELIVERED for and on behalf of</w:t>
      </w:r>
    </w:p>
    <w:p w14:paraId="78EB4756" w14:textId="6C4F3E77" w:rsidR="00F81EC5" w:rsidRDefault="00F81EC5" w:rsidP="00F81EC5">
      <w:pPr>
        <w:pStyle w:val="Note-ASDEFCON"/>
      </w:pPr>
      <w:r>
        <w:t>Note for Deed Signature:  Guidance on executing agreements, including some statutory requirements to ensure the execution is effective, are detailed in the ‘Executing Agreements Fact Sheet’, found on the Procurement and Contracting intranet page at:</w:t>
      </w:r>
    </w:p>
    <w:p w14:paraId="5FE3B1CD" w14:textId="77777777" w:rsidR="00F81EC5" w:rsidRDefault="00FF4E5A" w:rsidP="00871DDC">
      <w:pPr>
        <w:pStyle w:val="Note-ASDEFCON"/>
        <w:numPr>
          <w:ilvl w:val="0"/>
          <w:numId w:val="65"/>
        </w:numPr>
        <w:ind w:hanging="720"/>
        <w:rPr>
          <w:del w:id="1893" w:author="Prabhu, Akshata MS" w:date="2024-08-23T14:31:00Z"/>
        </w:rPr>
      </w:pPr>
      <w:del w:id="1894" w:author="Prabhu, Akshata MS" w:date="2024-08-23T14:31:00Z">
        <w:r w:rsidRPr="00FF4E5A">
          <w:delText>http://ibss/PublishedWebsite/LatestFinal/836F0CF2-84F0-43C2-8A34-6D34BD246B0D/Item/EBDAF9B0-2B07-45D4-BC51-67963BAA2394</w:delText>
        </w:r>
      </w:del>
    </w:p>
    <w:p w14:paraId="236FFD5F" w14:textId="4985626D" w:rsidR="00145407" w:rsidRDefault="00EB7A73" w:rsidP="00F81EC5">
      <w:pPr>
        <w:pStyle w:val="Note-ASDEFCON"/>
        <w:rPr>
          <w:ins w:id="1895" w:author="Prabhu, Akshata MS" w:date="2024-08-23T14:31:00Z"/>
        </w:rPr>
      </w:pPr>
      <w:ins w:id="1896" w:author="Prabhu, Akshata MS" w:date="2024-08-23T14:31:00Z">
        <w:r>
          <w:fldChar w:fldCharType="begin"/>
        </w:r>
        <w:r>
          <w:instrText xml:space="preserve"> HYPERLINK "http://ibss/PublishedWebsite/LatestFinal/836F0CF2-84F0-43C2-8A34-6D34BD246B0D/Item/EBDAF9B0-2B07-45D4-BC51-67963BAA2394" </w:instrText>
        </w:r>
        <w:r>
          <w:fldChar w:fldCharType="separate"/>
        </w:r>
        <w:r w:rsidR="00145407" w:rsidRPr="00145407">
          <w:rPr>
            <w:rStyle w:val="Hyperlink"/>
          </w:rPr>
          <w:t>http://ibss/PublishedWebsite/LatestFinal/836F0CF2-84F0-43C2-8A34-6D34BD246B0D/Item/EBDAF9B0-2B07-45D4-BC51-67963BAA2394</w:t>
        </w:r>
        <w:r>
          <w:rPr>
            <w:rStyle w:val="Hyperlink"/>
          </w:rPr>
          <w:fldChar w:fldCharType="end"/>
        </w:r>
        <w:r w:rsidR="00145407">
          <w:t>.</w:t>
        </w:r>
      </w:ins>
    </w:p>
    <w:p w14:paraId="11CF544B" w14:textId="587B994B" w:rsidR="00F81EC5" w:rsidRPr="00967866" w:rsidRDefault="00F81EC5" w:rsidP="00655E62">
      <w:pPr>
        <w:pStyle w:val="Note-ASDEFCON"/>
      </w:pPr>
      <w:r>
        <w:t>This guidance is developed for Commonwealth Personnel and should be used to assess the Contractor’s execution of the Deed.  The Contractor should seek its own independent legal advice on its execution of the Deed.</w:t>
      </w:r>
    </w:p>
    <w:p w14:paraId="62D2D37A" w14:textId="5A485CBD" w:rsidR="00C77447" w:rsidRPr="00CF4216" w:rsidRDefault="00C77447" w:rsidP="00C77447">
      <w:pPr>
        <w:pStyle w:val="ASDEFCONNormal"/>
        <w:rPr>
          <w:b/>
        </w:rPr>
      </w:pPr>
      <w:r w:rsidRPr="00CF4216">
        <w:rPr>
          <w:b/>
        </w:rPr>
        <w:fldChar w:fldCharType="begin">
          <w:ffData>
            <w:name w:val="Text96"/>
            <w:enabled/>
            <w:calcOnExit w:val="0"/>
            <w:textInput>
              <w:default w:val="(INSERT APPROPRIATE CONTRACTOR'S EXECUTION CLAUSE)"/>
            </w:textInput>
          </w:ffData>
        </w:fldChar>
      </w:r>
      <w:bookmarkStart w:id="1897" w:name="Text96"/>
      <w:r w:rsidRPr="00CF4216">
        <w:rPr>
          <w:b/>
        </w:rPr>
        <w:instrText xml:space="preserve"> FORMTEXT </w:instrText>
      </w:r>
      <w:r w:rsidRPr="00CF4216">
        <w:rPr>
          <w:b/>
        </w:rPr>
      </w:r>
      <w:r w:rsidRPr="00CF4216">
        <w:rPr>
          <w:b/>
        </w:rPr>
        <w:fldChar w:fldCharType="separate"/>
      </w:r>
      <w:r w:rsidR="00E23E56">
        <w:rPr>
          <w:b/>
          <w:noProof/>
        </w:rPr>
        <w:t>(INSERT APPROPRIATE CONTRACTOR'S EXECUTION CLAUSE)</w:t>
      </w:r>
      <w:r w:rsidRPr="00CF4216">
        <w:rPr>
          <w:b/>
        </w:rPr>
        <w:fldChar w:fldCharType="end"/>
      </w:r>
      <w:bookmarkEnd w:id="1897"/>
    </w:p>
    <w:p w14:paraId="4D07DEAA" w14:textId="77777777" w:rsidR="00390176" w:rsidRPr="00253DEF" w:rsidRDefault="00390176" w:rsidP="002D5A5C">
      <w:pPr>
        <w:pStyle w:val="ASDEFCONNormal"/>
      </w:pPr>
    </w:p>
    <w:p w14:paraId="41F5F673" w14:textId="77777777" w:rsidR="00390176" w:rsidRPr="00253DEF" w:rsidRDefault="00390176" w:rsidP="002D5A5C">
      <w:pPr>
        <w:pStyle w:val="ASDEFCONNormal"/>
      </w:pPr>
    </w:p>
    <w:sectPr w:rsidR="00390176" w:rsidRPr="00253DEF" w:rsidSect="00362FA3">
      <w:footerReference w:type="first" r:id="rId22"/>
      <w:pgSz w:w="11906" w:h="16838"/>
      <w:pgMar w:top="1418" w:right="1418" w:bottom="1418"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49CE7" w14:textId="77777777" w:rsidR="00EB7A73" w:rsidRDefault="00EB7A73">
      <w:r>
        <w:separator/>
      </w:r>
    </w:p>
  </w:endnote>
  <w:endnote w:type="continuationSeparator" w:id="0">
    <w:p w14:paraId="2262C277" w14:textId="77777777" w:rsidR="00EB7A73" w:rsidRDefault="00EB7A73">
      <w:r>
        <w:continuationSeparator/>
      </w:r>
    </w:p>
  </w:endnote>
  <w:endnote w:type="continuationNotice" w:id="1">
    <w:p w14:paraId="574B4040" w14:textId="77777777" w:rsidR="00EB7A73" w:rsidRDefault="00EB7A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or Richard">
    <w:panose1 w:val="020805020505050207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01E95" w14:textId="77777777" w:rsidR="00EB7A73" w:rsidRDefault="00EB7A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rsidRPr="00644070" w14:paraId="31AE77DB" w14:textId="77777777" w:rsidTr="0084063C">
      <w:tc>
        <w:tcPr>
          <w:tcW w:w="2500" w:type="pct"/>
        </w:tcPr>
        <w:p w14:paraId="1F399BE7" w14:textId="40281D6A" w:rsidR="009A79EF" w:rsidRDefault="00EB7A73" w:rsidP="00C24973">
          <w:pPr>
            <w:pStyle w:val="ASDEFCONHeaderFooterLeft"/>
            <w:tabs>
              <w:tab w:val="left" w:pos="2731"/>
            </w:tabs>
          </w:pPr>
          <w:r>
            <w:fldChar w:fldCharType="begin"/>
          </w:r>
          <w:r>
            <w:instrText xml:space="preserve"> DOCPROPERTY Footer_Left </w:instrText>
          </w:r>
          <w:r>
            <w:fldChar w:fldCharType="separate"/>
          </w:r>
          <w:r w:rsidR="00E23E56">
            <w:t>Draft Conditions of Deed</w:t>
          </w:r>
          <w:del w:id="259" w:author="Prabhu, Akshata MS" w:date="2024-08-23T14:31:00Z">
            <w:r w:rsidR="00F266D0">
              <w:delText xml:space="preserve"> </w:delText>
            </w:r>
          </w:del>
          <w:r>
            <w:fldChar w:fldCharType="end"/>
          </w:r>
          <w:ins w:id="260" w:author="Prabhu, Akshata MS" w:date="2024-08-23T14:31:00Z">
            <w:r w:rsidR="000A2258">
              <w:t xml:space="preserve"> (</w:t>
            </w:r>
          </w:ins>
          <w:r>
            <w:fldChar w:fldCharType="begin"/>
          </w:r>
          <w:r>
            <w:instrText xml:space="preserve"> DOCPROPERTY Version </w:instrText>
          </w:r>
          <w:r>
            <w:fldChar w:fldCharType="separate"/>
          </w:r>
          <w:del w:id="261" w:author="Prabhu, Akshata MS" w:date="2024-08-23T14:31:00Z">
            <w:r w:rsidR="00F266D0">
              <w:delText>(</w:delText>
            </w:r>
          </w:del>
          <w:r w:rsidR="00E23E56">
            <w:t>V3.</w:t>
          </w:r>
          <w:del w:id="262" w:author="Prabhu, Akshata MS" w:date="2024-08-23T14:31:00Z">
            <w:r w:rsidR="00F266D0">
              <w:delText>0)</w:delText>
            </w:r>
          </w:del>
          <w:ins w:id="263" w:author="Prabhu, Akshata MS" w:date="2024-08-23T14:31:00Z">
            <w:r w:rsidR="00E23E56">
              <w:t>1</w:t>
            </w:r>
          </w:ins>
          <w:r>
            <w:fldChar w:fldCharType="end"/>
          </w:r>
          <w:ins w:id="264" w:author="Prabhu, Akshata MS" w:date="2024-08-23T14:31:00Z">
            <w:r w:rsidR="000A2258">
              <w:t>)</w:t>
            </w:r>
          </w:ins>
        </w:p>
      </w:tc>
      <w:tc>
        <w:tcPr>
          <w:tcW w:w="2500" w:type="pct"/>
        </w:tcPr>
        <w:p w14:paraId="001E9E60" w14:textId="34863613" w:rsidR="009A79EF" w:rsidRPr="00644070" w:rsidRDefault="009A79EF" w:rsidP="00644070">
          <w:pPr>
            <w:pStyle w:val="ASDEFCONHeaderFooterRight"/>
          </w:pPr>
          <w:r w:rsidRPr="00644070">
            <w:fldChar w:fldCharType="begin"/>
          </w:r>
          <w:r w:rsidRPr="00644070">
            <w:instrText xml:space="preserve"> PAGE </w:instrText>
          </w:r>
          <w:r w:rsidRPr="00644070">
            <w:fldChar w:fldCharType="separate"/>
          </w:r>
          <w:r w:rsidR="00B768AD">
            <w:rPr>
              <w:noProof/>
            </w:rPr>
            <w:t>38</w:t>
          </w:r>
          <w:r w:rsidRPr="00644070">
            <w:fldChar w:fldCharType="end"/>
          </w:r>
        </w:p>
      </w:tc>
    </w:tr>
    <w:tr w:rsidR="009A79EF" w14:paraId="5A47DE7C" w14:textId="77777777" w:rsidTr="0084063C">
      <w:tc>
        <w:tcPr>
          <w:tcW w:w="5000" w:type="pct"/>
          <w:gridSpan w:val="2"/>
        </w:tcPr>
        <w:p w14:paraId="0D38E222" w14:textId="5DFD5528" w:rsidR="009A79EF" w:rsidRDefault="00EB7A73" w:rsidP="0084063C">
          <w:pPr>
            <w:pStyle w:val="ASDEFCONHeaderFooterClassification"/>
          </w:pPr>
          <w:del w:id="265" w:author="Prabhu, Akshata MS" w:date="2024-08-23T14:31:00Z">
            <w:r>
              <w:fldChar w:fldCharType="begin"/>
            </w:r>
            <w:r>
              <w:delInstrText xml:space="preserve"> DOCPROPERTY  Classification  \* MERGEFORMAT </w:delInstrText>
            </w:r>
            <w:r>
              <w:fldChar w:fldCharType="separate"/>
            </w:r>
            <w:r w:rsidR="00F266D0">
              <w:delText>OFFICIAL</w:delText>
            </w:r>
            <w:r>
              <w:fldChar w:fldCharType="end"/>
            </w:r>
          </w:del>
          <w:ins w:id="266" w:author="Prabhu, Akshata MS" w:date="2024-08-23T14:31:00Z">
            <w:r w:rsidR="009A79EF">
              <w:t>OFFICIAL</w:t>
            </w:r>
          </w:ins>
        </w:p>
      </w:tc>
    </w:tr>
  </w:tbl>
  <w:p w14:paraId="122F145D" w14:textId="77777777" w:rsidR="009A79EF" w:rsidRPr="005069D6" w:rsidRDefault="009A79EF" w:rsidP="005069D6">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1E7F1" w14:textId="77777777" w:rsidR="00EB7A73" w:rsidRDefault="00EB7A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rsidRPr="00644070" w14:paraId="1B4E87F1" w14:textId="77777777" w:rsidTr="00201033">
      <w:tc>
        <w:tcPr>
          <w:tcW w:w="2500" w:type="pct"/>
        </w:tcPr>
        <w:p w14:paraId="2380B831" w14:textId="168E3920" w:rsidR="009A79EF" w:rsidRDefault="00EB7A73" w:rsidP="009B2E06">
          <w:pPr>
            <w:pStyle w:val="ASDEFCONHeaderFooterLeft"/>
            <w:tabs>
              <w:tab w:val="left" w:pos="2731"/>
            </w:tabs>
          </w:pPr>
          <w:r>
            <w:fldChar w:fldCharType="begin"/>
          </w:r>
          <w:r>
            <w:instrText xml:space="preserve"> DOCPROPERTY Footer_Left </w:instrText>
          </w:r>
          <w:r>
            <w:fldChar w:fldCharType="separate"/>
          </w:r>
          <w:r w:rsidR="009A79EF">
            <w:t>Draft Conditions of Deed</w:t>
          </w:r>
          <w:del w:id="1898" w:author="Prabhu, Akshata MS" w:date="2024-08-23T14:31:00Z">
            <w:r w:rsidR="00F266D0">
              <w:delText xml:space="preserve"> </w:delText>
            </w:r>
          </w:del>
          <w:r>
            <w:fldChar w:fldCharType="end"/>
          </w:r>
          <w:ins w:id="1899" w:author="Prabhu, Akshata MS" w:date="2024-08-23T14:31:00Z">
            <w:r w:rsidR="000A2258">
              <w:t xml:space="preserve"> (</w:t>
            </w:r>
          </w:ins>
          <w:r>
            <w:fldChar w:fldCharType="begin"/>
          </w:r>
          <w:r>
            <w:instrText xml:space="preserve"> DOCPROPERTY Version </w:instrText>
          </w:r>
          <w:r>
            <w:fldChar w:fldCharType="separate"/>
          </w:r>
          <w:del w:id="1900" w:author="Prabhu, Akshata MS" w:date="2024-08-23T14:31:00Z">
            <w:r w:rsidR="00F266D0">
              <w:delText>(</w:delText>
            </w:r>
          </w:del>
          <w:r w:rsidR="000A2258">
            <w:t>V3.</w:t>
          </w:r>
          <w:del w:id="1901" w:author="Prabhu, Akshata MS" w:date="2024-08-23T14:31:00Z">
            <w:r w:rsidR="00F266D0">
              <w:delText>0)</w:delText>
            </w:r>
          </w:del>
          <w:ins w:id="1902" w:author="Prabhu, Akshata MS" w:date="2024-08-23T14:31:00Z">
            <w:r w:rsidR="000A2258">
              <w:t>1</w:t>
            </w:r>
          </w:ins>
          <w:r>
            <w:fldChar w:fldCharType="end"/>
          </w:r>
          <w:ins w:id="1903" w:author="Prabhu, Akshata MS" w:date="2024-08-23T14:31:00Z">
            <w:r w:rsidR="000A2258">
              <w:t>)</w:t>
            </w:r>
          </w:ins>
        </w:p>
      </w:tc>
      <w:tc>
        <w:tcPr>
          <w:tcW w:w="2500" w:type="pct"/>
        </w:tcPr>
        <w:p w14:paraId="1C26E5E7" w14:textId="43472440" w:rsidR="009A79EF" w:rsidRPr="00644070" w:rsidRDefault="009A79EF" w:rsidP="00644070">
          <w:pPr>
            <w:pStyle w:val="ASDEFCONHeaderFooterRight"/>
          </w:pPr>
          <w:r w:rsidRPr="00644070">
            <w:fldChar w:fldCharType="begin"/>
          </w:r>
          <w:r w:rsidRPr="00644070">
            <w:instrText xml:space="preserve"> PAGE </w:instrText>
          </w:r>
          <w:r w:rsidRPr="00644070">
            <w:fldChar w:fldCharType="separate"/>
          </w:r>
          <w:r w:rsidR="00B768AD">
            <w:rPr>
              <w:noProof/>
            </w:rPr>
            <w:t>39</w:t>
          </w:r>
          <w:r w:rsidRPr="00644070">
            <w:fldChar w:fldCharType="end"/>
          </w:r>
        </w:p>
      </w:tc>
    </w:tr>
    <w:tr w:rsidR="009A79EF" w14:paraId="5F731B15" w14:textId="77777777" w:rsidTr="00201033">
      <w:tc>
        <w:tcPr>
          <w:tcW w:w="5000" w:type="pct"/>
          <w:gridSpan w:val="2"/>
        </w:tcPr>
        <w:p w14:paraId="2EC1E4CB" w14:textId="3DC0D583" w:rsidR="009A79EF" w:rsidRDefault="009A79EF" w:rsidP="00201033">
          <w:pPr>
            <w:pStyle w:val="ASDEFCONHeaderFooterClassification"/>
          </w:pPr>
          <w:r>
            <w:t>OFFICIAL</w:t>
          </w:r>
        </w:p>
      </w:tc>
    </w:tr>
  </w:tbl>
  <w:p w14:paraId="5DE2DE93" w14:textId="77777777" w:rsidR="009A79EF" w:rsidRPr="00D30EEC" w:rsidRDefault="009A79EF" w:rsidP="003B03BD">
    <w:pPr>
      <w:pStyle w:val="ASDEFCONHeaderFooterLeft"/>
      <w:rPr>
        <w:rStyle w:val="PageNumber"/>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D2695" w14:textId="77777777" w:rsidR="00EB7A73" w:rsidRDefault="00EB7A73">
      <w:r>
        <w:rPr>
          <w:rStyle w:val="PageNumber"/>
        </w:rPr>
        <w:fldChar w:fldCharType="begin"/>
      </w:r>
      <w:r>
        <w:rPr>
          <w:rStyle w:val="PageNumber"/>
        </w:rPr>
        <w:instrText xml:space="preserve"> PAGE </w:instrText>
      </w:r>
      <w:r>
        <w:rPr>
          <w:rStyle w:val="PageNumber"/>
        </w:rPr>
        <w:fldChar w:fldCharType="separate"/>
      </w:r>
      <w:r>
        <w:rPr>
          <w:rStyle w:val="PageNumber"/>
          <w:noProof/>
        </w:rPr>
        <w:t>xxxix</w:t>
      </w:r>
      <w:r>
        <w:rPr>
          <w:rStyle w:val="PageNumber"/>
        </w:rPr>
        <w:fldChar w:fldCharType="end"/>
      </w:r>
      <w:r>
        <w:rPr>
          <w:rStyle w:val="PageNumber"/>
        </w:rPr>
        <w:fldChar w:fldCharType="begin"/>
      </w:r>
      <w:r>
        <w:rPr>
          <w:rStyle w:val="PageNumber"/>
        </w:rPr>
        <w:instrText xml:space="preserve"> PAGE </w:instrText>
      </w:r>
      <w:r>
        <w:rPr>
          <w:rStyle w:val="PageNumber"/>
        </w:rPr>
        <w:fldChar w:fldCharType="separate"/>
      </w:r>
      <w:r>
        <w:rPr>
          <w:rStyle w:val="PageNumber"/>
          <w:noProof/>
        </w:rPr>
        <w:t>xxxix</w:t>
      </w:r>
      <w:r>
        <w:rPr>
          <w:rStyle w:val="PageNumber"/>
        </w:rPr>
        <w:fldChar w:fldCharType="end"/>
      </w:r>
      <w:r>
        <w:separator/>
      </w:r>
    </w:p>
  </w:footnote>
  <w:footnote w:type="continuationSeparator" w:id="0">
    <w:p w14:paraId="5C32B17D" w14:textId="77777777" w:rsidR="00EB7A73" w:rsidRDefault="00EB7A73">
      <w:r>
        <w:continuationSeparator/>
      </w:r>
    </w:p>
  </w:footnote>
  <w:footnote w:type="continuationNotice" w:id="1">
    <w:p w14:paraId="6595A004" w14:textId="77777777" w:rsidR="00EB7A73" w:rsidRDefault="00EB7A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E2BBD" w14:textId="77777777" w:rsidR="00EB7A73" w:rsidRDefault="00EB7A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14:paraId="70080FB7" w14:textId="77777777" w:rsidTr="0084063C">
      <w:tc>
        <w:tcPr>
          <w:tcW w:w="5000" w:type="pct"/>
          <w:gridSpan w:val="2"/>
        </w:tcPr>
        <w:p w14:paraId="22C16338" w14:textId="365BC6F8" w:rsidR="009A79EF" w:rsidRDefault="00EB7A73" w:rsidP="0084063C">
          <w:pPr>
            <w:pStyle w:val="ASDEFCONHeaderFooterClassification"/>
          </w:pPr>
          <w:del w:id="257" w:author="Prabhu, Akshata MS" w:date="2024-08-23T14:31:00Z">
            <w:r>
              <w:fldChar w:fldCharType="begin"/>
            </w:r>
            <w:r>
              <w:delInstrText xml:space="preserve"> DOCPROPERTY  Classification  \* MERGEFORMAT </w:delInstrText>
            </w:r>
            <w:r>
              <w:fldChar w:fldCharType="separate"/>
            </w:r>
            <w:r w:rsidR="00F266D0">
              <w:delText>OFFICIAL</w:delText>
            </w:r>
            <w:r>
              <w:fldChar w:fldCharType="end"/>
            </w:r>
          </w:del>
          <w:ins w:id="258" w:author="Prabhu, Akshata MS" w:date="2024-08-23T14:31:00Z">
            <w:r w:rsidR="009A79EF">
              <w:t>OFFICIAL</w:t>
            </w:r>
          </w:ins>
        </w:p>
      </w:tc>
    </w:tr>
    <w:tr w:rsidR="009A79EF" w14:paraId="089917E2" w14:textId="77777777" w:rsidTr="0084063C">
      <w:tc>
        <w:tcPr>
          <w:tcW w:w="2500" w:type="pct"/>
        </w:tcPr>
        <w:p w14:paraId="004FDE6A" w14:textId="72E45460" w:rsidR="009A79EF" w:rsidRDefault="00EB7A73" w:rsidP="0084063C">
          <w:pPr>
            <w:pStyle w:val="ASDEFCONHeaderFooterLeft"/>
          </w:pPr>
          <w:r>
            <w:fldChar w:fldCharType="begin"/>
          </w:r>
          <w:r>
            <w:instrText xml:space="preserve"> DOCPROPERTY Header_Left </w:instrText>
          </w:r>
          <w:r>
            <w:fldChar w:fldCharType="separate"/>
          </w:r>
          <w:r w:rsidR="00E23E56">
            <w:t>ASDEFCON (Standing Offer for Goods)</w:t>
          </w:r>
          <w:r>
            <w:fldChar w:fldCharType="end"/>
          </w:r>
        </w:p>
      </w:tc>
      <w:tc>
        <w:tcPr>
          <w:tcW w:w="2500" w:type="pct"/>
        </w:tcPr>
        <w:p w14:paraId="13143099" w14:textId="76C849FA" w:rsidR="009A79EF" w:rsidRDefault="00EB7A73" w:rsidP="0084063C">
          <w:pPr>
            <w:pStyle w:val="ASDEFCONHeaderFooterRight"/>
          </w:pPr>
          <w:r>
            <w:fldChar w:fldCharType="begin"/>
          </w:r>
          <w:r>
            <w:instrText xml:space="preserve"> DOCPROPERTY Header_Right </w:instrText>
          </w:r>
          <w:r>
            <w:fldChar w:fldCharType="separate"/>
          </w:r>
          <w:r w:rsidR="00E23E56">
            <w:t>PART 2</w:t>
          </w:r>
          <w:r>
            <w:fldChar w:fldCharType="end"/>
          </w:r>
        </w:p>
      </w:tc>
    </w:tr>
  </w:tbl>
  <w:p w14:paraId="7435E0B8" w14:textId="77777777" w:rsidR="009A79EF" w:rsidRPr="00262CE5" w:rsidRDefault="009A79EF" w:rsidP="005069D6">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9A79EF" w14:paraId="3D6CCA9D" w14:textId="77777777" w:rsidTr="00201033">
      <w:tc>
        <w:tcPr>
          <w:tcW w:w="5000" w:type="pct"/>
          <w:gridSpan w:val="2"/>
        </w:tcPr>
        <w:p w14:paraId="5FA7A4DE" w14:textId="59FAD359" w:rsidR="009A79EF" w:rsidRDefault="009A79EF" w:rsidP="00201033">
          <w:pPr>
            <w:pStyle w:val="ASDEFCONHeaderFooterClassification"/>
          </w:pPr>
          <w:r>
            <w:t>OFFICIAL</w:t>
          </w:r>
        </w:p>
      </w:tc>
    </w:tr>
    <w:tr w:rsidR="009A79EF" w14:paraId="13C24156" w14:textId="77777777" w:rsidTr="00201033">
      <w:tc>
        <w:tcPr>
          <w:tcW w:w="2500" w:type="pct"/>
        </w:tcPr>
        <w:p w14:paraId="11A5CD71" w14:textId="47FF0CA7" w:rsidR="009A79EF" w:rsidRDefault="00EB7A73" w:rsidP="00201033">
          <w:pPr>
            <w:pStyle w:val="ASDEFCONHeaderFooterLeft"/>
          </w:pPr>
          <w:r>
            <w:fldChar w:fldCharType="begin"/>
          </w:r>
          <w:r>
            <w:instrText xml:space="preserve"> DOCPROPERTY Header_Left </w:instrText>
          </w:r>
          <w:r>
            <w:fldChar w:fldCharType="separate"/>
          </w:r>
          <w:r w:rsidR="00E23E56">
            <w:t>ASDEFCON (Standing Offer for Goods)</w:t>
          </w:r>
          <w:r>
            <w:fldChar w:fldCharType="end"/>
          </w:r>
        </w:p>
      </w:tc>
      <w:tc>
        <w:tcPr>
          <w:tcW w:w="2500" w:type="pct"/>
        </w:tcPr>
        <w:p w14:paraId="20C72AD0" w14:textId="5C732D97" w:rsidR="009A79EF" w:rsidRDefault="00EB7A73" w:rsidP="00201033">
          <w:pPr>
            <w:pStyle w:val="ASDEFCONHeaderFooterRight"/>
          </w:pPr>
          <w:r>
            <w:fldChar w:fldCharType="begin"/>
          </w:r>
          <w:r>
            <w:instrText xml:space="preserve"> DOCPROPERTY Header_Right </w:instrText>
          </w:r>
          <w:r>
            <w:fldChar w:fldCharType="separate"/>
          </w:r>
          <w:r w:rsidR="00E23E56">
            <w:t>PART 2</w:t>
          </w:r>
          <w:r>
            <w:fldChar w:fldCharType="end"/>
          </w:r>
        </w:p>
      </w:tc>
    </w:tr>
  </w:tbl>
  <w:p w14:paraId="1E513691" w14:textId="77777777" w:rsidR="009A79EF" w:rsidRDefault="009A79EF" w:rsidP="003B03BD">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DFAA43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06FC52A2"/>
    <w:lvl w:ilvl="0">
      <w:start w:val="1"/>
      <w:numFmt w:val="decimal"/>
      <w:pStyle w:val="ListNumber4"/>
      <w:lvlText w:val="%1."/>
      <w:lvlJc w:val="left"/>
      <w:pPr>
        <w:tabs>
          <w:tab w:val="num" w:pos="1209"/>
        </w:tabs>
        <w:ind w:left="1209" w:hanging="360"/>
      </w:pPr>
    </w:lvl>
  </w:abstractNum>
  <w:abstractNum w:abstractNumId="2"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3079A8"/>
    <w:multiLevelType w:val="hybridMultilevel"/>
    <w:tmpl w:val="A8626416"/>
    <w:name w:val="DMO - NumList A3"/>
    <w:lvl w:ilvl="0" w:tplc="1BFE6250">
      <w:start w:val="1"/>
      <w:numFmt w:val="decimal"/>
      <w:lvlText w:val="8.6.%1"/>
      <w:lvlJc w:val="left"/>
      <w:pPr>
        <w:ind w:left="360" w:hanging="360"/>
      </w:pPr>
      <w:rPr>
        <w:rFonts w:cs="Times New Roman" w:hint="default"/>
      </w:rPr>
    </w:lvl>
    <w:lvl w:ilvl="1" w:tplc="2AA67196">
      <w:start w:val="1"/>
      <w:numFmt w:val="lowerLetter"/>
      <w:lvlText w:val="%2."/>
      <w:lvlJc w:val="left"/>
      <w:pPr>
        <w:ind w:left="1440" w:hanging="360"/>
      </w:pPr>
      <w:rPr>
        <w:rFonts w:cs="Times New Roman" w:hint="default"/>
        <w:b w:val="0"/>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5"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7"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4B01F1"/>
    <w:multiLevelType w:val="hybridMultilevel"/>
    <w:tmpl w:val="5C8E0A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B4E3BF2"/>
    <w:multiLevelType w:val="multilevel"/>
    <w:tmpl w:val="E3969832"/>
    <w:lvl w:ilvl="0">
      <w:start w:val="1"/>
      <w:numFmt w:val="decimal"/>
      <w:pStyle w:val="Bullettext2"/>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24"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5"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6"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8"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4B8248A"/>
    <w:multiLevelType w:val="multilevel"/>
    <w:tmpl w:val="FE6E66B2"/>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i w:val="0"/>
      </w:rPr>
    </w:lvl>
    <w:lvl w:ilvl="4">
      <w:start w:val="1"/>
      <w:numFmt w:val="lowerRoman"/>
      <w:pStyle w:val="COTCOCLV5-ASDEFCON"/>
      <w:lvlText w:val="(%5)"/>
      <w:lvlJc w:val="left"/>
      <w:pPr>
        <w:tabs>
          <w:tab w:val="num" w:pos="1985"/>
        </w:tabs>
        <w:ind w:left="1985" w:hanging="567"/>
      </w:pPr>
      <w:rPr>
        <w:rFonts w:hint="default"/>
        <w:i w:val="0"/>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855B3E"/>
    <w:multiLevelType w:val="hybridMultilevel"/>
    <w:tmpl w:val="462A47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hint="default"/>
      </w:rPr>
    </w:lvl>
  </w:abstractNum>
  <w:abstractNum w:abstractNumId="4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DD22F4C"/>
    <w:multiLevelType w:val="multilevel"/>
    <w:tmpl w:val="53764682"/>
    <w:lvl w:ilvl="0">
      <w:start w:val="1"/>
      <w:numFmt w:val="decimal"/>
      <w:lvlRestart w:val="0"/>
      <w:pStyle w:val="ParaLevel1"/>
      <w:lvlText w:val="%1."/>
      <w:lvlJc w:val="left"/>
      <w:pPr>
        <w:tabs>
          <w:tab w:val="num" w:pos="850"/>
        </w:tabs>
        <w:ind w:left="0"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ParaLevel2"/>
      <w:lvlText w:val="%2."/>
      <w:lvlJc w:val="left"/>
      <w:pPr>
        <w:tabs>
          <w:tab w:val="num" w:pos="850"/>
        </w:tabs>
        <w:ind w:left="850" w:hanging="850"/>
      </w:pPr>
      <w:rPr>
        <w:rFonts w:ascii="Times New Roman" w:hAnsi="Times New Roman" w:cs="Times New Roman" w:hint="default"/>
        <w:b w:val="0"/>
        <w:i w:val="0"/>
        <w:color w:val="000000"/>
        <w:sz w:val="24"/>
      </w:rPr>
    </w:lvl>
    <w:lvl w:ilvl="2">
      <w:start w:val="1"/>
      <w:numFmt w:val="decimal"/>
      <w:pStyle w:val="ParaLevel3"/>
      <w:lvlText w:val="(%3)"/>
      <w:lvlJc w:val="left"/>
      <w:pPr>
        <w:tabs>
          <w:tab w:val="num" w:pos="1417"/>
        </w:tabs>
        <w:ind w:left="1417" w:hanging="567"/>
      </w:pPr>
      <w:rPr>
        <w:rFonts w:ascii="Times New Roman" w:hAnsi="Times New Roman" w:cs="Poor Richard" w:hint="default"/>
        <w:b w:val="0"/>
        <w:i w:val="0"/>
        <w:sz w:val="24"/>
      </w:rPr>
    </w:lvl>
    <w:lvl w:ilvl="3">
      <w:start w:val="1"/>
      <w:numFmt w:val="lowerLetter"/>
      <w:pStyle w:val="ParaLevel4"/>
      <w:lvlText w:val="(%4)"/>
      <w:lvlJc w:val="left"/>
      <w:pPr>
        <w:tabs>
          <w:tab w:val="num" w:pos="1984"/>
        </w:tabs>
        <w:ind w:left="1984" w:hanging="567"/>
      </w:pPr>
      <w:rPr>
        <w:rFonts w:ascii="Times New Roman" w:hAnsi="Times New Roman" w:cs="Poor Richard" w:hint="default"/>
        <w:b w:val="0"/>
        <w:i w:val="0"/>
        <w:sz w:val="24"/>
      </w:rPr>
    </w:lvl>
    <w:lvl w:ilvl="4">
      <w:start w:val="1"/>
      <w:numFmt w:val="lowerRoman"/>
      <w:pStyle w:val="paraLevel5"/>
      <w:lvlText w:val="(%5)"/>
      <w:lvlJc w:val="left"/>
      <w:pPr>
        <w:tabs>
          <w:tab w:val="num" w:pos="2551"/>
        </w:tabs>
        <w:ind w:left="2551" w:hanging="567"/>
      </w:pPr>
      <w:rPr>
        <w:rFonts w:ascii="Times New Roman" w:hAnsi="Times New Roman" w:cs="Poor Richard" w:hint="default"/>
        <w:b w:val="0"/>
        <w:i w:val="0"/>
        <w:sz w:val="24"/>
      </w:rPr>
    </w:lvl>
    <w:lvl w:ilvl="5">
      <w:start w:val="1"/>
      <w:numFmt w:val="upperLetter"/>
      <w:pStyle w:val="ParaLevel6"/>
      <w:lvlText w:val="(%6)"/>
      <w:lvlJc w:val="left"/>
      <w:pPr>
        <w:tabs>
          <w:tab w:val="num" w:pos="3119"/>
        </w:tabs>
        <w:ind w:left="3119" w:hanging="567"/>
      </w:pPr>
      <w:rPr>
        <w:rFonts w:ascii="Times New Roman" w:hAnsi="Times New Roman" w:cs="Arial" w:hint="default"/>
        <w:b w:val="0"/>
        <w:i w:val="0"/>
        <w:sz w:val="24"/>
      </w:rPr>
    </w:lvl>
    <w:lvl w:ilvl="6">
      <w:start w:val="1"/>
      <w:numFmt w:val="none"/>
      <w:lvlText w:val=""/>
      <w:lvlJc w:val="left"/>
      <w:pPr>
        <w:tabs>
          <w:tab w:val="num" w:pos="2268"/>
        </w:tabs>
        <w:ind w:left="2268" w:hanging="567"/>
      </w:pPr>
      <w:rPr>
        <w:rFonts w:ascii="Arial" w:hAnsi="Arial" w:cs="Arial" w:hint="default"/>
        <w:b w:val="0"/>
        <w:i w:val="0"/>
        <w:sz w:val="18"/>
      </w:rPr>
    </w:lvl>
    <w:lvl w:ilvl="7">
      <w:start w:val="1"/>
      <w:numFmt w:val="none"/>
      <w:lvlText w:val=""/>
      <w:lvlJc w:val="left"/>
      <w:pPr>
        <w:tabs>
          <w:tab w:val="num" w:pos="2835"/>
        </w:tabs>
        <w:ind w:left="2835" w:hanging="567"/>
      </w:pPr>
      <w:rPr>
        <w:rFonts w:ascii="Arial" w:hAnsi="Arial" w:cs="Arial" w:hint="default"/>
        <w:b w:val="0"/>
        <w:i w:val="0"/>
        <w:strike w:val="0"/>
        <w:dstrike w:val="0"/>
        <w:sz w:val="18"/>
      </w:rPr>
    </w:lvl>
    <w:lvl w:ilvl="8">
      <w:start w:val="1"/>
      <w:numFmt w:val="none"/>
      <w:lvlText w:val=""/>
      <w:lvlJc w:val="left"/>
      <w:pPr>
        <w:tabs>
          <w:tab w:val="num" w:pos="3402"/>
        </w:tabs>
        <w:ind w:left="3402" w:hanging="567"/>
      </w:pPr>
      <w:rPr>
        <w:rFonts w:ascii="Arial" w:hAnsi="Arial" w:cs="Arial" w:hint="default"/>
        <w:b w:val="0"/>
        <w:i w:val="0"/>
        <w:sz w:val="18"/>
      </w:rPr>
    </w:lvl>
  </w:abstractNum>
  <w:abstractNum w:abstractNumId="44"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9"/>
  </w:num>
  <w:num w:numId="3">
    <w:abstractNumId w:val="27"/>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35"/>
  </w:num>
  <w:num w:numId="10">
    <w:abstractNumId w:val="22"/>
  </w:num>
  <w:num w:numId="11">
    <w:abstractNumId w:val="28"/>
  </w:num>
  <w:num w:numId="12">
    <w:abstractNumId w:val="41"/>
  </w:num>
  <w:num w:numId="13">
    <w:abstractNumId w:val="15"/>
  </w:num>
  <w:num w:numId="14">
    <w:abstractNumId w:val="18"/>
  </w:num>
  <w:num w:numId="15">
    <w:abstractNumId w:val="44"/>
  </w:num>
  <w:num w:numId="16">
    <w:abstractNumId w:val="12"/>
  </w:num>
  <w:num w:numId="17">
    <w:abstractNumId w:val="10"/>
  </w:num>
  <w:num w:numId="18">
    <w:abstractNumId w:val="3"/>
  </w:num>
  <w:num w:numId="19">
    <w:abstractNumId w:val="7"/>
  </w:num>
  <w:num w:numId="20">
    <w:abstractNumId w:val="17"/>
  </w:num>
  <w:num w:numId="21">
    <w:abstractNumId w:val="2"/>
  </w:num>
  <w:num w:numId="22">
    <w:abstractNumId w:val="24"/>
  </w:num>
  <w:num w:numId="23">
    <w:abstractNumId w:val="37"/>
  </w:num>
  <w:num w:numId="24">
    <w:abstractNumId w:val="34"/>
  </w:num>
  <w:num w:numId="25">
    <w:abstractNumId w:val="2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num>
  <w:num w:numId="28">
    <w:abstractNumId w:val="36"/>
  </w:num>
  <w:num w:numId="29">
    <w:abstractNumId w:val="8"/>
  </w:num>
  <w:num w:numId="30">
    <w:abstractNumId w:val="42"/>
  </w:num>
  <w:num w:numId="31">
    <w:abstractNumId w:val="16"/>
  </w:num>
  <w:num w:numId="32">
    <w:abstractNumId w:val="26"/>
  </w:num>
  <w:num w:numId="33">
    <w:abstractNumId w:val="11"/>
  </w:num>
  <w:num w:numId="34">
    <w:abstractNumId w:val="5"/>
  </w:num>
  <w:num w:numId="35">
    <w:abstractNumId w:val="43"/>
  </w:num>
  <w:num w:numId="36">
    <w:abstractNumId w:val="6"/>
  </w:num>
  <w:num w:numId="37">
    <w:abstractNumId w:val="30"/>
  </w:num>
  <w:num w:numId="38">
    <w:abstractNumId w:val="20"/>
  </w:num>
  <w:num w:numId="39">
    <w:abstractNumId w:val="31"/>
  </w:num>
  <w:num w:numId="40">
    <w:abstractNumId w:val="41"/>
  </w:num>
  <w:num w:numId="41">
    <w:abstractNumId w:val="41"/>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32"/>
  </w:num>
  <w:num w:numId="45">
    <w:abstractNumId w:val="33"/>
  </w:num>
  <w:num w:numId="46">
    <w:abstractNumId w:val="33"/>
  </w:num>
  <w:num w:numId="47">
    <w:abstractNumId w:val="33"/>
  </w:num>
  <w:num w:numId="48">
    <w:abstractNumId w:val="33"/>
  </w:num>
  <w:num w:numId="49">
    <w:abstractNumId w:val="33"/>
  </w:num>
  <w:num w:numId="50">
    <w:abstractNumId w:val="33"/>
  </w:num>
  <w:num w:numId="51">
    <w:abstractNumId w:val="33"/>
  </w:num>
  <w:num w:numId="52">
    <w:abstractNumId w:val="33"/>
  </w:num>
  <w:num w:numId="53">
    <w:abstractNumId w:val="33"/>
  </w:num>
  <w:num w:numId="54">
    <w:abstractNumId w:val="33"/>
  </w:num>
  <w:num w:numId="55">
    <w:abstractNumId w:val="33"/>
  </w:num>
  <w:num w:numId="56">
    <w:abstractNumId w:val="33"/>
  </w:num>
  <w:num w:numId="57">
    <w:abstractNumId w:val="33"/>
  </w:num>
  <w:num w:numId="58">
    <w:abstractNumId w:val="38"/>
  </w:num>
  <w:num w:numId="59">
    <w:abstractNumId w:val="0"/>
  </w:num>
  <w:num w:numId="60">
    <w:abstractNumId w:val="33"/>
  </w:num>
  <w:num w:numId="61">
    <w:abstractNumId w:val="4"/>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0"/>
  </w:num>
  <w:num w:numId="64">
    <w:abstractNumId w:val="1"/>
  </w:num>
  <w:num w:numId="65">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8D"/>
    <w:rsid w:val="00000B51"/>
    <w:rsid w:val="00000C71"/>
    <w:rsid w:val="000013D3"/>
    <w:rsid w:val="0000170D"/>
    <w:rsid w:val="00002024"/>
    <w:rsid w:val="00002876"/>
    <w:rsid w:val="0000500A"/>
    <w:rsid w:val="000065CB"/>
    <w:rsid w:val="0000757E"/>
    <w:rsid w:val="00007A96"/>
    <w:rsid w:val="00007F73"/>
    <w:rsid w:val="00012F26"/>
    <w:rsid w:val="0001382E"/>
    <w:rsid w:val="0001612E"/>
    <w:rsid w:val="00016B66"/>
    <w:rsid w:val="00021BE8"/>
    <w:rsid w:val="000234B3"/>
    <w:rsid w:val="00025995"/>
    <w:rsid w:val="00026581"/>
    <w:rsid w:val="000276FD"/>
    <w:rsid w:val="00027EF8"/>
    <w:rsid w:val="0003079C"/>
    <w:rsid w:val="000323F3"/>
    <w:rsid w:val="00032559"/>
    <w:rsid w:val="00032899"/>
    <w:rsid w:val="000329F6"/>
    <w:rsid w:val="00033C65"/>
    <w:rsid w:val="000341A0"/>
    <w:rsid w:val="0003549D"/>
    <w:rsid w:val="00035A43"/>
    <w:rsid w:val="0004083A"/>
    <w:rsid w:val="000408C7"/>
    <w:rsid w:val="00040A8D"/>
    <w:rsid w:val="000432E7"/>
    <w:rsid w:val="00043930"/>
    <w:rsid w:val="00043E5E"/>
    <w:rsid w:val="00044E0B"/>
    <w:rsid w:val="00046BF6"/>
    <w:rsid w:val="0004780B"/>
    <w:rsid w:val="00047E8D"/>
    <w:rsid w:val="00050CCA"/>
    <w:rsid w:val="00052040"/>
    <w:rsid w:val="00052864"/>
    <w:rsid w:val="000529D7"/>
    <w:rsid w:val="00052CF1"/>
    <w:rsid w:val="00053BBB"/>
    <w:rsid w:val="0005554A"/>
    <w:rsid w:val="000634AB"/>
    <w:rsid w:val="000634C5"/>
    <w:rsid w:val="0006411B"/>
    <w:rsid w:val="0006560B"/>
    <w:rsid w:val="00066A8D"/>
    <w:rsid w:val="00070120"/>
    <w:rsid w:val="00072C44"/>
    <w:rsid w:val="00073482"/>
    <w:rsid w:val="00073639"/>
    <w:rsid w:val="000765D3"/>
    <w:rsid w:val="000777A7"/>
    <w:rsid w:val="00081687"/>
    <w:rsid w:val="000818D2"/>
    <w:rsid w:val="00081A6F"/>
    <w:rsid w:val="00081EB1"/>
    <w:rsid w:val="000825B2"/>
    <w:rsid w:val="00082A87"/>
    <w:rsid w:val="00082C37"/>
    <w:rsid w:val="000854E6"/>
    <w:rsid w:val="0008568A"/>
    <w:rsid w:val="000863F1"/>
    <w:rsid w:val="0008640B"/>
    <w:rsid w:val="00086F91"/>
    <w:rsid w:val="000875FC"/>
    <w:rsid w:val="00090F9E"/>
    <w:rsid w:val="000913F3"/>
    <w:rsid w:val="0009161D"/>
    <w:rsid w:val="000917A8"/>
    <w:rsid w:val="0009200D"/>
    <w:rsid w:val="000922D6"/>
    <w:rsid w:val="0009258F"/>
    <w:rsid w:val="00092FB1"/>
    <w:rsid w:val="000947DF"/>
    <w:rsid w:val="00094A4A"/>
    <w:rsid w:val="000950C2"/>
    <w:rsid w:val="000954D8"/>
    <w:rsid w:val="000A02EA"/>
    <w:rsid w:val="000A1743"/>
    <w:rsid w:val="000A2258"/>
    <w:rsid w:val="000A3093"/>
    <w:rsid w:val="000A3282"/>
    <w:rsid w:val="000A3CD9"/>
    <w:rsid w:val="000A41C9"/>
    <w:rsid w:val="000A4E6D"/>
    <w:rsid w:val="000A521F"/>
    <w:rsid w:val="000A5AC9"/>
    <w:rsid w:val="000A6A21"/>
    <w:rsid w:val="000A712E"/>
    <w:rsid w:val="000B0225"/>
    <w:rsid w:val="000B0EB3"/>
    <w:rsid w:val="000B0FC2"/>
    <w:rsid w:val="000B105A"/>
    <w:rsid w:val="000B1844"/>
    <w:rsid w:val="000B21FB"/>
    <w:rsid w:val="000B404F"/>
    <w:rsid w:val="000B45C0"/>
    <w:rsid w:val="000B5620"/>
    <w:rsid w:val="000B5921"/>
    <w:rsid w:val="000B5E8E"/>
    <w:rsid w:val="000B6049"/>
    <w:rsid w:val="000B664D"/>
    <w:rsid w:val="000C033F"/>
    <w:rsid w:val="000C1582"/>
    <w:rsid w:val="000C346F"/>
    <w:rsid w:val="000C34AD"/>
    <w:rsid w:val="000C3BCE"/>
    <w:rsid w:val="000C435B"/>
    <w:rsid w:val="000C55B3"/>
    <w:rsid w:val="000C6A60"/>
    <w:rsid w:val="000C6C27"/>
    <w:rsid w:val="000C7FCD"/>
    <w:rsid w:val="000D07D9"/>
    <w:rsid w:val="000D11BF"/>
    <w:rsid w:val="000D1598"/>
    <w:rsid w:val="000D3289"/>
    <w:rsid w:val="000D3F5D"/>
    <w:rsid w:val="000D499D"/>
    <w:rsid w:val="000D5081"/>
    <w:rsid w:val="000D5EC4"/>
    <w:rsid w:val="000E28E5"/>
    <w:rsid w:val="000E4A8E"/>
    <w:rsid w:val="000E5A8F"/>
    <w:rsid w:val="000E6017"/>
    <w:rsid w:val="000E654A"/>
    <w:rsid w:val="000F0295"/>
    <w:rsid w:val="000F1924"/>
    <w:rsid w:val="000F3107"/>
    <w:rsid w:val="000F34B4"/>
    <w:rsid w:val="000F4771"/>
    <w:rsid w:val="000F5203"/>
    <w:rsid w:val="000F6FC3"/>
    <w:rsid w:val="000F7BA7"/>
    <w:rsid w:val="000F7C64"/>
    <w:rsid w:val="00100439"/>
    <w:rsid w:val="00100F6B"/>
    <w:rsid w:val="001027A6"/>
    <w:rsid w:val="00102C1F"/>
    <w:rsid w:val="001039A1"/>
    <w:rsid w:val="00103BFF"/>
    <w:rsid w:val="0010410A"/>
    <w:rsid w:val="0010415C"/>
    <w:rsid w:val="0010485F"/>
    <w:rsid w:val="00106171"/>
    <w:rsid w:val="001073D6"/>
    <w:rsid w:val="001075C1"/>
    <w:rsid w:val="001110FF"/>
    <w:rsid w:val="00112703"/>
    <w:rsid w:val="00112863"/>
    <w:rsid w:val="00114A36"/>
    <w:rsid w:val="001158D9"/>
    <w:rsid w:val="001159C7"/>
    <w:rsid w:val="00115C13"/>
    <w:rsid w:val="00116977"/>
    <w:rsid w:val="0011716E"/>
    <w:rsid w:val="00120340"/>
    <w:rsid w:val="001211E9"/>
    <w:rsid w:val="00123264"/>
    <w:rsid w:val="00123C5A"/>
    <w:rsid w:val="00124BB4"/>
    <w:rsid w:val="00125E2A"/>
    <w:rsid w:val="00126802"/>
    <w:rsid w:val="00127065"/>
    <w:rsid w:val="0013023A"/>
    <w:rsid w:val="00130306"/>
    <w:rsid w:val="001307F9"/>
    <w:rsid w:val="00131491"/>
    <w:rsid w:val="001316CA"/>
    <w:rsid w:val="0013408D"/>
    <w:rsid w:val="0013592D"/>
    <w:rsid w:val="00136C8E"/>
    <w:rsid w:val="0013786D"/>
    <w:rsid w:val="00137D75"/>
    <w:rsid w:val="001413A3"/>
    <w:rsid w:val="00141719"/>
    <w:rsid w:val="00142284"/>
    <w:rsid w:val="0014337E"/>
    <w:rsid w:val="001434CE"/>
    <w:rsid w:val="001442FB"/>
    <w:rsid w:val="00145407"/>
    <w:rsid w:val="00145EA2"/>
    <w:rsid w:val="00146632"/>
    <w:rsid w:val="001471BB"/>
    <w:rsid w:val="00147BF7"/>
    <w:rsid w:val="00147DE0"/>
    <w:rsid w:val="00150587"/>
    <w:rsid w:val="001512F8"/>
    <w:rsid w:val="0015397D"/>
    <w:rsid w:val="00153F30"/>
    <w:rsid w:val="001559EB"/>
    <w:rsid w:val="001563F4"/>
    <w:rsid w:val="00156614"/>
    <w:rsid w:val="00156D38"/>
    <w:rsid w:val="00156FB0"/>
    <w:rsid w:val="001572BF"/>
    <w:rsid w:val="00157643"/>
    <w:rsid w:val="0016042B"/>
    <w:rsid w:val="00160BEA"/>
    <w:rsid w:val="001618DA"/>
    <w:rsid w:val="00162413"/>
    <w:rsid w:val="00163207"/>
    <w:rsid w:val="00163358"/>
    <w:rsid w:val="001643EA"/>
    <w:rsid w:val="001643F6"/>
    <w:rsid w:val="00165544"/>
    <w:rsid w:val="00165984"/>
    <w:rsid w:val="00165E80"/>
    <w:rsid w:val="00167FF6"/>
    <w:rsid w:val="0017211C"/>
    <w:rsid w:val="0017214E"/>
    <w:rsid w:val="00174001"/>
    <w:rsid w:val="001740AC"/>
    <w:rsid w:val="00174E39"/>
    <w:rsid w:val="00174F48"/>
    <w:rsid w:val="001763C2"/>
    <w:rsid w:val="00176F99"/>
    <w:rsid w:val="00177019"/>
    <w:rsid w:val="00177415"/>
    <w:rsid w:val="00180033"/>
    <w:rsid w:val="00181118"/>
    <w:rsid w:val="00182861"/>
    <w:rsid w:val="00183204"/>
    <w:rsid w:val="0018392D"/>
    <w:rsid w:val="00184591"/>
    <w:rsid w:val="00187FBD"/>
    <w:rsid w:val="001902D6"/>
    <w:rsid w:val="00192D27"/>
    <w:rsid w:val="00193078"/>
    <w:rsid w:val="00193675"/>
    <w:rsid w:val="00193F4F"/>
    <w:rsid w:val="00194221"/>
    <w:rsid w:val="00194514"/>
    <w:rsid w:val="00194E22"/>
    <w:rsid w:val="0019559E"/>
    <w:rsid w:val="00195EC9"/>
    <w:rsid w:val="00196940"/>
    <w:rsid w:val="001979E6"/>
    <w:rsid w:val="001A030B"/>
    <w:rsid w:val="001A14F7"/>
    <w:rsid w:val="001A27FE"/>
    <w:rsid w:val="001A3437"/>
    <w:rsid w:val="001A422E"/>
    <w:rsid w:val="001A47DE"/>
    <w:rsid w:val="001A570F"/>
    <w:rsid w:val="001A5F37"/>
    <w:rsid w:val="001A6215"/>
    <w:rsid w:val="001A65DA"/>
    <w:rsid w:val="001A772C"/>
    <w:rsid w:val="001A77F3"/>
    <w:rsid w:val="001A7D63"/>
    <w:rsid w:val="001A7E5D"/>
    <w:rsid w:val="001B038F"/>
    <w:rsid w:val="001B19A0"/>
    <w:rsid w:val="001B2237"/>
    <w:rsid w:val="001B31D6"/>
    <w:rsid w:val="001B4EB1"/>
    <w:rsid w:val="001B7036"/>
    <w:rsid w:val="001B721C"/>
    <w:rsid w:val="001B76C2"/>
    <w:rsid w:val="001C083F"/>
    <w:rsid w:val="001C132E"/>
    <w:rsid w:val="001C2D27"/>
    <w:rsid w:val="001C2F5B"/>
    <w:rsid w:val="001C377C"/>
    <w:rsid w:val="001C4D45"/>
    <w:rsid w:val="001C58FB"/>
    <w:rsid w:val="001C778A"/>
    <w:rsid w:val="001D0014"/>
    <w:rsid w:val="001D13F8"/>
    <w:rsid w:val="001D1498"/>
    <w:rsid w:val="001D1B6C"/>
    <w:rsid w:val="001D1D78"/>
    <w:rsid w:val="001D1E41"/>
    <w:rsid w:val="001D21EC"/>
    <w:rsid w:val="001D2C6D"/>
    <w:rsid w:val="001D5151"/>
    <w:rsid w:val="001D594B"/>
    <w:rsid w:val="001D600B"/>
    <w:rsid w:val="001D63E8"/>
    <w:rsid w:val="001D7559"/>
    <w:rsid w:val="001D7709"/>
    <w:rsid w:val="001D7918"/>
    <w:rsid w:val="001E1473"/>
    <w:rsid w:val="001E2813"/>
    <w:rsid w:val="001E419C"/>
    <w:rsid w:val="001E428F"/>
    <w:rsid w:val="001E4D80"/>
    <w:rsid w:val="001E6029"/>
    <w:rsid w:val="001F053A"/>
    <w:rsid w:val="001F18DF"/>
    <w:rsid w:val="001F2B3F"/>
    <w:rsid w:val="001F2C20"/>
    <w:rsid w:val="001F2E8A"/>
    <w:rsid w:val="001F2EFF"/>
    <w:rsid w:val="001F36B2"/>
    <w:rsid w:val="001F383B"/>
    <w:rsid w:val="001F47BD"/>
    <w:rsid w:val="001F5238"/>
    <w:rsid w:val="001F66D3"/>
    <w:rsid w:val="001F68CD"/>
    <w:rsid w:val="001F6E90"/>
    <w:rsid w:val="00201033"/>
    <w:rsid w:val="0020110E"/>
    <w:rsid w:val="00201EC8"/>
    <w:rsid w:val="0020240F"/>
    <w:rsid w:val="002025E4"/>
    <w:rsid w:val="00202CFD"/>
    <w:rsid w:val="00204A42"/>
    <w:rsid w:val="002064E6"/>
    <w:rsid w:val="002065AD"/>
    <w:rsid w:val="00206B52"/>
    <w:rsid w:val="00206CCF"/>
    <w:rsid w:val="00211817"/>
    <w:rsid w:val="002122BD"/>
    <w:rsid w:val="0021281E"/>
    <w:rsid w:val="0021361E"/>
    <w:rsid w:val="00213CA3"/>
    <w:rsid w:val="00214B81"/>
    <w:rsid w:val="00215721"/>
    <w:rsid w:val="002158AE"/>
    <w:rsid w:val="00217938"/>
    <w:rsid w:val="0022013E"/>
    <w:rsid w:val="0022060B"/>
    <w:rsid w:val="00220D2F"/>
    <w:rsid w:val="00220FCB"/>
    <w:rsid w:val="00221131"/>
    <w:rsid w:val="0022162D"/>
    <w:rsid w:val="002223F0"/>
    <w:rsid w:val="002236B7"/>
    <w:rsid w:val="0022464B"/>
    <w:rsid w:val="00224E92"/>
    <w:rsid w:val="0022588A"/>
    <w:rsid w:val="0022591D"/>
    <w:rsid w:val="0022732E"/>
    <w:rsid w:val="00231105"/>
    <w:rsid w:val="002313CA"/>
    <w:rsid w:val="0023194A"/>
    <w:rsid w:val="00231BB3"/>
    <w:rsid w:val="002348DD"/>
    <w:rsid w:val="002369C8"/>
    <w:rsid w:val="00236F05"/>
    <w:rsid w:val="00237391"/>
    <w:rsid w:val="002401A7"/>
    <w:rsid w:val="00242BC7"/>
    <w:rsid w:val="00243882"/>
    <w:rsid w:val="00243C45"/>
    <w:rsid w:val="00244612"/>
    <w:rsid w:val="0024488E"/>
    <w:rsid w:val="002456D9"/>
    <w:rsid w:val="002459FB"/>
    <w:rsid w:val="0024629F"/>
    <w:rsid w:val="00246A2E"/>
    <w:rsid w:val="00246B91"/>
    <w:rsid w:val="0025274F"/>
    <w:rsid w:val="00253DEF"/>
    <w:rsid w:val="00257FDF"/>
    <w:rsid w:val="002600C7"/>
    <w:rsid w:val="00261F5F"/>
    <w:rsid w:val="00262CE5"/>
    <w:rsid w:val="0026388D"/>
    <w:rsid w:val="002639FD"/>
    <w:rsid w:val="00263BB3"/>
    <w:rsid w:val="00266871"/>
    <w:rsid w:val="00266F26"/>
    <w:rsid w:val="0026785A"/>
    <w:rsid w:val="00267D93"/>
    <w:rsid w:val="00270A5F"/>
    <w:rsid w:val="00271052"/>
    <w:rsid w:val="002714AB"/>
    <w:rsid w:val="00271702"/>
    <w:rsid w:val="00272526"/>
    <w:rsid w:val="00274F9B"/>
    <w:rsid w:val="00275B83"/>
    <w:rsid w:val="00276690"/>
    <w:rsid w:val="00276D8C"/>
    <w:rsid w:val="002812B7"/>
    <w:rsid w:val="00281496"/>
    <w:rsid w:val="002818FF"/>
    <w:rsid w:val="002820E8"/>
    <w:rsid w:val="00282B6C"/>
    <w:rsid w:val="002834D5"/>
    <w:rsid w:val="00284215"/>
    <w:rsid w:val="00284248"/>
    <w:rsid w:val="00284560"/>
    <w:rsid w:val="002845CA"/>
    <w:rsid w:val="00284733"/>
    <w:rsid w:val="00284B80"/>
    <w:rsid w:val="002853C5"/>
    <w:rsid w:val="00285826"/>
    <w:rsid w:val="0028622F"/>
    <w:rsid w:val="00287A31"/>
    <w:rsid w:val="002901D2"/>
    <w:rsid w:val="0029176D"/>
    <w:rsid w:val="002920DB"/>
    <w:rsid w:val="002938D4"/>
    <w:rsid w:val="00294B44"/>
    <w:rsid w:val="0029734A"/>
    <w:rsid w:val="002A0698"/>
    <w:rsid w:val="002A0844"/>
    <w:rsid w:val="002A0C87"/>
    <w:rsid w:val="002A1087"/>
    <w:rsid w:val="002A1A9C"/>
    <w:rsid w:val="002A253E"/>
    <w:rsid w:val="002A27B2"/>
    <w:rsid w:val="002A33CD"/>
    <w:rsid w:val="002A3B09"/>
    <w:rsid w:val="002A514B"/>
    <w:rsid w:val="002A7760"/>
    <w:rsid w:val="002B1721"/>
    <w:rsid w:val="002B180D"/>
    <w:rsid w:val="002B32F8"/>
    <w:rsid w:val="002B484C"/>
    <w:rsid w:val="002B4BF9"/>
    <w:rsid w:val="002B6385"/>
    <w:rsid w:val="002B73F2"/>
    <w:rsid w:val="002C1605"/>
    <w:rsid w:val="002C1DC3"/>
    <w:rsid w:val="002C2434"/>
    <w:rsid w:val="002C283A"/>
    <w:rsid w:val="002C2D6C"/>
    <w:rsid w:val="002C2EE6"/>
    <w:rsid w:val="002C52F5"/>
    <w:rsid w:val="002C68B0"/>
    <w:rsid w:val="002C76D9"/>
    <w:rsid w:val="002D0325"/>
    <w:rsid w:val="002D0378"/>
    <w:rsid w:val="002D3A19"/>
    <w:rsid w:val="002D47C8"/>
    <w:rsid w:val="002D5501"/>
    <w:rsid w:val="002D5A5C"/>
    <w:rsid w:val="002D5C78"/>
    <w:rsid w:val="002D6573"/>
    <w:rsid w:val="002D6E23"/>
    <w:rsid w:val="002D73C4"/>
    <w:rsid w:val="002E09FC"/>
    <w:rsid w:val="002E114A"/>
    <w:rsid w:val="002E254A"/>
    <w:rsid w:val="002E2DB3"/>
    <w:rsid w:val="002E2E05"/>
    <w:rsid w:val="002E4710"/>
    <w:rsid w:val="002E4F98"/>
    <w:rsid w:val="002E7B9E"/>
    <w:rsid w:val="002F08AC"/>
    <w:rsid w:val="002F31BA"/>
    <w:rsid w:val="002F32D9"/>
    <w:rsid w:val="002F38DE"/>
    <w:rsid w:val="002F3B9E"/>
    <w:rsid w:val="002F4A30"/>
    <w:rsid w:val="002F551D"/>
    <w:rsid w:val="002F629B"/>
    <w:rsid w:val="002F6643"/>
    <w:rsid w:val="002F711E"/>
    <w:rsid w:val="002F7471"/>
    <w:rsid w:val="00302053"/>
    <w:rsid w:val="0030261F"/>
    <w:rsid w:val="003026C5"/>
    <w:rsid w:val="003028F3"/>
    <w:rsid w:val="003038B1"/>
    <w:rsid w:val="00303D6E"/>
    <w:rsid w:val="00310BFF"/>
    <w:rsid w:val="003116AA"/>
    <w:rsid w:val="00311B6F"/>
    <w:rsid w:val="00311FD6"/>
    <w:rsid w:val="00312E61"/>
    <w:rsid w:val="0031338A"/>
    <w:rsid w:val="00313BFF"/>
    <w:rsid w:val="00314DF6"/>
    <w:rsid w:val="00315644"/>
    <w:rsid w:val="003168DD"/>
    <w:rsid w:val="00317501"/>
    <w:rsid w:val="00317D5C"/>
    <w:rsid w:val="00320B19"/>
    <w:rsid w:val="003223A3"/>
    <w:rsid w:val="0032292E"/>
    <w:rsid w:val="00322EAB"/>
    <w:rsid w:val="003232F5"/>
    <w:rsid w:val="00323D8A"/>
    <w:rsid w:val="00323DC0"/>
    <w:rsid w:val="00325472"/>
    <w:rsid w:val="00325C2F"/>
    <w:rsid w:val="003272A6"/>
    <w:rsid w:val="00327899"/>
    <w:rsid w:val="00330756"/>
    <w:rsid w:val="003315AE"/>
    <w:rsid w:val="00331945"/>
    <w:rsid w:val="0033313C"/>
    <w:rsid w:val="0033318E"/>
    <w:rsid w:val="003338C9"/>
    <w:rsid w:val="00333BA1"/>
    <w:rsid w:val="00334BFA"/>
    <w:rsid w:val="00336686"/>
    <w:rsid w:val="0033730C"/>
    <w:rsid w:val="003378A0"/>
    <w:rsid w:val="003379CF"/>
    <w:rsid w:val="00337F55"/>
    <w:rsid w:val="00340333"/>
    <w:rsid w:val="00340443"/>
    <w:rsid w:val="0034054F"/>
    <w:rsid w:val="0034080C"/>
    <w:rsid w:val="0034100B"/>
    <w:rsid w:val="00341E70"/>
    <w:rsid w:val="00343A23"/>
    <w:rsid w:val="00343AF2"/>
    <w:rsid w:val="0034426A"/>
    <w:rsid w:val="00344951"/>
    <w:rsid w:val="00345242"/>
    <w:rsid w:val="00345C59"/>
    <w:rsid w:val="00345DC1"/>
    <w:rsid w:val="00345F89"/>
    <w:rsid w:val="00347190"/>
    <w:rsid w:val="00351A10"/>
    <w:rsid w:val="00352164"/>
    <w:rsid w:val="00352C5F"/>
    <w:rsid w:val="0035384C"/>
    <w:rsid w:val="00353927"/>
    <w:rsid w:val="00353C10"/>
    <w:rsid w:val="00355E26"/>
    <w:rsid w:val="00356D8B"/>
    <w:rsid w:val="00357211"/>
    <w:rsid w:val="00360B5F"/>
    <w:rsid w:val="00360FC3"/>
    <w:rsid w:val="00361E77"/>
    <w:rsid w:val="00361FB4"/>
    <w:rsid w:val="00361FE9"/>
    <w:rsid w:val="00362428"/>
    <w:rsid w:val="003627D0"/>
    <w:rsid w:val="00362FA3"/>
    <w:rsid w:val="003650A5"/>
    <w:rsid w:val="003651DE"/>
    <w:rsid w:val="003665CD"/>
    <w:rsid w:val="00366E72"/>
    <w:rsid w:val="00370255"/>
    <w:rsid w:val="00370E38"/>
    <w:rsid w:val="0037175F"/>
    <w:rsid w:val="003723FC"/>
    <w:rsid w:val="003726F3"/>
    <w:rsid w:val="00372DAB"/>
    <w:rsid w:val="00374EB5"/>
    <w:rsid w:val="0037564D"/>
    <w:rsid w:val="00376327"/>
    <w:rsid w:val="003774A3"/>
    <w:rsid w:val="00377502"/>
    <w:rsid w:val="003808F8"/>
    <w:rsid w:val="00380E25"/>
    <w:rsid w:val="003817D2"/>
    <w:rsid w:val="00382A35"/>
    <w:rsid w:val="00383B7B"/>
    <w:rsid w:val="00383D20"/>
    <w:rsid w:val="00384763"/>
    <w:rsid w:val="00384826"/>
    <w:rsid w:val="00386228"/>
    <w:rsid w:val="00386D44"/>
    <w:rsid w:val="00386DAC"/>
    <w:rsid w:val="00390176"/>
    <w:rsid w:val="00394267"/>
    <w:rsid w:val="00394C24"/>
    <w:rsid w:val="00395145"/>
    <w:rsid w:val="00397B7C"/>
    <w:rsid w:val="003A0809"/>
    <w:rsid w:val="003A4C35"/>
    <w:rsid w:val="003A587B"/>
    <w:rsid w:val="003A61A0"/>
    <w:rsid w:val="003A6AAA"/>
    <w:rsid w:val="003A72E1"/>
    <w:rsid w:val="003B03BD"/>
    <w:rsid w:val="003B1889"/>
    <w:rsid w:val="003B43C7"/>
    <w:rsid w:val="003B4E68"/>
    <w:rsid w:val="003B676A"/>
    <w:rsid w:val="003B6FDB"/>
    <w:rsid w:val="003B73CD"/>
    <w:rsid w:val="003B7F72"/>
    <w:rsid w:val="003C0C1E"/>
    <w:rsid w:val="003C19DB"/>
    <w:rsid w:val="003C2347"/>
    <w:rsid w:val="003C4080"/>
    <w:rsid w:val="003C50C1"/>
    <w:rsid w:val="003C5967"/>
    <w:rsid w:val="003C6605"/>
    <w:rsid w:val="003C6C99"/>
    <w:rsid w:val="003D0A10"/>
    <w:rsid w:val="003D1888"/>
    <w:rsid w:val="003D268C"/>
    <w:rsid w:val="003D27EF"/>
    <w:rsid w:val="003D2EDC"/>
    <w:rsid w:val="003D36ED"/>
    <w:rsid w:val="003D3BEA"/>
    <w:rsid w:val="003D3EF4"/>
    <w:rsid w:val="003D3F87"/>
    <w:rsid w:val="003D5089"/>
    <w:rsid w:val="003D5B31"/>
    <w:rsid w:val="003D6185"/>
    <w:rsid w:val="003D7D1D"/>
    <w:rsid w:val="003E00E7"/>
    <w:rsid w:val="003E03CF"/>
    <w:rsid w:val="003E3295"/>
    <w:rsid w:val="003E3380"/>
    <w:rsid w:val="003E3E64"/>
    <w:rsid w:val="003E4A49"/>
    <w:rsid w:val="003E6920"/>
    <w:rsid w:val="003E6BB4"/>
    <w:rsid w:val="003E6E15"/>
    <w:rsid w:val="003E7240"/>
    <w:rsid w:val="003E7644"/>
    <w:rsid w:val="003F0E51"/>
    <w:rsid w:val="003F1B39"/>
    <w:rsid w:val="003F3116"/>
    <w:rsid w:val="003F39E2"/>
    <w:rsid w:val="003F4064"/>
    <w:rsid w:val="003F42BB"/>
    <w:rsid w:val="003F4771"/>
    <w:rsid w:val="003F52FE"/>
    <w:rsid w:val="003F6033"/>
    <w:rsid w:val="003F7DE4"/>
    <w:rsid w:val="004000AA"/>
    <w:rsid w:val="004008B2"/>
    <w:rsid w:val="004008C0"/>
    <w:rsid w:val="00400DCE"/>
    <w:rsid w:val="00401DD3"/>
    <w:rsid w:val="00401FBC"/>
    <w:rsid w:val="0040415E"/>
    <w:rsid w:val="004042CD"/>
    <w:rsid w:val="00406877"/>
    <w:rsid w:val="00406FB8"/>
    <w:rsid w:val="00412067"/>
    <w:rsid w:val="004127E6"/>
    <w:rsid w:val="004133FE"/>
    <w:rsid w:val="00413767"/>
    <w:rsid w:val="00413C17"/>
    <w:rsid w:val="004141F6"/>
    <w:rsid w:val="00415467"/>
    <w:rsid w:val="004159CF"/>
    <w:rsid w:val="0041692B"/>
    <w:rsid w:val="0041701C"/>
    <w:rsid w:val="0041766D"/>
    <w:rsid w:val="0042106B"/>
    <w:rsid w:val="00421F9F"/>
    <w:rsid w:val="00422359"/>
    <w:rsid w:val="00423799"/>
    <w:rsid w:val="00425153"/>
    <w:rsid w:val="00425DE0"/>
    <w:rsid w:val="00426281"/>
    <w:rsid w:val="004305CE"/>
    <w:rsid w:val="00431A07"/>
    <w:rsid w:val="00431EC9"/>
    <w:rsid w:val="004323F6"/>
    <w:rsid w:val="00432A3F"/>
    <w:rsid w:val="00433B9B"/>
    <w:rsid w:val="0043434D"/>
    <w:rsid w:val="004347F7"/>
    <w:rsid w:val="00436318"/>
    <w:rsid w:val="00436456"/>
    <w:rsid w:val="00436F16"/>
    <w:rsid w:val="00437230"/>
    <w:rsid w:val="00437517"/>
    <w:rsid w:val="004409E8"/>
    <w:rsid w:val="00440F8A"/>
    <w:rsid w:val="004425FF"/>
    <w:rsid w:val="00443525"/>
    <w:rsid w:val="00443921"/>
    <w:rsid w:val="00445640"/>
    <w:rsid w:val="00446449"/>
    <w:rsid w:val="00446773"/>
    <w:rsid w:val="00446D7F"/>
    <w:rsid w:val="0044736A"/>
    <w:rsid w:val="00450509"/>
    <w:rsid w:val="00453062"/>
    <w:rsid w:val="00455CE7"/>
    <w:rsid w:val="00456038"/>
    <w:rsid w:val="0045610E"/>
    <w:rsid w:val="00456968"/>
    <w:rsid w:val="00460C1A"/>
    <w:rsid w:val="004614F7"/>
    <w:rsid w:val="004620B4"/>
    <w:rsid w:val="004623BA"/>
    <w:rsid w:val="00462DFF"/>
    <w:rsid w:val="00463D2F"/>
    <w:rsid w:val="0046490F"/>
    <w:rsid w:val="00464C9D"/>
    <w:rsid w:val="0046569A"/>
    <w:rsid w:val="00466445"/>
    <w:rsid w:val="004677DB"/>
    <w:rsid w:val="00467C68"/>
    <w:rsid w:val="0047031A"/>
    <w:rsid w:val="004728D5"/>
    <w:rsid w:val="0047462D"/>
    <w:rsid w:val="004749FF"/>
    <w:rsid w:val="00475745"/>
    <w:rsid w:val="00475C8F"/>
    <w:rsid w:val="004760D5"/>
    <w:rsid w:val="0047618E"/>
    <w:rsid w:val="00476A88"/>
    <w:rsid w:val="00477E38"/>
    <w:rsid w:val="004802F7"/>
    <w:rsid w:val="00480732"/>
    <w:rsid w:val="004818A3"/>
    <w:rsid w:val="004818C9"/>
    <w:rsid w:val="00482F47"/>
    <w:rsid w:val="0048327E"/>
    <w:rsid w:val="004832C5"/>
    <w:rsid w:val="00483558"/>
    <w:rsid w:val="00485C38"/>
    <w:rsid w:val="00485EBB"/>
    <w:rsid w:val="00486258"/>
    <w:rsid w:val="00486ACA"/>
    <w:rsid w:val="00487358"/>
    <w:rsid w:val="00487A13"/>
    <w:rsid w:val="00490AED"/>
    <w:rsid w:val="00490DC6"/>
    <w:rsid w:val="004911BB"/>
    <w:rsid w:val="004921FD"/>
    <w:rsid w:val="00492759"/>
    <w:rsid w:val="00493CD7"/>
    <w:rsid w:val="00494854"/>
    <w:rsid w:val="004956A8"/>
    <w:rsid w:val="00495E67"/>
    <w:rsid w:val="004974D8"/>
    <w:rsid w:val="00497D9C"/>
    <w:rsid w:val="004A29D9"/>
    <w:rsid w:val="004A2D86"/>
    <w:rsid w:val="004A3112"/>
    <w:rsid w:val="004A33F7"/>
    <w:rsid w:val="004A34D6"/>
    <w:rsid w:val="004A5208"/>
    <w:rsid w:val="004B120D"/>
    <w:rsid w:val="004B3EF0"/>
    <w:rsid w:val="004B4278"/>
    <w:rsid w:val="004B6C1F"/>
    <w:rsid w:val="004B7E97"/>
    <w:rsid w:val="004C08CF"/>
    <w:rsid w:val="004C27D5"/>
    <w:rsid w:val="004C2CC9"/>
    <w:rsid w:val="004C3F57"/>
    <w:rsid w:val="004C4014"/>
    <w:rsid w:val="004C4080"/>
    <w:rsid w:val="004C4302"/>
    <w:rsid w:val="004C4460"/>
    <w:rsid w:val="004C7854"/>
    <w:rsid w:val="004D0479"/>
    <w:rsid w:val="004D353E"/>
    <w:rsid w:val="004D3626"/>
    <w:rsid w:val="004D3B8E"/>
    <w:rsid w:val="004D3CCD"/>
    <w:rsid w:val="004D4616"/>
    <w:rsid w:val="004D4F67"/>
    <w:rsid w:val="004D5548"/>
    <w:rsid w:val="004D5D40"/>
    <w:rsid w:val="004D6E31"/>
    <w:rsid w:val="004E1667"/>
    <w:rsid w:val="004E18DB"/>
    <w:rsid w:val="004E1DEA"/>
    <w:rsid w:val="004E2FC0"/>
    <w:rsid w:val="004E3AF4"/>
    <w:rsid w:val="004E4918"/>
    <w:rsid w:val="004E4A76"/>
    <w:rsid w:val="004E4BC6"/>
    <w:rsid w:val="004E4CD7"/>
    <w:rsid w:val="004E4D66"/>
    <w:rsid w:val="004E5554"/>
    <w:rsid w:val="004E5A62"/>
    <w:rsid w:val="004E6A9D"/>
    <w:rsid w:val="004E6E4C"/>
    <w:rsid w:val="004E74EB"/>
    <w:rsid w:val="004E7EE3"/>
    <w:rsid w:val="004F0E98"/>
    <w:rsid w:val="004F1F56"/>
    <w:rsid w:val="004F314F"/>
    <w:rsid w:val="004F3A8F"/>
    <w:rsid w:val="004F5483"/>
    <w:rsid w:val="004F70E1"/>
    <w:rsid w:val="005006BF"/>
    <w:rsid w:val="00501579"/>
    <w:rsid w:val="00501B8D"/>
    <w:rsid w:val="00501F21"/>
    <w:rsid w:val="00502744"/>
    <w:rsid w:val="00502767"/>
    <w:rsid w:val="00502808"/>
    <w:rsid w:val="00502843"/>
    <w:rsid w:val="00503460"/>
    <w:rsid w:val="00505A2E"/>
    <w:rsid w:val="00505C1B"/>
    <w:rsid w:val="00505FD5"/>
    <w:rsid w:val="005069D6"/>
    <w:rsid w:val="00506AFA"/>
    <w:rsid w:val="00506D98"/>
    <w:rsid w:val="0051020C"/>
    <w:rsid w:val="00511557"/>
    <w:rsid w:val="005117FC"/>
    <w:rsid w:val="00511E1D"/>
    <w:rsid w:val="005124EB"/>
    <w:rsid w:val="0051267E"/>
    <w:rsid w:val="005164FF"/>
    <w:rsid w:val="0052002C"/>
    <w:rsid w:val="00520682"/>
    <w:rsid w:val="00520FA7"/>
    <w:rsid w:val="0052152D"/>
    <w:rsid w:val="005229BF"/>
    <w:rsid w:val="00524516"/>
    <w:rsid w:val="00527E8A"/>
    <w:rsid w:val="00530EE3"/>
    <w:rsid w:val="00531A69"/>
    <w:rsid w:val="00531C2A"/>
    <w:rsid w:val="00531FFD"/>
    <w:rsid w:val="005358B3"/>
    <w:rsid w:val="00535F48"/>
    <w:rsid w:val="00536340"/>
    <w:rsid w:val="00537695"/>
    <w:rsid w:val="005403C2"/>
    <w:rsid w:val="0054099B"/>
    <w:rsid w:val="00543171"/>
    <w:rsid w:val="00543355"/>
    <w:rsid w:val="005444EF"/>
    <w:rsid w:val="0054474B"/>
    <w:rsid w:val="00545930"/>
    <w:rsid w:val="005474BE"/>
    <w:rsid w:val="0054789D"/>
    <w:rsid w:val="00547D52"/>
    <w:rsid w:val="00550BD9"/>
    <w:rsid w:val="00550FF3"/>
    <w:rsid w:val="005518D4"/>
    <w:rsid w:val="00552B9D"/>
    <w:rsid w:val="005542F2"/>
    <w:rsid w:val="00554919"/>
    <w:rsid w:val="005553DC"/>
    <w:rsid w:val="0055569D"/>
    <w:rsid w:val="0055585B"/>
    <w:rsid w:val="00556707"/>
    <w:rsid w:val="0055779D"/>
    <w:rsid w:val="00557A73"/>
    <w:rsid w:val="00557E36"/>
    <w:rsid w:val="00561D77"/>
    <w:rsid w:val="00562D65"/>
    <w:rsid w:val="00563437"/>
    <w:rsid w:val="00563C4C"/>
    <w:rsid w:val="00563FCD"/>
    <w:rsid w:val="005644BA"/>
    <w:rsid w:val="00565132"/>
    <w:rsid w:val="005654EF"/>
    <w:rsid w:val="005657C2"/>
    <w:rsid w:val="005661FC"/>
    <w:rsid w:val="005663D3"/>
    <w:rsid w:val="00566CFD"/>
    <w:rsid w:val="005671C5"/>
    <w:rsid w:val="00571B88"/>
    <w:rsid w:val="00572218"/>
    <w:rsid w:val="00572666"/>
    <w:rsid w:val="00574F94"/>
    <w:rsid w:val="005751EE"/>
    <w:rsid w:val="005762A7"/>
    <w:rsid w:val="00577B99"/>
    <w:rsid w:val="00580346"/>
    <w:rsid w:val="00580B47"/>
    <w:rsid w:val="00580FBE"/>
    <w:rsid w:val="005819A0"/>
    <w:rsid w:val="00582CAB"/>
    <w:rsid w:val="005832D1"/>
    <w:rsid w:val="00583825"/>
    <w:rsid w:val="00584480"/>
    <w:rsid w:val="0058530C"/>
    <w:rsid w:val="005855DA"/>
    <w:rsid w:val="00585B88"/>
    <w:rsid w:val="00585CF2"/>
    <w:rsid w:val="00590380"/>
    <w:rsid w:val="005927AA"/>
    <w:rsid w:val="005928EB"/>
    <w:rsid w:val="00592EA1"/>
    <w:rsid w:val="00594357"/>
    <w:rsid w:val="00595592"/>
    <w:rsid w:val="005956DB"/>
    <w:rsid w:val="00595F19"/>
    <w:rsid w:val="00596D30"/>
    <w:rsid w:val="005A06B8"/>
    <w:rsid w:val="005A53B2"/>
    <w:rsid w:val="005A5524"/>
    <w:rsid w:val="005A5A27"/>
    <w:rsid w:val="005A5E51"/>
    <w:rsid w:val="005A6236"/>
    <w:rsid w:val="005A64C3"/>
    <w:rsid w:val="005A71A3"/>
    <w:rsid w:val="005A73FB"/>
    <w:rsid w:val="005A7916"/>
    <w:rsid w:val="005B040E"/>
    <w:rsid w:val="005B0952"/>
    <w:rsid w:val="005B2C94"/>
    <w:rsid w:val="005B3522"/>
    <w:rsid w:val="005B41FB"/>
    <w:rsid w:val="005B590E"/>
    <w:rsid w:val="005B697A"/>
    <w:rsid w:val="005C092F"/>
    <w:rsid w:val="005C242A"/>
    <w:rsid w:val="005C33B6"/>
    <w:rsid w:val="005C3523"/>
    <w:rsid w:val="005C37D2"/>
    <w:rsid w:val="005C3854"/>
    <w:rsid w:val="005C4BCE"/>
    <w:rsid w:val="005C62D4"/>
    <w:rsid w:val="005C6E7E"/>
    <w:rsid w:val="005C70DF"/>
    <w:rsid w:val="005C7BE6"/>
    <w:rsid w:val="005D03D8"/>
    <w:rsid w:val="005D0462"/>
    <w:rsid w:val="005D08A5"/>
    <w:rsid w:val="005D0C6F"/>
    <w:rsid w:val="005D17F4"/>
    <w:rsid w:val="005D258B"/>
    <w:rsid w:val="005D3FCF"/>
    <w:rsid w:val="005D3FD3"/>
    <w:rsid w:val="005D4563"/>
    <w:rsid w:val="005D4C6E"/>
    <w:rsid w:val="005D574A"/>
    <w:rsid w:val="005D6FAC"/>
    <w:rsid w:val="005D70E6"/>
    <w:rsid w:val="005D715B"/>
    <w:rsid w:val="005E0D05"/>
    <w:rsid w:val="005E2A4C"/>
    <w:rsid w:val="005E2F98"/>
    <w:rsid w:val="005E53C0"/>
    <w:rsid w:val="005E62BD"/>
    <w:rsid w:val="005E65D3"/>
    <w:rsid w:val="005E6853"/>
    <w:rsid w:val="005E7F37"/>
    <w:rsid w:val="005F0938"/>
    <w:rsid w:val="005F09A1"/>
    <w:rsid w:val="005F18BC"/>
    <w:rsid w:val="005F1AD7"/>
    <w:rsid w:val="005F289C"/>
    <w:rsid w:val="005F2FEE"/>
    <w:rsid w:val="005F3484"/>
    <w:rsid w:val="005F3C19"/>
    <w:rsid w:val="005F3C49"/>
    <w:rsid w:val="005F57FB"/>
    <w:rsid w:val="005F62CE"/>
    <w:rsid w:val="006011BC"/>
    <w:rsid w:val="0060157F"/>
    <w:rsid w:val="00603B5E"/>
    <w:rsid w:val="00603C1C"/>
    <w:rsid w:val="00605692"/>
    <w:rsid w:val="00605D91"/>
    <w:rsid w:val="00605F89"/>
    <w:rsid w:val="00606595"/>
    <w:rsid w:val="0061070A"/>
    <w:rsid w:val="00610F79"/>
    <w:rsid w:val="00611CA3"/>
    <w:rsid w:val="0061256A"/>
    <w:rsid w:val="00612EBA"/>
    <w:rsid w:val="00613857"/>
    <w:rsid w:val="00613987"/>
    <w:rsid w:val="00613B2D"/>
    <w:rsid w:val="00613CE2"/>
    <w:rsid w:val="00615174"/>
    <w:rsid w:val="006157CE"/>
    <w:rsid w:val="0061648F"/>
    <w:rsid w:val="00620B1D"/>
    <w:rsid w:val="00620F7C"/>
    <w:rsid w:val="00621817"/>
    <w:rsid w:val="00623273"/>
    <w:rsid w:val="006244E6"/>
    <w:rsid w:val="00624BEE"/>
    <w:rsid w:val="00624CB1"/>
    <w:rsid w:val="00625ED0"/>
    <w:rsid w:val="00630488"/>
    <w:rsid w:val="006308A2"/>
    <w:rsid w:val="0063144A"/>
    <w:rsid w:val="0063260B"/>
    <w:rsid w:val="00632764"/>
    <w:rsid w:val="0063283C"/>
    <w:rsid w:val="00632F48"/>
    <w:rsid w:val="00633158"/>
    <w:rsid w:val="00633668"/>
    <w:rsid w:val="0063375F"/>
    <w:rsid w:val="00634043"/>
    <w:rsid w:val="00634683"/>
    <w:rsid w:val="00634EF4"/>
    <w:rsid w:val="00637BE1"/>
    <w:rsid w:val="0064045A"/>
    <w:rsid w:val="00640762"/>
    <w:rsid w:val="00641224"/>
    <w:rsid w:val="00641374"/>
    <w:rsid w:val="00643064"/>
    <w:rsid w:val="00644070"/>
    <w:rsid w:val="00644195"/>
    <w:rsid w:val="00645EE2"/>
    <w:rsid w:val="00646141"/>
    <w:rsid w:val="0064693C"/>
    <w:rsid w:val="00647116"/>
    <w:rsid w:val="006501B2"/>
    <w:rsid w:val="006501C2"/>
    <w:rsid w:val="00650A72"/>
    <w:rsid w:val="00652DB4"/>
    <w:rsid w:val="00654051"/>
    <w:rsid w:val="00654D91"/>
    <w:rsid w:val="0065568F"/>
    <w:rsid w:val="00655E62"/>
    <w:rsid w:val="006577D4"/>
    <w:rsid w:val="00657855"/>
    <w:rsid w:val="00660324"/>
    <w:rsid w:val="006640B7"/>
    <w:rsid w:val="0066436D"/>
    <w:rsid w:val="00664844"/>
    <w:rsid w:val="006648CA"/>
    <w:rsid w:val="00664ACF"/>
    <w:rsid w:val="00665EC0"/>
    <w:rsid w:val="00667066"/>
    <w:rsid w:val="0066716D"/>
    <w:rsid w:val="006679FA"/>
    <w:rsid w:val="0067250E"/>
    <w:rsid w:val="006730F2"/>
    <w:rsid w:val="006734FF"/>
    <w:rsid w:val="006747D9"/>
    <w:rsid w:val="00674BF8"/>
    <w:rsid w:val="00674D5E"/>
    <w:rsid w:val="00675DB8"/>
    <w:rsid w:val="006760FE"/>
    <w:rsid w:val="00676242"/>
    <w:rsid w:val="00676A92"/>
    <w:rsid w:val="00681464"/>
    <w:rsid w:val="00681641"/>
    <w:rsid w:val="00681C33"/>
    <w:rsid w:val="006850B1"/>
    <w:rsid w:val="00685171"/>
    <w:rsid w:val="006851E2"/>
    <w:rsid w:val="00685E61"/>
    <w:rsid w:val="00686BB5"/>
    <w:rsid w:val="00687080"/>
    <w:rsid w:val="0069069B"/>
    <w:rsid w:val="0069104B"/>
    <w:rsid w:val="006934D9"/>
    <w:rsid w:val="00694ABD"/>
    <w:rsid w:val="00695996"/>
    <w:rsid w:val="00696311"/>
    <w:rsid w:val="00697D71"/>
    <w:rsid w:val="006A0017"/>
    <w:rsid w:val="006A06BC"/>
    <w:rsid w:val="006A2B02"/>
    <w:rsid w:val="006A2C8D"/>
    <w:rsid w:val="006A2DAB"/>
    <w:rsid w:val="006A3E7C"/>
    <w:rsid w:val="006A43C6"/>
    <w:rsid w:val="006A4804"/>
    <w:rsid w:val="006A58FA"/>
    <w:rsid w:val="006A5BC8"/>
    <w:rsid w:val="006A6B46"/>
    <w:rsid w:val="006A6CEF"/>
    <w:rsid w:val="006B0582"/>
    <w:rsid w:val="006B2C7B"/>
    <w:rsid w:val="006B3D01"/>
    <w:rsid w:val="006B400B"/>
    <w:rsid w:val="006B42B1"/>
    <w:rsid w:val="006B45A2"/>
    <w:rsid w:val="006B539C"/>
    <w:rsid w:val="006B7F00"/>
    <w:rsid w:val="006B7F3E"/>
    <w:rsid w:val="006C023F"/>
    <w:rsid w:val="006C038B"/>
    <w:rsid w:val="006C60DC"/>
    <w:rsid w:val="006C6754"/>
    <w:rsid w:val="006C67C7"/>
    <w:rsid w:val="006C6AB4"/>
    <w:rsid w:val="006D1CBC"/>
    <w:rsid w:val="006D2038"/>
    <w:rsid w:val="006D2878"/>
    <w:rsid w:val="006D3198"/>
    <w:rsid w:val="006D32D6"/>
    <w:rsid w:val="006D5FC3"/>
    <w:rsid w:val="006E09FE"/>
    <w:rsid w:val="006E10C5"/>
    <w:rsid w:val="006E15F1"/>
    <w:rsid w:val="006E181D"/>
    <w:rsid w:val="006E1BF0"/>
    <w:rsid w:val="006E2634"/>
    <w:rsid w:val="006E2CED"/>
    <w:rsid w:val="006E2D1E"/>
    <w:rsid w:val="006E30D7"/>
    <w:rsid w:val="006E6460"/>
    <w:rsid w:val="006E77D5"/>
    <w:rsid w:val="006E7AA0"/>
    <w:rsid w:val="006E7DEC"/>
    <w:rsid w:val="006F05A2"/>
    <w:rsid w:val="006F1AC2"/>
    <w:rsid w:val="006F4C13"/>
    <w:rsid w:val="006F59BA"/>
    <w:rsid w:val="006F5BD2"/>
    <w:rsid w:val="006F6011"/>
    <w:rsid w:val="006F63CE"/>
    <w:rsid w:val="006F6934"/>
    <w:rsid w:val="006F7A35"/>
    <w:rsid w:val="00700208"/>
    <w:rsid w:val="007018B1"/>
    <w:rsid w:val="0070192B"/>
    <w:rsid w:val="007022AB"/>
    <w:rsid w:val="0070451D"/>
    <w:rsid w:val="00706486"/>
    <w:rsid w:val="007070EF"/>
    <w:rsid w:val="00711180"/>
    <w:rsid w:val="007117CE"/>
    <w:rsid w:val="007150C6"/>
    <w:rsid w:val="0071540D"/>
    <w:rsid w:val="00720453"/>
    <w:rsid w:val="007204F2"/>
    <w:rsid w:val="00720652"/>
    <w:rsid w:val="0072070A"/>
    <w:rsid w:val="0072361C"/>
    <w:rsid w:val="007245A9"/>
    <w:rsid w:val="007246B9"/>
    <w:rsid w:val="0072489C"/>
    <w:rsid w:val="007248E1"/>
    <w:rsid w:val="0072653E"/>
    <w:rsid w:val="00727012"/>
    <w:rsid w:val="00730297"/>
    <w:rsid w:val="00734A01"/>
    <w:rsid w:val="00735451"/>
    <w:rsid w:val="0074234D"/>
    <w:rsid w:val="007424B7"/>
    <w:rsid w:val="0074261C"/>
    <w:rsid w:val="007434C8"/>
    <w:rsid w:val="00743842"/>
    <w:rsid w:val="00744FDF"/>
    <w:rsid w:val="007459CE"/>
    <w:rsid w:val="00746299"/>
    <w:rsid w:val="00746F84"/>
    <w:rsid w:val="00746FFD"/>
    <w:rsid w:val="0074757E"/>
    <w:rsid w:val="00750139"/>
    <w:rsid w:val="0075056E"/>
    <w:rsid w:val="00750A75"/>
    <w:rsid w:val="00752580"/>
    <w:rsid w:val="0075565B"/>
    <w:rsid w:val="00757841"/>
    <w:rsid w:val="00757C2A"/>
    <w:rsid w:val="0076117F"/>
    <w:rsid w:val="0076355D"/>
    <w:rsid w:val="007636E9"/>
    <w:rsid w:val="00763FA1"/>
    <w:rsid w:val="0076434F"/>
    <w:rsid w:val="00764410"/>
    <w:rsid w:val="00766E7F"/>
    <w:rsid w:val="00767A6E"/>
    <w:rsid w:val="00770918"/>
    <w:rsid w:val="00771723"/>
    <w:rsid w:val="00771D09"/>
    <w:rsid w:val="00773A3E"/>
    <w:rsid w:val="00775B24"/>
    <w:rsid w:val="00775FA2"/>
    <w:rsid w:val="007762F5"/>
    <w:rsid w:val="00777399"/>
    <w:rsid w:val="00780E8D"/>
    <w:rsid w:val="00781782"/>
    <w:rsid w:val="0078246E"/>
    <w:rsid w:val="00784D91"/>
    <w:rsid w:val="007853CF"/>
    <w:rsid w:val="0078649C"/>
    <w:rsid w:val="00786C58"/>
    <w:rsid w:val="007872AB"/>
    <w:rsid w:val="0079050D"/>
    <w:rsid w:val="0079074D"/>
    <w:rsid w:val="00791D18"/>
    <w:rsid w:val="0079473A"/>
    <w:rsid w:val="007948F9"/>
    <w:rsid w:val="00795FDB"/>
    <w:rsid w:val="0079707E"/>
    <w:rsid w:val="007973E3"/>
    <w:rsid w:val="007975DA"/>
    <w:rsid w:val="00797ED2"/>
    <w:rsid w:val="007A11B1"/>
    <w:rsid w:val="007A2B1A"/>
    <w:rsid w:val="007A41BF"/>
    <w:rsid w:val="007A4234"/>
    <w:rsid w:val="007A45F8"/>
    <w:rsid w:val="007A4C56"/>
    <w:rsid w:val="007A57D5"/>
    <w:rsid w:val="007A635B"/>
    <w:rsid w:val="007A755D"/>
    <w:rsid w:val="007B0BEA"/>
    <w:rsid w:val="007B11B8"/>
    <w:rsid w:val="007B1AD4"/>
    <w:rsid w:val="007B3261"/>
    <w:rsid w:val="007B3525"/>
    <w:rsid w:val="007B3BBA"/>
    <w:rsid w:val="007B430F"/>
    <w:rsid w:val="007B4346"/>
    <w:rsid w:val="007B5561"/>
    <w:rsid w:val="007B62AA"/>
    <w:rsid w:val="007B62DE"/>
    <w:rsid w:val="007B6EFE"/>
    <w:rsid w:val="007B7029"/>
    <w:rsid w:val="007B7C1E"/>
    <w:rsid w:val="007B7CF9"/>
    <w:rsid w:val="007B7D08"/>
    <w:rsid w:val="007C0F8C"/>
    <w:rsid w:val="007C1642"/>
    <w:rsid w:val="007C1B02"/>
    <w:rsid w:val="007C1B03"/>
    <w:rsid w:val="007C3D9B"/>
    <w:rsid w:val="007C438E"/>
    <w:rsid w:val="007C490E"/>
    <w:rsid w:val="007C4C9C"/>
    <w:rsid w:val="007C4FFB"/>
    <w:rsid w:val="007C5317"/>
    <w:rsid w:val="007C6DF1"/>
    <w:rsid w:val="007C785F"/>
    <w:rsid w:val="007D1355"/>
    <w:rsid w:val="007D25C0"/>
    <w:rsid w:val="007D63CC"/>
    <w:rsid w:val="007D65A7"/>
    <w:rsid w:val="007D6E37"/>
    <w:rsid w:val="007D7A10"/>
    <w:rsid w:val="007E13D2"/>
    <w:rsid w:val="007E2124"/>
    <w:rsid w:val="007E2BD8"/>
    <w:rsid w:val="007E3B6D"/>
    <w:rsid w:val="007E3E55"/>
    <w:rsid w:val="007E3F0C"/>
    <w:rsid w:val="007E49C5"/>
    <w:rsid w:val="007E4B94"/>
    <w:rsid w:val="007E5C15"/>
    <w:rsid w:val="007E64BA"/>
    <w:rsid w:val="007E6B83"/>
    <w:rsid w:val="007E7673"/>
    <w:rsid w:val="007E7DC8"/>
    <w:rsid w:val="007F170A"/>
    <w:rsid w:val="007F1978"/>
    <w:rsid w:val="007F1B31"/>
    <w:rsid w:val="007F1B33"/>
    <w:rsid w:val="007F252F"/>
    <w:rsid w:val="007F2B2B"/>
    <w:rsid w:val="007F3E37"/>
    <w:rsid w:val="007F4A02"/>
    <w:rsid w:val="007F4EE9"/>
    <w:rsid w:val="007F759D"/>
    <w:rsid w:val="008005CE"/>
    <w:rsid w:val="00800FCA"/>
    <w:rsid w:val="00802006"/>
    <w:rsid w:val="00803B6F"/>
    <w:rsid w:val="00803C65"/>
    <w:rsid w:val="00811E2E"/>
    <w:rsid w:val="008135F4"/>
    <w:rsid w:val="008137D4"/>
    <w:rsid w:val="00813A84"/>
    <w:rsid w:val="0081408D"/>
    <w:rsid w:val="008151E1"/>
    <w:rsid w:val="00815440"/>
    <w:rsid w:val="00815496"/>
    <w:rsid w:val="00815620"/>
    <w:rsid w:val="00815C3D"/>
    <w:rsid w:val="00815D4D"/>
    <w:rsid w:val="00816A1B"/>
    <w:rsid w:val="0082029E"/>
    <w:rsid w:val="008215BB"/>
    <w:rsid w:val="00822D95"/>
    <w:rsid w:val="00822FD2"/>
    <w:rsid w:val="0082353E"/>
    <w:rsid w:val="0082414D"/>
    <w:rsid w:val="00824485"/>
    <w:rsid w:val="008245C1"/>
    <w:rsid w:val="0082460E"/>
    <w:rsid w:val="00824B2E"/>
    <w:rsid w:val="0082649E"/>
    <w:rsid w:val="008303FD"/>
    <w:rsid w:val="008307B8"/>
    <w:rsid w:val="00831147"/>
    <w:rsid w:val="0083246A"/>
    <w:rsid w:val="0083270E"/>
    <w:rsid w:val="00832D86"/>
    <w:rsid w:val="008334F8"/>
    <w:rsid w:val="00833999"/>
    <w:rsid w:val="00833D94"/>
    <w:rsid w:val="008352AE"/>
    <w:rsid w:val="0084063C"/>
    <w:rsid w:val="00842416"/>
    <w:rsid w:val="008429E6"/>
    <w:rsid w:val="00843052"/>
    <w:rsid w:val="008450BC"/>
    <w:rsid w:val="00845C88"/>
    <w:rsid w:val="00847A3C"/>
    <w:rsid w:val="008508A0"/>
    <w:rsid w:val="00850A4C"/>
    <w:rsid w:val="008510AD"/>
    <w:rsid w:val="008515A7"/>
    <w:rsid w:val="008518D1"/>
    <w:rsid w:val="00852088"/>
    <w:rsid w:val="00852378"/>
    <w:rsid w:val="00852BF4"/>
    <w:rsid w:val="00854EFA"/>
    <w:rsid w:val="00856794"/>
    <w:rsid w:val="00856A78"/>
    <w:rsid w:val="008573C0"/>
    <w:rsid w:val="0086088D"/>
    <w:rsid w:val="00861487"/>
    <w:rsid w:val="00861A61"/>
    <w:rsid w:val="00861FA8"/>
    <w:rsid w:val="008630AC"/>
    <w:rsid w:val="00866034"/>
    <w:rsid w:val="00870013"/>
    <w:rsid w:val="00870472"/>
    <w:rsid w:val="00870785"/>
    <w:rsid w:val="00870E8E"/>
    <w:rsid w:val="00871DDC"/>
    <w:rsid w:val="00871F51"/>
    <w:rsid w:val="00873399"/>
    <w:rsid w:val="008740AD"/>
    <w:rsid w:val="00875817"/>
    <w:rsid w:val="00875944"/>
    <w:rsid w:val="008770AA"/>
    <w:rsid w:val="0087725F"/>
    <w:rsid w:val="0088117D"/>
    <w:rsid w:val="008811B4"/>
    <w:rsid w:val="0088161A"/>
    <w:rsid w:val="00881652"/>
    <w:rsid w:val="00881E41"/>
    <w:rsid w:val="00883DCF"/>
    <w:rsid w:val="008843B8"/>
    <w:rsid w:val="00884F80"/>
    <w:rsid w:val="008850B8"/>
    <w:rsid w:val="008853C8"/>
    <w:rsid w:val="00885736"/>
    <w:rsid w:val="008868D3"/>
    <w:rsid w:val="008876D4"/>
    <w:rsid w:val="00887C26"/>
    <w:rsid w:val="008900AB"/>
    <w:rsid w:val="008905B9"/>
    <w:rsid w:val="00890608"/>
    <w:rsid w:val="00890697"/>
    <w:rsid w:val="00890E84"/>
    <w:rsid w:val="008936FE"/>
    <w:rsid w:val="008938D7"/>
    <w:rsid w:val="00893A4C"/>
    <w:rsid w:val="00893C11"/>
    <w:rsid w:val="008957F2"/>
    <w:rsid w:val="00895DEA"/>
    <w:rsid w:val="008968B6"/>
    <w:rsid w:val="00897936"/>
    <w:rsid w:val="008A2946"/>
    <w:rsid w:val="008A2C6E"/>
    <w:rsid w:val="008A2E93"/>
    <w:rsid w:val="008A3022"/>
    <w:rsid w:val="008A3890"/>
    <w:rsid w:val="008A5B2E"/>
    <w:rsid w:val="008A6819"/>
    <w:rsid w:val="008A75E7"/>
    <w:rsid w:val="008A7782"/>
    <w:rsid w:val="008A7C38"/>
    <w:rsid w:val="008B084C"/>
    <w:rsid w:val="008B1553"/>
    <w:rsid w:val="008B156D"/>
    <w:rsid w:val="008B1914"/>
    <w:rsid w:val="008B1DF0"/>
    <w:rsid w:val="008B43BC"/>
    <w:rsid w:val="008B4477"/>
    <w:rsid w:val="008B4B74"/>
    <w:rsid w:val="008B4FF5"/>
    <w:rsid w:val="008B6785"/>
    <w:rsid w:val="008B6B05"/>
    <w:rsid w:val="008B7B60"/>
    <w:rsid w:val="008B7D7F"/>
    <w:rsid w:val="008C0436"/>
    <w:rsid w:val="008C1E27"/>
    <w:rsid w:val="008C20E2"/>
    <w:rsid w:val="008C2A5F"/>
    <w:rsid w:val="008C3AAA"/>
    <w:rsid w:val="008C5EC1"/>
    <w:rsid w:val="008C64B8"/>
    <w:rsid w:val="008C74AA"/>
    <w:rsid w:val="008C77C8"/>
    <w:rsid w:val="008C7992"/>
    <w:rsid w:val="008D0A8A"/>
    <w:rsid w:val="008D1322"/>
    <w:rsid w:val="008D155A"/>
    <w:rsid w:val="008D190B"/>
    <w:rsid w:val="008D196C"/>
    <w:rsid w:val="008D275B"/>
    <w:rsid w:val="008D3197"/>
    <w:rsid w:val="008D3710"/>
    <w:rsid w:val="008D3BDC"/>
    <w:rsid w:val="008D4EB7"/>
    <w:rsid w:val="008D56BB"/>
    <w:rsid w:val="008D72A2"/>
    <w:rsid w:val="008E15FD"/>
    <w:rsid w:val="008E3A44"/>
    <w:rsid w:val="008E3E82"/>
    <w:rsid w:val="008E436A"/>
    <w:rsid w:val="008E4E8A"/>
    <w:rsid w:val="008E5173"/>
    <w:rsid w:val="008E5A5D"/>
    <w:rsid w:val="008E6988"/>
    <w:rsid w:val="008E73A5"/>
    <w:rsid w:val="008F0664"/>
    <w:rsid w:val="008F066C"/>
    <w:rsid w:val="008F0CFF"/>
    <w:rsid w:val="008F46D4"/>
    <w:rsid w:val="008F4868"/>
    <w:rsid w:val="008F5F33"/>
    <w:rsid w:val="008F6537"/>
    <w:rsid w:val="008F77D4"/>
    <w:rsid w:val="008F781D"/>
    <w:rsid w:val="009004BA"/>
    <w:rsid w:val="00900B47"/>
    <w:rsid w:val="009014F8"/>
    <w:rsid w:val="009027EE"/>
    <w:rsid w:val="009044DB"/>
    <w:rsid w:val="009048BA"/>
    <w:rsid w:val="00904D28"/>
    <w:rsid w:val="0090501F"/>
    <w:rsid w:val="0090657A"/>
    <w:rsid w:val="00906F74"/>
    <w:rsid w:val="009078A7"/>
    <w:rsid w:val="00910CFD"/>
    <w:rsid w:val="0091110B"/>
    <w:rsid w:val="0091177B"/>
    <w:rsid w:val="00911C14"/>
    <w:rsid w:val="009151CD"/>
    <w:rsid w:val="0091560C"/>
    <w:rsid w:val="00916AB3"/>
    <w:rsid w:val="009216A0"/>
    <w:rsid w:val="00921BE5"/>
    <w:rsid w:val="009226A2"/>
    <w:rsid w:val="00923131"/>
    <w:rsid w:val="00923944"/>
    <w:rsid w:val="009257C9"/>
    <w:rsid w:val="0093050B"/>
    <w:rsid w:val="00931070"/>
    <w:rsid w:val="009310E9"/>
    <w:rsid w:val="00935FA5"/>
    <w:rsid w:val="00936A58"/>
    <w:rsid w:val="00936D7F"/>
    <w:rsid w:val="00937998"/>
    <w:rsid w:val="009401EC"/>
    <w:rsid w:val="009431C7"/>
    <w:rsid w:val="009447E4"/>
    <w:rsid w:val="00944EA9"/>
    <w:rsid w:val="00944F57"/>
    <w:rsid w:val="00945D73"/>
    <w:rsid w:val="009465C6"/>
    <w:rsid w:val="00954D94"/>
    <w:rsid w:val="00955E25"/>
    <w:rsid w:val="00966938"/>
    <w:rsid w:val="00966B2B"/>
    <w:rsid w:val="00967AAF"/>
    <w:rsid w:val="00971308"/>
    <w:rsid w:val="00971AB5"/>
    <w:rsid w:val="009722E0"/>
    <w:rsid w:val="00973AAE"/>
    <w:rsid w:val="00973D19"/>
    <w:rsid w:val="009745EF"/>
    <w:rsid w:val="00976D30"/>
    <w:rsid w:val="00983AA2"/>
    <w:rsid w:val="00984300"/>
    <w:rsid w:val="00985D81"/>
    <w:rsid w:val="009862F0"/>
    <w:rsid w:val="00986985"/>
    <w:rsid w:val="00986B5B"/>
    <w:rsid w:val="00987F7B"/>
    <w:rsid w:val="009922ED"/>
    <w:rsid w:val="00994839"/>
    <w:rsid w:val="009954BA"/>
    <w:rsid w:val="00995C40"/>
    <w:rsid w:val="00995C43"/>
    <w:rsid w:val="009A0FB9"/>
    <w:rsid w:val="009A1DE0"/>
    <w:rsid w:val="009A2764"/>
    <w:rsid w:val="009A3899"/>
    <w:rsid w:val="009A4933"/>
    <w:rsid w:val="009A5D63"/>
    <w:rsid w:val="009A7249"/>
    <w:rsid w:val="009A79EF"/>
    <w:rsid w:val="009B0A55"/>
    <w:rsid w:val="009B1689"/>
    <w:rsid w:val="009B1963"/>
    <w:rsid w:val="009B26D5"/>
    <w:rsid w:val="009B295C"/>
    <w:rsid w:val="009B2E06"/>
    <w:rsid w:val="009B3555"/>
    <w:rsid w:val="009B3669"/>
    <w:rsid w:val="009B3C1E"/>
    <w:rsid w:val="009B5418"/>
    <w:rsid w:val="009B5902"/>
    <w:rsid w:val="009B602F"/>
    <w:rsid w:val="009B7632"/>
    <w:rsid w:val="009B79D5"/>
    <w:rsid w:val="009C086C"/>
    <w:rsid w:val="009C2471"/>
    <w:rsid w:val="009C26D2"/>
    <w:rsid w:val="009C4085"/>
    <w:rsid w:val="009C4D7D"/>
    <w:rsid w:val="009C545F"/>
    <w:rsid w:val="009C6FC2"/>
    <w:rsid w:val="009D118A"/>
    <w:rsid w:val="009D2D68"/>
    <w:rsid w:val="009D2ED4"/>
    <w:rsid w:val="009D56A5"/>
    <w:rsid w:val="009D7154"/>
    <w:rsid w:val="009D738C"/>
    <w:rsid w:val="009D797A"/>
    <w:rsid w:val="009D7D9B"/>
    <w:rsid w:val="009E4B31"/>
    <w:rsid w:val="009E531A"/>
    <w:rsid w:val="009E5976"/>
    <w:rsid w:val="009E6ADC"/>
    <w:rsid w:val="009E70C0"/>
    <w:rsid w:val="009E743C"/>
    <w:rsid w:val="009F031F"/>
    <w:rsid w:val="009F0C02"/>
    <w:rsid w:val="009F0D55"/>
    <w:rsid w:val="009F1FF0"/>
    <w:rsid w:val="009F2ECC"/>
    <w:rsid w:val="009F359A"/>
    <w:rsid w:val="009F3F82"/>
    <w:rsid w:val="009F4B82"/>
    <w:rsid w:val="009F4D54"/>
    <w:rsid w:val="009F4F02"/>
    <w:rsid w:val="009F54A8"/>
    <w:rsid w:val="009F5EA8"/>
    <w:rsid w:val="009F5EC6"/>
    <w:rsid w:val="009F63B3"/>
    <w:rsid w:val="009F63DC"/>
    <w:rsid w:val="009F7B05"/>
    <w:rsid w:val="009F7C13"/>
    <w:rsid w:val="00A00E5D"/>
    <w:rsid w:val="00A01BF2"/>
    <w:rsid w:val="00A02577"/>
    <w:rsid w:val="00A02ECB"/>
    <w:rsid w:val="00A0304B"/>
    <w:rsid w:val="00A03A5D"/>
    <w:rsid w:val="00A03D00"/>
    <w:rsid w:val="00A03F57"/>
    <w:rsid w:val="00A04B74"/>
    <w:rsid w:val="00A0523E"/>
    <w:rsid w:val="00A0542E"/>
    <w:rsid w:val="00A05AB9"/>
    <w:rsid w:val="00A06330"/>
    <w:rsid w:val="00A10064"/>
    <w:rsid w:val="00A101E4"/>
    <w:rsid w:val="00A115A0"/>
    <w:rsid w:val="00A15629"/>
    <w:rsid w:val="00A15770"/>
    <w:rsid w:val="00A163AD"/>
    <w:rsid w:val="00A168A4"/>
    <w:rsid w:val="00A16B60"/>
    <w:rsid w:val="00A17E4F"/>
    <w:rsid w:val="00A20AFB"/>
    <w:rsid w:val="00A21323"/>
    <w:rsid w:val="00A213E8"/>
    <w:rsid w:val="00A2167F"/>
    <w:rsid w:val="00A225C4"/>
    <w:rsid w:val="00A228DD"/>
    <w:rsid w:val="00A23185"/>
    <w:rsid w:val="00A23946"/>
    <w:rsid w:val="00A24FA8"/>
    <w:rsid w:val="00A30AF5"/>
    <w:rsid w:val="00A30CEB"/>
    <w:rsid w:val="00A3118B"/>
    <w:rsid w:val="00A31623"/>
    <w:rsid w:val="00A33299"/>
    <w:rsid w:val="00A33E2E"/>
    <w:rsid w:val="00A358A4"/>
    <w:rsid w:val="00A35FFE"/>
    <w:rsid w:val="00A36CF4"/>
    <w:rsid w:val="00A37660"/>
    <w:rsid w:val="00A400C1"/>
    <w:rsid w:val="00A408A0"/>
    <w:rsid w:val="00A40F19"/>
    <w:rsid w:val="00A41968"/>
    <w:rsid w:val="00A41C21"/>
    <w:rsid w:val="00A44389"/>
    <w:rsid w:val="00A44758"/>
    <w:rsid w:val="00A45BBB"/>
    <w:rsid w:val="00A45DB6"/>
    <w:rsid w:val="00A46980"/>
    <w:rsid w:val="00A46D3E"/>
    <w:rsid w:val="00A46EFD"/>
    <w:rsid w:val="00A47C4C"/>
    <w:rsid w:val="00A50357"/>
    <w:rsid w:val="00A5096D"/>
    <w:rsid w:val="00A509E4"/>
    <w:rsid w:val="00A50EB2"/>
    <w:rsid w:val="00A51A85"/>
    <w:rsid w:val="00A51D9E"/>
    <w:rsid w:val="00A534DD"/>
    <w:rsid w:val="00A53633"/>
    <w:rsid w:val="00A536DE"/>
    <w:rsid w:val="00A542D3"/>
    <w:rsid w:val="00A54DEE"/>
    <w:rsid w:val="00A55060"/>
    <w:rsid w:val="00A55D0D"/>
    <w:rsid w:val="00A57C0B"/>
    <w:rsid w:val="00A6065D"/>
    <w:rsid w:val="00A61F19"/>
    <w:rsid w:val="00A63F38"/>
    <w:rsid w:val="00A6662F"/>
    <w:rsid w:val="00A67761"/>
    <w:rsid w:val="00A67D14"/>
    <w:rsid w:val="00A70776"/>
    <w:rsid w:val="00A721D4"/>
    <w:rsid w:val="00A7221B"/>
    <w:rsid w:val="00A72B28"/>
    <w:rsid w:val="00A73837"/>
    <w:rsid w:val="00A74617"/>
    <w:rsid w:val="00A74691"/>
    <w:rsid w:val="00A76A6C"/>
    <w:rsid w:val="00A76E3B"/>
    <w:rsid w:val="00A77B55"/>
    <w:rsid w:val="00A77E0A"/>
    <w:rsid w:val="00A827C9"/>
    <w:rsid w:val="00A860EB"/>
    <w:rsid w:val="00A87786"/>
    <w:rsid w:val="00A90604"/>
    <w:rsid w:val="00A911EE"/>
    <w:rsid w:val="00A9133B"/>
    <w:rsid w:val="00A91AE4"/>
    <w:rsid w:val="00A93A52"/>
    <w:rsid w:val="00A942A6"/>
    <w:rsid w:val="00A94D28"/>
    <w:rsid w:val="00A973D0"/>
    <w:rsid w:val="00AA0AC4"/>
    <w:rsid w:val="00AA1733"/>
    <w:rsid w:val="00AA30E8"/>
    <w:rsid w:val="00AA3474"/>
    <w:rsid w:val="00AA35CE"/>
    <w:rsid w:val="00AA4449"/>
    <w:rsid w:val="00AA45B7"/>
    <w:rsid w:val="00AA54DE"/>
    <w:rsid w:val="00AA6297"/>
    <w:rsid w:val="00AA73A7"/>
    <w:rsid w:val="00AA7567"/>
    <w:rsid w:val="00AB08BE"/>
    <w:rsid w:val="00AB1A34"/>
    <w:rsid w:val="00AB2B84"/>
    <w:rsid w:val="00AB2F72"/>
    <w:rsid w:val="00AB3AB8"/>
    <w:rsid w:val="00AB54BC"/>
    <w:rsid w:val="00AB68F0"/>
    <w:rsid w:val="00AB7C76"/>
    <w:rsid w:val="00AC0EB7"/>
    <w:rsid w:val="00AC1169"/>
    <w:rsid w:val="00AC1619"/>
    <w:rsid w:val="00AC1FE3"/>
    <w:rsid w:val="00AC3CF8"/>
    <w:rsid w:val="00AC46AC"/>
    <w:rsid w:val="00AC4B47"/>
    <w:rsid w:val="00AC675B"/>
    <w:rsid w:val="00AC7B4D"/>
    <w:rsid w:val="00AD60C6"/>
    <w:rsid w:val="00AD6121"/>
    <w:rsid w:val="00AD6874"/>
    <w:rsid w:val="00AD69A5"/>
    <w:rsid w:val="00AE229C"/>
    <w:rsid w:val="00AE5771"/>
    <w:rsid w:val="00AE646A"/>
    <w:rsid w:val="00AE64EC"/>
    <w:rsid w:val="00AE7569"/>
    <w:rsid w:val="00AE76F4"/>
    <w:rsid w:val="00AE7E17"/>
    <w:rsid w:val="00AF166F"/>
    <w:rsid w:val="00AF1D9D"/>
    <w:rsid w:val="00AF375B"/>
    <w:rsid w:val="00AF3F0E"/>
    <w:rsid w:val="00AF5889"/>
    <w:rsid w:val="00AF7861"/>
    <w:rsid w:val="00AF7B02"/>
    <w:rsid w:val="00B000D3"/>
    <w:rsid w:val="00B01862"/>
    <w:rsid w:val="00B01F71"/>
    <w:rsid w:val="00B02940"/>
    <w:rsid w:val="00B04FEA"/>
    <w:rsid w:val="00B0517A"/>
    <w:rsid w:val="00B06940"/>
    <w:rsid w:val="00B109DD"/>
    <w:rsid w:val="00B10DB9"/>
    <w:rsid w:val="00B10FD7"/>
    <w:rsid w:val="00B1104B"/>
    <w:rsid w:val="00B1165A"/>
    <w:rsid w:val="00B11BA9"/>
    <w:rsid w:val="00B12625"/>
    <w:rsid w:val="00B129ED"/>
    <w:rsid w:val="00B13420"/>
    <w:rsid w:val="00B1452A"/>
    <w:rsid w:val="00B146F2"/>
    <w:rsid w:val="00B1489C"/>
    <w:rsid w:val="00B1506D"/>
    <w:rsid w:val="00B150EF"/>
    <w:rsid w:val="00B15175"/>
    <w:rsid w:val="00B151B4"/>
    <w:rsid w:val="00B1557E"/>
    <w:rsid w:val="00B17773"/>
    <w:rsid w:val="00B2016B"/>
    <w:rsid w:val="00B2021B"/>
    <w:rsid w:val="00B2100E"/>
    <w:rsid w:val="00B21031"/>
    <w:rsid w:val="00B21146"/>
    <w:rsid w:val="00B22CAC"/>
    <w:rsid w:val="00B22FB1"/>
    <w:rsid w:val="00B2362C"/>
    <w:rsid w:val="00B23871"/>
    <w:rsid w:val="00B23B94"/>
    <w:rsid w:val="00B246E7"/>
    <w:rsid w:val="00B24D11"/>
    <w:rsid w:val="00B263DE"/>
    <w:rsid w:val="00B26F2E"/>
    <w:rsid w:val="00B30A66"/>
    <w:rsid w:val="00B3161F"/>
    <w:rsid w:val="00B31F2D"/>
    <w:rsid w:val="00B32130"/>
    <w:rsid w:val="00B325ED"/>
    <w:rsid w:val="00B34266"/>
    <w:rsid w:val="00B3439D"/>
    <w:rsid w:val="00B36EC7"/>
    <w:rsid w:val="00B36F3B"/>
    <w:rsid w:val="00B413B5"/>
    <w:rsid w:val="00B413C8"/>
    <w:rsid w:val="00B41C93"/>
    <w:rsid w:val="00B42485"/>
    <w:rsid w:val="00B42965"/>
    <w:rsid w:val="00B43E49"/>
    <w:rsid w:val="00B449F7"/>
    <w:rsid w:val="00B4536B"/>
    <w:rsid w:val="00B45C2A"/>
    <w:rsid w:val="00B477BF"/>
    <w:rsid w:val="00B505E5"/>
    <w:rsid w:val="00B50CC1"/>
    <w:rsid w:val="00B510BC"/>
    <w:rsid w:val="00B5187B"/>
    <w:rsid w:val="00B524AE"/>
    <w:rsid w:val="00B5267F"/>
    <w:rsid w:val="00B54A3F"/>
    <w:rsid w:val="00B54A8D"/>
    <w:rsid w:val="00B550DB"/>
    <w:rsid w:val="00B564ED"/>
    <w:rsid w:val="00B565D1"/>
    <w:rsid w:val="00B5661A"/>
    <w:rsid w:val="00B56A25"/>
    <w:rsid w:val="00B56A88"/>
    <w:rsid w:val="00B56E4A"/>
    <w:rsid w:val="00B574C0"/>
    <w:rsid w:val="00B579CB"/>
    <w:rsid w:val="00B608DD"/>
    <w:rsid w:val="00B615FC"/>
    <w:rsid w:val="00B6192D"/>
    <w:rsid w:val="00B64931"/>
    <w:rsid w:val="00B64CB5"/>
    <w:rsid w:val="00B64D17"/>
    <w:rsid w:val="00B661CD"/>
    <w:rsid w:val="00B66422"/>
    <w:rsid w:val="00B70672"/>
    <w:rsid w:val="00B70DBD"/>
    <w:rsid w:val="00B73B3F"/>
    <w:rsid w:val="00B73F22"/>
    <w:rsid w:val="00B76549"/>
    <w:rsid w:val="00B76833"/>
    <w:rsid w:val="00B768AD"/>
    <w:rsid w:val="00B77E0C"/>
    <w:rsid w:val="00B80410"/>
    <w:rsid w:val="00B813A8"/>
    <w:rsid w:val="00B8177C"/>
    <w:rsid w:val="00B81E7B"/>
    <w:rsid w:val="00B83376"/>
    <w:rsid w:val="00B83BAF"/>
    <w:rsid w:val="00B85092"/>
    <w:rsid w:val="00B8608C"/>
    <w:rsid w:val="00B86122"/>
    <w:rsid w:val="00B9018C"/>
    <w:rsid w:val="00B90DCE"/>
    <w:rsid w:val="00B91211"/>
    <w:rsid w:val="00B91846"/>
    <w:rsid w:val="00B91850"/>
    <w:rsid w:val="00B927AE"/>
    <w:rsid w:val="00B92CEC"/>
    <w:rsid w:val="00B92D20"/>
    <w:rsid w:val="00B946AB"/>
    <w:rsid w:val="00B95867"/>
    <w:rsid w:val="00B95DEA"/>
    <w:rsid w:val="00B96A3B"/>
    <w:rsid w:val="00B97129"/>
    <w:rsid w:val="00B974D3"/>
    <w:rsid w:val="00BA1049"/>
    <w:rsid w:val="00BA11B6"/>
    <w:rsid w:val="00BA2571"/>
    <w:rsid w:val="00BA3471"/>
    <w:rsid w:val="00BA3924"/>
    <w:rsid w:val="00BA3B06"/>
    <w:rsid w:val="00BA3F6B"/>
    <w:rsid w:val="00BA4C50"/>
    <w:rsid w:val="00BA580B"/>
    <w:rsid w:val="00BA5CEF"/>
    <w:rsid w:val="00BA6068"/>
    <w:rsid w:val="00BA6C4B"/>
    <w:rsid w:val="00BA7007"/>
    <w:rsid w:val="00BA7A43"/>
    <w:rsid w:val="00BA7F3D"/>
    <w:rsid w:val="00BB062D"/>
    <w:rsid w:val="00BB3007"/>
    <w:rsid w:val="00BB31FB"/>
    <w:rsid w:val="00BB371D"/>
    <w:rsid w:val="00BB3ADC"/>
    <w:rsid w:val="00BB3B65"/>
    <w:rsid w:val="00BB5601"/>
    <w:rsid w:val="00BB57BA"/>
    <w:rsid w:val="00BB6194"/>
    <w:rsid w:val="00BB6B7B"/>
    <w:rsid w:val="00BC02D2"/>
    <w:rsid w:val="00BC0400"/>
    <w:rsid w:val="00BC2817"/>
    <w:rsid w:val="00BC44D3"/>
    <w:rsid w:val="00BC4B2D"/>
    <w:rsid w:val="00BC571D"/>
    <w:rsid w:val="00BC5B04"/>
    <w:rsid w:val="00BC6C2A"/>
    <w:rsid w:val="00BC73D4"/>
    <w:rsid w:val="00BD005B"/>
    <w:rsid w:val="00BD03B5"/>
    <w:rsid w:val="00BD1D56"/>
    <w:rsid w:val="00BD375F"/>
    <w:rsid w:val="00BD40B5"/>
    <w:rsid w:val="00BD46FA"/>
    <w:rsid w:val="00BD48E0"/>
    <w:rsid w:val="00BD4CFD"/>
    <w:rsid w:val="00BD56DB"/>
    <w:rsid w:val="00BD63BB"/>
    <w:rsid w:val="00BE1936"/>
    <w:rsid w:val="00BE446D"/>
    <w:rsid w:val="00BE6B23"/>
    <w:rsid w:val="00BF0BE4"/>
    <w:rsid w:val="00BF0C3E"/>
    <w:rsid w:val="00BF0E7C"/>
    <w:rsid w:val="00BF170F"/>
    <w:rsid w:val="00BF3E05"/>
    <w:rsid w:val="00BF475E"/>
    <w:rsid w:val="00BF4B8C"/>
    <w:rsid w:val="00BF4C06"/>
    <w:rsid w:val="00BF4FF2"/>
    <w:rsid w:val="00BF559F"/>
    <w:rsid w:val="00BF55C3"/>
    <w:rsid w:val="00BF56A7"/>
    <w:rsid w:val="00BF59B0"/>
    <w:rsid w:val="00BF5AB5"/>
    <w:rsid w:val="00BF6E3B"/>
    <w:rsid w:val="00BF7C83"/>
    <w:rsid w:val="00C042EA"/>
    <w:rsid w:val="00C04D7F"/>
    <w:rsid w:val="00C056D5"/>
    <w:rsid w:val="00C05ED1"/>
    <w:rsid w:val="00C06F0F"/>
    <w:rsid w:val="00C13B40"/>
    <w:rsid w:val="00C1476E"/>
    <w:rsid w:val="00C1684A"/>
    <w:rsid w:val="00C17986"/>
    <w:rsid w:val="00C17FA3"/>
    <w:rsid w:val="00C202A9"/>
    <w:rsid w:val="00C2055B"/>
    <w:rsid w:val="00C205E9"/>
    <w:rsid w:val="00C2091D"/>
    <w:rsid w:val="00C20B39"/>
    <w:rsid w:val="00C21E34"/>
    <w:rsid w:val="00C238AD"/>
    <w:rsid w:val="00C24541"/>
    <w:rsid w:val="00C24771"/>
    <w:rsid w:val="00C24973"/>
    <w:rsid w:val="00C24AB7"/>
    <w:rsid w:val="00C2552F"/>
    <w:rsid w:val="00C278CC"/>
    <w:rsid w:val="00C302A2"/>
    <w:rsid w:val="00C32092"/>
    <w:rsid w:val="00C33174"/>
    <w:rsid w:val="00C3397E"/>
    <w:rsid w:val="00C33E6B"/>
    <w:rsid w:val="00C351E3"/>
    <w:rsid w:val="00C40D5E"/>
    <w:rsid w:val="00C41391"/>
    <w:rsid w:val="00C4194A"/>
    <w:rsid w:val="00C41A2E"/>
    <w:rsid w:val="00C43365"/>
    <w:rsid w:val="00C43CB3"/>
    <w:rsid w:val="00C4538F"/>
    <w:rsid w:val="00C453D5"/>
    <w:rsid w:val="00C45A26"/>
    <w:rsid w:val="00C460D8"/>
    <w:rsid w:val="00C46122"/>
    <w:rsid w:val="00C46E8B"/>
    <w:rsid w:val="00C47DD1"/>
    <w:rsid w:val="00C5054A"/>
    <w:rsid w:val="00C5071D"/>
    <w:rsid w:val="00C51083"/>
    <w:rsid w:val="00C51B84"/>
    <w:rsid w:val="00C522A7"/>
    <w:rsid w:val="00C52778"/>
    <w:rsid w:val="00C52CBD"/>
    <w:rsid w:val="00C5395C"/>
    <w:rsid w:val="00C54B85"/>
    <w:rsid w:val="00C551A2"/>
    <w:rsid w:val="00C611DD"/>
    <w:rsid w:val="00C61309"/>
    <w:rsid w:val="00C613E7"/>
    <w:rsid w:val="00C6240C"/>
    <w:rsid w:val="00C65873"/>
    <w:rsid w:val="00C65974"/>
    <w:rsid w:val="00C665D5"/>
    <w:rsid w:val="00C6667E"/>
    <w:rsid w:val="00C6766F"/>
    <w:rsid w:val="00C67CB4"/>
    <w:rsid w:val="00C70DFB"/>
    <w:rsid w:val="00C70EA6"/>
    <w:rsid w:val="00C7127F"/>
    <w:rsid w:val="00C71D2A"/>
    <w:rsid w:val="00C72806"/>
    <w:rsid w:val="00C73735"/>
    <w:rsid w:val="00C73BFC"/>
    <w:rsid w:val="00C75E02"/>
    <w:rsid w:val="00C76A17"/>
    <w:rsid w:val="00C77447"/>
    <w:rsid w:val="00C82B6E"/>
    <w:rsid w:val="00C82F18"/>
    <w:rsid w:val="00C8480E"/>
    <w:rsid w:val="00C84E0A"/>
    <w:rsid w:val="00C8659B"/>
    <w:rsid w:val="00C8769D"/>
    <w:rsid w:val="00C87CB3"/>
    <w:rsid w:val="00C906DA"/>
    <w:rsid w:val="00C90745"/>
    <w:rsid w:val="00C90D14"/>
    <w:rsid w:val="00C91DDF"/>
    <w:rsid w:val="00C92383"/>
    <w:rsid w:val="00C93690"/>
    <w:rsid w:val="00C956E1"/>
    <w:rsid w:val="00C96460"/>
    <w:rsid w:val="00C97BDA"/>
    <w:rsid w:val="00CA122E"/>
    <w:rsid w:val="00CA1F92"/>
    <w:rsid w:val="00CA2012"/>
    <w:rsid w:val="00CA20CA"/>
    <w:rsid w:val="00CA22E0"/>
    <w:rsid w:val="00CA285F"/>
    <w:rsid w:val="00CA384A"/>
    <w:rsid w:val="00CA4087"/>
    <w:rsid w:val="00CA5E68"/>
    <w:rsid w:val="00CA60EB"/>
    <w:rsid w:val="00CA66BA"/>
    <w:rsid w:val="00CB0466"/>
    <w:rsid w:val="00CB0862"/>
    <w:rsid w:val="00CB1A42"/>
    <w:rsid w:val="00CB204E"/>
    <w:rsid w:val="00CB27D7"/>
    <w:rsid w:val="00CB309B"/>
    <w:rsid w:val="00CB3709"/>
    <w:rsid w:val="00CB5092"/>
    <w:rsid w:val="00CB7CFD"/>
    <w:rsid w:val="00CC0615"/>
    <w:rsid w:val="00CC1D07"/>
    <w:rsid w:val="00CC2388"/>
    <w:rsid w:val="00CC76B2"/>
    <w:rsid w:val="00CD194B"/>
    <w:rsid w:val="00CD1B58"/>
    <w:rsid w:val="00CD33DB"/>
    <w:rsid w:val="00CD3768"/>
    <w:rsid w:val="00CD42A8"/>
    <w:rsid w:val="00CD5834"/>
    <w:rsid w:val="00CD6B35"/>
    <w:rsid w:val="00CD7386"/>
    <w:rsid w:val="00CD7917"/>
    <w:rsid w:val="00CE07F0"/>
    <w:rsid w:val="00CE1DFA"/>
    <w:rsid w:val="00CE2559"/>
    <w:rsid w:val="00CE3E7E"/>
    <w:rsid w:val="00CE3EF2"/>
    <w:rsid w:val="00CE4390"/>
    <w:rsid w:val="00CE4A12"/>
    <w:rsid w:val="00CE4EE8"/>
    <w:rsid w:val="00CE5578"/>
    <w:rsid w:val="00CE734A"/>
    <w:rsid w:val="00CE7561"/>
    <w:rsid w:val="00CE7F6A"/>
    <w:rsid w:val="00CF0557"/>
    <w:rsid w:val="00CF114C"/>
    <w:rsid w:val="00CF2AC5"/>
    <w:rsid w:val="00CF2E21"/>
    <w:rsid w:val="00CF6468"/>
    <w:rsid w:val="00CF75C1"/>
    <w:rsid w:val="00D00CFD"/>
    <w:rsid w:val="00D05649"/>
    <w:rsid w:val="00D06211"/>
    <w:rsid w:val="00D07B98"/>
    <w:rsid w:val="00D1063B"/>
    <w:rsid w:val="00D10E93"/>
    <w:rsid w:val="00D114E9"/>
    <w:rsid w:val="00D12593"/>
    <w:rsid w:val="00D13141"/>
    <w:rsid w:val="00D1366B"/>
    <w:rsid w:val="00D13DC2"/>
    <w:rsid w:val="00D14550"/>
    <w:rsid w:val="00D14B68"/>
    <w:rsid w:val="00D15F87"/>
    <w:rsid w:val="00D161C2"/>
    <w:rsid w:val="00D16B30"/>
    <w:rsid w:val="00D1718F"/>
    <w:rsid w:val="00D1775A"/>
    <w:rsid w:val="00D22502"/>
    <w:rsid w:val="00D23686"/>
    <w:rsid w:val="00D23759"/>
    <w:rsid w:val="00D23E29"/>
    <w:rsid w:val="00D241C6"/>
    <w:rsid w:val="00D2535E"/>
    <w:rsid w:val="00D25AF0"/>
    <w:rsid w:val="00D27655"/>
    <w:rsid w:val="00D30312"/>
    <w:rsid w:val="00D30EEC"/>
    <w:rsid w:val="00D31B31"/>
    <w:rsid w:val="00D3243D"/>
    <w:rsid w:val="00D3384C"/>
    <w:rsid w:val="00D34668"/>
    <w:rsid w:val="00D3468E"/>
    <w:rsid w:val="00D377DD"/>
    <w:rsid w:val="00D4050F"/>
    <w:rsid w:val="00D417AA"/>
    <w:rsid w:val="00D41B49"/>
    <w:rsid w:val="00D41F24"/>
    <w:rsid w:val="00D421FD"/>
    <w:rsid w:val="00D4256E"/>
    <w:rsid w:val="00D426C9"/>
    <w:rsid w:val="00D4321E"/>
    <w:rsid w:val="00D44817"/>
    <w:rsid w:val="00D44E2F"/>
    <w:rsid w:val="00D45C68"/>
    <w:rsid w:val="00D46919"/>
    <w:rsid w:val="00D476BF"/>
    <w:rsid w:val="00D47CE1"/>
    <w:rsid w:val="00D53493"/>
    <w:rsid w:val="00D5355B"/>
    <w:rsid w:val="00D553E1"/>
    <w:rsid w:val="00D559CD"/>
    <w:rsid w:val="00D566F6"/>
    <w:rsid w:val="00D56A9C"/>
    <w:rsid w:val="00D60EA0"/>
    <w:rsid w:val="00D613DD"/>
    <w:rsid w:val="00D619C3"/>
    <w:rsid w:val="00D622BD"/>
    <w:rsid w:val="00D632B0"/>
    <w:rsid w:val="00D647CB"/>
    <w:rsid w:val="00D6522F"/>
    <w:rsid w:val="00D667C2"/>
    <w:rsid w:val="00D66CB1"/>
    <w:rsid w:val="00D7029C"/>
    <w:rsid w:val="00D7155B"/>
    <w:rsid w:val="00D72455"/>
    <w:rsid w:val="00D7376F"/>
    <w:rsid w:val="00D7380F"/>
    <w:rsid w:val="00D7528B"/>
    <w:rsid w:val="00D758C2"/>
    <w:rsid w:val="00D765D8"/>
    <w:rsid w:val="00D801E9"/>
    <w:rsid w:val="00D839F8"/>
    <w:rsid w:val="00D83A9C"/>
    <w:rsid w:val="00D846E1"/>
    <w:rsid w:val="00D85CB8"/>
    <w:rsid w:val="00D85E72"/>
    <w:rsid w:val="00D864FD"/>
    <w:rsid w:val="00D8650A"/>
    <w:rsid w:val="00D87263"/>
    <w:rsid w:val="00D87561"/>
    <w:rsid w:val="00D8798D"/>
    <w:rsid w:val="00D90B83"/>
    <w:rsid w:val="00D91149"/>
    <w:rsid w:val="00D91159"/>
    <w:rsid w:val="00D94443"/>
    <w:rsid w:val="00D94A3B"/>
    <w:rsid w:val="00D957C2"/>
    <w:rsid w:val="00D96AA6"/>
    <w:rsid w:val="00D96D40"/>
    <w:rsid w:val="00DA158F"/>
    <w:rsid w:val="00DA1E76"/>
    <w:rsid w:val="00DA2022"/>
    <w:rsid w:val="00DA2B36"/>
    <w:rsid w:val="00DA353D"/>
    <w:rsid w:val="00DA4C0E"/>
    <w:rsid w:val="00DA4E02"/>
    <w:rsid w:val="00DA58FC"/>
    <w:rsid w:val="00DB070D"/>
    <w:rsid w:val="00DB1088"/>
    <w:rsid w:val="00DB1D47"/>
    <w:rsid w:val="00DB39AC"/>
    <w:rsid w:val="00DB3F4E"/>
    <w:rsid w:val="00DB4A8C"/>
    <w:rsid w:val="00DB54DE"/>
    <w:rsid w:val="00DB67AE"/>
    <w:rsid w:val="00DB6E91"/>
    <w:rsid w:val="00DC4090"/>
    <w:rsid w:val="00DC4439"/>
    <w:rsid w:val="00DC4DB5"/>
    <w:rsid w:val="00DC5409"/>
    <w:rsid w:val="00DC5625"/>
    <w:rsid w:val="00DC562F"/>
    <w:rsid w:val="00DC57A9"/>
    <w:rsid w:val="00DC59D0"/>
    <w:rsid w:val="00DC6554"/>
    <w:rsid w:val="00DD091D"/>
    <w:rsid w:val="00DD0F5D"/>
    <w:rsid w:val="00DD1CA7"/>
    <w:rsid w:val="00DD2187"/>
    <w:rsid w:val="00DD26A2"/>
    <w:rsid w:val="00DD28AA"/>
    <w:rsid w:val="00DD2AD2"/>
    <w:rsid w:val="00DD2BD5"/>
    <w:rsid w:val="00DD5274"/>
    <w:rsid w:val="00DD5644"/>
    <w:rsid w:val="00DD56DD"/>
    <w:rsid w:val="00DD5DD2"/>
    <w:rsid w:val="00DD6DDB"/>
    <w:rsid w:val="00DD77D4"/>
    <w:rsid w:val="00DD7B33"/>
    <w:rsid w:val="00DD7C72"/>
    <w:rsid w:val="00DD7D84"/>
    <w:rsid w:val="00DE0063"/>
    <w:rsid w:val="00DE06CE"/>
    <w:rsid w:val="00DE1264"/>
    <w:rsid w:val="00DE2811"/>
    <w:rsid w:val="00DE32A6"/>
    <w:rsid w:val="00DE4A28"/>
    <w:rsid w:val="00DE5E4E"/>
    <w:rsid w:val="00DE73FE"/>
    <w:rsid w:val="00DF0CEF"/>
    <w:rsid w:val="00DF11D1"/>
    <w:rsid w:val="00DF194B"/>
    <w:rsid w:val="00DF1CB3"/>
    <w:rsid w:val="00DF26C7"/>
    <w:rsid w:val="00DF2A9F"/>
    <w:rsid w:val="00DF2F83"/>
    <w:rsid w:val="00DF3D9B"/>
    <w:rsid w:val="00DF4654"/>
    <w:rsid w:val="00DF7F10"/>
    <w:rsid w:val="00E01126"/>
    <w:rsid w:val="00E013CD"/>
    <w:rsid w:val="00E04845"/>
    <w:rsid w:val="00E106C2"/>
    <w:rsid w:val="00E11BD0"/>
    <w:rsid w:val="00E12783"/>
    <w:rsid w:val="00E14493"/>
    <w:rsid w:val="00E15D65"/>
    <w:rsid w:val="00E16048"/>
    <w:rsid w:val="00E20CE2"/>
    <w:rsid w:val="00E21035"/>
    <w:rsid w:val="00E216E4"/>
    <w:rsid w:val="00E21D2A"/>
    <w:rsid w:val="00E232ED"/>
    <w:rsid w:val="00E23CE4"/>
    <w:rsid w:val="00E23D4D"/>
    <w:rsid w:val="00E23E56"/>
    <w:rsid w:val="00E25029"/>
    <w:rsid w:val="00E2663F"/>
    <w:rsid w:val="00E27108"/>
    <w:rsid w:val="00E272D6"/>
    <w:rsid w:val="00E32791"/>
    <w:rsid w:val="00E33311"/>
    <w:rsid w:val="00E3354E"/>
    <w:rsid w:val="00E336D1"/>
    <w:rsid w:val="00E3773D"/>
    <w:rsid w:val="00E377CE"/>
    <w:rsid w:val="00E40AB8"/>
    <w:rsid w:val="00E41753"/>
    <w:rsid w:val="00E41C59"/>
    <w:rsid w:val="00E4305D"/>
    <w:rsid w:val="00E436D8"/>
    <w:rsid w:val="00E450AD"/>
    <w:rsid w:val="00E454A2"/>
    <w:rsid w:val="00E46CAA"/>
    <w:rsid w:val="00E50150"/>
    <w:rsid w:val="00E50327"/>
    <w:rsid w:val="00E513AD"/>
    <w:rsid w:val="00E535AB"/>
    <w:rsid w:val="00E54A1D"/>
    <w:rsid w:val="00E563A2"/>
    <w:rsid w:val="00E5684D"/>
    <w:rsid w:val="00E56B06"/>
    <w:rsid w:val="00E6216D"/>
    <w:rsid w:val="00E6552F"/>
    <w:rsid w:val="00E656DA"/>
    <w:rsid w:val="00E65F17"/>
    <w:rsid w:val="00E662AE"/>
    <w:rsid w:val="00E6723F"/>
    <w:rsid w:val="00E67A3C"/>
    <w:rsid w:val="00E67A52"/>
    <w:rsid w:val="00E67FAE"/>
    <w:rsid w:val="00E701D9"/>
    <w:rsid w:val="00E70724"/>
    <w:rsid w:val="00E70A22"/>
    <w:rsid w:val="00E72906"/>
    <w:rsid w:val="00E72AC9"/>
    <w:rsid w:val="00E72C6E"/>
    <w:rsid w:val="00E73965"/>
    <w:rsid w:val="00E7483C"/>
    <w:rsid w:val="00E74866"/>
    <w:rsid w:val="00E74E1E"/>
    <w:rsid w:val="00E75549"/>
    <w:rsid w:val="00E75869"/>
    <w:rsid w:val="00E8022B"/>
    <w:rsid w:val="00E8043E"/>
    <w:rsid w:val="00E80AA7"/>
    <w:rsid w:val="00E80E4F"/>
    <w:rsid w:val="00E80FA1"/>
    <w:rsid w:val="00E83116"/>
    <w:rsid w:val="00E850BF"/>
    <w:rsid w:val="00E86FE5"/>
    <w:rsid w:val="00E87558"/>
    <w:rsid w:val="00E87C49"/>
    <w:rsid w:val="00E90145"/>
    <w:rsid w:val="00E901E7"/>
    <w:rsid w:val="00E91ED7"/>
    <w:rsid w:val="00E92ABD"/>
    <w:rsid w:val="00E93AA1"/>
    <w:rsid w:val="00E94615"/>
    <w:rsid w:val="00E95246"/>
    <w:rsid w:val="00E95858"/>
    <w:rsid w:val="00E95C01"/>
    <w:rsid w:val="00E966A9"/>
    <w:rsid w:val="00E96DD2"/>
    <w:rsid w:val="00E9776C"/>
    <w:rsid w:val="00EA06EC"/>
    <w:rsid w:val="00EA0776"/>
    <w:rsid w:val="00EA2A9B"/>
    <w:rsid w:val="00EA2B13"/>
    <w:rsid w:val="00EA30BA"/>
    <w:rsid w:val="00EA3478"/>
    <w:rsid w:val="00EA3DBB"/>
    <w:rsid w:val="00EA3F08"/>
    <w:rsid w:val="00EA50CD"/>
    <w:rsid w:val="00EA5E6B"/>
    <w:rsid w:val="00EA6689"/>
    <w:rsid w:val="00EA743D"/>
    <w:rsid w:val="00EB1545"/>
    <w:rsid w:val="00EB1892"/>
    <w:rsid w:val="00EB1DDF"/>
    <w:rsid w:val="00EB44CE"/>
    <w:rsid w:val="00EB4DDE"/>
    <w:rsid w:val="00EB4DFF"/>
    <w:rsid w:val="00EB55C4"/>
    <w:rsid w:val="00EB5942"/>
    <w:rsid w:val="00EB7252"/>
    <w:rsid w:val="00EB7A73"/>
    <w:rsid w:val="00EB7F83"/>
    <w:rsid w:val="00EC066F"/>
    <w:rsid w:val="00EC0A62"/>
    <w:rsid w:val="00EC1509"/>
    <w:rsid w:val="00EC1774"/>
    <w:rsid w:val="00EC260C"/>
    <w:rsid w:val="00EC270D"/>
    <w:rsid w:val="00EC307D"/>
    <w:rsid w:val="00ED0809"/>
    <w:rsid w:val="00ED4091"/>
    <w:rsid w:val="00ED44D5"/>
    <w:rsid w:val="00ED4697"/>
    <w:rsid w:val="00ED5FCD"/>
    <w:rsid w:val="00ED77A1"/>
    <w:rsid w:val="00EE0170"/>
    <w:rsid w:val="00EE1598"/>
    <w:rsid w:val="00EE2C65"/>
    <w:rsid w:val="00EE3D5D"/>
    <w:rsid w:val="00EE5C01"/>
    <w:rsid w:val="00EE679D"/>
    <w:rsid w:val="00EF0421"/>
    <w:rsid w:val="00EF0D80"/>
    <w:rsid w:val="00EF10AA"/>
    <w:rsid w:val="00EF2CD8"/>
    <w:rsid w:val="00EF306E"/>
    <w:rsid w:val="00EF3899"/>
    <w:rsid w:val="00EF4D07"/>
    <w:rsid w:val="00EF5EC4"/>
    <w:rsid w:val="00EF616E"/>
    <w:rsid w:val="00EF62ED"/>
    <w:rsid w:val="00EF6B54"/>
    <w:rsid w:val="00EF7852"/>
    <w:rsid w:val="00F0028C"/>
    <w:rsid w:val="00F00D65"/>
    <w:rsid w:val="00F02013"/>
    <w:rsid w:val="00F02452"/>
    <w:rsid w:val="00F025DC"/>
    <w:rsid w:val="00F02664"/>
    <w:rsid w:val="00F029A4"/>
    <w:rsid w:val="00F02C5D"/>
    <w:rsid w:val="00F02F15"/>
    <w:rsid w:val="00F03ABF"/>
    <w:rsid w:val="00F04C3A"/>
    <w:rsid w:val="00F05F3A"/>
    <w:rsid w:val="00F06913"/>
    <w:rsid w:val="00F077DA"/>
    <w:rsid w:val="00F07B1E"/>
    <w:rsid w:val="00F13B2F"/>
    <w:rsid w:val="00F13EAA"/>
    <w:rsid w:val="00F14841"/>
    <w:rsid w:val="00F1581D"/>
    <w:rsid w:val="00F16513"/>
    <w:rsid w:val="00F173D4"/>
    <w:rsid w:val="00F202A2"/>
    <w:rsid w:val="00F20384"/>
    <w:rsid w:val="00F208AF"/>
    <w:rsid w:val="00F2172E"/>
    <w:rsid w:val="00F2221E"/>
    <w:rsid w:val="00F24E09"/>
    <w:rsid w:val="00F24FE0"/>
    <w:rsid w:val="00F2594F"/>
    <w:rsid w:val="00F266D0"/>
    <w:rsid w:val="00F32229"/>
    <w:rsid w:val="00F331A2"/>
    <w:rsid w:val="00F33506"/>
    <w:rsid w:val="00F34014"/>
    <w:rsid w:val="00F3636E"/>
    <w:rsid w:val="00F369F3"/>
    <w:rsid w:val="00F374BB"/>
    <w:rsid w:val="00F37BAD"/>
    <w:rsid w:val="00F40116"/>
    <w:rsid w:val="00F4088E"/>
    <w:rsid w:val="00F416BB"/>
    <w:rsid w:val="00F41A04"/>
    <w:rsid w:val="00F422FA"/>
    <w:rsid w:val="00F436EC"/>
    <w:rsid w:val="00F43BFC"/>
    <w:rsid w:val="00F44181"/>
    <w:rsid w:val="00F44190"/>
    <w:rsid w:val="00F44EC2"/>
    <w:rsid w:val="00F4511B"/>
    <w:rsid w:val="00F45B97"/>
    <w:rsid w:val="00F45C83"/>
    <w:rsid w:val="00F45F55"/>
    <w:rsid w:val="00F52A11"/>
    <w:rsid w:val="00F5355E"/>
    <w:rsid w:val="00F53FDF"/>
    <w:rsid w:val="00F548D0"/>
    <w:rsid w:val="00F54A7B"/>
    <w:rsid w:val="00F55185"/>
    <w:rsid w:val="00F567F6"/>
    <w:rsid w:val="00F5694C"/>
    <w:rsid w:val="00F56DB0"/>
    <w:rsid w:val="00F575B5"/>
    <w:rsid w:val="00F601CF"/>
    <w:rsid w:val="00F614E1"/>
    <w:rsid w:val="00F6187D"/>
    <w:rsid w:val="00F6204A"/>
    <w:rsid w:val="00F64927"/>
    <w:rsid w:val="00F677C9"/>
    <w:rsid w:val="00F70CE3"/>
    <w:rsid w:val="00F712D2"/>
    <w:rsid w:val="00F72507"/>
    <w:rsid w:val="00F72E14"/>
    <w:rsid w:val="00F72FF4"/>
    <w:rsid w:val="00F734B2"/>
    <w:rsid w:val="00F75439"/>
    <w:rsid w:val="00F7592B"/>
    <w:rsid w:val="00F76DD5"/>
    <w:rsid w:val="00F77134"/>
    <w:rsid w:val="00F811B9"/>
    <w:rsid w:val="00F81A14"/>
    <w:rsid w:val="00F81EC5"/>
    <w:rsid w:val="00F829D6"/>
    <w:rsid w:val="00F83D9C"/>
    <w:rsid w:val="00F85C36"/>
    <w:rsid w:val="00F86D3B"/>
    <w:rsid w:val="00F875A4"/>
    <w:rsid w:val="00F876DC"/>
    <w:rsid w:val="00F90809"/>
    <w:rsid w:val="00F91D6C"/>
    <w:rsid w:val="00F91F86"/>
    <w:rsid w:val="00F92508"/>
    <w:rsid w:val="00F925B9"/>
    <w:rsid w:val="00F92E25"/>
    <w:rsid w:val="00F932F8"/>
    <w:rsid w:val="00F93C19"/>
    <w:rsid w:val="00F94735"/>
    <w:rsid w:val="00F95F80"/>
    <w:rsid w:val="00F961EB"/>
    <w:rsid w:val="00F96E93"/>
    <w:rsid w:val="00F979A6"/>
    <w:rsid w:val="00FA1CD7"/>
    <w:rsid w:val="00FA370F"/>
    <w:rsid w:val="00FA3AA1"/>
    <w:rsid w:val="00FA4213"/>
    <w:rsid w:val="00FA6E2E"/>
    <w:rsid w:val="00FA7716"/>
    <w:rsid w:val="00FA7877"/>
    <w:rsid w:val="00FB0029"/>
    <w:rsid w:val="00FB1862"/>
    <w:rsid w:val="00FB5456"/>
    <w:rsid w:val="00FB5CB4"/>
    <w:rsid w:val="00FC09D4"/>
    <w:rsid w:val="00FC1410"/>
    <w:rsid w:val="00FC44E6"/>
    <w:rsid w:val="00FC49BF"/>
    <w:rsid w:val="00FC4F86"/>
    <w:rsid w:val="00FC58CD"/>
    <w:rsid w:val="00FC78A8"/>
    <w:rsid w:val="00FC78F3"/>
    <w:rsid w:val="00FC7F81"/>
    <w:rsid w:val="00FD0BA1"/>
    <w:rsid w:val="00FD40FE"/>
    <w:rsid w:val="00FD447F"/>
    <w:rsid w:val="00FD600F"/>
    <w:rsid w:val="00FD6574"/>
    <w:rsid w:val="00FD679F"/>
    <w:rsid w:val="00FD6883"/>
    <w:rsid w:val="00FD71FA"/>
    <w:rsid w:val="00FE0BA9"/>
    <w:rsid w:val="00FE1C4E"/>
    <w:rsid w:val="00FE22E0"/>
    <w:rsid w:val="00FE35E3"/>
    <w:rsid w:val="00FE436E"/>
    <w:rsid w:val="00FE4F3B"/>
    <w:rsid w:val="00FE60A4"/>
    <w:rsid w:val="00FE6CAE"/>
    <w:rsid w:val="00FE74CA"/>
    <w:rsid w:val="00FF002E"/>
    <w:rsid w:val="00FF3380"/>
    <w:rsid w:val="00FF3F6B"/>
    <w:rsid w:val="00FF4490"/>
    <w:rsid w:val="00FF4E5A"/>
    <w:rsid w:val="00FF6F64"/>
    <w:rsid w:val="00FF6F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A60700"/>
  <w15:chartTrackingRefBased/>
  <w15:docId w15:val="{F36E3EB3-EC2B-4C87-BDE3-B9ACC2DDB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C4C"/>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563C4C"/>
    <w:pPr>
      <w:keepNext/>
      <w:numPr>
        <w:numId w:val="11"/>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563C4C"/>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h31,h32,h311,3 bullet,b,2,Heading 3 Char1,Heading 3 Char Char,Para3 Char Char,head3hdbk Char Char"/>
    <w:basedOn w:val="Normal"/>
    <w:next w:val="Normal"/>
    <w:link w:val="Heading3Char"/>
    <w:uiPriority w:val="9"/>
    <w:qFormat/>
    <w:rsid w:val="002D5A5C"/>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Para 4,Level 2 - (a),h41,h42,h411,h43,h412,h44,h413,h45,h414,h46,h415,h47,h416,h421,h4111,h431,h4121,h441,h4131,h451,h4141,h461,h4151,h48,h417,h422,h4112,h432,h4122,h442,h4132,h452,h4142"/>
    <w:basedOn w:val="Normal"/>
    <w:next w:val="Normal"/>
    <w:uiPriority w:val="9"/>
    <w:qFormat/>
    <w:rsid w:val="002D5A5C"/>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Spare1,Level 3 - (i),(i),(i)1,Level 3 - (i)1,i.,1.1.1.1.1"/>
    <w:basedOn w:val="Normal"/>
    <w:next w:val="Normal"/>
    <w:qFormat/>
    <w:rsid w:val="002D5A5C"/>
    <w:pPr>
      <w:numPr>
        <w:ilvl w:val="4"/>
        <w:numId w:val="3"/>
      </w:numPr>
      <w:spacing w:before="240" w:after="60"/>
      <w:outlineLvl w:val="4"/>
    </w:pPr>
    <w:rPr>
      <w:b/>
      <w:bCs/>
      <w:iCs/>
      <w:szCs w:val="26"/>
    </w:rPr>
  </w:style>
  <w:style w:type="paragraph" w:styleId="Heading6">
    <w:name w:val="heading 6"/>
    <w:aliases w:val="sub-dash,sd,5,Spare2,A.,Heading 6 (a),Smart 2000"/>
    <w:basedOn w:val="Normal"/>
    <w:next w:val="Normal"/>
    <w:qFormat/>
    <w:rsid w:val="002D5A5C"/>
    <w:pPr>
      <w:numPr>
        <w:ilvl w:val="5"/>
        <w:numId w:val="3"/>
      </w:numPr>
      <w:spacing w:before="240" w:after="60"/>
      <w:outlineLvl w:val="5"/>
    </w:pPr>
    <w:rPr>
      <w:rFonts w:ascii="Times New Roman" w:hAnsi="Times New Roman"/>
      <w:b/>
      <w:bCs/>
    </w:rPr>
  </w:style>
  <w:style w:type="paragraph" w:styleId="Heading7">
    <w:name w:val="heading 7"/>
    <w:aliases w:val="Spare3"/>
    <w:basedOn w:val="Normal"/>
    <w:next w:val="Normal"/>
    <w:qFormat/>
    <w:rsid w:val="002D5A5C"/>
    <w:pPr>
      <w:numPr>
        <w:ilvl w:val="6"/>
        <w:numId w:val="3"/>
      </w:numPr>
      <w:spacing w:before="240" w:after="60"/>
      <w:outlineLvl w:val="6"/>
    </w:pPr>
    <w:rPr>
      <w:rFonts w:ascii="Times New Roman" w:hAnsi="Times New Roman"/>
      <w:sz w:val="24"/>
    </w:rPr>
  </w:style>
  <w:style w:type="paragraph" w:styleId="Heading8">
    <w:name w:val="heading 8"/>
    <w:aliases w:val="Spare4,(A)"/>
    <w:basedOn w:val="Normal"/>
    <w:next w:val="Normal"/>
    <w:qFormat/>
    <w:rsid w:val="002D5A5C"/>
    <w:pPr>
      <w:numPr>
        <w:ilvl w:val="7"/>
        <w:numId w:val="3"/>
      </w:numPr>
      <w:spacing w:before="240" w:after="60"/>
      <w:outlineLvl w:val="7"/>
    </w:pPr>
    <w:rPr>
      <w:rFonts w:ascii="Times New Roman" w:hAnsi="Times New Roman"/>
      <w:i/>
      <w:iCs/>
      <w:sz w:val="24"/>
    </w:rPr>
  </w:style>
  <w:style w:type="paragraph" w:styleId="Heading9">
    <w:name w:val="heading 9"/>
    <w:aliases w:val="Spare5,HAPPY"/>
    <w:basedOn w:val="Normal"/>
    <w:next w:val="Normal"/>
    <w:qFormat/>
    <w:rsid w:val="002D5A5C"/>
    <w:pPr>
      <w:numPr>
        <w:ilvl w:val="8"/>
        <w:numId w:val="3"/>
      </w:num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7246B9"/>
    <w:rPr>
      <w:rFonts w:ascii="Arial" w:hAnsi="Arial" w:cs="Arial"/>
      <w:b/>
      <w:bCs/>
      <w:kern w:val="32"/>
      <w:sz w:val="32"/>
      <w:szCs w:val="32"/>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563C4C"/>
    <w:rPr>
      <w:rFonts w:ascii="Cambria" w:hAnsi="Cambria"/>
      <w:b/>
      <w:bCs/>
      <w:color w:val="4F81BD"/>
      <w:sz w:val="26"/>
      <w:szCs w:val="26"/>
    </w:rPr>
  </w:style>
  <w:style w:type="character" w:customStyle="1" w:styleId="Heading3Char">
    <w:name w:val="Heading 3 Char"/>
    <w:aliases w:val="Para3 Char,head3hdbk Char,H3 Char,C Sub-Sub/Italic Char,h3 sub heading Char,Head 3 Char,Head 31 Char,Head 32 Char,C Sub-Sub/Italic1 Char,3 Char,Sub2Para Char,h3 Char,d Char,Para 3 Char,(1) Char,Major Sections Char,subsub Char,h31 Char"/>
    <w:link w:val="Heading3"/>
    <w:rsid w:val="000A3282"/>
    <w:rPr>
      <w:b/>
      <w:bCs/>
      <w:szCs w:val="24"/>
      <w:lang w:val="en-AU" w:eastAsia="en-AU" w:bidi="ar-SA"/>
    </w:rPr>
  </w:style>
  <w:style w:type="paragraph" w:styleId="TOC1">
    <w:name w:val="toc 1"/>
    <w:next w:val="ASDEFCONNormal"/>
    <w:autoRedefine/>
    <w:uiPriority w:val="39"/>
    <w:rsid w:val="00563C4C"/>
    <w:pPr>
      <w:tabs>
        <w:tab w:val="right" w:leader="dot" w:pos="9016"/>
      </w:tabs>
      <w:spacing w:before="120" w:after="60"/>
      <w:ind w:left="567" w:hanging="567"/>
    </w:pPr>
    <w:rPr>
      <w:rFonts w:ascii="Arial" w:hAnsi="Arial" w:cs="Arial"/>
      <w:b/>
      <w:noProof/>
      <w:szCs w:val="24"/>
    </w:rPr>
  </w:style>
  <w:style w:type="paragraph" w:customStyle="1" w:styleId="ASDEFCONNormal">
    <w:name w:val="ASDEFCON Normal"/>
    <w:link w:val="ASDEFCONNormalChar"/>
    <w:rsid w:val="00563C4C"/>
    <w:pPr>
      <w:spacing w:after="120"/>
      <w:jc w:val="both"/>
    </w:pPr>
    <w:rPr>
      <w:rFonts w:ascii="Arial" w:hAnsi="Arial"/>
      <w:color w:val="000000"/>
      <w:szCs w:val="40"/>
    </w:rPr>
  </w:style>
  <w:style w:type="character" w:customStyle="1" w:styleId="ASDEFCONNormalChar">
    <w:name w:val="ASDEFCON Normal Char"/>
    <w:link w:val="ASDEFCONNormal"/>
    <w:rsid w:val="00563C4C"/>
    <w:rPr>
      <w:rFonts w:ascii="Arial" w:hAnsi="Arial"/>
      <w:color w:val="000000"/>
      <w:szCs w:val="40"/>
    </w:rPr>
  </w:style>
  <w:style w:type="paragraph" w:styleId="TOC2">
    <w:name w:val="toc 2"/>
    <w:next w:val="ASDEFCONNormal"/>
    <w:autoRedefine/>
    <w:uiPriority w:val="39"/>
    <w:rsid w:val="00563C4C"/>
    <w:pPr>
      <w:spacing w:after="60"/>
      <w:ind w:left="1417" w:hanging="850"/>
    </w:pPr>
    <w:rPr>
      <w:rFonts w:ascii="Arial" w:hAnsi="Arial" w:cs="Arial"/>
      <w:szCs w:val="24"/>
    </w:rPr>
  </w:style>
  <w:style w:type="paragraph" w:styleId="TOC3">
    <w:name w:val="toc 3"/>
    <w:basedOn w:val="Normal"/>
    <w:next w:val="Normal"/>
    <w:autoRedefine/>
    <w:rsid w:val="00563C4C"/>
    <w:pPr>
      <w:spacing w:after="100"/>
      <w:ind w:left="400"/>
    </w:pPr>
  </w:style>
  <w:style w:type="paragraph" w:styleId="TOC4">
    <w:name w:val="toc 4"/>
    <w:basedOn w:val="Normal"/>
    <w:next w:val="Normal"/>
    <w:autoRedefine/>
    <w:rsid w:val="00563C4C"/>
    <w:pPr>
      <w:spacing w:after="100"/>
      <w:ind w:left="600"/>
    </w:pPr>
  </w:style>
  <w:style w:type="paragraph" w:styleId="TOC5">
    <w:name w:val="toc 5"/>
    <w:basedOn w:val="Normal"/>
    <w:next w:val="Normal"/>
    <w:autoRedefine/>
    <w:rsid w:val="00563C4C"/>
    <w:pPr>
      <w:spacing w:after="100"/>
      <w:ind w:left="800"/>
    </w:pPr>
  </w:style>
  <w:style w:type="paragraph" w:styleId="TOC6">
    <w:name w:val="toc 6"/>
    <w:basedOn w:val="Normal"/>
    <w:next w:val="Normal"/>
    <w:autoRedefine/>
    <w:rsid w:val="00563C4C"/>
    <w:pPr>
      <w:spacing w:after="100"/>
      <w:ind w:left="1000"/>
    </w:pPr>
  </w:style>
  <w:style w:type="paragraph" w:styleId="TOC7">
    <w:name w:val="toc 7"/>
    <w:basedOn w:val="Normal"/>
    <w:next w:val="Normal"/>
    <w:autoRedefine/>
    <w:rsid w:val="00563C4C"/>
    <w:pPr>
      <w:spacing w:after="100"/>
      <w:ind w:left="1200"/>
    </w:pPr>
  </w:style>
  <w:style w:type="paragraph" w:styleId="TOC8">
    <w:name w:val="toc 8"/>
    <w:basedOn w:val="Normal"/>
    <w:next w:val="Normal"/>
    <w:autoRedefine/>
    <w:rsid w:val="00563C4C"/>
    <w:pPr>
      <w:spacing w:after="100"/>
      <w:ind w:left="1400"/>
    </w:pPr>
  </w:style>
  <w:style w:type="paragraph" w:styleId="TOC9">
    <w:name w:val="toc 9"/>
    <w:basedOn w:val="Normal"/>
    <w:next w:val="Normal"/>
    <w:autoRedefine/>
    <w:rsid w:val="00563C4C"/>
    <w:pPr>
      <w:spacing w:after="100"/>
      <w:ind w:left="1600"/>
    </w:pPr>
  </w:style>
  <w:style w:type="character" w:styleId="CommentReference">
    <w:name w:val="annotation reference"/>
    <w:uiPriority w:val="99"/>
    <w:rPr>
      <w:sz w:val="16"/>
    </w:rPr>
  </w:style>
  <w:style w:type="paragraph" w:styleId="CommentText">
    <w:name w:val="annotation text"/>
    <w:basedOn w:val="Normal"/>
    <w:link w:val="CommentTextChar"/>
  </w:style>
  <w:style w:type="character" w:customStyle="1" w:styleId="CommentTextChar">
    <w:name w:val="Comment Text Char"/>
    <w:link w:val="CommentText"/>
    <w:uiPriority w:val="99"/>
    <w:rsid w:val="001F68CD"/>
    <w:rPr>
      <w:rFonts w:ascii="Arial" w:eastAsia="Calibri" w:hAnsi="Arial"/>
      <w:szCs w:val="22"/>
      <w:lang w:val="en-AU" w:eastAsia="en-US" w:bidi="ar-SA"/>
    </w:rPr>
  </w:style>
  <w:style w:type="paragraph" w:styleId="Header">
    <w:name w:val="header"/>
    <w:basedOn w:val="Normal"/>
    <w:pPr>
      <w:tabs>
        <w:tab w:val="center" w:pos="4153"/>
        <w:tab w:val="right" w:pos="8306"/>
      </w:tabs>
    </w:pPr>
    <w:rPr>
      <w:sz w:val="16"/>
    </w:rPr>
  </w:style>
  <w:style w:type="paragraph" w:styleId="Footer">
    <w:name w:val="footer"/>
    <w:basedOn w:val="Normal"/>
    <w:pPr>
      <w:tabs>
        <w:tab w:val="center" w:pos="4153"/>
        <w:tab w:val="right" w:pos="8306"/>
      </w:tabs>
    </w:pPr>
  </w:style>
  <w:style w:type="character" w:styleId="PageNumber">
    <w:name w:val="page number"/>
    <w:rPr>
      <w:sz w:val="16"/>
    </w:rPr>
  </w:style>
  <w:style w:type="paragraph" w:styleId="BalloonText">
    <w:name w:val="Balloon Text"/>
    <w:basedOn w:val="Normal"/>
    <w:autoRedefine/>
    <w:rsid w:val="008D155A"/>
    <w:rPr>
      <w:rFonts w:ascii="Times New Roman" w:hAnsi="Times New Roman"/>
      <w:sz w:val="24"/>
      <w:szCs w:val="20"/>
    </w:rPr>
  </w:style>
  <w:style w:type="paragraph" w:styleId="CommentSubject">
    <w:name w:val="annotation subject"/>
    <w:basedOn w:val="CommentText"/>
    <w:next w:val="CommentText"/>
    <w:semiHidden/>
    <w:rsid w:val="00890E84"/>
    <w:rPr>
      <w:b/>
      <w:bCs/>
    </w:rPr>
  </w:style>
  <w:style w:type="character" w:styleId="Hyperlink">
    <w:name w:val="Hyperlink"/>
    <w:uiPriority w:val="99"/>
    <w:unhideWhenUsed/>
    <w:rsid w:val="00563C4C"/>
    <w:rPr>
      <w:color w:val="0000FF"/>
      <w:u w:val="single"/>
    </w:rPr>
  </w:style>
  <w:style w:type="table" w:styleId="TableGrid">
    <w:name w:val="Table Grid"/>
    <w:basedOn w:val="TableNormal"/>
    <w:rsid w:val="002D5A5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2D5A5C"/>
  </w:style>
  <w:style w:type="paragraph" w:styleId="EndnoteText">
    <w:name w:val="endnote text"/>
    <w:basedOn w:val="Normal"/>
    <w:semiHidden/>
    <w:rsid w:val="002D5A5C"/>
    <w:rPr>
      <w:szCs w:val="20"/>
    </w:rPr>
  </w:style>
  <w:style w:type="character" w:styleId="FollowedHyperlink">
    <w:name w:val="FollowedHyperlink"/>
    <w:rsid w:val="00A163AD"/>
    <w:rPr>
      <w:color w:val="800080"/>
      <w:u w:val="single"/>
    </w:rPr>
  </w:style>
  <w:style w:type="paragraph" w:styleId="NormalIndent">
    <w:name w:val="Normal Indent"/>
    <w:basedOn w:val="Normal"/>
    <w:rsid w:val="00386DAC"/>
    <w:pPr>
      <w:ind w:left="720"/>
    </w:pPr>
  </w:style>
  <w:style w:type="paragraph" w:customStyle="1" w:styleId="COTCOCLV2-ASDEFCON">
    <w:name w:val="COT/COC LV2 - ASDEFCON"/>
    <w:basedOn w:val="ASDEFCONNormal"/>
    <w:next w:val="COTCOCLV3-ASDEFCON"/>
    <w:rsid w:val="00563C4C"/>
    <w:pPr>
      <w:keepNext/>
      <w:keepLines/>
      <w:numPr>
        <w:ilvl w:val="1"/>
        <w:numId w:val="5"/>
      </w:numPr>
      <w:pBdr>
        <w:bottom w:val="single" w:sz="4" w:space="1" w:color="auto"/>
      </w:pBdr>
    </w:pPr>
    <w:rPr>
      <w:b/>
    </w:rPr>
  </w:style>
  <w:style w:type="paragraph" w:customStyle="1" w:styleId="COTCOCLV3-ASDEFCON">
    <w:name w:val="COT/COC LV3 - ASDEFCON"/>
    <w:basedOn w:val="ASDEFCONNormal"/>
    <w:link w:val="COTCOCLV3-ASDEFCONChar"/>
    <w:rsid w:val="00563C4C"/>
    <w:pPr>
      <w:numPr>
        <w:ilvl w:val="2"/>
        <w:numId w:val="5"/>
      </w:numPr>
    </w:pPr>
  </w:style>
  <w:style w:type="paragraph" w:customStyle="1" w:styleId="COTCOCLV1-ASDEFCON">
    <w:name w:val="COT/COC LV1 - ASDEFCON"/>
    <w:basedOn w:val="ASDEFCONNormal"/>
    <w:next w:val="COTCOCLV2-ASDEFCON"/>
    <w:link w:val="COTCOCLV1-ASDEFCONChar"/>
    <w:rsid w:val="00563C4C"/>
    <w:pPr>
      <w:keepNext/>
      <w:keepLines/>
      <w:numPr>
        <w:numId w:val="5"/>
      </w:numPr>
      <w:spacing w:before="240"/>
    </w:pPr>
    <w:rPr>
      <w:b/>
      <w:caps/>
    </w:rPr>
  </w:style>
  <w:style w:type="character" w:customStyle="1" w:styleId="COTCOCLV1-ASDEFCONChar">
    <w:name w:val="COT/COC LV1 - ASDEFCON Char"/>
    <w:link w:val="COTCOCLV1-ASDEFCON"/>
    <w:rsid w:val="006A06BC"/>
    <w:rPr>
      <w:rFonts w:ascii="Arial" w:hAnsi="Arial"/>
      <w:b/>
      <w:caps/>
      <w:color w:val="000000"/>
      <w:szCs w:val="40"/>
    </w:rPr>
  </w:style>
  <w:style w:type="paragraph" w:customStyle="1" w:styleId="COTCOCLV4-ASDEFCON">
    <w:name w:val="COT/COC LV4 - ASDEFCON"/>
    <w:basedOn w:val="ASDEFCONNormal"/>
    <w:link w:val="COTCOCLV4-ASDEFCONChar"/>
    <w:rsid w:val="00563C4C"/>
    <w:pPr>
      <w:numPr>
        <w:ilvl w:val="3"/>
        <w:numId w:val="5"/>
      </w:numPr>
    </w:pPr>
  </w:style>
  <w:style w:type="paragraph" w:customStyle="1" w:styleId="COTCOCLV5-ASDEFCON">
    <w:name w:val="COT/COC LV5 - ASDEFCON"/>
    <w:basedOn w:val="ASDEFCONNormal"/>
    <w:rsid w:val="00563C4C"/>
    <w:pPr>
      <w:numPr>
        <w:ilvl w:val="4"/>
        <w:numId w:val="5"/>
      </w:numPr>
    </w:pPr>
  </w:style>
  <w:style w:type="paragraph" w:customStyle="1" w:styleId="COTCOCLV6-ASDEFCON">
    <w:name w:val="COT/COC LV6 - ASDEFCON"/>
    <w:basedOn w:val="ASDEFCONNormal"/>
    <w:rsid w:val="00563C4C"/>
    <w:pPr>
      <w:keepLines/>
      <w:numPr>
        <w:ilvl w:val="5"/>
        <w:numId w:val="5"/>
      </w:numPr>
    </w:pPr>
  </w:style>
  <w:style w:type="paragraph" w:styleId="PlainText">
    <w:name w:val="Plain Text"/>
    <w:basedOn w:val="Normal"/>
    <w:semiHidden/>
    <w:rsid w:val="006A06BC"/>
    <w:rPr>
      <w:rFonts w:ascii="Courier New" w:hAnsi="Courier New"/>
    </w:rPr>
  </w:style>
  <w:style w:type="paragraph" w:customStyle="1" w:styleId="ASDEFCONOption">
    <w:name w:val="ASDEFCON Option"/>
    <w:basedOn w:val="ASDEFCONNormal"/>
    <w:link w:val="ASDEFCONOptionChar"/>
    <w:rsid w:val="00563C4C"/>
    <w:pPr>
      <w:keepNext/>
      <w:spacing w:before="60"/>
    </w:pPr>
    <w:rPr>
      <w:b/>
      <w:i/>
      <w:szCs w:val="24"/>
    </w:rPr>
  </w:style>
  <w:style w:type="paragraph" w:customStyle="1" w:styleId="NoteToDrafters-ASDEFCON">
    <w:name w:val="Note To Drafters - ASDEFCON"/>
    <w:basedOn w:val="ASDEFCONNormal"/>
    <w:link w:val="NoteToDrafters-ASDEFCONChar"/>
    <w:rsid w:val="00563C4C"/>
    <w:pPr>
      <w:keepNext/>
      <w:shd w:val="clear" w:color="auto" w:fill="000000"/>
    </w:pPr>
    <w:rPr>
      <w:b/>
      <w:i/>
      <w:color w:val="FFFFFF"/>
    </w:rPr>
  </w:style>
  <w:style w:type="character" w:customStyle="1" w:styleId="NoteToDrafters-ASDEFCONChar">
    <w:name w:val="Note To Drafters - ASDEFCON Char"/>
    <w:link w:val="NoteToDrafters-ASDEFCON"/>
    <w:rsid w:val="00213CA3"/>
    <w:rPr>
      <w:rFonts w:ascii="Arial" w:hAnsi="Arial"/>
      <w:b/>
      <w:i/>
      <w:color w:val="FFFFFF"/>
      <w:szCs w:val="40"/>
      <w:shd w:val="clear" w:color="auto" w:fill="000000"/>
    </w:rPr>
  </w:style>
  <w:style w:type="paragraph" w:customStyle="1" w:styleId="NoteToTenderers-ASDEFCON">
    <w:name w:val="Note To Tenderers - ASDEFCON"/>
    <w:basedOn w:val="ASDEFCONNormal"/>
    <w:link w:val="NoteToTenderers-ASDEFCONChar"/>
    <w:rsid w:val="00563C4C"/>
    <w:pPr>
      <w:keepNext/>
      <w:shd w:val="pct15" w:color="auto" w:fill="auto"/>
    </w:pPr>
    <w:rPr>
      <w:b/>
      <w:i/>
    </w:rPr>
  </w:style>
  <w:style w:type="paragraph" w:customStyle="1" w:styleId="ASDEFCONTitle">
    <w:name w:val="ASDEFCON Title"/>
    <w:basedOn w:val="Normal"/>
    <w:rsid w:val="00563C4C"/>
    <w:pPr>
      <w:keepLines/>
      <w:spacing w:before="240"/>
      <w:jc w:val="center"/>
    </w:pPr>
    <w:rPr>
      <w:b/>
      <w:caps/>
    </w:rPr>
  </w:style>
  <w:style w:type="paragraph" w:customStyle="1" w:styleId="ATTANNLV1-ASDEFCON">
    <w:name w:val="ATT/ANN LV1 - ASDEFCON"/>
    <w:basedOn w:val="ASDEFCONNormal"/>
    <w:next w:val="ATTANNLV2-ASDEFCON"/>
    <w:rsid w:val="00EB7A73"/>
    <w:pPr>
      <w:keepNext/>
      <w:keepLines/>
      <w:numPr>
        <w:numId w:val="6"/>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B7A73"/>
    <w:pPr>
      <w:numPr>
        <w:ilvl w:val="1"/>
        <w:numId w:val="6"/>
      </w:numPr>
    </w:pPr>
    <w:rPr>
      <w:szCs w:val="24"/>
    </w:rPr>
  </w:style>
  <w:style w:type="character" w:customStyle="1" w:styleId="ATTANNLV2-ASDEFCONChar">
    <w:name w:val="ATT/ANN LV2 - ASDEFCON Char"/>
    <w:link w:val="ATTANNLV2-ASDEFCON"/>
    <w:rsid w:val="00563C4C"/>
    <w:rPr>
      <w:rFonts w:ascii="Arial" w:hAnsi="Arial"/>
      <w:color w:val="000000"/>
      <w:szCs w:val="24"/>
    </w:rPr>
  </w:style>
  <w:style w:type="paragraph" w:customStyle="1" w:styleId="ATTANNLV3-ASDEFCON">
    <w:name w:val="ATT/ANN LV3 - ASDEFCON"/>
    <w:basedOn w:val="ASDEFCONNormal"/>
    <w:rsid w:val="00EB7A73"/>
    <w:pPr>
      <w:numPr>
        <w:ilvl w:val="2"/>
        <w:numId w:val="6"/>
      </w:numPr>
    </w:pPr>
    <w:rPr>
      <w:szCs w:val="24"/>
    </w:rPr>
  </w:style>
  <w:style w:type="paragraph" w:customStyle="1" w:styleId="ATTANNLV4-ASDEFCON">
    <w:name w:val="ATT/ANN LV4 - ASDEFCON"/>
    <w:basedOn w:val="ASDEFCONNormal"/>
    <w:rsid w:val="00EB7A73"/>
    <w:pPr>
      <w:numPr>
        <w:ilvl w:val="3"/>
        <w:numId w:val="6"/>
      </w:numPr>
    </w:pPr>
    <w:rPr>
      <w:szCs w:val="24"/>
    </w:rPr>
  </w:style>
  <w:style w:type="paragraph" w:customStyle="1" w:styleId="ASDEFCONCoverTitle">
    <w:name w:val="ASDEFCON Cover Title"/>
    <w:rsid w:val="00563C4C"/>
    <w:pPr>
      <w:jc w:val="center"/>
    </w:pPr>
    <w:rPr>
      <w:rFonts w:ascii="Georgia" w:hAnsi="Georgia"/>
      <w:b/>
      <w:color w:val="000000"/>
      <w:sz w:val="100"/>
      <w:szCs w:val="24"/>
    </w:rPr>
  </w:style>
  <w:style w:type="paragraph" w:customStyle="1" w:styleId="ASDEFCONHeaderFooterLeft">
    <w:name w:val="ASDEFCON Header/Footer Left"/>
    <w:basedOn w:val="ASDEFCONNormal"/>
    <w:rsid w:val="00563C4C"/>
    <w:pPr>
      <w:spacing w:after="0"/>
      <w:jc w:val="left"/>
    </w:pPr>
    <w:rPr>
      <w:sz w:val="16"/>
      <w:szCs w:val="24"/>
    </w:rPr>
  </w:style>
  <w:style w:type="paragraph" w:customStyle="1" w:styleId="ASDEFCONCoverPageIncorp">
    <w:name w:val="ASDEFCON Cover Page Incorp"/>
    <w:rsid w:val="00563C4C"/>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563C4C"/>
    <w:rPr>
      <w:b/>
      <w:i/>
    </w:rPr>
  </w:style>
  <w:style w:type="paragraph" w:customStyle="1" w:styleId="COTCOCLV2NONUM-ASDEFCON">
    <w:name w:val="COT/COC LV2 NONUM - ASDEFCON"/>
    <w:basedOn w:val="COTCOCLV2-ASDEFCON"/>
    <w:next w:val="COTCOCLV3-ASDEFCON"/>
    <w:rsid w:val="00563C4C"/>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563C4C"/>
    <w:pPr>
      <w:keepNext w:val="0"/>
      <w:numPr>
        <w:numId w:val="0"/>
      </w:numPr>
      <w:ind w:left="851"/>
    </w:pPr>
    <w:rPr>
      <w:bCs/>
      <w:szCs w:val="20"/>
    </w:rPr>
  </w:style>
  <w:style w:type="paragraph" w:customStyle="1" w:styleId="COTCOCLV3NONUM-ASDEFCON">
    <w:name w:val="COT/COC LV3 NONUM - ASDEFCON"/>
    <w:basedOn w:val="COTCOCLV3-ASDEFCON"/>
    <w:next w:val="COTCOCLV3-ASDEFCON"/>
    <w:rsid w:val="00563C4C"/>
    <w:pPr>
      <w:numPr>
        <w:ilvl w:val="0"/>
        <w:numId w:val="0"/>
      </w:numPr>
      <w:ind w:left="851"/>
    </w:pPr>
    <w:rPr>
      <w:szCs w:val="20"/>
    </w:rPr>
  </w:style>
  <w:style w:type="paragraph" w:customStyle="1" w:styleId="COTCOCLV4NONUM-ASDEFCON">
    <w:name w:val="COT/COC LV4 NONUM - ASDEFCON"/>
    <w:basedOn w:val="COTCOCLV4-ASDEFCON"/>
    <w:next w:val="COTCOCLV4-ASDEFCON"/>
    <w:rsid w:val="00563C4C"/>
    <w:pPr>
      <w:numPr>
        <w:ilvl w:val="0"/>
        <w:numId w:val="0"/>
      </w:numPr>
      <w:ind w:left="1418"/>
    </w:pPr>
    <w:rPr>
      <w:szCs w:val="20"/>
    </w:rPr>
  </w:style>
  <w:style w:type="paragraph" w:customStyle="1" w:styleId="COTCOCLV5NONUM-ASDEFCON">
    <w:name w:val="COT/COC LV5 NONUM - ASDEFCON"/>
    <w:basedOn w:val="COTCOCLV5-ASDEFCON"/>
    <w:next w:val="COTCOCLV5-ASDEFCON"/>
    <w:rsid w:val="00563C4C"/>
    <w:pPr>
      <w:numPr>
        <w:ilvl w:val="0"/>
        <w:numId w:val="0"/>
      </w:numPr>
      <w:ind w:left="1985"/>
    </w:pPr>
    <w:rPr>
      <w:szCs w:val="20"/>
    </w:rPr>
  </w:style>
  <w:style w:type="paragraph" w:customStyle="1" w:styleId="COTCOCLV6NONUM-ASDEFCON">
    <w:name w:val="COT/COC LV6 NONUM - ASDEFCON"/>
    <w:basedOn w:val="COTCOCLV6-ASDEFCON"/>
    <w:next w:val="COTCOCLV6-ASDEFCON"/>
    <w:rsid w:val="00563C4C"/>
    <w:pPr>
      <w:numPr>
        <w:ilvl w:val="0"/>
        <w:numId w:val="0"/>
      </w:numPr>
      <w:ind w:left="2552"/>
    </w:pPr>
    <w:rPr>
      <w:szCs w:val="20"/>
    </w:rPr>
  </w:style>
  <w:style w:type="paragraph" w:customStyle="1" w:styleId="ATTANNLV1NONUM-ASDEFCON">
    <w:name w:val="ATT/ANN LV1 NONUM - ASDEFCON"/>
    <w:basedOn w:val="ATTANNLV1-ASDEFCON"/>
    <w:next w:val="ATTANNLV2-ASDEFCON"/>
    <w:rsid w:val="00563C4C"/>
    <w:pPr>
      <w:numPr>
        <w:numId w:val="0"/>
      </w:numPr>
      <w:ind w:left="851"/>
    </w:pPr>
    <w:rPr>
      <w:bCs/>
      <w:szCs w:val="20"/>
    </w:rPr>
  </w:style>
  <w:style w:type="paragraph" w:customStyle="1" w:styleId="ATTANNLV2NONUM-ASDEFCON">
    <w:name w:val="ATT/ANN LV2 NONUM - ASDEFCON"/>
    <w:basedOn w:val="ATTANNLV2-ASDEFCON"/>
    <w:next w:val="ATTANNLV2-ASDEFCON"/>
    <w:rsid w:val="00563C4C"/>
    <w:pPr>
      <w:numPr>
        <w:ilvl w:val="0"/>
        <w:numId w:val="0"/>
      </w:numPr>
      <w:ind w:left="851"/>
    </w:pPr>
    <w:rPr>
      <w:szCs w:val="20"/>
    </w:rPr>
  </w:style>
  <w:style w:type="paragraph" w:customStyle="1" w:styleId="ATTANNLV3NONUM-ASDEFCON">
    <w:name w:val="ATT/ANN LV3 NONUM - ASDEFCON"/>
    <w:basedOn w:val="ATTANNLV3-ASDEFCON"/>
    <w:next w:val="ATTANNLV3-ASDEFCON"/>
    <w:rsid w:val="00563C4C"/>
    <w:pPr>
      <w:numPr>
        <w:ilvl w:val="0"/>
        <w:numId w:val="0"/>
      </w:numPr>
      <w:ind w:left="1418"/>
    </w:pPr>
    <w:rPr>
      <w:szCs w:val="20"/>
    </w:rPr>
  </w:style>
  <w:style w:type="paragraph" w:customStyle="1" w:styleId="ATTANNLV4NONUM-ASDEFCON">
    <w:name w:val="ATT/ANN LV4 NONUM - ASDEFCON"/>
    <w:basedOn w:val="ATTANNLV4-ASDEFCON"/>
    <w:next w:val="ATTANNLV4-ASDEFCON"/>
    <w:rsid w:val="00563C4C"/>
    <w:pPr>
      <w:numPr>
        <w:ilvl w:val="0"/>
        <w:numId w:val="0"/>
      </w:numPr>
      <w:ind w:left="1985"/>
    </w:pPr>
    <w:rPr>
      <w:szCs w:val="20"/>
    </w:rPr>
  </w:style>
  <w:style w:type="paragraph" w:customStyle="1" w:styleId="NoteToDraftersBullets-ASDEFCON">
    <w:name w:val="Note To Drafters Bullets - ASDEFCON"/>
    <w:basedOn w:val="NoteToDrafters-ASDEFCON"/>
    <w:rsid w:val="00563C4C"/>
    <w:pPr>
      <w:numPr>
        <w:numId w:val="7"/>
      </w:numPr>
    </w:pPr>
    <w:rPr>
      <w:bCs/>
      <w:iCs/>
      <w:szCs w:val="20"/>
    </w:rPr>
  </w:style>
  <w:style w:type="paragraph" w:customStyle="1" w:styleId="NoteToDraftersList-ASDEFCON">
    <w:name w:val="Note To Drafters List - ASDEFCON"/>
    <w:basedOn w:val="NoteToDrafters-ASDEFCON"/>
    <w:rsid w:val="00563C4C"/>
    <w:pPr>
      <w:numPr>
        <w:numId w:val="8"/>
      </w:numPr>
    </w:pPr>
    <w:rPr>
      <w:bCs/>
      <w:iCs/>
      <w:szCs w:val="20"/>
    </w:rPr>
  </w:style>
  <w:style w:type="paragraph" w:customStyle="1" w:styleId="NoteToTenderersBullets-ASDEFCON">
    <w:name w:val="Note To Tenderers Bullets - ASDEFCON"/>
    <w:basedOn w:val="NoteToTenderers-ASDEFCON"/>
    <w:rsid w:val="00563C4C"/>
    <w:pPr>
      <w:numPr>
        <w:numId w:val="9"/>
      </w:numPr>
    </w:pPr>
    <w:rPr>
      <w:bCs/>
      <w:iCs/>
      <w:szCs w:val="20"/>
    </w:rPr>
  </w:style>
  <w:style w:type="paragraph" w:customStyle="1" w:styleId="NoteToTenderersList-ASDEFCON">
    <w:name w:val="Note To Tenderers List - ASDEFCON"/>
    <w:basedOn w:val="NoteToTenderers-ASDEFCON"/>
    <w:rsid w:val="00563C4C"/>
    <w:pPr>
      <w:numPr>
        <w:numId w:val="10"/>
      </w:numPr>
    </w:pPr>
    <w:rPr>
      <w:bCs/>
      <w:iCs/>
      <w:szCs w:val="20"/>
    </w:rPr>
  </w:style>
  <w:style w:type="paragraph" w:customStyle="1" w:styleId="SOWHL1-ASDEFCON">
    <w:name w:val="SOW HL1 - ASDEFCON"/>
    <w:basedOn w:val="ASDEFCONNormal"/>
    <w:next w:val="SOWHL2-ASDEFCON"/>
    <w:qFormat/>
    <w:rsid w:val="00563C4C"/>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563C4C"/>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563C4C"/>
    <w:pPr>
      <w:keepNext/>
      <w:numPr>
        <w:ilvl w:val="2"/>
        <w:numId w:val="2"/>
      </w:numPr>
    </w:pPr>
    <w:rPr>
      <w:rFonts w:eastAsia="Calibri"/>
      <w:b/>
      <w:szCs w:val="22"/>
      <w:lang w:eastAsia="en-US"/>
    </w:rPr>
  </w:style>
  <w:style w:type="paragraph" w:customStyle="1" w:styleId="SOWHL4-ASDEFCON">
    <w:name w:val="SOW HL4 - ASDEFCON"/>
    <w:basedOn w:val="ASDEFCONNormal"/>
    <w:qFormat/>
    <w:rsid w:val="00563C4C"/>
    <w:pPr>
      <w:keepNext/>
      <w:numPr>
        <w:ilvl w:val="3"/>
        <w:numId w:val="2"/>
      </w:numPr>
    </w:pPr>
    <w:rPr>
      <w:rFonts w:eastAsia="Calibri"/>
      <w:b/>
      <w:szCs w:val="22"/>
      <w:lang w:eastAsia="en-US"/>
    </w:rPr>
  </w:style>
  <w:style w:type="paragraph" w:customStyle="1" w:styleId="SOWHL5-ASDEFCON">
    <w:name w:val="SOW HL5 - ASDEFCON"/>
    <w:basedOn w:val="ASDEFCONNormal"/>
    <w:qFormat/>
    <w:rsid w:val="00563C4C"/>
    <w:pPr>
      <w:keepNext/>
      <w:numPr>
        <w:ilvl w:val="4"/>
        <w:numId w:val="2"/>
      </w:numPr>
    </w:pPr>
    <w:rPr>
      <w:rFonts w:eastAsia="Calibri"/>
      <w:b/>
      <w:szCs w:val="22"/>
      <w:lang w:eastAsia="en-US"/>
    </w:rPr>
  </w:style>
  <w:style w:type="paragraph" w:customStyle="1" w:styleId="SOWSubL1-ASDEFCON">
    <w:name w:val="SOW SubL1 - ASDEFCON"/>
    <w:basedOn w:val="ASDEFCONNormal"/>
    <w:qFormat/>
    <w:rsid w:val="00563C4C"/>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563C4C"/>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563C4C"/>
    <w:pPr>
      <w:numPr>
        <w:ilvl w:val="0"/>
        <w:numId w:val="0"/>
      </w:numPr>
      <w:ind w:left="1134"/>
    </w:pPr>
    <w:rPr>
      <w:rFonts w:eastAsia="Times New Roman"/>
      <w:bCs/>
      <w:szCs w:val="20"/>
    </w:rPr>
  </w:style>
  <w:style w:type="paragraph" w:customStyle="1" w:styleId="SOWTL2-ASDEFCON">
    <w:name w:val="SOW TL2 - ASDEFCON"/>
    <w:basedOn w:val="SOWHL2-ASDEFCON"/>
    <w:rsid w:val="00563C4C"/>
    <w:pPr>
      <w:keepNext w:val="0"/>
      <w:pBdr>
        <w:bottom w:val="none" w:sz="0" w:space="0" w:color="auto"/>
      </w:pBdr>
    </w:pPr>
    <w:rPr>
      <w:b w:val="0"/>
    </w:rPr>
  </w:style>
  <w:style w:type="paragraph" w:customStyle="1" w:styleId="SOWTL3NONUM-ASDEFCON">
    <w:name w:val="SOW TL3 NONUM - ASDEFCON"/>
    <w:basedOn w:val="SOWTL3-ASDEFCON"/>
    <w:next w:val="SOWTL3-ASDEFCON"/>
    <w:rsid w:val="00563C4C"/>
    <w:pPr>
      <w:numPr>
        <w:ilvl w:val="0"/>
        <w:numId w:val="0"/>
      </w:numPr>
      <w:ind w:left="1134"/>
    </w:pPr>
    <w:rPr>
      <w:rFonts w:eastAsia="Times New Roman"/>
      <w:bCs/>
      <w:szCs w:val="20"/>
    </w:rPr>
  </w:style>
  <w:style w:type="paragraph" w:customStyle="1" w:styleId="SOWTL3-ASDEFCON">
    <w:name w:val="SOW TL3 - ASDEFCON"/>
    <w:basedOn w:val="SOWHL3-ASDEFCON"/>
    <w:rsid w:val="00563C4C"/>
    <w:pPr>
      <w:keepNext w:val="0"/>
    </w:pPr>
    <w:rPr>
      <w:b w:val="0"/>
    </w:rPr>
  </w:style>
  <w:style w:type="paragraph" w:customStyle="1" w:styleId="SOWTL4NONUM-ASDEFCON">
    <w:name w:val="SOW TL4 NONUM - ASDEFCON"/>
    <w:basedOn w:val="SOWTL4-ASDEFCON"/>
    <w:next w:val="SOWTL4-ASDEFCON"/>
    <w:rsid w:val="00563C4C"/>
    <w:pPr>
      <w:numPr>
        <w:ilvl w:val="0"/>
        <w:numId w:val="0"/>
      </w:numPr>
      <w:ind w:left="1134"/>
    </w:pPr>
    <w:rPr>
      <w:rFonts w:eastAsia="Times New Roman"/>
      <w:bCs/>
      <w:szCs w:val="20"/>
    </w:rPr>
  </w:style>
  <w:style w:type="paragraph" w:customStyle="1" w:styleId="SOWTL4-ASDEFCON">
    <w:name w:val="SOW TL4 - ASDEFCON"/>
    <w:basedOn w:val="SOWHL4-ASDEFCON"/>
    <w:rsid w:val="00563C4C"/>
    <w:pPr>
      <w:keepNext w:val="0"/>
    </w:pPr>
    <w:rPr>
      <w:b w:val="0"/>
    </w:rPr>
  </w:style>
  <w:style w:type="paragraph" w:customStyle="1" w:styleId="SOWTL5NONUM-ASDEFCON">
    <w:name w:val="SOW TL5 NONUM - ASDEFCON"/>
    <w:basedOn w:val="SOWHL5-ASDEFCON"/>
    <w:next w:val="SOWTL5-ASDEFCON"/>
    <w:rsid w:val="00563C4C"/>
    <w:pPr>
      <w:keepNext w:val="0"/>
      <w:numPr>
        <w:ilvl w:val="0"/>
        <w:numId w:val="0"/>
      </w:numPr>
      <w:ind w:left="1134"/>
    </w:pPr>
    <w:rPr>
      <w:b w:val="0"/>
    </w:rPr>
  </w:style>
  <w:style w:type="paragraph" w:customStyle="1" w:styleId="SOWTL5-ASDEFCON">
    <w:name w:val="SOW TL5 - ASDEFCON"/>
    <w:basedOn w:val="SOWHL5-ASDEFCON"/>
    <w:rsid w:val="00563C4C"/>
    <w:pPr>
      <w:keepNext w:val="0"/>
    </w:pPr>
    <w:rPr>
      <w:b w:val="0"/>
    </w:rPr>
  </w:style>
  <w:style w:type="paragraph" w:customStyle="1" w:styleId="SOWSubL2-ASDEFCON">
    <w:name w:val="SOW SubL2 - ASDEFCON"/>
    <w:basedOn w:val="ASDEFCONNormal"/>
    <w:qFormat/>
    <w:rsid w:val="00563C4C"/>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563C4C"/>
    <w:pPr>
      <w:numPr>
        <w:numId w:val="0"/>
      </w:numPr>
      <w:ind w:left="1701"/>
    </w:pPr>
  </w:style>
  <w:style w:type="paragraph" w:customStyle="1" w:styleId="SOWSubL2NONUM-ASDEFCON">
    <w:name w:val="SOW SubL2 NONUM - ASDEFCON"/>
    <w:basedOn w:val="SOWSubL2-ASDEFCON"/>
    <w:next w:val="SOWSubL2-ASDEFCON"/>
    <w:qFormat/>
    <w:rsid w:val="00563C4C"/>
    <w:pPr>
      <w:numPr>
        <w:ilvl w:val="0"/>
        <w:numId w:val="0"/>
      </w:numPr>
      <w:ind w:left="2268"/>
    </w:pPr>
  </w:style>
  <w:style w:type="paragraph" w:styleId="FootnoteText">
    <w:name w:val="footnote text"/>
    <w:basedOn w:val="Normal"/>
    <w:semiHidden/>
    <w:rsid w:val="00563C4C"/>
    <w:rPr>
      <w:szCs w:val="20"/>
    </w:rPr>
  </w:style>
  <w:style w:type="paragraph" w:customStyle="1" w:styleId="ASDEFCONTextBlock">
    <w:name w:val="ASDEFCON TextBlock"/>
    <w:basedOn w:val="ASDEFCONNormal"/>
    <w:qFormat/>
    <w:rsid w:val="00563C4C"/>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B7A73"/>
    <w:pPr>
      <w:numPr>
        <w:numId w:val="12"/>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563C4C"/>
    <w:pPr>
      <w:keepNext/>
      <w:spacing w:before="240"/>
    </w:pPr>
    <w:rPr>
      <w:rFonts w:ascii="Arial Bold" w:hAnsi="Arial Bold"/>
      <w:b/>
      <w:bCs/>
      <w:caps/>
      <w:szCs w:val="20"/>
    </w:rPr>
  </w:style>
  <w:style w:type="paragraph" w:customStyle="1" w:styleId="Table8ptHeading-ASDEFCON">
    <w:name w:val="Table 8pt Heading - ASDEFCON"/>
    <w:basedOn w:val="ASDEFCONNormal"/>
    <w:rsid w:val="00563C4C"/>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563C4C"/>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563C4C"/>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563C4C"/>
    <w:rPr>
      <w:rFonts w:ascii="Arial" w:eastAsia="Calibri" w:hAnsi="Arial"/>
      <w:color w:val="000000"/>
      <w:szCs w:val="22"/>
      <w:lang w:eastAsia="en-US"/>
    </w:rPr>
  </w:style>
  <w:style w:type="paragraph" w:customStyle="1" w:styleId="Table8ptSub1-ASDEFCON">
    <w:name w:val="Table 8pt Sub1 - ASDEFCON"/>
    <w:basedOn w:val="Table8ptText-ASDEFCON"/>
    <w:rsid w:val="00563C4C"/>
    <w:pPr>
      <w:numPr>
        <w:ilvl w:val="1"/>
      </w:numPr>
    </w:pPr>
  </w:style>
  <w:style w:type="paragraph" w:customStyle="1" w:styleId="Table8ptSub2-ASDEFCON">
    <w:name w:val="Table 8pt Sub2 - ASDEFCON"/>
    <w:basedOn w:val="Table8ptText-ASDEFCON"/>
    <w:rsid w:val="00563C4C"/>
    <w:pPr>
      <w:numPr>
        <w:ilvl w:val="2"/>
      </w:numPr>
    </w:pPr>
  </w:style>
  <w:style w:type="paragraph" w:customStyle="1" w:styleId="Table10ptHeading-ASDEFCON">
    <w:name w:val="Table 10pt Heading - ASDEFCON"/>
    <w:basedOn w:val="ASDEFCONNormal"/>
    <w:rsid w:val="00563C4C"/>
    <w:pPr>
      <w:keepNext/>
      <w:spacing w:before="60" w:after="60"/>
      <w:jc w:val="center"/>
    </w:pPr>
    <w:rPr>
      <w:b/>
    </w:rPr>
  </w:style>
  <w:style w:type="paragraph" w:customStyle="1" w:styleId="Table8ptBP1-ASDEFCON">
    <w:name w:val="Table 8pt BP1 - ASDEFCON"/>
    <w:basedOn w:val="Table8ptText-ASDEFCON"/>
    <w:rsid w:val="00EB7A73"/>
    <w:pPr>
      <w:numPr>
        <w:numId w:val="13"/>
      </w:numPr>
      <w:tabs>
        <w:tab w:val="clear" w:pos="284"/>
      </w:tabs>
    </w:pPr>
  </w:style>
  <w:style w:type="paragraph" w:customStyle="1" w:styleId="Table8ptBP2-ASDEFCON">
    <w:name w:val="Table 8pt BP2 - ASDEFCON"/>
    <w:basedOn w:val="Table8ptText-ASDEFCON"/>
    <w:rsid w:val="00563C4C"/>
    <w:pPr>
      <w:numPr>
        <w:ilvl w:val="1"/>
        <w:numId w:val="13"/>
      </w:numPr>
      <w:tabs>
        <w:tab w:val="clear" w:pos="284"/>
      </w:tabs>
    </w:pPr>
    <w:rPr>
      <w:iCs/>
    </w:rPr>
  </w:style>
  <w:style w:type="paragraph" w:customStyle="1" w:styleId="ASDEFCONBulletsLV1">
    <w:name w:val="ASDEFCON Bullets LV1"/>
    <w:basedOn w:val="ASDEFCONNormal"/>
    <w:rsid w:val="00563C4C"/>
    <w:pPr>
      <w:numPr>
        <w:numId w:val="15"/>
      </w:numPr>
    </w:pPr>
    <w:rPr>
      <w:rFonts w:eastAsia="Calibri"/>
      <w:szCs w:val="22"/>
      <w:lang w:eastAsia="en-US"/>
    </w:rPr>
  </w:style>
  <w:style w:type="paragraph" w:customStyle="1" w:styleId="Table10ptSub1-ASDEFCON">
    <w:name w:val="Table 10pt Sub1 - ASDEFCON"/>
    <w:basedOn w:val="Table10ptText-ASDEFCON"/>
    <w:rsid w:val="00563C4C"/>
    <w:pPr>
      <w:numPr>
        <w:ilvl w:val="1"/>
      </w:numPr>
      <w:jc w:val="both"/>
    </w:pPr>
  </w:style>
  <w:style w:type="paragraph" w:customStyle="1" w:styleId="Table10ptSub2-ASDEFCON">
    <w:name w:val="Table 10pt Sub2 - ASDEFCON"/>
    <w:basedOn w:val="Table10ptText-ASDEFCON"/>
    <w:rsid w:val="00563C4C"/>
    <w:pPr>
      <w:numPr>
        <w:ilvl w:val="2"/>
      </w:numPr>
      <w:jc w:val="both"/>
    </w:pPr>
  </w:style>
  <w:style w:type="paragraph" w:customStyle="1" w:styleId="ASDEFCONBulletsLV2">
    <w:name w:val="ASDEFCON Bullets LV2"/>
    <w:basedOn w:val="ASDEFCONNormal"/>
    <w:rsid w:val="00563C4C"/>
    <w:pPr>
      <w:numPr>
        <w:numId w:val="1"/>
      </w:numPr>
    </w:pPr>
  </w:style>
  <w:style w:type="paragraph" w:customStyle="1" w:styleId="Table10ptBP1-ASDEFCON">
    <w:name w:val="Table 10pt BP1 - ASDEFCON"/>
    <w:basedOn w:val="ASDEFCONNormal"/>
    <w:rsid w:val="00563C4C"/>
    <w:pPr>
      <w:numPr>
        <w:numId w:val="19"/>
      </w:numPr>
      <w:spacing w:before="60" w:after="60"/>
    </w:pPr>
  </w:style>
  <w:style w:type="paragraph" w:customStyle="1" w:styleId="Table10ptBP2-ASDEFCON">
    <w:name w:val="Table 10pt BP2 - ASDEFCON"/>
    <w:basedOn w:val="ASDEFCONNormal"/>
    <w:link w:val="Table10ptBP2-ASDEFCONCharChar"/>
    <w:rsid w:val="00563C4C"/>
    <w:pPr>
      <w:numPr>
        <w:ilvl w:val="1"/>
        <w:numId w:val="19"/>
      </w:numPr>
      <w:spacing w:before="60" w:after="60"/>
    </w:pPr>
  </w:style>
  <w:style w:type="character" w:customStyle="1" w:styleId="Table10ptBP2-ASDEFCONCharChar">
    <w:name w:val="Table 10pt BP2 - ASDEFCON Char Char"/>
    <w:link w:val="Table10ptBP2-ASDEFCON"/>
    <w:rsid w:val="00563C4C"/>
    <w:rPr>
      <w:rFonts w:ascii="Arial" w:hAnsi="Arial"/>
      <w:color w:val="000000"/>
      <w:szCs w:val="40"/>
    </w:rPr>
  </w:style>
  <w:style w:type="paragraph" w:customStyle="1" w:styleId="GuideMarginHead-ASDEFCON">
    <w:name w:val="Guide Margin Head - ASDEFCON"/>
    <w:basedOn w:val="ASDEFCONNormal"/>
    <w:rsid w:val="00563C4C"/>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563C4C"/>
    <w:pPr>
      <w:ind w:left="1680"/>
    </w:pPr>
    <w:rPr>
      <w:lang w:eastAsia="en-US"/>
    </w:rPr>
  </w:style>
  <w:style w:type="paragraph" w:customStyle="1" w:styleId="GuideSublistLv1-ASDEFCON">
    <w:name w:val="Guide Sublist Lv1 - ASDEFCON"/>
    <w:basedOn w:val="ASDEFCONNormal"/>
    <w:qFormat/>
    <w:rsid w:val="00563C4C"/>
    <w:pPr>
      <w:numPr>
        <w:numId w:val="23"/>
      </w:numPr>
    </w:pPr>
    <w:rPr>
      <w:rFonts w:eastAsia="Calibri"/>
      <w:szCs w:val="22"/>
      <w:lang w:eastAsia="en-US"/>
    </w:rPr>
  </w:style>
  <w:style w:type="paragraph" w:customStyle="1" w:styleId="GuideBullets-ASDEFCON">
    <w:name w:val="Guide Bullets - ASDEFCON"/>
    <w:basedOn w:val="ASDEFCONNormal"/>
    <w:rsid w:val="00EB7A73"/>
    <w:pPr>
      <w:numPr>
        <w:ilvl w:val="6"/>
        <w:numId w:val="14"/>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563C4C"/>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563C4C"/>
    <w:pPr>
      <w:keepNext/>
      <w:spacing w:before="240"/>
    </w:pPr>
    <w:rPr>
      <w:rFonts w:eastAsia="Calibri"/>
      <w:b/>
      <w:caps/>
      <w:szCs w:val="20"/>
      <w:lang w:eastAsia="en-US"/>
    </w:rPr>
  </w:style>
  <w:style w:type="paragraph" w:customStyle="1" w:styleId="ASDEFCONSublist">
    <w:name w:val="ASDEFCON Sublist"/>
    <w:basedOn w:val="ASDEFCONNormal"/>
    <w:rsid w:val="00563C4C"/>
    <w:pPr>
      <w:numPr>
        <w:numId w:val="24"/>
      </w:numPr>
    </w:pPr>
    <w:rPr>
      <w:iCs/>
    </w:rPr>
  </w:style>
  <w:style w:type="paragraph" w:customStyle="1" w:styleId="ASDEFCONRecitals">
    <w:name w:val="ASDEFCON Recitals"/>
    <w:basedOn w:val="ASDEFCONNormal"/>
    <w:link w:val="ASDEFCONRecitalsCharChar"/>
    <w:rsid w:val="00563C4C"/>
    <w:pPr>
      <w:numPr>
        <w:numId w:val="16"/>
      </w:numPr>
    </w:pPr>
  </w:style>
  <w:style w:type="character" w:customStyle="1" w:styleId="ASDEFCONRecitalsCharChar">
    <w:name w:val="ASDEFCON Recitals Char Char"/>
    <w:link w:val="ASDEFCONRecitals"/>
    <w:rsid w:val="00563C4C"/>
    <w:rPr>
      <w:rFonts w:ascii="Arial" w:hAnsi="Arial"/>
      <w:color w:val="000000"/>
      <w:szCs w:val="40"/>
    </w:rPr>
  </w:style>
  <w:style w:type="paragraph" w:customStyle="1" w:styleId="NoteList-ASDEFCON">
    <w:name w:val="Note List - ASDEFCON"/>
    <w:basedOn w:val="ASDEFCONNormal"/>
    <w:rsid w:val="00563C4C"/>
    <w:pPr>
      <w:numPr>
        <w:numId w:val="17"/>
      </w:numPr>
    </w:pPr>
    <w:rPr>
      <w:b/>
      <w:bCs/>
      <w:i/>
    </w:rPr>
  </w:style>
  <w:style w:type="paragraph" w:customStyle="1" w:styleId="NoteBullets-ASDEFCON">
    <w:name w:val="Note Bullets - ASDEFCON"/>
    <w:basedOn w:val="ASDEFCONNormal"/>
    <w:rsid w:val="00563C4C"/>
    <w:pPr>
      <w:numPr>
        <w:numId w:val="18"/>
      </w:numPr>
    </w:pPr>
    <w:rPr>
      <w:b/>
      <w:i/>
    </w:rPr>
  </w:style>
  <w:style w:type="paragraph" w:styleId="Caption">
    <w:name w:val="caption"/>
    <w:basedOn w:val="Normal"/>
    <w:next w:val="Normal"/>
    <w:qFormat/>
    <w:rsid w:val="00563C4C"/>
    <w:rPr>
      <w:b/>
      <w:bCs/>
      <w:szCs w:val="20"/>
    </w:rPr>
  </w:style>
  <w:style w:type="paragraph" w:customStyle="1" w:styleId="ASDEFCONOperativePartListLV1">
    <w:name w:val="ASDEFCON Operative Part List LV1"/>
    <w:basedOn w:val="ASDEFCONNormal"/>
    <w:rsid w:val="00563C4C"/>
    <w:pPr>
      <w:numPr>
        <w:numId w:val="20"/>
      </w:numPr>
    </w:pPr>
    <w:rPr>
      <w:iCs/>
    </w:rPr>
  </w:style>
  <w:style w:type="paragraph" w:customStyle="1" w:styleId="ASDEFCONOperativePartListLV2">
    <w:name w:val="ASDEFCON Operative Part List LV2"/>
    <w:basedOn w:val="ASDEFCONOperativePartListLV1"/>
    <w:rsid w:val="00563C4C"/>
    <w:pPr>
      <w:numPr>
        <w:ilvl w:val="1"/>
      </w:numPr>
    </w:pPr>
  </w:style>
  <w:style w:type="paragraph" w:customStyle="1" w:styleId="ASDEFCONOptionSpace">
    <w:name w:val="ASDEFCON Option Space"/>
    <w:basedOn w:val="ASDEFCONNormal"/>
    <w:rsid w:val="00563C4C"/>
    <w:pPr>
      <w:spacing w:after="0"/>
    </w:pPr>
    <w:rPr>
      <w:bCs/>
      <w:color w:val="FFFFFF"/>
      <w:sz w:val="8"/>
    </w:rPr>
  </w:style>
  <w:style w:type="paragraph" w:customStyle="1" w:styleId="ASDEFCONHeaderFooterCenter">
    <w:name w:val="ASDEFCON Header/Footer Center"/>
    <w:basedOn w:val="ASDEFCONHeaderFooterLeft"/>
    <w:rsid w:val="00563C4C"/>
    <w:pPr>
      <w:jc w:val="center"/>
    </w:pPr>
    <w:rPr>
      <w:szCs w:val="20"/>
    </w:rPr>
  </w:style>
  <w:style w:type="paragraph" w:customStyle="1" w:styleId="ASDEFCONHeaderFooterRight">
    <w:name w:val="ASDEFCON Header/Footer Right"/>
    <w:basedOn w:val="ASDEFCONHeaderFooterLeft"/>
    <w:rsid w:val="00563C4C"/>
    <w:pPr>
      <w:jc w:val="right"/>
    </w:pPr>
    <w:rPr>
      <w:szCs w:val="20"/>
    </w:rPr>
  </w:style>
  <w:style w:type="paragraph" w:customStyle="1" w:styleId="ASDEFCONHeaderFooterClassification">
    <w:name w:val="ASDEFCON Header/Footer Classification"/>
    <w:basedOn w:val="ASDEFCONHeaderFooterLeft"/>
    <w:rsid w:val="00563C4C"/>
    <w:pPr>
      <w:jc w:val="center"/>
    </w:pPr>
    <w:rPr>
      <w:rFonts w:ascii="Arial Bold" w:hAnsi="Arial Bold"/>
      <w:b/>
      <w:bCs/>
      <w:caps/>
      <w:sz w:val="20"/>
    </w:rPr>
  </w:style>
  <w:style w:type="paragraph" w:customStyle="1" w:styleId="GuideLV3Head-ASDEFCON">
    <w:name w:val="Guide LV3 Head - ASDEFCON"/>
    <w:basedOn w:val="ASDEFCONNormal"/>
    <w:rsid w:val="00563C4C"/>
    <w:pPr>
      <w:keepNext/>
    </w:pPr>
    <w:rPr>
      <w:rFonts w:eastAsia="Calibri"/>
      <w:b/>
      <w:szCs w:val="22"/>
      <w:lang w:eastAsia="en-US"/>
    </w:rPr>
  </w:style>
  <w:style w:type="paragraph" w:customStyle="1" w:styleId="GuideSublistLv2-ASDEFCON">
    <w:name w:val="Guide Sublist Lv2 - ASDEFCON"/>
    <w:basedOn w:val="ASDEFCONNormal"/>
    <w:rsid w:val="00563C4C"/>
    <w:pPr>
      <w:numPr>
        <w:ilvl w:val="1"/>
        <w:numId w:val="23"/>
      </w:numPr>
    </w:pPr>
  </w:style>
  <w:style w:type="paragraph" w:customStyle="1" w:styleId="ATTANNReferencetoCOC">
    <w:name w:val="ATT/ANN Reference to COC"/>
    <w:basedOn w:val="ASDEFCONNormal"/>
    <w:rsid w:val="00563C4C"/>
    <w:pPr>
      <w:keepNext/>
      <w:jc w:val="right"/>
    </w:pPr>
    <w:rPr>
      <w:i/>
      <w:iCs/>
      <w:szCs w:val="20"/>
    </w:rPr>
  </w:style>
  <w:style w:type="paragraph" w:customStyle="1" w:styleId="NoteList">
    <w:name w:val="NoteList"/>
    <w:basedOn w:val="Normal"/>
    <w:rsid w:val="00B661CD"/>
    <w:pPr>
      <w:ind w:left="641" w:hanging="641"/>
    </w:pPr>
  </w:style>
  <w:style w:type="paragraph" w:customStyle="1" w:styleId="Bullettext2">
    <w:name w:val="Bullet text 2"/>
    <w:basedOn w:val="Normal"/>
    <w:rsid w:val="005D17F4"/>
    <w:pPr>
      <w:keepLines/>
      <w:numPr>
        <w:numId w:val="25"/>
      </w:numPr>
      <w:spacing w:before="200" w:after="0" w:line="276" w:lineRule="auto"/>
    </w:pPr>
    <w:rPr>
      <w:rFonts w:ascii="Times New Roman" w:hAnsi="Times New Roman"/>
    </w:rPr>
  </w:style>
  <w:style w:type="paragraph" w:styleId="Revision">
    <w:name w:val="Revision"/>
    <w:hidden/>
    <w:semiHidden/>
    <w:rsid w:val="00511E1D"/>
    <w:rPr>
      <w:rFonts w:ascii="Arial" w:eastAsia="Calibri" w:hAnsi="Arial"/>
      <w:szCs w:val="22"/>
      <w:lang w:eastAsia="en-US"/>
    </w:rPr>
  </w:style>
  <w:style w:type="paragraph" w:customStyle="1" w:styleId="ParaLevel1">
    <w:name w:val="Para Level 1"/>
    <w:basedOn w:val="Normal"/>
    <w:rsid w:val="00213CA3"/>
    <w:pPr>
      <w:numPr>
        <w:numId w:val="35"/>
      </w:numPr>
      <w:spacing w:before="120"/>
    </w:pPr>
    <w:rPr>
      <w:rFonts w:ascii="Times New Roman" w:hAnsi="Times New Roman"/>
      <w:color w:val="000000"/>
      <w:sz w:val="24"/>
      <w:szCs w:val="20"/>
    </w:rPr>
  </w:style>
  <w:style w:type="paragraph" w:customStyle="1" w:styleId="ParaLevel2">
    <w:name w:val="Para Level 2"/>
    <w:basedOn w:val="ParaLevel1"/>
    <w:rsid w:val="00213CA3"/>
    <w:pPr>
      <w:numPr>
        <w:ilvl w:val="1"/>
      </w:numPr>
    </w:pPr>
  </w:style>
  <w:style w:type="paragraph" w:customStyle="1" w:styleId="ParaLevel3">
    <w:name w:val="Para Level 3"/>
    <w:basedOn w:val="ParaLevel1"/>
    <w:rsid w:val="00213CA3"/>
    <w:pPr>
      <w:numPr>
        <w:ilvl w:val="2"/>
      </w:numPr>
    </w:pPr>
  </w:style>
  <w:style w:type="paragraph" w:customStyle="1" w:styleId="ParaLevel4">
    <w:name w:val="Para Level 4"/>
    <w:basedOn w:val="ParaLevel1"/>
    <w:rsid w:val="00213CA3"/>
    <w:pPr>
      <w:numPr>
        <w:ilvl w:val="3"/>
      </w:numPr>
    </w:pPr>
  </w:style>
  <w:style w:type="paragraph" w:customStyle="1" w:styleId="paraLevel5">
    <w:name w:val="para Level 5"/>
    <w:basedOn w:val="ParaLevel1"/>
    <w:rsid w:val="00213CA3"/>
    <w:pPr>
      <w:numPr>
        <w:ilvl w:val="4"/>
      </w:numPr>
    </w:pPr>
  </w:style>
  <w:style w:type="paragraph" w:customStyle="1" w:styleId="ParaLevel6">
    <w:name w:val="Para Level 6"/>
    <w:basedOn w:val="ParaLevel1"/>
    <w:autoRedefine/>
    <w:rsid w:val="00213CA3"/>
    <w:pPr>
      <w:numPr>
        <w:ilvl w:val="5"/>
      </w:numPr>
    </w:pPr>
  </w:style>
  <w:style w:type="paragraph" w:styleId="ListBullet">
    <w:name w:val="List Bullet"/>
    <w:basedOn w:val="Normal"/>
    <w:rsid w:val="005663D3"/>
    <w:pPr>
      <w:numPr>
        <w:numId w:val="36"/>
      </w:numPr>
    </w:pPr>
  </w:style>
  <w:style w:type="paragraph" w:customStyle="1" w:styleId="ASDEFCONList">
    <w:name w:val="ASDEFCON List"/>
    <w:basedOn w:val="ASDEFCONNormal"/>
    <w:qFormat/>
    <w:rsid w:val="00563C4C"/>
    <w:pPr>
      <w:numPr>
        <w:numId w:val="38"/>
      </w:numPr>
    </w:pPr>
  </w:style>
  <w:style w:type="paragraph" w:customStyle="1" w:styleId="CoverPageTemplateTitle">
    <w:name w:val="Cover Page Template Title"/>
    <w:basedOn w:val="ASDEFCONCoverTitle"/>
    <w:link w:val="CoverPageTemplateTitleChar"/>
    <w:qFormat/>
    <w:rsid w:val="007246B9"/>
  </w:style>
  <w:style w:type="character" w:customStyle="1" w:styleId="CoverPageTemplateTitleChar">
    <w:name w:val="Cover Page Template Title Char"/>
    <w:link w:val="CoverPageTemplateTitle"/>
    <w:rsid w:val="007246B9"/>
    <w:rPr>
      <w:rFonts w:ascii="Georgia" w:hAnsi="Georgia"/>
      <w:b/>
      <w:color w:val="000000"/>
      <w:sz w:val="100"/>
      <w:szCs w:val="24"/>
    </w:rPr>
  </w:style>
  <w:style w:type="character" w:styleId="Emphasis">
    <w:name w:val="Emphasis"/>
    <w:qFormat/>
    <w:rsid w:val="007246B9"/>
    <w:rPr>
      <w:i/>
      <w:iCs/>
    </w:rPr>
  </w:style>
  <w:style w:type="paragraph" w:styleId="TOCHeading">
    <w:name w:val="TOC Heading"/>
    <w:basedOn w:val="Heading1"/>
    <w:next w:val="Normal"/>
    <w:uiPriority w:val="39"/>
    <w:semiHidden/>
    <w:unhideWhenUsed/>
    <w:qFormat/>
    <w:rsid w:val="007246B9"/>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6D1CBC"/>
    <w:pPr>
      <w:pBdr>
        <w:top w:val="single" w:sz="4" w:space="1" w:color="E86D1F"/>
      </w:pBdr>
      <w:spacing w:after="240"/>
    </w:pPr>
    <w:rPr>
      <w:rFonts w:ascii="Arial Bold" w:hAnsi="Arial Bold"/>
      <w:color w:val="E86D1F"/>
      <w:sz w:val="20"/>
    </w:rPr>
  </w:style>
  <w:style w:type="paragraph" w:styleId="List4">
    <w:name w:val="List 4"/>
    <w:basedOn w:val="Normal"/>
    <w:rsid w:val="00C8769D"/>
    <w:pPr>
      <w:ind w:left="1132" w:hanging="283"/>
    </w:pPr>
  </w:style>
  <w:style w:type="paragraph" w:styleId="ListNumber3">
    <w:name w:val="List Number 3"/>
    <w:basedOn w:val="Normal"/>
    <w:rsid w:val="00C8769D"/>
    <w:pPr>
      <w:widowControl w:val="0"/>
      <w:tabs>
        <w:tab w:val="left" w:pos="2892"/>
      </w:tabs>
      <w:spacing w:after="220"/>
      <w:ind w:left="2892" w:hanging="964"/>
    </w:pPr>
    <w:rPr>
      <w:rFonts w:ascii="Times New Roman" w:hAnsi="Times New Roman"/>
    </w:rPr>
  </w:style>
  <w:style w:type="character" w:customStyle="1" w:styleId="COTCOCLV3-ASDEFCONChar">
    <w:name w:val="COT/COC LV3 - ASDEFCON Char"/>
    <w:link w:val="COTCOCLV3-ASDEFCON"/>
    <w:rsid w:val="00C8769D"/>
    <w:rPr>
      <w:rFonts w:ascii="Arial" w:hAnsi="Arial"/>
      <w:color w:val="000000"/>
      <w:szCs w:val="40"/>
    </w:rPr>
  </w:style>
  <w:style w:type="character" w:styleId="PlaceholderText">
    <w:name w:val="Placeholder Text"/>
    <w:basedOn w:val="DefaultParagraphFont"/>
    <w:uiPriority w:val="99"/>
    <w:semiHidden/>
    <w:rsid w:val="00DC562F"/>
    <w:rPr>
      <w:color w:val="808080"/>
    </w:rPr>
  </w:style>
  <w:style w:type="character" w:customStyle="1" w:styleId="COTCOCLV4-ASDEFCONChar">
    <w:name w:val="COT/COC LV4 - ASDEFCON Char"/>
    <w:link w:val="COTCOCLV4-ASDEFCON"/>
    <w:rsid w:val="005F3C49"/>
    <w:rPr>
      <w:rFonts w:ascii="Arial" w:hAnsi="Arial"/>
      <w:color w:val="000000"/>
      <w:szCs w:val="40"/>
    </w:rPr>
  </w:style>
  <w:style w:type="character" w:customStyle="1" w:styleId="NoteToTenderers-ASDEFCONChar">
    <w:name w:val="Note To Tenderers - ASDEFCON Char"/>
    <w:link w:val="NoteToTenderers-ASDEFCON"/>
    <w:rsid w:val="009B1689"/>
    <w:rPr>
      <w:rFonts w:ascii="Arial" w:hAnsi="Arial"/>
      <w:b/>
      <w:i/>
      <w:color w:val="000000"/>
      <w:szCs w:val="40"/>
      <w:shd w:val="pct15" w:color="auto" w:fill="auto"/>
    </w:rPr>
  </w:style>
  <w:style w:type="character" w:customStyle="1" w:styleId="DeltaViewInsertion">
    <w:name w:val="DeltaView Insertion"/>
    <w:uiPriority w:val="99"/>
    <w:rsid w:val="006B45A2"/>
    <w:rPr>
      <w:color w:val="0000FF"/>
      <w:u w:val="double"/>
    </w:rPr>
  </w:style>
  <w:style w:type="character" w:customStyle="1" w:styleId="ASDEFCONOptionChar">
    <w:name w:val="ASDEFCON Option Char"/>
    <w:link w:val="ASDEFCONOption"/>
    <w:locked/>
    <w:rsid w:val="00475745"/>
    <w:rPr>
      <w:rFonts w:ascii="Arial" w:hAnsi="Arial"/>
      <w:b/>
      <w:i/>
      <w:color w:val="000000"/>
      <w:szCs w:val="24"/>
    </w:rPr>
  </w:style>
  <w:style w:type="character" w:customStyle="1" w:styleId="CommentTextChar2">
    <w:name w:val="Comment Text Char2"/>
    <w:semiHidden/>
    <w:locked/>
    <w:rsid w:val="00D56A9C"/>
    <w:rPr>
      <w:rFonts w:ascii="Arial" w:hAnsi="Arial"/>
      <w:lang w:val="en-AU" w:eastAsia="en-US"/>
    </w:rPr>
  </w:style>
  <w:style w:type="paragraph" w:styleId="ListNumber5">
    <w:name w:val="List Number 5"/>
    <w:basedOn w:val="Normal"/>
    <w:rsid w:val="00DF11D1"/>
    <w:pPr>
      <w:numPr>
        <w:numId w:val="59"/>
      </w:numPr>
      <w:contextualSpacing/>
    </w:pPr>
  </w:style>
  <w:style w:type="paragraph" w:customStyle="1" w:styleId="Options">
    <w:name w:val="Options"/>
    <w:basedOn w:val="Normal"/>
    <w:next w:val="Normal"/>
    <w:semiHidden/>
    <w:rsid w:val="00EB7A73"/>
    <w:pPr>
      <w:widowControl w:val="0"/>
    </w:pPr>
    <w:rPr>
      <w:b/>
      <w:i/>
      <w:lang w:val="en-US"/>
    </w:rPr>
  </w:style>
  <w:style w:type="paragraph" w:customStyle="1" w:styleId="TablePara">
    <w:name w:val="Table Para"/>
    <w:autoRedefine/>
    <w:semiHidden/>
    <w:rsid w:val="00EB7A73"/>
    <w:pPr>
      <w:numPr>
        <w:numId w:val="63"/>
      </w:numPr>
      <w:spacing w:before="120" w:after="120"/>
      <w:jc w:val="both"/>
    </w:pPr>
    <w:rPr>
      <w:rFonts w:ascii="Arial" w:hAnsi="Arial"/>
      <w:noProof/>
    </w:rPr>
  </w:style>
  <w:style w:type="paragraph" w:styleId="ListNumber4">
    <w:name w:val="List Number 4"/>
    <w:basedOn w:val="Normal"/>
    <w:rsid w:val="00EB7A73"/>
    <w:pPr>
      <w:numPr>
        <w:numId w:val="6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309487">
      <w:bodyDiv w:val="1"/>
      <w:marLeft w:val="0"/>
      <w:marRight w:val="0"/>
      <w:marTop w:val="0"/>
      <w:marBottom w:val="0"/>
      <w:divBdr>
        <w:top w:val="none" w:sz="0" w:space="0" w:color="auto"/>
        <w:left w:val="none" w:sz="0" w:space="0" w:color="auto"/>
        <w:bottom w:val="none" w:sz="0" w:space="0" w:color="auto"/>
        <w:right w:val="none" w:sz="0" w:space="0" w:color="auto"/>
      </w:divBdr>
    </w:div>
    <w:div w:id="770900807">
      <w:bodyDiv w:val="1"/>
      <w:marLeft w:val="0"/>
      <w:marRight w:val="0"/>
      <w:marTop w:val="0"/>
      <w:marBottom w:val="0"/>
      <w:divBdr>
        <w:top w:val="none" w:sz="0" w:space="0" w:color="auto"/>
        <w:left w:val="none" w:sz="0" w:space="0" w:color="auto"/>
        <w:bottom w:val="none" w:sz="0" w:space="0" w:color="auto"/>
        <w:right w:val="none" w:sz="0" w:space="0" w:color="auto"/>
      </w:divBdr>
    </w:div>
    <w:div w:id="198045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ACIP.ManagementTeam@defence.gov.au" TargetMode="External"/><Relationship Id="rId3" Type="http://schemas.openxmlformats.org/officeDocument/2006/relationships/styles" Target="styles.xml"/><Relationship Id="rId21" Type="http://schemas.openxmlformats.org/officeDocument/2006/relationships/hyperlink" Target="http://www.supplynation.org.au"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https://www.niaa.gov.au/indigenous-affairs/economic-development/indigenous-procurement-policy-ip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inance.gov.au/publications/resource-management-guides/supplier-pay-time-or-pay-interest-policy-rmg-417"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mailto:ACIP.ManagementTeam@defence.gov.a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eale.banerjee\AppData\Roaming\Microsoft\Templates\ASDEFCON%20Styles%2020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80C1E-C68C-46BD-80E4-59B2E7C80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 2015.dot</Template>
  <TotalTime>1</TotalTime>
  <Pages>1</Pages>
  <Words>24718</Words>
  <Characters>140896</Characters>
  <Application>Microsoft Office Word</Application>
  <DocSecurity>0</DocSecurity>
  <Lines>1174</Lines>
  <Paragraphs>330</Paragraphs>
  <ScaleCrop>false</ScaleCrop>
  <HeadingPairs>
    <vt:vector size="2" baseType="variant">
      <vt:variant>
        <vt:lpstr>Title</vt:lpstr>
      </vt:variant>
      <vt:variant>
        <vt:i4>1</vt:i4>
      </vt:variant>
    </vt:vector>
  </HeadingPairs>
  <TitlesOfParts>
    <vt:vector size="1" baseType="lpstr">
      <vt:lpstr>ASDEFCON (Standing Offer for Goods)</vt:lpstr>
    </vt:vector>
  </TitlesOfParts>
  <Manager/>
  <Company/>
  <LinksUpToDate>false</LinksUpToDate>
  <CharactersWithSpaces>165284</CharactersWithSpaces>
  <SharedDoc>false</SharedDoc>
  <HLinks>
    <vt:vector size="96" baseType="variant">
      <vt:variant>
        <vt:i4>131087</vt:i4>
      </vt:variant>
      <vt:variant>
        <vt:i4>1053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978</vt:i4>
      </vt:variant>
      <vt:variant>
        <vt:i4>0</vt:i4>
      </vt:variant>
      <vt:variant>
        <vt:i4>5</vt:i4>
      </vt:variant>
      <vt:variant>
        <vt:lpwstr>https://treasury.gov.au/review/black-economy-procurement-connected-policy</vt:lpwstr>
      </vt:variant>
      <vt:variant>
        <vt:lpwstr/>
      </vt:variant>
      <vt:variant>
        <vt:i4>3538979</vt:i4>
      </vt:variant>
      <vt:variant>
        <vt:i4>969</vt:i4>
      </vt:variant>
      <vt:variant>
        <vt:i4>0</vt:i4>
      </vt:variant>
      <vt:variant>
        <vt:i4>5</vt:i4>
      </vt:variant>
      <vt:variant>
        <vt:lpwstr>http://www.supplynation.org.au/</vt:lpwstr>
      </vt:variant>
      <vt:variant>
        <vt:lpwstr/>
      </vt:variant>
      <vt:variant>
        <vt:i4>5898261</vt:i4>
      </vt:variant>
      <vt:variant>
        <vt:i4>966</vt:i4>
      </vt:variant>
      <vt:variant>
        <vt:i4>0</vt:i4>
      </vt:variant>
      <vt:variant>
        <vt:i4>5</vt:i4>
      </vt:variant>
      <vt:variant>
        <vt:lpwstr>http://www.dpmc.gov.au/resource-centre/government/commonwealth-indigenous-procurement-policy</vt:lpwstr>
      </vt:variant>
      <vt:variant>
        <vt:lpwstr/>
      </vt:variant>
      <vt:variant>
        <vt:i4>5963804</vt:i4>
      </vt:variant>
      <vt:variant>
        <vt:i4>960</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957</vt:i4>
      </vt:variant>
      <vt:variant>
        <vt:i4>0</vt:i4>
      </vt:variant>
      <vt:variant>
        <vt:i4>5</vt:i4>
      </vt:variant>
      <vt:variant>
        <vt:lpwstr>http://www.ombudsman.gov.au/about/making-a-disclosure</vt:lpwstr>
      </vt:variant>
      <vt:variant>
        <vt:lpwstr/>
      </vt:variant>
      <vt:variant>
        <vt:i4>2555940</vt:i4>
      </vt:variant>
      <vt:variant>
        <vt:i4>951</vt:i4>
      </vt:variant>
      <vt:variant>
        <vt:i4>0</vt:i4>
      </vt:variant>
      <vt:variant>
        <vt:i4>5</vt:i4>
      </vt:variant>
      <vt:variant>
        <vt:lpwstr>http://www.defence.gov.au/SPI/Industry/AIC.asp</vt:lpwstr>
      </vt:variant>
      <vt:variant>
        <vt:lpwstr/>
      </vt:variant>
      <vt:variant>
        <vt:i4>2687022</vt:i4>
      </vt:variant>
      <vt:variant>
        <vt:i4>948</vt:i4>
      </vt:variant>
      <vt:variant>
        <vt:i4>0</vt:i4>
      </vt:variant>
      <vt:variant>
        <vt:i4>5</vt:i4>
      </vt:variant>
      <vt:variant>
        <vt:lpwstr>http://www.defence.gov.au/casg/DoingBusiness/Industry/Industryprograms</vt:lpwstr>
      </vt:variant>
      <vt:variant>
        <vt:lpwstr/>
      </vt:variant>
      <vt:variant>
        <vt:i4>2555940</vt:i4>
      </vt:variant>
      <vt:variant>
        <vt:i4>945</vt:i4>
      </vt:variant>
      <vt:variant>
        <vt:i4>0</vt:i4>
      </vt:variant>
      <vt:variant>
        <vt:i4>5</vt:i4>
      </vt:variant>
      <vt:variant>
        <vt:lpwstr>http://www.defence.gov.au/SPI/Industry/AIC.asp</vt:lpwstr>
      </vt:variant>
      <vt:variant>
        <vt:lpwstr/>
      </vt:variant>
      <vt:variant>
        <vt:i4>327681</vt:i4>
      </vt:variant>
      <vt:variant>
        <vt:i4>696</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681</vt:i4>
      </vt:variant>
      <vt:variant>
        <vt:i4>0</vt:i4>
      </vt:variant>
      <vt:variant>
        <vt:i4>5</vt:i4>
      </vt:variant>
      <vt:variant>
        <vt:lpwstr>mailto:ACIP.ManagementTeam@defence.gov.au</vt:lpwstr>
      </vt:variant>
      <vt:variant>
        <vt:lpwstr/>
      </vt:variant>
      <vt:variant>
        <vt:i4>8126568</vt:i4>
      </vt:variant>
      <vt:variant>
        <vt:i4>678</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675</vt:i4>
      </vt:variant>
      <vt:variant>
        <vt:i4>0</vt:i4>
      </vt:variant>
      <vt:variant>
        <vt:i4>5</vt:i4>
      </vt:variant>
      <vt:variant>
        <vt:lpwstr>mailto:ACIP.ManagementTeam@defence.gov.au</vt:lpwstr>
      </vt:variant>
      <vt:variant>
        <vt:lpwstr/>
      </vt:variant>
      <vt:variant>
        <vt:i4>786448</vt:i4>
      </vt:variant>
      <vt:variant>
        <vt:i4>648</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639</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576</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(Standing Offer for Goods)</dc:title>
  <dc:subject>Draft Conditions of Deed (V2.2)</dc:subject>
  <dc:creator>Prabhu, Akshata MS</dc:creator>
  <cp:keywords/>
  <dc:description/>
  <cp:lastModifiedBy>Dharani, Mikael MR</cp:lastModifiedBy>
  <cp:revision>1</cp:revision>
  <cp:lastPrinted>2015-10-06T04:53:00Z</cp:lastPrinted>
  <dcterms:created xsi:type="dcterms:W3CDTF">2024-08-22T01:02:00Z</dcterms:created>
  <dcterms:modified xsi:type="dcterms:W3CDTF">2024-08-23T04:31:00Z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Comment">
    <vt:lpwstr/>
  </property>
  <property fmtid="{D5CDD505-2E9C-101B-9397-08002B2CF9AE}" pid="3" name="Objective-CreationStamp">
    <vt:filetime>2024-08-22T01:04:30Z</vt:filetime>
  </property>
  <property fmtid="{D5CDD505-2E9C-101B-9397-08002B2CF9AE}" pid="4" name="Objective-Id">
    <vt:lpwstr>BM79024588</vt:lpwstr>
  </property>
  <property fmtid="{D5CDD505-2E9C-101B-9397-08002B2CF9AE}" pid="5" name="Objective-IsApproved">
    <vt:bool>false</vt:bool>
  </property>
  <property fmtid="{D5CDD505-2E9C-101B-9397-08002B2CF9AE}" pid="6" name="Objective-IsPublished">
    <vt:bool>false</vt:bool>
  </property>
  <property fmtid="{D5CDD505-2E9C-101B-9397-08002B2CF9AE}" pid="7" name="Objective-DatePublished">
    <vt:lpwstr/>
  </property>
  <property fmtid="{D5CDD505-2E9C-101B-9397-08002B2CF9AE}" pid="8" name="Objective-ModificationStamp">
    <vt:filetime>2024-08-22T01:21:58Z</vt:filetime>
  </property>
  <property fmtid="{D5CDD505-2E9C-101B-9397-08002B2CF9AE}" pid="9" name="Objective-Owner">
    <vt:lpwstr>Defence</vt:lpwstr>
  </property>
  <property fmtid="{D5CDD505-2E9C-101B-9397-08002B2CF9AE}" pid="10"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1" name="Objective-Parent">
    <vt:lpwstr>02 Clean Set</vt:lpwstr>
  </property>
  <property fmtid="{D5CDD505-2E9C-101B-9397-08002B2CF9AE}" pid="12" name="Objective-State">
    <vt:lpwstr>Being Edited</vt:lpwstr>
  </property>
  <property fmtid="{D5CDD505-2E9C-101B-9397-08002B2CF9AE}" pid="13" name="Objective-Title">
    <vt:lpwstr>006_SOFG_V3.1_COD</vt:lpwstr>
  </property>
  <property fmtid="{D5CDD505-2E9C-101B-9397-08002B2CF9AE}" pid="14" name="Objective-Version">
    <vt:lpwstr>1.1</vt:lpwstr>
  </property>
  <property fmtid="{D5CDD505-2E9C-101B-9397-08002B2CF9AE}" pid="15" name="Objective-VersionComment">
    <vt:lpwstr/>
  </property>
  <property fmtid="{D5CDD505-2E9C-101B-9397-08002B2CF9AE}" pid="16" name="Objective-VersionNumber">
    <vt:i4>2</vt:i4>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Version">
    <vt:lpwstr>V3.1</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(Standing Offer for Goods)</vt:lpwstr>
  </property>
  <property fmtid="{D5CDD505-2E9C-101B-9397-08002B2CF9AE}" pid="24" name="Header_Right">
    <vt:lpwstr>PART 2</vt:lpwstr>
  </property>
  <property fmtid="{D5CDD505-2E9C-101B-9397-08002B2CF9AE}" pid="25" name="Footer_Left">
    <vt:lpwstr>Draft Conditions of Deed</vt:lpwstr>
  </property>
  <property fmtid="{D5CDD505-2E9C-101B-9397-08002B2CF9AE}" pid="26" name="Objective-Reason for Security Classification Change [system]">
    <vt:lpwstr/>
  </property>
</Properties>
</file>