
<file path=[Content_Types].xml><?xml version="1.0" encoding="utf-8"?>
<Types xmlns="http://schemas.openxmlformats.org/package/2006/content-types">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383CC5" w14:textId="77777777" w:rsidR="00030956" w:rsidRDefault="00F13704" w:rsidP="00CB1FE9">
      <w:pPr>
        <w:pStyle w:val="ASDEFCONNormal"/>
        <w:jc w:val="center"/>
        <w:rPr>
          <w:del w:id="0" w:author="Author"/>
        </w:rPr>
      </w:pPr>
      <w:bookmarkStart w:id="1" w:name="_GoBack"/>
      <w:bookmarkEnd w:id="1"/>
      <w:del w:id="2" w:author="Author">
        <w:r>
          <w:rPr>
            <w:noProof/>
          </w:rPr>
          <w:drawing>
            <wp:inline distT="0" distB="0" distL="0" distR="0" wp14:anchorId="6B8037EB" wp14:editId="30EE10DB">
              <wp:extent cx="1399032" cy="929640"/>
              <wp:effectExtent l="0" t="0" r="0" b="38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Defence-Stacked-Black.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399032" cy="929640"/>
                      </a:xfrm>
                      <a:prstGeom prst="rect">
                        <a:avLst/>
                      </a:prstGeom>
                    </pic:spPr>
                  </pic:pic>
                </a:graphicData>
              </a:graphic>
            </wp:inline>
          </w:drawing>
        </w:r>
      </w:del>
    </w:p>
    <w:p w14:paraId="65D2AC95" w14:textId="77777777" w:rsidR="004854C5" w:rsidRDefault="00F13704" w:rsidP="00DF53DB">
      <w:pPr>
        <w:pStyle w:val="ASDEFCONNormal"/>
        <w:rPr>
          <w:ins w:id="3" w:author="Author"/>
        </w:rPr>
      </w:pPr>
      <w:bookmarkStart w:id="4" w:name="_Ref52945595"/>
      <w:bookmarkStart w:id="5" w:name="_Hlt99438257"/>
      <w:bookmarkStart w:id="6" w:name="_Toc175222396"/>
      <w:bookmarkEnd w:id="4"/>
      <w:bookmarkEnd w:id="5"/>
      <w:ins w:id="7" w:author="Author">
        <w:r>
          <w:rPr>
            <w:noProof/>
          </w:rPr>
          <w:drawing>
            <wp:anchor distT="0" distB="0" distL="114300" distR="114300" simplePos="0" relativeHeight="251658240" behindDoc="0" locked="0" layoutInCell="1" allowOverlap="1" wp14:anchorId="44AD9E97" wp14:editId="4DC3645A">
              <wp:simplePos x="0" y="0"/>
              <wp:positionH relativeFrom="column">
                <wp:posOffset>1842770</wp:posOffset>
              </wp:positionH>
              <wp:positionV relativeFrom="paragraph">
                <wp:posOffset>0</wp:posOffset>
              </wp:positionV>
              <wp:extent cx="1414780" cy="104902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Defence-Stacked-Black.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414780" cy="1049020"/>
                      </a:xfrm>
                      <a:prstGeom prst="rect">
                        <a:avLst/>
                      </a:prstGeom>
                    </pic:spPr>
                  </pic:pic>
                </a:graphicData>
              </a:graphic>
              <wp14:sizeRelH relativeFrom="margin">
                <wp14:pctWidth>0</wp14:pctWidth>
              </wp14:sizeRelH>
              <wp14:sizeRelV relativeFrom="margin">
                <wp14:pctHeight>0</wp14:pctHeight>
              </wp14:sizeRelV>
            </wp:anchor>
          </w:drawing>
        </w:r>
        <w:bookmarkEnd w:id="6"/>
        <w:r w:rsidR="0091722B">
          <w:br w:type="textWrapping" w:clear="all"/>
        </w:r>
      </w:ins>
    </w:p>
    <w:p w14:paraId="24CF6ADB" w14:textId="69C92D10" w:rsidR="004854C5" w:rsidRDefault="004854C5" w:rsidP="004854C5">
      <w:pPr>
        <w:pStyle w:val="ASDEFCONTitle"/>
      </w:pPr>
      <w:r w:rsidRPr="00C84667">
        <w:fldChar w:fldCharType="begin">
          <w:ffData>
            <w:name w:val=""/>
            <w:enabled/>
            <w:calcOnExit w:val="0"/>
            <w:textInput>
              <w:default w:val="[INSERT NAME OF SERVICES]"/>
            </w:textInput>
          </w:ffData>
        </w:fldChar>
      </w:r>
      <w:r w:rsidRPr="00C84667">
        <w:instrText xml:space="preserve"> FORMTEXT </w:instrText>
      </w:r>
      <w:r w:rsidRPr="00C84667">
        <w:fldChar w:fldCharType="separate"/>
      </w:r>
      <w:r>
        <w:rPr>
          <w:noProof/>
        </w:rPr>
        <w:t>[INSERT NAME OF SERVICES]</w:t>
      </w:r>
      <w:r w:rsidRPr="00C84667">
        <w:fldChar w:fldCharType="end"/>
      </w:r>
      <w:r>
        <w:rPr>
          <w:i/>
        </w:rPr>
        <w:t xml:space="preserve"> </w:t>
      </w:r>
      <w:r>
        <w:t>STANDING OFFER FOR SERVICES</w:t>
      </w:r>
    </w:p>
    <w:p w14:paraId="44432A53" w14:textId="77777777" w:rsidR="004854C5" w:rsidRDefault="004854C5" w:rsidP="004854C5">
      <w:pPr>
        <w:pStyle w:val="ASDEFCONTitle"/>
      </w:pPr>
      <w:r>
        <w:t xml:space="preserve">DEED NO:  </w:t>
      </w:r>
      <w:r>
        <w:rPr>
          <w:lang w:eastAsia="zh-CN"/>
        </w:rPr>
        <w:fldChar w:fldCharType="begin">
          <w:ffData>
            <w:name w:val=""/>
            <w:enabled/>
            <w:calcOnExit w:val="0"/>
            <w:textInput>
              <w:default w:val="(INSERT NUMBER)"/>
            </w:textInput>
          </w:ffData>
        </w:fldChar>
      </w:r>
      <w:r>
        <w:rPr>
          <w:lang w:eastAsia="zh-CN"/>
        </w:rPr>
        <w:instrText xml:space="preserve"> FORMTEXT </w:instrText>
      </w:r>
      <w:r>
        <w:rPr>
          <w:lang w:eastAsia="zh-CN"/>
        </w:rPr>
      </w:r>
      <w:r>
        <w:rPr>
          <w:lang w:eastAsia="zh-CN"/>
        </w:rPr>
        <w:fldChar w:fldCharType="separate"/>
      </w:r>
      <w:r>
        <w:rPr>
          <w:noProof/>
          <w:lang w:eastAsia="zh-CN"/>
        </w:rPr>
        <w:t>(INSERT NUMBER)</w:t>
      </w:r>
      <w:r>
        <w:rPr>
          <w:lang w:eastAsia="zh-CN"/>
        </w:rPr>
        <w:fldChar w:fldCharType="end"/>
      </w:r>
    </w:p>
    <w:p w14:paraId="5FBB9907" w14:textId="77777777" w:rsidR="004854C5" w:rsidRPr="00D6382B" w:rsidRDefault="004854C5" w:rsidP="004854C5">
      <w:pPr>
        <w:pStyle w:val="ASDEFCONTitle"/>
        <w:rPr>
          <w:noProof/>
        </w:rPr>
      </w:pPr>
      <w:r w:rsidRPr="001B7CCF">
        <w:rPr>
          <w:noProof/>
        </w:rPr>
        <w:t>DETAILS SCHEDULE</w:t>
      </w:r>
    </w:p>
    <w:p w14:paraId="6505E693" w14:textId="77777777" w:rsidR="00030956" w:rsidRPr="00041AAA" w:rsidRDefault="00030956" w:rsidP="004538F9">
      <w:pPr>
        <w:pStyle w:val="ASDEFCONNormal"/>
      </w:pPr>
      <w:r w:rsidRPr="00041AAA">
        <w:t xml:space="preserve">PARTIES  </w:t>
      </w:r>
    </w:p>
    <w:p w14:paraId="2E6B85CC" w14:textId="77777777" w:rsidR="00030956" w:rsidRPr="00CB28ED" w:rsidRDefault="00030956" w:rsidP="004538F9">
      <w:pPr>
        <w:pStyle w:val="ASDEFCONNormal"/>
      </w:pPr>
      <w:r w:rsidRPr="00CB28ED">
        <w:rPr>
          <w:b/>
        </w:rPr>
        <w:t>COMMONWEALTH OF AUSTRALIA</w:t>
      </w:r>
      <w:r w:rsidRPr="00CB28ED">
        <w:t xml:space="preserve"> r</w:t>
      </w:r>
      <w:r>
        <w:t xml:space="preserve">epresented by the Department of </w:t>
      </w:r>
      <w:r w:rsidRPr="00CB28ED">
        <w:t xml:space="preserve">Defence </w:t>
      </w:r>
      <w:r>
        <w:br/>
      </w:r>
      <w:r w:rsidRPr="00CB28ED">
        <w:t>ABN</w:t>
      </w:r>
      <w:r>
        <w:t xml:space="preserve"> </w:t>
      </w:r>
      <w:r w:rsidRPr="00CB28ED">
        <w:t>68</w:t>
      </w:r>
      <w:r>
        <w:t xml:space="preserve"> </w:t>
      </w:r>
      <w:r w:rsidRPr="00CB28ED">
        <w:t>706 814</w:t>
      </w:r>
      <w:r>
        <w:t xml:space="preserve"> </w:t>
      </w:r>
      <w:r w:rsidRPr="00CB28ED">
        <w:t>312 (</w:t>
      </w:r>
      <w:r w:rsidRPr="00CB28ED">
        <w:rPr>
          <w:b/>
        </w:rPr>
        <w:t>Commonwealth</w:t>
      </w:r>
      <w:r>
        <w:t xml:space="preserve">)  </w:t>
      </w:r>
    </w:p>
    <w:tbl>
      <w:tblPr>
        <w:tblW w:w="4996" w:type="pct"/>
        <w:tblBorders>
          <w:top w:val="single" w:sz="6" w:space="0" w:color="C0C0C0"/>
          <w:left w:val="single" w:sz="6" w:space="0" w:color="C0C0C0"/>
          <w:bottom w:val="single" w:sz="6" w:space="0" w:color="C0C0C0"/>
          <w:right w:val="single" w:sz="6" w:space="0" w:color="C0C0C0"/>
          <w:insideH w:val="single" w:sz="6" w:space="0" w:color="C0C0C0"/>
          <w:insideV w:val="single" w:sz="6" w:space="0" w:color="C0C0C0"/>
        </w:tblBorders>
        <w:tblLayout w:type="fixed"/>
        <w:tblCellMar>
          <w:left w:w="28" w:type="dxa"/>
          <w:right w:w="28" w:type="dxa"/>
        </w:tblCellMar>
        <w:tblLook w:val="0000" w:firstRow="0" w:lastRow="0" w:firstColumn="0" w:lastColumn="0" w:noHBand="0" w:noVBand="0"/>
      </w:tblPr>
      <w:tblGrid>
        <w:gridCol w:w="1674"/>
        <w:gridCol w:w="1226"/>
        <w:gridCol w:w="6148"/>
      </w:tblGrid>
      <w:tr w:rsidR="00030956" w14:paraId="260324FF" w14:textId="77777777" w:rsidTr="00362035">
        <w:tc>
          <w:tcPr>
            <w:tcW w:w="1674" w:type="dxa"/>
            <w:shd w:val="solid" w:color="F4F1EE" w:fill="auto"/>
          </w:tcPr>
          <w:p w14:paraId="6DF8A844" w14:textId="77777777" w:rsidR="00030956" w:rsidRPr="0091722B" w:rsidRDefault="00030956" w:rsidP="00041AAA">
            <w:pPr>
              <w:pStyle w:val="Table10ptText-ASDEFCON"/>
              <w:rPr>
                <w:b/>
              </w:rPr>
            </w:pPr>
            <w:r w:rsidRPr="0091722B">
              <w:rPr>
                <w:b/>
              </w:rPr>
              <w:t>Commonwealth Representative:</w:t>
            </w:r>
          </w:p>
        </w:tc>
        <w:tc>
          <w:tcPr>
            <w:tcW w:w="7374" w:type="dxa"/>
            <w:gridSpan w:val="2"/>
          </w:tcPr>
          <w:p w14:paraId="775C2BA4" w14:textId="46223CA8" w:rsidR="00030956" w:rsidRPr="00041AAA" w:rsidRDefault="008B195C" w:rsidP="00041AAA">
            <w:pPr>
              <w:pStyle w:val="Table10ptText-ASDEFCON"/>
              <w:tabs>
                <w:tab w:val="clear" w:pos="0"/>
              </w:tabs>
            </w:pPr>
            <w:r w:rsidRPr="0091722B">
              <w:rPr>
                <w:b/>
                <w:noProof/>
              </w:rPr>
              <w:fldChar w:fldCharType="begin">
                <w:ffData>
                  <w:name w:val=""/>
                  <w:enabled/>
                  <w:calcOnExit w:val="0"/>
                  <w:textInput>
                    <w:default w:val="(INSERT DETAILS)"/>
                  </w:textInput>
                </w:ffData>
              </w:fldChar>
            </w:r>
            <w:r w:rsidRPr="0091722B">
              <w:rPr>
                <w:b/>
                <w:noProof/>
              </w:rPr>
              <w:instrText xml:space="preserve"> FORMTEXT </w:instrText>
            </w:r>
            <w:r w:rsidRPr="0091722B">
              <w:rPr>
                <w:b/>
                <w:noProof/>
              </w:rPr>
            </w:r>
            <w:r w:rsidRPr="0091722B">
              <w:rPr>
                <w:b/>
                <w:noProof/>
              </w:rPr>
              <w:fldChar w:fldCharType="separate"/>
            </w:r>
            <w:r w:rsidR="005E1CDB" w:rsidRPr="0091722B">
              <w:rPr>
                <w:b/>
                <w:noProof/>
              </w:rPr>
              <w:t>(INSERT DETAILS)</w:t>
            </w:r>
            <w:r w:rsidRPr="0091722B">
              <w:rPr>
                <w:b/>
                <w:noProof/>
              </w:rPr>
              <w:fldChar w:fldCharType="end"/>
            </w:r>
          </w:p>
        </w:tc>
      </w:tr>
      <w:tr w:rsidR="00030956" w14:paraId="2F10C04A" w14:textId="77777777" w:rsidTr="00362035">
        <w:trPr>
          <w:trHeight w:val="315"/>
        </w:trPr>
        <w:tc>
          <w:tcPr>
            <w:tcW w:w="1674" w:type="dxa"/>
            <w:vMerge w:val="restart"/>
            <w:shd w:val="solid" w:color="F4F1EE" w:fill="auto"/>
          </w:tcPr>
          <w:p w14:paraId="61AF0C32" w14:textId="77777777" w:rsidR="00030956" w:rsidRPr="0091722B" w:rsidRDefault="00030956" w:rsidP="00041AAA">
            <w:pPr>
              <w:pStyle w:val="Table10ptText-ASDEFCON"/>
              <w:rPr>
                <w:b/>
              </w:rPr>
            </w:pPr>
            <w:r w:rsidRPr="0091722B">
              <w:rPr>
                <w:b/>
              </w:rPr>
              <w:t xml:space="preserve">Notice Details: </w:t>
            </w:r>
          </w:p>
        </w:tc>
        <w:tc>
          <w:tcPr>
            <w:tcW w:w="1226" w:type="dxa"/>
          </w:tcPr>
          <w:p w14:paraId="1373D7E6" w14:textId="77777777" w:rsidR="00030956" w:rsidRDefault="00030956" w:rsidP="00041AAA">
            <w:pPr>
              <w:pStyle w:val="Table10ptText-ASDEFCON"/>
              <w:rPr>
                <w:b/>
              </w:rPr>
            </w:pPr>
            <w:r w:rsidRPr="0009719A">
              <w:t>Address</w:t>
            </w:r>
            <w:r w:rsidRPr="00D665B0">
              <w:t>:</w:t>
            </w:r>
          </w:p>
        </w:tc>
        <w:tc>
          <w:tcPr>
            <w:tcW w:w="6148" w:type="dxa"/>
          </w:tcPr>
          <w:p w14:paraId="5E2E3E16" w14:textId="3A17CF47" w:rsidR="00030956" w:rsidRPr="00041AAA" w:rsidRDefault="008B195C" w:rsidP="00041AAA">
            <w:pPr>
              <w:pStyle w:val="Table10ptText-ASDEFCON"/>
              <w:tabs>
                <w:tab w:val="clear" w:pos="0"/>
              </w:tabs>
            </w:pPr>
            <w:r w:rsidRPr="0091722B">
              <w:rPr>
                <w:b/>
                <w:noProof/>
              </w:rPr>
              <w:fldChar w:fldCharType="begin">
                <w:ffData>
                  <w:name w:val=""/>
                  <w:enabled/>
                  <w:calcOnExit w:val="0"/>
                  <w:textInput>
                    <w:default w:val="(INSERT ADDRESS)"/>
                  </w:textInput>
                </w:ffData>
              </w:fldChar>
            </w:r>
            <w:r w:rsidRPr="0091722B">
              <w:rPr>
                <w:b/>
                <w:noProof/>
              </w:rPr>
              <w:instrText xml:space="preserve"> FORMTEXT </w:instrText>
            </w:r>
            <w:r w:rsidRPr="0091722B">
              <w:rPr>
                <w:b/>
                <w:noProof/>
              </w:rPr>
            </w:r>
            <w:r w:rsidRPr="0091722B">
              <w:rPr>
                <w:b/>
                <w:noProof/>
              </w:rPr>
              <w:fldChar w:fldCharType="separate"/>
            </w:r>
            <w:r w:rsidR="005E1CDB" w:rsidRPr="0091722B">
              <w:rPr>
                <w:b/>
                <w:noProof/>
              </w:rPr>
              <w:t>(INSERT ADDRESS)</w:t>
            </w:r>
            <w:r w:rsidRPr="0091722B">
              <w:rPr>
                <w:b/>
                <w:noProof/>
              </w:rPr>
              <w:fldChar w:fldCharType="end"/>
            </w:r>
          </w:p>
        </w:tc>
      </w:tr>
      <w:tr w:rsidR="00030956" w14:paraId="1BA09C31" w14:textId="77777777" w:rsidTr="00362035">
        <w:tc>
          <w:tcPr>
            <w:tcW w:w="1674" w:type="dxa"/>
            <w:vMerge/>
            <w:shd w:val="solid" w:color="F4F1EE" w:fill="auto"/>
          </w:tcPr>
          <w:p w14:paraId="42CECEA8" w14:textId="77777777" w:rsidR="00030956" w:rsidRPr="0009719A" w:rsidRDefault="00030956" w:rsidP="007B2496">
            <w:pPr>
              <w:pStyle w:val="Table10ptText-ASDEFCON"/>
            </w:pPr>
          </w:p>
        </w:tc>
        <w:tc>
          <w:tcPr>
            <w:tcW w:w="1226" w:type="dxa"/>
          </w:tcPr>
          <w:p w14:paraId="12DACA37" w14:textId="77777777" w:rsidR="00030956" w:rsidRPr="0009719A" w:rsidRDefault="00030956" w:rsidP="00041AAA">
            <w:pPr>
              <w:pStyle w:val="Table10ptText-ASDEFCON"/>
            </w:pPr>
            <w:r w:rsidRPr="0009719A">
              <w:t>Email:</w:t>
            </w:r>
          </w:p>
        </w:tc>
        <w:tc>
          <w:tcPr>
            <w:tcW w:w="6148" w:type="dxa"/>
          </w:tcPr>
          <w:p w14:paraId="6E8C68E2" w14:textId="0E2246A9" w:rsidR="00030956" w:rsidRPr="00041AAA" w:rsidRDefault="008B195C" w:rsidP="00041AAA">
            <w:pPr>
              <w:pStyle w:val="Table10ptText-ASDEFCON"/>
              <w:tabs>
                <w:tab w:val="clear" w:pos="0"/>
              </w:tabs>
            </w:pPr>
            <w:r w:rsidRPr="0091722B">
              <w:rPr>
                <w:b/>
                <w:noProof/>
              </w:rPr>
              <w:fldChar w:fldCharType="begin">
                <w:ffData>
                  <w:name w:val=""/>
                  <w:enabled/>
                  <w:calcOnExit w:val="0"/>
                  <w:textInput>
                    <w:default w:val="(INSERT EMAIL ADDRESS)"/>
                  </w:textInput>
                </w:ffData>
              </w:fldChar>
            </w:r>
            <w:r w:rsidRPr="0091722B">
              <w:rPr>
                <w:b/>
                <w:noProof/>
              </w:rPr>
              <w:instrText xml:space="preserve"> FORMTEXT </w:instrText>
            </w:r>
            <w:r w:rsidRPr="0091722B">
              <w:rPr>
                <w:b/>
                <w:noProof/>
              </w:rPr>
            </w:r>
            <w:r w:rsidRPr="0091722B">
              <w:rPr>
                <w:b/>
                <w:noProof/>
              </w:rPr>
              <w:fldChar w:fldCharType="separate"/>
            </w:r>
            <w:r w:rsidR="005E1CDB" w:rsidRPr="0091722B">
              <w:rPr>
                <w:b/>
                <w:noProof/>
              </w:rPr>
              <w:t>(INSERT EMAIL ADDRESS)</w:t>
            </w:r>
            <w:r w:rsidRPr="0091722B">
              <w:rPr>
                <w:b/>
                <w:noProof/>
              </w:rPr>
              <w:fldChar w:fldCharType="end"/>
            </w:r>
          </w:p>
        </w:tc>
      </w:tr>
    </w:tbl>
    <w:p w14:paraId="7B94C177" w14:textId="77777777" w:rsidR="007B2496" w:rsidRDefault="007B2496" w:rsidP="004538F9">
      <w:pPr>
        <w:pStyle w:val="ASDEFCONNormal"/>
      </w:pPr>
      <w:bookmarkStart w:id="8" w:name="bmkParty3"/>
    </w:p>
    <w:p w14:paraId="14CEDEE1" w14:textId="0F970D2B" w:rsidR="00030956" w:rsidRDefault="008B195C" w:rsidP="004538F9">
      <w:pPr>
        <w:pStyle w:val="ASDEFCONNormal"/>
      </w:pPr>
      <w:r w:rsidRPr="0091722B">
        <w:rPr>
          <w:rFonts w:eastAsia="Calibri"/>
          <w:b/>
          <w:noProof/>
          <w:szCs w:val="22"/>
          <w:lang w:eastAsia="en-US"/>
        </w:rPr>
        <w:fldChar w:fldCharType="begin">
          <w:ffData>
            <w:name w:val=""/>
            <w:enabled/>
            <w:calcOnExit w:val="0"/>
            <w:textInput>
              <w:default w:val="(INSERT FULL NAME OF CONTRACTOR)"/>
            </w:textInput>
          </w:ffData>
        </w:fldChar>
      </w:r>
      <w:r w:rsidRPr="0091722B">
        <w:rPr>
          <w:rFonts w:eastAsia="Calibri"/>
          <w:b/>
          <w:noProof/>
          <w:szCs w:val="22"/>
          <w:lang w:eastAsia="en-US"/>
        </w:rPr>
        <w:instrText xml:space="preserve"> FORMTEXT </w:instrText>
      </w:r>
      <w:r w:rsidRPr="0091722B">
        <w:rPr>
          <w:rFonts w:eastAsia="Calibri"/>
          <w:b/>
          <w:noProof/>
          <w:szCs w:val="22"/>
          <w:lang w:eastAsia="en-US"/>
        </w:rPr>
      </w:r>
      <w:r w:rsidRPr="0091722B">
        <w:rPr>
          <w:rFonts w:eastAsia="Calibri"/>
          <w:b/>
          <w:noProof/>
          <w:szCs w:val="22"/>
          <w:lang w:eastAsia="en-US"/>
        </w:rPr>
        <w:fldChar w:fldCharType="separate"/>
      </w:r>
      <w:r w:rsidR="005E1CDB" w:rsidRPr="0091722B">
        <w:rPr>
          <w:rFonts w:eastAsia="Calibri"/>
          <w:b/>
          <w:noProof/>
          <w:szCs w:val="22"/>
          <w:lang w:eastAsia="en-US"/>
        </w:rPr>
        <w:t>(INSERT FULL NAME OF CONTRACTOR)</w:t>
      </w:r>
      <w:r w:rsidRPr="0091722B">
        <w:rPr>
          <w:rFonts w:eastAsia="Calibri"/>
          <w:b/>
          <w:noProof/>
          <w:szCs w:val="22"/>
          <w:lang w:eastAsia="en-US"/>
        </w:rPr>
        <w:fldChar w:fldCharType="end"/>
      </w:r>
      <w:bookmarkEnd w:id="8"/>
      <w:r w:rsidR="00030956">
        <w:t xml:space="preserve"> </w:t>
      </w:r>
      <w:bookmarkStart w:id="9" w:name="Text7"/>
      <w:r w:rsidR="00030956">
        <w:t xml:space="preserve">ABN </w:t>
      </w:r>
      <w:r w:rsidRPr="0091722B">
        <w:rPr>
          <w:rFonts w:eastAsia="Calibri"/>
          <w:b/>
          <w:noProof/>
          <w:szCs w:val="22"/>
          <w:lang w:eastAsia="en-US"/>
        </w:rPr>
        <w:fldChar w:fldCharType="begin">
          <w:ffData>
            <w:name w:val=""/>
            <w:enabled/>
            <w:calcOnExit w:val="0"/>
            <w:textInput>
              <w:default w:val="(INSERT CONTRACTOR'S ABN)"/>
            </w:textInput>
          </w:ffData>
        </w:fldChar>
      </w:r>
      <w:r w:rsidRPr="0091722B">
        <w:rPr>
          <w:rFonts w:eastAsia="Calibri"/>
          <w:b/>
          <w:noProof/>
          <w:szCs w:val="22"/>
          <w:lang w:eastAsia="en-US"/>
        </w:rPr>
        <w:instrText xml:space="preserve"> FORMTEXT </w:instrText>
      </w:r>
      <w:r w:rsidRPr="0091722B">
        <w:rPr>
          <w:rFonts w:eastAsia="Calibri"/>
          <w:b/>
          <w:noProof/>
          <w:szCs w:val="22"/>
          <w:lang w:eastAsia="en-US"/>
        </w:rPr>
      </w:r>
      <w:r w:rsidRPr="0091722B">
        <w:rPr>
          <w:rFonts w:eastAsia="Calibri"/>
          <w:b/>
          <w:noProof/>
          <w:szCs w:val="22"/>
          <w:lang w:eastAsia="en-US"/>
        </w:rPr>
        <w:fldChar w:fldCharType="separate"/>
      </w:r>
      <w:r w:rsidR="005E1CDB" w:rsidRPr="0091722B">
        <w:rPr>
          <w:rFonts w:eastAsia="Calibri"/>
          <w:b/>
          <w:noProof/>
          <w:szCs w:val="22"/>
          <w:lang w:eastAsia="en-US"/>
        </w:rPr>
        <w:t>(INSERT CONTRACTOR'S ABN)</w:t>
      </w:r>
      <w:r w:rsidRPr="0091722B">
        <w:rPr>
          <w:rFonts w:eastAsia="Calibri"/>
          <w:b/>
          <w:noProof/>
          <w:szCs w:val="22"/>
          <w:lang w:eastAsia="en-US"/>
        </w:rPr>
        <w:fldChar w:fldCharType="end"/>
      </w:r>
      <w:r w:rsidR="00030956">
        <w:t xml:space="preserve"> </w:t>
      </w:r>
      <w:bookmarkEnd w:id="9"/>
      <w:r w:rsidR="00030956">
        <w:t>(Contractor)</w:t>
      </w:r>
    </w:p>
    <w:tbl>
      <w:tblPr>
        <w:tblW w:w="5000" w:type="pct"/>
        <w:tblBorders>
          <w:top w:val="single" w:sz="6" w:space="0" w:color="C0C0C0"/>
          <w:left w:val="single" w:sz="6" w:space="0" w:color="C0C0C0"/>
          <w:bottom w:val="single" w:sz="6" w:space="0" w:color="C0C0C0"/>
          <w:right w:val="single" w:sz="6" w:space="0" w:color="C0C0C0"/>
          <w:insideH w:val="single" w:sz="6" w:space="0" w:color="C0C0C0"/>
          <w:insideV w:val="single" w:sz="6" w:space="0" w:color="C0C0C0"/>
        </w:tblBorders>
        <w:tblLayout w:type="fixed"/>
        <w:tblCellMar>
          <w:left w:w="28" w:type="dxa"/>
          <w:right w:w="28" w:type="dxa"/>
        </w:tblCellMar>
        <w:tblLook w:val="0000" w:firstRow="0" w:lastRow="0" w:firstColumn="0" w:lastColumn="0" w:noHBand="0" w:noVBand="0"/>
      </w:tblPr>
      <w:tblGrid>
        <w:gridCol w:w="1651"/>
        <w:gridCol w:w="1208"/>
        <w:gridCol w:w="6196"/>
      </w:tblGrid>
      <w:tr w:rsidR="00030956" w14:paraId="70DABEA0" w14:textId="77777777" w:rsidTr="00362035">
        <w:tc>
          <w:tcPr>
            <w:tcW w:w="1651" w:type="dxa"/>
            <w:shd w:val="solid" w:color="F4F1EE" w:fill="auto"/>
          </w:tcPr>
          <w:p w14:paraId="5F491FE6" w14:textId="1206C668" w:rsidR="00030956" w:rsidRPr="0091722B" w:rsidRDefault="00030956" w:rsidP="00041AAA">
            <w:pPr>
              <w:pStyle w:val="Table10ptText-ASDEFCON"/>
              <w:rPr>
                <w:b/>
              </w:rPr>
            </w:pPr>
            <w:r w:rsidRPr="0091722B">
              <w:rPr>
                <w:b/>
              </w:rPr>
              <w:t>Contractor</w:t>
            </w:r>
            <w:r w:rsidR="00D15EE5" w:rsidRPr="0091722B">
              <w:rPr>
                <w:b/>
              </w:rPr>
              <w:t xml:space="preserve"> </w:t>
            </w:r>
            <w:r w:rsidRPr="0091722B">
              <w:rPr>
                <w:b/>
              </w:rPr>
              <w:t>Representative:</w:t>
            </w:r>
          </w:p>
        </w:tc>
        <w:tc>
          <w:tcPr>
            <w:tcW w:w="7404" w:type="dxa"/>
            <w:gridSpan w:val="2"/>
          </w:tcPr>
          <w:p w14:paraId="1359A34F" w14:textId="20C246A0" w:rsidR="00030956" w:rsidRPr="00041AAA" w:rsidRDefault="008B195C" w:rsidP="004538F9">
            <w:pPr>
              <w:pStyle w:val="Table10ptText-ASDEFCON"/>
            </w:pPr>
            <w:r w:rsidRPr="0091722B">
              <w:rPr>
                <w:b/>
                <w:noProof/>
              </w:rPr>
              <w:fldChar w:fldCharType="begin">
                <w:ffData>
                  <w:name w:val=""/>
                  <w:enabled/>
                  <w:calcOnExit w:val="0"/>
                  <w:textInput>
                    <w:default w:val="(INSERT DETAILS)"/>
                  </w:textInput>
                </w:ffData>
              </w:fldChar>
            </w:r>
            <w:r w:rsidRPr="0091722B">
              <w:rPr>
                <w:b/>
                <w:noProof/>
              </w:rPr>
              <w:instrText xml:space="preserve"> FORMTEXT </w:instrText>
            </w:r>
            <w:r w:rsidRPr="0091722B">
              <w:rPr>
                <w:b/>
                <w:noProof/>
              </w:rPr>
            </w:r>
            <w:r w:rsidRPr="0091722B">
              <w:rPr>
                <w:b/>
                <w:noProof/>
              </w:rPr>
              <w:fldChar w:fldCharType="separate"/>
            </w:r>
            <w:r w:rsidR="005E1CDB" w:rsidRPr="0091722B">
              <w:rPr>
                <w:b/>
                <w:noProof/>
              </w:rPr>
              <w:t>(INSERT DETAILS)</w:t>
            </w:r>
            <w:r w:rsidRPr="0091722B">
              <w:rPr>
                <w:b/>
                <w:noProof/>
              </w:rPr>
              <w:fldChar w:fldCharType="end"/>
            </w:r>
          </w:p>
        </w:tc>
      </w:tr>
      <w:tr w:rsidR="00030956" w14:paraId="596884E4" w14:textId="77777777" w:rsidTr="00362035">
        <w:trPr>
          <w:trHeight w:val="315"/>
        </w:trPr>
        <w:tc>
          <w:tcPr>
            <w:tcW w:w="1651" w:type="dxa"/>
            <w:vMerge w:val="restart"/>
            <w:shd w:val="solid" w:color="F4F1EE" w:fill="auto"/>
          </w:tcPr>
          <w:p w14:paraId="12CFF16B" w14:textId="77777777" w:rsidR="00030956" w:rsidRPr="0091722B" w:rsidRDefault="00030956" w:rsidP="00041AAA">
            <w:pPr>
              <w:pStyle w:val="Table10ptText-ASDEFCON"/>
              <w:rPr>
                <w:b/>
              </w:rPr>
            </w:pPr>
            <w:r w:rsidRPr="0091722B">
              <w:rPr>
                <w:b/>
              </w:rPr>
              <w:t xml:space="preserve">Notice Details: </w:t>
            </w:r>
          </w:p>
        </w:tc>
        <w:tc>
          <w:tcPr>
            <w:tcW w:w="1208" w:type="dxa"/>
          </w:tcPr>
          <w:p w14:paraId="4E6D61EC" w14:textId="77777777" w:rsidR="00030956" w:rsidRDefault="00030956" w:rsidP="004538F9">
            <w:pPr>
              <w:pStyle w:val="Table10ptText-ASDEFCON"/>
              <w:rPr>
                <w:b/>
              </w:rPr>
            </w:pPr>
            <w:r w:rsidRPr="0009719A">
              <w:t>Address</w:t>
            </w:r>
            <w:r w:rsidRPr="00D665B0">
              <w:t>:</w:t>
            </w:r>
          </w:p>
        </w:tc>
        <w:tc>
          <w:tcPr>
            <w:tcW w:w="6196" w:type="dxa"/>
          </w:tcPr>
          <w:p w14:paraId="55528296" w14:textId="4A83C74C" w:rsidR="00030956" w:rsidRPr="00041AAA" w:rsidRDefault="008B195C" w:rsidP="004538F9">
            <w:pPr>
              <w:pStyle w:val="Table10ptText-ASDEFCON"/>
            </w:pPr>
            <w:r w:rsidRPr="0091722B">
              <w:rPr>
                <w:b/>
                <w:noProof/>
              </w:rPr>
              <w:fldChar w:fldCharType="begin">
                <w:ffData>
                  <w:name w:val=""/>
                  <w:enabled/>
                  <w:calcOnExit w:val="0"/>
                  <w:textInput>
                    <w:default w:val="(INSERT ADDRESS)"/>
                  </w:textInput>
                </w:ffData>
              </w:fldChar>
            </w:r>
            <w:r w:rsidRPr="0091722B">
              <w:rPr>
                <w:b/>
                <w:noProof/>
              </w:rPr>
              <w:instrText xml:space="preserve"> FORMTEXT </w:instrText>
            </w:r>
            <w:r w:rsidRPr="0091722B">
              <w:rPr>
                <w:b/>
                <w:noProof/>
              </w:rPr>
            </w:r>
            <w:r w:rsidRPr="0091722B">
              <w:rPr>
                <w:b/>
                <w:noProof/>
              </w:rPr>
              <w:fldChar w:fldCharType="separate"/>
            </w:r>
            <w:r w:rsidR="005E1CDB" w:rsidRPr="0091722B">
              <w:rPr>
                <w:b/>
                <w:noProof/>
              </w:rPr>
              <w:t>(INSERT ADDRESS)</w:t>
            </w:r>
            <w:r w:rsidRPr="0091722B">
              <w:rPr>
                <w:b/>
                <w:noProof/>
              </w:rPr>
              <w:fldChar w:fldCharType="end"/>
            </w:r>
          </w:p>
        </w:tc>
      </w:tr>
      <w:tr w:rsidR="00030956" w14:paraId="2D0435A2" w14:textId="77777777" w:rsidTr="00362035">
        <w:tc>
          <w:tcPr>
            <w:tcW w:w="1651" w:type="dxa"/>
            <w:vMerge/>
            <w:shd w:val="solid" w:color="F4F1EE" w:fill="auto"/>
          </w:tcPr>
          <w:p w14:paraId="1C1F3790" w14:textId="77777777" w:rsidR="00030956" w:rsidRPr="0009719A" w:rsidRDefault="00030956" w:rsidP="007B2496">
            <w:pPr>
              <w:pStyle w:val="Table10ptText-ASDEFCON"/>
            </w:pPr>
          </w:p>
        </w:tc>
        <w:tc>
          <w:tcPr>
            <w:tcW w:w="1208" w:type="dxa"/>
          </w:tcPr>
          <w:p w14:paraId="74A34AF4" w14:textId="77777777" w:rsidR="00030956" w:rsidRPr="0009719A" w:rsidRDefault="00030956" w:rsidP="004538F9">
            <w:pPr>
              <w:pStyle w:val="Table10ptText-ASDEFCON"/>
            </w:pPr>
            <w:r w:rsidRPr="0009719A">
              <w:t>Email:</w:t>
            </w:r>
          </w:p>
        </w:tc>
        <w:tc>
          <w:tcPr>
            <w:tcW w:w="6196" w:type="dxa"/>
          </w:tcPr>
          <w:p w14:paraId="377F62F6" w14:textId="4FEC5A7E" w:rsidR="00030956" w:rsidRPr="00041AAA" w:rsidRDefault="008B195C" w:rsidP="004538F9">
            <w:pPr>
              <w:pStyle w:val="Table10ptText-ASDEFCON"/>
            </w:pPr>
            <w:r w:rsidRPr="0091722B">
              <w:rPr>
                <w:b/>
                <w:noProof/>
              </w:rPr>
              <w:fldChar w:fldCharType="begin">
                <w:ffData>
                  <w:name w:val=""/>
                  <w:enabled/>
                  <w:calcOnExit w:val="0"/>
                  <w:textInput>
                    <w:default w:val="(INSERT EMAIL ADDRESS)"/>
                  </w:textInput>
                </w:ffData>
              </w:fldChar>
            </w:r>
            <w:r w:rsidRPr="0091722B">
              <w:rPr>
                <w:b/>
                <w:noProof/>
              </w:rPr>
              <w:instrText xml:space="preserve"> FORMTEXT </w:instrText>
            </w:r>
            <w:r w:rsidRPr="0091722B">
              <w:rPr>
                <w:b/>
                <w:noProof/>
              </w:rPr>
            </w:r>
            <w:r w:rsidRPr="0091722B">
              <w:rPr>
                <w:b/>
                <w:noProof/>
              </w:rPr>
              <w:fldChar w:fldCharType="separate"/>
            </w:r>
            <w:r w:rsidR="005E1CDB" w:rsidRPr="0091722B">
              <w:rPr>
                <w:b/>
                <w:noProof/>
              </w:rPr>
              <w:t>(INSERT EMAIL ADDRESS)</w:t>
            </w:r>
            <w:r w:rsidRPr="0091722B">
              <w:rPr>
                <w:b/>
                <w:noProof/>
              </w:rPr>
              <w:fldChar w:fldCharType="end"/>
            </w:r>
          </w:p>
        </w:tc>
      </w:tr>
    </w:tbl>
    <w:p w14:paraId="158A5F85" w14:textId="77777777" w:rsidR="007B2496" w:rsidRPr="00041AAA" w:rsidRDefault="007B2496" w:rsidP="004538F9">
      <w:pPr>
        <w:pStyle w:val="ASDEFCONNormal"/>
        <w:rPr>
          <w:b/>
        </w:rPr>
      </w:pPr>
    </w:p>
    <w:p w14:paraId="787F38B8" w14:textId="77777777" w:rsidR="00030956" w:rsidRPr="0091722B" w:rsidRDefault="00030956" w:rsidP="004538F9">
      <w:pPr>
        <w:pStyle w:val="ASDEFCONNormal"/>
        <w:rPr>
          <w:b/>
        </w:rPr>
      </w:pPr>
      <w:r w:rsidRPr="0091722B">
        <w:rPr>
          <w:b/>
        </w:rPr>
        <w:t>INFORMATION TABLE</w:t>
      </w:r>
    </w:p>
    <w:tbl>
      <w:tblPr>
        <w:tblW w:w="5016" w:type="pct"/>
        <w:tblInd w:w="57"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CellMar>
          <w:left w:w="57" w:type="dxa"/>
          <w:right w:w="57" w:type="dxa"/>
        </w:tblCellMar>
        <w:tblLook w:val="0000" w:firstRow="0" w:lastRow="0" w:firstColumn="0" w:lastColumn="0" w:noHBand="0" w:noVBand="0"/>
      </w:tblPr>
      <w:tblGrid>
        <w:gridCol w:w="1664"/>
        <w:gridCol w:w="1824"/>
        <w:gridCol w:w="63"/>
        <w:gridCol w:w="73"/>
        <w:gridCol w:w="1096"/>
        <w:gridCol w:w="562"/>
        <w:gridCol w:w="13"/>
        <w:gridCol w:w="261"/>
        <w:gridCol w:w="818"/>
        <w:gridCol w:w="552"/>
        <w:gridCol w:w="2164"/>
      </w:tblGrid>
      <w:tr w:rsidR="00030956" w14:paraId="4A03E180" w14:textId="77777777" w:rsidTr="0037381A">
        <w:trPr>
          <w:tblHeader/>
        </w:trPr>
        <w:tc>
          <w:tcPr>
            <w:tcW w:w="1664" w:type="dxa"/>
            <w:shd w:val="solid" w:color="F4F1EE" w:fill="auto"/>
          </w:tcPr>
          <w:p w14:paraId="43AFEF04" w14:textId="77777777" w:rsidR="00030956" w:rsidRPr="0091722B" w:rsidRDefault="00030956" w:rsidP="00041AAA">
            <w:pPr>
              <w:pStyle w:val="Table10ptText-ASDEFCON"/>
              <w:rPr>
                <w:b/>
              </w:rPr>
            </w:pPr>
            <w:r w:rsidRPr="0091722B">
              <w:rPr>
                <w:b/>
              </w:rPr>
              <w:t>Item</w:t>
            </w:r>
          </w:p>
        </w:tc>
        <w:tc>
          <w:tcPr>
            <w:tcW w:w="7426" w:type="dxa"/>
            <w:gridSpan w:val="10"/>
            <w:shd w:val="solid" w:color="F4F1EE" w:fill="auto"/>
          </w:tcPr>
          <w:p w14:paraId="4F71562D" w14:textId="77777777" w:rsidR="00030956" w:rsidRPr="0091722B" w:rsidRDefault="00030956" w:rsidP="004538F9">
            <w:pPr>
              <w:pStyle w:val="Table10ptText-ASDEFCON"/>
              <w:rPr>
                <w:b/>
                <w:highlight w:val="lightGray"/>
              </w:rPr>
            </w:pPr>
            <w:r w:rsidRPr="0091722B">
              <w:rPr>
                <w:b/>
              </w:rPr>
              <w:t>Information</w:t>
            </w:r>
          </w:p>
        </w:tc>
      </w:tr>
      <w:tr w:rsidR="00030956" w14:paraId="24676143" w14:textId="77777777" w:rsidTr="0037381A">
        <w:trPr>
          <w:trHeight w:val="330"/>
        </w:trPr>
        <w:tc>
          <w:tcPr>
            <w:tcW w:w="1664" w:type="dxa"/>
            <w:vMerge w:val="restart"/>
            <w:shd w:val="solid" w:color="F4F1EE" w:fill="auto"/>
          </w:tcPr>
          <w:p w14:paraId="11EECD96" w14:textId="6B118A1E" w:rsidR="00030956" w:rsidRPr="0009719A" w:rsidRDefault="00030956" w:rsidP="004538F9">
            <w:pPr>
              <w:pStyle w:val="Table10ptText-ASDEFCON"/>
              <w:rPr>
                <w:b/>
              </w:rPr>
            </w:pPr>
            <w:r w:rsidRPr="0009719A">
              <w:rPr>
                <w:b/>
              </w:rPr>
              <w:t xml:space="preserve">Item </w:t>
            </w:r>
            <w:r>
              <w:rPr>
                <w:b/>
              </w:rPr>
              <w:t>1</w:t>
            </w:r>
            <w:r w:rsidRPr="00405147">
              <w:br/>
              <w:t>(clause</w:t>
            </w:r>
            <w:r>
              <w:t xml:space="preserve"> </w:t>
            </w:r>
            <w:r w:rsidR="001F4ADF">
              <w:rPr>
                <w:highlight w:val="yellow"/>
              </w:rPr>
              <w:fldChar w:fldCharType="begin"/>
            </w:r>
            <w:r w:rsidR="001F4ADF">
              <w:instrText xml:space="preserve"> REF _Ref456867880 \w \h </w:instrText>
            </w:r>
            <w:r w:rsidR="001F4ADF">
              <w:rPr>
                <w:highlight w:val="yellow"/>
              </w:rPr>
            </w:r>
            <w:r w:rsidR="001F4ADF">
              <w:rPr>
                <w:highlight w:val="yellow"/>
              </w:rPr>
              <w:fldChar w:fldCharType="separate"/>
            </w:r>
            <w:r w:rsidR="005E1CDB">
              <w:t>1.3.1</w:t>
            </w:r>
            <w:r w:rsidR="001F4ADF">
              <w:rPr>
                <w:highlight w:val="yellow"/>
              </w:rPr>
              <w:fldChar w:fldCharType="end"/>
            </w:r>
            <w:r w:rsidRPr="00405147">
              <w:t>)</w:t>
            </w:r>
          </w:p>
        </w:tc>
        <w:tc>
          <w:tcPr>
            <w:tcW w:w="1887" w:type="dxa"/>
            <w:gridSpan w:val="2"/>
            <w:vMerge w:val="restart"/>
          </w:tcPr>
          <w:p w14:paraId="11519E0E" w14:textId="77777777" w:rsidR="00030956" w:rsidRPr="00041AAA" w:rsidRDefault="00030956" w:rsidP="004538F9">
            <w:pPr>
              <w:pStyle w:val="Table10ptText-ASDEFCON"/>
            </w:pPr>
            <w:r w:rsidRPr="00041AAA">
              <w:t>Initial Term:</w:t>
            </w:r>
          </w:p>
          <w:p w14:paraId="03293929" w14:textId="77777777" w:rsidR="00B67352" w:rsidRPr="007B2496" w:rsidRDefault="00B67352" w:rsidP="004538F9">
            <w:pPr>
              <w:pStyle w:val="Table10ptText-ASDEFCON"/>
              <w:rPr>
                <w:b/>
              </w:rPr>
            </w:pPr>
            <w:r w:rsidRPr="001127FD">
              <w:t>(Core)</w:t>
            </w:r>
          </w:p>
        </w:tc>
        <w:tc>
          <w:tcPr>
            <w:tcW w:w="2005" w:type="dxa"/>
            <w:gridSpan w:val="5"/>
          </w:tcPr>
          <w:p w14:paraId="5F82849A" w14:textId="77777777" w:rsidR="00030956" w:rsidRPr="00041AAA" w:rsidRDefault="00030956" w:rsidP="004538F9">
            <w:pPr>
              <w:pStyle w:val="Table10ptText-ASDEFCON"/>
              <w:rPr>
                <w:i/>
              </w:rPr>
            </w:pPr>
            <w:r w:rsidRPr="00041AAA">
              <w:t>Effective Date:</w:t>
            </w:r>
          </w:p>
        </w:tc>
        <w:tc>
          <w:tcPr>
            <w:tcW w:w="3534" w:type="dxa"/>
            <w:gridSpan w:val="3"/>
          </w:tcPr>
          <w:p w14:paraId="2D25F652" w14:textId="7EC883FC" w:rsidR="00030956" w:rsidRPr="00041AAA" w:rsidRDefault="008B195C" w:rsidP="004538F9">
            <w:pPr>
              <w:pStyle w:val="Table10ptText-ASDEFCON"/>
            </w:pPr>
            <w:r w:rsidRPr="0091722B">
              <w:rPr>
                <w:b/>
                <w:noProof/>
              </w:rPr>
              <w:fldChar w:fldCharType="begin">
                <w:ffData>
                  <w:name w:val="Text2"/>
                  <w:enabled/>
                  <w:calcOnExit w:val="0"/>
                  <w:textInput>
                    <w:default w:val="(INSERT DATE)"/>
                  </w:textInput>
                </w:ffData>
              </w:fldChar>
            </w:r>
            <w:bookmarkStart w:id="10" w:name="Text2"/>
            <w:r w:rsidRPr="0091722B">
              <w:rPr>
                <w:b/>
                <w:noProof/>
              </w:rPr>
              <w:instrText xml:space="preserve"> FORMTEXT </w:instrText>
            </w:r>
            <w:r w:rsidRPr="0091722B">
              <w:rPr>
                <w:b/>
                <w:noProof/>
              </w:rPr>
            </w:r>
            <w:r w:rsidRPr="0091722B">
              <w:rPr>
                <w:b/>
                <w:noProof/>
              </w:rPr>
              <w:fldChar w:fldCharType="separate"/>
            </w:r>
            <w:r w:rsidR="005E1CDB" w:rsidRPr="0091722B">
              <w:rPr>
                <w:b/>
                <w:noProof/>
              </w:rPr>
              <w:t>(INSERT DATE)</w:t>
            </w:r>
            <w:r w:rsidRPr="0091722B">
              <w:rPr>
                <w:b/>
                <w:noProof/>
              </w:rPr>
              <w:fldChar w:fldCharType="end"/>
            </w:r>
            <w:bookmarkEnd w:id="10"/>
          </w:p>
        </w:tc>
      </w:tr>
      <w:tr w:rsidR="00030956" w14:paraId="643E4B79" w14:textId="77777777" w:rsidTr="0037381A">
        <w:trPr>
          <w:trHeight w:val="236"/>
        </w:trPr>
        <w:tc>
          <w:tcPr>
            <w:tcW w:w="1664" w:type="dxa"/>
            <w:vMerge/>
            <w:shd w:val="solid" w:color="F4F1EE" w:fill="auto"/>
          </w:tcPr>
          <w:p w14:paraId="2D0B0708" w14:textId="77777777" w:rsidR="00030956" w:rsidRPr="0009719A" w:rsidRDefault="00030956" w:rsidP="007B2496">
            <w:pPr>
              <w:pStyle w:val="Table10ptText-ASDEFCON"/>
            </w:pPr>
          </w:p>
        </w:tc>
        <w:tc>
          <w:tcPr>
            <w:tcW w:w="1887" w:type="dxa"/>
            <w:gridSpan w:val="2"/>
            <w:vMerge/>
          </w:tcPr>
          <w:p w14:paraId="1B198085" w14:textId="77777777" w:rsidR="00030956" w:rsidRPr="007B2496" w:rsidRDefault="00030956" w:rsidP="007B2496">
            <w:pPr>
              <w:pStyle w:val="Table10ptText-ASDEFCON"/>
              <w:rPr>
                <w:b/>
              </w:rPr>
            </w:pPr>
          </w:p>
        </w:tc>
        <w:tc>
          <w:tcPr>
            <w:tcW w:w="2005" w:type="dxa"/>
            <w:gridSpan w:val="5"/>
          </w:tcPr>
          <w:p w14:paraId="3C643426" w14:textId="77777777" w:rsidR="00030956" w:rsidRPr="00041AAA" w:rsidRDefault="00030956" w:rsidP="004538F9">
            <w:pPr>
              <w:pStyle w:val="Table10ptText-ASDEFCON"/>
            </w:pPr>
            <w:r w:rsidRPr="00041AAA">
              <w:t>Expiry Date:</w:t>
            </w:r>
          </w:p>
        </w:tc>
        <w:tc>
          <w:tcPr>
            <w:tcW w:w="3534" w:type="dxa"/>
            <w:gridSpan w:val="3"/>
          </w:tcPr>
          <w:p w14:paraId="6B317ABB" w14:textId="56A3EA38" w:rsidR="00030956" w:rsidRPr="00041AAA" w:rsidRDefault="00276CC7" w:rsidP="004538F9">
            <w:pPr>
              <w:pStyle w:val="Table10ptText-ASDEFCON"/>
            </w:pPr>
            <w:r w:rsidRPr="0091722B">
              <w:rPr>
                <w:b/>
                <w:noProof/>
              </w:rPr>
              <w:fldChar w:fldCharType="begin">
                <w:ffData>
                  <w:name w:val=""/>
                  <w:enabled/>
                  <w:calcOnExit w:val="0"/>
                  <w:textInput>
                    <w:default w:val="(INSERT DATE)"/>
                  </w:textInput>
                </w:ffData>
              </w:fldChar>
            </w:r>
            <w:r w:rsidRPr="0091722B">
              <w:rPr>
                <w:b/>
                <w:noProof/>
              </w:rPr>
              <w:instrText xml:space="preserve"> FORMTEXT </w:instrText>
            </w:r>
            <w:r w:rsidRPr="0091722B">
              <w:rPr>
                <w:b/>
                <w:noProof/>
              </w:rPr>
            </w:r>
            <w:r w:rsidRPr="0091722B">
              <w:rPr>
                <w:b/>
                <w:noProof/>
              </w:rPr>
              <w:fldChar w:fldCharType="separate"/>
            </w:r>
            <w:r w:rsidR="005E1CDB" w:rsidRPr="0091722B">
              <w:rPr>
                <w:b/>
                <w:noProof/>
              </w:rPr>
              <w:t>(INSERT DATE)</w:t>
            </w:r>
            <w:r w:rsidRPr="0091722B">
              <w:rPr>
                <w:b/>
                <w:noProof/>
              </w:rPr>
              <w:fldChar w:fldCharType="end"/>
            </w:r>
          </w:p>
        </w:tc>
      </w:tr>
      <w:tr w:rsidR="00030956" w14:paraId="78452DCB" w14:textId="77777777" w:rsidTr="0037381A">
        <w:trPr>
          <w:trHeight w:val="236"/>
        </w:trPr>
        <w:tc>
          <w:tcPr>
            <w:tcW w:w="1664" w:type="dxa"/>
            <w:vMerge/>
            <w:shd w:val="solid" w:color="F4F1EE" w:fill="auto"/>
          </w:tcPr>
          <w:p w14:paraId="44E23E65" w14:textId="77777777" w:rsidR="00030956" w:rsidRPr="0009719A" w:rsidRDefault="00030956" w:rsidP="007B2496">
            <w:pPr>
              <w:pStyle w:val="Table10ptText-ASDEFCON"/>
            </w:pPr>
          </w:p>
        </w:tc>
        <w:tc>
          <w:tcPr>
            <w:tcW w:w="7426" w:type="dxa"/>
            <w:gridSpan w:val="10"/>
          </w:tcPr>
          <w:p w14:paraId="36806F93" w14:textId="77777777" w:rsidR="00030956" w:rsidRDefault="00030956" w:rsidP="004538F9">
            <w:pPr>
              <w:pStyle w:val="NoteToDrafters-ASDEFCON"/>
              <w:rPr>
                <w:lang w:eastAsia="zh-CN"/>
              </w:rPr>
            </w:pPr>
            <w:r>
              <w:t xml:space="preserve">Note to drafters:  ASDEFCON (Standing Offer for Services) </w:t>
            </w:r>
            <w:r w:rsidRPr="0028297E">
              <w:t>has been drafted on the basis that each standing offer would generally be in place for three years, with an option for two additional 12-month extensions</w:t>
            </w:r>
            <w:r>
              <w:t>.</w:t>
            </w:r>
          </w:p>
        </w:tc>
      </w:tr>
      <w:tr w:rsidR="00030956" w14:paraId="75946ED5" w14:textId="77777777" w:rsidTr="0037381A">
        <w:trPr>
          <w:trHeight w:val="330"/>
        </w:trPr>
        <w:tc>
          <w:tcPr>
            <w:tcW w:w="1664" w:type="dxa"/>
            <w:vMerge w:val="restart"/>
            <w:shd w:val="solid" w:color="F4F1EE" w:fill="auto"/>
          </w:tcPr>
          <w:p w14:paraId="10FACB52" w14:textId="38D323FD" w:rsidR="00030956" w:rsidRPr="0009719A" w:rsidRDefault="00030956" w:rsidP="004538F9">
            <w:pPr>
              <w:pStyle w:val="Table10ptText-ASDEFCON"/>
              <w:rPr>
                <w:b/>
              </w:rPr>
            </w:pPr>
            <w:bookmarkStart w:id="11" w:name="_Toc300828086"/>
            <w:bookmarkStart w:id="12" w:name="_Toc300828164"/>
            <w:bookmarkStart w:id="13" w:name="_Toc300832958"/>
            <w:bookmarkStart w:id="14" w:name="_Toc300913856"/>
            <w:bookmarkStart w:id="15" w:name="_Ref64445786"/>
            <w:r w:rsidRPr="0009719A">
              <w:rPr>
                <w:b/>
              </w:rPr>
              <w:t xml:space="preserve">Item </w:t>
            </w:r>
            <w:bookmarkEnd w:id="11"/>
            <w:bookmarkEnd w:id="12"/>
            <w:bookmarkEnd w:id="13"/>
            <w:bookmarkEnd w:id="14"/>
            <w:r>
              <w:rPr>
                <w:b/>
              </w:rPr>
              <w:t>2</w:t>
            </w:r>
            <w:r w:rsidRPr="00405147">
              <w:br/>
            </w:r>
            <w:bookmarkEnd w:id="15"/>
            <w:r w:rsidRPr="00405147">
              <w:t>(clause</w:t>
            </w:r>
            <w:r>
              <w:t xml:space="preserve"> </w:t>
            </w:r>
            <w:r w:rsidR="00DE3BAA">
              <w:rPr>
                <w:highlight w:val="yellow"/>
              </w:rPr>
              <w:fldChar w:fldCharType="begin"/>
            </w:r>
            <w:r w:rsidR="00DE3BAA">
              <w:instrText xml:space="preserve"> REF _Ref52942622 \r \h </w:instrText>
            </w:r>
            <w:r w:rsidR="00DE3BAA">
              <w:rPr>
                <w:highlight w:val="yellow"/>
              </w:rPr>
            </w:r>
            <w:r w:rsidR="00DE3BAA">
              <w:rPr>
                <w:highlight w:val="yellow"/>
              </w:rPr>
              <w:fldChar w:fldCharType="separate"/>
            </w:r>
            <w:r w:rsidR="005E1CDB">
              <w:t>1.3.2</w:t>
            </w:r>
            <w:r w:rsidR="00DE3BAA">
              <w:rPr>
                <w:highlight w:val="yellow"/>
              </w:rPr>
              <w:fldChar w:fldCharType="end"/>
            </w:r>
            <w:r w:rsidRPr="00DE3BAA">
              <w:t>)</w:t>
            </w:r>
          </w:p>
        </w:tc>
        <w:tc>
          <w:tcPr>
            <w:tcW w:w="1887" w:type="dxa"/>
            <w:gridSpan w:val="2"/>
            <w:vMerge w:val="restart"/>
          </w:tcPr>
          <w:p w14:paraId="0056C4F6" w14:textId="77777777" w:rsidR="00030956" w:rsidRPr="00A423F6" w:rsidRDefault="00030956" w:rsidP="004538F9">
            <w:pPr>
              <w:pStyle w:val="Table10ptText-ASDEFCON"/>
            </w:pPr>
            <w:r w:rsidRPr="00041AAA">
              <w:t>Options to Extend:</w:t>
            </w:r>
            <w:r>
              <w:br/>
            </w:r>
            <w:r w:rsidRPr="001E1D7F">
              <w:t>(</w:t>
            </w:r>
            <w:r w:rsidR="00416592">
              <w:t>Core</w:t>
            </w:r>
            <w:r w:rsidRPr="001E1D7F">
              <w:t>)</w:t>
            </w:r>
          </w:p>
        </w:tc>
        <w:tc>
          <w:tcPr>
            <w:tcW w:w="2005" w:type="dxa"/>
            <w:gridSpan w:val="5"/>
          </w:tcPr>
          <w:p w14:paraId="1BCEBF60" w14:textId="77777777" w:rsidR="00030956" w:rsidRPr="009B6B10" w:rsidRDefault="00030956" w:rsidP="004538F9">
            <w:pPr>
              <w:pStyle w:val="Table10ptText-ASDEFCON"/>
            </w:pPr>
            <w:r>
              <w:t>Number of Options:</w:t>
            </w:r>
          </w:p>
        </w:tc>
        <w:tc>
          <w:tcPr>
            <w:tcW w:w="3534" w:type="dxa"/>
            <w:gridSpan w:val="3"/>
          </w:tcPr>
          <w:p w14:paraId="65908D95" w14:textId="212FA92A" w:rsidR="00030956" w:rsidRPr="005477AB" w:rsidRDefault="00030956" w:rsidP="004538F9">
            <w:pPr>
              <w:pStyle w:val="Table10ptText-ASDEFCON"/>
              <w:rPr>
                <w:i/>
              </w:rPr>
            </w:pPr>
            <w:r w:rsidRPr="0091722B">
              <w:rPr>
                <w:b/>
                <w:noProof/>
              </w:rPr>
              <w:fldChar w:fldCharType="begin">
                <w:ffData>
                  <w:name w:val=""/>
                  <w:enabled/>
                  <w:calcOnExit w:val="0"/>
                  <w:textInput>
                    <w:default w:val="[INSERT NUMBER]"/>
                  </w:textInput>
                </w:ffData>
              </w:fldChar>
            </w:r>
            <w:r w:rsidRPr="0091722B">
              <w:rPr>
                <w:b/>
                <w:noProof/>
              </w:rPr>
              <w:instrText xml:space="preserve"> FORMTEXT </w:instrText>
            </w:r>
            <w:r w:rsidRPr="0091722B">
              <w:rPr>
                <w:b/>
                <w:noProof/>
              </w:rPr>
            </w:r>
            <w:r w:rsidRPr="0091722B">
              <w:rPr>
                <w:b/>
                <w:noProof/>
              </w:rPr>
              <w:fldChar w:fldCharType="separate"/>
            </w:r>
            <w:r w:rsidR="005E1CDB" w:rsidRPr="0091722B">
              <w:rPr>
                <w:b/>
                <w:noProof/>
              </w:rPr>
              <w:t>[INSERT NUMBER]</w:t>
            </w:r>
            <w:r w:rsidRPr="0091722B">
              <w:rPr>
                <w:b/>
                <w:noProof/>
              </w:rPr>
              <w:fldChar w:fldCharType="end"/>
            </w:r>
            <w:r>
              <w:rPr>
                <w:i/>
              </w:rPr>
              <w:t xml:space="preserve"> </w:t>
            </w:r>
          </w:p>
        </w:tc>
      </w:tr>
      <w:tr w:rsidR="00030956" w14:paraId="5D2B2A0D" w14:textId="77777777" w:rsidTr="0037381A">
        <w:trPr>
          <w:trHeight w:val="285"/>
        </w:trPr>
        <w:tc>
          <w:tcPr>
            <w:tcW w:w="1664" w:type="dxa"/>
            <w:vMerge/>
            <w:shd w:val="solid" w:color="F4F1EE" w:fill="auto"/>
          </w:tcPr>
          <w:p w14:paraId="5A6CDC2F" w14:textId="77777777" w:rsidR="00030956" w:rsidRPr="0009719A" w:rsidRDefault="00030956" w:rsidP="007B2496">
            <w:pPr>
              <w:pStyle w:val="Table10ptText-ASDEFCON"/>
            </w:pPr>
          </w:p>
        </w:tc>
        <w:tc>
          <w:tcPr>
            <w:tcW w:w="1887" w:type="dxa"/>
            <w:gridSpan w:val="2"/>
            <w:vMerge/>
          </w:tcPr>
          <w:p w14:paraId="1D47EC31" w14:textId="77777777" w:rsidR="00030956" w:rsidRDefault="00030956" w:rsidP="007B2496">
            <w:pPr>
              <w:pStyle w:val="Table10ptText-ASDEFCON"/>
            </w:pPr>
          </w:p>
        </w:tc>
        <w:tc>
          <w:tcPr>
            <w:tcW w:w="2005" w:type="dxa"/>
            <w:gridSpan w:val="5"/>
          </w:tcPr>
          <w:p w14:paraId="6B3CC39A" w14:textId="77777777" w:rsidR="00030956" w:rsidRDefault="00030956" w:rsidP="004538F9">
            <w:pPr>
              <w:pStyle w:val="Table10ptText-ASDEFCON"/>
            </w:pPr>
            <w:r>
              <w:t>Option Period:</w:t>
            </w:r>
          </w:p>
        </w:tc>
        <w:tc>
          <w:tcPr>
            <w:tcW w:w="3534" w:type="dxa"/>
            <w:gridSpan w:val="3"/>
          </w:tcPr>
          <w:p w14:paraId="1528E6CE" w14:textId="1C6641C2" w:rsidR="00030956" w:rsidRPr="00041AAA" w:rsidRDefault="00030956" w:rsidP="004538F9">
            <w:pPr>
              <w:pStyle w:val="Table10ptText-ASDEFCON"/>
            </w:pPr>
            <w:r w:rsidRPr="0091722B">
              <w:rPr>
                <w:b/>
                <w:noProof/>
              </w:rPr>
              <w:fldChar w:fldCharType="begin">
                <w:ffData>
                  <w:name w:val=""/>
                  <w:enabled/>
                  <w:calcOnExit w:val="0"/>
                  <w:textInput>
                    <w:default w:val="[INSERT PERIOD OF EACH OPTION]"/>
                  </w:textInput>
                </w:ffData>
              </w:fldChar>
            </w:r>
            <w:r w:rsidRPr="0091722B">
              <w:rPr>
                <w:b/>
                <w:noProof/>
              </w:rPr>
              <w:instrText xml:space="preserve"> FORMTEXT </w:instrText>
            </w:r>
            <w:r w:rsidRPr="0091722B">
              <w:rPr>
                <w:b/>
                <w:noProof/>
              </w:rPr>
            </w:r>
            <w:r w:rsidRPr="0091722B">
              <w:rPr>
                <w:b/>
                <w:noProof/>
              </w:rPr>
              <w:fldChar w:fldCharType="separate"/>
            </w:r>
            <w:r w:rsidR="005E1CDB" w:rsidRPr="0091722B">
              <w:rPr>
                <w:b/>
                <w:noProof/>
              </w:rPr>
              <w:t>[INSERT PERIOD OF EACH OPTION]</w:t>
            </w:r>
            <w:r w:rsidRPr="0091722B">
              <w:rPr>
                <w:b/>
                <w:noProof/>
              </w:rPr>
              <w:fldChar w:fldCharType="end"/>
            </w:r>
          </w:p>
        </w:tc>
      </w:tr>
      <w:tr w:rsidR="00CA549A" w14:paraId="04935404" w14:textId="77777777" w:rsidTr="00372B77">
        <w:trPr>
          <w:trHeight w:val="285"/>
        </w:trPr>
        <w:tc>
          <w:tcPr>
            <w:tcW w:w="1664" w:type="dxa"/>
            <w:shd w:val="solid" w:color="F4F1EE" w:fill="auto"/>
          </w:tcPr>
          <w:p w14:paraId="0E4A6FBC" w14:textId="77777777" w:rsidR="00CA549A" w:rsidRPr="00041AAA" w:rsidRDefault="00CA549A" w:rsidP="004538F9">
            <w:pPr>
              <w:pStyle w:val="Table10ptText-ASDEFCON"/>
            </w:pPr>
            <w:r w:rsidRPr="00041AAA">
              <w:t>Item 3</w:t>
            </w:r>
          </w:p>
          <w:p w14:paraId="05D6642C" w14:textId="14F4CC33" w:rsidR="00CA549A" w:rsidRPr="0009719A" w:rsidRDefault="00CA549A" w:rsidP="007B2496">
            <w:pPr>
              <w:pStyle w:val="Table10ptText-ASDEFCON"/>
              <w:rPr>
                <w:b/>
              </w:rPr>
            </w:pPr>
          </w:p>
        </w:tc>
        <w:tc>
          <w:tcPr>
            <w:tcW w:w="1960" w:type="dxa"/>
            <w:gridSpan w:val="3"/>
          </w:tcPr>
          <w:p w14:paraId="3595D953" w14:textId="77777777" w:rsidR="00CA549A" w:rsidRPr="00041AAA" w:rsidRDefault="00CA549A" w:rsidP="004538F9">
            <w:pPr>
              <w:pStyle w:val="Table10ptText-ASDEFCON"/>
            </w:pPr>
            <w:r w:rsidRPr="00041AAA">
              <w:t>Base Date:</w:t>
            </w:r>
          </w:p>
          <w:p w14:paraId="0CCDAAC7" w14:textId="62E8E75F" w:rsidR="00CA549A" w:rsidRPr="007B2496" w:rsidRDefault="00CA549A" w:rsidP="004538F9">
            <w:pPr>
              <w:pStyle w:val="Table10ptText-ASDEFCON"/>
              <w:rPr>
                <w:b/>
              </w:rPr>
            </w:pPr>
            <w:r>
              <w:t>(Core)</w:t>
            </w:r>
          </w:p>
        </w:tc>
        <w:tc>
          <w:tcPr>
            <w:tcW w:w="5466" w:type="dxa"/>
            <w:gridSpan w:val="7"/>
          </w:tcPr>
          <w:p w14:paraId="156398CF" w14:textId="78771E90" w:rsidR="00CA549A" w:rsidRPr="0091722B" w:rsidRDefault="00CA549A" w:rsidP="00041AAA">
            <w:pPr>
              <w:pStyle w:val="Table10ptText-ASDEFCON"/>
              <w:rPr>
                <w:b/>
                <w:noProof/>
              </w:rPr>
            </w:pPr>
            <w:r w:rsidRPr="0091722B">
              <w:rPr>
                <w:b/>
                <w:noProof/>
              </w:rPr>
              <w:fldChar w:fldCharType="begin">
                <w:ffData>
                  <w:name w:val="Text1"/>
                  <w:enabled/>
                  <w:calcOnExit w:val="0"/>
                  <w:textInput>
                    <w:default w:val="[INSERT DATE]"/>
                  </w:textInput>
                </w:ffData>
              </w:fldChar>
            </w:r>
            <w:r w:rsidRPr="0091722B">
              <w:rPr>
                <w:b/>
                <w:noProof/>
              </w:rPr>
              <w:instrText xml:space="preserve"> FORMTEXT </w:instrText>
            </w:r>
            <w:r w:rsidRPr="0091722B">
              <w:rPr>
                <w:b/>
                <w:noProof/>
              </w:rPr>
            </w:r>
            <w:r w:rsidRPr="0091722B">
              <w:rPr>
                <w:b/>
                <w:noProof/>
              </w:rPr>
              <w:fldChar w:fldCharType="separate"/>
            </w:r>
            <w:r w:rsidR="005E1CDB" w:rsidRPr="0091722B">
              <w:rPr>
                <w:b/>
                <w:noProof/>
              </w:rPr>
              <w:t>[INSERT DATE]</w:t>
            </w:r>
            <w:r w:rsidRPr="0091722B">
              <w:rPr>
                <w:b/>
                <w:noProof/>
              </w:rPr>
              <w:fldChar w:fldCharType="end"/>
            </w:r>
          </w:p>
          <w:p w14:paraId="491D5003" w14:textId="28EA05CE" w:rsidR="00CA549A" w:rsidRDefault="00CA549A" w:rsidP="004538F9">
            <w:pPr>
              <w:pStyle w:val="Table10ptText-ASDEFCON"/>
            </w:pPr>
            <w:r w:rsidRPr="00563437">
              <w:t>Note to drafters:</w:t>
            </w:r>
            <w:r>
              <w:t xml:space="preserve"> </w:t>
            </w:r>
            <w:r w:rsidRPr="00563437">
              <w:t xml:space="preserve"> The Base Date is ordinarily one month before the Closing Time.</w:t>
            </w:r>
          </w:p>
        </w:tc>
      </w:tr>
      <w:tr w:rsidR="00834188" w14:paraId="1A373E22" w14:textId="77777777" w:rsidTr="00534374">
        <w:trPr>
          <w:trHeight w:val="285"/>
        </w:trPr>
        <w:tc>
          <w:tcPr>
            <w:tcW w:w="1664" w:type="dxa"/>
            <w:shd w:val="solid" w:color="F4F1EE" w:fill="auto"/>
          </w:tcPr>
          <w:p w14:paraId="5BF91DEC" w14:textId="02F2D915" w:rsidR="00834188" w:rsidRDefault="00834188" w:rsidP="004538F9">
            <w:pPr>
              <w:pStyle w:val="Table10ptText-ASDEFCON"/>
              <w:rPr>
                <w:b/>
              </w:rPr>
            </w:pPr>
            <w:r w:rsidRPr="0009719A">
              <w:rPr>
                <w:b/>
              </w:rPr>
              <w:t xml:space="preserve">Item </w:t>
            </w:r>
            <w:r w:rsidR="00CA549A">
              <w:rPr>
                <w:b/>
              </w:rPr>
              <w:t>4</w:t>
            </w:r>
            <w:r w:rsidRPr="00405147">
              <w:br/>
              <w:t>(</w:t>
            </w:r>
            <w:r>
              <w:t xml:space="preserve">clause </w:t>
            </w:r>
            <w:r>
              <w:fldChar w:fldCharType="begin"/>
            </w:r>
            <w:r>
              <w:instrText xml:space="preserve"> REF _Ref265132409 \w \h </w:instrText>
            </w:r>
            <w:r>
              <w:fldChar w:fldCharType="separate"/>
            </w:r>
            <w:r w:rsidR="005E1CDB">
              <w:t>7.3</w:t>
            </w:r>
            <w:r>
              <w:fldChar w:fldCharType="end"/>
            </w:r>
            <w:r w:rsidRPr="00405147">
              <w:t>)</w:t>
            </w:r>
          </w:p>
        </w:tc>
        <w:tc>
          <w:tcPr>
            <w:tcW w:w="1960" w:type="dxa"/>
            <w:gridSpan w:val="3"/>
          </w:tcPr>
          <w:p w14:paraId="7EFDC178" w14:textId="77777777" w:rsidR="00834188" w:rsidRPr="002148EA" w:rsidRDefault="00834188" w:rsidP="004538F9">
            <w:pPr>
              <w:pStyle w:val="Table10ptText-ASDEFCON"/>
              <w:rPr>
                <w:lang w:eastAsia="zh-CN"/>
              </w:rPr>
            </w:pPr>
            <w:r w:rsidRPr="00041AAA">
              <w:t>Limitation Amount:</w:t>
            </w:r>
            <w:r w:rsidRPr="00041AAA">
              <w:br/>
            </w:r>
            <w:r w:rsidRPr="004175A8">
              <w:t>(Optional)</w:t>
            </w:r>
          </w:p>
        </w:tc>
        <w:tc>
          <w:tcPr>
            <w:tcW w:w="5466" w:type="dxa"/>
            <w:gridSpan w:val="7"/>
          </w:tcPr>
          <w:p w14:paraId="67F41785" w14:textId="4A324745" w:rsidR="00834188" w:rsidRDefault="00834188" w:rsidP="004538F9">
            <w:pPr>
              <w:pStyle w:val="Table10ptText-ASDEFCON"/>
            </w:pPr>
            <w:r>
              <w:t>$</w:t>
            </w:r>
            <w:r w:rsidRPr="0091722B">
              <w:rPr>
                <w:b/>
                <w:noProof/>
              </w:rPr>
              <w:fldChar w:fldCharType="begin">
                <w:ffData>
                  <w:name w:val=""/>
                  <w:enabled/>
                  <w:calcOnExit w:val="0"/>
                  <w:textInput>
                    <w:default w:val="[INSERT AMOUNT]"/>
                  </w:textInput>
                </w:ffData>
              </w:fldChar>
            </w:r>
            <w:r w:rsidRPr="0091722B">
              <w:rPr>
                <w:b/>
                <w:noProof/>
              </w:rPr>
              <w:instrText xml:space="preserve"> FORMTEXT </w:instrText>
            </w:r>
            <w:r w:rsidRPr="0091722B">
              <w:rPr>
                <w:b/>
                <w:noProof/>
              </w:rPr>
            </w:r>
            <w:r w:rsidRPr="0091722B">
              <w:rPr>
                <w:b/>
                <w:noProof/>
              </w:rPr>
              <w:fldChar w:fldCharType="separate"/>
            </w:r>
            <w:r w:rsidR="005E1CDB" w:rsidRPr="0091722B">
              <w:rPr>
                <w:b/>
                <w:noProof/>
              </w:rPr>
              <w:t>[INSERT AMOUNT]</w:t>
            </w:r>
            <w:r w:rsidRPr="0091722B">
              <w:rPr>
                <w:b/>
                <w:noProof/>
              </w:rPr>
              <w:fldChar w:fldCharType="end"/>
            </w:r>
            <w:r>
              <w:rPr>
                <w:i/>
              </w:rPr>
              <w:t xml:space="preserve"> </w:t>
            </w:r>
            <w:r w:rsidRPr="00416592">
              <w:t>million</w:t>
            </w:r>
          </w:p>
        </w:tc>
      </w:tr>
      <w:tr w:rsidR="00B67352" w14:paraId="40BC2EC2" w14:textId="77777777" w:rsidTr="00534374">
        <w:trPr>
          <w:trHeight w:val="64"/>
        </w:trPr>
        <w:tc>
          <w:tcPr>
            <w:tcW w:w="1664" w:type="dxa"/>
            <w:vMerge w:val="restart"/>
            <w:shd w:val="solid" w:color="F4F1EE" w:fill="auto"/>
          </w:tcPr>
          <w:p w14:paraId="545758A5" w14:textId="3CC34367" w:rsidR="00B67352" w:rsidRPr="0091722B" w:rsidRDefault="00B67352" w:rsidP="0091722B">
            <w:pPr>
              <w:pStyle w:val="Table10ptText-ASDEFCON"/>
              <w:rPr>
                <w:b/>
              </w:rPr>
            </w:pPr>
            <w:r w:rsidRPr="0091722B">
              <w:rPr>
                <w:b/>
              </w:rPr>
              <w:t xml:space="preserve">Item </w:t>
            </w:r>
            <w:r w:rsidR="00CA549A" w:rsidRPr="0091722B">
              <w:rPr>
                <w:b/>
              </w:rPr>
              <w:t>5</w:t>
            </w:r>
            <w:r w:rsidRPr="00041AAA">
              <w:rPr>
                <w:b/>
              </w:rPr>
              <w:br/>
            </w:r>
            <w:r w:rsidRPr="0091722B">
              <w:t xml:space="preserve">(clause </w:t>
            </w:r>
            <w:r w:rsidRPr="0091722B">
              <w:fldChar w:fldCharType="begin"/>
            </w:r>
            <w:r w:rsidRPr="0091722B">
              <w:instrText xml:space="preserve"> REF _Ref434917582 \r \h  \* MERGEFORMAT </w:instrText>
            </w:r>
            <w:r w:rsidRPr="0091722B">
              <w:fldChar w:fldCharType="separate"/>
            </w:r>
            <w:r w:rsidR="005E1CDB" w:rsidRPr="0091722B">
              <w:t>7.4</w:t>
            </w:r>
            <w:r w:rsidRPr="0091722B">
              <w:fldChar w:fldCharType="end"/>
            </w:r>
            <w:r w:rsidRPr="0091722B">
              <w:t>)</w:t>
            </w:r>
          </w:p>
          <w:p w14:paraId="35F097EB" w14:textId="77777777" w:rsidR="00B67352" w:rsidRDefault="00B67352" w:rsidP="004538F9">
            <w:pPr>
              <w:pStyle w:val="NoteToDrafters-ASDEFCON"/>
            </w:pPr>
            <w:r>
              <w:t>Note to drafters:  Delete insurance policies if they do not apply</w:t>
            </w:r>
          </w:p>
        </w:tc>
        <w:tc>
          <w:tcPr>
            <w:tcW w:w="1960" w:type="dxa"/>
            <w:gridSpan w:val="3"/>
          </w:tcPr>
          <w:p w14:paraId="6A00F460" w14:textId="77777777" w:rsidR="00B67352" w:rsidRPr="00041AAA" w:rsidRDefault="00B67352" w:rsidP="004538F9">
            <w:pPr>
              <w:pStyle w:val="Table10ptText-ASDEFCON"/>
            </w:pPr>
            <w:r w:rsidRPr="00041AAA">
              <w:t>Approved Contractor Insurance Program Status</w:t>
            </w:r>
          </w:p>
          <w:p w14:paraId="41ABF731" w14:textId="77777777" w:rsidR="00B67352" w:rsidRPr="007B2496" w:rsidRDefault="00B67352" w:rsidP="004538F9">
            <w:pPr>
              <w:pStyle w:val="Table10ptText-ASDEFCON"/>
              <w:rPr>
                <w:b/>
                <w:lang w:eastAsia="zh-CN"/>
              </w:rPr>
            </w:pPr>
            <w:r w:rsidRPr="001127FD">
              <w:t>(Core)</w:t>
            </w:r>
          </w:p>
        </w:tc>
        <w:tc>
          <w:tcPr>
            <w:tcW w:w="5466" w:type="dxa"/>
            <w:gridSpan w:val="7"/>
          </w:tcPr>
          <w:p w14:paraId="7D36F75A" w14:textId="77777777" w:rsidR="00B67352" w:rsidRPr="00041AAA" w:rsidRDefault="00B67352" w:rsidP="004538F9">
            <w:pPr>
              <w:pStyle w:val="Table10ptText-ASDEFCON"/>
            </w:pPr>
            <w:r w:rsidRPr="00041AAA">
              <w:sym w:font="Wingdings" w:char="F071"/>
            </w:r>
            <w:r w:rsidRPr="00041AAA">
              <w:t xml:space="preserve"> Yes / </w:t>
            </w:r>
            <w:r w:rsidRPr="00041AAA">
              <w:sym w:font="Wingdings" w:char="F071"/>
            </w:r>
            <w:r w:rsidRPr="00041AAA">
              <w:t xml:space="preserve"> No</w:t>
            </w:r>
          </w:p>
        </w:tc>
      </w:tr>
      <w:tr w:rsidR="00B67352" w14:paraId="3D3D14CF" w14:textId="77777777" w:rsidTr="0037381A">
        <w:trPr>
          <w:trHeight w:val="270"/>
        </w:trPr>
        <w:tc>
          <w:tcPr>
            <w:tcW w:w="1664" w:type="dxa"/>
            <w:vMerge/>
            <w:shd w:val="solid" w:color="F4F1EE" w:fill="auto"/>
          </w:tcPr>
          <w:p w14:paraId="0E5A9415" w14:textId="77777777" w:rsidR="00B67352" w:rsidRDefault="00B67352" w:rsidP="007B2496">
            <w:pPr>
              <w:pStyle w:val="Table10ptText-ASDEFCON"/>
            </w:pPr>
          </w:p>
        </w:tc>
        <w:tc>
          <w:tcPr>
            <w:tcW w:w="1824" w:type="dxa"/>
          </w:tcPr>
          <w:p w14:paraId="43EFA7AB" w14:textId="77777777" w:rsidR="00B67352" w:rsidRPr="00041AAA" w:rsidRDefault="00B67352" w:rsidP="004538F9">
            <w:pPr>
              <w:pStyle w:val="Table10ptText-ASDEFCON"/>
            </w:pPr>
            <w:r w:rsidRPr="00041AAA">
              <w:t>Limits of indemnity for required insurances:</w:t>
            </w:r>
          </w:p>
          <w:p w14:paraId="5C00343E" w14:textId="77777777" w:rsidR="00B67352" w:rsidRPr="00B67352" w:rsidRDefault="00B67352" w:rsidP="004538F9">
            <w:pPr>
              <w:pStyle w:val="Table10ptText-ASDEFCON"/>
              <w:rPr>
                <w:b/>
                <w:lang w:eastAsia="zh-CN"/>
              </w:rPr>
            </w:pPr>
            <w:r w:rsidRPr="00F42F79">
              <w:t>(Core)</w:t>
            </w:r>
          </w:p>
        </w:tc>
        <w:tc>
          <w:tcPr>
            <w:tcW w:w="1807" w:type="dxa"/>
            <w:gridSpan w:val="5"/>
          </w:tcPr>
          <w:p w14:paraId="0EE128A9" w14:textId="77777777" w:rsidR="00B67352" w:rsidRDefault="00B67352" w:rsidP="004538F9">
            <w:pPr>
              <w:pStyle w:val="Table10ptText-ASDEFCON"/>
            </w:pPr>
            <w:r w:rsidRPr="00CC674E">
              <w:t>Public</w:t>
            </w:r>
            <w:r>
              <w:t xml:space="preserve"> </w:t>
            </w:r>
            <w:r w:rsidRPr="00CC674E">
              <w:t>liability</w:t>
            </w:r>
            <w:r>
              <w:t>:</w:t>
            </w:r>
            <w:r w:rsidRPr="00CC674E">
              <w:t xml:space="preserve"> </w:t>
            </w:r>
          </w:p>
          <w:p w14:paraId="6EE191B7" w14:textId="003F2992" w:rsidR="00B67352" w:rsidRDefault="00B67352" w:rsidP="004538F9">
            <w:pPr>
              <w:pStyle w:val="Table10ptText-ASDEFCON"/>
              <w:rPr>
                <w:lang w:eastAsia="zh-CN"/>
              </w:rPr>
            </w:pPr>
            <w:r>
              <w:t xml:space="preserve">(clause </w:t>
            </w:r>
            <w:r>
              <w:fldChar w:fldCharType="begin"/>
            </w:r>
            <w:r>
              <w:instrText xml:space="preserve"> REF _Ref409697161 \w \h </w:instrText>
            </w:r>
            <w:r>
              <w:fldChar w:fldCharType="separate"/>
            </w:r>
            <w:r w:rsidR="005E1CDB">
              <w:t>7.4.4</w:t>
            </w:r>
            <w:r>
              <w:fldChar w:fldCharType="end"/>
            </w:r>
            <w:r>
              <w:t>)</w:t>
            </w:r>
          </w:p>
        </w:tc>
        <w:tc>
          <w:tcPr>
            <w:tcW w:w="3795" w:type="dxa"/>
            <w:gridSpan w:val="4"/>
          </w:tcPr>
          <w:p w14:paraId="5EA00DC5" w14:textId="7FD2ADA9" w:rsidR="00B67352" w:rsidRPr="002A0229" w:rsidRDefault="00B67352" w:rsidP="004538F9">
            <w:pPr>
              <w:pStyle w:val="Table10ptText-ASDEFCON"/>
              <w:rPr>
                <w:i/>
              </w:rPr>
            </w:pPr>
            <w:r>
              <w:t>$</w:t>
            </w:r>
            <w:r w:rsidRPr="0091722B">
              <w:rPr>
                <w:b/>
                <w:noProof/>
              </w:rPr>
              <w:fldChar w:fldCharType="begin">
                <w:ffData>
                  <w:name w:val=""/>
                  <w:enabled/>
                  <w:calcOnExit w:val="0"/>
                  <w:textInput>
                    <w:default w:val="[INSERT AMOUNT]"/>
                  </w:textInput>
                </w:ffData>
              </w:fldChar>
            </w:r>
            <w:r w:rsidRPr="0091722B">
              <w:rPr>
                <w:b/>
                <w:noProof/>
              </w:rPr>
              <w:instrText xml:space="preserve"> FORMTEXT </w:instrText>
            </w:r>
            <w:r w:rsidRPr="0091722B">
              <w:rPr>
                <w:b/>
                <w:noProof/>
              </w:rPr>
            </w:r>
            <w:r w:rsidRPr="0091722B">
              <w:rPr>
                <w:b/>
                <w:noProof/>
              </w:rPr>
              <w:fldChar w:fldCharType="separate"/>
            </w:r>
            <w:r w:rsidR="005E1CDB" w:rsidRPr="0091722B">
              <w:rPr>
                <w:b/>
                <w:noProof/>
              </w:rPr>
              <w:t>[INSERT AMOUNT]</w:t>
            </w:r>
            <w:r w:rsidRPr="0091722B">
              <w:rPr>
                <w:b/>
                <w:noProof/>
              </w:rPr>
              <w:fldChar w:fldCharType="end"/>
            </w:r>
            <w:r w:rsidRPr="00CC674E">
              <w:t xml:space="preserve"> </w:t>
            </w:r>
            <w:r>
              <w:t>million</w:t>
            </w:r>
          </w:p>
        </w:tc>
      </w:tr>
      <w:tr w:rsidR="00B67352" w14:paraId="480F3344" w14:textId="77777777" w:rsidTr="0037381A">
        <w:trPr>
          <w:trHeight w:val="1477"/>
        </w:trPr>
        <w:tc>
          <w:tcPr>
            <w:tcW w:w="1664" w:type="dxa"/>
            <w:vMerge/>
            <w:tcBorders>
              <w:bottom w:val="single" w:sz="4" w:space="0" w:color="D9D9D9"/>
            </w:tcBorders>
            <w:shd w:val="solid" w:color="F4F1EE" w:fill="auto"/>
          </w:tcPr>
          <w:p w14:paraId="6B5425A9" w14:textId="77777777" w:rsidR="00B67352" w:rsidRPr="00126C4F" w:rsidRDefault="00B67352" w:rsidP="007B2496">
            <w:pPr>
              <w:pStyle w:val="Table10ptText-ASDEFCON"/>
            </w:pPr>
          </w:p>
        </w:tc>
        <w:tc>
          <w:tcPr>
            <w:tcW w:w="1824" w:type="dxa"/>
            <w:tcBorders>
              <w:bottom w:val="single" w:sz="4" w:space="0" w:color="D9D9D9"/>
            </w:tcBorders>
          </w:tcPr>
          <w:p w14:paraId="1635A3C8" w14:textId="77777777" w:rsidR="00B67352" w:rsidRPr="00416592" w:rsidRDefault="00B67352" w:rsidP="007B2496">
            <w:pPr>
              <w:pStyle w:val="Table10ptText-ASDEFCON"/>
            </w:pPr>
          </w:p>
        </w:tc>
        <w:tc>
          <w:tcPr>
            <w:tcW w:w="1807" w:type="dxa"/>
            <w:gridSpan w:val="5"/>
          </w:tcPr>
          <w:p w14:paraId="22D8EBFA" w14:textId="77777777" w:rsidR="00B67352" w:rsidRDefault="00B67352" w:rsidP="004538F9">
            <w:pPr>
              <w:pStyle w:val="Table10ptText-ASDEFCON"/>
            </w:pPr>
            <w:r w:rsidRPr="00CC674E">
              <w:t xml:space="preserve">Professional </w:t>
            </w:r>
            <w:r>
              <w:t>i</w:t>
            </w:r>
            <w:r w:rsidRPr="00CC674E">
              <w:t>ndemnity</w:t>
            </w:r>
            <w:r>
              <w:t>:</w:t>
            </w:r>
            <w:r w:rsidRPr="00CC674E">
              <w:t xml:space="preserve"> </w:t>
            </w:r>
          </w:p>
          <w:p w14:paraId="76E191C3" w14:textId="2258B9BD" w:rsidR="00B67352" w:rsidRPr="00CC674E" w:rsidRDefault="00B67352" w:rsidP="004538F9">
            <w:pPr>
              <w:pStyle w:val="Table10ptText-ASDEFCON"/>
            </w:pPr>
            <w:r>
              <w:t xml:space="preserve">(clause </w:t>
            </w:r>
            <w:r>
              <w:fldChar w:fldCharType="begin"/>
            </w:r>
            <w:r>
              <w:instrText xml:space="preserve"> REF _Ref409697185 \w \h </w:instrText>
            </w:r>
            <w:r>
              <w:fldChar w:fldCharType="separate"/>
            </w:r>
            <w:r w:rsidR="005E1CDB">
              <w:t>7.4.5</w:t>
            </w:r>
            <w:r>
              <w:fldChar w:fldCharType="end"/>
            </w:r>
            <w:r>
              <w:t>)</w:t>
            </w:r>
          </w:p>
        </w:tc>
        <w:tc>
          <w:tcPr>
            <w:tcW w:w="3795" w:type="dxa"/>
            <w:gridSpan w:val="4"/>
          </w:tcPr>
          <w:p w14:paraId="46A1CBAB" w14:textId="0FBF5805" w:rsidR="00B67352" w:rsidRPr="00CC674E" w:rsidRDefault="00B67352" w:rsidP="004538F9">
            <w:pPr>
              <w:pStyle w:val="Table10ptText-ASDEFCON"/>
            </w:pPr>
            <w:r>
              <w:t>$</w:t>
            </w:r>
            <w:r w:rsidRPr="0091722B">
              <w:rPr>
                <w:b/>
                <w:noProof/>
              </w:rPr>
              <w:fldChar w:fldCharType="begin">
                <w:ffData>
                  <w:name w:val=""/>
                  <w:enabled/>
                  <w:calcOnExit w:val="0"/>
                  <w:textInput>
                    <w:default w:val="[INSERT AMOUNT]"/>
                  </w:textInput>
                </w:ffData>
              </w:fldChar>
            </w:r>
            <w:r w:rsidRPr="0091722B">
              <w:rPr>
                <w:b/>
                <w:noProof/>
              </w:rPr>
              <w:instrText xml:space="preserve"> FORMTEXT </w:instrText>
            </w:r>
            <w:r w:rsidRPr="0091722B">
              <w:rPr>
                <w:b/>
                <w:noProof/>
              </w:rPr>
            </w:r>
            <w:r w:rsidRPr="0091722B">
              <w:rPr>
                <w:b/>
                <w:noProof/>
              </w:rPr>
              <w:fldChar w:fldCharType="separate"/>
            </w:r>
            <w:r w:rsidR="005E1CDB" w:rsidRPr="0091722B">
              <w:rPr>
                <w:b/>
                <w:noProof/>
              </w:rPr>
              <w:t>[INSERT AMOUNT]</w:t>
            </w:r>
            <w:r w:rsidRPr="0091722B">
              <w:rPr>
                <w:b/>
                <w:noProof/>
              </w:rPr>
              <w:fldChar w:fldCharType="end"/>
            </w:r>
            <w:r w:rsidRPr="00CC674E">
              <w:t xml:space="preserve"> </w:t>
            </w:r>
            <w:r>
              <w:t>million</w:t>
            </w:r>
          </w:p>
        </w:tc>
      </w:tr>
      <w:tr w:rsidR="00855028" w14:paraId="70207BDB" w14:textId="77777777" w:rsidTr="0037381A">
        <w:trPr>
          <w:trHeight w:val="846"/>
        </w:trPr>
        <w:tc>
          <w:tcPr>
            <w:tcW w:w="1664" w:type="dxa"/>
            <w:tcBorders>
              <w:bottom w:val="single" w:sz="4" w:space="0" w:color="D9D9D9"/>
            </w:tcBorders>
            <w:shd w:val="solid" w:color="F4F1EE" w:fill="auto"/>
          </w:tcPr>
          <w:p w14:paraId="0A2E90DF" w14:textId="367A96D8" w:rsidR="00855028" w:rsidRPr="00126C4F" w:rsidRDefault="00855028" w:rsidP="004538F9">
            <w:pPr>
              <w:pStyle w:val="Table10ptText-ASDEFCON"/>
            </w:pPr>
            <w:r w:rsidRPr="00126C4F">
              <w:rPr>
                <w:b/>
              </w:rPr>
              <w:t xml:space="preserve">Item </w:t>
            </w:r>
            <w:r w:rsidR="00CA549A">
              <w:rPr>
                <w:b/>
              </w:rPr>
              <w:t>6</w:t>
            </w:r>
            <w:r w:rsidRPr="00126C4F">
              <w:br/>
              <w:t>(clause</w:t>
            </w:r>
            <w:r>
              <w:t xml:space="preserve"> </w:t>
            </w:r>
            <w:r>
              <w:fldChar w:fldCharType="begin"/>
            </w:r>
            <w:r>
              <w:instrText xml:space="preserve"> REF _Ref516045899 \w \h </w:instrText>
            </w:r>
            <w:r>
              <w:fldChar w:fldCharType="separate"/>
            </w:r>
            <w:r w:rsidR="005E1CDB">
              <w:t>8.2</w:t>
            </w:r>
            <w:r>
              <w:fldChar w:fldCharType="end"/>
            </w:r>
            <w:r>
              <w:t>)</w:t>
            </w:r>
          </w:p>
        </w:tc>
        <w:tc>
          <w:tcPr>
            <w:tcW w:w="1824" w:type="dxa"/>
            <w:tcBorders>
              <w:bottom w:val="single" w:sz="4" w:space="0" w:color="D9D9D9"/>
            </w:tcBorders>
          </w:tcPr>
          <w:p w14:paraId="37787455" w14:textId="77777777" w:rsidR="00855028" w:rsidRPr="00041AAA" w:rsidRDefault="00855028" w:rsidP="004538F9">
            <w:pPr>
              <w:pStyle w:val="Table10ptText-ASDEFCON"/>
              <w:rPr>
                <w:b/>
              </w:rPr>
            </w:pPr>
            <w:r w:rsidRPr="0091722B">
              <w:rPr>
                <w:b/>
              </w:rPr>
              <w:t>Warranty</w:t>
            </w:r>
            <w:r w:rsidRPr="00041AAA">
              <w:rPr>
                <w:b/>
              </w:rPr>
              <w:t xml:space="preserve"> </w:t>
            </w:r>
            <w:r w:rsidRPr="0091722B">
              <w:rPr>
                <w:b/>
              </w:rPr>
              <w:t>Period</w:t>
            </w:r>
            <w:r w:rsidRPr="00041AAA">
              <w:rPr>
                <w:b/>
              </w:rPr>
              <w:t>:</w:t>
            </w:r>
          </w:p>
          <w:p w14:paraId="2313B8FF" w14:textId="77777777" w:rsidR="00855028" w:rsidRPr="00416592" w:rsidRDefault="00855028" w:rsidP="004538F9">
            <w:pPr>
              <w:pStyle w:val="Table10ptText-ASDEFCON"/>
            </w:pPr>
            <w:r>
              <w:rPr>
                <w:lang w:eastAsia="zh-CN"/>
              </w:rPr>
              <w:t>(Core)</w:t>
            </w:r>
          </w:p>
        </w:tc>
        <w:tc>
          <w:tcPr>
            <w:tcW w:w="5602" w:type="dxa"/>
            <w:gridSpan w:val="9"/>
          </w:tcPr>
          <w:p w14:paraId="46ACD97D" w14:textId="5E614E13" w:rsidR="00855028" w:rsidRDefault="00855028" w:rsidP="004538F9">
            <w:pPr>
              <w:pStyle w:val="Table10ptText-ASDEFCON"/>
            </w:pPr>
            <w:r w:rsidRPr="0085137E">
              <w:rPr>
                <w:b/>
                <w:lang w:eastAsia="zh-CN"/>
              </w:rPr>
              <w:fldChar w:fldCharType="begin">
                <w:ffData>
                  <w:name w:val=""/>
                  <w:enabled/>
                  <w:calcOnExit w:val="0"/>
                  <w:textInput>
                    <w:default w:val="[INSERT PERIOD]"/>
                  </w:textInput>
                </w:ffData>
              </w:fldChar>
            </w:r>
            <w:r w:rsidRPr="0085137E">
              <w:rPr>
                <w:b/>
                <w:lang w:eastAsia="zh-CN"/>
              </w:rPr>
              <w:instrText xml:space="preserve"> FORMTEXT </w:instrText>
            </w:r>
            <w:r w:rsidRPr="0085137E">
              <w:rPr>
                <w:b/>
                <w:lang w:eastAsia="zh-CN"/>
              </w:rPr>
            </w:r>
            <w:r w:rsidRPr="0085137E">
              <w:rPr>
                <w:b/>
                <w:lang w:eastAsia="zh-CN"/>
              </w:rPr>
              <w:fldChar w:fldCharType="separate"/>
            </w:r>
            <w:r w:rsidR="005E1CDB">
              <w:rPr>
                <w:b/>
                <w:noProof/>
                <w:lang w:eastAsia="zh-CN"/>
              </w:rPr>
              <w:t>[INSERT PERIOD]</w:t>
            </w:r>
            <w:r w:rsidRPr="0085137E">
              <w:rPr>
                <w:b/>
                <w:lang w:eastAsia="zh-CN"/>
              </w:rPr>
              <w:fldChar w:fldCharType="end"/>
            </w:r>
            <w:r>
              <w:t xml:space="preserve"> after the date of acceptance of the Services</w:t>
            </w:r>
            <w:r w:rsidRPr="009B406E">
              <w:t>.</w:t>
            </w:r>
          </w:p>
        </w:tc>
      </w:tr>
      <w:tr w:rsidR="00D6265E" w14:paraId="0B730E63" w14:textId="77777777" w:rsidTr="0037381A">
        <w:trPr>
          <w:trHeight w:val="566"/>
        </w:trPr>
        <w:tc>
          <w:tcPr>
            <w:tcW w:w="1664" w:type="dxa"/>
            <w:vMerge w:val="restart"/>
            <w:shd w:val="solid" w:color="F4F1EE" w:fill="auto"/>
          </w:tcPr>
          <w:p w14:paraId="293C6C88" w14:textId="671454E4" w:rsidR="00D6265E" w:rsidRPr="0009719A" w:rsidRDefault="00D6265E" w:rsidP="004538F9">
            <w:pPr>
              <w:pStyle w:val="Table10ptText-ASDEFCON"/>
              <w:rPr>
                <w:b/>
              </w:rPr>
            </w:pPr>
            <w:bookmarkStart w:id="16" w:name="_Ref64445846"/>
            <w:bookmarkStart w:id="17" w:name="_Toc300828089"/>
            <w:bookmarkStart w:id="18" w:name="_Toc300828167"/>
            <w:bookmarkStart w:id="19" w:name="_Toc300832961"/>
            <w:bookmarkStart w:id="20" w:name="_Toc300913859"/>
            <w:r w:rsidRPr="0009719A">
              <w:rPr>
                <w:b/>
              </w:rPr>
              <w:t xml:space="preserve">Item </w:t>
            </w:r>
            <w:bookmarkEnd w:id="16"/>
            <w:bookmarkEnd w:id="17"/>
            <w:bookmarkEnd w:id="18"/>
            <w:bookmarkEnd w:id="19"/>
            <w:bookmarkEnd w:id="20"/>
            <w:r w:rsidR="00CA549A">
              <w:rPr>
                <w:b/>
              </w:rPr>
              <w:t>7</w:t>
            </w:r>
            <w:r>
              <w:rPr>
                <w:b/>
              </w:rPr>
              <w:br/>
            </w:r>
            <w:r w:rsidRPr="00405147">
              <w:t>(clause</w:t>
            </w:r>
            <w:r>
              <w:t xml:space="preserve"> </w:t>
            </w:r>
            <w:r>
              <w:fldChar w:fldCharType="begin"/>
            </w:r>
            <w:r>
              <w:instrText xml:space="preserve"> REF _Ref2762965 \w \h </w:instrText>
            </w:r>
            <w:r>
              <w:fldChar w:fldCharType="separate"/>
            </w:r>
            <w:r w:rsidR="005E1CDB">
              <w:t>9.10</w:t>
            </w:r>
            <w:r>
              <w:fldChar w:fldCharType="end"/>
            </w:r>
            <w:r w:rsidRPr="00405147">
              <w:t>)</w:t>
            </w:r>
          </w:p>
        </w:tc>
        <w:tc>
          <w:tcPr>
            <w:tcW w:w="1824" w:type="dxa"/>
            <w:vMerge w:val="restart"/>
          </w:tcPr>
          <w:p w14:paraId="0E1C6D82" w14:textId="77777777" w:rsidR="00D6265E" w:rsidRPr="0091722B" w:rsidRDefault="00D6265E" w:rsidP="004538F9">
            <w:pPr>
              <w:pStyle w:val="Table10ptText-ASDEFCON"/>
              <w:rPr>
                <w:b/>
              </w:rPr>
            </w:pPr>
            <w:r w:rsidRPr="0091722B">
              <w:rPr>
                <w:b/>
              </w:rPr>
              <w:t xml:space="preserve">Defence Security: </w:t>
            </w:r>
          </w:p>
          <w:p w14:paraId="73A1CE5E" w14:textId="77777777" w:rsidR="00B67352" w:rsidRPr="007B2496" w:rsidRDefault="00B67352" w:rsidP="004538F9">
            <w:pPr>
              <w:pStyle w:val="Table10ptText-ASDEFCON"/>
              <w:rPr>
                <w:b/>
              </w:rPr>
            </w:pPr>
            <w:r w:rsidRPr="00F42F79">
              <w:t>(Core)</w:t>
            </w:r>
          </w:p>
        </w:tc>
        <w:tc>
          <w:tcPr>
            <w:tcW w:w="1794" w:type="dxa"/>
            <w:gridSpan w:val="4"/>
            <w:tcBorders>
              <w:bottom w:val="single" w:sz="4" w:space="0" w:color="EEECE1"/>
              <w:right w:val="single" w:sz="4" w:space="0" w:color="EEECE1"/>
            </w:tcBorders>
          </w:tcPr>
          <w:p w14:paraId="2176EA8E" w14:textId="77777777" w:rsidR="00D6265E" w:rsidRDefault="00D6265E" w:rsidP="004538F9">
            <w:pPr>
              <w:pStyle w:val="Table10ptText-ASDEFCON"/>
            </w:pPr>
            <w:r>
              <w:t>Security Classification</w:t>
            </w:r>
            <w:r w:rsidR="00D50CF9">
              <w:t xml:space="preserve"> of information, assets and work to be performed under the Contract</w:t>
            </w:r>
            <w:r>
              <w:t>:</w:t>
            </w:r>
          </w:p>
          <w:p w14:paraId="6A110D8B" w14:textId="177B83DE" w:rsidR="00BB3212" w:rsidRPr="003705FB" w:rsidRDefault="00BD3D8F" w:rsidP="004538F9">
            <w:pPr>
              <w:pStyle w:val="Table10ptText-ASDEFCON"/>
            </w:pPr>
            <w:r>
              <w:t xml:space="preserve">(clause </w:t>
            </w:r>
            <w:r w:rsidR="00B35A8E">
              <w:fldChar w:fldCharType="begin"/>
            </w:r>
            <w:r w:rsidR="00B35A8E">
              <w:instrText xml:space="preserve"> REF _Ref143519935 \w \h </w:instrText>
            </w:r>
            <w:r w:rsidR="00B35A8E">
              <w:fldChar w:fldCharType="separate"/>
            </w:r>
            <w:r w:rsidR="005E1CDB">
              <w:t>9.10.3</w:t>
            </w:r>
            <w:r w:rsidR="00B35A8E">
              <w:fldChar w:fldCharType="end"/>
            </w:r>
            <w:r>
              <w:t>)</w:t>
            </w:r>
          </w:p>
        </w:tc>
        <w:tc>
          <w:tcPr>
            <w:tcW w:w="3808" w:type="dxa"/>
            <w:gridSpan w:val="5"/>
            <w:tcBorders>
              <w:left w:val="single" w:sz="4" w:space="0" w:color="EEECE1"/>
              <w:bottom w:val="single" w:sz="4" w:space="0" w:color="EEECE1"/>
            </w:tcBorders>
          </w:tcPr>
          <w:p w14:paraId="2B418409" w14:textId="2B62237F" w:rsidR="00D6265E" w:rsidRPr="00041AAA" w:rsidRDefault="00D6265E" w:rsidP="004538F9">
            <w:pPr>
              <w:pStyle w:val="Table10ptText-ASDEFCON"/>
            </w:pPr>
            <w:r w:rsidRPr="0091722B">
              <w:rPr>
                <w:b/>
                <w:noProof/>
              </w:rPr>
              <w:fldChar w:fldCharType="begin">
                <w:ffData>
                  <w:name w:val=""/>
                  <w:enabled/>
                  <w:calcOnExit w:val="0"/>
                  <w:textInput>
                    <w:default w:val="[INSERT CLASSIFICATION]"/>
                  </w:textInput>
                </w:ffData>
              </w:fldChar>
            </w:r>
            <w:r w:rsidRPr="0091722B">
              <w:rPr>
                <w:b/>
                <w:noProof/>
              </w:rPr>
              <w:instrText xml:space="preserve"> FORMTEXT </w:instrText>
            </w:r>
            <w:r w:rsidRPr="0091722B">
              <w:rPr>
                <w:b/>
                <w:noProof/>
              </w:rPr>
            </w:r>
            <w:r w:rsidRPr="0091722B">
              <w:rPr>
                <w:b/>
                <w:noProof/>
              </w:rPr>
              <w:fldChar w:fldCharType="separate"/>
            </w:r>
            <w:r w:rsidR="005E1CDB" w:rsidRPr="0091722B">
              <w:rPr>
                <w:b/>
                <w:noProof/>
              </w:rPr>
              <w:t>[INSERT CLASSIFICATION]</w:t>
            </w:r>
            <w:r w:rsidRPr="0091722B">
              <w:rPr>
                <w:b/>
                <w:noProof/>
              </w:rPr>
              <w:fldChar w:fldCharType="end"/>
            </w:r>
          </w:p>
        </w:tc>
      </w:tr>
      <w:tr w:rsidR="00D84FB7" w14:paraId="1CD6286C" w14:textId="77777777" w:rsidTr="00C07B75">
        <w:trPr>
          <w:trHeight w:val="566"/>
          <w:ins w:id="21" w:author="Author"/>
        </w:trPr>
        <w:tc>
          <w:tcPr>
            <w:tcW w:w="1664" w:type="dxa"/>
            <w:vMerge/>
            <w:shd w:val="solid" w:color="F4F1EE" w:fill="auto"/>
          </w:tcPr>
          <w:p w14:paraId="01C879DE" w14:textId="77777777" w:rsidR="00D84FB7" w:rsidRPr="0009719A" w:rsidRDefault="00D84FB7" w:rsidP="00D84FB7">
            <w:pPr>
              <w:pStyle w:val="Table10ptText-ASDEFCON"/>
              <w:rPr>
                <w:ins w:id="22" w:author="Author"/>
                <w:b/>
              </w:rPr>
            </w:pPr>
          </w:p>
        </w:tc>
        <w:tc>
          <w:tcPr>
            <w:tcW w:w="1824" w:type="dxa"/>
            <w:vMerge/>
          </w:tcPr>
          <w:p w14:paraId="02F7F359" w14:textId="77777777" w:rsidR="00D84FB7" w:rsidRPr="007B2496" w:rsidRDefault="00D84FB7" w:rsidP="00D84FB7">
            <w:pPr>
              <w:pStyle w:val="Table10ptText-ASDEFCON"/>
              <w:rPr>
                <w:ins w:id="23" w:author="Author"/>
                <w:b/>
              </w:rPr>
            </w:pPr>
          </w:p>
        </w:tc>
        <w:tc>
          <w:tcPr>
            <w:tcW w:w="1794" w:type="dxa"/>
            <w:gridSpan w:val="4"/>
            <w:tcBorders>
              <w:top w:val="single" w:sz="4" w:space="0" w:color="EEECE1"/>
              <w:bottom w:val="single" w:sz="4" w:space="0" w:color="EEECE1"/>
              <w:right w:val="single" w:sz="4" w:space="0" w:color="EEECE1"/>
            </w:tcBorders>
          </w:tcPr>
          <w:p w14:paraId="1B41782D" w14:textId="77777777" w:rsidR="00D84FB7" w:rsidRDefault="00D84FB7" w:rsidP="004538F9">
            <w:pPr>
              <w:pStyle w:val="Table10ptText-ASDEFCON"/>
              <w:rPr>
                <w:ins w:id="24" w:author="Author"/>
              </w:rPr>
            </w:pPr>
            <w:ins w:id="25" w:author="Author">
              <w:r>
                <w:t>Personnel security clearance:</w:t>
              </w:r>
            </w:ins>
          </w:p>
          <w:p w14:paraId="7D3F4B90" w14:textId="4E5CEB2B" w:rsidR="00D84FB7" w:rsidRDefault="00D84FB7" w:rsidP="004538F9">
            <w:pPr>
              <w:pStyle w:val="Table10ptText-ASDEFCON"/>
              <w:rPr>
                <w:ins w:id="26" w:author="Author"/>
              </w:rPr>
            </w:pPr>
            <w:ins w:id="27" w:author="Author">
              <w:r>
                <w:t xml:space="preserve">(clause </w:t>
              </w:r>
              <w:r>
                <w:fldChar w:fldCharType="begin"/>
              </w:r>
              <w:r>
                <w:instrText xml:space="preserve"> REF _Ref97552300 \r \h </w:instrText>
              </w:r>
              <w:r>
                <w:fldChar w:fldCharType="separate"/>
              </w:r>
              <w:r w:rsidR="005E1CDB">
                <w:t>9.10.3b</w:t>
              </w:r>
              <w:r>
                <w:fldChar w:fldCharType="end"/>
              </w:r>
              <w:r>
                <w:t>)</w:t>
              </w:r>
            </w:ins>
          </w:p>
        </w:tc>
        <w:tc>
          <w:tcPr>
            <w:tcW w:w="3808" w:type="dxa"/>
            <w:gridSpan w:val="5"/>
            <w:tcBorders>
              <w:top w:val="single" w:sz="4" w:space="0" w:color="EEECE1"/>
              <w:left w:val="single" w:sz="4" w:space="0" w:color="EEECE1"/>
              <w:bottom w:val="single" w:sz="4" w:space="0" w:color="EEECE1"/>
            </w:tcBorders>
          </w:tcPr>
          <w:p w14:paraId="0042C6ED" w14:textId="463A2592" w:rsidR="00D84FB7" w:rsidRPr="007B2496" w:rsidRDefault="00D84FB7" w:rsidP="004538F9">
            <w:pPr>
              <w:pStyle w:val="Table10ptText-ASDEFCON"/>
              <w:rPr>
                <w:ins w:id="28" w:author="Author"/>
              </w:rPr>
            </w:pPr>
            <w:ins w:id="29" w:author="Author">
              <w:r w:rsidRPr="0091722B">
                <w:rPr>
                  <w:b/>
                  <w:noProof/>
                </w:rPr>
                <w:fldChar w:fldCharType="begin">
                  <w:ffData>
                    <w:name w:val=""/>
                    <w:enabled/>
                    <w:calcOnExit w:val="0"/>
                    <w:textInput>
                      <w:default w:val="[INSERT CLASSIFICATION]"/>
                    </w:textInput>
                  </w:ffData>
                </w:fldChar>
              </w:r>
              <w:r w:rsidRPr="0091722B">
                <w:rPr>
                  <w:b/>
                  <w:noProof/>
                </w:rPr>
                <w:instrText xml:space="preserve"> FORMTEXT </w:instrText>
              </w:r>
              <w:r w:rsidRPr="0091722B">
                <w:rPr>
                  <w:b/>
                  <w:noProof/>
                </w:rPr>
              </w:r>
              <w:r w:rsidRPr="0091722B">
                <w:rPr>
                  <w:b/>
                  <w:noProof/>
                </w:rPr>
                <w:fldChar w:fldCharType="separate"/>
              </w:r>
              <w:r w:rsidR="005E1CDB" w:rsidRPr="0091722B">
                <w:rPr>
                  <w:b/>
                  <w:noProof/>
                </w:rPr>
                <w:t>[INSERT CLASSIFICATION]</w:t>
              </w:r>
              <w:r w:rsidRPr="0091722B">
                <w:rPr>
                  <w:b/>
                  <w:noProof/>
                </w:rPr>
                <w:fldChar w:fldCharType="end"/>
              </w:r>
            </w:ins>
          </w:p>
        </w:tc>
      </w:tr>
      <w:tr w:rsidR="00D84FB7" w14:paraId="52A4E702" w14:textId="77777777" w:rsidTr="0037381A">
        <w:trPr>
          <w:trHeight w:val="317"/>
        </w:trPr>
        <w:tc>
          <w:tcPr>
            <w:tcW w:w="1664" w:type="dxa"/>
            <w:vMerge/>
            <w:shd w:val="solid" w:color="F4F1EE" w:fill="auto"/>
          </w:tcPr>
          <w:p w14:paraId="57FB9985" w14:textId="77777777" w:rsidR="00D84FB7" w:rsidRPr="0009719A" w:rsidRDefault="00D84FB7" w:rsidP="00D84FB7">
            <w:pPr>
              <w:pStyle w:val="Table10ptText-ASDEFCON"/>
            </w:pPr>
          </w:p>
        </w:tc>
        <w:tc>
          <w:tcPr>
            <w:tcW w:w="1824" w:type="dxa"/>
            <w:vMerge/>
          </w:tcPr>
          <w:p w14:paraId="6A3D6DF0" w14:textId="77777777" w:rsidR="00D84FB7" w:rsidRPr="008D3DF0" w:rsidRDefault="00D84FB7" w:rsidP="00D84FB7">
            <w:pPr>
              <w:pStyle w:val="Table10ptText-ASDEFCON"/>
            </w:pPr>
          </w:p>
        </w:tc>
        <w:tc>
          <w:tcPr>
            <w:tcW w:w="1794" w:type="dxa"/>
            <w:gridSpan w:val="4"/>
            <w:tcBorders>
              <w:top w:val="single" w:sz="4" w:space="0" w:color="EEECE1"/>
              <w:bottom w:val="single" w:sz="4" w:space="0" w:color="EEECE1"/>
              <w:right w:val="single" w:sz="4" w:space="0" w:color="EEECE1"/>
            </w:tcBorders>
          </w:tcPr>
          <w:p w14:paraId="51AF7C3C" w14:textId="77777777" w:rsidR="00D84FB7" w:rsidRDefault="00D84FB7" w:rsidP="00041AAA">
            <w:pPr>
              <w:pStyle w:val="NoteToDrafters-ASDEFCON"/>
            </w:pPr>
            <w:r>
              <w:t>DISP membership required:</w:t>
            </w:r>
          </w:p>
          <w:p w14:paraId="6FBA6539" w14:textId="7054F749" w:rsidR="00D84FB7" w:rsidRDefault="00D84FB7" w:rsidP="00041AAA">
            <w:pPr>
              <w:pStyle w:val="NoteToDrafters-ASDEFCON"/>
            </w:pPr>
            <w:r>
              <w:t xml:space="preserve">(clause </w:t>
            </w:r>
            <w:r>
              <w:fldChar w:fldCharType="begin"/>
            </w:r>
            <w:r>
              <w:instrText xml:space="preserve"> REF _Ref97552215 \r \h </w:instrText>
            </w:r>
            <w:r>
              <w:fldChar w:fldCharType="separate"/>
            </w:r>
            <w:r w:rsidR="005E1CDB">
              <w:t>9.10.4</w:t>
            </w:r>
            <w:r>
              <w:fldChar w:fldCharType="end"/>
            </w:r>
            <w:r>
              <w:t xml:space="preserve"> or </w:t>
            </w:r>
            <w:r>
              <w:fldChar w:fldCharType="begin"/>
            </w:r>
            <w:r>
              <w:instrText xml:space="preserve"> REF _Ref97552253 \r \h </w:instrText>
            </w:r>
            <w:r>
              <w:fldChar w:fldCharType="separate"/>
            </w:r>
            <w:r w:rsidR="005E1CDB">
              <w:t>9.10.5</w:t>
            </w:r>
            <w:r>
              <w:fldChar w:fldCharType="end"/>
            </w:r>
            <w:r>
              <w:t>)</w:t>
            </w:r>
          </w:p>
          <w:p w14:paraId="543DE0CA" w14:textId="0FE37ECC" w:rsidR="00D84FB7" w:rsidRDefault="00D84FB7" w:rsidP="004538F9">
            <w:pPr>
              <w:pStyle w:val="NoteToDrafters-ASDEFCON"/>
            </w:pPr>
            <w:r w:rsidRPr="004541A6">
              <w:t xml:space="preserve">Note to Drafters: </w:t>
            </w:r>
            <w:r>
              <w:t xml:space="preserve"> </w:t>
            </w:r>
            <w:r w:rsidRPr="004541A6">
              <w:t xml:space="preserve">Delete </w:t>
            </w:r>
            <w:r>
              <w:t>DISP Governance Level, DISP Personnel Security Level, DISP Physical Security Level and DISP Information / Cyber Security Level if</w:t>
            </w:r>
            <w:r w:rsidRPr="004541A6">
              <w:t xml:space="preserve"> DISP membership is </w:t>
            </w:r>
            <w:r>
              <w:t xml:space="preserve">not </w:t>
            </w:r>
            <w:r w:rsidRPr="004541A6">
              <w:t>required.</w:t>
            </w:r>
          </w:p>
        </w:tc>
        <w:tc>
          <w:tcPr>
            <w:tcW w:w="3808" w:type="dxa"/>
            <w:gridSpan w:val="5"/>
            <w:tcBorders>
              <w:top w:val="single" w:sz="4" w:space="0" w:color="EEECE1"/>
              <w:left w:val="single" w:sz="4" w:space="0" w:color="EEECE1"/>
              <w:bottom w:val="single" w:sz="4" w:space="0" w:color="EEECE1"/>
            </w:tcBorders>
          </w:tcPr>
          <w:p w14:paraId="64E57ACD" w14:textId="77777777" w:rsidR="00D84FB7" w:rsidRPr="00041AAA" w:rsidRDefault="00D84FB7" w:rsidP="004538F9">
            <w:pPr>
              <w:pStyle w:val="Table10ptText-ASDEFCON"/>
            </w:pPr>
            <w:r w:rsidRPr="00041AAA">
              <w:t xml:space="preserve"> </w:t>
            </w:r>
            <w:r w:rsidRPr="00041AAA">
              <w:sym w:font="Wingdings" w:char="F071"/>
            </w:r>
            <w:r w:rsidRPr="00041AAA">
              <w:t xml:space="preserve"> Yes  /   </w:t>
            </w:r>
            <w:r w:rsidRPr="00041AAA">
              <w:sym w:font="Wingdings" w:char="F071"/>
            </w:r>
            <w:r w:rsidRPr="00041AAA">
              <w:t xml:space="preserve"> No  </w:t>
            </w:r>
          </w:p>
        </w:tc>
      </w:tr>
      <w:tr w:rsidR="00D84FB7" w14:paraId="4097F4ED" w14:textId="77777777" w:rsidTr="0037381A">
        <w:trPr>
          <w:trHeight w:val="317"/>
        </w:trPr>
        <w:tc>
          <w:tcPr>
            <w:tcW w:w="1664" w:type="dxa"/>
            <w:vMerge/>
            <w:shd w:val="solid" w:color="F4F1EE" w:fill="auto"/>
          </w:tcPr>
          <w:p w14:paraId="0A1FE934" w14:textId="77777777" w:rsidR="00D84FB7" w:rsidRPr="0009719A" w:rsidRDefault="00D84FB7" w:rsidP="00D84FB7">
            <w:pPr>
              <w:pStyle w:val="Table10ptText-ASDEFCON"/>
            </w:pPr>
          </w:p>
        </w:tc>
        <w:tc>
          <w:tcPr>
            <w:tcW w:w="1824" w:type="dxa"/>
            <w:vMerge/>
          </w:tcPr>
          <w:p w14:paraId="05422B76" w14:textId="77777777" w:rsidR="00D84FB7" w:rsidRPr="008D3DF0" w:rsidRDefault="00D84FB7" w:rsidP="00D84FB7">
            <w:pPr>
              <w:pStyle w:val="Table10ptText-ASDEFCON"/>
            </w:pPr>
          </w:p>
        </w:tc>
        <w:tc>
          <w:tcPr>
            <w:tcW w:w="1794" w:type="dxa"/>
            <w:gridSpan w:val="4"/>
            <w:tcBorders>
              <w:top w:val="single" w:sz="4" w:space="0" w:color="EEECE1"/>
              <w:bottom w:val="single" w:sz="4" w:space="0" w:color="EEECE1"/>
              <w:right w:val="single" w:sz="4" w:space="0" w:color="EEECE1"/>
            </w:tcBorders>
          </w:tcPr>
          <w:p w14:paraId="568A10DA" w14:textId="6370F662" w:rsidR="00D84FB7" w:rsidRPr="00313ED6" w:rsidRDefault="00D84FB7" w:rsidP="00041AAA">
            <w:pPr>
              <w:pStyle w:val="Table10ptText-ASDEFCON"/>
            </w:pPr>
            <w:r>
              <w:t xml:space="preserve">DISP </w:t>
            </w:r>
            <w:r w:rsidRPr="00313ED6">
              <w:t>Governance</w:t>
            </w:r>
            <w:r>
              <w:t xml:space="preserve"> Level</w:t>
            </w:r>
            <w:r w:rsidRPr="00313ED6">
              <w:t>:</w:t>
            </w:r>
          </w:p>
          <w:p w14:paraId="09B563E0" w14:textId="38097D59" w:rsidR="00D84FB7" w:rsidRDefault="00D84FB7" w:rsidP="004538F9">
            <w:pPr>
              <w:pStyle w:val="NoteToDrafters-ASDEFCON"/>
            </w:pPr>
            <w:r>
              <w:t xml:space="preserve">Note to Drafters: In accordance with </w:t>
            </w:r>
            <w:del w:id="30" w:author="Author">
              <w:r w:rsidR="00D50CF9">
                <w:delText>Section</w:delText>
              </w:r>
            </w:del>
            <w:ins w:id="31" w:author="Author">
              <w:r>
                <w:t>Control</w:t>
              </w:r>
            </w:ins>
            <w:r>
              <w:t xml:space="preserve"> 16</w:t>
            </w:r>
            <w:ins w:id="32" w:author="Author">
              <w:r>
                <w:t>.1</w:t>
              </w:r>
            </w:ins>
            <w:r>
              <w:t xml:space="preserve"> of the DSPF, the DISP membership level required for the Governance element must equal the highest DISP membership level required for the other elements.</w:t>
            </w:r>
          </w:p>
        </w:tc>
        <w:tc>
          <w:tcPr>
            <w:tcW w:w="3808" w:type="dxa"/>
            <w:gridSpan w:val="5"/>
            <w:tcBorders>
              <w:top w:val="single" w:sz="4" w:space="0" w:color="EEECE1"/>
              <w:left w:val="single" w:sz="4" w:space="0" w:color="EEECE1"/>
              <w:bottom w:val="single" w:sz="4" w:space="0" w:color="EEECE1"/>
            </w:tcBorders>
          </w:tcPr>
          <w:p w14:paraId="28E3813F" w14:textId="11EA3CA0" w:rsidR="0091722B" w:rsidRPr="00041AAA" w:rsidRDefault="0091722B" w:rsidP="00041AAA">
            <w:pPr>
              <w:pStyle w:val="Table10ptText-ASDEFCON"/>
              <w:rPr>
                <w:i/>
              </w:rPr>
            </w:pPr>
            <w:r w:rsidRPr="00372B77">
              <w:rPr>
                <w:b/>
                <w:lang w:eastAsia="zh-CN"/>
              </w:rPr>
              <w:fldChar w:fldCharType="begin">
                <w:ffData>
                  <w:name w:val=""/>
                  <w:enabled/>
                  <w:calcOnExit w:val="0"/>
                  <w:textInput>
                    <w:default w:val="[INSERT LEVEL]]"/>
                  </w:textInput>
                </w:ffData>
              </w:fldChar>
            </w:r>
            <w:r w:rsidRPr="00372B77">
              <w:rPr>
                <w:b/>
                <w:lang w:eastAsia="zh-CN"/>
              </w:rPr>
              <w:instrText xml:space="preserve"> FORMTEXT </w:instrText>
            </w:r>
            <w:r w:rsidRPr="00372B77">
              <w:rPr>
                <w:b/>
                <w:lang w:eastAsia="zh-CN"/>
              </w:rPr>
            </w:r>
            <w:r w:rsidRPr="00372B77">
              <w:rPr>
                <w:b/>
                <w:lang w:eastAsia="zh-CN"/>
              </w:rPr>
              <w:fldChar w:fldCharType="separate"/>
            </w:r>
            <w:r w:rsidRPr="00372B77">
              <w:rPr>
                <w:b/>
                <w:noProof/>
                <w:lang w:eastAsia="zh-CN"/>
              </w:rPr>
              <w:t>[INSERT LEVEL]]</w:t>
            </w:r>
            <w:r w:rsidRPr="00372B77">
              <w:rPr>
                <w:b/>
                <w:lang w:eastAsia="zh-CN"/>
              </w:rPr>
              <w:fldChar w:fldCharType="end"/>
            </w:r>
            <w:ins w:id="33" w:author="Author">
              <w:r>
                <w:rPr>
                  <w:i/>
                </w:rPr>
                <w:t xml:space="preserve"> </w:t>
              </w:r>
            </w:ins>
          </w:p>
          <w:p w14:paraId="3E28DC4B" w14:textId="14A56A16" w:rsidR="00D84FB7" w:rsidRPr="007B2496" w:rsidRDefault="00D84FB7" w:rsidP="004538F9">
            <w:pPr>
              <w:pStyle w:val="Table10ptText-ASDEFCON"/>
              <w:rPr>
                <w:b/>
              </w:rPr>
            </w:pPr>
            <w:r>
              <w:rPr>
                <w:rFonts w:cs="Arial"/>
                <w:b/>
              </w:rPr>
              <w:fldChar w:fldCharType="begin">
                <w:ffData>
                  <w:name w:val=""/>
                  <w:enabled/>
                  <w:calcOnExit w:val="0"/>
                  <w:textInput>
                    <w:default w:val="[INSERT SPECIFIC DETAILS IF REQUIRED]"/>
                  </w:textInput>
                </w:ffData>
              </w:fldChar>
            </w:r>
            <w:r>
              <w:rPr>
                <w:rFonts w:cs="Arial"/>
                <w:b/>
              </w:rPr>
              <w:instrText xml:space="preserve"> FORMTEXT </w:instrText>
            </w:r>
            <w:r>
              <w:rPr>
                <w:rFonts w:cs="Arial"/>
                <w:b/>
              </w:rPr>
            </w:r>
            <w:r>
              <w:rPr>
                <w:rFonts w:cs="Arial"/>
                <w:b/>
              </w:rPr>
              <w:fldChar w:fldCharType="separate"/>
            </w:r>
            <w:r w:rsidR="005E1CDB">
              <w:rPr>
                <w:rFonts w:cs="Arial"/>
                <w:b/>
                <w:noProof/>
              </w:rPr>
              <w:t>[INSERT SPECIFIC DETAILS IF REQUIRED]</w:t>
            </w:r>
            <w:r>
              <w:rPr>
                <w:rFonts w:cs="Arial"/>
                <w:b/>
              </w:rPr>
              <w:fldChar w:fldCharType="end"/>
            </w:r>
          </w:p>
        </w:tc>
      </w:tr>
      <w:tr w:rsidR="00D84FB7" w14:paraId="12566187" w14:textId="77777777" w:rsidTr="0037381A">
        <w:trPr>
          <w:trHeight w:val="317"/>
        </w:trPr>
        <w:tc>
          <w:tcPr>
            <w:tcW w:w="1664" w:type="dxa"/>
            <w:vMerge/>
            <w:shd w:val="solid" w:color="F4F1EE" w:fill="auto"/>
          </w:tcPr>
          <w:p w14:paraId="209BED1C" w14:textId="77777777" w:rsidR="00D84FB7" w:rsidRPr="0009719A" w:rsidRDefault="00D84FB7" w:rsidP="00D84FB7">
            <w:pPr>
              <w:pStyle w:val="Table10ptText-ASDEFCON"/>
            </w:pPr>
          </w:p>
        </w:tc>
        <w:tc>
          <w:tcPr>
            <w:tcW w:w="1824" w:type="dxa"/>
            <w:vMerge/>
          </w:tcPr>
          <w:p w14:paraId="18E409D1" w14:textId="77777777" w:rsidR="00D84FB7" w:rsidRPr="008D3DF0" w:rsidRDefault="00D84FB7" w:rsidP="00D84FB7">
            <w:pPr>
              <w:pStyle w:val="Table10ptText-ASDEFCON"/>
            </w:pPr>
          </w:p>
        </w:tc>
        <w:tc>
          <w:tcPr>
            <w:tcW w:w="1794" w:type="dxa"/>
            <w:gridSpan w:val="4"/>
            <w:tcBorders>
              <w:top w:val="single" w:sz="4" w:space="0" w:color="EEECE1"/>
              <w:bottom w:val="single" w:sz="4" w:space="0" w:color="EEECE1"/>
              <w:right w:val="single" w:sz="4" w:space="0" w:color="EEECE1"/>
            </w:tcBorders>
          </w:tcPr>
          <w:p w14:paraId="7F5944B4" w14:textId="356D9568" w:rsidR="00D84FB7" w:rsidRPr="00313ED6" w:rsidRDefault="00D84FB7" w:rsidP="004538F9">
            <w:pPr>
              <w:pStyle w:val="ASDEFCONNormal"/>
              <w:rPr>
                <w:lang w:eastAsia="zh-CN"/>
              </w:rPr>
            </w:pPr>
            <w:r>
              <w:rPr>
                <w:lang w:eastAsia="zh-CN"/>
              </w:rPr>
              <w:t xml:space="preserve">DISP </w:t>
            </w:r>
            <w:r w:rsidRPr="00313ED6">
              <w:rPr>
                <w:lang w:eastAsia="zh-CN"/>
              </w:rPr>
              <w:t xml:space="preserve">Personnel </w:t>
            </w:r>
            <w:r w:rsidRPr="00210CBA">
              <w:rPr>
                <w:lang w:eastAsia="zh-CN"/>
              </w:rPr>
              <w:t>Security</w:t>
            </w:r>
            <w:r>
              <w:rPr>
                <w:lang w:eastAsia="zh-CN"/>
              </w:rPr>
              <w:t xml:space="preserve"> Level:</w:t>
            </w:r>
          </w:p>
          <w:p w14:paraId="1EADACEC" w14:textId="77777777" w:rsidR="00D84FB7" w:rsidRDefault="00D84FB7" w:rsidP="00D84FB7">
            <w:pPr>
              <w:pStyle w:val="Table10ptText-ASDEFCON"/>
            </w:pPr>
          </w:p>
        </w:tc>
        <w:tc>
          <w:tcPr>
            <w:tcW w:w="3808" w:type="dxa"/>
            <w:gridSpan w:val="5"/>
            <w:tcBorders>
              <w:top w:val="single" w:sz="4" w:space="0" w:color="EEECE1"/>
              <w:left w:val="single" w:sz="4" w:space="0" w:color="EEECE1"/>
              <w:bottom w:val="single" w:sz="4" w:space="0" w:color="EEECE1"/>
            </w:tcBorders>
          </w:tcPr>
          <w:p w14:paraId="07CF9335" w14:textId="016CD6D9" w:rsidR="00D84FB7" w:rsidRDefault="00D84FB7" w:rsidP="00041AAA">
            <w:pPr>
              <w:pStyle w:val="Table10ptText-ASDEFCON"/>
            </w:pPr>
            <w:r>
              <w:fldChar w:fldCharType="begin">
                <w:ffData>
                  <w:name w:val=""/>
                  <w:enabled/>
                  <w:calcOnExit w:val="0"/>
                  <w:textInput>
                    <w:default w:val="[INSERT LEVEL]]"/>
                  </w:textInput>
                </w:ffData>
              </w:fldChar>
            </w:r>
            <w:r>
              <w:instrText xml:space="preserve"> FORMTEXT </w:instrText>
            </w:r>
            <w:r>
              <w:fldChar w:fldCharType="separate"/>
            </w:r>
            <w:r w:rsidR="005E1CDB">
              <w:rPr>
                <w:noProof/>
              </w:rPr>
              <w:t>[INSERT LEVEL]]</w:t>
            </w:r>
            <w:r>
              <w:fldChar w:fldCharType="end"/>
            </w:r>
          </w:p>
          <w:p w14:paraId="414F17F1" w14:textId="5167FBF8" w:rsidR="00D84FB7" w:rsidRPr="007B2496" w:rsidRDefault="00D84FB7" w:rsidP="004538F9">
            <w:pPr>
              <w:pStyle w:val="Table10ptText-ASDEFCON"/>
              <w:rPr>
                <w:b/>
              </w:rPr>
            </w:pPr>
            <w:r>
              <w:rPr>
                <w:rFonts w:cs="Arial"/>
                <w:b/>
              </w:rPr>
              <w:fldChar w:fldCharType="begin">
                <w:ffData>
                  <w:name w:val=""/>
                  <w:enabled/>
                  <w:calcOnExit w:val="0"/>
                  <w:textInput>
                    <w:default w:val="[INSERT SPECIFIC DETAILS IF REQUIRED]"/>
                  </w:textInput>
                </w:ffData>
              </w:fldChar>
            </w:r>
            <w:r>
              <w:rPr>
                <w:rFonts w:cs="Arial"/>
                <w:b/>
              </w:rPr>
              <w:instrText xml:space="preserve"> FORMTEXT </w:instrText>
            </w:r>
            <w:r>
              <w:rPr>
                <w:rFonts w:cs="Arial"/>
                <w:b/>
              </w:rPr>
            </w:r>
            <w:r>
              <w:rPr>
                <w:rFonts w:cs="Arial"/>
                <w:b/>
              </w:rPr>
              <w:fldChar w:fldCharType="separate"/>
            </w:r>
            <w:r w:rsidR="005E1CDB">
              <w:rPr>
                <w:rFonts w:cs="Arial"/>
                <w:b/>
                <w:noProof/>
              </w:rPr>
              <w:t>[INSERT SPECIFIC DETAILS IF REQUIRED]</w:t>
            </w:r>
            <w:r>
              <w:rPr>
                <w:rFonts w:cs="Arial"/>
                <w:b/>
              </w:rPr>
              <w:fldChar w:fldCharType="end"/>
            </w:r>
          </w:p>
        </w:tc>
      </w:tr>
      <w:tr w:rsidR="00D84FB7" w14:paraId="6ED03E13" w14:textId="77777777" w:rsidTr="0037381A">
        <w:trPr>
          <w:trHeight w:val="317"/>
        </w:trPr>
        <w:tc>
          <w:tcPr>
            <w:tcW w:w="1664" w:type="dxa"/>
            <w:vMerge/>
            <w:shd w:val="solid" w:color="F4F1EE" w:fill="auto"/>
          </w:tcPr>
          <w:p w14:paraId="16E83DE1" w14:textId="77777777" w:rsidR="00D84FB7" w:rsidRPr="0009719A" w:rsidRDefault="00D84FB7" w:rsidP="00D84FB7">
            <w:pPr>
              <w:pStyle w:val="Table10ptText-ASDEFCON"/>
            </w:pPr>
          </w:p>
        </w:tc>
        <w:tc>
          <w:tcPr>
            <w:tcW w:w="1824" w:type="dxa"/>
            <w:vMerge/>
          </w:tcPr>
          <w:p w14:paraId="669A9F4D" w14:textId="77777777" w:rsidR="00D84FB7" w:rsidRPr="008D3DF0" w:rsidRDefault="00D84FB7" w:rsidP="00D84FB7">
            <w:pPr>
              <w:pStyle w:val="Table10ptText-ASDEFCON"/>
            </w:pPr>
          </w:p>
        </w:tc>
        <w:tc>
          <w:tcPr>
            <w:tcW w:w="1794" w:type="dxa"/>
            <w:gridSpan w:val="4"/>
            <w:tcBorders>
              <w:top w:val="single" w:sz="4" w:space="0" w:color="EEECE1"/>
              <w:bottom w:val="single" w:sz="4" w:space="0" w:color="EEECE1"/>
              <w:right w:val="single" w:sz="4" w:space="0" w:color="EEECE1"/>
            </w:tcBorders>
          </w:tcPr>
          <w:p w14:paraId="54DE4083" w14:textId="5E04FE9E" w:rsidR="00D84FB7" w:rsidRDefault="00D84FB7" w:rsidP="004538F9">
            <w:pPr>
              <w:pStyle w:val="ASDEFCONNormal"/>
            </w:pPr>
            <w:r>
              <w:t xml:space="preserve">DISP </w:t>
            </w:r>
            <w:r w:rsidRPr="00313ED6">
              <w:t>Physical</w:t>
            </w:r>
            <w:r>
              <w:t xml:space="preserve"> Security Level:</w:t>
            </w:r>
          </w:p>
          <w:p w14:paraId="6D5DBEE0" w14:textId="77777777" w:rsidR="00D84FB7" w:rsidRDefault="00D84FB7" w:rsidP="00D84FB7">
            <w:pPr>
              <w:pStyle w:val="Table10ptText-ASDEFCON"/>
            </w:pPr>
          </w:p>
        </w:tc>
        <w:tc>
          <w:tcPr>
            <w:tcW w:w="3808" w:type="dxa"/>
            <w:gridSpan w:val="5"/>
            <w:tcBorders>
              <w:top w:val="single" w:sz="4" w:space="0" w:color="EEECE1"/>
              <w:left w:val="single" w:sz="4" w:space="0" w:color="EEECE1"/>
              <w:bottom w:val="single" w:sz="4" w:space="0" w:color="EEECE1"/>
            </w:tcBorders>
          </w:tcPr>
          <w:p w14:paraId="407076AF" w14:textId="5E0E3D7E" w:rsidR="00D84FB7" w:rsidRDefault="00D84FB7" w:rsidP="00041AAA">
            <w:pPr>
              <w:pStyle w:val="Table10ptText-ASDEFCON"/>
            </w:pPr>
            <w:r>
              <w:fldChar w:fldCharType="begin">
                <w:ffData>
                  <w:name w:val=""/>
                  <w:enabled/>
                  <w:calcOnExit w:val="0"/>
                  <w:textInput>
                    <w:default w:val="[INSERT LEVEL]]"/>
                  </w:textInput>
                </w:ffData>
              </w:fldChar>
            </w:r>
            <w:r>
              <w:instrText xml:space="preserve"> FORMTEXT </w:instrText>
            </w:r>
            <w:r>
              <w:fldChar w:fldCharType="separate"/>
            </w:r>
            <w:r w:rsidR="005E1CDB">
              <w:rPr>
                <w:noProof/>
              </w:rPr>
              <w:t>[INSERT LEVEL]]</w:t>
            </w:r>
            <w:r>
              <w:fldChar w:fldCharType="end"/>
            </w:r>
          </w:p>
          <w:p w14:paraId="3585F336" w14:textId="0DAC49CB" w:rsidR="00D84FB7" w:rsidRPr="007B2496" w:rsidRDefault="00D84FB7" w:rsidP="004538F9">
            <w:pPr>
              <w:pStyle w:val="Table10ptText-ASDEFCON"/>
              <w:rPr>
                <w:b/>
              </w:rPr>
            </w:pPr>
            <w:r>
              <w:rPr>
                <w:rFonts w:cs="Arial"/>
                <w:b/>
              </w:rPr>
              <w:fldChar w:fldCharType="begin">
                <w:ffData>
                  <w:name w:val=""/>
                  <w:enabled/>
                  <w:calcOnExit w:val="0"/>
                  <w:textInput>
                    <w:default w:val="[INSERT SPECIFIC DETAILS IF REQUIRED]"/>
                  </w:textInput>
                </w:ffData>
              </w:fldChar>
            </w:r>
            <w:r>
              <w:rPr>
                <w:rFonts w:cs="Arial"/>
                <w:b/>
              </w:rPr>
              <w:instrText xml:space="preserve"> FORMTEXT </w:instrText>
            </w:r>
            <w:r>
              <w:rPr>
                <w:rFonts w:cs="Arial"/>
                <w:b/>
              </w:rPr>
            </w:r>
            <w:r>
              <w:rPr>
                <w:rFonts w:cs="Arial"/>
                <w:b/>
              </w:rPr>
              <w:fldChar w:fldCharType="separate"/>
            </w:r>
            <w:r w:rsidR="005E1CDB">
              <w:rPr>
                <w:rFonts w:cs="Arial"/>
                <w:b/>
                <w:noProof/>
              </w:rPr>
              <w:t>[INSERT SPECIFIC DETAILS IF REQUIRED]</w:t>
            </w:r>
            <w:r>
              <w:rPr>
                <w:rFonts w:cs="Arial"/>
                <w:b/>
              </w:rPr>
              <w:fldChar w:fldCharType="end"/>
            </w:r>
          </w:p>
        </w:tc>
      </w:tr>
      <w:tr w:rsidR="00D84FB7" w14:paraId="6FF495E2" w14:textId="77777777" w:rsidTr="0037381A">
        <w:trPr>
          <w:trHeight w:val="317"/>
        </w:trPr>
        <w:tc>
          <w:tcPr>
            <w:tcW w:w="1664" w:type="dxa"/>
            <w:vMerge/>
            <w:shd w:val="solid" w:color="F4F1EE" w:fill="auto"/>
          </w:tcPr>
          <w:p w14:paraId="45EA487A" w14:textId="77777777" w:rsidR="00D84FB7" w:rsidRPr="0009719A" w:rsidRDefault="00D84FB7" w:rsidP="00D84FB7">
            <w:pPr>
              <w:pStyle w:val="Table10ptText-ASDEFCON"/>
            </w:pPr>
          </w:p>
        </w:tc>
        <w:tc>
          <w:tcPr>
            <w:tcW w:w="1824" w:type="dxa"/>
            <w:vMerge/>
          </w:tcPr>
          <w:p w14:paraId="47EB479D" w14:textId="77777777" w:rsidR="00D84FB7" w:rsidRPr="008D3DF0" w:rsidRDefault="00D84FB7" w:rsidP="00D84FB7">
            <w:pPr>
              <w:pStyle w:val="Table10ptText-ASDEFCON"/>
            </w:pPr>
          </w:p>
        </w:tc>
        <w:tc>
          <w:tcPr>
            <w:tcW w:w="1794" w:type="dxa"/>
            <w:gridSpan w:val="4"/>
            <w:tcBorders>
              <w:top w:val="single" w:sz="4" w:space="0" w:color="EEECE1"/>
              <w:bottom w:val="single" w:sz="4" w:space="0" w:color="EEECE1"/>
              <w:right w:val="single" w:sz="4" w:space="0" w:color="EEECE1"/>
            </w:tcBorders>
          </w:tcPr>
          <w:p w14:paraId="28271CF7" w14:textId="7641FFA4" w:rsidR="00D84FB7" w:rsidRDefault="00D84FB7" w:rsidP="004538F9">
            <w:pPr>
              <w:pStyle w:val="ASDEFCONNormal"/>
            </w:pPr>
            <w:r>
              <w:t>DISP Information / Cyber Security Level:</w:t>
            </w:r>
          </w:p>
          <w:p w14:paraId="7F8EFBC7" w14:textId="77777777" w:rsidR="00D84FB7" w:rsidRDefault="00D84FB7" w:rsidP="00D84FB7">
            <w:pPr>
              <w:pStyle w:val="Table10ptText-ASDEFCON"/>
            </w:pPr>
          </w:p>
        </w:tc>
        <w:tc>
          <w:tcPr>
            <w:tcW w:w="3808" w:type="dxa"/>
            <w:gridSpan w:val="5"/>
            <w:tcBorders>
              <w:top w:val="single" w:sz="4" w:space="0" w:color="EEECE1"/>
              <w:left w:val="single" w:sz="4" w:space="0" w:color="EEECE1"/>
              <w:bottom w:val="single" w:sz="4" w:space="0" w:color="EEECE1"/>
            </w:tcBorders>
          </w:tcPr>
          <w:p w14:paraId="2B5E0F82" w14:textId="456CF16A" w:rsidR="00D84FB7" w:rsidRDefault="00D84FB7" w:rsidP="00041AAA">
            <w:pPr>
              <w:pStyle w:val="Table10ptText-ASDEFCON"/>
            </w:pPr>
            <w:r>
              <w:fldChar w:fldCharType="begin">
                <w:ffData>
                  <w:name w:val=""/>
                  <w:enabled/>
                  <w:calcOnExit w:val="0"/>
                  <w:textInput>
                    <w:default w:val="[INSERT LEVEL]]"/>
                  </w:textInput>
                </w:ffData>
              </w:fldChar>
            </w:r>
            <w:r>
              <w:instrText xml:space="preserve"> FORMTEXT </w:instrText>
            </w:r>
            <w:r>
              <w:fldChar w:fldCharType="separate"/>
            </w:r>
            <w:r w:rsidR="005E1CDB">
              <w:rPr>
                <w:noProof/>
              </w:rPr>
              <w:t>[INSERT LEVEL]]</w:t>
            </w:r>
            <w:r>
              <w:fldChar w:fldCharType="end"/>
            </w:r>
          </w:p>
          <w:p w14:paraId="5285BEC6" w14:textId="77087717" w:rsidR="00D84FB7" w:rsidRPr="007B2496" w:rsidRDefault="00D84FB7" w:rsidP="004538F9">
            <w:pPr>
              <w:pStyle w:val="Table10ptText-ASDEFCON"/>
              <w:rPr>
                <w:b/>
              </w:rPr>
            </w:pPr>
            <w:r>
              <w:rPr>
                <w:rFonts w:cs="Arial"/>
                <w:b/>
              </w:rPr>
              <w:fldChar w:fldCharType="begin">
                <w:ffData>
                  <w:name w:val=""/>
                  <w:enabled/>
                  <w:calcOnExit w:val="0"/>
                  <w:textInput>
                    <w:default w:val="[INSERT SPECIFIC DETAILS IF REQUIRED]"/>
                  </w:textInput>
                </w:ffData>
              </w:fldChar>
            </w:r>
            <w:r>
              <w:rPr>
                <w:rFonts w:cs="Arial"/>
                <w:b/>
              </w:rPr>
              <w:instrText xml:space="preserve"> FORMTEXT </w:instrText>
            </w:r>
            <w:r>
              <w:rPr>
                <w:rFonts w:cs="Arial"/>
                <w:b/>
              </w:rPr>
            </w:r>
            <w:r>
              <w:rPr>
                <w:rFonts w:cs="Arial"/>
                <w:b/>
              </w:rPr>
              <w:fldChar w:fldCharType="separate"/>
            </w:r>
            <w:r w:rsidR="005E1CDB">
              <w:rPr>
                <w:rFonts w:cs="Arial"/>
                <w:b/>
                <w:noProof/>
              </w:rPr>
              <w:t>[INSERT SPECIFIC DETAILS IF REQUIRED]</w:t>
            </w:r>
            <w:r>
              <w:rPr>
                <w:rFonts w:cs="Arial"/>
                <w:b/>
              </w:rPr>
              <w:fldChar w:fldCharType="end"/>
            </w:r>
          </w:p>
        </w:tc>
      </w:tr>
      <w:tr w:rsidR="00D84FB7" w14:paraId="7D057369" w14:textId="77777777" w:rsidTr="0037381A">
        <w:trPr>
          <w:trHeight w:val="507"/>
        </w:trPr>
        <w:tc>
          <w:tcPr>
            <w:tcW w:w="1664" w:type="dxa"/>
            <w:vMerge/>
            <w:shd w:val="solid" w:color="F4F1EE" w:fill="auto"/>
          </w:tcPr>
          <w:p w14:paraId="1526E4C8" w14:textId="77777777" w:rsidR="00D84FB7" w:rsidRPr="0009719A" w:rsidRDefault="00D84FB7" w:rsidP="00D84FB7">
            <w:pPr>
              <w:pStyle w:val="Table10ptText-ASDEFCON"/>
            </w:pPr>
          </w:p>
        </w:tc>
        <w:tc>
          <w:tcPr>
            <w:tcW w:w="1824" w:type="dxa"/>
            <w:vMerge/>
          </w:tcPr>
          <w:p w14:paraId="102392DE" w14:textId="77777777" w:rsidR="00D84FB7" w:rsidRPr="008D3DF0" w:rsidRDefault="00D84FB7" w:rsidP="00D84FB7">
            <w:pPr>
              <w:pStyle w:val="Table10ptText-ASDEFCON"/>
            </w:pPr>
          </w:p>
        </w:tc>
        <w:tc>
          <w:tcPr>
            <w:tcW w:w="1794" w:type="dxa"/>
            <w:gridSpan w:val="4"/>
            <w:tcBorders>
              <w:top w:val="single" w:sz="4" w:space="0" w:color="EEECE1"/>
              <w:bottom w:val="single" w:sz="4" w:space="0" w:color="EEECE1"/>
              <w:right w:val="single" w:sz="4" w:space="0" w:color="EEECE1"/>
            </w:tcBorders>
          </w:tcPr>
          <w:p w14:paraId="3FC609B1" w14:textId="77777777" w:rsidR="00D84FB7" w:rsidRDefault="00D84FB7" w:rsidP="00A30301">
            <w:pPr>
              <w:pStyle w:val="NoteToDrafters-ASDEFCON"/>
            </w:pPr>
            <w:r w:rsidRPr="00D50CF9">
              <w:t>Note to Drafters: Delete this row if DISP membership is required.</w:t>
            </w:r>
          </w:p>
          <w:p w14:paraId="2B6EAA3D" w14:textId="77777777" w:rsidR="00D84FB7" w:rsidRDefault="00D84FB7" w:rsidP="004538F9">
            <w:pPr>
              <w:pStyle w:val="Table10ptText-ASDEFCON"/>
            </w:pPr>
            <w:r>
              <w:t>Personnel security clearance:</w:t>
            </w:r>
          </w:p>
          <w:p w14:paraId="4F859EF5" w14:textId="5BE4C299" w:rsidR="00D84FB7" w:rsidRDefault="00D84FB7" w:rsidP="004538F9">
            <w:pPr>
              <w:pStyle w:val="Table10ptText-ASDEFCON"/>
            </w:pPr>
            <w:r>
              <w:t xml:space="preserve">(clause </w:t>
            </w:r>
            <w:r>
              <w:fldChar w:fldCharType="begin"/>
            </w:r>
            <w:r>
              <w:instrText xml:space="preserve"> REF _Ref97552300 \r \h </w:instrText>
            </w:r>
            <w:r>
              <w:fldChar w:fldCharType="separate"/>
            </w:r>
            <w:r w:rsidR="005E1CDB">
              <w:t>9.10.3b</w:t>
            </w:r>
            <w:r>
              <w:fldChar w:fldCharType="end"/>
            </w:r>
            <w:r>
              <w:t>)</w:t>
            </w:r>
          </w:p>
        </w:tc>
        <w:tc>
          <w:tcPr>
            <w:tcW w:w="3808" w:type="dxa"/>
            <w:gridSpan w:val="5"/>
            <w:tcBorders>
              <w:top w:val="single" w:sz="4" w:space="0" w:color="EEECE1"/>
              <w:left w:val="single" w:sz="4" w:space="0" w:color="EEECE1"/>
              <w:bottom w:val="single" w:sz="4" w:space="0" w:color="EEECE1"/>
            </w:tcBorders>
          </w:tcPr>
          <w:p w14:paraId="542FEAB4" w14:textId="77777777" w:rsidR="00D84FB7" w:rsidRPr="00041AAA" w:rsidRDefault="00D84FB7" w:rsidP="004538F9">
            <w:pPr>
              <w:pStyle w:val="Table10ptText-ASDEFCON"/>
            </w:pPr>
          </w:p>
          <w:p w14:paraId="4D4BE317" w14:textId="77777777" w:rsidR="00D84FB7" w:rsidRPr="00041AAA" w:rsidRDefault="00D84FB7" w:rsidP="004538F9">
            <w:pPr>
              <w:pStyle w:val="Table10ptText-ASDEFCON"/>
            </w:pPr>
          </w:p>
          <w:p w14:paraId="7353D22D" w14:textId="77777777" w:rsidR="00D84FB7" w:rsidRPr="00041AAA" w:rsidRDefault="00D84FB7" w:rsidP="004538F9">
            <w:pPr>
              <w:pStyle w:val="Table10ptText-ASDEFCON"/>
            </w:pPr>
          </w:p>
          <w:p w14:paraId="71B30CF8" w14:textId="0E573F97" w:rsidR="00D84FB7" w:rsidRPr="007B2496" w:rsidRDefault="00D84FB7" w:rsidP="004538F9">
            <w:pPr>
              <w:pStyle w:val="Table10ptText-ASDEFCON"/>
              <w:rPr>
                <w:b/>
              </w:rPr>
            </w:pPr>
            <w:r w:rsidRPr="007B2496">
              <w:rPr>
                <w:b/>
              </w:rPr>
              <w:fldChar w:fldCharType="begin">
                <w:ffData>
                  <w:name w:val=""/>
                  <w:enabled/>
                  <w:calcOnExit w:val="0"/>
                  <w:textInput>
                    <w:default w:val="[INSERT CLASSIFICATION]"/>
                  </w:textInput>
                </w:ffData>
              </w:fldChar>
            </w:r>
            <w:r w:rsidRPr="007B2496">
              <w:rPr>
                <w:b/>
              </w:rPr>
              <w:instrText xml:space="preserve"> FORMTEXT </w:instrText>
            </w:r>
            <w:r w:rsidRPr="007B2496">
              <w:rPr>
                <w:b/>
              </w:rPr>
            </w:r>
            <w:r w:rsidRPr="007B2496">
              <w:rPr>
                <w:b/>
              </w:rPr>
              <w:fldChar w:fldCharType="separate"/>
            </w:r>
            <w:r w:rsidR="005E1CDB">
              <w:rPr>
                <w:b/>
                <w:noProof/>
              </w:rPr>
              <w:t>[INSERT CLASSIFICATION]</w:t>
            </w:r>
            <w:r w:rsidRPr="007B2496">
              <w:rPr>
                <w:b/>
              </w:rPr>
              <w:fldChar w:fldCharType="end"/>
            </w:r>
          </w:p>
        </w:tc>
      </w:tr>
      <w:tr w:rsidR="00D84FB7" w14:paraId="5A90D905" w14:textId="77777777" w:rsidTr="0037381A">
        <w:trPr>
          <w:trHeight w:val="463"/>
        </w:trPr>
        <w:tc>
          <w:tcPr>
            <w:tcW w:w="1664" w:type="dxa"/>
            <w:vMerge/>
            <w:shd w:val="solid" w:color="F4F1EE" w:fill="auto"/>
          </w:tcPr>
          <w:p w14:paraId="552983F2" w14:textId="77777777" w:rsidR="00D84FB7" w:rsidRPr="0009719A" w:rsidRDefault="00D84FB7" w:rsidP="00D84FB7">
            <w:pPr>
              <w:pStyle w:val="Table10ptText-ASDEFCON"/>
            </w:pPr>
          </w:p>
        </w:tc>
        <w:tc>
          <w:tcPr>
            <w:tcW w:w="1824" w:type="dxa"/>
            <w:vMerge/>
          </w:tcPr>
          <w:p w14:paraId="34B7BE0C" w14:textId="77777777" w:rsidR="00D84FB7" w:rsidRPr="008D3DF0" w:rsidRDefault="00D84FB7" w:rsidP="00D84FB7">
            <w:pPr>
              <w:pStyle w:val="Table10ptText-ASDEFCON"/>
            </w:pPr>
          </w:p>
        </w:tc>
        <w:tc>
          <w:tcPr>
            <w:tcW w:w="2886" w:type="dxa"/>
            <w:gridSpan w:val="7"/>
            <w:tcBorders>
              <w:top w:val="single" w:sz="4" w:space="0" w:color="EEECE1"/>
              <w:bottom w:val="single" w:sz="4" w:space="0" w:color="EEECE1"/>
              <w:right w:val="single" w:sz="4" w:space="0" w:color="EEECE1"/>
            </w:tcBorders>
          </w:tcPr>
          <w:p w14:paraId="080291C1" w14:textId="77777777" w:rsidR="00D84FB7" w:rsidRDefault="00D84FB7" w:rsidP="004538F9">
            <w:pPr>
              <w:pStyle w:val="Table10ptText-ASDEFCON"/>
            </w:pPr>
            <w:r>
              <w:t>Security Classification and Categorisation Guide required:</w:t>
            </w:r>
          </w:p>
          <w:p w14:paraId="659E3FD9" w14:textId="64A3AFF1" w:rsidR="00D84FB7" w:rsidRDefault="00D84FB7" w:rsidP="004538F9">
            <w:pPr>
              <w:pStyle w:val="Table10ptText-ASDEFCON"/>
            </w:pPr>
            <w:r>
              <w:t xml:space="preserve">(clause </w:t>
            </w:r>
            <w:r>
              <w:fldChar w:fldCharType="begin"/>
            </w:r>
            <w:r>
              <w:instrText xml:space="preserve"> REF _Ref455049318 \r \h </w:instrText>
            </w:r>
            <w:r>
              <w:fldChar w:fldCharType="separate"/>
            </w:r>
            <w:r w:rsidR="005E1CDB">
              <w:t>9.10.7</w:t>
            </w:r>
            <w:r>
              <w:fldChar w:fldCharType="end"/>
            </w:r>
            <w:r>
              <w:t>)</w:t>
            </w:r>
          </w:p>
        </w:tc>
        <w:tc>
          <w:tcPr>
            <w:tcW w:w="2716" w:type="dxa"/>
            <w:gridSpan w:val="2"/>
            <w:tcBorders>
              <w:top w:val="single" w:sz="4" w:space="0" w:color="EEECE1"/>
              <w:left w:val="single" w:sz="4" w:space="0" w:color="EEECE1"/>
              <w:bottom w:val="single" w:sz="4" w:space="0" w:color="EEECE1"/>
            </w:tcBorders>
          </w:tcPr>
          <w:p w14:paraId="03046484" w14:textId="77777777" w:rsidR="00D84FB7" w:rsidRPr="00A30301" w:rsidRDefault="00D84FB7" w:rsidP="004538F9">
            <w:pPr>
              <w:pStyle w:val="Table10ptText-ASDEFCON"/>
              <w:rPr>
                <w:b/>
                <w:i/>
              </w:rPr>
            </w:pPr>
            <w:r w:rsidRPr="00041AAA">
              <w:t xml:space="preserve">  </w:t>
            </w:r>
            <w:r w:rsidRPr="00A30301">
              <w:rPr>
                <w:b/>
              </w:rPr>
              <w:sym w:font="Wingdings" w:char="F071"/>
            </w:r>
            <w:r w:rsidRPr="00A30301">
              <w:rPr>
                <w:b/>
              </w:rPr>
              <w:t xml:space="preserve"> Yes    /    </w:t>
            </w:r>
            <w:r w:rsidRPr="00A30301">
              <w:rPr>
                <w:b/>
              </w:rPr>
              <w:sym w:font="Wingdings" w:char="F071"/>
            </w:r>
            <w:r w:rsidRPr="00A30301">
              <w:rPr>
                <w:b/>
              </w:rPr>
              <w:t xml:space="preserve"> No</w:t>
            </w:r>
          </w:p>
        </w:tc>
      </w:tr>
      <w:tr w:rsidR="00D84FB7" w14:paraId="1BD1041E" w14:textId="77777777" w:rsidTr="0037381A">
        <w:trPr>
          <w:trHeight w:val="490"/>
        </w:trPr>
        <w:tc>
          <w:tcPr>
            <w:tcW w:w="1664" w:type="dxa"/>
            <w:vMerge/>
            <w:shd w:val="solid" w:color="F4F1EE" w:fill="auto"/>
          </w:tcPr>
          <w:p w14:paraId="01E27016" w14:textId="77777777" w:rsidR="00D84FB7" w:rsidRPr="0009719A" w:rsidRDefault="00D84FB7" w:rsidP="00D84FB7">
            <w:pPr>
              <w:pStyle w:val="Table10ptText-ASDEFCON"/>
            </w:pPr>
          </w:p>
        </w:tc>
        <w:tc>
          <w:tcPr>
            <w:tcW w:w="1824" w:type="dxa"/>
            <w:vMerge/>
          </w:tcPr>
          <w:p w14:paraId="66F2A93F" w14:textId="77777777" w:rsidR="00D84FB7" w:rsidRPr="008D3DF0" w:rsidRDefault="00D84FB7" w:rsidP="00D84FB7">
            <w:pPr>
              <w:pStyle w:val="Table10ptText-ASDEFCON"/>
            </w:pPr>
          </w:p>
        </w:tc>
        <w:tc>
          <w:tcPr>
            <w:tcW w:w="1232" w:type="dxa"/>
            <w:gridSpan w:val="3"/>
            <w:tcBorders>
              <w:top w:val="single" w:sz="4" w:space="0" w:color="EEECE1"/>
              <w:right w:val="single" w:sz="4" w:space="0" w:color="EEECE1"/>
            </w:tcBorders>
          </w:tcPr>
          <w:p w14:paraId="0653CB01" w14:textId="77777777" w:rsidR="00D84FB7" w:rsidRDefault="00D84FB7" w:rsidP="004538F9">
            <w:pPr>
              <w:pStyle w:val="Table10ptText-ASDEFCON"/>
            </w:pPr>
            <w:r>
              <w:t>COMSEC material:</w:t>
            </w:r>
          </w:p>
          <w:p w14:paraId="579FAC2B" w14:textId="3268C069" w:rsidR="00D84FB7" w:rsidRDefault="00D84FB7" w:rsidP="004538F9">
            <w:pPr>
              <w:pStyle w:val="Table10ptText-ASDEFCON"/>
            </w:pPr>
            <w:r>
              <w:t xml:space="preserve">(clause </w:t>
            </w:r>
            <w:r>
              <w:fldChar w:fldCharType="begin"/>
            </w:r>
            <w:r>
              <w:instrText xml:space="preserve"> REF _Ref455049336 \r \h </w:instrText>
            </w:r>
            <w:r>
              <w:fldChar w:fldCharType="separate"/>
            </w:r>
            <w:r w:rsidR="005E1CDB">
              <w:t>9.10.9</w:t>
            </w:r>
            <w:r>
              <w:fldChar w:fldCharType="end"/>
            </w:r>
            <w:r>
              <w:t>)</w:t>
            </w:r>
          </w:p>
        </w:tc>
        <w:tc>
          <w:tcPr>
            <w:tcW w:w="2206" w:type="dxa"/>
            <w:gridSpan w:val="5"/>
            <w:tcBorders>
              <w:top w:val="single" w:sz="4" w:space="0" w:color="EEECE1"/>
              <w:left w:val="single" w:sz="4" w:space="0" w:color="EEECE1"/>
              <w:right w:val="single" w:sz="4" w:space="0" w:color="EEECE1"/>
            </w:tcBorders>
          </w:tcPr>
          <w:p w14:paraId="239CE06A" w14:textId="77777777" w:rsidR="00D84FB7" w:rsidRDefault="00D84FB7" w:rsidP="004538F9">
            <w:pPr>
              <w:pStyle w:val="Table10ptText-ASDEFCON"/>
            </w:pPr>
            <w:r>
              <w:sym w:font="Wingdings" w:char="F071"/>
            </w:r>
            <w:r>
              <w:t xml:space="preserve"> </w:t>
            </w:r>
            <w:r>
              <w:br/>
              <w:t>transmitted in Australia</w:t>
            </w:r>
          </w:p>
        </w:tc>
        <w:tc>
          <w:tcPr>
            <w:tcW w:w="2164" w:type="dxa"/>
            <w:tcBorders>
              <w:top w:val="single" w:sz="4" w:space="0" w:color="EEECE1"/>
              <w:left w:val="single" w:sz="4" w:space="0" w:color="EEECE1"/>
            </w:tcBorders>
          </w:tcPr>
          <w:p w14:paraId="545A0079" w14:textId="77777777" w:rsidR="00D84FB7" w:rsidRDefault="00D84FB7" w:rsidP="004538F9">
            <w:pPr>
              <w:pStyle w:val="Table10ptText-ASDEFCON"/>
            </w:pPr>
            <w:r>
              <w:sym w:font="Wingdings" w:char="F071"/>
            </w:r>
            <w:r>
              <w:t xml:space="preserve"> </w:t>
            </w:r>
            <w:r>
              <w:br/>
              <w:t>transmitted overseas</w:t>
            </w:r>
          </w:p>
        </w:tc>
      </w:tr>
      <w:tr w:rsidR="00D84FB7" w14:paraId="4A7E5634" w14:textId="77777777" w:rsidTr="0037381A">
        <w:tc>
          <w:tcPr>
            <w:tcW w:w="1664" w:type="dxa"/>
            <w:shd w:val="solid" w:color="F4F1EE" w:fill="auto"/>
          </w:tcPr>
          <w:p w14:paraId="3C97A46D" w14:textId="599819E9" w:rsidR="00D84FB7" w:rsidRPr="0009719A" w:rsidRDefault="00D84FB7" w:rsidP="004538F9">
            <w:pPr>
              <w:pStyle w:val="Table10ptText-ASDEFCON"/>
              <w:rPr>
                <w:b/>
              </w:rPr>
            </w:pPr>
            <w:r>
              <w:rPr>
                <w:b/>
              </w:rPr>
              <w:t>Item 8</w:t>
            </w:r>
            <w:r>
              <w:rPr>
                <w:b/>
              </w:rPr>
              <w:br/>
            </w:r>
            <w:r w:rsidRPr="00A672FF">
              <w:t>(clause</w:t>
            </w:r>
            <w:r>
              <w:t xml:space="preserve"> </w:t>
            </w:r>
            <w:r>
              <w:fldChar w:fldCharType="begin"/>
            </w:r>
            <w:r>
              <w:instrText xml:space="preserve"> REF _Ref434917629 \w \h  \* MERGEFORMAT </w:instrText>
            </w:r>
            <w:r>
              <w:fldChar w:fldCharType="separate"/>
            </w:r>
            <w:r w:rsidR="005E1CDB">
              <w:t>10.1</w:t>
            </w:r>
            <w:r>
              <w:fldChar w:fldCharType="end"/>
            </w:r>
            <w:r w:rsidRPr="00A672FF">
              <w:t>)</w:t>
            </w:r>
          </w:p>
        </w:tc>
        <w:tc>
          <w:tcPr>
            <w:tcW w:w="1824" w:type="dxa"/>
          </w:tcPr>
          <w:p w14:paraId="208BC5E9" w14:textId="77777777" w:rsidR="00D84FB7" w:rsidRPr="00041AAA" w:rsidRDefault="00D84FB7" w:rsidP="004538F9">
            <w:pPr>
              <w:pStyle w:val="Table10ptText-ASDEFCON"/>
            </w:pPr>
            <w:r w:rsidRPr="00041AAA">
              <w:t>Governing Law:</w:t>
            </w:r>
          </w:p>
        </w:tc>
        <w:tc>
          <w:tcPr>
            <w:tcW w:w="5602" w:type="dxa"/>
            <w:gridSpan w:val="9"/>
          </w:tcPr>
          <w:p w14:paraId="2D344D18" w14:textId="6021114C" w:rsidR="00D84FB7" w:rsidRPr="00041AAA" w:rsidRDefault="00D84FB7" w:rsidP="004538F9">
            <w:pPr>
              <w:pStyle w:val="Table10ptText-ASDEFCON"/>
            </w:pPr>
            <w:r w:rsidRPr="00A30301">
              <w:rPr>
                <w:b/>
                <w:noProof/>
              </w:rPr>
              <w:fldChar w:fldCharType="begin">
                <w:ffData>
                  <w:name w:val="Text3"/>
                  <w:enabled/>
                  <w:calcOnExit w:val="0"/>
                  <w:textInput>
                    <w:default w:val="[INSERT RELEVANT STATE OR TERRITORY]"/>
                  </w:textInput>
                </w:ffData>
              </w:fldChar>
            </w:r>
            <w:bookmarkStart w:id="34" w:name="Text3"/>
            <w:r w:rsidRPr="00A30301">
              <w:rPr>
                <w:b/>
                <w:noProof/>
              </w:rPr>
              <w:instrText xml:space="preserve"> FORMTEXT </w:instrText>
            </w:r>
            <w:r w:rsidRPr="00A30301">
              <w:rPr>
                <w:b/>
                <w:noProof/>
              </w:rPr>
            </w:r>
            <w:r w:rsidRPr="00A30301">
              <w:rPr>
                <w:b/>
                <w:noProof/>
              </w:rPr>
              <w:fldChar w:fldCharType="separate"/>
            </w:r>
            <w:r w:rsidR="005E1CDB" w:rsidRPr="00A30301">
              <w:rPr>
                <w:b/>
                <w:noProof/>
              </w:rPr>
              <w:t>[INSERT RELEVANT STATE OR TERRITORY]</w:t>
            </w:r>
            <w:r w:rsidRPr="00A30301">
              <w:rPr>
                <w:b/>
                <w:noProof/>
              </w:rPr>
              <w:fldChar w:fldCharType="end"/>
            </w:r>
            <w:bookmarkEnd w:id="34"/>
          </w:p>
        </w:tc>
      </w:tr>
    </w:tbl>
    <w:p w14:paraId="6BBDE37A" w14:textId="77777777" w:rsidR="00030956" w:rsidRDefault="00030956" w:rsidP="00030956"/>
    <w:p w14:paraId="6ECCB04F" w14:textId="77777777" w:rsidR="008F0599" w:rsidRPr="00776825" w:rsidRDefault="008F0599" w:rsidP="004538F9">
      <w:pPr>
        <w:pStyle w:val="ASDEFCONNormal"/>
        <w:sectPr w:rsidR="008F0599" w:rsidRPr="00776825" w:rsidSect="006D06C8">
          <w:headerReference w:type="default" r:id="rId9"/>
          <w:footerReference w:type="even" r:id="rId10"/>
          <w:footerReference w:type="default" r:id="rId11"/>
          <w:footerReference w:type="first" r:id="rId12"/>
          <w:pgSz w:w="11907" w:h="16840" w:code="9"/>
          <w:pgMar w:top="1418" w:right="1418" w:bottom="1418" w:left="1418" w:header="567" w:footer="283" w:gutter="0"/>
          <w:paperSrc w:first="257" w:other="257"/>
          <w:pgNumType w:start="1"/>
          <w:cols w:space="720"/>
          <w:docGrid w:linePitch="272"/>
        </w:sectPr>
      </w:pPr>
    </w:p>
    <w:p w14:paraId="0F20E35C" w14:textId="5065090E" w:rsidR="008F0599" w:rsidRDefault="008F0599" w:rsidP="004538F9">
      <w:pPr>
        <w:pStyle w:val="ASDEFCONTitle"/>
      </w:pPr>
      <w:r w:rsidRPr="00776825">
        <w:t>TABLE OF CONTENTS</w:t>
      </w:r>
    </w:p>
    <w:p w14:paraId="7BBEEFEC" w14:textId="77777777" w:rsidR="006430B4" w:rsidRPr="00041AAA" w:rsidRDefault="006430B4" w:rsidP="00041AAA">
      <w:pPr>
        <w:pStyle w:val="ASDEFCONNormal"/>
      </w:pPr>
      <w:r w:rsidRPr="00041AAA">
        <w:t>Page</w:t>
      </w:r>
    </w:p>
    <w:p w14:paraId="5F1A865D" w14:textId="77777777" w:rsidR="005B42AF" w:rsidRDefault="00D15EE5">
      <w:pPr>
        <w:pStyle w:val="TOC1"/>
        <w:rPr>
          <w:del w:id="37" w:author="Author"/>
          <w:rFonts w:asciiTheme="minorHAnsi" w:eastAsiaTheme="minorEastAsia" w:hAnsiTheme="minorHAnsi" w:cstheme="minorBidi"/>
          <w:b w:val="0"/>
          <w:sz w:val="22"/>
          <w:szCs w:val="22"/>
        </w:rPr>
      </w:pPr>
      <w:del w:id="38" w:author="Author">
        <w:r>
          <w:fldChar w:fldCharType="begin"/>
        </w:r>
        <w:r>
          <w:delInstrText xml:space="preserve"> TOC \o "1-2" \t "COT/COC LV1 - ASDEFCON,1,COT/COC LV2 - ASDEFCON,2,ATT/ANN LV1 - ASDEFCON,1,ATT/ANN LV2 - ASDEFCON,2,SOW HL1 - ASDEFCON,1,SOW HL2 - ASDEFCON,2,COT/COC LV1 - ASDEFCON,1,COT/COC LV2 - ASDEFCON,2,ATT/ANN LV1 - ASDEFCON,1,ATT/ANN LV2 - ASDEFCON,2" </w:delInstrText>
        </w:r>
        <w:r>
          <w:fldChar w:fldCharType="separate"/>
        </w:r>
        <w:r w:rsidR="005B42AF">
          <w:delText>1</w:delText>
        </w:r>
        <w:r w:rsidR="005B42AF">
          <w:rPr>
            <w:rFonts w:asciiTheme="minorHAnsi" w:eastAsiaTheme="minorEastAsia" w:hAnsiTheme="minorHAnsi" w:cstheme="minorBidi"/>
            <w:b w:val="0"/>
            <w:sz w:val="22"/>
            <w:szCs w:val="22"/>
          </w:rPr>
          <w:tab/>
        </w:r>
        <w:r w:rsidR="005B42AF">
          <w:delText>DEED FRAMEWORK</w:delText>
        </w:r>
        <w:r w:rsidR="005B42AF">
          <w:tab/>
        </w:r>
        <w:r w:rsidR="005B42AF">
          <w:fldChar w:fldCharType="begin"/>
        </w:r>
        <w:r w:rsidR="005B42AF">
          <w:delInstrText xml:space="preserve"> PAGEREF _Toc153359526 \h </w:delInstrText>
        </w:r>
        <w:r w:rsidR="005B42AF">
          <w:fldChar w:fldCharType="separate"/>
        </w:r>
        <w:r w:rsidR="005B42AF">
          <w:delText>1</w:delText>
        </w:r>
        <w:r w:rsidR="005B42AF">
          <w:fldChar w:fldCharType="end"/>
        </w:r>
      </w:del>
    </w:p>
    <w:p w14:paraId="17A17F1F" w14:textId="77777777" w:rsidR="005B42AF" w:rsidRDefault="005B42AF">
      <w:pPr>
        <w:pStyle w:val="TOC2"/>
        <w:tabs>
          <w:tab w:val="right" w:leader="dot" w:pos="9061"/>
        </w:tabs>
        <w:rPr>
          <w:del w:id="39" w:author="Author"/>
          <w:rFonts w:asciiTheme="minorHAnsi" w:eastAsiaTheme="minorEastAsia" w:hAnsiTheme="minorHAnsi" w:cstheme="minorBidi"/>
          <w:noProof/>
          <w:sz w:val="22"/>
          <w:szCs w:val="22"/>
        </w:rPr>
      </w:pPr>
      <w:del w:id="40" w:author="Author">
        <w:r>
          <w:rPr>
            <w:noProof/>
          </w:rPr>
          <w:delText>1.1</w:delText>
        </w:r>
        <w:r>
          <w:rPr>
            <w:rFonts w:asciiTheme="minorHAnsi" w:eastAsiaTheme="minorEastAsia" w:hAnsiTheme="minorHAnsi" w:cstheme="minorBidi"/>
            <w:noProof/>
            <w:sz w:val="22"/>
            <w:szCs w:val="22"/>
          </w:rPr>
          <w:tab/>
        </w:r>
        <w:r>
          <w:rPr>
            <w:noProof/>
          </w:rPr>
          <w:delText>Definitions (Core)</w:delText>
        </w:r>
        <w:r>
          <w:rPr>
            <w:noProof/>
          </w:rPr>
          <w:tab/>
        </w:r>
        <w:r>
          <w:rPr>
            <w:noProof/>
          </w:rPr>
          <w:fldChar w:fldCharType="begin"/>
        </w:r>
        <w:r>
          <w:rPr>
            <w:noProof/>
          </w:rPr>
          <w:delInstrText xml:space="preserve"> PAGEREF _Toc153359527 \h </w:delInstrText>
        </w:r>
        <w:r>
          <w:rPr>
            <w:noProof/>
          </w:rPr>
        </w:r>
        <w:r>
          <w:rPr>
            <w:noProof/>
          </w:rPr>
          <w:fldChar w:fldCharType="separate"/>
        </w:r>
        <w:r>
          <w:rPr>
            <w:noProof/>
          </w:rPr>
          <w:delText>1</w:delText>
        </w:r>
        <w:r>
          <w:rPr>
            <w:noProof/>
          </w:rPr>
          <w:fldChar w:fldCharType="end"/>
        </w:r>
      </w:del>
    </w:p>
    <w:p w14:paraId="299679DE" w14:textId="77777777" w:rsidR="005B42AF" w:rsidRDefault="005B42AF">
      <w:pPr>
        <w:pStyle w:val="TOC2"/>
        <w:tabs>
          <w:tab w:val="right" w:leader="dot" w:pos="9061"/>
        </w:tabs>
        <w:rPr>
          <w:del w:id="41" w:author="Author"/>
          <w:rFonts w:asciiTheme="minorHAnsi" w:eastAsiaTheme="minorEastAsia" w:hAnsiTheme="minorHAnsi" w:cstheme="minorBidi"/>
          <w:noProof/>
          <w:sz w:val="22"/>
          <w:szCs w:val="22"/>
        </w:rPr>
      </w:pPr>
      <w:del w:id="42" w:author="Author">
        <w:r>
          <w:rPr>
            <w:noProof/>
          </w:rPr>
          <w:delText>1.2</w:delText>
        </w:r>
        <w:r>
          <w:rPr>
            <w:rFonts w:asciiTheme="minorHAnsi" w:eastAsiaTheme="minorEastAsia" w:hAnsiTheme="minorHAnsi" w:cstheme="minorBidi"/>
            <w:noProof/>
            <w:sz w:val="22"/>
            <w:szCs w:val="22"/>
          </w:rPr>
          <w:tab/>
        </w:r>
        <w:r>
          <w:rPr>
            <w:noProof/>
          </w:rPr>
          <w:delText>Interpretation (Core)</w:delText>
        </w:r>
        <w:r>
          <w:rPr>
            <w:noProof/>
          </w:rPr>
          <w:tab/>
        </w:r>
        <w:r>
          <w:rPr>
            <w:noProof/>
          </w:rPr>
          <w:fldChar w:fldCharType="begin"/>
        </w:r>
        <w:r>
          <w:rPr>
            <w:noProof/>
          </w:rPr>
          <w:delInstrText xml:space="preserve"> PAGEREF _Toc153359528 \h </w:delInstrText>
        </w:r>
        <w:r>
          <w:rPr>
            <w:noProof/>
          </w:rPr>
        </w:r>
        <w:r>
          <w:rPr>
            <w:noProof/>
          </w:rPr>
          <w:fldChar w:fldCharType="separate"/>
        </w:r>
        <w:r>
          <w:rPr>
            <w:noProof/>
          </w:rPr>
          <w:delText>1</w:delText>
        </w:r>
        <w:r>
          <w:rPr>
            <w:noProof/>
          </w:rPr>
          <w:fldChar w:fldCharType="end"/>
        </w:r>
      </w:del>
    </w:p>
    <w:p w14:paraId="0CCDF692" w14:textId="77777777" w:rsidR="005B42AF" w:rsidRDefault="005B42AF">
      <w:pPr>
        <w:pStyle w:val="TOC2"/>
        <w:tabs>
          <w:tab w:val="right" w:leader="dot" w:pos="9061"/>
        </w:tabs>
        <w:rPr>
          <w:del w:id="43" w:author="Author"/>
          <w:rFonts w:asciiTheme="minorHAnsi" w:eastAsiaTheme="minorEastAsia" w:hAnsiTheme="minorHAnsi" w:cstheme="minorBidi"/>
          <w:noProof/>
          <w:sz w:val="22"/>
          <w:szCs w:val="22"/>
        </w:rPr>
      </w:pPr>
      <w:del w:id="44" w:author="Author">
        <w:r>
          <w:rPr>
            <w:noProof/>
          </w:rPr>
          <w:delText>1.3</w:delText>
        </w:r>
        <w:r>
          <w:rPr>
            <w:rFonts w:asciiTheme="minorHAnsi" w:eastAsiaTheme="minorEastAsia" w:hAnsiTheme="minorHAnsi" w:cstheme="minorBidi"/>
            <w:noProof/>
            <w:sz w:val="22"/>
            <w:szCs w:val="22"/>
          </w:rPr>
          <w:tab/>
        </w:r>
        <w:r>
          <w:rPr>
            <w:noProof/>
          </w:rPr>
          <w:delText>Term (Core)</w:delText>
        </w:r>
        <w:r>
          <w:rPr>
            <w:noProof/>
          </w:rPr>
          <w:tab/>
        </w:r>
        <w:r>
          <w:rPr>
            <w:noProof/>
          </w:rPr>
          <w:fldChar w:fldCharType="begin"/>
        </w:r>
        <w:r>
          <w:rPr>
            <w:noProof/>
          </w:rPr>
          <w:delInstrText xml:space="preserve"> PAGEREF _Toc153359529 \h </w:delInstrText>
        </w:r>
        <w:r>
          <w:rPr>
            <w:noProof/>
          </w:rPr>
        </w:r>
        <w:r>
          <w:rPr>
            <w:noProof/>
          </w:rPr>
          <w:fldChar w:fldCharType="separate"/>
        </w:r>
        <w:r>
          <w:rPr>
            <w:noProof/>
          </w:rPr>
          <w:delText>1</w:delText>
        </w:r>
        <w:r>
          <w:rPr>
            <w:noProof/>
          </w:rPr>
          <w:fldChar w:fldCharType="end"/>
        </w:r>
      </w:del>
    </w:p>
    <w:p w14:paraId="5478E600" w14:textId="77777777" w:rsidR="005B42AF" w:rsidRDefault="005B42AF">
      <w:pPr>
        <w:pStyle w:val="TOC2"/>
        <w:tabs>
          <w:tab w:val="right" w:leader="dot" w:pos="9061"/>
        </w:tabs>
        <w:rPr>
          <w:del w:id="45" w:author="Author"/>
          <w:rFonts w:asciiTheme="minorHAnsi" w:eastAsiaTheme="minorEastAsia" w:hAnsiTheme="minorHAnsi" w:cstheme="minorBidi"/>
          <w:noProof/>
          <w:sz w:val="22"/>
          <w:szCs w:val="22"/>
        </w:rPr>
      </w:pPr>
      <w:del w:id="46" w:author="Author">
        <w:r>
          <w:rPr>
            <w:noProof/>
          </w:rPr>
          <w:delText>1.4</w:delText>
        </w:r>
        <w:r>
          <w:rPr>
            <w:rFonts w:asciiTheme="minorHAnsi" w:eastAsiaTheme="minorEastAsia" w:hAnsiTheme="minorHAnsi" w:cstheme="minorBidi"/>
            <w:noProof/>
            <w:sz w:val="22"/>
            <w:szCs w:val="22"/>
          </w:rPr>
          <w:tab/>
        </w:r>
        <w:r>
          <w:rPr>
            <w:noProof/>
          </w:rPr>
          <w:delText>Entire Agreement (Core)</w:delText>
        </w:r>
        <w:r>
          <w:rPr>
            <w:noProof/>
          </w:rPr>
          <w:tab/>
        </w:r>
        <w:r>
          <w:rPr>
            <w:noProof/>
          </w:rPr>
          <w:fldChar w:fldCharType="begin"/>
        </w:r>
        <w:r>
          <w:rPr>
            <w:noProof/>
          </w:rPr>
          <w:delInstrText xml:space="preserve"> PAGEREF _Toc153359530 \h </w:delInstrText>
        </w:r>
        <w:r>
          <w:rPr>
            <w:noProof/>
          </w:rPr>
        </w:r>
        <w:r>
          <w:rPr>
            <w:noProof/>
          </w:rPr>
          <w:fldChar w:fldCharType="separate"/>
        </w:r>
        <w:r>
          <w:rPr>
            <w:noProof/>
          </w:rPr>
          <w:delText>2</w:delText>
        </w:r>
        <w:r>
          <w:rPr>
            <w:noProof/>
          </w:rPr>
          <w:fldChar w:fldCharType="end"/>
        </w:r>
      </w:del>
    </w:p>
    <w:p w14:paraId="3D1C7939" w14:textId="77777777" w:rsidR="005B42AF" w:rsidRDefault="005B42AF">
      <w:pPr>
        <w:pStyle w:val="TOC2"/>
        <w:tabs>
          <w:tab w:val="right" w:leader="dot" w:pos="9061"/>
        </w:tabs>
        <w:rPr>
          <w:del w:id="47" w:author="Author"/>
          <w:rFonts w:asciiTheme="minorHAnsi" w:eastAsiaTheme="minorEastAsia" w:hAnsiTheme="minorHAnsi" w:cstheme="minorBidi"/>
          <w:noProof/>
          <w:sz w:val="22"/>
          <w:szCs w:val="22"/>
        </w:rPr>
      </w:pPr>
      <w:del w:id="48" w:author="Author">
        <w:r>
          <w:rPr>
            <w:noProof/>
          </w:rPr>
          <w:delText>1.5</w:delText>
        </w:r>
        <w:r>
          <w:rPr>
            <w:rFonts w:asciiTheme="minorHAnsi" w:eastAsiaTheme="minorEastAsia" w:hAnsiTheme="minorHAnsi" w:cstheme="minorBidi"/>
            <w:noProof/>
            <w:sz w:val="22"/>
            <w:szCs w:val="22"/>
          </w:rPr>
          <w:tab/>
        </w:r>
        <w:r>
          <w:rPr>
            <w:noProof/>
          </w:rPr>
          <w:delText>Precedence of Documents (Core)</w:delText>
        </w:r>
        <w:r>
          <w:rPr>
            <w:noProof/>
          </w:rPr>
          <w:tab/>
        </w:r>
        <w:r>
          <w:rPr>
            <w:noProof/>
          </w:rPr>
          <w:fldChar w:fldCharType="begin"/>
        </w:r>
        <w:r>
          <w:rPr>
            <w:noProof/>
          </w:rPr>
          <w:delInstrText xml:space="preserve"> PAGEREF _Toc153359531 \h </w:delInstrText>
        </w:r>
        <w:r>
          <w:rPr>
            <w:noProof/>
          </w:rPr>
        </w:r>
        <w:r>
          <w:rPr>
            <w:noProof/>
          </w:rPr>
          <w:fldChar w:fldCharType="separate"/>
        </w:r>
        <w:r>
          <w:rPr>
            <w:noProof/>
          </w:rPr>
          <w:delText>2</w:delText>
        </w:r>
        <w:r>
          <w:rPr>
            <w:noProof/>
          </w:rPr>
          <w:fldChar w:fldCharType="end"/>
        </w:r>
      </w:del>
    </w:p>
    <w:p w14:paraId="086356C7" w14:textId="77777777" w:rsidR="005B42AF" w:rsidRDefault="005B42AF">
      <w:pPr>
        <w:pStyle w:val="TOC2"/>
        <w:tabs>
          <w:tab w:val="right" w:leader="dot" w:pos="9061"/>
        </w:tabs>
        <w:rPr>
          <w:del w:id="49" w:author="Author"/>
          <w:rFonts w:asciiTheme="minorHAnsi" w:eastAsiaTheme="minorEastAsia" w:hAnsiTheme="minorHAnsi" w:cstheme="minorBidi"/>
          <w:noProof/>
          <w:sz w:val="22"/>
          <w:szCs w:val="22"/>
        </w:rPr>
      </w:pPr>
      <w:del w:id="50" w:author="Author">
        <w:r>
          <w:rPr>
            <w:noProof/>
          </w:rPr>
          <w:delText>1.6</w:delText>
        </w:r>
        <w:r>
          <w:rPr>
            <w:rFonts w:asciiTheme="minorHAnsi" w:eastAsiaTheme="minorEastAsia" w:hAnsiTheme="minorHAnsi" w:cstheme="minorBidi"/>
            <w:noProof/>
            <w:sz w:val="22"/>
            <w:szCs w:val="22"/>
          </w:rPr>
          <w:tab/>
        </w:r>
        <w:r>
          <w:rPr>
            <w:noProof/>
          </w:rPr>
          <w:delText>Formation, Scope and Operation of Deed (Core)</w:delText>
        </w:r>
        <w:r>
          <w:rPr>
            <w:noProof/>
          </w:rPr>
          <w:tab/>
        </w:r>
        <w:r>
          <w:rPr>
            <w:noProof/>
          </w:rPr>
          <w:fldChar w:fldCharType="begin"/>
        </w:r>
        <w:r>
          <w:rPr>
            <w:noProof/>
          </w:rPr>
          <w:delInstrText xml:space="preserve"> PAGEREF _Toc153359532 \h </w:delInstrText>
        </w:r>
        <w:r>
          <w:rPr>
            <w:noProof/>
          </w:rPr>
        </w:r>
        <w:r>
          <w:rPr>
            <w:noProof/>
          </w:rPr>
          <w:fldChar w:fldCharType="separate"/>
        </w:r>
        <w:r>
          <w:rPr>
            <w:noProof/>
          </w:rPr>
          <w:delText>2</w:delText>
        </w:r>
        <w:r>
          <w:rPr>
            <w:noProof/>
          </w:rPr>
          <w:fldChar w:fldCharType="end"/>
        </w:r>
      </w:del>
    </w:p>
    <w:p w14:paraId="6604C650" w14:textId="77777777" w:rsidR="005B42AF" w:rsidRDefault="005B42AF">
      <w:pPr>
        <w:pStyle w:val="TOC2"/>
        <w:tabs>
          <w:tab w:val="right" w:leader="dot" w:pos="9061"/>
        </w:tabs>
        <w:rPr>
          <w:del w:id="51" w:author="Author"/>
          <w:rFonts w:asciiTheme="minorHAnsi" w:eastAsiaTheme="minorEastAsia" w:hAnsiTheme="minorHAnsi" w:cstheme="minorBidi"/>
          <w:noProof/>
          <w:sz w:val="22"/>
          <w:szCs w:val="22"/>
        </w:rPr>
      </w:pPr>
      <w:del w:id="52" w:author="Author">
        <w:r>
          <w:rPr>
            <w:noProof/>
          </w:rPr>
          <w:delText>1.7</w:delText>
        </w:r>
        <w:r>
          <w:rPr>
            <w:rFonts w:asciiTheme="minorHAnsi" w:eastAsiaTheme="minorEastAsia" w:hAnsiTheme="minorHAnsi" w:cstheme="minorBidi"/>
            <w:noProof/>
            <w:sz w:val="22"/>
            <w:szCs w:val="22"/>
          </w:rPr>
          <w:tab/>
        </w:r>
        <w:r>
          <w:rPr>
            <w:noProof/>
          </w:rPr>
          <w:delText>Ordering Services (Core)</w:delText>
        </w:r>
        <w:r>
          <w:rPr>
            <w:noProof/>
          </w:rPr>
          <w:tab/>
        </w:r>
        <w:r>
          <w:rPr>
            <w:noProof/>
          </w:rPr>
          <w:fldChar w:fldCharType="begin"/>
        </w:r>
        <w:r>
          <w:rPr>
            <w:noProof/>
          </w:rPr>
          <w:delInstrText xml:space="preserve"> PAGEREF _Toc153359533 \h </w:delInstrText>
        </w:r>
        <w:r>
          <w:rPr>
            <w:noProof/>
          </w:rPr>
        </w:r>
        <w:r>
          <w:rPr>
            <w:noProof/>
          </w:rPr>
          <w:fldChar w:fldCharType="separate"/>
        </w:r>
        <w:r>
          <w:rPr>
            <w:noProof/>
          </w:rPr>
          <w:delText>2</w:delText>
        </w:r>
        <w:r>
          <w:rPr>
            <w:noProof/>
          </w:rPr>
          <w:fldChar w:fldCharType="end"/>
        </w:r>
      </w:del>
    </w:p>
    <w:p w14:paraId="6038E9D7" w14:textId="77777777" w:rsidR="005B42AF" w:rsidRDefault="005B42AF">
      <w:pPr>
        <w:pStyle w:val="TOC2"/>
        <w:tabs>
          <w:tab w:val="right" w:leader="dot" w:pos="9061"/>
        </w:tabs>
        <w:rPr>
          <w:del w:id="53" w:author="Author"/>
          <w:rFonts w:asciiTheme="minorHAnsi" w:eastAsiaTheme="minorEastAsia" w:hAnsiTheme="minorHAnsi" w:cstheme="minorBidi"/>
          <w:noProof/>
          <w:sz w:val="22"/>
          <w:szCs w:val="22"/>
        </w:rPr>
      </w:pPr>
      <w:del w:id="54" w:author="Author">
        <w:r>
          <w:rPr>
            <w:noProof/>
          </w:rPr>
          <w:delText>1.8</w:delText>
        </w:r>
        <w:r>
          <w:rPr>
            <w:rFonts w:asciiTheme="minorHAnsi" w:eastAsiaTheme="minorEastAsia" w:hAnsiTheme="minorHAnsi" w:cstheme="minorBidi"/>
            <w:noProof/>
            <w:sz w:val="22"/>
            <w:szCs w:val="22"/>
          </w:rPr>
          <w:tab/>
        </w:r>
        <w:r>
          <w:rPr>
            <w:noProof/>
          </w:rPr>
          <w:delText>No Assurance of Orders (Core)</w:delText>
        </w:r>
        <w:r>
          <w:rPr>
            <w:noProof/>
          </w:rPr>
          <w:tab/>
        </w:r>
        <w:r>
          <w:rPr>
            <w:noProof/>
          </w:rPr>
          <w:fldChar w:fldCharType="begin"/>
        </w:r>
        <w:r>
          <w:rPr>
            <w:noProof/>
          </w:rPr>
          <w:delInstrText xml:space="preserve"> PAGEREF _Toc153359534 \h </w:delInstrText>
        </w:r>
        <w:r>
          <w:rPr>
            <w:noProof/>
          </w:rPr>
        </w:r>
        <w:r>
          <w:rPr>
            <w:noProof/>
          </w:rPr>
          <w:fldChar w:fldCharType="separate"/>
        </w:r>
        <w:r>
          <w:rPr>
            <w:noProof/>
          </w:rPr>
          <w:delText>4</w:delText>
        </w:r>
        <w:r>
          <w:rPr>
            <w:noProof/>
          </w:rPr>
          <w:fldChar w:fldCharType="end"/>
        </w:r>
      </w:del>
    </w:p>
    <w:p w14:paraId="026FC3D6" w14:textId="77777777" w:rsidR="005B42AF" w:rsidRDefault="005B42AF">
      <w:pPr>
        <w:pStyle w:val="TOC2"/>
        <w:tabs>
          <w:tab w:val="right" w:leader="dot" w:pos="9061"/>
        </w:tabs>
        <w:rPr>
          <w:del w:id="55" w:author="Author"/>
          <w:rFonts w:asciiTheme="minorHAnsi" w:eastAsiaTheme="minorEastAsia" w:hAnsiTheme="minorHAnsi" w:cstheme="minorBidi"/>
          <w:noProof/>
          <w:sz w:val="22"/>
          <w:szCs w:val="22"/>
        </w:rPr>
      </w:pPr>
      <w:del w:id="56" w:author="Author">
        <w:r>
          <w:rPr>
            <w:noProof/>
          </w:rPr>
          <w:delText>1.9</w:delText>
        </w:r>
        <w:r>
          <w:rPr>
            <w:rFonts w:asciiTheme="minorHAnsi" w:eastAsiaTheme="minorEastAsia" w:hAnsiTheme="minorHAnsi" w:cstheme="minorBidi"/>
            <w:noProof/>
            <w:sz w:val="22"/>
            <w:szCs w:val="22"/>
          </w:rPr>
          <w:tab/>
        </w:r>
        <w:r>
          <w:rPr>
            <w:noProof/>
          </w:rPr>
          <w:delText>Services (Core)</w:delText>
        </w:r>
        <w:r>
          <w:rPr>
            <w:noProof/>
          </w:rPr>
          <w:tab/>
        </w:r>
        <w:r>
          <w:rPr>
            <w:noProof/>
          </w:rPr>
          <w:fldChar w:fldCharType="begin"/>
        </w:r>
        <w:r>
          <w:rPr>
            <w:noProof/>
          </w:rPr>
          <w:delInstrText xml:space="preserve"> PAGEREF _Toc153359535 \h </w:delInstrText>
        </w:r>
        <w:r>
          <w:rPr>
            <w:noProof/>
          </w:rPr>
        </w:r>
        <w:r>
          <w:rPr>
            <w:noProof/>
          </w:rPr>
          <w:fldChar w:fldCharType="separate"/>
        </w:r>
        <w:r>
          <w:rPr>
            <w:noProof/>
          </w:rPr>
          <w:delText>4</w:delText>
        </w:r>
        <w:r>
          <w:rPr>
            <w:noProof/>
          </w:rPr>
          <w:fldChar w:fldCharType="end"/>
        </w:r>
      </w:del>
    </w:p>
    <w:p w14:paraId="14B89D58" w14:textId="77777777" w:rsidR="005B42AF" w:rsidRDefault="005B42AF">
      <w:pPr>
        <w:pStyle w:val="TOC2"/>
        <w:tabs>
          <w:tab w:val="left" w:pos="1417"/>
          <w:tab w:val="right" w:leader="dot" w:pos="9061"/>
        </w:tabs>
        <w:rPr>
          <w:del w:id="57" w:author="Author"/>
          <w:rFonts w:asciiTheme="minorHAnsi" w:eastAsiaTheme="minorEastAsia" w:hAnsiTheme="minorHAnsi" w:cstheme="minorBidi"/>
          <w:noProof/>
          <w:sz w:val="22"/>
          <w:szCs w:val="22"/>
        </w:rPr>
      </w:pPr>
      <w:del w:id="58" w:author="Author">
        <w:r>
          <w:rPr>
            <w:noProof/>
          </w:rPr>
          <w:delText>1.10</w:delText>
        </w:r>
        <w:r>
          <w:rPr>
            <w:rFonts w:asciiTheme="minorHAnsi" w:eastAsiaTheme="minorEastAsia" w:hAnsiTheme="minorHAnsi" w:cstheme="minorBidi"/>
            <w:noProof/>
            <w:sz w:val="22"/>
            <w:szCs w:val="22"/>
          </w:rPr>
          <w:tab/>
        </w:r>
        <w:r>
          <w:rPr>
            <w:noProof/>
          </w:rPr>
          <w:delText>Multi Agency Access (Optional)</w:delText>
        </w:r>
        <w:r>
          <w:rPr>
            <w:noProof/>
          </w:rPr>
          <w:tab/>
        </w:r>
        <w:r>
          <w:rPr>
            <w:noProof/>
          </w:rPr>
          <w:fldChar w:fldCharType="begin"/>
        </w:r>
        <w:r>
          <w:rPr>
            <w:noProof/>
          </w:rPr>
          <w:delInstrText xml:space="preserve"> PAGEREF _Toc153359536 \h </w:delInstrText>
        </w:r>
        <w:r>
          <w:rPr>
            <w:noProof/>
          </w:rPr>
        </w:r>
        <w:r>
          <w:rPr>
            <w:noProof/>
          </w:rPr>
          <w:fldChar w:fldCharType="separate"/>
        </w:r>
        <w:r>
          <w:rPr>
            <w:noProof/>
          </w:rPr>
          <w:delText>4</w:delText>
        </w:r>
        <w:r>
          <w:rPr>
            <w:noProof/>
          </w:rPr>
          <w:fldChar w:fldCharType="end"/>
        </w:r>
      </w:del>
    </w:p>
    <w:p w14:paraId="09790015" w14:textId="77777777" w:rsidR="005B42AF" w:rsidRDefault="005B42AF">
      <w:pPr>
        <w:pStyle w:val="TOC1"/>
        <w:rPr>
          <w:del w:id="59" w:author="Author"/>
          <w:rFonts w:asciiTheme="minorHAnsi" w:eastAsiaTheme="minorEastAsia" w:hAnsiTheme="minorHAnsi" w:cstheme="minorBidi"/>
          <w:b w:val="0"/>
          <w:sz w:val="22"/>
          <w:szCs w:val="22"/>
        </w:rPr>
      </w:pPr>
      <w:del w:id="60" w:author="Author">
        <w:r>
          <w:delText>2</w:delText>
        </w:r>
        <w:r>
          <w:rPr>
            <w:rFonts w:asciiTheme="minorHAnsi" w:eastAsiaTheme="minorEastAsia" w:hAnsiTheme="minorHAnsi" w:cstheme="minorBidi"/>
            <w:b w:val="0"/>
            <w:sz w:val="22"/>
            <w:szCs w:val="22"/>
          </w:rPr>
          <w:tab/>
        </w:r>
        <w:r>
          <w:delText>ROLES AND RESPONSIBILITIES</w:delText>
        </w:r>
        <w:r>
          <w:tab/>
        </w:r>
        <w:r>
          <w:fldChar w:fldCharType="begin"/>
        </w:r>
        <w:r>
          <w:delInstrText xml:space="preserve"> PAGEREF _Toc153359537 \h </w:delInstrText>
        </w:r>
        <w:r>
          <w:fldChar w:fldCharType="separate"/>
        </w:r>
        <w:r>
          <w:delText>5</w:delText>
        </w:r>
        <w:r>
          <w:fldChar w:fldCharType="end"/>
        </w:r>
      </w:del>
    </w:p>
    <w:p w14:paraId="0204D836" w14:textId="77777777" w:rsidR="005B42AF" w:rsidRDefault="005B42AF">
      <w:pPr>
        <w:pStyle w:val="TOC2"/>
        <w:tabs>
          <w:tab w:val="right" w:leader="dot" w:pos="9061"/>
        </w:tabs>
        <w:rPr>
          <w:del w:id="61" w:author="Author"/>
          <w:rFonts w:asciiTheme="minorHAnsi" w:eastAsiaTheme="minorEastAsia" w:hAnsiTheme="minorHAnsi" w:cstheme="minorBidi"/>
          <w:noProof/>
          <w:sz w:val="22"/>
          <w:szCs w:val="22"/>
        </w:rPr>
      </w:pPr>
      <w:del w:id="62" w:author="Author">
        <w:r>
          <w:rPr>
            <w:noProof/>
          </w:rPr>
          <w:delText>2.1</w:delText>
        </w:r>
        <w:r>
          <w:rPr>
            <w:rFonts w:asciiTheme="minorHAnsi" w:eastAsiaTheme="minorEastAsia" w:hAnsiTheme="minorHAnsi" w:cstheme="minorBidi"/>
            <w:noProof/>
            <w:sz w:val="22"/>
            <w:szCs w:val="22"/>
          </w:rPr>
          <w:tab/>
        </w:r>
        <w:r>
          <w:rPr>
            <w:noProof/>
          </w:rPr>
          <w:delText>Commonwealth Representative (Core)</w:delText>
        </w:r>
        <w:r>
          <w:rPr>
            <w:noProof/>
          </w:rPr>
          <w:tab/>
        </w:r>
        <w:r>
          <w:rPr>
            <w:noProof/>
          </w:rPr>
          <w:fldChar w:fldCharType="begin"/>
        </w:r>
        <w:r>
          <w:rPr>
            <w:noProof/>
          </w:rPr>
          <w:delInstrText xml:space="preserve"> PAGEREF _Toc153359538 \h </w:delInstrText>
        </w:r>
        <w:r>
          <w:rPr>
            <w:noProof/>
          </w:rPr>
        </w:r>
        <w:r>
          <w:rPr>
            <w:noProof/>
          </w:rPr>
          <w:fldChar w:fldCharType="separate"/>
        </w:r>
        <w:r>
          <w:rPr>
            <w:noProof/>
          </w:rPr>
          <w:delText>5</w:delText>
        </w:r>
        <w:r>
          <w:rPr>
            <w:noProof/>
          </w:rPr>
          <w:fldChar w:fldCharType="end"/>
        </w:r>
      </w:del>
    </w:p>
    <w:p w14:paraId="0EE73409" w14:textId="77777777" w:rsidR="005B42AF" w:rsidRDefault="005B42AF">
      <w:pPr>
        <w:pStyle w:val="TOC2"/>
        <w:tabs>
          <w:tab w:val="right" w:leader="dot" w:pos="9061"/>
        </w:tabs>
        <w:rPr>
          <w:del w:id="63" w:author="Author"/>
          <w:rFonts w:asciiTheme="minorHAnsi" w:eastAsiaTheme="minorEastAsia" w:hAnsiTheme="minorHAnsi" w:cstheme="minorBidi"/>
          <w:noProof/>
          <w:sz w:val="22"/>
          <w:szCs w:val="22"/>
        </w:rPr>
      </w:pPr>
      <w:del w:id="64" w:author="Author">
        <w:r>
          <w:rPr>
            <w:noProof/>
          </w:rPr>
          <w:delText>2.2</w:delText>
        </w:r>
        <w:r>
          <w:rPr>
            <w:rFonts w:asciiTheme="minorHAnsi" w:eastAsiaTheme="minorEastAsia" w:hAnsiTheme="minorHAnsi" w:cstheme="minorBidi"/>
            <w:noProof/>
            <w:sz w:val="22"/>
            <w:szCs w:val="22"/>
          </w:rPr>
          <w:tab/>
        </w:r>
        <w:r>
          <w:rPr>
            <w:noProof/>
          </w:rPr>
          <w:delText>Authorised Officer (Core)</w:delText>
        </w:r>
        <w:r>
          <w:rPr>
            <w:noProof/>
          </w:rPr>
          <w:tab/>
        </w:r>
        <w:r>
          <w:rPr>
            <w:noProof/>
          </w:rPr>
          <w:fldChar w:fldCharType="begin"/>
        </w:r>
        <w:r>
          <w:rPr>
            <w:noProof/>
          </w:rPr>
          <w:delInstrText xml:space="preserve"> PAGEREF _Toc153359539 \h </w:delInstrText>
        </w:r>
        <w:r>
          <w:rPr>
            <w:noProof/>
          </w:rPr>
        </w:r>
        <w:r>
          <w:rPr>
            <w:noProof/>
          </w:rPr>
          <w:fldChar w:fldCharType="separate"/>
        </w:r>
        <w:r>
          <w:rPr>
            <w:noProof/>
          </w:rPr>
          <w:delText>5</w:delText>
        </w:r>
        <w:r>
          <w:rPr>
            <w:noProof/>
          </w:rPr>
          <w:fldChar w:fldCharType="end"/>
        </w:r>
      </w:del>
    </w:p>
    <w:p w14:paraId="56C3FB63" w14:textId="77777777" w:rsidR="005B42AF" w:rsidRDefault="005B42AF">
      <w:pPr>
        <w:pStyle w:val="TOC2"/>
        <w:tabs>
          <w:tab w:val="right" w:leader="dot" w:pos="9061"/>
        </w:tabs>
        <w:rPr>
          <w:del w:id="65" w:author="Author"/>
          <w:rFonts w:asciiTheme="minorHAnsi" w:eastAsiaTheme="minorEastAsia" w:hAnsiTheme="minorHAnsi" w:cstheme="minorBidi"/>
          <w:noProof/>
          <w:sz w:val="22"/>
          <w:szCs w:val="22"/>
        </w:rPr>
      </w:pPr>
      <w:del w:id="66" w:author="Author">
        <w:r>
          <w:rPr>
            <w:noProof/>
          </w:rPr>
          <w:delText>2.3</w:delText>
        </w:r>
        <w:r>
          <w:rPr>
            <w:rFonts w:asciiTheme="minorHAnsi" w:eastAsiaTheme="minorEastAsia" w:hAnsiTheme="minorHAnsi" w:cstheme="minorBidi"/>
            <w:noProof/>
            <w:sz w:val="22"/>
            <w:szCs w:val="22"/>
          </w:rPr>
          <w:tab/>
        </w:r>
        <w:r>
          <w:rPr>
            <w:noProof/>
          </w:rPr>
          <w:delText>Contractor Representative (Core)</w:delText>
        </w:r>
        <w:r>
          <w:rPr>
            <w:noProof/>
          </w:rPr>
          <w:tab/>
        </w:r>
        <w:r>
          <w:rPr>
            <w:noProof/>
          </w:rPr>
          <w:fldChar w:fldCharType="begin"/>
        </w:r>
        <w:r>
          <w:rPr>
            <w:noProof/>
          </w:rPr>
          <w:delInstrText xml:space="preserve"> PAGEREF _Toc153359540 \h </w:delInstrText>
        </w:r>
        <w:r>
          <w:rPr>
            <w:noProof/>
          </w:rPr>
        </w:r>
        <w:r>
          <w:rPr>
            <w:noProof/>
          </w:rPr>
          <w:fldChar w:fldCharType="separate"/>
        </w:r>
        <w:r>
          <w:rPr>
            <w:noProof/>
          </w:rPr>
          <w:delText>5</w:delText>
        </w:r>
        <w:r>
          <w:rPr>
            <w:noProof/>
          </w:rPr>
          <w:fldChar w:fldCharType="end"/>
        </w:r>
      </w:del>
    </w:p>
    <w:p w14:paraId="378FE5B3" w14:textId="77777777" w:rsidR="005B42AF" w:rsidRDefault="005B42AF">
      <w:pPr>
        <w:pStyle w:val="TOC2"/>
        <w:tabs>
          <w:tab w:val="right" w:leader="dot" w:pos="9061"/>
        </w:tabs>
        <w:rPr>
          <w:del w:id="67" w:author="Author"/>
          <w:rFonts w:asciiTheme="minorHAnsi" w:eastAsiaTheme="minorEastAsia" w:hAnsiTheme="minorHAnsi" w:cstheme="minorBidi"/>
          <w:noProof/>
          <w:sz w:val="22"/>
          <w:szCs w:val="22"/>
        </w:rPr>
      </w:pPr>
      <w:del w:id="68" w:author="Author">
        <w:r>
          <w:rPr>
            <w:noProof/>
          </w:rPr>
          <w:delText>2.4</w:delText>
        </w:r>
        <w:r>
          <w:rPr>
            <w:rFonts w:asciiTheme="minorHAnsi" w:eastAsiaTheme="minorEastAsia" w:hAnsiTheme="minorHAnsi" w:cstheme="minorBidi"/>
            <w:noProof/>
            <w:sz w:val="22"/>
            <w:szCs w:val="22"/>
          </w:rPr>
          <w:tab/>
        </w:r>
        <w:r>
          <w:rPr>
            <w:noProof/>
          </w:rPr>
          <w:delText>Notices (Core)</w:delText>
        </w:r>
        <w:r>
          <w:rPr>
            <w:noProof/>
          </w:rPr>
          <w:tab/>
        </w:r>
        <w:r>
          <w:rPr>
            <w:noProof/>
          </w:rPr>
          <w:fldChar w:fldCharType="begin"/>
        </w:r>
        <w:r>
          <w:rPr>
            <w:noProof/>
          </w:rPr>
          <w:delInstrText xml:space="preserve"> PAGEREF _Toc153359541 \h </w:delInstrText>
        </w:r>
        <w:r>
          <w:rPr>
            <w:noProof/>
          </w:rPr>
        </w:r>
        <w:r>
          <w:rPr>
            <w:noProof/>
          </w:rPr>
          <w:fldChar w:fldCharType="separate"/>
        </w:r>
        <w:r>
          <w:rPr>
            <w:noProof/>
          </w:rPr>
          <w:delText>5</w:delText>
        </w:r>
        <w:r>
          <w:rPr>
            <w:noProof/>
          </w:rPr>
          <w:fldChar w:fldCharType="end"/>
        </w:r>
      </w:del>
    </w:p>
    <w:p w14:paraId="266BCA9D" w14:textId="77777777" w:rsidR="005B42AF" w:rsidRDefault="005B42AF">
      <w:pPr>
        <w:pStyle w:val="TOC1"/>
        <w:rPr>
          <w:del w:id="69" w:author="Author"/>
          <w:rFonts w:asciiTheme="minorHAnsi" w:eastAsiaTheme="minorEastAsia" w:hAnsiTheme="minorHAnsi" w:cstheme="minorBidi"/>
          <w:b w:val="0"/>
          <w:sz w:val="22"/>
          <w:szCs w:val="22"/>
        </w:rPr>
      </w:pPr>
      <w:del w:id="70" w:author="Author">
        <w:r>
          <w:delText>3</w:delText>
        </w:r>
        <w:r>
          <w:rPr>
            <w:rFonts w:asciiTheme="minorHAnsi" w:eastAsiaTheme="minorEastAsia" w:hAnsiTheme="minorHAnsi" w:cstheme="minorBidi"/>
            <w:b w:val="0"/>
            <w:sz w:val="22"/>
            <w:szCs w:val="22"/>
          </w:rPr>
          <w:tab/>
        </w:r>
        <w:r>
          <w:delText>PROVISION OF THE SERVICES</w:delText>
        </w:r>
        <w:r>
          <w:tab/>
        </w:r>
        <w:r>
          <w:fldChar w:fldCharType="begin"/>
        </w:r>
        <w:r>
          <w:delInstrText xml:space="preserve"> PAGEREF _Toc153359542 \h </w:delInstrText>
        </w:r>
        <w:r>
          <w:fldChar w:fldCharType="separate"/>
        </w:r>
        <w:r>
          <w:delText>6</w:delText>
        </w:r>
        <w:r>
          <w:fldChar w:fldCharType="end"/>
        </w:r>
      </w:del>
    </w:p>
    <w:p w14:paraId="1048A08F" w14:textId="77777777" w:rsidR="005B42AF" w:rsidRDefault="005B42AF">
      <w:pPr>
        <w:pStyle w:val="TOC2"/>
        <w:tabs>
          <w:tab w:val="right" w:leader="dot" w:pos="9061"/>
        </w:tabs>
        <w:rPr>
          <w:del w:id="71" w:author="Author"/>
          <w:rFonts w:asciiTheme="minorHAnsi" w:eastAsiaTheme="minorEastAsia" w:hAnsiTheme="minorHAnsi" w:cstheme="minorBidi"/>
          <w:noProof/>
          <w:sz w:val="22"/>
          <w:szCs w:val="22"/>
        </w:rPr>
      </w:pPr>
      <w:del w:id="72" w:author="Author">
        <w:r>
          <w:rPr>
            <w:noProof/>
          </w:rPr>
          <w:delText>3.1</w:delText>
        </w:r>
        <w:r>
          <w:rPr>
            <w:rFonts w:asciiTheme="minorHAnsi" w:eastAsiaTheme="minorEastAsia" w:hAnsiTheme="minorHAnsi" w:cstheme="minorBidi"/>
            <w:noProof/>
            <w:sz w:val="22"/>
            <w:szCs w:val="22"/>
          </w:rPr>
          <w:tab/>
        </w:r>
        <w:r>
          <w:rPr>
            <w:noProof/>
          </w:rPr>
          <w:delText>Authorisations (Core)</w:delText>
        </w:r>
        <w:r>
          <w:rPr>
            <w:noProof/>
          </w:rPr>
          <w:tab/>
        </w:r>
        <w:r>
          <w:rPr>
            <w:noProof/>
          </w:rPr>
          <w:fldChar w:fldCharType="begin"/>
        </w:r>
        <w:r>
          <w:rPr>
            <w:noProof/>
          </w:rPr>
          <w:delInstrText xml:space="preserve"> PAGEREF _Toc153359543 \h </w:delInstrText>
        </w:r>
        <w:r>
          <w:rPr>
            <w:noProof/>
          </w:rPr>
        </w:r>
        <w:r>
          <w:rPr>
            <w:noProof/>
          </w:rPr>
          <w:fldChar w:fldCharType="separate"/>
        </w:r>
        <w:r>
          <w:rPr>
            <w:noProof/>
          </w:rPr>
          <w:delText>6</w:delText>
        </w:r>
        <w:r>
          <w:rPr>
            <w:noProof/>
          </w:rPr>
          <w:fldChar w:fldCharType="end"/>
        </w:r>
      </w:del>
    </w:p>
    <w:p w14:paraId="4D445847" w14:textId="77777777" w:rsidR="005B42AF" w:rsidRDefault="005B42AF">
      <w:pPr>
        <w:pStyle w:val="TOC2"/>
        <w:tabs>
          <w:tab w:val="right" w:leader="dot" w:pos="9061"/>
        </w:tabs>
        <w:rPr>
          <w:del w:id="73" w:author="Author"/>
          <w:rFonts w:asciiTheme="minorHAnsi" w:eastAsiaTheme="minorEastAsia" w:hAnsiTheme="minorHAnsi" w:cstheme="minorBidi"/>
          <w:noProof/>
          <w:sz w:val="22"/>
          <w:szCs w:val="22"/>
        </w:rPr>
      </w:pPr>
      <w:del w:id="74" w:author="Author">
        <w:r>
          <w:rPr>
            <w:noProof/>
          </w:rPr>
          <w:delText>3.2</w:delText>
        </w:r>
        <w:r>
          <w:rPr>
            <w:rFonts w:asciiTheme="minorHAnsi" w:eastAsiaTheme="minorEastAsia" w:hAnsiTheme="minorHAnsi" w:cstheme="minorBidi"/>
            <w:noProof/>
            <w:sz w:val="22"/>
            <w:szCs w:val="22"/>
          </w:rPr>
          <w:tab/>
        </w:r>
        <w:r>
          <w:rPr>
            <w:noProof/>
          </w:rPr>
          <w:delText>Government Furnished Material (Optional)</w:delText>
        </w:r>
        <w:r>
          <w:rPr>
            <w:noProof/>
          </w:rPr>
          <w:tab/>
        </w:r>
        <w:r>
          <w:rPr>
            <w:noProof/>
          </w:rPr>
          <w:fldChar w:fldCharType="begin"/>
        </w:r>
        <w:r>
          <w:rPr>
            <w:noProof/>
          </w:rPr>
          <w:delInstrText xml:space="preserve"> PAGEREF _Toc153359544 \h </w:delInstrText>
        </w:r>
        <w:r>
          <w:rPr>
            <w:noProof/>
          </w:rPr>
        </w:r>
        <w:r>
          <w:rPr>
            <w:noProof/>
          </w:rPr>
          <w:fldChar w:fldCharType="separate"/>
        </w:r>
        <w:r>
          <w:rPr>
            <w:noProof/>
          </w:rPr>
          <w:delText>6</w:delText>
        </w:r>
        <w:r>
          <w:rPr>
            <w:noProof/>
          </w:rPr>
          <w:fldChar w:fldCharType="end"/>
        </w:r>
      </w:del>
    </w:p>
    <w:p w14:paraId="51FB7CD3" w14:textId="77777777" w:rsidR="005B42AF" w:rsidRDefault="005B42AF">
      <w:pPr>
        <w:pStyle w:val="TOC2"/>
        <w:tabs>
          <w:tab w:val="right" w:leader="dot" w:pos="9061"/>
        </w:tabs>
        <w:rPr>
          <w:del w:id="75" w:author="Author"/>
          <w:rFonts w:asciiTheme="minorHAnsi" w:eastAsiaTheme="minorEastAsia" w:hAnsiTheme="minorHAnsi" w:cstheme="minorBidi"/>
          <w:noProof/>
          <w:sz w:val="22"/>
          <w:szCs w:val="22"/>
        </w:rPr>
      </w:pPr>
      <w:del w:id="76" w:author="Author">
        <w:r>
          <w:rPr>
            <w:noProof/>
          </w:rPr>
          <w:delText>3.3</w:delText>
        </w:r>
        <w:r>
          <w:rPr>
            <w:rFonts w:asciiTheme="minorHAnsi" w:eastAsiaTheme="minorEastAsia" w:hAnsiTheme="minorHAnsi" w:cstheme="minorBidi"/>
            <w:noProof/>
            <w:sz w:val="22"/>
            <w:szCs w:val="22"/>
          </w:rPr>
          <w:tab/>
        </w:r>
        <w:r>
          <w:rPr>
            <w:noProof/>
          </w:rPr>
          <w:delText>Contractor Managed Commonwealth Assets (Core)</w:delText>
        </w:r>
        <w:r>
          <w:rPr>
            <w:noProof/>
          </w:rPr>
          <w:tab/>
        </w:r>
        <w:r>
          <w:rPr>
            <w:noProof/>
          </w:rPr>
          <w:fldChar w:fldCharType="begin"/>
        </w:r>
        <w:r>
          <w:rPr>
            <w:noProof/>
          </w:rPr>
          <w:delInstrText xml:space="preserve"> PAGEREF _Toc153359545 \h </w:delInstrText>
        </w:r>
        <w:r>
          <w:rPr>
            <w:noProof/>
          </w:rPr>
        </w:r>
        <w:r>
          <w:rPr>
            <w:noProof/>
          </w:rPr>
          <w:fldChar w:fldCharType="separate"/>
        </w:r>
        <w:r>
          <w:rPr>
            <w:noProof/>
          </w:rPr>
          <w:delText>7</w:delText>
        </w:r>
        <w:r>
          <w:rPr>
            <w:noProof/>
          </w:rPr>
          <w:fldChar w:fldCharType="end"/>
        </w:r>
      </w:del>
    </w:p>
    <w:p w14:paraId="37F08D1C" w14:textId="77777777" w:rsidR="005B42AF" w:rsidRDefault="005B42AF">
      <w:pPr>
        <w:pStyle w:val="TOC2"/>
        <w:tabs>
          <w:tab w:val="right" w:leader="dot" w:pos="9061"/>
        </w:tabs>
        <w:rPr>
          <w:del w:id="77" w:author="Author"/>
          <w:rFonts w:asciiTheme="minorHAnsi" w:eastAsiaTheme="minorEastAsia" w:hAnsiTheme="minorHAnsi" w:cstheme="minorBidi"/>
          <w:noProof/>
          <w:sz w:val="22"/>
          <w:szCs w:val="22"/>
        </w:rPr>
      </w:pPr>
      <w:del w:id="78" w:author="Author">
        <w:r>
          <w:rPr>
            <w:noProof/>
          </w:rPr>
          <w:delText>3.4</w:delText>
        </w:r>
        <w:r>
          <w:rPr>
            <w:rFonts w:asciiTheme="minorHAnsi" w:eastAsiaTheme="minorEastAsia" w:hAnsiTheme="minorHAnsi" w:cstheme="minorBidi"/>
            <w:noProof/>
            <w:sz w:val="22"/>
            <w:szCs w:val="22"/>
          </w:rPr>
          <w:tab/>
        </w:r>
        <w:r>
          <w:rPr>
            <w:noProof/>
          </w:rPr>
          <w:delText>Stocktaking of Contractor Managed Commonwealth Assets (Core)</w:delText>
        </w:r>
        <w:r>
          <w:rPr>
            <w:noProof/>
          </w:rPr>
          <w:tab/>
        </w:r>
        <w:r>
          <w:rPr>
            <w:noProof/>
          </w:rPr>
          <w:fldChar w:fldCharType="begin"/>
        </w:r>
        <w:r>
          <w:rPr>
            <w:noProof/>
          </w:rPr>
          <w:delInstrText xml:space="preserve"> PAGEREF _Toc153359546 \h </w:delInstrText>
        </w:r>
        <w:r>
          <w:rPr>
            <w:noProof/>
          </w:rPr>
        </w:r>
        <w:r>
          <w:rPr>
            <w:noProof/>
          </w:rPr>
          <w:fldChar w:fldCharType="separate"/>
        </w:r>
        <w:r>
          <w:rPr>
            <w:noProof/>
          </w:rPr>
          <w:delText>7</w:delText>
        </w:r>
        <w:r>
          <w:rPr>
            <w:noProof/>
          </w:rPr>
          <w:fldChar w:fldCharType="end"/>
        </w:r>
      </w:del>
    </w:p>
    <w:p w14:paraId="22623893" w14:textId="77777777" w:rsidR="005B42AF" w:rsidRDefault="005B42AF">
      <w:pPr>
        <w:pStyle w:val="TOC2"/>
        <w:tabs>
          <w:tab w:val="right" w:leader="dot" w:pos="9061"/>
        </w:tabs>
        <w:rPr>
          <w:del w:id="79" w:author="Author"/>
          <w:rFonts w:asciiTheme="minorHAnsi" w:eastAsiaTheme="minorEastAsia" w:hAnsiTheme="minorHAnsi" w:cstheme="minorBidi"/>
          <w:noProof/>
          <w:sz w:val="22"/>
          <w:szCs w:val="22"/>
        </w:rPr>
      </w:pPr>
      <w:del w:id="80" w:author="Author">
        <w:r>
          <w:rPr>
            <w:noProof/>
          </w:rPr>
          <w:delText>3.5</w:delText>
        </w:r>
        <w:r>
          <w:rPr>
            <w:rFonts w:asciiTheme="minorHAnsi" w:eastAsiaTheme="minorEastAsia" w:hAnsiTheme="minorHAnsi" w:cstheme="minorBidi"/>
            <w:noProof/>
            <w:sz w:val="22"/>
            <w:szCs w:val="22"/>
          </w:rPr>
          <w:tab/>
        </w:r>
        <w:r>
          <w:rPr>
            <w:noProof/>
          </w:rPr>
          <w:delText>Key Persons (Core)</w:delText>
        </w:r>
        <w:r>
          <w:rPr>
            <w:noProof/>
          </w:rPr>
          <w:tab/>
        </w:r>
        <w:r>
          <w:rPr>
            <w:noProof/>
          </w:rPr>
          <w:fldChar w:fldCharType="begin"/>
        </w:r>
        <w:r>
          <w:rPr>
            <w:noProof/>
          </w:rPr>
          <w:delInstrText xml:space="preserve"> PAGEREF _Toc153359547 \h </w:delInstrText>
        </w:r>
        <w:r>
          <w:rPr>
            <w:noProof/>
          </w:rPr>
        </w:r>
        <w:r>
          <w:rPr>
            <w:noProof/>
          </w:rPr>
          <w:fldChar w:fldCharType="separate"/>
        </w:r>
        <w:r>
          <w:rPr>
            <w:noProof/>
          </w:rPr>
          <w:delText>7</w:delText>
        </w:r>
        <w:r>
          <w:rPr>
            <w:noProof/>
          </w:rPr>
          <w:fldChar w:fldCharType="end"/>
        </w:r>
      </w:del>
    </w:p>
    <w:p w14:paraId="2D212B3B" w14:textId="77777777" w:rsidR="005B42AF" w:rsidRDefault="005B42AF">
      <w:pPr>
        <w:pStyle w:val="TOC1"/>
        <w:rPr>
          <w:del w:id="81" w:author="Author"/>
          <w:rFonts w:asciiTheme="minorHAnsi" w:eastAsiaTheme="minorEastAsia" w:hAnsiTheme="minorHAnsi" w:cstheme="minorBidi"/>
          <w:b w:val="0"/>
          <w:sz w:val="22"/>
          <w:szCs w:val="22"/>
        </w:rPr>
      </w:pPr>
      <w:del w:id="82" w:author="Author">
        <w:r>
          <w:delText>4</w:delText>
        </w:r>
        <w:r>
          <w:rPr>
            <w:rFonts w:asciiTheme="minorHAnsi" w:eastAsiaTheme="minorEastAsia" w:hAnsiTheme="minorHAnsi" w:cstheme="minorBidi"/>
            <w:b w:val="0"/>
            <w:sz w:val="22"/>
            <w:szCs w:val="22"/>
          </w:rPr>
          <w:tab/>
        </w:r>
        <w:r>
          <w:delText>AUSTRALIAN INDUSTRY CAPABILITY (OPTIONAL)</w:delText>
        </w:r>
        <w:r>
          <w:tab/>
        </w:r>
        <w:r>
          <w:fldChar w:fldCharType="begin"/>
        </w:r>
        <w:r>
          <w:delInstrText xml:space="preserve"> PAGEREF _Toc153359548 \h </w:delInstrText>
        </w:r>
        <w:r>
          <w:fldChar w:fldCharType="separate"/>
        </w:r>
        <w:r>
          <w:delText>8</w:delText>
        </w:r>
        <w:r>
          <w:fldChar w:fldCharType="end"/>
        </w:r>
      </w:del>
    </w:p>
    <w:p w14:paraId="6C844960" w14:textId="77777777" w:rsidR="005B42AF" w:rsidRDefault="005B42AF">
      <w:pPr>
        <w:pStyle w:val="TOC1"/>
        <w:rPr>
          <w:del w:id="83" w:author="Author"/>
          <w:rFonts w:asciiTheme="minorHAnsi" w:eastAsiaTheme="minorEastAsia" w:hAnsiTheme="minorHAnsi" w:cstheme="minorBidi"/>
          <w:b w:val="0"/>
          <w:sz w:val="22"/>
          <w:szCs w:val="22"/>
        </w:rPr>
      </w:pPr>
      <w:del w:id="84" w:author="Author">
        <w:r>
          <w:delText>5</w:delText>
        </w:r>
        <w:r>
          <w:rPr>
            <w:rFonts w:asciiTheme="minorHAnsi" w:eastAsiaTheme="minorEastAsia" w:hAnsiTheme="minorHAnsi" w:cstheme="minorBidi"/>
            <w:b w:val="0"/>
            <w:sz w:val="22"/>
            <w:szCs w:val="22"/>
          </w:rPr>
          <w:tab/>
        </w:r>
        <w:r>
          <w:delText>CONTRACT MATERIAL AND INTELLECTUAL PROPERTY (CORE)</w:delText>
        </w:r>
        <w:r>
          <w:tab/>
        </w:r>
        <w:r>
          <w:fldChar w:fldCharType="begin"/>
        </w:r>
        <w:r>
          <w:delInstrText xml:space="preserve"> PAGEREF _Toc153359549 \h </w:delInstrText>
        </w:r>
        <w:r>
          <w:fldChar w:fldCharType="separate"/>
        </w:r>
        <w:r>
          <w:delText>8</w:delText>
        </w:r>
        <w:r>
          <w:fldChar w:fldCharType="end"/>
        </w:r>
      </w:del>
    </w:p>
    <w:p w14:paraId="29FFEB00" w14:textId="77777777" w:rsidR="005B42AF" w:rsidRDefault="005B42AF">
      <w:pPr>
        <w:pStyle w:val="TOC2"/>
        <w:tabs>
          <w:tab w:val="right" w:leader="dot" w:pos="9061"/>
        </w:tabs>
        <w:rPr>
          <w:del w:id="85" w:author="Author"/>
          <w:rFonts w:asciiTheme="minorHAnsi" w:eastAsiaTheme="minorEastAsia" w:hAnsiTheme="minorHAnsi" w:cstheme="minorBidi"/>
          <w:noProof/>
          <w:sz w:val="22"/>
          <w:szCs w:val="22"/>
        </w:rPr>
      </w:pPr>
      <w:del w:id="86" w:author="Author">
        <w:r>
          <w:rPr>
            <w:noProof/>
          </w:rPr>
          <w:delText>5.1</w:delText>
        </w:r>
        <w:r>
          <w:rPr>
            <w:rFonts w:asciiTheme="minorHAnsi" w:eastAsiaTheme="minorEastAsia" w:hAnsiTheme="minorHAnsi" w:cstheme="minorBidi"/>
            <w:noProof/>
            <w:sz w:val="22"/>
            <w:szCs w:val="22"/>
          </w:rPr>
          <w:tab/>
        </w:r>
        <w:r>
          <w:rPr>
            <w:noProof/>
          </w:rPr>
          <w:delText>Ownership of Intellectual Property (Core)</w:delText>
        </w:r>
        <w:r>
          <w:rPr>
            <w:noProof/>
          </w:rPr>
          <w:tab/>
        </w:r>
        <w:r>
          <w:rPr>
            <w:noProof/>
          </w:rPr>
          <w:fldChar w:fldCharType="begin"/>
        </w:r>
        <w:r>
          <w:rPr>
            <w:noProof/>
          </w:rPr>
          <w:delInstrText xml:space="preserve"> PAGEREF _Toc153359550 \h </w:delInstrText>
        </w:r>
        <w:r>
          <w:rPr>
            <w:noProof/>
          </w:rPr>
        </w:r>
        <w:r>
          <w:rPr>
            <w:noProof/>
          </w:rPr>
          <w:fldChar w:fldCharType="separate"/>
        </w:r>
        <w:r>
          <w:rPr>
            <w:noProof/>
          </w:rPr>
          <w:delText>8</w:delText>
        </w:r>
        <w:r>
          <w:rPr>
            <w:noProof/>
          </w:rPr>
          <w:fldChar w:fldCharType="end"/>
        </w:r>
      </w:del>
    </w:p>
    <w:p w14:paraId="59E7340B" w14:textId="77777777" w:rsidR="005B42AF" w:rsidRDefault="005B42AF">
      <w:pPr>
        <w:pStyle w:val="TOC2"/>
        <w:tabs>
          <w:tab w:val="right" w:leader="dot" w:pos="9061"/>
        </w:tabs>
        <w:rPr>
          <w:del w:id="87" w:author="Author"/>
          <w:rFonts w:asciiTheme="minorHAnsi" w:eastAsiaTheme="minorEastAsia" w:hAnsiTheme="minorHAnsi" w:cstheme="minorBidi"/>
          <w:noProof/>
          <w:sz w:val="22"/>
          <w:szCs w:val="22"/>
        </w:rPr>
      </w:pPr>
      <w:del w:id="88" w:author="Author">
        <w:r>
          <w:rPr>
            <w:noProof/>
            <w:lang w:eastAsia="zh-CN"/>
          </w:rPr>
          <w:delText>5.2</w:delText>
        </w:r>
        <w:r>
          <w:rPr>
            <w:rFonts w:asciiTheme="minorHAnsi" w:eastAsiaTheme="minorEastAsia" w:hAnsiTheme="minorHAnsi" w:cstheme="minorBidi"/>
            <w:noProof/>
            <w:sz w:val="22"/>
            <w:szCs w:val="22"/>
          </w:rPr>
          <w:tab/>
        </w:r>
        <w:r>
          <w:rPr>
            <w:noProof/>
            <w:lang w:eastAsia="zh-CN"/>
          </w:rPr>
          <w:delText>Contract Material (Core)</w:delText>
        </w:r>
        <w:r>
          <w:rPr>
            <w:noProof/>
          </w:rPr>
          <w:tab/>
        </w:r>
        <w:r>
          <w:rPr>
            <w:noProof/>
          </w:rPr>
          <w:fldChar w:fldCharType="begin"/>
        </w:r>
        <w:r>
          <w:rPr>
            <w:noProof/>
          </w:rPr>
          <w:delInstrText xml:space="preserve"> PAGEREF _Toc153359551 \h </w:delInstrText>
        </w:r>
        <w:r>
          <w:rPr>
            <w:noProof/>
          </w:rPr>
        </w:r>
        <w:r>
          <w:rPr>
            <w:noProof/>
          </w:rPr>
          <w:fldChar w:fldCharType="separate"/>
        </w:r>
        <w:r>
          <w:rPr>
            <w:noProof/>
          </w:rPr>
          <w:delText>9</w:delText>
        </w:r>
        <w:r>
          <w:rPr>
            <w:noProof/>
          </w:rPr>
          <w:fldChar w:fldCharType="end"/>
        </w:r>
      </w:del>
    </w:p>
    <w:p w14:paraId="15C46A0F" w14:textId="77777777" w:rsidR="005B42AF" w:rsidRDefault="005B42AF">
      <w:pPr>
        <w:pStyle w:val="TOC2"/>
        <w:tabs>
          <w:tab w:val="right" w:leader="dot" w:pos="9061"/>
        </w:tabs>
        <w:rPr>
          <w:del w:id="89" w:author="Author"/>
          <w:rFonts w:asciiTheme="minorHAnsi" w:eastAsiaTheme="minorEastAsia" w:hAnsiTheme="minorHAnsi" w:cstheme="minorBidi"/>
          <w:noProof/>
          <w:sz w:val="22"/>
          <w:szCs w:val="22"/>
        </w:rPr>
      </w:pPr>
      <w:del w:id="90" w:author="Author">
        <w:r>
          <w:rPr>
            <w:noProof/>
          </w:rPr>
          <w:delText>5.3</w:delText>
        </w:r>
        <w:r>
          <w:rPr>
            <w:rFonts w:asciiTheme="minorHAnsi" w:eastAsiaTheme="minorEastAsia" w:hAnsiTheme="minorHAnsi" w:cstheme="minorBidi"/>
            <w:noProof/>
            <w:sz w:val="22"/>
            <w:szCs w:val="22"/>
          </w:rPr>
          <w:tab/>
        </w:r>
        <w:r>
          <w:rPr>
            <w:noProof/>
          </w:rPr>
          <w:delText>GFM Licence (Optional)</w:delText>
        </w:r>
        <w:r>
          <w:rPr>
            <w:noProof/>
          </w:rPr>
          <w:tab/>
        </w:r>
        <w:r>
          <w:rPr>
            <w:noProof/>
          </w:rPr>
          <w:fldChar w:fldCharType="begin"/>
        </w:r>
        <w:r>
          <w:rPr>
            <w:noProof/>
          </w:rPr>
          <w:delInstrText xml:space="preserve"> PAGEREF _Toc153359552 \h </w:delInstrText>
        </w:r>
        <w:r>
          <w:rPr>
            <w:noProof/>
          </w:rPr>
        </w:r>
        <w:r>
          <w:rPr>
            <w:noProof/>
          </w:rPr>
          <w:fldChar w:fldCharType="separate"/>
        </w:r>
        <w:r>
          <w:rPr>
            <w:noProof/>
          </w:rPr>
          <w:delText>9</w:delText>
        </w:r>
        <w:r>
          <w:rPr>
            <w:noProof/>
          </w:rPr>
          <w:fldChar w:fldCharType="end"/>
        </w:r>
      </w:del>
    </w:p>
    <w:p w14:paraId="2B256FAE" w14:textId="77777777" w:rsidR="005B42AF" w:rsidRDefault="005B42AF">
      <w:pPr>
        <w:pStyle w:val="TOC2"/>
        <w:tabs>
          <w:tab w:val="right" w:leader="dot" w:pos="9061"/>
        </w:tabs>
        <w:rPr>
          <w:del w:id="91" w:author="Author"/>
          <w:rFonts w:asciiTheme="minorHAnsi" w:eastAsiaTheme="minorEastAsia" w:hAnsiTheme="minorHAnsi" w:cstheme="minorBidi"/>
          <w:noProof/>
          <w:sz w:val="22"/>
          <w:szCs w:val="22"/>
        </w:rPr>
      </w:pPr>
      <w:del w:id="92" w:author="Author">
        <w:r>
          <w:rPr>
            <w:noProof/>
            <w:lang w:eastAsia="zh-CN"/>
          </w:rPr>
          <w:delText>5.4</w:delText>
        </w:r>
        <w:r>
          <w:rPr>
            <w:rFonts w:asciiTheme="minorHAnsi" w:eastAsiaTheme="minorEastAsia" w:hAnsiTheme="minorHAnsi" w:cstheme="minorBidi"/>
            <w:noProof/>
            <w:sz w:val="22"/>
            <w:szCs w:val="22"/>
          </w:rPr>
          <w:tab/>
        </w:r>
        <w:r>
          <w:rPr>
            <w:noProof/>
            <w:lang w:eastAsia="zh-CN"/>
          </w:rPr>
          <w:delText>No Commercialisation (Core)</w:delText>
        </w:r>
        <w:r>
          <w:rPr>
            <w:noProof/>
          </w:rPr>
          <w:tab/>
        </w:r>
        <w:r>
          <w:rPr>
            <w:noProof/>
          </w:rPr>
          <w:fldChar w:fldCharType="begin"/>
        </w:r>
        <w:r>
          <w:rPr>
            <w:noProof/>
          </w:rPr>
          <w:delInstrText xml:space="preserve"> PAGEREF _Toc153359553 \h </w:delInstrText>
        </w:r>
        <w:r>
          <w:rPr>
            <w:noProof/>
          </w:rPr>
        </w:r>
        <w:r>
          <w:rPr>
            <w:noProof/>
          </w:rPr>
          <w:fldChar w:fldCharType="separate"/>
        </w:r>
        <w:r>
          <w:rPr>
            <w:noProof/>
          </w:rPr>
          <w:delText>9</w:delText>
        </w:r>
        <w:r>
          <w:rPr>
            <w:noProof/>
          </w:rPr>
          <w:fldChar w:fldCharType="end"/>
        </w:r>
      </w:del>
    </w:p>
    <w:p w14:paraId="563A42D2" w14:textId="77777777" w:rsidR="005B42AF" w:rsidRDefault="005B42AF">
      <w:pPr>
        <w:pStyle w:val="TOC2"/>
        <w:tabs>
          <w:tab w:val="right" w:leader="dot" w:pos="9061"/>
        </w:tabs>
        <w:rPr>
          <w:del w:id="93" w:author="Author"/>
          <w:rFonts w:asciiTheme="minorHAnsi" w:eastAsiaTheme="minorEastAsia" w:hAnsiTheme="minorHAnsi" w:cstheme="minorBidi"/>
          <w:noProof/>
          <w:sz w:val="22"/>
          <w:szCs w:val="22"/>
        </w:rPr>
      </w:pPr>
      <w:del w:id="94" w:author="Author">
        <w:r>
          <w:rPr>
            <w:noProof/>
          </w:rPr>
          <w:delText>5.5</w:delText>
        </w:r>
        <w:r>
          <w:rPr>
            <w:rFonts w:asciiTheme="minorHAnsi" w:eastAsiaTheme="minorEastAsia" w:hAnsiTheme="minorHAnsi" w:cstheme="minorBidi"/>
            <w:noProof/>
            <w:sz w:val="22"/>
            <w:szCs w:val="22"/>
          </w:rPr>
          <w:tab/>
        </w:r>
        <w:r>
          <w:rPr>
            <w:noProof/>
          </w:rPr>
          <w:delText>Warranties (Core)</w:delText>
        </w:r>
        <w:r>
          <w:rPr>
            <w:noProof/>
          </w:rPr>
          <w:tab/>
        </w:r>
        <w:r>
          <w:rPr>
            <w:noProof/>
          </w:rPr>
          <w:fldChar w:fldCharType="begin"/>
        </w:r>
        <w:r>
          <w:rPr>
            <w:noProof/>
          </w:rPr>
          <w:delInstrText xml:space="preserve"> PAGEREF _Toc153359554 \h </w:delInstrText>
        </w:r>
        <w:r>
          <w:rPr>
            <w:noProof/>
          </w:rPr>
        </w:r>
        <w:r>
          <w:rPr>
            <w:noProof/>
          </w:rPr>
          <w:fldChar w:fldCharType="separate"/>
        </w:r>
        <w:r>
          <w:rPr>
            <w:noProof/>
          </w:rPr>
          <w:delText>9</w:delText>
        </w:r>
        <w:r>
          <w:rPr>
            <w:noProof/>
          </w:rPr>
          <w:fldChar w:fldCharType="end"/>
        </w:r>
      </w:del>
    </w:p>
    <w:p w14:paraId="14225F9D" w14:textId="77777777" w:rsidR="005B42AF" w:rsidRDefault="005B42AF">
      <w:pPr>
        <w:pStyle w:val="TOC1"/>
        <w:rPr>
          <w:del w:id="95" w:author="Author"/>
          <w:rFonts w:asciiTheme="minorHAnsi" w:eastAsiaTheme="minorEastAsia" w:hAnsiTheme="minorHAnsi" w:cstheme="minorBidi"/>
          <w:b w:val="0"/>
          <w:sz w:val="22"/>
          <w:szCs w:val="22"/>
        </w:rPr>
      </w:pPr>
      <w:del w:id="96" w:author="Author">
        <w:r>
          <w:delText>6</w:delText>
        </w:r>
        <w:r>
          <w:rPr>
            <w:rFonts w:asciiTheme="minorHAnsi" w:eastAsiaTheme="minorEastAsia" w:hAnsiTheme="minorHAnsi" w:cstheme="minorBidi"/>
            <w:b w:val="0"/>
            <w:sz w:val="22"/>
            <w:szCs w:val="22"/>
          </w:rPr>
          <w:tab/>
        </w:r>
        <w:r>
          <w:delText>PRICE AND PAYMENT</w:delText>
        </w:r>
        <w:r>
          <w:tab/>
        </w:r>
        <w:r>
          <w:fldChar w:fldCharType="begin"/>
        </w:r>
        <w:r>
          <w:delInstrText xml:space="preserve"> PAGEREF _Toc153359555 \h </w:delInstrText>
        </w:r>
        <w:r>
          <w:fldChar w:fldCharType="separate"/>
        </w:r>
        <w:r>
          <w:delText>10</w:delText>
        </w:r>
        <w:r>
          <w:fldChar w:fldCharType="end"/>
        </w:r>
      </w:del>
    </w:p>
    <w:p w14:paraId="05BABE0A" w14:textId="77777777" w:rsidR="005B42AF" w:rsidRDefault="005B42AF">
      <w:pPr>
        <w:pStyle w:val="TOC2"/>
        <w:tabs>
          <w:tab w:val="right" w:leader="dot" w:pos="9061"/>
        </w:tabs>
        <w:rPr>
          <w:del w:id="97" w:author="Author"/>
          <w:rFonts w:asciiTheme="minorHAnsi" w:eastAsiaTheme="minorEastAsia" w:hAnsiTheme="minorHAnsi" w:cstheme="minorBidi"/>
          <w:noProof/>
          <w:sz w:val="22"/>
          <w:szCs w:val="22"/>
        </w:rPr>
      </w:pPr>
      <w:del w:id="98" w:author="Author">
        <w:r>
          <w:rPr>
            <w:noProof/>
          </w:rPr>
          <w:delText>6.1</w:delText>
        </w:r>
        <w:r>
          <w:rPr>
            <w:rFonts w:asciiTheme="minorHAnsi" w:eastAsiaTheme="minorEastAsia" w:hAnsiTheme="minorHAnsi" w:cstheme="minorBidi"/>
            <w:noProof/>
            <w:sz w:val="22"/>
            <w:szCs w:val="22"/>
          </w:rPr>
          <w:tab/>
        </w:r>
        <w:r>
          <w:rPr>
            <w:noProof/>
          </w:rPr>
          <w:delText>Price and Price Basis (Core)</w:delText>
        </w:r>
        <w:r>
          <w:rPr>
            <w:noProof/>
          </w:rPr>
          <w:tab/>
        </w:r>
        <w:r>
          <w:rPr>
            <w:noProof/>
          </w:rPr>
          <w:fldChar w:fldCharType="begin"/>
        </w:r>
        <w:r>
          <w:rPr>
            <w:noProof/>
          </w:rPr>
          <w:delInstrText xml:space="preserve"> PAGEREF _Toc153359556 \h </w:delInstrText>
        </w:r>
        <w:r>
          <w:rPr>
            <w:noProof/>
          </w:rPr>
        </w:r>
        <w:r>
          <w:rPr>
            <w:noProof/>
          </w:rPr>
          <w:fldChar w:fldCharType="separate"/>
        </w:r>
        <w:r>
          <w:rPr>
            <w:noProof/>
          </w:rPr>
          <w:delText>10</w:delText>
        </w:r>
        <w:r>
          <w:rPr>
            <w:noProof/>
          </w:rPr>
          <w:fldChar w:fldCharType="end"/>
        </w:r>
      </w:del>
    </w:p>
    <w:p w14:paraId="68193B5B" w14:textId="77777777" w:rsidR="005B42AF" w:rsidRDefault="005B42AF">
      <w:pPr>
        <w:pStyle w:val="TOC2"/>
        <w:tabs>
          <w:tab w:val="right" w:leader="dot" w:pos="9061"/>
        </w:tabs>
        <w:rPr>
          <w:del w:id="99" w:author="Author"/>
          <w:rFonts w:asciiTheme="minorHAnsi" w:eastAsiaTheme="minorEastAsia" w:hAnsiTheme="minorHAnsi" w:cstheme="minorBidi"/>
          <w:noProof/>
          <w:sz w:val="22"/>
          <w:szCs w:val="22"/>
        </w:rPr>
      </w:pPr>
      <w:del w:id="100" w:author="Author">
        <w:r>
          <w:rPr>
            <w:noProof/>
          </w:rPr>
          <w:delText>6.2</w:delText>
        </w:r>
        <w:r>
          <w:rPr>
            <w:rFonts w:asciiTheme="minorHAnsi" w:eastAsiaTheme="minorEastAsia" w:hAnsiTheme="minorHAnsi" w:cstheme="minorBidi"/>
            <w:noProof/>
            <w:sz w:val="22"/>
            <w:szCs w:val="22"/>
          </w:rPr>
          <w:tab/>
        </w:r>
        <w:r>
          <w:rPr>
            <w:noProof/>
          </w:rPr>
          <w:delText>Payment (Core)</w:delText>
        </w:r>
        <w:r>
          <w:rPr>
            <w:noProof/>
          </w:rPr>
          <w:tab/>
        </w:r>
        <w:r>
          <w:rPr>
            <w:noProof/>
          </w:rPr>
          <w:fldChar w:fldCharType="begin"/>
        </w:r>
        <w:r>
          <w:rPr>
            <w:noProof/>
          </w:rPr>
          <w:delInstrText xml:space="preserve"> PAGEREF _Toc153359557 \h </w:delInstrText>
        </w:r>
        <w:r>
          <w:rPr>
            <w:noProof/>
          </w:rPr>
        </w:r>
        <w:r>
          <w:rPr>
            <w:noProof/>
          </w:rPr>
          <w:fldChar w:fldCharType="separate"/>
        </w:r>
        <w:r>
          <w:rPr>
            <w:noProof/>
          </w:rPr>
          <w:delText>10</w:delText>
        </w:r>
        <w:r>
          <w:rPr>
            <w:noProof/>
          </w:rPr>
          <w:fldChar w:fldCharType="end"/>
        </w:r>
      </w:del>
    </w:p>
    <w:p w14:paraId="2B06F4F7" w14:textId="77777777" w:rsidR="005B42AF" w:rsidRDefault="005B42AF">
      <w:pPr>
        <w:pStyle w:val="TOC2"/>
        <w:tabs>
          <w:tab w:val="right" w:leader="dot" w:pos="9061"/>
        </w:tabs>
        <w:rPr>
          <w:del w:id="101" w:author="Author"/>
          <w:rFonts w:asciiTheme="minorHAnsi" w:eastAsiaTheme="minorEastAsia" w:hAnsiTheme="minorHAnsi" w:cstheme="minorBidi"/>
          <w:noProof/>
          <w:sz w:val="22"/>
          <w:szCs w:val="22"/>
        </w:rPr>
      </w:pPr>
      <w:del w:id="102" w:author="Author">
        <w:r>
          <w:rPr>
            <w:noProof/>
          </w:rPr>
          <w:delText>6.3</w:delText>
        </w:r>
        <w:r>
          <w:rPr>
            <w:rFonts w:asciiTheme="minorHAnsi" w:eastAsiaTheme="minorEastAsia" w:hAnsiTheme="minorHAnsi" w:cstheme="minorBidi"/>
            <w:noProof/>
            <w:sz w:val="22"/>
            <w:szCs w:val="22"/>
          </w:rPr>
          <w:tab/>
        </w:r>
        <w:r>
          <w:rPr>
            <w:noProof/>
          </w:rPr>
          <w:delText>Claims for Payment (Core)</w:delText>
        </w:r>
        <w:r>
          <w:rPr>
            <w:noProof/>
          </w:rPr>
          <w:tab/>
        </w:r>
        <w:r>
          <w:rPr>
            <w:noProof/>
          </w:rPr>
          <w:fldChar w:fldCharType="begin"/>
        </w:r>
        <w:r>
          <w:rPr>
            <w:noProof/>
          </w:rPr>
          <w:delInstrText xml:space="preserve"> PAGEREF _Toc153359558 \h </w:delInstrText>
        </w:r>
        <w:r>
          <w:rPr>
            <w:noProof/>
          </w:rPr>
        </w:r>
        <w:r>
          <w:rPr>
            <w:noProof/>
          </w:rPr>
          <w:fldChar w:fldCharType="separate"/>
        </w:r>
        <w:r>
          <w:rPr>
            <w:noProof/>
          </w:rPr>
          <w:delText>11</w:delText>
        </w:r>
        <w:r>
          <w:rPr>
            <w:noProof/>
          </w:rPr>
          <w:fldChar w:fldCharType="end"/>
        </w:r>
      </w:del>
    </w:p>
    <w:p w14:paraId="44F07894" w14:textId="77777777" w:rsidR="005B42AF" w:rsidRDefault="005B42AF">
      <w:pPr>
        <w:pStyle w:val="TOC2"/>
        <w:tabs>
          <w:tab w:val="right" w:leader="dot" w:pos="9061"/>
        </w:tabs>
        <w:rPr>
          <w:del w:id="103" w:author="Author"/>
          <w:rFonts w:asciiTheme="minorHAnsi" w:eastAsiaTheme="minorEastAsia" w:hAnsiTheme="minorHAnsi" w:cstheme="minorBidi"/>
          <w:noProof/>
          <w:sz w:val="22"/>
          <w:szCs w:val="22"/>
        </w:rPr>
      </w:pPr>
      <w:del w:id="104" w:author="Author">
        <w:r>
          <w:rPr>
            <w:noProof/>
          </w:rPr>
          <w:delText>6.4</w:delText>
        </w:r>
        <w:r>
          <w:rPr>
            <w:rFonts w:asciiTheme="minorHAnsi" w:eastAsiaTheme="minorEastAsia" w:hAnsiTheme="minorHAnsi" w:cstheme="minorBidi"/>
            <w:noProof/>
            <w:sz w:val="22"/>
            <w:szCs w:val="22"/>
          </w:rPr>
          <w:tab/>
        </w:r>
        <w:r>
          <w:rPr>
            <w:noProof/>
          </w:rPr>
          <w:delText>Ownership and Control of Services (Core)</w:delText>
        </w:r>
        <w:r>
          <w:rPr>
            <w:noProof/>
          </w:rPr>
          <w:tab/>
        </w:r>
        <w:r>
          <w:rPr>
            <w:noProof/>
          </w:rPr>
          <w:fldChar w:fldCharType="begin"/>
        </w:r>
        <w:r>
          <w:rPr>
            <w:noProof/>
          </w:rPr>
          <w:delInstrText xml:space="preserve"> PAGEREF _Toc153359559 \h </w:delInstrText>
        </w:r>
        <w:r>
          <w:rPr>
            <w:noProof/>
          </w:rPr>
        </w:r>
        <w:r>
          <w:rPr>
            <w:noProof/>
          </w:rPr>
          <w:fldChar w:fldCharType="separate"/>
        </w:r>
        <w:r>
          <w:rPr>
            <w:noProof/>
          </w:rPr>
          <w:delText>11</w:delText>
        </w:r>
        <w:r>
          <w:rPr>
            <w:noProof/>
          </w:rPr>
          <w:fldChar w:fldCharType="end"/>
        </w:r>
      </w:del>
    </w:p>
    <w:p w14:paraId="584E9F3B" w14:textId="77777777" w:rsidR="005B42AF" w:rsidRDefault="005B42AF">
      <w:pPr>
        <w:pStyle w:val="TOC2"/>
        <w:tabs>
          <w:tab w:val="right" w:leader="dot" w:pos="9061"/>
        </w:tabs>
        <w:rPr>
          <w:del w:id="105" w:author="Author"/>
          <w:rFonts w:asciiTheme="minorHAnsi" w:eastAsiaTheme="minorEastAsia" w:hAnsiTheme="minorHAnsi" w:cstheme="minorBidi"/>
          <w:noProof/>
          <w:sz w:val="22"/>
          <w:szCs w:val="22"/>
        </w:rPr>
      </w:pPr>
      <w:del w:id="106" w:author="Author">
        <w:r>
          <w:rPr>
            <w:noProof/>
          </w:rPr>
          <w:delText>6.5</w:delText>
        </w:r>
        <w:r>
          <w:rPr>
            <w:rFonts w:asciiTheme="minorHAnsi" w:eastAsiaTheme="minorEastAsia" w:hAnsiTheme="minorHAnsi" w:cstheme="minorBidi"/>
            <w:noProof/>
            <w:sz w:val="22"/>
            <w:szCs w:val="22"/>
          </w:rPr>
          <w:tab/>
        </w:r>
        <w:r>
          <w:rPr>
            <w:noProof/>
          </w:rPr>
          <w:delText>Taxes and Duties (Core)</w:delText>
        </w:r>
        <w:r>
          <w:rPr>
            <w:noProof/>
          </w:rPr>
          <w:tab/>
        </w:r>
        <w:r>
          <w:rPr>
            <w:noProof/>
          </w:rPr>
          <w:fldChar w:fldCharType="begin"/>
        </w:r>
        <w:r>
          <w:rPr>
            <w:noProof/>
          </w:rPr>
          <w:delInstrText xml:space="preserve"> PAGEREF _Toc153359560 \h </w:delInstrText>
        </w:r>
        <w:r>
          <w:rPr>
            <w:noProof/>
          </w:rPr>
        </w:r>
        <w:r>
          <w:rPr>
            <w:noProof/>
          </w:rPr>
          <w:fldChar w:fldCharType="separate"/>
        </w:r>
        <w:r>
          <w:rPr>
            <w:noProof/>
          </w:rPr>
          <w:delText>11</w:delText>
        </w:r>
        <w:r>
          <w:rPr>
            <w:noProof/>
          </w:rPr>
          <w:fldChar w:fldCharType="end"/>
        </w:r>
      </w:del>
    </w:p>
    <w:p w14:paraId="5B3F6FA0" w14:textId="77777777" w:rsidR="005B42AF" w:rsidRDefault="005B42AF">
      <w:pPr>
        <w:pStyle w:val="TOC2"/>
        <w:tabs>
          <w:tab w:val="right" w:leader="dot" w:pos="9061"/>
        </w:tabs>
        <w:rPr>
          <w:del w:id="107" w:author="Author"/>
          <w:rFonts w:asciiTheme="minorHAnsi" w:eastAsiaTheme="minorEastAsia" w:hAnsiTheme="minorHAnsi" w:cstheme="minorBidi"/>
          <w:noProof/>
          <w:sz w:val="22"/>
          <w:szCs w:val="22"/>
        </w:rPr>
      </w:pPr>
      <w:del w:id="108" w:author="Author">
        <w:r>
          <w:rPr>
            <w:noProof/>
          </w:rPr>
          <w:delText>6.6</w:delText>
        </w:r>
        <w:r>
          <w:rPr>
            <w:rFonts w:asciiTheme="minorHAnsi" w:eastAsiaTheme="minorEastAsia" w:hAnsiTheme="minorHAnsi" w:cstheme="minorBidi"/>
            <w:noProof/>
            <w:sz w:val="22"/>
            <w:szCs w:val="22"/>
          </w:rPr>
          <w:tab/>
        </w:r>
        <w:r>
          <w:rPr>
            <w:noProof/>
          </w:rPr>
          <w:delText>Adjustments (Core)</w:delText>
        </w:r>
        <w:r>
          <w:rPr>
            <w:noProof/>
          </w:rPr>
          <w:tab/>
        </w:r>
        <w:r>
          <w:rPr>
            <w:noProof/>
          </w:rPr>
          <w:fldChar w:fldCharType="begin"/>
        </w:r>
        <w:r>
          <w:rPr>
            <w:noProof/>
          </w:rPr>
          <w:delInstrText xml:space="preserve"> PAGEREF _Toc153359561 \h </w:delInstrText>
        </w:r>
        <w:r>
          <w:rPr>
            <w:noProof/>
          </w:rPr>
        </w:r>
        <w:r>
          <w:rPr>
            <w:noProof/>
          </w:rPr>
          <w:fldChar w:fldCharType="separate"/>
        </w:r>
        <w:r>
          <w:rPr>
            <w:noProof/>
          </w:rPr>
          <w:delText>12</w:delText>
        </w:r>
        <w:r>
          <w:rPr>
            <w:noProof/>
          </w:rPr>
          <w:fldChar w:fldCharType="end"/>
        </w:r>
      </w:del>
    </w:p>
    <w:p w14:paraId="2BAA3B1F" w14:textId="77777777" w:rsidR="005B42AF" w:rsidRDefault="005B42AF">
      <w:pPr>
        <w:pStyle w:val="TOC2"/>
        <w:tabs>
          <w:tab w:val="right" w:leader="dot" w:pos="9061"/>
        </w:tabs>
        <w:rPr>
          <w:del w:id="109" w:author="Author"/>
          <w:rFonts w:asciiTheme="minorHAnsi" w:eastAsiaTheme="minorEastAsia" w:hAnsiTheme="minorHAnsi" w:cstheme="minorBidi"/>
          <w:noProof/>
          <w:sz w:val="22"/>
          <w:szCs w:val="22"/>
        </w:rPr>
      </w:pPr>
      <w:del w:id="110" w:author="Author">
        <w:r>
          <w:rPr>
            <w:noProof/>
          </w:rPr>
          <w:delText>6.7</w:delText>
        </w:r>
        <w:r>
          <w:rPr>
            <w:rFonts w:asciiTheme="minorHAnsi" w:eastAsiaTheme="minorEastAsia" w:hAnsiTheme="minorHAnsi" w:cstheme="minorBidi"/>
            <w:noProof/>
            <w:sz w:val="22"/>
            <w:szCs w:val="22"/>
          </w:rPr>
          <w:tab/>
        </w:r>
        <w:r>
          <w:rPr>
            <w:noProof/>
          </w:rPr>
          <w:delText>Adjustments for Option to Extend (Core)</w:delText>
        </w:r>
        <w:r>
          <w:rPr>
            <w:noProof/>
          </w:rPr>
          <w:tab/>
        </w:r>
        <w:r>
          <w:rPr>
            <w:noProof/>
          </w:rPr>
          <w:fldChar w:fldCharType="begin"/>
        </w:r>
        <w:r>
          <w:rPr>
            <w:noProof/>
          </w:rPr>
          <w:delInstrText xml:space="preserve"> PAGEREF _Toc153359562 \h </w:delInstrText>
        </w:r>
        <w:r>
          <w:rPr>
            <w:noProof/>
          </w:rPr>
        </w:r>
        <w:r>
          <w:rPr>
            <w:noProof/>
          </w:rPr>
          <w:fldChar w:fldCharType="separate"/>
        </w:r>
        <w:r>
          <w:rPr>
            <w:noProof/>
          </w:rPr>
          <w:delText>12</w:delText>
        </w:r>
        <w:r>
          <w:rPr>
            <w:noProof/>
          </w:rPr>
          <w:fldChar w:fldCharType="end"/>
        </w:r>
      </w:del>
    </w:p>
    <w:p w14:paraId="3CAAE09D" w14:textId="77777777" w:rsidR="005B42AF" w:rsidRDefault="005B42AF">
      <w:pPr>
        <w:pStyle w:val="TOC2"/>
        <w:tabs>
          <w:tab w:val="right" w:leader="dot" w:pos="9061"/>
        </w:tabs>
        <w:rPr>
          <w:del w:id="111" w:author="Author"/>
          <w:rFonts w:asciiTheme="minorHAnsi" w:eastAsiaTheme="minorEastAsia" w:hAnsiTheme="minorHAnsi" w:cstheme="minorBidi"/>
          <w:noProof/>
          <w:sz w:val="22"/>
          <w:szCs w:val="22"/>
        </w:rPr>
      </w:pPr>
      <w:del w:id="112" w:author="Author">
        <w:r>
          <w:rPr>
            <w:noProof/>
          </w:rPr>
          <w:delText>6.8</w:delText>
        </w:r>
        <w:r>
          <w:rPr>
            <w:rFonts w:asciiTheme="minorHAnsi" w:eastAsiaTheme="minorEastAsia" w:hAnsiTheme="minorHAnsi" w:cstheme="minorBidi"/>
            <w:noProof/>
            <w:sz w:val="22"/>
            <w:szCs w:val="22"/>
          </w:rPr>
          <w:tab/>
        </w:r>
        <w:r>
          <w:rPr>
            <w:noProof/>
          </w:rPr>
          <w:delText>Late Payments (Core)</w:delText>
        </w:r>
        <w:r>
          <w:rPr>
            <w:noProof/>
          </w:rPr>
          <w:tab/>
        </w:r>
        <w:r>
          <w:rPr>
            <w:noProof/>
          </w:rPr>
          <w:fldChar w:fldCharType="begin"/>
        </w:r>
        <w:r>
          <w:rPr>
            <w:noProof/>
          </w:rPr>
          <w:delInstrText xml:space="preserve"> PAGEREF _Toc153359563 \h </w:delInstrText>
        </w:r>
        <w:r>
          <w:rPr>
            <w:noProof/>
          </w:rPr>
        </w:r>
        <w:r>
          <w:rPr>
            <w:noProof/>
          </w:rPr>
          <w:fldChar w:fldCharType="separate"/>
        </w:r>
        <w:r>
          <w:rPr>
            <w:noProof/>
          </w:rPr>
          <w:delText>12</w:delText>
        </w:r>
        <w:r>
          <w:rPr>
            <w:noProof/>
          </w:rPr>
          <w:fldChar w:fldCharType="end"/>
        </w:r>
      </w:del>
    </w:p>
    <w:p w14:paraId="0277C466" w14:textId="77777777" w:rsidR="005B42AF" w:rsidRDefault="005B42AF">
      <w:pPr>
        <w:pStyle w:val="TOC2"/>
        <w:tabs>
          <w:tab w:val="right" w:leader="dot" w:pos="9061"/>
        </w:tabs>
        <w:rPr>
          <w:del w:id="113" w:author="Author"/>
          <w:rFonts w:asciiTheme="minorHAnsi" w:eastAsiaTheme="minorEastAsia" w:hAnsiTheme="minorHAnsi" w:cstheme="minorBidi"/>
          <w:noProof/>
          <w:sz w:val="22"/>
          <w:szCs w:val="22"/>
        </w:rPr>
      </w:pPr>
      <w:del w:id="114" w:author="Author">
        <w:r>
          <w:rPr>
            <w:noProof/>
          </w:rPr>
          <w:delText>6.9</w:delText>
        </w:r>
        <w:r>
          <w:rPr>
            <w:rFonts w:asciiTheme="minorHAnsi" w:eastAsiaTheme="minorEastAsia" w:hAnsiTheme="minorHAnsi" w:cstheme="minorBidi"/>
            <w:noProof/>
            <w:sz w:val="22"/>
            <w:szCs w:val="22"/>
          </w:rPr>
          <w:tab/>
        </w:r>
        <w:r>
          <w:rPr>
            <w:noProof/>
          </w:rPr>
          <w:delText>Cost Principles (Core)</w:delText>
        </w:r>
        <w:r>
          <w:rPr>
            <w:noProof/>
          </w:rPr>
          <w:tab/>
        </w:r>
        <w:r>
          <w:rPr>
            <w:noProof/>
          </w:rPr>
          <w:fldChar w:fldCharType="begin"/>
        </w:r>
        <w:r>
          <w:rPr>
            <w:noProof/>
          </w:rPr>
          <w:delInstrText xml:space="preserve"> PAGEREF _Toc153359564 \h </w:delInstrText>
        </w:r>
        <w:r>
          <w:rPr>
            <w:noProof/>
          </w:rPr>
        </w:r>
        <w:r>
          <w:rPr>
            <w:noProof/>
          </w:rPr>
          <w:fldChar w:fldCharType="separate"/>
        </w:r>
        <w:r>
          <w:rPr>
            <w:noProof/>
          </w:rPr>
          <w:delText>13</w:delText>
        </w:r>
        <w:r>
          <w:rPr>
            <w:noProof/>
          </w:rPr>
          <w:fldChar w:fldCharType="end"/>
        </w:r>
      </w:del>
    </w:p>
    <w:p w14:paraId="47B63CF8" w14:textId="77777777" w:rsidR="005B42AF" w:rsidRDefault="005B42AF">
      <w:pPr>
        <w:pStyle w:val="TOC1"/>
        <w:rPr>
          <w:del w:id="115" w:author="Author"/>
          <w:rFonts w:asciiTheme="minorHAnsi" w:eastAsiaTheme="minorEastAsia" w:hAnsiTheme="minorHAnsi" w:cstheme="minorBidi"/>
          <w:b w:val="0"/>
          <w:sz w:val="22"/>
          <w:szCs w:val="22"/>
        </w:rPr>
      </w:pPr>
      <w:del w:id="116" w:author="Author">
        <w:r>
          <w:delText>7</w:delText>
        </w:r>
        <w:r>
          <w:rPr>
            <w:rFonts w:asciiTheme="minorHAnsi" w:eastAsiaTheme="minorEastAsia" w:hAnsiTheme="minorHAnsi" w:cstheme="minorBidi"/>
            <w:b w:val="0"/>
            <w:sz w:val="22"/>
            <w:szCs w:val="22"/>
          </w:rPr>
          <w:tab/>
        </w:r>
        <w:r>
          <w:delText>INSURANCE AND LIABILITY</w:delText>
        </w:r>
        <w:r>
          <w:tab/>
        </w:r>
        <w:r>
          <w:fldChar w:fldCharType="begin"/>
        </w:r>
        <w:r>
          <w:delInstrText xml:space="preserve"> PAGEREF _Toc153359565 \h </w:delInstrText>
        </w:r>
        <w:r>
          <w:fldChar w:fldCharType="separate"/>
        </w:r>
        <w:r>
          <w:delText>13</w:delText>
        </w:r>
        <w:r>
          <w:fldChar w:fldCharType="end"/>
        </w:r>
      </w:del>
    </w:p>
    <w:p w14:paraId="354DCD9D" w14:textId="77777777" w:rsidR="005B42AF" w:rsidRDefault="005B42AF">
      <w:pPr>
        <w:pStyle w:val="TOC2"/>
        <w:tabs>
          <w:tab w:val="right" w:leader="dot" w:pos="9061"/>
        </w:tabs>
        <w:rPr>
          <w:del w:id="117" w:author="Author"/>
          <w:rFonts w:asciiTheme="minorHAnsi" w:eastAsiaTheme="minorEastAsia" w:hAnsiTheme="minorHAnsi" w:cstheme="minorBidi"/>
          <w:noProof/>
          <w:sz w:val="22"/>
          <w:szCs w:val="22"/>
        </w:rPr>
      </w:pPr>
      <w:del w:id="118" w:author="Author">
        <w:r>
          <w:rPr>
            <w:noProof/>
          </w:rPr>
          <w:delText>7.1</w:delText>
        </w:r>
        <w:r>
          <w:rPr>
            <w:rFonts w:asciiTheme="minorHAnsi" w:eastAsiaTheme="minorEastAsia" w:hAnsiTheme="minorHAnsi" w:cstheme="minorBidi"/>
            <w:noProof/>
            <w:sz w:val="22"/>
            <w:szCs w:val="22"/>
          </w:rPr>
          <w:tab/>
        </w:r>
        <w:r>
          <w:rPr>
            <w:noProof/>
          </w:rPr>
          <w:delText>Indemnity (Core)</w:delText>
        </w:r>
        <w:r>
          <w:rPr>
            <w:noProof/>
          </w:rPr>
          <w:tab/>
        </w:r>
        <w:r>
          <w:rPr>
            <w:noProof/>
          </w:rPr>
          <w:fldChar w:fldCharType="begin"/>
        </w:r>
        <w:r>
          <w:rPr>
            <w:noProof/>
          </w:rPr>
          <w:delInstrText xml:space="preserve"> PAGEREF _Toc153359566 \h </w:delInstrText>
        </w:r>
        <w:r>
          <w:rPr>
            <w:noProof/>
          </w:rPr>
        </w:r>
        <w:r>
          <w:rPr>
            <w:noProof/>
          </w:rPr>
          <w:fldChar w:fldCharType="separate"/>
        </w:r>
        <w:r>
          <w:rPr>
            <w:noProof/>
          </w:rPr>
          <w:delText>13</w:delText>
        </w:r>
        <w:r>
          <w:rPr>
            <w:noProof/>
          </w:rPr>
          <w:fldChar w:fldCharType="end"/>
        </w:r>
      </w:del>
    </w:p>
    <w:p w14:paraId="04D5D083" w14:textId="77777777" w:rsidR="005B42AF" w:rsidRDefault="005B42AF">
      <w:pPr>
        <w:pStyle w:val="TOC2"/>
        <w:tabs>
          <w:tab w:val="right" w:leader="dot" w:pos="9061"/>
        </w:tabs>
        <w:rPr>
          <w:del w:id="119" w:author="Author"/>
          <w:rFonts w:asciiTheme="minorHAnsi" w:eastAsiaTheme="minorEastAsia" w:hAnsiTheme="minorHAnsi" w:cstheme="minorBidi"/>
          <w:noProof/>
          <w:sz w:val="22"/>
          <w:szCs w:val="22"/>
        </w:rPr>
      </w:pPr>
      <w:del w:id="120" w:author="Author">
        <w:r>
          <w:rPr>
            <w:noProof/>
          </w:rPr>
          <w:delText>7.2</w:delText>
        </w:r>
        <w:r>
          <w:rPr>
            <w:rFonts w:asciiTheme="minorHAnsi" w:eastAsiaTheme="minorEastAsia" w:hAnsiTheme="minorHAnsi" w:cstheme="minorBidi"/>
            <w:noProof/>
            <w:sz w:val="22"/>
            <w:szCs w:val="22"/>
          </w:rPr>
          <w:tab/>
        </w:r>
        <w:r>
          <w:rPr>
            <w:noProof/>
          </w:rPr>
          <w:delText>Intellectual Property Indemnity (Core)</w:delText>
        </w:r>
        <w:r>
          <w:rPr>
            <w:noProof/>
          </w:rPr>
          <w:tab/>
        </w:r>
        <w:r>
          <w:rPr>
            <w:noProof/>
          </w:rPr>
          <w:fldChar w:fldCharType="begin"/>
        </w:r>
        <w:r>
          <w:rPr>
            <w:noProof/>
          </w:rPr>
          <w:delInstrText xml:space="preserve"> PAGEREF _Toc153359567 \h </w:delInstrText>
        </w:r>
        <w:r>
          <w:rPr>
            <w:noProof/>
          </w:rPr>
        </w:r>
        <w:r>
          <w:rPr>
            <w:noProof/>
          </w:rPr>
          <w:fldChar w:fldCharType="separate"/>
        </w:r>
        <w:r>
          <w:rPr>
            <w:noProof/>
          </w:rPr>
          <w:delText>13</w:delText>
        </w:r>
        <w:r>
          <w:rPr>
            <w:noProof/>
          </w:rPr>
          <w:fldChar w:fldCharType="end"/>
        </w:r>
      </w:del>
    </w:p>
    <w:p w14:paraId="19ACE837" w14:textId="77777777" w:rsidR="005B42AF" w:rsidRDefault="005B42AF">
      <w:pPr>
        <w:pStyle w:val="TOC2"/>
        <w:tabs>
          <w:tab w:val="right" w:leader="dot" w:pos="9061"/>
        </w:tabs>
        <w:rPr>
          <w:del w:id="121" w:author="Author"/>
          <w:rFonts w:asciiTheme="minorHAnsi" w:eastAsiaTheme="minorEastAsia" w:hAnsiTheme="minorHAnsi" w:cstheme="minorBidi"/>
          <w:noProof/>
          <w:sz w:val="22"/>
          <w:szCs w:val="22"/>
        </w:rPr>
      </w:pPr>
      <w:del w:id="122" w:author="Author">
        <w:r>
          <w:rPr>
            <w:noProof/>
          </w:rPr>
          <w:delText>7.3</w:delText>
        </w:r>
        <w:r>
          <w:rPr>
            <w:rFonts w:asciiTheme="minorHAnsi" w:eastAsiaTheme="minorEastAsia" w:hAnsiTheme="minorHAnsi" w:cstheme="minorBidi"/>
            <w:noProof/>
            <w:sz w:val="22"/>
            <w:szCs w:val="22"/>
          </w:rPr>
          <w:tab/>
        </w:r>
        <w:r>
          <w:rPr>
            <w:noProof/>
          </w:rPr>
          <w:delText>Limitation of Liability (Optional)</w:delText>
        </w:r>
        <w:r>
          <w:rPr>
            <w:noProof/>
          </w:rPr>
          <w:tab/>
        </w:r>
        <w:r>
          <w:rPr>
            <w:noProof/>
          </w:rPr>
          <w:fldChar w:fldCharType="begin"/>
        </w:r>
        <w:r>
          <w:rPr>
            <w:noProof/>
          </w:rPr>
          <w:delInstrText xml:space="preserve"> PAGEREF _Toc153359568 \h </w:delInstrText>
        </w:r>
        <w:r>
          <w:rPr>
            <w:noProof/>
          </w:rPr>
        </w:r>
        <w:r>
          <w:rPr>
            <w:noProof/>
          </w:rPr>
          <w:fldChar w:fldCharType="separate"/>
        </w:r>
        <w:r>
          <w:rPr>
            <w:noProof/>
          </w:rPr>
          <w:delText>14</w:delText>
        </w:r>
        <w:r>
          <w:rPr>
            <w:noProof/>
          </w:rPr>
          <w:fldChar w:fldCharType="end"/>
        </w:r>
      </w:del>
    </w:p>
    <w:p w14:paraId="1955496B" w14:textId="77777777" w:rsidR="005B42AF" w:rsidRDefault="005B42AF">
      <w:pPr>
        <w:pStyle w:val="TOC2"/>
        <w:tabs>
          <w:tab w:val="right" w:leader="dot" w:pos="9061"/>
        </w:tabs>
        <w:rPr>
          <w:del w:id="123" w:author="Author"/>
          <w:rFonts w:asciiTheme="minorHAnsi" w:eastAsiaTheme="minorEastAsia" w:hAnsiTheme="minorHAnsi" w:cstheme="minorBidi"/>
          <w:noProof/>
          <w:sz w:val="22"/>
          <w:szCs w:val="22"/>
        </w:rPr>
      </w:pPr>
      <w:del w:id="124" w:author="Author">
        <w:r>
          <w:rPr>
            <w:noProof/>
          </w:rPr>
          <w:delText>7.4</w:delText>
        </w:r>
        <w:r>
          <w:rPr>
            <w:rFonts w:asciiTheme="minorHAnsi" w:eastAsiaTheme="minorEastAsia" w:hAnsiTheme="minorHAnsi" w:cstheme="minorBidi"/>
            <w:noProof/>
            <w:sz w:val="22"/>
            <w:szCs w:val="22"/>
          </w:rPr>
          <w:tab/>
        </w:r>
        <w:r>
          <w:rPr>
            <w:noProof/>
          </w:rPr>
          <w:delText>Insurance (Core)</w:delText>
        </w:r>
        <w:r>
          <w:rPr>
            <w:noProof/>
          </w:rPr>
          <w:tab/>
        </w:r>
        <w:r>
          <w:rPr>
            <w:noProof/>
          </w:rPr>
          <w:fldChar w:fldCharType="begin"/>
        </w:r>
        <w:r>
          <w:rPr>
            <w:noProof/>
          </w:rPr>
          <w:delInstrText xml:space="preserve"> PAGEREF _Toc153359569 \h </w:delInstrText>
        </w:r>
        <w:r>
          <w:rPr>
            <w:noProof/>
          </w:rPr>
        </w:r>
        <w:r>
          <w:rPr>
            <w:noProof/>
          </w:rPr>
          <w:fldChar w:fldCharType="separate"/>
        </w:r>
        <w:r>
          <w:rPr>
            <w:noProof/>
          </w:rPr>
          <w:delText>14</w:delText>
        </w:r>
        <w:r>
          <w:rPr>
            <w:noProof/>
          </w:rPr>
          <w:fldChar w:fldCharType="end"/>
        </w:r>
      </w:del>
    </w:p>
    <w:p w14:paraId="77EE53A0" w14:textId="77777777" w:rsidR="005B42AF" w:rsidRDefault="005B42AF">
      <w:pPr>
        <w:pStyle w:val="TOC1"/>
        <w:rPr>
          <w:del w:id="125" w:author="Author"/>
          <w:rFonts w:asciiTheme="minorHAnsi" w:eastAsiaTheme="minorEastAsia" w:hAnsiTheme="minorHAnsi" w:cstheme="minorBidi"/>
          <w:b w:val="0"/>
          <w:sz w:val="22"/>
          <w:szCs w:val="22"/>
        </w:rPr>
      </w:pPr>
      <w:del w:id="126" w:author="Author">
        <w:r>
          <w:delText>8</w:delText>
        </w:r>
        <w:r>
          <w:rPr>
            <w:rFonts w:asciiTheme="minorHAnsi" w:eastAsiaTheme="minorEastAsia" w:hAnsiTheme="minorHAnsi" w:cstheme="minorBidi"/>
            <w:b w:val="0"/>
            <w:sz w:val="22"/>
            <w:szCs w:val="22"/>
          </w:rPr>
          <w:tab/>
        </w:r>
        <w:r>
          <w:delText>WARRANTIES</w:delText>
        </w:r>
        <w:r>
          <w:tab/>
        </w:r>
        <w:r>
          <w:fldChar w:fldCharType="begin"/>
        </w:r>
        <w:r>
          <w:delInstrText xml:space="preserve"> PAGEREF _Toc153359570 \h </w:delInstrText>
        </w:r>
        <w:r>
          <w:fldChar w:fldCharType="separate"/>
        </w:r>
        <w:r>
          <w:delText>17</w:delText>
        </w:r>
        <w:r>
          <w:fldChar w:fldCharType="end"/>
        </w:r>
      </w:del>
    </w:p>
    <w:p w14:paraId="0D0B2574" w14:textId="77777777" w:rsidR="005B42AF" w:rsidRDefault="005B42AF">
      <w:pPr>
        <w:pStyle w:val="TOC2"/>
        <w:tabs>
          <w:tab w:val="right" w:leader="dot" w:pos="9061"/>
        </w:tabs>
        <w:rPr>
          <w:del w:id="127" w:author="Author"/>
          <w:rFonts w:asciiTheme="minorHAnsi" w:eastAsiaTheme="minorEastAsia" w:hAnsiTheme="minorHAnsi" w:cstheme="minorBidi"/>
          <w:noProof/>
          <w:sz w:val="22"/>
          <w:szCs w:val="22"/>
        </w:rPr>
      </w:pPr>
      <w:del w:id="128" w:author="Author">
        <w:r>
          <w:rPr>
            <w:noProof/>
          </w:rPr>
          <w:delText>8.1</w:delText>
        </w:r>
        <w:r>
          <w:rPr>
            <w:rFonts w:asciiTheme="minorHAnsi" w:eastAsiaTheme="minorEastAsia" w:hAnsiTheme="minorHAnsi" w:cstheme="minorBidi"/>
            <w:noProof/>
            <w:sz w:val="22"/>
            <w:szCs w:val="22"/>
          </w:rPr>
          <w:tab/>
        </w:r>
        <w:r>
          <w:rPr>
            <w:noProof/>
          </w:rPr>
          <w:delText>Fitness for Purpose (Core)</w:delText>
        </w:r>
        <w:r>
          <w:rPr>
            <w:noProof/>
          </w:rPr>
          <w:tab/>
        </w:r>
        <w:r>
          <w:rPr>
            <w:noProof/>
          </w:rPr>
          <w:fldChar w:fldCharType="begin"/>
        </w:r>
        <w:r>
          <w:rPr>
            <w:noProof/>
          </w:rPr>
          <w:delInstrText xml:space="preserve"> PAGEREF _Toc153359571 \h </w:delInstrText>
        </w:r>
        <w:r>
          <w:rPr>
            <w:noProof/>
          </w:rPr>
        </w:r>
        <w:r>
          <w:rPr>
            <w:noProof/>
          </w:rPr>
          <w:fldChar w:fldCharType="separate"/>
        </w:r>
        <w:r>
          <w:rPr>
            <w:noProof/>
          </w:rPr>
          <w:delText>17</w:delText>
        </w:r>
        <w:r>
          <w:rPr>
            <w:noProof/>
          </w:rPr>
          <w:fldChar w:fldCharType="end"/>
        </w:r>
      </w:del>
    </w:p>
    <w:p w14:paraId="7FA87E39" w14:textId="77777777" w:rsidR="005B42AF" w:rsidRDefault="005B42AF">
      <w:pPr>
        <w:pStyle w:val="TOC2"/>
        <w:tabs>
          <w:tab w:val="right" w:leader="dot" w:pos="9061"/>
        </w:tabs>
        <w:rPr>
          <w:del w:id="129" w:author="Author"/>
          <w:rFonts w:asciiTheme="minorHAnsi" w:eastAsiaTheme="minorEastAsia" w:hAnsiTheme="minorHAnsi" w:cstheme="minorBidi"/>
          <w:noProof/>
          <w:sz w:val="22"/>
          <w:szCs w:val="22"/>
        </w:rPr>
      </w:pPr>
      <w:del w:id="130" w:author="Author">
        <w:r>
          <w:rPr>
            <w:noProof/>
          </w:rPr>
          <w:delText>8.2</w:delText>
        </w:r>
        <w:r>
          <w:rPr>
            <w:rFonts w:asciiTheme="minorHAnsi" w:eastAsiaTheme="minorEastAsia" w:hAnsiTheme="minorHAnsi" w:cstheme="minorBidi"/>
            <w:noProof/>
            <w:sz w:val="22"/>
            <w:szCs w:val="22"/>
          </w:rPr>
          <w:tab/>
        </w:r>
        <w:r>
          <w:rPr>
            <w:noProof/>
          </w:rPr>
          <w:delText>Warranty (Core)</w:delText>
        </w:r>
        <w:r>
          <w:rPr>
            <w:noProof/>
          </w:rPr>
          <w:tab/>
        </w:r>
        <w:r>
          <w:rPr>
            <w:noProof/>
          </w:rPr>
          <w:fldChar w:fldCharType="begin"/>
        </w:r>
        <w:r>
          <w:rPr>
            <w:noProof/>
          </w:rPr>
          <w:delInstrText xml:space="preserve"> PAGEREF _Toc153359572 \h </w:delInstrText>
        </w:r>
        <w:r>
          <w:rPr>
            <w:noProof/>
          </w:rPr>
        </w:r>
        <w:r>
          <w:rPr>
            <w:noProof/>
          </w:rPr>
          <w:fldChar w:fldCharType="separate"/>
        </w:r>
        <w:r>
          <w:rPr>
            <w:noProof/>
          </w:rPr>
          <w:delText>17</w:delText>
        </w:r>
        <w:r>
          <w:rPr>
            <w:noProof/>
          </w:rPr>
          <w:fldChar w:fldCharType="end"/>
        </w:r>
      </w:del>
    </w:p>
    <w:p w14:paraId="7DFF3B8D" w14:textId="77777777" w:rsidR="005B42AF" w:rsidRDefault="005B42AF">
      <w:pPr>
        <w:pStyle w:val="TOC1"/>
        <w:rPr>
          <w:del w:id="131" w:author="Author"/>
          <w:rFonts w:asciiTheme="minorHAnsi" w:eastAsiaTheme="minorEastAsia" w:hAnsiTheme="minorHAnsi" w:cstheme="minorBidi"/>
          <w:b w:val="0"/>
          <w:sz w:val="22"/>
          <w:szCs w:val="22"/>
        </w:rPr>
      </w:pPr>
      <w:del w:id="132" w:author="Author">
        <w:r>
          <w:delText>9</w:delText>
        </w:r>
        <w:r>
          <w:rPr>
            <w:rFonts w:asciiTheme="minorHAnsi" w:eastAsiaTheme="minorEastAsia" w:hAnsiTheme="minorHAnsi" w:cstheme="minorBidi"/>
            <w:b w:val="0"/>
            <w:sz w:val="22"/>
            <w:szCs w:val="22"/>
          </w:rPr>
          <w:tab/>
        </w:r>
        <w:r>
          <w:delText>DEED MANAGEMENT</w:delText>
        </w:r>
        <w:r>
          <w:tab/>
        </w:r>
        <w:r>
          <w:fldChar w:fldCharType="begin"/>
        </w:r>
        <w:r>
          <w:delInstrText xml:space="preserve"> PAGEREF _Toc153359573 \h </w:delInstrText>
        </w:r>
        <w:r>
          <w:fldChar w:fldCharType="separate"/>
        </w:r>
        <w:r>
          <w:delText>18</w:delText>
        </w:r>
        <w:r>
          <w:fldChar w:fldCharType="end"/>
        </w:r>
      </w:del>
    </w:p>
    <w:p w14:paraId="439C9153" w14:textId="77777777" w:rsidR="005B42AF" w:rsidRDefault="005B42AF">
      <w:pPr>
        <w:pStyle w:val="TOC2"/>
        <w:tabs>
          <w:tab w:val="right" w:leader="dot" w:pos="9061"/>
        </w:tabs>
        <w:rPr>
          <w:del w:id="133" w:author="Author"/>
          <w:rFonts w:asciiTheme="minorHAnsi" w:eastAsiaTheme="minorEastAsia" w:hAnsiTheme="minorHAnsi" w:cstheme="minorBidi"/>
          <w:noProof/>
          <w:sz w:val="22"/>
          <w:szCs w:val="22"/>
        </w:rPr>
      </w:pPr>
      <w:del w:id="134" w:author="Author">
        <w:r>
          <w:rPr>
            <w:noProof/>
          </w:rPr>
          <w:delText>9.1</w:delText>
        </w:r>
        <w:r>
          <w:rPr>
            <w:rFonts w:asciiTheme="minorHAnsi" w:eastAsiaTheme="minorEastAsia" w:hAnsiTheme="minorHAnsi" w:cstheme="minorBidi"/>
            <w:noProof/>
            <w:sz w:val="22"/>
            <w:szCs w:val="22"/>
          </w:rPr>
          <w:tab/>
        </w:r>
        <w:r>
          <w:rPr>
            <w:noProof/>
          </w:rPr>
          <w:delText>Change to the Deed or any Contract (Core)</w:delText>
        </w:r>
        <w:r>
          <w:rPr>
            <w:noProof/>
          </w:rPr>
          <w:tab/>
        </w:r>
        <w:r>
          <w:rPr>
            <w:noProof/>
          </w:rPr>
          <w:fldChar w:fldCharType="begin"/>
        </w:r>
        <w:r>
          <w:rPr>
            <w:noProof/>
          </w:rPr>
          <w:delInstrText xml:space="preserve"> PAGEREF _Toc153359574 \h </w:delInstrText>
        </w:r>
        <w:r>
          <w:rPr>
            <w:noProof/>
          </w:rPr>
        </w:r>
        <w:r>
          <w:rPr>
            <w:noProof/>
          </w:rPr>
          <w:fldChar w:fldCharType="separate"/>
        </w:r>
        <w:r>
          <w:rPr>
            <w:noProof/>
          </w:rPr>
          <w:delText>18</w:delText>
        </w:r>
        <w:r>
          <w:rPr>
            <w:noProof/>
          </w:rPr>
          <w:fldChar w:fldCharType="end"/>
        </w:r>
      </w:del>
    </w:p>
    <w:p w14:paraId="687FF5CA" w14:textId="77777777" w:rsidR="005B42AF" w:rsidRDefault="005B42AF">
      <w:pPr>
        <w:pStyle w:val="TOC2"/>
        <w:tabs>
          <w:tab w:val="right" w:leader="dot" w:pos="9061"/>
        </w:tabs>
        <w:rPr>
          <w:del w:id="135" w:author="Author"/>
          <w:rFonts w:asciiTheme="minorHAnsi" w:eastAsiaTheme="minorEastAsia" w:hAnsiTheme="minorHAnsi" w:cstheme="minorBidi"/>
          <w:noProof/>
          <w:sz w:val="22"/>
          <w:szCs w:val="22"/>
        </w:rPr>
      </w:pPr>
      <w:del w:id="136" w:author="Author">
        <w:r>
          <w:rPr>
            <w:noProof/>
          </w:rPr>
          <w:delText>9.2</w:delText>
        </w:r>
        <w:r>
          <w:rPr>
            <w:rFonts w:asciiTheme="minorHAnsi" w:eastAsiaTheme="minorEastAsia" w:hAnsiTheme="minorHAnsi" w:cstheme="minorBidi"/>
            <w:noProof/>
            <w:sz w:val="22"/>
            <w:szCs w:val="22"/>
          </w:rPr>
          <w:tab/>
        </w:r>
        <w:r>
          <w:rPr>
            <w:noProof/>
          </w:rPr>
          <w:delText>Measurement and Reporting (Optional)</w:delText>
        </w:r>
        <w:r>
          <w:rPr>
            <w:noProof/>
          </w:rPr>
          <w:tab/>
        </w:r>
        <w:r>
          <w:rPr>
            <w:noProof/>
          </w:rPr>
          <w:fldChar w:fldCharType="begin"/>
        </w:r>
        <w:r>
          <w:rPr>
            <w:noProof/>
          </w:rPr>
          <w:delInstrText xml:space="preserve"> PAGEREF _Toc153359575 \h </w:delInstrText>
        </w:r>
        <w:r>
          <w:rPr>
            <w:noProof/>
          </w:rPr>
        </w:r>
        <w:r>
          <w:rPr>
            <w:noProof/>
          </w:rPr>
          <w:fldChar w:fldCharType="separate"/>
        </w:r>
        <w:r>
          <w:rPr>
            <w:noProof/>
          </w:rPr>
          <w:delText>18</w:delText>
        </w:r>
        <w:r>
          <w:rPr>
            <w:noProof/>
          </w:rPr>
          <w:fldChar w:fldCharType="end"/>
        </w:r>
      </w:del>
    </w:p>
    <w:p w14:paraId="10054205" w14:textId="77777777" w:rsidR="005B42AF" w:rsidRDefault="005B42AF">
      <w:pPr>
        <w:pStyle w:val="TOC2"/>
        <w:tabs>
          <w:tab w:val="right" w:leader="dot" w:pos="9061"/>
        </w:tabs>
        <w:rPr>
          <w:del w:id="137" w:author="Author"/>
          <w:rFonts w:asciiTheme="minorHAnsi" w:eastAsiaTheme="minorEastAsia" w:hAnsiTheme="minorHAnsi" w:cstheme="minorBidi"/>
          <w:noProof/>
          <w:sz w:val="22"/>
          <w:szCs w:val="22"/>
        </w:rPr>
      </w:pPr>
      <w:del w:id="138" w:author="Author">
        <w:r>
          <w:rPr>
            <w:noProof/>
          </w:rPr>
          <w:delText>9.3</w:delText>
        </w:r>
        <w:r>
          <w:rPr>
            <w:rFonts w:asciiTheme="minorHAnsi" w:eastAsiaTheme="minorEastAsia" w:hAnsiTheme="minorHAnsi" w:cstheme="minorBidi"/>
            <w:noProof/>
            <w:sz w:val="22"/>
            <w:szCs w:val="22"/>
          </w:rPr>
          <w:tab/>
        </w:r>
        <w:r>
          <w:rPr>
            <w:noProof/>
          </w:rPr>
          <w:delText>Waiver (Core)</w:delText>
        </w:r>
        <w:r>
          <w:rPr>
            <w:noProof/>
          </w:rPr>
          <w:tab/>
        </w:r>
        <w:r>
          <w:rPr>
            <w:noProof/>
          </w:rPr>
          <w:fldChar w:fldCharType="begin"/>
        </w:r>
        <w:r>
          <w:rPr>
            <w:noProof/>
          </w:rPr>
          <w:delInstrText xml:space="preserve"> PAGEREF _Toc153359576 \h </w:delInstrText>
        </w:r>
        <w:r>
          <w:rPr>
            <w:noProof/>
          </w:rPr>
        </w:r>
        <w:r>
          <w:rPr>
            <w:noProof/>
          </w:rPr>
          <w:fldChar w:fldCharType="separate"/>
        </w:r>
        <w:r>
          <w:rPr>
            <w:noProof/>
          </w:rPr>
          <w:delText>18</w:delText>
        </w:r>
        <w:r>
          <w:rPr>
            <w:noProof/>
          </w:rPr>
          <w:fldChar w:fldCharType="end"/>
        </w:r>
      </w:del>
    </w:p>
    <w:p w14:paraId="34C2620E" w14:textId="77777777" w:rsidR="005B42AF" w:rsidRDefault="005B42AF">
      <w:pPr>
        <w:pStyle w:val="TOC2"/>
        <w:tabs>
          <w:tab w:val="right" w:leader="dot" w:pos="9061"/>
        </w:tabs>
        <w:rPr>
          <w:del w:id="139" w:author="Author"/>
          <w:rFonts w:asciiTheme="minorHAnsi" w:eastAsiaTheme="minorEastAsia" w:hAnsiTheme="minorHAnsi" w:cstheme="minorBidi"/>
          <w:noProof/>
          <w:sz w:val="22"/>
          <w:szCs w:val="22"/>
        </w:rPr>
      </w:pPr>
      <w:del w:id="140" w:author="Author">
        <w:r>
          <w:rPr>
            <w:noProof/>
          </w:rPr>
          <w:delText>9.4</w:delText>
        </w:r>
        <w:r>
          <w:rPr>
            <w:rFonts w:asciiTheme="minorHAnsi" w:eastAsiaTheme="minorEastAsia" w:hAnsiTheme="minorHAnsi" w:cstheme="minorBidi"/>
            <w:noProof/>
            <w:sz w:val="22"/>
            <w:szCs w:val="22"/>
          </w:rPr>
          <w:tab/>
        </w:r>
        <w:r>
          <w:rPr>
            <w:noProof/>
          </w:rPr>
          <w:delText>Confidential Information (Core)</w:delText>
        </w:r>
        <w:r>
          <w:rPr>
            <w:noProof/>
          </w:rPr>
          <w:tab/>
        </w:r>
        <w:r>
          <w:rPr>
            <w:noProof/>
          </w:rPr>
          <w:fldChar w:fldCharType="begin"/>
        </w:r>
        <w:r>
          <w:rPr>
            <w:noProof/>
          </w:rPr>
          <w:delInstrText xml:space="preserve"> PAGEREF _Toc153359577 \h </w:delInstrText>
        </w:r>
        <w:r>
          <w:rPr>
            <w:noProof/>
          </w:rPr>
        </w:r>
        <w:r>
          <w:rPr>
            <w:noProof/>
          </w:rPr>
          <w:fldChar w:fldCharType="separate"/>
        </w:r>
        <w:r>
          <w:rPr>
            <w:noProof/>
          </w:rPr>
          <w:delText>18</w:delText>
        </w:r>
        <w:r>
          <w:rPr>
            <w:noProof/>
          </w:rPr>
          <w:fldChar w:fldCharType="end"/>
        </w:r>
      </w:del>
    </w:p>
    <w:p w14:paraId="20387B52" w14:textId="77777777" w:rsidR="005B42AF" w:rsidRDefault="005B42AF">
      <w:pPr>
        <w:pStyle w:val="TOC2"/>
        <w:tabs>
          <w:tab w:val="right" w:leader="dot" w:pos="9061"/>
        </w:tabs>
        <w:rPr>
          <w:del w:id="141" w:author="Author"/>
          <w:rFonts w:asciiTheme="minorHAnsi" w:eastAsiaTheme="minorEastAsia" w:hAnsiTheme="minorHAnsi" w:cstheme="minorBidi"/>
          <w:noProof/>
          <w:sz w:val="22"/>
          <w:szCs w:val="22"/>
        </w:rPr>
      </w:pPr>
      <w:del w:id="142" w:author="Author">
        <w:r>
          <w:rPr>
            <w:noProof/>
          </w:rPr>
          <w:delText>9.5</w:delText>
        </w:r>
        <w:r>
          <w:rPr>
            <w:rFonts w:asciiTheme="minorHAnsi" w:eastAsiaTheme="minorEastAsia" w:hAnsiTheme="minorHAnsi" w:cstheme="minorBidi"/>
            <w:noProof/>
            <w:sz w:val="22"/>
            <w:szCs w:val="22"/>
          </w:rPr>
          <w:tab/>
        </w:r>
        <w:r>
          <w:rPr>
            <w:noProof/>
          </w:rPr>
          <w:delText>Assignment and Novation (Core)</w:delText>
        </w:r>
        <w:r>
          <w:rPr>
            <w:noProof/>
          </w:rPr>
          <w:tab/>
        </w:r>
        <w:r>
          <w:rPr>
            <w:noProof/>
          </w:rPr>
          <w:fldChar w:fldCharType="begin"/>
        </w:r>
        <w:r>
          <w:rPr>
            <w:noProof/>
          </w:rPr>
          <w:delInstrText xml:space="preserve"> PAGEREF _Toc153359578 \h </w:delInstrText>
        </w:r>
        <w:r>
          <w:rPr>
            <w:noProof/>
          </w:rPr>
        </w:r>
        <w:r>
          <w:rPr>
            <w:noProof/>
          </w:rPr>
          <w:fldChar w:fldCharType="separate"/>
        </w:r>
        <w:r>
          <w:rPr>
            <w:noProof/>
          </w:rPr>
          <w:delText>19</w:delText>
        </w:r>
        <w:r>
          <w:rPr>
            <w:noProof/>
          </w:rPr>
          <w:fldChar w:fldCharType="end"/>
        </w:r>
      </w:del>
    </w:p>
    <w:p w14:paraId="31DFB02A" w14:textId="77777777" w:rsidR="005B42AF" w:rsidRDefault="005B42AF">
      <w:pPr>
        <w:pStyle w:val="TOC2"/>
        <w:tabs>
          <w:tab w:val="right" w:leader="dot" w:pos="9061"/>
        </w:tabs>
        <w:rPr>
          <w:del w:id="143" w:author="Author"/>
          <w:rFonts w:asciiTheme="minorHAnsi" w:eastAsiaTheme="minorEastAsia" w:hAnsiTheme="minorHAnsi" w:cstheme="minorBidi"/>
          <w:noProof/>
          <w:sz w:val="22"/>
          <w:szCs w:val="22"/>
        </w:rPr>
      </w:pPr>
      <w:del w:id="144" w:author="Author">
        <w:r>
          <w:rPr>
            <w:noProof/>
          </w:rPr>
          <w:delText>9.6</w:delText>
        </w:r>
        <w:r>
          <w:rPr>
            <w:rFonts w:asciiTheme="minorHAnsi" w:eastAsiaTheme="minorEastAsia" w:hAnsiTheme="minorHAnsi" w:cstheme="minorBidi"/>
            <w:noProof/>
            <w:sz w:val="22"/>
            <w:szCs w:val="22"/>
          </w:rPr>
          <w:tab/>
        </w:r>
        <w:r>
          <w:rPr>
            <w:noProof/>
          </w:rPr>
          <w:delText>Negation of Employment and Agency (Core)</w:delText>
        </w:r>
        <w:r>
          <w:rPr>
            <w:noProof/>
          </w:rPr>
          <w:tab/>
        </w:r>
        <w:r>
          <w:rPr>
            <w:noProof/>
          </w:rPr>
          <w:fldChar w:fldCharType="begin"/>
        </w:r>
        <w:r>
          <w:rPr>
            <w:noProof/>
          </w:rPr>
          <w:delInstrText xml:space="preserve"> PAGEREF _Toc153359579 \h </w:delInstrText>
        </w:r>
        <w:r>
          <w:rPr>
            <w:noProof/>
          </w:rPr>
        </w:r>
        <w:r>
          <w:rPr>
            <w:noProof/>
          </w:rPr>
          <w:fldChar w:fldCharType="separate"/>
        </w:r>
        <w:r>
          <w:rPr>
            <w:noProof/>
          </w:rPr>
          <w:delText>19</w:delText>
        </w:r>
        <w:r>
          <w:rPr>
            <w:noProof/>
          </w:rPr>
          <w:fldChar w:fldCharType="end"/>
        </w:r>
      </w:del>
    </w:p>
    <w:p w14:paraId="6D75F7A6" w14:textId="77777777" w:rsidR="005B42AF" w:rsidRDefault="005B42AF">
      <w:pPr>
        <w:pStyle w:val="TOC2"/>
        <w:tabs>
          <w:tab w:val="right" w:leader="dot" w:pos="9061"/>
        </w:tabs>
        <w:rPr>
          <w:del w:id="145" w:author="Author"/>
          <w:rFonts w:asciiTheme="minorHAnsi" w:eastAsiaTheme="minorEastAsia" w:hAnsiTheme="minorHAnsi" w:cstheme="minorBidi"/>
          <w:noProof/>
          <w:sz w:val="22"/>
          <w:szCs w:val="22"/>
        </w:rPr>
      </w:pPr>
      <w:del w:id="146" w:author="Author">
        <w:r>
          <w:rPr>
            <w:noProof/>
          </w:rPr>
          <w:delText>9.7</w:delText>
        </w:r>
        <w:r>
          <w:rPr>
            <w:rFonts w:asciiTheme="minorHAnsi" w:eastAsiaTheme="minorEastAsia" w:hAnsiTheme="minorHAnsi" w:cstheme="minorBidi"/>
            <w:noProof/>
            <w:sz w:val="22"/>
            <w:szCs w:val="22"/>
          </w:rPr>
          <w:tab/>
        </w:r>
        <w:r>
          <w:rPr>
            <w:noProof/>
          </w:rPr>
          <w:delText>Commonwealth Access (Core)</w:delText>
        </w:r>
        <w:r>
          <w:rPr>
            <w:noProof/>
          </w:rPr>
          <w:tab/>
        </w:r>
        <w:r>
          <w:rPr>
            <w:noProof/>
          </w:rPr>
          <w:fldChar w:fldCharType="begin"/>
        </w:r>
        <w:r>
          <w:rPr>
            <w:noProof/>
          </w:rPr>
          <w:delInstrText xml:space="preserve"> PAGEREF _Toc153359580 \h </w:delInstrText>
        </w:r>
        <w:r>
          <w:rPr>
            <w:noProof/>
          </w:rPr>
        </w:r>
        <w:r>
          <w:rPr>
            <w:noProof/>
          </w:rPr>
          <w:fldChar w:fldCharType="separate"/>
        </w:r>
        <w:r>
          <w:rPr>
            <w:noProof/>
          </w:rPr>
          <w:delText>20</w:delText>
        </w:r>
        <w:r>
          <w:rPr>
            <w:noProof/>
          </w:rPr>
          <w:fldChar w:fldCharType="end"/>
        </w:r>
      </w:del>
    </w:p>
    <w:p w14:paraId="61AA8494" w14:textId="77777777" w:rsidR="005B42AF" w:rsidRDefault="005B42AF">
      <w:pPr>
        <w:pStyle w:val="TOC2"/>
        <w:tabs>
          <w:tab w:val="right" w:leader="dot" w:pos="9061"/>
        </w:tabs>
        <w:rPr>
          <w:del w:id="147" w:author="Author"/>
          <w:rFonts w:asciiTheme="minorHAnsi" w:eastAsiaTheme="minorEastAsia" w:hAnsiTheme="minorHAnsi" w:cstheme="minorBidi"/>
          <w:noProof/>
          <w:sz w:val="22"/>
          <w:szCs w:val="22"/>
        </w:rPr>
      </w:pPr>
      <w:del w:id="148" w:author="Author">
        <w:r>
          <w:rPr>
            <w:noProof/>
          </w:rPr>
          <w:delText>9.8</w:delText>
        </w:r>
        <w:r>
          <w:rPr>
            <w:rFonts w:asciiTheme="minorHAnsi" w:eastAsiaTheme="minorEastAsia" w:hAnsiTheme="minorHAnsi" w:cstheme="minorBidi"/>
            <w:noProof/>
            <w:sz w:val="22"/>
            <w:szCs w:val="22"/>
          </w:rPr>
          <w:tab/>
        </w:r>
        <w:r>
          <w:rPr>
            <w:noProof/>
          </w:rPr>
          <w:delText>Contractor Access (Core)</w:delText>
        </w:r>
        <w:r>
          <w:rPr>
            <w:noProof/>
          </w:rPr>
          <w:tab/>
        </w:r>
        <w:r>
          <w:rPr>
            <w:noProof/>
          </w:rPr>
          <w:fldChar w:fldCharType="begin"/>
        </w:r>
        <w:r>
          <w:rPr>
            <w:noProof/>
          </w:rPr>
          <w:delInstrText xml:space="preserve"> PAGEREF _Toc153359581 \h </w:delInstrText>
        </w:r>
        <w:r>
          <w:rPr>
            <w:noProof/>
          </w:rPr>
        </w:r>
        <w:r>
          <w:rPr>
            <w:noProof/>
          </w:rPr>
          <w:fldChar w:fldCharType="separate"/>
        </w:r>
        <w:r>
          <w:rPr>
            <w:noProof/>
          </w:rPr>
          <w:delText>20</w:delText>
        </w:r>
        <w:r>
          <w:rPr>
            <w:noProof/>
          </w:rPr>
          <w:fldChar w:fldCharType="end"/>
        </w:r>
      </w:del>
    </w:p>
    <w:p w14:paraId="65AD038C" w14:textId="77777777" w:rsidR="005B42AF" w:rsidRDefault="005B42AF">
      <w:pPr>
        <w:pStyle w:val="TOC2"/>
        <w:tabs>
          <w:tab w:val="right" w:leader="dot" w:pos="9061"/>
        </w:tabs>
        <w:rPr>
          <w:del w:id="149" w:author="Author"/>
          <w:rFonts w:asciiTheme="minorHAnsi" w:eastAsiaTheme="minorEastAsia" w:hAnsiTheme="minorHAnsi" w:cstheme="minorBidi"/>
          <w:noProof/>
          <w:sz w:val="22"/>
          <w:szCs w:val="22"/>
        </w:rPr>
      </w:pPr>
      <w:del w:id="150" w:author="Author">
        <w:r>
          <w:rPr>
            <w:noProof/>
          </w:rPr>
          <w:delText>9.9</w:delText>
        </w:r>
        <w:r>
          <w:rPr>
            <w:rFonts w:asciiTheme="minorHAnsi" w:eastAsiaTheme="minorEastAsia" w:hAnsiTheme="minorHAnsi" w:cstheme="minorBidi"/>
            <w:noProof/>
            <w:sz w:val="22"/>
            <w:szCs w:val="22"/>
          </w:rPr>
          <w:tab/>
        </w:r>
        <w:r>
          <w:rPr>
            <w:noProof/>
          </w:rPr>
          <w:delText>Subcontracts (Core)</w:delText>
        </w:r>
        <w:r>
          <w:rPr>
            <w:noProof/>
          </w:rPr>
          <w:tab/>
        </w:r>
        <w:r>
          <w:rPr>
            <w:noProof/>
          </w:rPr>
          <w:fldChar w:fldCharType="begin"/>
        </w:r>
        <w:r>
          <w:rPr>
            <w:noProof/>
          </w:rPr>
          <w:delInstrText xml:space="preserve"> PAGEREF _Toc153359582 \h </w:delInstrText>
        </w:r>
        <w:r>
          <w:rPr>
            <w:noProof/>
          </w:rPr>
        </w:r>
        <w:r>
          <w:rPr>
            <w:noProof/>
          </w:rPr>
          <w:fldChar w:fldCharType="separate"/>
        </w:r>
        <w:r>
          <w:rPr>
            <w:noProof/>
          </w:rPr>
          <w:delText>21</w:delText>
        </w:r>
        <w:r>
          <w:rPr>
            <w:noProof/>
          </w:rPr>
          <w:fldChar w:fldCharType="end"/>
        </w:r>
      </w:del>
    </w:p>
    <w:p w14:paraId="396DED46" w14:textId="77777777" w:rsidR="005B42AF" w:rsidRDefault="005B42AF">
      <w:pPr>
        <w:pStyle w:val="TOC2"/>
        <w:tabs>
          <w:tab w:val="left" w:pos="1417"/>
          <w:tab w:val="right" w:leader="dot" w:pos="9061"/>
        </w:tabs>
        <w:rPr>
          <w:del w:id="151" w:author="Author"/>
          <w:rFonts w:asciiTheme="minorHAnsi" w:eastAsiaTheme="minorEastAsia" w:hAnsiTheme="minorHAnsi" w:cstheme="minorBidi"/>
          <w:noProof/>
          <w:sz w:val="22"/>
          <w:szCs w:val="22"/>
        </w:rPr>
      </w:pPr>
      <w:del w:id="152" w:author="Author">
        <w:r>
          <w:rPr>
            <w:noProof/>
          </w:rPr>
          <w:delText>9.10</w:delText>
        </w:r>
        <w:r>
          <w:rPr>
            <w:rFonts w:asciiTheme="minorHAnsi" w:eastAsiaTheme="minorEastAsia" w:hAnsiTheme="minorHAnsi" w:cstheme="minorBidi"/>
            <w:noProof/>
            <w:sz w:val="22"/>
            <w:szCs w:val="22"/>
          </w:rPr>
          <w:tab/>
        </w:r>
        <w:r>
          <w:rPr>
            <w:noProof/>
          </w:rPr>
          <w:delText>Defence Security (Core)</w:delText>
        </w:r>
        <w:r>
          <w:rPr>
            <w:noProof/>
          </w:rPr>
          <w:tab/>
        </w:r>
        <w:r>
          <w:rPr>
            <w:noProof/>
          </w:rPr>
          <w:fldChar w:fldCharType="begin"/>
        </w:r>
        <w:r>
          <w:rPr>
            <w:noProof/>
          </w:rPr>
          <w:delInstrText xml:space="preserve"> PAGEREF _Toc153359583 \h </w:delInstrText>
        </w:r>
        <w:r>
          <w:rPr>
            <w:noProof/>
          </w:rPr>
        </w:r>
        <w:r>
          <w:rPr>
            <w:noProof/>
          </w:rPr>
          <w:fldChar w:fldCharType="separate"/>
        </w:r>
        <w:r>
          <w:rPr>
            <w:noProof/>
          </w:rPr>
          <w:delText>22</w:delText>
        </w:r>
        <w:r>
          <w:rPr>
            <w:noProof/>
          </w:rPr>
          <w:fldChar w:fldCharType="end"/>
        </w:r>
      </w:del>
    </w:p>
    <w:p w14:paraId="493460FC" w14:textId="77777777" w:rsidR="005B42AF" w:rsidRDefault="005B42AF">
      <w:pPr>
        <w:pStyle w:val="TOC2"/>
        <w:tabs>
          <w:tab w:val="left" w:pos="1417"/>
          <w:tab w:val="right" w:leader="dot" w:pos="9061"/>
        </w:tabs>
        <w:rPr>
          <w:del w:id="153" w:author="Author"/>
          <w:rFonts w:asciiTheme="minorHAnsi" w:eastAsiaTheme="minorEastAsia" w:hAnsiTheme="minorHAnsi" w:cstheme="minorBidi"/>
          <w:noProof/>
          <w:sz w:val="22"/>
          <w:szCs w:val="22"/>
        </w:rPr>
      </w:pPr>
      <w:del w:id="154" w:author="Author">
        <w:r>
          <w:rPr>
            <w:noProof/>
          </w:rPr>
          <w:delText>9.11</w:delText>
        </w:r>
        <w:r>
          <w:rPr>
            <w:rFonts w:asciiTheme="minorHAnsi" w:eastAsiaTheme="minorEastAsia" w:hAnsiTheme="minorHAnsi" w:cstheme="minorBidi"/>
            <w:noProof/>
            <w:sz w:val="22"/>
            <w:szCs w:val="22"/>
          </w:rPr>
          <w:tab/>
        </w:r>
        <w:r>
          <w:rPr>
            <w:noProof/>
          </w:rPr>
          <w:delText>Conflict of Interest (Core)</w:delText>
        </w:r>
        <w:r>
          <w:rPr>
            <w:noProof/>
          </w:rPr>
          <w:tab/>
        </w:r>
        <w:r>
          <w:rPr>
            <w:noProof/>
          </w:rPr>
          <w:fldChar w:fldCharType="begin"/>
        </w:r>
        <w:r>
          <w:rPr>
            <w:noProof/>
          </w:rPr>
          <w:delInstrText xml:space="preserve"> PAGEREF _Toc153359584 \h </w:delInstrText>
        </w:r>
        <w:r>
          <w:rPr>
            <w:noProof/>
          </w:rPr>
        </w:r>
        <w:r>
          <w:rPr>
            <w:noProof/>
          </w:rPr>
          <w:fldChar w:fldCharType="separate"/>
        </w:r>
        <w:r>
          <w:rPr>
            <w:noProof/>
          </w:rPr>
          <w:delText>25</w:delText>
        </w:r>
        <w:r>
          <w:rPr>
            <w:noProof/>
          </w:rPr>
          <w:fldChar w:fldCharType="end"/>
        </w:r>
      </w:del>
    </w:p>
    <w:p w14:paraId="7979731E" w14:textId="77777777" w:rsidR="005B42AF" w:rsidRDefault="005B42AF">
      <w:pPr>
        <w:pStyle w:val="TOC2"/>
        <w:tabs>
          <w:tab w:val="left" w:pos="1417"/>
          <w:tab w:val="right" w:leader="dot" w:pos="9061"/>
        </w:tabs>
        <w:rPr>
          <w:del w:id="155" w:author="Author"/>
          <w:rFonts w:asciiTheme="minorHAnsi" w:eastAsiaTheme="minorEastAsia" w:hAnsiTheme="minorHAnsi" w:cstheme="minorBidi"/>
          <w:noProof/>
          <w:sz w:val="22"/>
          <w:szCs w:val="22"/>
        </w:rPr>
      </w:pPr>
      <w:del w:id="156" w:author="Author">
        <w:r>
          <w:rPr>
            <w:noProof/>
          </w:rPr>
          <w:delText>9.12</w:delText>
        </w:r>
        <w:r>
          <w:rPr>
            <w:rFonts w:asciiTheme="minorHAnsi" w:eastAsiaTheme="minorEastAsia" w:hAnsiTheme="minorHAnsi" w:cstheme="minorBidi"/>
            <w:noProof/>
            <w:sz w:val="22"/>
            <w:szCs w:val="22"/>
          </w:rPr>
          <w:tab/>
        </w:r>
        <w:r>
          <w:rPr>
            <w:noProof/>
          </w:rPr>
          <w:delText>Post Defence Separation Employment (Core)</w:delText>
        </w:r>
        <w:r>
          <w:rPr>
            <w:noProof/>
          </w:rPr>
          <w:tab/>
        </w:r>
        <w:r>
          <w:rPr>
            <w:noProof/>
          </w:rPr>
          <w:fldChar w:fldCharType="begin"/>
        </w:r>
        <w:r>
          <w:rPr>
            <w:noProof/>
          </w:rPr>
          <w:delInstrText xml:space="preserve"> PAGEREF _Toc153359585 \h </w:delInstrText>
        </w:r>
        <w:r>
          <w:rPr>
            <w:noProof/>
          </w:rPr>
        </w:r>
        <w:r>
          <w:rPr>
            <w:noProof/>
          </w:rPr>
          <w:fldChar w:fldCharType="separate"/>
        </w:r>
        <w:r>
          <w:rPr>
            <w:noProof/>
          </w:rPr>
          <w:delText>26</w:delText>
        </w:r>
        <w:r>
          <w:rPr>
            <w:noProof/>
          </w:rPr>
          <w:fldChar w:fldCharType="end"/>
        </w:r>
      </w:del>
    </w:p>
    <w:p w14:paraId="4342425B" w14:textId="77777777" w:rsidR="005B42AF" w:rsidRDefault="005B42AF">
      <w:pPr>
        <w:pStyle w:val="TOC1"/>
        <w:rPr>
          <w:del w:id="157" w:author="Author"/>
          <w:rFonts w:asciiTheme="minorHAnsi" w:eastAsiaTheme="minorEastAsia" w:hAnsiTheme="minorHAnsi" w:cstheme="minorBidi"/>
          <w:b w:val="0"/>
          <w:sz w:val="22"/>
          <w:szCs w:val="22"/>
        </w:rPr>
      </w:pPr>
      <w:del w:id="158" w:author="Author">
        <w:r>
          <w:delText>10</w:delText>
        </w:r>
        <w:r>
          <w:rPr>
            <w:rFonts w:asciiTheme="minorHAnsi" w:eastAsiaTheme="minorEastAsia" w:hAnsiTheme="minorHAnsi" w:cstheme="minorBidi"/>
            <w:b w:val="0"/>
            <w:sz w:val="22"/>
            <w:szCs w:val="22"/>
          </w:rPr>
          <w:tab/>
        </w:r>
        <w:r>
          <w:delText>POLICY AND LAW</w:delText>
        </w:r>
        <w:r>
          <w:tab/>
        </w:r>
        <w:r>
          <w:fldChar w:fldCharType="begin"/>
        </w:r>
        <w:r>
          <w:delInstrText xml:space="preserve"> PAGEREF _Toc153359586 \h </w:delInstrText>
        </w:r>
        <w:r>
          <w:fldChar w:fldCharType="separate"/>
        </w:r>
        <w:r>
          <w:delText>26</w:delText>
        </w:r>
        <w:r>
          <w:fldChar w:fldCharType="end"/>
        </w:r>
      </w:del>
    </w:p>
    <w:p w14:paraId="5FF86BA8" w14:textId="77777777" w:rsidR="005B42AF" w:rsidRDefault="005B42AF">
      <w:pPr>
        <w:pStyle w:val="TOC2"/>
        <w:tabs>
          <w:tab w:val="left" w:pos="1417"/>
          <w:tab w:val="right" w:leader="dot" w:pos="9061"/>
        </w:tabs>
        <w:rPr>
          <w:del w:id="159" w:author="Author"/>
          <w:rFonts w:asciiTheme="minorHAnsi" w:eastAsiaTheme="minorEastAsia" w:hAnsiTheme="minorHAnsi" w:cstheme="minorBidi"/>
          <w:noProof/>
          <w:sz w:val="22"/>
          <w:szCs w:val="22"/>
        </w:rPr>
      </w:pPr>
      <w:del w:id="160" w:author="Author">
        <w:r>
          <w:rPr>
            <w:noProof/>
          </w:rPr>
          <w:delText>10.1</w:delText>
        </w:r>
        <w:r>
          <w:rPr>
            <w:rFonts w:asciiTheme="minorHAnsi" w:eastAsiaTheme="minorEastAsia" w:hAnsiTheme="minorHAnsi" w:cstheme="minorBidi"/>
            <w:noProof/>
            <w:sz w:val="22"/>
            <w:szCs w:val="22"/>
          </w:rPr>
          <w:tab/>
        </w:r>
        <w:r>
          <w:rPr>
            <w:noProof/>
          </w:rPr>
          <w:delText>Governing Law (Core)</w:delText>
        </w:r>
        <w:r>
          <w:rPr>
            <w:noProof/>
          </w:rPr>
          <w:tab/>
        </w:r>
        <w:r>
          <w:rPr>
            <w:noProof/>
          </w:rPr>
          <w:fldChar w:fldCharType="begin"/>
        </w:r>
        <w:r>
          <w:rPr>
            <w:noProof/>
          </w:rPr>
          <w:delInstrText xml:space="preserve"> PAGEREF _Toc153359587 \h </w:delInstrText>
        </w:r>
        <w:r>
          <w:rPr>
            <w:noProof/>
          </w:rPr>
        </w:r>
        <w:r>
          <w:rPr>
            <w:noProof/>
          </w:rPr>
          <w:fldChar w:fldCharType="separate"/>
        </w:r>
        <w:r>
          <w:rPr>
            <w:noProof/>
          </w:rPr>
          <w:delText>26</w:delText>
        </w:r>
        <w:r>
          <w:rPr>
            <w:noProof/>
          </w:rPr>
          <w:fldChar w:fldCharType="end"/>
        </w:r>
      </w:del>
    </w:p>
    <w:p w14:paraId="5846FAA0" w14:textId="77777777" w:rsidR="005B42AF" w:rsidRDefault="005B42AF">
      <w:pPr>
        <w:pStyle w:val="TOC2"/>
        <w:tabs>
          <w:tab w:val="left" w:pos="1417"/>
          <w:tab w:val="right" w:leader="dot" w:pos="9061"/>
        </w:tabs>
        <w:rPr>
          <w:del w:id="161" w:author="Author"/>
          <w:rFonts w:asciiTheme="minorHAnsi" w:eastAsiaTheme="minorEastAsia" w:hAnsiTheme="minorHAnsi" w:cstheme="minorBidi"/>
          <w:noProof/>
          <w:sz w:val="22"/>
          <w:szCs w:val="22"/>
        </w:rPr>
      </w:pPr>
      <w:del w:id="162" w:author="Author">
        <w:r>
          <w:rPr>
            <w:noProof/>
          </w:rPr>
          <w:delText>10.2</w:delText>
        </w:r>
        <w:r>
          <w:rPr>
            <w:rFonts w:asciiTheme="minorHAnsi" w:eastAsiaTheme="minorEastAsia" w:hAnsiTheme="minorHAnsi" w:cstheme="minorBidi"/>
            <w:noProof/>
            <w:sz w:val="22"/>
            <w:szCs w:val="22"/>
          </w:rPr>
          <w:tab/>
        </w:r>
        <w:r>
          <w:rPr>
            <w:noProof/>
          </w:rPr>
          <w:delText>Policy Requirements (Core)</w:delText>
        </w:r>
        <w:r>
          <w:rPr>
            <w:noProof/>
          </w:rPr>
          <w:tab/>
        </w:r>
        <w:r>
          <w:rPr>
            <w:noProof/>
          </w:rPr>
          <w:fldChar w:fldCharType="begin"/>
        </w:r>
        <w:r>
          <w:rPr>
            <w:noProof/>
          </w:rPr>
          <w:delInstrText xml:space="preserve"> PAGEREF _Toc153359588 \h </w:delInstrText>
        </w:r>
        <w:r>
          <w:rPr>
            <w:noProof/>
          </w:rPr>
        </w:r>
        <w:r>
          <w:rPr>
            <w:noProof/>
          </w:rPr>
          <w:fldChar w:fldCharType="separate"/>
        </w:r>
        <w:r>
          <w:rPr>
            <w:noProof/>
          </w:rPr>
          <w:delText>27</w:delText>
        </w:r>
        <w:r>
          <w:rPr>
            <w:noProof/>
          </w:rPr>
          <w:fldChar w:fldCharType="end"/>
        </w:r>
      </w:del>
    </w:p>
    <w:p w14:paraId="3609A9DC" w14:textId="77777777" w:rsidR="005B42AF" w:rsidRDefault="005B42AF">
      <w:pPr>
        <w:pStyle w:val="TOC2"/>
        <w:tabs>
          <w:tab w:val="left" w:pos="1417"/>
          <w:tab w:val="right" w:leader="dot" w:pos="9061"/>
        </w:tabs>
        <w:rPr>
          <w:del w:id="163" w:author="Author"/>
          <w:rFonts w:asciiTheme="minorHAnsi" w:eastAsiaTheme="minorEastAsia" w:hAnsiTheme="minorHAnsi" w:cstheme="minorBidi"/>
          <w:noProof/>
          <w:sz w:val="22"/>
          <w:szCs w:val="22"/>
        </w:rPr>
      </w:pPr>
      <w:del w:id="164" w:author="Author">
        <w:r>
          <w:rPr>
            <w:noProof/>
          </w:rPr>
          <w:delText>10.3</w:delText>
        </w:r>
        <w:r>
          <w:rPr>
            <w:rFonts w:asciiTheme="minorHAnsi" w:eastAsiaTheme="minorEastAsia" w:hAnsiTheme="minorHAnsi" w:cstheme="minorBidi"/>
            <w:noProof/>
            <w:sz w:val="22"/>
            <w:szCs w:val="22"/>
          </w:rPr>
          <w:tab/>
        </w:r>
        <w:r>
          <w:rPr>
            <w:noProof/>
          </w:rPr>
          <w:delText>Work Health and Safety (Core)</w:delText>
        </w:r>
        <w:r>
          <w:rPr>
            <w:noProof/>
          </w:rPr>
          <w:tab/>
        </w:r>
        <w:r>
          <w:rPr>
            <w:noProof/>
          </w:rPr>
          <w:fldChar w:fldCharType="begin"/>
        </w:r>
        <w:r>
          <w:rPr>
            <w:noProof/>
          </w:rPr>
          <w:delInstrText xml:space="preserve"> PAGEREF _Toc153359589 \h </w:delInstrText>
        </w:r>
        <w:r>
          <w:rPr>
            <w:noProof/>
          </w:rPr>
        </w:r>
        <w:r>
          <w:rPr>
            <w:noProof/>
          </w:rPr>
          <w:fldChar w:fldCharType="separate"/>
        </w:r>
        <w:r>
          <w:rPr>
            <w:noProof/>
          </w:rPr>
          <w:delText>30</w:delText>
        </w:r>
        <w:r>
          <w:rPr>
            <w:noProof/>
          </w:rPr>
          <w:fldChar w:fldCharType="end"/>
        </w:r>
      </w:del>
    </w:p>
    <w:p w14:paraId="2BC63FAE" w14:textId="77777777" w:rsidR="005B42AF" w:rsidRDefault="005B42AF">
      <w:pPr>
        <w:pStyle w:val="TOC2"/>
        <w:tabs>
          <w:tab w:val="left" w:pos="1417"/>
          <w:tab w:val="right" w:leader="dot" w:pos="9061"/>
        </w:tabs>
        <w:rPr>
          <w:del w:id="165" w:author="Author"/>
          <w:rFonts w:asciiTheme="minorHAnsi" w:eastAsiaTheme="minorEastAsia" w:hAnsiTheme="minorHAnsi" w:cstheme="minorBidi"/>
          <w:noProof/>
          <w:sz w:val="22"/>
          <w:szCs w:val="22"/>
        </w:rPr>
      </w:pPr>
      <w:del w:id="166" w:author="Author">
        <w:r>
          <w:rPr>
            <w:noProof/>
          </w:rPr>
          <w:delText>10.4</w:delText>
        </w:r>
        <w:r>
          <w:rPr>
            <w:rFonts w:asciiTheme="minorHAnsi" w:eastAsiaTheme="minorEastAsia" w:hAnsiTheme="minorHAnsi" w:cstheme="minorBidi"/>
            <w:noProof/>
            <w:sz w:val="22"/>
            <w:szCs w:val="22"/>
          </w:rPr>
          <w:tab/>
        </w:r>
        <w:r>
          <w:rPr>
            <w:noProof/>
          </w:rPr>
          <w:delText>Environmental Obligations (Core)</w:delText>
        </w:r>
        <w:r>
          <w:rPr>
            <w:noProof/>
          </w:rPr>
          <w:tab/>
        </w:r>
        <w:r>
          <w:rPr>
            <w:noProof/>
          </w:rPr>
          <w:fldChar w:fldCharType="begin"/>
        </w:r>
        <w:r>
          <w:rPr>
            <w:noProof/>
          </w:rPr>
          <w:delInstrText xml:space="preserve"> PAGEREF _Toc153359590 \h </w:delInstrText>
        </w:r>
        <w:r>
          <w:rPr>
            <w:noProof/>
          </w:rPr>
        </w:r>
        <w:r>
          <w:rPr>
            <w:noProof/>
          </w:rPr>
          <w:fldChar w:fldCharType="separate"/>
        </w:r>
        <w:r>
          <w:rPr>
            <w:noProof/>
          </w:rPr>
          <w:delText>32</w:delText>
        </w:r>
        <w:r>
          <w:rPr>
            <w:noProof/>
          </w:rPr>
          <w:fldChar w:fldCharType="end"/>
        </w:r>
      </w:del>
    </w:p>
    <w:p w14:paraId="6F85B91F" w14:textId="77777777" w:rsidR="005B42AF" w:rsidRDefault="005B42AF">
      <w:pPr>
        <w:pStyle w:val="TOC2"/>
        <w:tabs>
          <w:tab w:val="left" w:pos="1417"/>
          <w:tab w:val="right" w:leader="dot" w:pos="9061"/>
        </w:tabs>
        <w:rPr>
          <w:del w:id="167" w:author="Author"/>
          <w:rFonts w:asciiTheme="minorHAnsi" w:eastAsiaTheme="minorEastAsia" w:hAnsiTheme="minorHAnsi" w:cstheme="minorBidi"/>
          <w:noProof/>
          <w:sz w:val="22"/>
          <w:szCs w:val="22"/>
        </w:rPr>
      </w:pPr>
      <w:del w:id="168" w:author="Author">
        <w:r>
          <w:rPr>
            <w:noProof/>
          </w:rPr>
          <w:delText>10.5</w:delText>
        </w:r>
        <w:r>
          <w:rPr>
            <w:rFonts w:asciiTheme="minorHAnsi" w:eastAsiaTheme="minorEastAsia" w:hAnsiTheme="minorHAnsi" w:cstheme="minorBidi"/>
            <w:noProof/>
            <w:sz w:val="22"/>
            <w:szCs w:val="22"/>
          </w:rPr>
          <w:tab/>
        </w:r>
        <w:r>
          <w:rPr>
            <w:noProof/>
          </w:rPr>
          <w:delText>Severability (Core)</w:delText>
        </w:r>
        <w:r>
          <w:rPr>
            <w:noProof/>
          </w:rPr>
          <w:tab/>
        </w:r>
        <w:r>
          <w:rPr>
            <w:noProof/>
          </w:rPr>
          <w:fldChar w:fldCharType="begin"/>
        </w:r>
        <w:r>
          <w:rPr>
            <w:noProof/>
          </w:rPr>
          <w:delInstrText xml:space="preserve"> PAGEREF _Toc153359591 \h </w:delInstrText>
        </w:r>
        <w:r>
          <w:rPr>
            <w:noProof/>
          </w:rPr>
        </w:r>
        <w:r>
          <w:rPr>
            <w:noProof/>
          </w:rPr>
          <w:fldChar w:fldCharType="separate"/>
        </w:r>
        <w:r>
          <w:rPr>
            <w:noProof/>
          </w:rPr>
          <w:delText>32</w:delText>
        </w:r>
        <w:r>
          <w:rPr>
            <w:noProof/>
          </w:rPr>
          <w:fldChar w:fldCharType="end"/>
        </w:r>
      </w:del>
    </w:p>
    <w:p w14:paraId="781BBBF7" w14:textId="77777777" w:rsidR="005B42AF" w:rsidRDefault="005B42AF">
      <w:pPr>
        <w:pStyle w:val="TOC2"/>
        <w:tabs>
          <w:tab w:val="left" w:pos="1417"/>
          <w:tab w:val="right" w:leader="dot" w:pos="9061"/>
        </w:tabs>
        <w:rPr>
          <w:del w:id="169" w:author="Author"/>
          <w:rFonts w:asciiTheme="minorHAnsi" w:eastAsiaTheme="minorEastAsia" w:hAnsiTheme="minorHAnsi" w:cstheme="minorBidi"/>
          <w:noProof/>
          <w:sz w:val="22"/>
          <w:szCs w:val="22"/>
        </w:rPr>
      </w:pPr>
      <w:del w:id="170" w:author="Author">
        <w:r>
          <w:rPr>
            <w:noProof/>
          </w:rPr>
          <w:delText>10.6</w:delText>
        </w:r>
        <w:r>
          <w:rPr>
            <w:rFonts w:asciiTheme="minorHAnsi" w:eastAsiaTheme="minorEastAsia" w:hAnsiTheme="minorHAnsi" w:cstheme="minorBidi"/>
            <w:noProof/>
            <w:sz w:val="22"/>
            <w:szCs w:val="22"/>
          </w:rPr>
          <w:tab/>
        </w:r>
        <w:r>
          <w:rPr>
            <w:noProof/>
          </w:rPr>
          <w:delText>Privacy (Core)</w:delText>
        </w:r>
        <w:r>
          <w:rPr>
            <w:noProof/>
          </w:rPr>
          <w:tab/>
        </w:r>
        <w:r>
          <w:rPr>
            <w:noProof/>
          </w:rPr>
          <w:fldChar w:fldCharType="begin"/>
        </w:r>
        <w:r>
          <w:rPr>
            <w:noProof/>
          </w:rPr>
          <w:delInstrText xml:space="preserve"> PAGEREF _Toc153359592 \h </w:delInstrText>
        </w:r>
        <w:r>
          <w:rPr>
            <w:noProof/>
          </w:rPr>
        </w:r>
        <w:r>
          <w:rPr>
            <w:noProof/>
          </w:rPr>
          <w:fldChar w:fldCharType="separate"/>
        </w:r>
        <w:r>
          <w:rPr>
            <w:noProof/>
          </w:rPr>
          <w:delText>32</w:delText>
        </w:r>
        <w:r>
          <w:rPr>
            <w:noProof/>
          </w:rPr>
          <w:fldChar w:fldCharType="end"/>
        </w:r>
      </w:del>
    </w:p>
    <w:p w14:paraId="5B06ED89" w14:textId="77777777" w:rsidR="005B42AF" w:rsidRDefault="005B42AF">
      <w:pPr>
        <w:pStyle w:val="TOC2"/>
        <w:tabs>
          <w:tab w:val="left" w:pos="1417"/>
          <w:tab w:val="right" w:leader="dot" w:pos="9061"/>
        </w:tabs>
        <w:rPr>
          <w:del w:id="171" w:author="Author"/>
          <w:rFonts w:asciiTheme="minorHAnsi" w:eastAsiaTheme="minorEastAsia" w:hAnsiTheme="minorHAnsi" w:cstheme="minorBidi"/>
          <w:noProof/>
          <w:sz w:val="22"/>
          <w:szCs w:val="22"/>
        </w:rPr>
      </w:pPr>
      <w:del w:id="172" w:author="Author">
        <w:r>
          <w:rPr>
            <w:noProof/>
          </w:rPr>
          <w:delText>10.7</w:delText>
        </w:r>
        <w:r>
          <w:rPr>
            <w:rFonts w:asciiTheme="minorHAnsi" w:eastAsiaTheme="minorEastAsia" w:hAnsiTheme="minorHAnsi" w:cstheme="minorBidi"/>
            <w:noProof/>
            <w:sz w:val="22"/>
            <w:szCs w:val="22"/>
          </w:rPr>
          <w:tab/>
        </w:r>
        <w:r>
          <w:rPr>
            <w:noProof/>
          </w:rPr>
          <w:delText>Child Safety (Optional)</w:delText>
        </w:r>
        <w:r>
          <w:rPr>
            <w:noProof/>
          </w:rPr>
          <w:tab/>
        </w:r>
        <w:r>
          <w:rPr>
            <w:noProof/>
          </w:rPr>
          <w:fldChar w:fldCharType="begin"/>
        </w:r>
        <w:r>
          <w:rPr>
            <w:noProof/>
          </w:rPr>
          <w:delInstrText xml:space="preserve"> PAGEREF _Toc153359593 \h </w:delInstrText>
        </w:r>
        <w:r>
          <w:rPr>
            <w:noProof/>
          </w:rPr>
        </w:r>
        <w:r>
          <w:rPr>
            <w:noProof/>
          </w:rPr>
          <w:fldChar w:fldCharType="separate"/>
        </w:r>
        <w:r>
          <w:rPr>
            <w:noProof/>
          </w:rPr>
          <w:delText>33</w:delText>
        </w:r>
        <w:r>
          <w:rPr>
            <w:noProof/>
          </w:rPr>
          <w:fldChar w:fldCharType="end"/>
        </w:r>
      </w:del>
    </w:p>
    <w:p w14:paraId="33D395E2" w14:textId="77777777" w:rsidR="005B42AF" w:rsidRDefault="005B42AF">
      <w:pPr>
        <w:pStyle w:val="TOC2"/>
        <w:tabs>
          <w:tab w:val="left" w:pos="1417"/>
          <w:tab w:val="right" w:leader="dot" w:pos="9061"/>
        </w:tabs>
        <w:rPr>
          <w:del w:id="173" w:author="Author"/>
          <w:rFonts w:asciiTheme="minorHAnsi" w:eastAsiaTheme="minorEastAsia" w:hAnsiTheme="minorHAnsi" w:cstheme="minorBidi"/>
          <w:noProof/>
          <w:sz w:val="22"/>
          <w:szCs w:val="22"/>
        </w:rPr>
      </w:pPr>
      <w:del w:id="174" w:author="Author">
        <w:r>
          <w:rPr>
            <w:noProof/>
          </w:rPr>
          <w:delText>10.8</w:delText>
        </w:r>
        <w:r>
          <w:rPr>
            <w:rFonts w:asciiTheme="minorHAnsi" w:eastAsiaTheme="minorEastAsia" w:hAnsiTheme="minorHAnsi" w:cstheme="minorBidi"/>
            <w:noProof/>
            <w:sz w:val="22"/>
            <w:szCs w:val="22"/>
          </w:rPr>
          <w:tab/>
        </w:r>
        <w:r>
          <w:rPr>
            <w:noProof/>
          </w:rPr>
          <w:delText>Modern Slavery (Optional)</w:delText>
        </w:r>
        <w:r>
          <w:rPr>
            <w:noProof/>
          </w:rPr>
          <w:tab/>
        </w:r>
        <w:r>
          <w:rPr>
            <w:noProof/>
          </w:rPr>
          <w:fldChar w:fldCharType="begin"/>
        </w:r>
        <w:r>
          <w:rPr>
            <w:noProof/>
          </w:rPr>
          <w:delInstrText xml:space="preserve"> PAGEREF _Toc153359606 \h </w:delInstrText>
        </w:r>
        <w:r>
          <w:rPr>
            <w:noProof/>
          </w:rPr>
        </w:r>
        <w:r>
          <w:rPr>
            <w:noProof/>
          </w:rPr>
          <w:fldChar w:fldCharType="separate"/>
        </w:r>
        <w:r>
          <w:rPr>
            <w:noProof/>
          </w:rPr>
          <w:delText>34</w:delText>
        </w:r>
        <w:r>
          <w:rPr>
            <w:noProof/>
          </w:rPr>
          <w:fldChar w:fldCharType="end"/>
        </w:r>
      </w:del>
    </w:p>
    <w:p w14:paraId="5729D545" w14:textId="77777777" w:rsidR="005B42AF" w:rsidRDefault="005B42AF">
      <w:pPr>
        <w:pStyle w:val="TOC1"/>
        <w:rPr>
          <w:del w:id="175" w:author="Author"/>
          <w:rFonts w:asciiTheme="minorHAnsi" w:eastAsiaTheme="minorEastAsia" w:hAnsiTheme="minorHAnsi" w:cstheme="minorBidi"/>
          <w:b w:val="0"/>
          <w:sz w:val="22"/>
          <w:szCs w:val="22"/>
        </w:rPr>
      </w:pPr>
      <w:del w:id="176" w:author="Author">
        <w:r>
          <w:delText>11</w:delText>
        </w:r>
        <w:r>
          <w:rPr>
            <w:rFonts w:asciiTheme="minorHAnsi" w:eastAsiaTheme="minorEastAsia" w:hAnsiTheme="minorHAnsi" w:cstheme="minorBidi"/>
            <w:b w:val="0"/>
            <w:sz w:val="22"/>
            <w:szCs w:val="22"/>
          </w:rPr>
          <w:tab/>
        </w:r>
        <w:r>
          <w:delText>DISPUTES AND TERMINATION</w:delText>
        </w:r>
        <w:r>
          <w:tab/>
        </w:r>
        <w:r>
          <w:fldChar w:fldCharType="begin"/>
        </w:r>
        <w:r>
          <w:delInstrText xml:space="preserve"> PAGEREF _Toc153359615 \h </w:delInstrText>
        </w:r>
        <w:r>
          <w:fldChar w:fldCharType="separate"/>
        </w:r>
        <w:r>
          <w:delText>34</w:delText>
        </w:r>
        <w:r>
          <w:fldChar w:fldCharType="end"/>
        </w:r>
      </w:del>
    </w:p>
    <w:p w14:paraId="7AE78D8E" w14:textId="77777777" w:rsidR="005B42AF" w:rsidRDefault="005B42AF">
      <w:pPr>
        <w:pStyle w:val="TOC2"/>
        <w:tabs>
          <w:tab w:val="left" w:pos="1417"/>
          <w:tab w:val="right" w:leader="dot" w:pos="9061"/>
        </w:tabs>
        <w:rPr>
          <w:del w:id="177" w:author="Author"/>
          <w:rFonts w:asciiTheme="minorHAnsi" w:eastAsiaTheme="minorEastAsia" w:hAnsiTheme="minorHAnsi" w:cstheme="minorBidi"/>
          <w:noProof/>
          <w:sz w:val="22"/>
          <w:szCs w:val="22"/>
        </w:rPr>
      </w:pPr>
      <w:del w:id="178" w:author="Author">
        <w:r>
          <w:rPr>
            <w:noProof/>
          </w:rPr>
          <w:delText>11.1</w:delText>
        </w:r>
        <w:r>
          <w:rPr>
            <w:rFonts w:asciiTheme="minorHAnsi" w:eastAsiaTheme="minorEastAsia" w:hAnsiTheme="minorHAnsi" w:cstheme="minorBidi"/>
            <w:noProof/>
            <w:sz w:val="22"/>
            <w:szCs w:val="22"/>
          </w:rPr>
          <w:tab/>
        </w:r>
        <w:r>
          <w:rPr>
            <w:noProof/>
          </w:rPr>
          <w:delText>Resolution of Disputes (Core)</w:delText>
        </w:r>
        <w:r>
          <w:rPr>
            <w:noProof/>
          </w:rPr>
          <w:tab/>
        </w:r>
        <w:r>
          <w:rPr>
            <w:noProof/>
          </w:rPr>
          <w:fldChar w:fldCharType="begin"/>
        </w:r>
        <w:r>
          <w:rPr>
            <w:noProof/>
          </w:rPr>
          <w:delInstrText xml:space="preserve"> PAGEREF _Toc153359616 \h </w:delInstrText>
        </w:r>
        <w:r>
          <w:rPr>
            <w:noProof/>
          </w:rPr>
        </w:r>
        <w:r>
          <w:rPr>
            <w:noProof/>
          </w:rPr>
          <w:fldChar w:fldCharType="separate"/>
        </w:r>
        <w:r>
          <w:rPr>
            <w:noProof/>
          </w:rPr>
          <w:delText>34</w:delText>
        </w:r>
        <w:r>
          <w:rPr>
            <w:noProof/>
          </w:rPr>
          <w:fldChar w:fldCharType="end"/>
        </w:r>
      </w:del>
    </w:p>
    <w:p w14:paraId="202E8A75" w14:textId="77777777" w:rsidR="005B42AF" w:rsidRDefault="005B42AF">
      <w:pPr>
        <w:pStyle w:val="TOC2"/>
        <w:tabs>
          <w:tab w:val="left" w:pos="1417"/>
          <w:tab w:val="right" w:leader="dot" w:pos="9061"/>
        </w:tabs>
        <w:rPr>
          <w:del w:id="179" w:author="Author"/>
          <w:rFonts w:asciiTheme="minorHAnsi" w:eastAsiaTheme="minorEastAsia" w:hAnsiTheme="minorHAnsi" w:cstheme="minorBidi"/>
          <w:noProof/>
          <w:sz w:val="22"/>
          <w:szCs w:val="22"/>
        </w:rPr>
      </w:pPr>
      <w:del w:id="180" w:author="Author">
        <w:r>
          <w:rPr>
            <w:noProof/>
          </w:rPr>
          <w:delText>11.2</w:delText>
        </w:r>
        <w:r>
          <w:rPr>
            <w:rFonts w:asciiTheme="minorHAnsi" w:eastAsiaTheme="minorEastAsia" w:hAnsiTheme="minorHAnsi" w:cstheme="minorBidi"/>
            <w:noProof/>
            <w:sz w:val="22"/>
            <w:szCs w:val="22"/>
          </w:rPr>
          <w:tab/>
        </w:r>
        <w:r>
          <w:rPr>
            <w:noProof/>
          </w:rPr>
          <w:delText>Termination for Contractor Default (Core)</w:delText>
        </w:r>
        <w:r>
          <w:rPr>
            <w:noProof/>
          </w:rPr>
          <w:tab/>
        </w:r>
        <w:r>
          <w:rPr>
            <w:noProof/>
          </w:rPr>
          <w:fldChar w:fldCharType="begin"/>
        </w:r>
        <w:r>
          <w:rPr>
            <w:noProof/>
          </w:rPr>
          <w:delInstrText xml:space="preserve"> PAGEREF _Toc153359617 \h </w:delInstrText>
        </w:r>
        <w:r>
          <w:rPr>
            <w:noProof/>
          </w:rPr>
        </w:r>
        <w:r>
          <w:rPr>
            <w:noProof/>
          </w:rPr>
          <w:fldChar w:fldCharType="separate"/>
        </w:r>
        <w:r>
          <w:rPr>
            <w:noProof/>
          </w:rPr>
          <w:delText>34</w:delText>
        </w:r>
        <w:r>
          <w:rPr>
            <w:noProof/>
          </w:rPr>
          <w:fldChar w:fldCharType="end"/>
        </w:r>
      </w:del>
    </w:p>
    <w:p w14:paraId="3482665F" w14:textId="77777777" w:rsidR="005B42AF" w:rsidRDefault="005B42AF">
      <w:pPr>
        <w:pStyle w:val="TOC2"/>
        <w:tabs>
          <w:tab w:val="left" w:pos="1417"/>
          <w:tab w:val="right" w:leader="dot" w:pos="9061"/>
        </w:tabs>
        <w:rPr>
          <w:del w:id="181" w:author="Author"/>
          <w:rFonts w:asciiTheme="minorHAnsi" w:eastAsiaTheme="minorEastAsia" w:hAnsiTheme="minorHAnsi" w:cstheme="minorBidi"/>
          <w:noProof/>
          <w:sz w:val="22"/>
          <w:szCs w:val="22"/>
        </w:rPr>
      </w:pPr>
      <w:del w:id="182" w:author="Author">
        <w:r>
          <w:rPr>
            <w:noProof/>
          </w:rPr>
          <w:delText>11.3</w:delText>
        </w:r>
        <w:r>
          <w:rPr>
            <w:rFonts w:asciiTheme="minorHAnsi" w:eastAsiaTheme="minorEastAsia" w:hAnsiTheme="minorHAnsi" w:cstheme="minorBidi"/>
            <w:noProof/>
            <w:sz w:val="22"/>
            <w:szCs w:val="22"/>
          </w:rPr>
          <w:tab/>
        </w:r>
        <w:r>
          <w:rPr>
            <w:noProof/>
          </w:rPr>
          <w:delText>Termination for Convenience (Core)</w:delText>
        </w:r>
        <w:r>
          <w:rPr>
            <w:noProof/>
          </w:rPr>
          <w:tab/>
        </w:r>
        <w:r>
          <w:rPr>
            <w:noProof/>
          </w:rPr>
          <w:fldChar w:fldCharType="begin"/>
        </w:r>
        <w:r>
          <w:rPr>
            <w:noProof/>
          </w:rPr>
          <w:delInstrText xml:space="preserve"> PAGEREF _Toc153359618 \h </w:delInstrText>
        </w:r>
        <w:r>
          <w:rPr>
            <w:noProof/>
          </w:rPr>
        </w:r>
        <w:r>
          <w:rPr>
            <w:noProof/>
          </w:rPr>
          <w:fldChar w:fldCharType="separate"/>
        </w:r>
        <w:r>
          <w:rPr>
            <w:noProof/>
          </w:rPr>
          <w:delText>35</w:delText>
        </w:r>
        <w:r>
          <w:rPr>
            <w:noProof/>
          </w:rPr>
          <w:fldChar w:fldCharType="end"/>
        </w:r>
      </w:del>
    </w:p>
    <w:p w14:paraId="099E2960" w14:textId="77777777" w:rsidR="005B42AF" w:rsidRDefault="005B42AF">
      <w:pPr>
        <w:pStyle w:val="TOC2"/>
        <w:tabs>
          <w:tab w:val="left" w:pos="1417"/>
          <w:tab w:val="right" w:leader="dot" w:pos="9061"/>
        </w:tabs>
        <w:rPr>
          <w:del w:id="183" w:author="Author"/>
          <w:rFonts w:asciiTheme="minorHAnsi" w:eastAsiaTheme="minorEastAsia" w:hAnsiTheme="minorHAnsi" w:cstheme="minorBidi"/>
          <w:noProof/>
          <w:sz w:val="22"/>
          <w:szCs w:val="22"/>
        </w:rPr>
      </w:pPr>
      <w:del w:id="184" w:author="Author">
        <w:r>
          <w:rPr>
            <w:noProof/>
          </w:rPr>
          <w:delText>11.4</w:delText>
        </w:r>
        <w:r>
          <w:rPr>
            <w:rFonts w:asciiTheme="minorHAnsi" w:eastAsiaTheme="minorEastAsia" w:hAnsiTheme="minorHAnsi" w:cstheme="minorBidi"/>
            <w:noProof/>
            <w:sz w:val="22"/>
            <w:szCs w:val="22"/>
          </w:rPr>
          <w:tab/>
        </w:r>
        <w:r>
          <w:rPr>
            <w:noProof/>
          </w:rPr>
          <w:delText>Right of Commonwealth to Recover Money (Core)</w:delText>
        </w:r>
        <w:r>
          <w:rPr>
            <w:noProof/>
          </w:rPr>
          <w:tab/>
        </w:r>
        <w:r>
          <w:rPr>
            <w:noProof/>
          </w:rPr>
          <w:fldChar w:fldCharType="begin"/>
        </w:r>
        <w:r>
          <w:rPr>
            <w:noProof/>
          </w:rPr>
          <w:delInstrText xml:space="preserve"> PAGEREF _Toc153359619 \h </w:delInstrText>
        </w:r>
        <w:r>
          <w:rPr>
            <w:noProof/>
          </w:rPr>
        </w:r>
        <w:r>
          <w:rPr>
            <w:noProof/>
          </w:rPr>
          <w:fldChar w:fldCharType="separate"/>
        </w:r>
        <w:r>
          <w:rPr>
            <w:noProof/>
          </w:rPr>
          <w:delText>36</w:delText>
        </w:r>
        <w:r>
          <w:rPr>
            <w:noProof/>
          </w:rPr>
          <w:fldChar w:fldCharType="end"/>
        </w:r>
      </w:del>
    </w:p>
    <w:p w14:paraId="13A5F9B5" w14:textId="77777777" w:rsidR="005B42AF" w:rsidRDefault="005B42AF">
      <w:pPr>
        <w:pStyle w:val="TOC2"/>
        <w:tabs>
          <w:tab w:val="left" w:pos="1417"/>
          <w:tab w:val="right" w:leader="dot" w:pos="9061"/>
        </w:tabs>
        <w:rPr>
          <w:del w:id="185" w:author="Author"/>
          <w:rFonts w:asciiTheme="minorHAnsi" w:eastAsiaTheme="minorEastAsia" w:hAnsiTheme="minorHAnsi" w:cstheme="minorBidi"/>
          <w:noProof/>
          <w:sz w:val="22"/>
          <w:szCs w:val="22"/>
        </w:rPr>
      </w:pPr>
      <w:del w:id="186" w:author="Author">
        <w:r>
          <w:rPr>
            <w:noProof/>
          </w:rPr>
          <w:delText>11.5</w:delText>
        </w:r>
        <w:r>
          <w:rPr>
            <w:rFonts w:asciiTheme="minorHAnsi" w:eastAsiaTheme="minorEastAsia" w:hAnsiTheme="minorHAnsi" w:cstheme="minorBidi"/>
            <w:noProof/>
            <w:sz w:val="22"/>
            <w:szCs w:val="22"/>
          </w:rPr>
          <w:tab/>
        </w:r>
        <w:r>
          <w:rPr>
            <w:noProof/>
          </w:rPr>
          <w:delText>Survivorship (Core)</w:delText>
        </w:r>
        <w:r>
          <w:rPr>
            <w:noProof/>
          </w:rPr>
          <w:tab/>
        </w:r>
        <w:r>
          <w:rPr>
            <w:noProof/>
          </w:rPr>
          <w:fldChar w:fldCharType="begin"/>
        </w:r>
        <w:r>
          <w:rPr>
            <w:noProof/>
          </w:rPr>
          <w:delInstrText xml:space="preserve"> PAGEREF _Toc153359620 \h </w:delInstrText>
        </w:r>
        <w:r>
          <w:rPr>
            <w:noProof/>
          </w:rPr>
        </w:r>
        <w:r>
          <w:rPr>
            <w:noProof/>
          </w:rPr>
          <w:fldChar w:fldCharType="separate"/>
        </w:r>
        <w:r>
          <w:rPr>
            <w:noProof/>
          </w:rPr>
          <w:delText>36</w:delText>
        </w:r>
        <w:r>
          <w:rPr>
            <w:noProof/>
          </w:rPr>
          <w:fldChar w:fldCharType="end"/>
        </w:r>
      </w:del>
    </w:p>
    <w:p w14:paraId="13A41311" w14:textId="61694036" w:rsidR="000F3D31" w:rsidRDefault="00D15EE5">
      <w:pPr>
        <w:pStyle w:val="TOC1"/>
        <w:rPr>
          <w:ins w:id="187" w:author="Author"/>
          <w:rFonts w:asciiTheme="minorHAnsi" w:eastAsiaTheme="minorEastAsia" w:hAnsiTheme="minorHAnsi" w:cstheme="minorBidi"/>
          <w:b w:val="0"/>
          <w:sz w:val="22"/>
          <w:szCs w:val="22"/>
        </w:rPr>
      </w:pPr>
      <w:del w:id="188" w:author="Author">
        <w:r>
          <w:fldChar w:fldCharType="end"/>
        </w:r>
      </w:del>
      <w:ins w:id="189" w:author="Author">
        <w:r w:rsidR="0052774E">
          <w:rPr>
            <w:b w:val="0"/>
          </w:rPr>
          <w:fldChar w:fldCharType="begin"/>
        </w:r>
        <w:r w:rsidR="0052774E">
          <w:instrText xml:space="preserve"> TOC \o "1-2" \t "COT/COC LV1 - ASDEFCON,1,COT/COC LV2 - ASDEFCON,2,ATT/ANN LV1 - ASDEFCON,1,ATT/ANN LV2 - ASDEFCON,2,SOW HL1 - ASDEFCON,1,SOW HL2 - ASDEFCON,2" </w:instrText>
        </w:r>
        <w:r w:rsidR="0052774E">
          <w:rPr>
            <w:b w:val="0"/>
          </w:rPr>
          <w:fldChar w:fldCharType="separate"/>
        </w:r>
        <w:r w:rsidR="000F3D31">
          <w:t>1</w:t>
        </w:r>
        <w:r w:rsidR="000F3D31">
          <w:rPr>
            <w:rFonts w:asciiTheme="minorHAnsi" w:eastAsiaTheme="minorEastAsia" w:hAnsiTheme="minorHAnsi" w:cstheme="minorBidi"/>
            <w:b w:val="0"/>
            <w:sz w:val="22"/>
            <w:szCs w:val="22"/>
          </w:rPr>
          <w:tab/>
        </w:r>
        <w:r w:rsidR="000F3D31">
          <w:t>DEED FRAMEWORK</w:t>
        </w:r>
        <w:r w:rsidR="000F3D31">
          <w:tab/>
        </w:r>
        <w:r w:rsidR="000F3D31">
          <w:fldChar w:fldCharType="begin"/>
        </w:r>
        <w:r w:rsidR="000F3D31">
          <w:instrText xml:space="preserve"> PAGEREF _Toc175225891 \h </w:instrText>
        </w:r>
        <w:r w:rsidR="000F3D31">
          <w:fldChar w:fldCharType="separate"/>
        </w:r>
        <w:r w:rsidR="000F3D31">
          <w:t>1</w:t>
        </w:r>
        <w:r w:rsidR="000F3D31">
          <w:fldChar w:fldCharType="end"/>
        </w:r>
      </w:ins>
    </w:p>
    <w:p w14:paraId="187C3CFC" w14:textId="6D9B2FF3" w:rsidR="000F3D31" w:rsidRDefault="000F3D31">
      <w:pPr>
        <w:pStyle w:val="TOC2"/>
        <w:tabs>
          <w:tab w:val="right" w:leader="dot" w:pos="9061"/>
        </w:tabs>
        <w:rPr>
          <w:ins w:id="190" w:author="Author"/>
          <w:rFonts w:asciiTheme="minorHAnsi" w:eastAsiaTheme="minorEastAsia" w:hAnsiTheme="minorHAnsi" w:cstheme="minorBidi"/>
          <w:noProof/>
          <w:sz w:val="22"/>
          <w:szCs w:val="22"/>
        </w:rPr>
      </w:pPr>
      <w:ins w:id="191" w:author="Author">
        <w:r>
          <w:rPr>
            <w:noProof/>
          </w:rPr>
          <w:t>1.1</w:t>
        </w:r>
        <w:r>
          <w:rPr>
            <w:rFonts w:asciiTheme="minorHAnsi" w:eastAsiaTheme="minorEastAsia" w:hAnsiTheme="minorHAnsi" w:cstheme="minorBidi"/>
            <w:noProof/>
            <w:sz w:val="22"/>
            <w:szCs w:val="22"/>
          </w:rPr>
          <w:tab/>
        </w:r>
        <w:r>
          <w:rPr>
            <w:noProof/>
          </w:rPr>
          <w:t>Definitions (Core)</w:t>
        </w:r>
        <w:r>
          <w:rPr>
            <w:noProof/>
          </w:rPr>
          <w:tab/>
        </w:r>
        <w:r>
          <w:rPr>
            <w:noProof/>
          </w:rPr>
          <w:fldChar w:fldCharType="begin"/>
        </w:r>
        <w:r>
          <w:rPr>
            <w:noProof/>
          </w:rPr>
          <w:instrText xml:space="preserve"> PAGEREF _Toc175225892 \h </w:instrText>
        </w:r>
        <w:r>
          <w:rPr>
            <w:noProof/>
          </w:rPr>
        </w:r>
        <w:r>
          <w:rPr>
            <w:noProof/>
          </w:rPr>
          <w:fldChar w:fldCharType="separate"/>
        </w:r>
        <w:r>
          <w:rPr>
            <w:noProof/>
          </w:rPr>
          <w:t>1</w:t>
        </w:r>
        <w:r>
          <w:rPr>
            <w:noProof/>
          </w:rPr>
          <w:fldChar w:fldCharType="end"/>
        </w:r>
      </w:ins>
    </w:p>
    <w:p w14:paraId="713C3FCC" w14:textId="785FAEC4" w:rsidR="000F3D31" w:rsidRDefault="000F3D31">
      <w:pPr>
        <w:pStyle w:val="TOC2"/>
        <w:tabs>
          <w:tab w:val="right" w:leader="dot" w:pos="9061"/>
        </w:tabs>
        <w:rPr>
          <w:ins w:id="192" w:author="Author"/>
          <w:rFonts w:asciiTheme="minorHAnsi" w:eastAsiaTheme="minorEastAsia" w:hAnsiTheme="minorHAnsi" w:cstheme="minorBidi"/>
          <w:noProof/>
          <w:sz w:val="22"/>
          <w:szCs w:val="22"/>
        </w:rPr>
      </w:pPr>
      <w:ins w:id="193" w:author="Author">
        <w:r>
          <w:rPr>
            <w:noProof/>
          </w:rPr>
          <w:t>1.2</w:t>
        </w:r>
        <w:r>
          <w:rPr>
            <w:rFonts w:asciiTheme="minorHAnsi" w:eastAsiaTheme="minorEastAsia" w:hAnsiTheme="minorHAnsi" w:cstheme="minorBidi"/>
            <w:noProof/>
            <w:sz w:val="22"/>
            <w:szCs w:val="22"/>
          </w:rPr>
          <w:tab/>
        </w:r>
        <w:r>
          <w:rPr>
            <w:noProof/>
          </w:rPr>
          <w:t>Interpretation (Core)</w:t>
        </w:r>
        <w:r>
          <w:rPr>
            <w:noProof/>
          </w:rPr>
          <w:tab/>
        </w:r>
        <w:r>
          <w:rPr>
            <w:noProof/>
          </w:rPr>
          <w:fldChar w:fldCharType="begin"/>
        </w:r>
        <w:r>
          <w:rPr>
            <w:noProof/>
          </w:rPr>
          <w:instrText xml:space="preserve"> PAGEREF _Toc175225893 \h </w:instrText>
        </w:r>
        <w:r>
          <w:rPr>
            <w:noProof/>
          </w:rPr>
        </w:r>
        <w:r>
          <w:rPr>
            <w:noProof/>
          </w:rPr>
          <w:fldChar w:fldCharType="separate"/>
        </w:r>
        <w:r>
          <w:rPr>
            <w:noProof/>
          </w:rPr>
          <w:t>1</w:t>
        </w:r>
        <w:r>
          <w:rPr>
            <w:noProof/>
          </w:rPr>
          <w:fldChar w:fldCharType="end"/>
        </w:r>
      </w:ins>
    </w:p>
    <w:p w14:paraId="2F68746A" w14:textId="77C8A0F1" w:rsidR="000F3D31" w:rsidRDefault="000F3D31">
      <w:pPr>
        <w:pStyle w:val="TOC2"/>
        <w:tabs>
          <w:tab w:val="right" w:leader="dot" w:pos="9061"/>
        </w:tabs>
        <w:rPr>
          <w:ins w:id="194" w:author="Author"/>
          <w:rFonts w:asciiTheme="minorHAnsi" w:eastAsiaTheme="minorEastAsia" w:hAnsiTheme="minorHAnsi" w:cstheme="minorBidi"/>
          <w:noProof/>
          <w:sz w:val="22"/>
          <w:szCs w:val="22"/>
        </w:rPr>
      </w:pPr>
      <w:ins w:id="195" w:author="Author">
        <w:r>
          <w:rPr>
            <w:noProof/>
          </w:rPr>
          <w:t>1.3</w:t>
        </w:r>
        <w:r>
          <w:rPr>
            <w:rFonts w:asciiTheme="minorHAnsi" w:eastAsiaTheme="minorEastAsia" w:hAnsiTheme="minorHAnsi" w:cstheme="minorBidi"/>
            <w:noProof/>
            <w:sz w:val="22"/>
            <w:szCs w:val="22"/>
          </w:rPr>
          <w:tab/>
        </w:r>
        <w:r>
          <w:rPr>
            <w:noProof/>
          </w:rPr>
          <w:t>Term (Core)</w:t>
        </w:r>
        <w:r>
          <w:rPr>
            <w:noProof/>
          </w:rPr>
          <w:tab/>
        </w:r>
        <w:r>
          <w:rPr>
            <w:noProof/>
          </w:rPr>
          <w:fldChar w:fldCharType="begin"/>
        </w:r>
        <w:r>
          <w:rPr>
            <w:noProof/>
          </w:rPr>
          <w:instrText xml:space="preserve"> PAGEREF _Toc175225894 \h </w:instrText>
        </w:r>
        <w:r>
          <w:rPr>
            <w:noProof/>
          </w:rPr>
        </w:r>
        <w:r>
          <w:rPr>
            <w:noProof/>
          </w:rPr>
          <w:fldChar w:fldCharType="separate"/>
        </w:r>
        <w:r>
          <w:rPr>
            <w:noProof/>
          </w:rPr>
          <w:t>1</w:t>
        </w:r>
        <w:r>
          <w:rPr>
            <w:noProof/>
          </w:rPr>
          <w:fldChar w:fldCharType="end"/>
        </w:r>
      </w:ins>
    </w:p>
    <w:p w14:paraId="5546D15C" w14:textId="2D85FD9E" w:rsidR="000F3D31" w:rsidRDefault="000F3D31">
      <w:pPr>
        <w:pStyle w:val="TOC2"/>
        <w:tabs>
          <w:tab w:val="right" w:leader="dot" w:pos="9061"/>
        </w:tabs>
        <w:rPr>
          <w:ins w:id="196" w:author="Author"/>
          <w:rFonts w:asciiTheme="minorHAnsi" w:eastAsiaTheme="minorEastAsia" w:hAnsiTheme="minorHAnsi" w:cstheme="minorBidi"/>
          <w:noProof/>
          <w:sz w:val="22"/>
          <w:szCs w:val="22"/>
        </w:rPr>
      </w:pPr>
      <w:ins w:id="197" w:author="Author">
        <w:r>
          <w:rPr>
            <w:noProof/>
          </w:rPr>
          <w:t>1.4</w:t>
        </w:r>
        <w:r>
          <w:rPr>
            <w:rFonts w:asciiTheme="minorHAnsi" w:eastAsiaTheme="minorEastAsia" w:hAnsiTheme="minorHAnsi" w:cstheme="minorBidi"/>
            <w:noProof/>
            <w:sz w:val="22"/>
            <w:szCs w:val="22"/>
          </w:rPr>
          <w:tab/>
        </w:r>
        <w:r>
          <w:rPr>
            <w:noProof/>
          </w:rPr>
          <w:t>Entire Agreement (Core)</w:t>
        </w:r>
        <w:r>
          <w:rPr>
            <w:noProof/>
          </w:rPr>
          <w:tab/>
        </w:r>
        <w:r>
          <w:rPr>
            <w:noProof/>
          </w:rPr>
          <w:fldChar w:fldCharType="begin"/>
        </w:r>
        <w:r>
          <w:rPr>
            <w:noProof/>
          </w:rPr>
          <w:instrText xml:space="preserve"> PAGEREF _Toc175225895 \h </w:instrText>
        </w:r>
        <w:r>
          <w:rPr>
            <w:noProof/>
          </w:rPr>
        </w:r>
        <w:r>
          <w:rPr>
            <w:noProof/>
          </w:rPr>
          <w:fldChar w:fldCharType="separate"/>
        </w:r>
        <w:r>
          <w:rPr>
            <w:noProof/>
          </w:rPr>
          <w:t>2</w:t>
        </w:r>
        <w:r>
          <w:rPr>
            <w:noProof/>
          </w:rPr>
          <w:fldChar w:fldCharType="end"/>
        </w:r>
      </w:ins>
    </w:p>
    <w:p w14:paraId="18DAA1DF" w14:textId="7D375D70" w:rsidR="000F3D31" w:rsidRDefault="000F3D31">
      <w:pPr>
        <w:pStyle w:val="TOC2"/>
        <w:tabs>
          <w:tab w:val="right" w:leader="dot" w:pos="9061"/>
        </w:tabs>
        <w:rPr>
          <w:ins w:id="198" w:author="Author"/>
          <w:rFonts w:asciiTheme="minorHAnsi" w:eastAsiaTheme="minorEastAsia" w:hAnsiTheme="minorHAnsi" w:cstheme="minorBidi"/>
          <w:noProof/>
          <w:sz w:val="22"/>
          <w:szCs w:val="22"/>
        </w:rPr>
      </w:pPr>
      <w:ins w:id="199" w:author="Author">
        <w:r>
          <w:rPr>
            <w:noProof/>
          </w:rPr>
          <w:t>1.5</w:t>
        </w:r>
        <w:r>
          <w:rPr>
            <w:rFonts w:asciiTheme="minorHAnsi" w:eastAsiaTheme="minorEastAsia" w:hAnsiTheme="minorHAnsi" w:cstheme="minorBidi"/>
            <w:noProof/>
            <w:sz w:val="22"/>
            <w:szCs w:val="22"/>
          </w:rPr>
          <w:tab/>
        </w:r>
        <w:r>
          <w:rPr>
            <w:noProof/>
          </w:rPr>
          <w:t>Precedence of Documents (Core)</w:t>
        </w:r>
        <w:r>
          <w:rPr>
            <w:noProof/>
          </w:rPr>
          <w:tab/>
        </w:r>
        <w:r>
          <w:rPr>
            <w:noProof/>
          </w:rPr>
          <w:fldChar w:fldCharType="begin"/>
        </w:r>
        <w:r>
          <w:rPr>
            <w:noProof/>
          </w:rPr>
          <w:instrText xml:space="preserve"> PAGEREF _Toc175225896 \h </w:instrText>
        </w:r>
        <w:r>
          <w:rPr>
            <w:noProof/>
          </w:rPr>
        </w:r>
        <w:r>
          <w:rPr>
            <w:noProof/>
          </w:rPr>
          <w:fldChar w:fldCharType="separate"/>
        </w:r>
        <w:r>
          <w:rPr>
            <w:noProof/>
          </w:rPr>
          <w:t>2</w:t>
        </w:r>
        <w:r>
          <w:rPr>
            <w:noProof/>
          </w:rPr>
          <w:fldChar w:fldCharType="end"/>
        </w:r>
      </w:ins>
    </w:p>
    <w:p w14:paraId="1680AD9F" w14:textId="2C6FB645" w:rsidR="000F3D31" w:rsidRDefault="000F3D31">
      <w:pPr>
        <w:pStyle w:val="TOC2"/>
        <w:tabs>
          <w:tab w:val="right" w:leader="dot" w:pos="9061"/>
        </w:tabs>
        <w:rPr>
          <w:ins w:id="200" w:author="Author"/>
          <w:rFonts w:asciiTheme="minorHAnsi" w:eastAsiaTheme="minorEastAsia" w:hAnsiTheme="minorHAnsi" w:cstheme="minorBidi"/>
          <w:noProof/>
          <w:sz w:val="22"/>
          <w:szCs w:val="22"/>
        </w:rPr>
      </w:pPr>
      <w:ins w:id="201" w:author="Author">
        <w:r>
          <w:rPr>
            <w:noProof/>
          </w:rPr>
          <w:t>1.6</w:t>
        </w:r>
        <w:r>
          <w:rPr>
            <w:rFonts w:asciiTheme="minorHAnsi" w:eastAsiaTheme="minorEastAsia" w:hAnsiTheme="minorHAnsi" w:cstheme="minorBidi"/>
            <w:noProof/>
            <w:sz w:val="22"/>
            <w:szCs w:val="22"/>
          </w:rPr>
          <w:tab/>
        </w:r>
        <w:r>
          <w:rPr>
            <w:noProof/>
          </w:rPr>
          <w:t>Formation, Scope and Operation of Deed (Core)</w:t>
        </w:r>
        <w:r>
          <w:rPr>
            <w:noProof/>
          </w:rPr>
          <w:tab/>
        </w:r>
        <w:r>
          <w:rPr>
            <w:noProof/>
          </w:rPr>
          <w:fldChar w:fldCharType="begin"/>
        </w:r>
        <w:r>
          <w:rPr>
            <w:noProof/>
          </w:rPr>
          <w:instrText xml:space="preserve"> PAGEREF _Toc175225897 \h </w:instrText>
        </w:r>
        <w:r>
          <w:rPr>
            <w:noProof/>
          </w:rPr>
        </w:r>
        <w:r>
          <w:rPr>
            <w:noProof/>
          </w:rPr>
          <w:fldChar w:fldCharType="separate"/>
        </w:r>
        <w:r>
          <w:rPr>
            <w:noProof/>
          </w:rPr>
          <w:t>2</w:t>
        </w:r>
        <w:r>
          <w:rPr>
            <w:noProof/>
          </w:rPr>
          <w:fldChar w:fldCharType="end"/>
        </w:r>
      </w:ins>
    </w:p>
    <w:p w14:paraId="61917CC9" w14:textId="7F4E46B6" w:rsidR="000F3D31" w:rsidRDefault="000F3D31">
      <w:pPr>
        <w:pStyle w:val="TOC2"/>
        <w:tabs>
          <w:tab w:val="right" w:leader="dot" w:pos="9061"/>
        </w:tabs>
        <w:rPr>
          <w:ins w:id="202" w:author="Author"/>
          <w:rFonts w:asciiTheme="minorHAnsi" w:eastAsiaTheme="minorEastAsia" w:hAnsiTheme="minorHAnsi" w:cstheme="minorBidi"/>
          <w:noProof/>
          <w:sz w:val="22"/>
          <w:szCs w:val="22"/>
        </w:rPr>
      </w:pPr>
      <w:ins w:id="203" w:author="Author">
        <w:r>
          <w:rPr>
            <w:noProof/>
          </w:rPr>
          <w:t>1.7</w:t>
        </w:r>
        <w:r>
          <w:rPr>
            <w:rFonts w:asciiTheme="minorHAnsi" w:eastAsiaTheme="minorEastAsia" w:hAnsiTheme="minorHAnsi" w:cstheme="minorBidi"/>
            <w:noProof/>
            <w:sz w:val="22"/>
            <w:szCs w:val="22"/>
          </w:rPr>
          <w:tab/>
        </w:r>
        <w:r>
          <w:rPr>
            <w:noProof/>
          </w:rPr>
          <w:t>Ordering Services (Core)</w:t>
        </w:r>
        <w:r>
          <w:rPr>
            <w:noProof/>
          </w:rPr>
          <w:tab/>
        </w:r>
        <w:r>
          <w:rPr>
            <w:noProof/>
          </w:rPr>
          <w:fldChar w:fldCharType="begin"/>
        </w:r>
        <w:r>
          <w:rPr>
            <w:noProof/>
          </w:rPr>
          <w:instrText xml:space="preserve"> PAGEREF _Toc175225898 \h </w:instrText>
        </w:r>
        <w:r>
          <w:rPr>
            <w:noProof/>
          </w:rPr>
        </w:r>
        <w:r>
          <w:rPr>
            <w:noProof/>
          </w:rPr>
          <w:fldChar w:fldCharType="separate"/>
        </w:r>
        <w:r>
          <w:rPr>
            <w:noProof/>
          </w:rPr>
          <w:t>2</w:t>
        </w:r>
        <w:r>
          <w:rPr>
            <w:noProof/>
          </w:rPr>
          <w:fldChar w:fldCharType="end"/>
        </w:r>
      </w:ins>
    </w:p>
    <w:p w14:paraId="256D0490" w14:textId="1371CABB" w:rsidR="000F3D31" w:rsidRDefault="000F3D31">
      <w:pPr>
        <w:pStyle w:val="TOC2"/>
        <w:tabs>
          <w:tab w:val="right" w:leader="dot" w:pos="9061"/>
        </w:tabs>
        <w:rPr>
          <w:ins w:id="204" w:author="Author"/>
          <w:rFonts w:asciiTheme="minorHAnsi" w:eastAsiaTheme="minorEastAsia" w:hAnsiTheme="minorHAnsi" w:cstheme="minorBidi"/>
          <w:noProof/>
          <w:sz w:val="22"/>
          <w:szCs w:val="22"/>
        </w:rPr>
      </w:pPr>
      <w:ins w:id="205" w:author="Author">
        <w:r>
          <w:rPr>
            <w:noProof/>
          </w:rPr>
          <w:t>1.8</w:t>
        </w:r>
        <w:r>
          <w:rPr>
            <w:rFonts w:asciiTheme="minorHAnsi" w:eastAsiaTheme="minorEastAsia" w:hAnsiTheme="minorHAnsi" w:cstheme="minorBidi"/>
            <w:noProof/>
            <w:sz w:val="22"/>
            <w:szCs w:val="22"/>
          </w:rPr>
          <w:tab/>
        </w:r>
        <w:r>
          <w:rPr>
            <w:noProof/>
          </w:rPr>
          <w:t>No Assurance of Orders (Core)</w:t>
        </w:r>
        <w:r>
          <w:rPr>
            <w:noProof/>
          </w:rPr>
          <w:tab/>
        </w:r>
        <w:r>
          <w:rPr>
            <w:noProof/>
          </w:rPr>
          <w:fldChar w:fldCharType="begin"/>
        </w:r>
        <w:r>
          <w:rPr>
            <w:noProof/>
          </w:rPr>
          <w:instrText xml:space="preserve"> PAGEREF _Toc175225899 \h </w:instrText>
        </w:r>
        <w:r>
          <w:rPr>
            <w:noProof/>
          </w:rPr>
        </w:r>
        <w:r>
          <w:rPr>
            <w:noProof/>
          </w:rPr>
          <w:fldChar w:fldCharType="separate"/>
        </w:r>
        <w:r>
          <w:rPr>
            <w:noProof/>
          </w:rPr>
          <w:t>4</w:t>
        </w:r>
        <w:r>
          <w:rPr>
            <w:noProof/>
          </w:rPr>
          <w:fldChar w:fldCharType="end"/>
        </w:r>
      </w:ins>
    </w:p>
    <w:p w14:paraId="6254BE1C" w14:textId="78DC30EF" w:rsidR="000F3D31" w:rsidRDefault="000F3D31">
      <w:pPr>
        <w:pStyle w:val="TOC2"/>
        <w:tabs>
          <w:tab w:val="right" w:leader="dot" w:pos="9061"/>
        </w:tabs>
        <w:rPr>
          <w:ins w:id="206" w:author="Author"/>
          <w:rFonts w:asciiTheme="minorHAnsi" w:eastAsiaTheme="minorEastAsia" w:hAnsiTheme="minorHAnsi" w:cstheme="minorBidi"/>
          <w:noProof/>
          <w:sz w:val="22"/>
          <w:szCs w:val="22"/>
        </w:rPr>
      </w:pPr>
      <w:ins w:id="207" w:author="Author">
        <w:r>
          <w:rPr>
            <w:noProof/>
          </w:rPr>
          <w:t>1.9</w:t>
        </w:r>
        <w:r>
          <w:rPr>
            <w:rFonts w:asciiTheme="minorHAnsi" w:eastAsiaTheme="minorEastAsia" w:hAnsiTheme="minorHAnsi" w:cstheme="minorBidi"/>
            <w:noProof/>
            <w:sz w:val="22"/>
            <w:szCs w:val="22"/>
          </w:rPr>
          <w:tab/>
        </w:r>
        <w:r>
          <w:rPr>
            <w:noProof/>
          </w:rPr>
          <w:t>Services (Core)</w:t>
        </w:r>
        <w:r>
          <w:rPr>
            <w:noProof/>
          </w:rPr>
          <w:tab/>
        </w:r>
        <w:r>
          <w:rPr>
            <w:noProof/>
          </w:rPr>
          <w:fldChar w:fldCharType="begin"/>
        </w:r>
        <w:r>
          <w:rPr>
            <w:noProof/>
          </w:rPr>
          <w:instrText xml:space="preserve"> PAGEREF _Toc175225900 \h </w:instrText>
        </w:r>
        <w:r>
          <w:rPr>
            <w:noProof/>
          </w:rPr>
        </w:r>
        <w:r>
          <w:rPr>
            <w:noProof/>
          </w:rPr>
          <w:fldChar w:fldCharType="separate"/>
        </w:r>
        <w:r>
          <w:rPr>
            <w:noProof/>
          </w:rPr>
          <w:t>4</w:t>
        </w:r>
        <w:r>
          <w:rPr>
            <w:noProof/>
          </w:rPr>
          <w:fldChar w:fldCharType="end"/>
        </w:r>
      </w:ins>
    </w:p>
    <w:p w14:paraId="680E220B" w14:textId="6FF5BB34" w:rsidR="000F3D31" w:rsidRDefault="000F3D31">
      <w:pPr>
        <w:pStyle w:val="TOC2"/>
        <w:tabs>
          <w:tab w:val="left" w:pos="1417"/>
          <w:tab w:val="right" w:leader="dot" w:pos="9061"/>
        </w:tabs>
        <w:rPr>
          <w:ins w:id="208" w:author="Author"/>
          <w:rFonts w:asciiTheme="minorHAnsi" w:eastAsiaTheme="minorEastAsia" w:hAnsiTheme="minorHAnsi" w:cstheme="minorBidi"/>
          <w:noProof/>
          <w:sz w:val="22"/>
          <w:szCs w:val="22"/>
        </w:rPr>
      </w:pPr>
      <w:ins w:id="209" w:author="Author">
        <w:r>
          <w:rPr>
            <w:noProof/>
          </w:rPr>
          <w:t>1.10</w:t>
        </w:r>
        <w:r>
          <w:rPr>
            <w:rFonts w:asciiTheme="minorHAnsi" w:eastAsiaTheme="minorEastAsia" w:hAnsiTheme="minorHAnsi" w:cstheme="minorBidi"/>
            <w:noProof/>
            <w:sz w:val="22"/>
            <w:szCs w:val="22"/>
          </w:rPr>
          <w:tab/>
        </w:r>
        <w:r>
          <w:rPr>
            <w:noProof/>
          </w:rPr>
          <w:t>Multi Agency Access (Optional)</w:t>
        </w:r>
        <w:r>
          <w:rPr>
            <w:noProof/>
          </w:rPr>
          <w:tab/>
        </w:r>
        <w:r>
          <w:rPr>
            <w:noProof/>
          </w:rPr>
          <w:fldChar w:fldCharType="begin"/>
        </w:r>
        <w:r>
          <w:rPr>
            <w:noProof/>
          </w:rPr>
          <w:instrText xml:space="preserve"> PAGEREF _Toc175225901 \h </w:instrText>
        </w:r>
        <w:r>
          <w:rPr>
            <w:noProof/>
          </w:rPr>
        </w:r>
        <w:r>
          <w:rPr>
            <w:noProof/>
          </w:rPr>
          <w:fldChar w:fldCharType="separate"/>
        </w:r>
        <w:r>
          <w:rPr>
            <w:noProof/>
          </w:rPr>
          <w:t>4</w:t>
        </w:r>
        <w:r>
          <w:rPr>
            <w:noProof/>
          </w:rPr>
          <w:fldChar w:fldCharType="end"/>
        </w:r>
      </w:ins>
    </w:p>
    <w:p w14:paraId="013CF317" w14:textId="37339566" w:rsidR="000F3D31" w:rsidRDefault="000F3D31">
      <w:pPr>
        <w:pStyle w:val="TOC1"/>
        <w:rPr>
          <w:ins w:id="210" w:author="Author"/>
          <w:rFonts w:asciiTheme="minorHAnsi" w:eastAsiaTheme="minorEastAsia" w:hAnsiTheme="minorHAnsi" w:cstheme="minorBidi"/>
          <w:b w:val="0"/>
          <w:sz w:val="22"/>
          <w:szCs w:val="22"/>
        </w:rPr>
      </w:pPr>
      <w:ins w:id="211" w:author="Author">
        <w:r>
          <w:t>2</w:t>
        </w:r>
        <w:r>
          <w:rPr>
            <w:rFonts w:asciiTheme="minorHAnsi" w:eastAsiaTheme="minorEastAsia" w:hAnsiTheme="minorHAnsi" w:cstheme="minorBidi"/>
            <w:b w:val="0"/>
            <w:sz w:val="22"/>
            <w:szCs w:val="22"/>
          </w:rPr>
          <w:tab/>
        </w:r>
        <w:r>
          <w:t>ROLES AND RESPONSIBILITIES</w:t>
        </w:r>
        <w:r>
          <w:tab/>
        </w:r>
        <w:r>
          <w:fldChar w:fldCharType="begin"/>
        </w:r>
        <w:r>
          <w:instrText xml:space="preserve"> PAGEREF _Toc175225902 \h </w:instrText>
        </w:r>
        <w:r>
          <w:fldChar w:fldCharType="separate"/>
        </w:r>
        <w:r>
          <w:t>5</w:t>
        </w:r>
        <w:r>
          <w:fldChar w:fldCharType="end"/>
        </w:r>
      </w:ins>
    </w:p>
    <w:p w14:paraId="1A466CD5" w14:textId="107D7AB3" w:rsidR="000F3D31" w:rsidRDefault="000F3D31">
      <w:pPr>
        <w:pStyle w:val="TOC2"/>
        <w:tabs>
          <w:tab w:val="right" w:leader="dot" w:pos="9061"/>
        </w:tabs>
        <w:rPr>
          <w:ins w:id="212" w:author="Author"/>
          <w:rFonts w:asciiTheme="minorHAnsi" w:eastAsiaTheme="minorEastAsia" w:hAnsiTheme="minorHAnsi" w:cstheme="minorBidi"/>
          <w:noProof/>
          <w:sz w:val="22"/>
          <w:szCs w:val="22"/>
        </w:rPr>
      </w:pPr>
      <w:ins w:id="213" w:author="Author">
        <w:r>
          <w:rPr>
            <w:noProof/>
          </w:rPr>
          <w:t>2.1</w:t>
        </w:r>
        <w:r>
          <w:rPr>
            <w:rFonts w:asciiTheme="minorHAnsi" w:eastAsiaTheme="minorEastAsia" w:hAnsiTheme="minorHAnsi" w:cstheme="minorBidi"/>
            <w:noProof/>
            <w:sz w:val="22"/>
            <w:szCs w:val="22"/>
          </w:rPr>
          <w:tab/>
        </w:r>
        <w:r>
          <w:rPr>
            <w:noProof/>
          </w:rPr>
          <w:t>Commonwealth Representative (Core)</w:t>
        </w:r>
        <w:r>
          <w:rPr>
            <w:noProof/>
          </w:rPr>
          <w:tab/>
        </w:r>
        <w:r>
          <w:rPr>
            <w:noProof/>
          </w:rPr>
          <w:fldChar w:fldCharType="begin"/>
        </w:r>
        <w:r>
          <w:rPr>
            <w:noProof/>
          </w:rPr>
          <w:instrText xml:space="preserve"> PAGEREF _Toc175225903 \h </w:instrText>
        </w:r>
        <w:r>
          <w:rPr>
            <w:noProof/>
          </w:rPr>
        </w:r>
        <w:r>
          <w:rPr>
            <w:noProof/>
          </w:rPr>
          <w:fldChar w:fldCharType="separate"/>
        </w:r>
        <w:r>
          <w:rPr>
            <w:noProof/>
          </w:rPr>
          <w:t>5</w:t>
        </w:r>
        <w:r>
          <w:rPr>
            <w:noProof/>
          </w:rPr>
          <w:fldChar w:fldCharType="end"/>
        </w:r>
      </w:ins>
    </w:p>
    <w:p w14:paraId="1AC9F90E" w14:textId="63B5C846" w:rsidR="000F3D31" w:rsidRDefault="000F3D31">
      <w:pPr>
        <w:pStyle w:val="TOC2"/>
        <w:tabs>
          <w:tab w:val="right" w:leader="dot" w:pos="9061"/>
        </w:tabs>
        <w:rPr>
          <w:ins w:id="214" w:author="Author"/>
          <w:rFonts w:asciiTheme="minorHAnsi" w:eastAsiaTheme="minorEastAsia" w:hAnsiTheme="minorHAnsi" w:cstheme="minorBidi"/>
          <w:noProof/>
          <w:sz w:val="22"/>
          <w:szCs w:val="22"/>
        </w:rPr>
      </w:pPr>
      <w:ins w:id="215" w:author="Author">
        <w:r>
          <w:rPr>
            <w:noProof/>
          </w:rPr>
          <w:t>2.2</w:t>
        </w:r>
        <w:r>
          <w:rPr>
            <w:rFonts w:asciiTheme="minorHAnsi" w:eastAsiaTheme="minorEastAsia" w:hAnsiTheme="minorHAnsi" w:cstheme="minorBidi"/>
            <w:noProof/>
            <w:sz w:val="22"/>
            <w:szCs w:val="22"/>
          </w:rPr>
          <w:tab/>
        </w:r>
        <w:r>
          <w:rPr>
            <w:noProof/>
          </w:rPr>
          <w:t>Authorised Officer (Core)</w:t>
        </w:r>
        <w:r>
          <w:rPr>
            <w:noProof/>
          </w:rPr>
          <w:tab/>
        </w:r>
        <w:r>
          <w:rPr>
            <w:noProof/>
          </w:rPr>
          <w:fldChar w:fldCharType="begin"/>
        </w:r>
        <w:r>
          <w:rPr>
            <w:noProof/>
          </w:rPr>
          <w:instrText xml:space="preserve"> PAGEREF _Toc175225904 \h </w:instrText>
        </w:r>
        <w:r>
          <w:rPr>
            <w:noProof/>
          </w:rPr>
        </w:r>
        <w:r>
          <w:rPr>
            <w:noProof/>
          </w:rPr>
          <w:fldChar w:fldCharType="separate"/>
        </w:r>
        <w:r>
          <w:rPr>
            <w:noProof/>
          </w:rPr>
          <w:t>5</w:t>
        </w:r>
        <w:r>
          <w:rPr>
            <w:noProof/>
          </w:rPr>
          <w:fldChar w:fldCharType="end"/>
        </w:r>
      </w:ins>
    </w:p>
    <w:p w14:paraId="51644C9D" w14:textId="2A150B90" w:rsidR="000F3D31" w:rsidRDefault="000F3D31">
      <w:pPr>
        <w:pStyle w:val="TOC2"/>
        <w:tabs>
          <w:tab w:val="right" w:leader="dot" w:pos="9061"/>
        </w:tabs>
        <w:rPr>
          <w:ins w:id="216" w:author="Author"/>
          <w:rFonts w:asciiTheme="minorHAnsi" w:eastAsiaTheme="minorEastAsia" w:hAnsiTheme="minorHAnsi" w:cstheme="minorBidi"/>
          <w:noProof/>
          <w:sz w:val="22"/>
          <w:szCs w:val="22"/>
        </w:rPr>
      </w:pPr>
      <w:ins w:id="217" w:author="Author">
        <w:r>
          <w:rPr>
            <w:noProof/>
          </w:rPr>
          <w:t>2.3</w:t>
        </w:r>
        <w:r>
          <w:rPr>
            <w:rFonts w:asciiTheme="minorHAnsi" w:eastAsiaTheme="minorEastAsia" w:hAnsiTheme="minorHAnsi" w:cstheme="minorBidi"/>
            <w:noProof/>
            <w:sz w:val="22"/>
            <w:szCs w:val="22"/>
          </w:rPr>
          <w:tab/>
        </w:r>
        <w:r>
          <w:rPr>
            <w:noProof/>
          </w:rPr>
          <w:t>Contractor Representative (Core)</w:t>
        </w:r>
        <w:r>
          <w:rPr>
            <w:noProof/>
          </w:rPr>
          <w:tab/>
        </w:r>
        <w:r>
          <w:rPr>
            <w:noProof/>
          </w:rPr>
          <w:fldChar w:fldCharType="begin"/>
        </w:r>
        <w:r>
          <w:rPr>
            <w:noProof/>
          </w:rPr>
          <w:instrText xml:space="preserve"> PAGEREF _Toc175225905 \h </w:instrText>
        </w:r>
        <w:r>
          <w:rPr>
            <w:noProof/>
          </w:rPr>
        </w:r>
        <w:r>
          <w:rPr>
            <w:noProof/>
          </w:rPr>
          <w:fldChar w:fldCharType="separate"/>
        </w:r>
        <w:r>
          <w:rPr>
            <w:noProof/>
          </w:rPr>
          <w:t>5</w:t>
        </w:r>
        <w:r>
          <w:rPr>
            <w:noProof/>
          </w:rPr>
          <w:fldChar w:fldCharType="end"/>
        </w:r>
      </w:ins>
    </w:p>
    <w:p w14:paraId="0FDBFFE9" w14:textId="364038F0" w:rsidR="000F3D31" w:rsidRDefault="000F3D31">
      <w:pPr>
        <w:pStyle w:val="TOC2"/>
        <w:tabs>
          <w:tab w:val="right" w:leader="dot" w:pos="9061"/>
        </w:tabs>
        <w:rPr>
          <w:ins w:id="218" w:author="Author"/>
          <w:rFonts w:asciiTheme="minorHAnsi" w:eastAsiaTheme="minorEastAsia" w:hAnsiTheme="minorHAnsi" w:cstheme="minorBidi"/>
          <w:noProof/>
          <w:sz w:val="22"/>
          <w:szCs w:val="22"/>
        </w:rPr>
      </w:pPr>
      <w:ins w:id="219" w:author="Author">
        <w:r>
          <w:rPr>
            <w:noProof/>
          </w:rPr>
          <w:t>2.4</w:t>
        </w:r>
        <w:r>
          <w:rPr>
            <w:rFonts w:asciiTheme="minorHAnsi" w:eastAsiaTheme="minorEastAsia" w:hAnsiTheme="minorHAnsi" w:cstheme="minorBidi"/>
            <w:noProof/>
            <w:sz w:val="22"/>
            <w:szCs w:val="22"/>
          </w:rPr>
          <w:tab/>
        </w:r>
        <w:r>
          <w:rPr>
            <w:noProof/>
          </w:rPr>
          <w:t>Notices (Core)</w:t>
        </w:r>
        <w:r>
          <w:rPr>
            <w:noProof/>
          </w:rPr>
          <w:tab/>
        </w:r>
        <w:r>
          <w:rPr>
            <w:noProof/>
          </w:rPr>
          <w:fldChar w:fldCharType="begin"/>
        </w:r>
        <w:r>
          <w:rPr>
            <w:noProof/>
          </w:rPr>
          <w:instrText xml:space="preserve"> PAGEREF _Toc175225906 \h </w:instrText>
        </w:r>
        <w:r>
          <w:rPr>
            <w:noProof/>
          </w:rPr>
        </w:r>
        <w:r>
          <w:rPr>
            <w:noProof/>
          </w:rPr>
          <w:fldChar w:fldCharType="separate"/>
        </w:r>
        <w:r>
          <w:rPr>
            <w:noProof/>
          </w:rPr>
          <w:t>5</w:t>
        </w:r>
        <w:r>
          <w:rPr>
            <w:noProof/>
          </w:rPr>
          <w:fldChar w:fldCharType="end"/>
        </w:r>
      </w:ins>
    </w:p>
    <w:p w14:paraId="05F559C7" w14:textId="7A5D0C97" w:rsidR="000F3D31" w:rsidRDefault="000F3D31">
      <w:pPr>
        <w:pStyle w:val="TOC1"/>
        <w:rPr>
          <w:ins w:id="220" w:author="Author"/>
          <w:rFonts w:asciiTheme="minorHAnsi" w:eastAsiaTheme="minorEastAsia" w:hAnsiTheme="minorHAnsi" w:cstheme="minorBidi"/>
          <w:b w:val="0"/>
          <w:sz w:val="22"/>
          <w:szCs w:val="22"/>
        </w:rPr>
      </w:pPr>
      <w:ins w:id="221" w:author="Author">
        <w:r>
          <w:t>3</w:t>
        </w:r>
        <w:r>
          <w:rPr>
            <w:rFonts w:asciiTheme="minorHAnsi" w:eastAsiaTheme="minorEastAsia" w:hAnsiTheme="minorHAnsi" w:cstheme="minorBidi"/>
            <w:b w:val="0"/>
            <w:sz w:val="22"/>
            <w:szCs w:val="22"/>
          </w:rPr>
          <w:tab/>
        </w:r>
        <w:r>
          <w:t>PROVISION OF THE SERVICES</w:t>
        </w:r>
        <w:r>
          <w:tab/>
        </w:r>
        <w:r>
          <w:fldChar w:fldCharType="begin"/>
        </w:r>
        <w:r>
          <w:instrText xml:space="preserve"> PAGEREF _Toc175225907 \h </w:instrText>
        </w:r>
        <w:r>
          <w:fldChar w:fldCharType="separate"/>
        </w:r>
        <w:r>
          <w:t>6</w:t>
        </w:r>
        <w:r>
          <w:fldChar w:fldCharType="end"/>
        </w:r>
      </w:ins>
    </w:p>
    <w:p w14:paraId="3081C963" w14:textId="70F0C26F" w:rsidR="000F3D31" w:rsidRDefault="000F3D31">
      <w:pPr>
        <w:pStyle w:val="TOC2"/>
        <w:tabs>
          <w:tab w:val="right" w:leader="dot" w:pos="9061"/>
        </w:tabs>
        <w:rPr>
          <w:ins w:id="222" w:author="Author"/>
          <w:rFonts w:asciiTheme="minorHAnsi" w:eastAsiaTheme="minorEastAsia" w:hAnsiTheme="minorHAnsi" w:cstheme="minorBidi"/>
          <w:noProof/>
          <w:sz w:val="22"/>
          <w:szCs w:val="22"/>
        </w:rPr>
      </w:pPr>
      <w:ins w:id="223" w:author="Author">
        <w:r>
          <w:rPr>
            <w:noProof/>
          </w:rPr>
          <w:t>3.1</w:t>
        </w:r>
        <w:r>
          <w:rPr>
            <w:rFonts w:asciiTheme="minorHAnsi" w:eastAsiaTheme="minorEastAsia" w:hAnsiTheme="minorHAnsi" w:cstheme="minorBidi"/>
            <w:noProof/>
            <w:sz w:val="22"/>
            <w:szCs w:val="22"/>
          </w:rPr>
          <w:tab/>
        </w:r>
        <w:r>
          <w:rPr>
            <w:noProof/>
          </w:rPr>
          <w:t>Authorisations (Core)</w:t>
        </w:r>
        <w:r>
          <w:rPr>
            <w:noProof/>
          </w:rPr>
          <w:tab/>
        </w:r>
        <w:r>
          <w:rPr>
            <w:noProof/>
          </w:rPr>
          <w:fldChar w:fldCharType="begin"/>
        </w:r>
        <w:r>
          <w:rPr>
            <w:noProof/>
          </w:rPr>
          <w:instrText xml:space="preserve"> PAGEREF _Toc175225908 \h </w:instrText>
        </w:r>
        <w:r>
          <w:rPr>
            <w:noProof/>
          </w:rPr>
        </w:r>
        <w:r>
          <w:rPr>
            <w:noProof/>
          </w:rPr>
          <w:fldChar w:fldCharType="separate"/>
        </w:r>
        <w:r>
          <w:rPr>
            <w:noProof/>
          </w:rPr>
          <w:t>6</w:t>
        </w:r>
        <w:r>
          <w:rPr>
            <w:noProof/>
          </w:rPr>
          <w:fldChar w:fldCharType="end"/>
        </w:r>
      </w:ins>
    </w:p>
    <w:p w14:paraId="7E17A73D" w14:textId="2AB0F6BF" w:rsidR="000F3D31" w:rsidRDefault="000F3D31">
      <w:pPr>
        <w:pStyle w:val="TOC2"/>
        <w:tabs>
          <w:tab w:val="right" w:leader="dot" w:pos="9061"/>
        </w:tabs>
        <w:rPr>
          <w:ins w:id="224" w:author="Author"/>
          <w:rFonts w:asciiTheme="minorHAnsi" w:eastAsiaTheme="minorEastAsia" w:hAnsiTheme="minorHAnsi" w:cstheme="minorBidi"/>
          <w:noProof/>
          <w:sz w:val="22"/>
          <w:szCs w:val="22"/>
        </w:rPr>
      </w:pPr>
      <w:ins w:id="225" w:author="Author">
        <w:r>
          <w:rPr>
            <w:noProof/>
          </w:rPr>
          <w:t>3.2</w:t>
        </w:r>
        <w:r>
          <w:rPr>
            <w:rFonts w:asciiTheme="minorHAnsi" w:eastAsiaTheme="minorEastAsia" w:hAnsiTheme="minorHAnsi" w:cstheme="minorBidi"/>
            <w:noProof/>
            <w:sz w:val="22"/>
            <w:szCs w:val="22"/>
          </w:rPr>
          <w:tab/>
        </w:r>
        <w:r>
          <w:rPr>
            <w:noProof/>
          </w:rPr>
          <w:t>Government Furnished Material (Optional)</w:t>
        </w:r>
        <w:r>
          <w:rPr>
            <w:noProof/>
          </w:rPr>
          <w:tab/>
        </w:r>
        <w:r>
          <w:rPr>
            <w:noProof/>
          </w:rPr>
          <w:fldChar w:fldCharType="begin"/>
        </w:r>
        <w:r>
          <w:rPr>
            <w:noProof/>
          </w:rPr>
          <w:instrText xml:space="preserve"> PAGEREF _Toc175225909 \h </w:instrText>
        </w:r>
        <w:r>
          <w:rPr>
            <w:noProof/>
          </w:rPr>
        </w:r>
        <w:r>
          <w:rPr>
            <w:noProof/>
          </w:rPr>
          <w:fldChar w:fldCharType="separate"/>
        </w:r>
        <w:r>
          <w:rPr>
            <w:noProof/>
          </w:rPr>
          <w:t>6</w:t>
        </w:r>
        <w:r>
          <w:rPr>
            <w:noProof/>
          </w:rPr>
          <w:fldChar w:fldCharType="end"/>
        </w:r>
      </w:ins>
    </w:p>
    <w:p w14:paraId="6C77CBEA" w14:textId="093D135F" w:rsidR="000F3D31" w:rsidRDefault="000F3D31">
      <w:pPr>
        <w:pStyle w:val="TOC2"/>
        <w:tabs>
          <w:tab w:val="right" w:leader="dot" w:pos="9061"/>
        </w:tabs>
        <w:rPr>
          <w:ins w:id="226" w:author="Author"/>
          <w:rFonts w:asciiTheme="minorHAnsi" w:eastAsiaTheme="minorEastAsia" w:hAnsiTheme="minorHAnsi" w:cstheme="minorBidi"/>
          <w:noProof/>
          <w:sz w:val="22"/>
          <w:szCs w:val="22"/>
        </w:rPr>
      </w:pPr>
      <w:ins w:id="227" w:author="Author">
        <w:r>
          <w:rPr>
            <w:noProof/>
          </w:rPr>
          <w:t>3.3</w:t>
        </w:r>
        <w:r>
          <w:rPr>
            <w:rFonts w:asciiTheme="minorHAnsi" w:eastAsiaTheme="minorEastAsia" w:hAnsiTheme="minorHAnsi" w:cstheme="minorBidi"/>
            <w:noProof/>
            <w:sz w:val="22"/>
            <w:szCs w:val="22"/>
          </w:rPr>
          <w:tab/>
        </w:r>
        <w:r>
          <w:rPr>
            <w:noProof/>
          </w:rPr>
          <w:t>Contractor Managed Commonwealth Assets (Core)</w:t>
        </w:r>
        <w:r>
          <w:rPr>
            <w:noProof/>
          </w:rPr>
          <w:tab/>
        </w:r>
        <w:r>
          <w:rPr>
            <w:noProof/>
          </w:rPr>
          <w:fldChar w:fldCharType="begin"/>
        </w:r>
        <w:r>
          <w:rPr>
            <w:noProof/>
          </w:rPr>
          <w:instrText xml:space="preserve"> PAGEREF _Toc175225910 \h </w:instrText>
        </w:r>
        <w:r>
          <w:rPr>
            <w:noProof/>
          </w:rPr>
        </w:r>
        <w:r>
          <w:rPr>
            <w:noProof/>
          </w:rPr>
          <w:fldChar w:fldCharType="separate"/>
        </w:r>
        <w:r>
          <w:rPr>
            <w:noProof/>
          </w:rPr>
          <w:t>7</w:t>
        </w:r>
        <w:r>
          <w:rPr>
            <w:noProof/>
          </w:rPr>
          <w:fldChar w:fldCharType="end"/>
        </w:r>
      </w:ins>
    </w:p>
    <w:p w14:paraId="4AD6BA7B" w14:textId="27C6BD50" w:rsidR="000F3D31" w:rsidRDefault="000F3D31">
      <w:pPr>
        <w:pStyle w:val="TOC2"/>
        <w:tabs>
          <w:tab w:val="right" w:leader="dot" w:pos="9061"/>
        </w:tabs>
        <w:rPr>
          <w:ins w:id="228" w:author="Author"/>
          <w:rFonts w:asciiTheme="minorHAnsi" w:eastAsiaTheme="minorEastAsia" w:hAnsiTheme="minorHAnsi" w:cstheme="minorBidi"/>
          <w:noProof/>
          <w:sz w:val="22"/>
          <w:szCs w:val="22"/>
        </w:rPr>
      </w:pPr>
      <w:ins w:id="229" w:author="Author">
        <w:r>
          <w:rPr>
            <w:noProof/>
          </w:rPr>
          <w:t>3.4</w:t>
        </w:r>
        <w:r>
          <w:rPr>
            <w:rFonts w:asciiTheme="minorHAnsi" w:eastAsiaTheme="minorEastAsia" w:hAnsiTheme="minorHAnsi" w:cstheme="minorBidi"/>
            <w:noProof/>
            <w:sz w:val="22"/>
            <w:szCs w:val="22"/>
          </w:rPr>
          <w:tab/>
        </w:r>
        <w:r>
          <w:rPr>
            <w:noProof/>
          </w:rPr>
          <w:t>Stocktaking of Contractor Managed Commonwealth Assets (Core)</w:t>
        </w:r>
        <w:r>
          <w:rPr>
            <w:noProof/>
          </w:rPr>
          <w:tab/>
        </w:r>
        <w:r>
          <w:rPr>
            <w:noProof/>
          </w:rPr>
          <w:fldChar w:fldCharType="begin"/>
        </w:r>
        <w:r>
          <w:rPr>
            <w:noProof/>
          </w:rPr>
          <w:instrText xml:space="preserve"> PAGEREF _Toc175225911 \h </w:instrText>
        </w:r>
        <w:r>
          <w:rPr>
            <w:noProof/>
          </w:rPr>
        </w:r>
        <w:r>
          <w:rPr>
            <w:noProof/>
          </w:rPr>
          <w:fldChar w:fldCharType="separate"/>
        </w:r>
        <w:r>
          <w:rPr>
            <w:noProof/>
          </w:rPr>
          <w:t>7</w:t>
        </w:r>
        <w:r>
          <w:rPr>
            <w:noProof/>
          </w:rPr>
          <w:fldChar w:fldCharType="end"/>
        </w:r>
      </w:ins>
    </w:p>
    <w:p w14:paraId="2ABCDEDF" w14:textId="672A352C" w:rsidR="000F3D31" w:rsidRDefault="000F3D31">
      <w:pPr>
        <w:pStyle w:val="TOC2"/>
        <w:tabs>
          <w:tab w:val="right" w:leader="dot" w:pos="9061"/>
        </w:tabs>
        <w:rPr>
          <w:ins w:id="230" w:author="Author"/>
          <w:rFonts w:asciiTheme="minorHAnsi" w:eastAsiaTheme="minorEastAsia" w:hAnsiTheme="minorHAnsi" w:cstheme="minorBidi"/>
          <w:noProof/>
          <w:sz w:val="22"/>
          <w:szCs w:val="22"/>
        </w:rPr>
      </w:pPr>
      <w:ins w:id="231" w:author="Author">
        <w:r>
          <w:rPr>
            <w:noProof/>
          </w:rPr>
          <w:t>3.5</w:t>
        </w:r>
        <w:r>
          <w:rPr>
            <w:rFonts w:asciiTheme="minorHAnsi" w:eastAsiaTheme="minorEastAsia" w:hAnsiTheme="minorHAnsi" w:cstheme="minorBidi"/>
            <w:noProof/>
            <w:sz w:val="22"/>
            <w:szCs w:val="22"/>
          </w:rPr>
          <w:tab/>
        </w:r>
        <w:r>
          <w:rPr>
            <w:noProof/>
          </w:rPr>
          <w:t>Key Persons (Core)</w:t>
        </w:r>
        <w:r>
          <w:rPr>
            <w:noProof/>
          </w:rPr>
          <w:tab/>
        </w:r>
        <w:r>
          <w:rPr>
            <w:noProof/>
          </w:rPr>
          <w:fldChar w:fldCharType="begin"/>
        </w:r>
        <w:r>
          <w:rPr>
            <w:noProof/>
          </w:rPr>
          <w:instrText xml:space="preserve"> PAGEREF _Toc175225912 \h </w:instrText>
        </w:r>
        <w:r>
          <w:rPr>
            <w:noProof/>
          </w:rPr>
        </w:r>
        <w:r>
          <w:rPr>
            <w:noProof/>
          </w:rPr>
          <w:fldChar w:fldCharType="separate"/>
        </w:r>
        <w:r>
          <w:rPr>
            <w:noProof/>
          </w:rPr>
          <w:t>7</w:t>
        </w:r>
        <w:r>
          <w:rPr>
            <w:noProof/>
          </w:rPr>
          <w:fldChar w:fldCharType="end"/>
        </w:r>
      </w:ins>
    </w:p>
    <w:p w14:paraId="2ABED0DA" w14:textId="7B136B30" w:rsidR="000F3D31" w:rsidRDefault="000F3D31">
      <w:pPr>
        <w:pStyle w:val="TOC1"/>
        <w:rPr>
          <w:ins w:id="232" w:author="Author"/>
          <w:rFonts w:asciiTheme="minorHAnsi" w:eastAsiaTheme="minorEastAsia" w:hAnsiTheme="minorHAnsi" w:cstheme="minorBidi"/>
          <w:b w:val="0"/>
          <w:sz w:val="22"/>
          <w:szCs w:val="22"/>
        </w:rPr>
      </w:pPr>
      <w:ins w:id="233" w:author="Author">
        <w:r>
          <w:t>4</w:t>
        </w:r>
        <w:r>
          <w:rPr>
            <w:rFonts w:asciiTheme="minorHAnsi" w:eastAsiaTheme="minorEastAsia" w:hAnsiTheme="minorHAnsi" w:cstheme="minorBidi"/>
            <w:b w:val="0"/>
            <w:sz w:val="22"/>
            <w:szCs w:val="22"/>
          </w:rPr>
          <w:tab/>
        </w:r>
        <w:r>
          <w:t>AUSTRALIAN INDUSTRY CAPABILITY (OPTIONAL)</w:t>
        </w:r>
        <w:r>
          <w:tab/>
        </w:r>
        <w:r>
          <w:fldChar w:fldCharType="begin"/>
        </w:r>
        <w:r>
          <w:instrText xml:space="preserve"> PAGEREF _Toc175225913 \h </w:instrText>
        </w:r>
        <w:r>
          <w:fldChar w:fldCharType="separate"/>
        </w:r>
        <w:r>
          <w:t>8</w:t>
        </w:r>
        <w:r>
          <w:fldChar w:fldCharType="end"/>
        </w:r>
      </w:ins>
    </w:p>
    <w:p w14:paraId="755F0BBE" w14:textId="35D452AB" w:rsidR="000F3D31" w:rsidRDefault="000F3D31">
      <w:pPr>
        <w:pStyle w:val="TOC1"/>
        <w:rPr>
          <w:ins w:id="234" w:author="Author"/>
          <w:rFonts w:asciiTheme="minorHAnsi" w:eastAsiaTheme="minorEastAsia" w:hAnsiTheme="minorHAnsi" w:cstheme="minorBidi"/>
          <w:b w:val="0"/>
          <w:sz w:val="22"/>
          <w:szCs w:val="22"/>
        </w:rPr>
      </w:pPr>
      <w:ins w:id="235" w:author="Author">
        <w:r>
          <w:t>5</w:t>
        </w:r>
        <w:r>
          <w:rPr>
            <w:rFonts w:asciiTheme="minorHAnsi" w:eastAsiaTheme="minorEastAsia" w:hAnsiTheme="minorHAnsi" w:cstheme="minorBidi"/>
            <w:b w:val="0"/>
            <w:sz w:val="22"/>
            <w:szCs w:val="22"/>
          </w:rPr>
          <w:tab/>
        </w:r>
        <w:r>
          <w:t>CONTRACT MATERIAL AND INTELLECTUAL PROPERTY (CORE)</w:t>
        </w:r>
        <w:r>
          <w:tab/>
        </w:r>
        <w:r>
          <w:fldChar w:fldCharType="begin"/>
        </w:r>
        <w:r>
          <w:instrText xml:space="preserve"> PAGEREF _Toc175225914 \h </w:instrText>
        </w:r>
        <w:r>
          <w:fldChar w:fldCharType="separate"/>
        </w:r>
        <w:r>
          <w:t>8</w:t>
        </w:r>
        <w:r>
          <w:fldChar w:fldCharType="end"/>
        </w:r>
      </w:ins>
    </w:p>
    <w:p w14:paraId="5A525BFA" w14:textId="68D36FC4" w:rsidR="000F3D31" w:rsidRDefault="000F3D31">
      <w:pPr>
        <w:pStyle w:val="TOC2"/>
        <w:tabs>
          <w:tab w:val="right" w:leader="dot" w:pos="9061"/>
        </w:tabs>
        <w:rPr>
          <w:ins w:id="236" w:author="Author"/>
          <w:rFonts w:asciiTheme="minorHAnsi" w:eastAsiaTheme="minorEastAsia" w:hAnsiTheme="minorHAnsi" w:cstheme="minorBidi"/>
          <w:noProof/>
          <w:sz w:val="22"/>
          <w:szCs w:val="22"/>
        </w:rPr>
      </w:pPr>
      <w:ins w:id="237" w:author="Author">
        <w:r>
          <w:rPr>
            <w:noProof/>
          </w:rPr>
          <w:t>5.1</w:t>
        </w:r>
        <w:r>
          <w:rPr>
            <w:rFonts w:asciiTheme="minorHAnsi" w:eastAsiaTheme="minorEastAsia" w:hAnsiTheme="minorHAnsi" w:cstheme="minorBidi"/>
            <w:noProof/>
            <w:sz w:val="22"/>
            <w:szCs w:val="22"/>
          </w:rPr>
          <w:tab/>
        </w:r>
        <w:r>
          <w:rPr>
            <w:noProof/>
          </w:rPr>
          <w:t>Ownership of Intellectual Property (Core)</w:t>
        </w:r>
        <w:r>
          <w:rPr>
            <w:noProof/>
          </w:rPr>
          <w:tab/>
        </w:r>
        <w:r>
          <w:rPr>
            <w:noProof/>
          </w:rPr>
          <w:fldChar w:fldCharType="begin"/>
        </w:r>
        <w:r>
          <w:rPr>
            <w:noProof/>
          </w:rPr>
          <w:instrText xml:space="preserve"> PAGEREF _Toc175225915 \h </w:instrText>
        </w:r>
        <w:r>
          <w:rPr>
            <w:noProof/>
          </w:rPr>
        </w:r>
        <w:r>
          <w:rPr>
            <w:noProof/>
          </w:rPr>
          <w:fldChar w:fldCharType="separate"/>
        </w:r>
        <w:r>
          <w:rPr>
            <w:noProof/>
          </w:rPr>
          <w:t>8</w:t>
        </w:r>
        <w:r>
          <w:rPr>
            <w:noProof/>
          </w:rPr>
          <w:fldChar w:fldCharType="end"/>
        </w:r>
      </w:ins>
    </w:p>
    <w:p w14:paraId="249F6BA6" w14:textId="5B269F3B" w:rsidR="000F3D31" w:rsidRDefault="000F3D31">
      <w:pPr>
        <w:pStyle w:val="TOC2"/>
        <w:tabs>
          <w:tab w:val="right" w:leader="dot" w:pos="9061"/>
        </w:tabs>
        <w:rPr>
          <w:ins w:id="238" w:author="Author"/>
          <w:rFonts w:asciiTheme="minorHAnsi" w:eastAsiaTheme="minorEastAsia" w:hAnsiTheme="minorHAnsi" w:cstheme="minorBidi"/>
          <w:noProof/>
          <w:sz w:val="22"/>
          <w:szCs w:val="22"/>
        </w:rPr>
      </w:pPr>
      <w:ins w:id="239" w:author="Author">
        <w:r>
          <w:rPr>
            <w:noProof/>
            <w:lang w:eastAsia="zh-CN"/>
          </w:rPr>
          <w:t>5.2</w:t>
        </w:r>
        <w:r>
          <w:rPr>
            <w:rFonts w:asciiTheme="minorHAnsi" w:eastAsiaTheme="minorEastAsia" w:hAnsiTheme="minorHAnsi" w:cstheme="minorBidi"/>
            <w:noProof/>
            <w:sz w:val="22"/>
            <w:szCs w:val="22"/>
          </w:rPr>
          <w:tab/>
        </w:r>
        <w:r>
          <w:rPr>
            <w:noProof/>
            <w:lang w:eastAsia="zh-CN"/>
          </w:rPr>
          <w:t>Contract Material (Core)</w:t>
        </w:r>
        <w:r>
          <w:rPr>
            <w:noProof/>
          </w:rPr>
          <w:tab/>
        </w:r>
        <w:r>
          <w:rPr>
            <w:noProof/>
          </w:rPr>
          <w:fldChar w:fldCharType="begin"/>
        </w:r>
        <w:r>
          <w:rPr>
            <w:noProof/>
          </w:rPr>
          <w:instrText xml:space="preserve"> PAGEREF _Toc175225916 \h </w:instrText>
        </w:r>
        <w:r>
          <w:rPr>
            <w:noProof/>
          </w:rPr>
        </w:r>
        <w:r>
          <w:rPr>
            <w:noProof/>
          </w:rPr>
          <w:fldChar w:fldCharType="separate"/>
        </w:r>
        <w:r>
          <w:rPr>
            <w:noProof/>
          </w:rPr>
          <w:t>9</w:t>
        </w:r>
        <w:r>
          <w:rPr>
            <w:noProof/>
          </w:rPr>
          <w:fldChar w:fldCharType="end"/>
        </w:r>
      </w:ins>
    </w:p>
    <w:p w14:paraId="12F19361" w14:textId="478C163D" w:rsidR="000F3D31" w:rsidRDefault="000F3D31">
      <w:pPr>
        <w:pStyle w:val="TOC2"/>
        <w:tabs>
          <w:tab w:val="right" w:leader="dot" w:pos="9061"/>
        </w:tabs>
        <w:rPr>
          <w:ins w:id="240" w:author="Author"/>
          <w:rFonts w:asciiTheme="minorHAnsi" w:eastAsiaTheme="minorEastAsia" w:hAnsiTheme="minorHAnsi" w:cstheme="minorBidi"/>
          <w:noProof/>
          <w:sz w:val="22"/>
          <w:szCs w:val="22"/>
        </w:rPr>
      </w:pPr>
      <w:ins w:id="241" w:author="Author">
        <w:r>
          <w:rPr>
            <w:noProof/>
          </w:rPr>
          <w:t>5.3</w:t>
        </w:r>
        <w:r>
          <w:rPr>
            <w:rFonts w:asciiTheme="minorHAnsi" w:eastAsiaTheme="minorEastAsia" w:hAnsiTheme="minorHAnsi" w:cstheme="minorBidi"/>
            <w:noProof/>
            <w:sz w:val="22"/>
            <w:szCs w:val="22"/>
          </w:rPr>
          <w:tab/>
        </w:r>
        <w:r>
          <w:rPr>
            <w:noProof/>
          </w:rPr>
          <w:t>GFM Licence (Optional)</w:t>
        </w:r>
        <w:r>
          <w:rPr>
            <w:noProof/>
          </w:rPr>
          <w:tab/>
        </w:r>
        <w:r>
          <w:rPr>
            <w:noProof/>
          </w:rPr>
          <w:fldChar w:fldCharType="begin"/>
        </w:r>
        <w:r>
          <w:rPr>
            <w:noProof/>
          </w:rPr>
          <w:instrText xml:space="preserve"> PAGEREF _Toc175225917 \h </w:instrText>
        </w:r>
        <w:r>
          <w:rPr>
            <w:noProof/>
          </w:rPr>
        </w:r>
        <w:r>
          <w:rPr>
            <w:noProof/>
          </w:rPr>
          <w:fldChar w:fldCharType="separate"/>
        </w:r>
        <w:r>
          <w:rPr>
            <w:noProof/>
          </w:rPr>
          <w:t>9</w:t>
        </w:r>
        <w:r>
          <w:rPr>
            <w:noProof/>
          </w:rPr>
          <w:fldChar w:fldCharType="end"/>
        </w:r>
      </w:ins>
    </w:p>
    <w:p w14:paraId="58AF9C12" w14:textId="454844BE" w:rsidR="000F3D31" w:rsidRDefault="000F3D31">
      <w:pPr>
        <w:pStyle w:val="TOC2"/>
        <w:tabs>
          <w:tab w:val="right" w:leader="dot" w:pos="9061"/>
        </w:tabs>
        <w:rPr>
          <w:ins w:id="242" w:author="Author"/>
          <w:rFonts w:asciiTheme="minorHAnsi" w:eastAsiaTheme="minorEastAsia" w:hAnsiTheme="minorHAnsi" w:cstheme="minorBidi"/>
          <w:noProof/>
          <w:sz w:val="22"/>
          <w:szCs w:val="22"/>
        </w:rPr>
      </w:pPr>
      <w:ins w:id="243" w:author="Author">
        <w:r>
          <w:rPr>
            <w:noProof/>
            <w:lang w:eastAsia="zh-CN"/>
          </w:rPr>
          <w:t>5.4</w:t>
        </w:r>
        <w:r>
          <w:rPr>
            <w:rFonts w:asciiTheme="minorHAnsi" w:eastAsiaTheme="minorEastAsia" w:hAnsiTheme="minorHAnsi" w:cstheme="minorBidi"/>
            <w:noProof/>
            <w:sz w:val="22"/>
            <w:szCs w:val="22"/>
          </w:rPr>
          <w:tab/>
        </w:r>
        <w:r>
          <w:rPr>
            <w:noProof/>
            <w:lang w:eastAsia="zh-CN"/>
          </w:rPr>
          <w:t>No Commercialisation (Core)</w:t>
        </w:r>
        <w:r>
          <w:rPr>
            <w:noProof/>
          </w:rPr>
          <w:tab/>
        </w:r>
        <w:r>
          <w:rPr>
            <w:noProof/>
          </w:rPr>
          <w:fldChar w:fldCharType="begin"/>
        </w:r>
        <w:r>
          <w:rPr>
            <w:noProof/>
          </w:rPr>
          <w:instrText xml:space="preserve"> PAGEREF _Toc175225918 \h </w:instrText>
        </w:r>
        <w:r>
          <w:rPr>
            <w:noProof/>
          </w:rPr>
        </w:r>
        <w:r>
          <w:rPr>
            <w:noProof/>
          </w:rPr>
          <w:fldChar w:fldCharType="separate"/>
        </w:r>
        <w:r>
          <w:rPr>
            <w:noProof/>
          </w:rPr>
          <w:t>9</w:t>
        </w:r>
        <w:r>
          <w:rPr>
            <w:noProof/>
          </w:rPr>
          <w:fldChar w:fldCharType="end"/>
        </w:r>
      </w:ins>
    </w:p>
    <w:p w14:paraId="64034257" w14:textId="0F46B7A6" w:rsidR="000F3D31" w:rsidRDefault="000F3D31">
      <w:pPr>
        <w:pStyle w:val="TOC2"/>
        <w:tabs>
          <w:tab w:val="right" w:leader="dot" w:pos="9061"/>
        </w:tabs>
        <w:rPr>
          <w:ins w:id="244" w:author="Author"/>
          <w:rFonts w:asciiTheme="minorHAnsi" w:eastAsiaTheme="minorEastAsia" w:hAnsiTheme="minorHAnsi" w:cstheme="minorBidi"/>
          <w:noProof/>
          <w:sz w:val="22"/>
          <w:szCs w:val="22"/>
        </w:rPr>
      </w:pPr>
      <w:ins w:id="245" w:author="Author">
        <w:r>
          <w:rPr>
            <w:noProof/>
          </w:rPr>
          <w:t>5.5</w:t>
        </w:r>
        <w:r>
          <w:rPr>
            <w:rFonts w:asciiTheme="minorHAnsi" w:eastAsiaTheme="minorEastAsia" w:hAnsiTheme="minorHAnsi" w:cstheme="minorBidi"/>
            <w:noProof/>
            <w:sz w:val="22"/>
            <w:szCs w:val="22"/>
          </w:rPr>
          <w:tab/>
        </w:r>
        <w:r>
          <w:rPr>
            <w:noProof/>
          </w:rPr>
          <w:t>Warranties (Core)</w:t>
        </w:r>
        <w:r>
          <w:rPr>
            <w:noProof/>
          </w:rPr>
          <w:tab/>
        </w:r>
        <w:r>
          <w:rPr>
            <w:noProof/>
          </w:rPr>
          <w:fldChar w:fldCharType="begin"/>
        </w:r>
        <w:r>
          <w:rPr>
            <w:noProof/>
          </w:rPr>
          <w:instrText xml:space="preserve"> PAGEREF _Toc175225919 \h </w:instrText>
        </w:r>
        <w:r>
          <w:rPr>
            <w:noProof/>
          </w:rPr>
        </w:r>
        <w:r>
          <w:rPr>
            <w:noProof/>
          </w:rPr>
          <w:fldChar w:fldCharType="separate"/>
        </w:r>
        <w:r>
          <w:rPr>
            <w:noProof/>
          </w:rPr>
          <w:t>9</w:t>
        </w:r>
        <w:r>
          <w:rPr>
            <w:noProof/>
          </w:rPr>
          <w:fldChar w:fldCharType="end"/>
        </w:r>
      </w:ins>
    </w:p>
    <w:p w14:paraId="6C1501B5" w14:textId="3F994853" w:rsidR="000F3D31" w:rsidRDefault="000F3D31">
      <w:pPr>
        <w:pStyle w:val="TOC1"/>
        <w:rPr>
          <w:ins w:id="246" w:author="Author"/>
          <w:rFonts w:asciiTheme="minorHAnsi" w:eastAsiaTheme="minorEastAsia" w:hAnsiTheme="minorHAnsi" w:cstheme="minorBidi"/>
          <w:b w:val="0"/>
          <w:sz w:val="22"/>
          <w:szCs w:val="22"/>
        </w:rPr>
      </w:pPr>
      <w:ins w:id="247" w:author="Author">
        <w:r>
          <w:t>6</w:t>
        </w:r>
        <w:r>
          <w:rPr>
            <w:rFonts w:asciiTheme="minorHAnsi" w:eastAsiaTheme="minorEastAsia" w:hAnsiTheme="minorHAnsi" w:cstheme="minorBidi"/>
            <w:b w:val="0"/>
            <w:sz w:val="22"/>
            <w:szCs w:val="22"/>
          </w:rPr>
          <w:tab/>
        </w:r>
        <w:r>
          <w:t>PRICE AND PAYMENT</w:t>
        </w:r>
        <w:r>
          <w:tab/>
        </w:r>
        <w:r>
          <w:fldChar w:fldCharType="begin"/>
        </w:r>
        <w:r>
          <w:instrText xml:space="preserve"> PAGEREF _Toc175225920 \h </w:instrText>
        </w:r>
        <w:r>
          <w:fldChar w:fldCharType="separate"/>
        </w:r>
        <w:r>
          <w:t>10</w:t>
        </w:r>
        <w:r>
          <w:fldChar w:fldCharType="end"/>
        </w:r>
      </w:ins>
    </w:p>
    <w:p w14:paraId="7CEF717D" w14:textId="536CD372" w:rsidR="000F3D31" w:rsidRDefault="000F3D31">
      <w:pPr>
        <w:pStyle w:val="TOC2"/>
        <w:tabs>
          <w:tab w:val="right" w:leader="dot" w:pos="9061"/>
        </w:tabs>
        <w:rPr>
          <w:ins w:id="248" w:author="Author"/>
          <w:rFonts w:asciiTheme="minorHAnsi" w:eastAsiaTheme="minorEastAsia" w:hAnsiTheme="minorHAnsi" w:cstheme="minorBidi"/>
          <w:noProof/>
          <w:sz w:val="22"/>
          <w:szCs w:val="22"/>
        </w:rPr>
      </w:pPr>
      <w:ins w:id="249" w:author="Author">
        <w:r>
          <w:rPr>
            <w:noProof/>
          </w:rPr>
          <w:t>6.1</w:t>
        </w:r>
        <w:r>
          <w:rPr>
            <w:rFonts w:asciiTheme="minorHAnsi" w:eastAsiaTheme="minorEastAsia" w:hAnsiTheme="minorHAnsi" w:cstheme="minorBidi"/>
            <w:noProof/>
            <w:sz w:val="22"/>
            <w:szCs w:val="22"/>
          </w:rPr>
          <w:tab/>
        </w:r>
        <w:r>
          <w:rPr>
            <w:noProof/>
          </w:rPr>
          <w:t>Price and Price Basis (Core)</w:t>
        </w:r>
        <w:r>
          <w:rPr>
            <w:noProof/>
          </w:rPr>
          <w:tab/>
        </w:r>
        <w:r>
          <w:rPr>
            <w:noProof/>
          </w:rPr>
          <w:fldChar w:fldCharType="begin"/>
        </w:r>
        <w:r>
          <w:rPr>
            <w:noProof/>
          </w:rPr>
          <w:instrText xml:space="preserve"> PAGEREF _Toc175225921 \h </w:instrText>
        </w:r>
        <w:r>
          <w:rPr>
            <w:noProof/>
          </w:rPr>
        </w:r>
        <w:r>
          <w:rPr>
            <w:noProof/>
          </w:rPr>
          <w:fldChar w:fldCharType="separate"/>
        </w:r>
        <w:r>
          <w:rPr>
            <w:noProof/>
          </w:rPr>
          <w:t>10</w:t>
        </w:r>
        <w:r>
          <w:rPr>
            <w:noProof/>
          </w:rPr>
          <w:fldChar w:fldCharType="end"/>
        </w:r>
      </w:ins>
    </w:p>
    <w:p w14:paraId="08E1C89E" w14:textId="381CEE62" w:rsidR="000F3D31" w:rsidRDefault="000F3D31">
      <w:pPr>
        <w:pStyle w:val="TOC2"/>
        <w:tabs>
          <w:tab w:val="right" w:leader="dot" w:pos="9061"/>
        </w:tabs>
        <w:rPr>
          <w:ins w:id="250" w:author="Author"/>
          <w:rFonts w:asciiTheme="minorHAnsi" w:eastAsiaTheme="minorEastAsia" w:hAnsiTheme="minorHAnsi" w:cstheme="minorBidi"/>
          <w:noProof/>
          <w:sz w:val="22"/>
          <w:szCs w:val="22"/>
        </w:rPr>
      </w:pPr>
      <w:ins w:id="251" w:author="Author">
        <w:r>
          <w:rPr>
            <w:noProof/>
          </w:rPr>
          <w:t>6.2</w:t>
        </w:r>
        <w:r>
          <w:rPr>
            <w:rFonts w:asciiTheme="minorHAnsi" w:eastAsiaTheme="minorEastAsia" w:hAnsiTheme="minorHAnsi" w:cstheme="minorBidi"/>
            <w:noProof/>
            <w:sz w:val="22"/>
            <w:szCs w:val="22"/>
          </w:rPr>
          <w:tab/>
        </w:r>
        <w:r>
          <w:rPr>
            <w:noProof/>
          </w:rPr>
          <w:t>Payment (Core)</w:t>
        </w:r>
        <w:r>
          <w:rPr>
            <w:noProof/>
          </w:rPr>
          <w:tab/>
        </w:r>
        <w:r>
          <w:rPr>
            <w:noProof/>
          </w:rPr>
          <w:fldChar w:fldCharType="begin"/>
        </w:r>
        <w:r>
          <w:rPr>
            <w:noProof/>
          </w:rPr>
          <w:instrText xml:space="preserve"> PAGEREF _Toc175225922 \h </w:instrText>
        </w:r>
        <w:r>
          <w:rPr>
            <w:noProof/>
          </w:rPr>
        </w:r>
        <w:r>
          <w:rPr>
            <w:noProof/>
          </w:rPr>
          <w:fldChar w:fldCharType="separate"/>
        </w:r>
        <w:r>
          <w:rPr>
            <w:noProof/>
          </w:rPr>
          <w:t>10</w:t>
        </w:r>
        <w:r>
          <w:rPr>
            <w:noProof/>
          </w:rPr>
          <w:fldChar w:fldCharType="end"/>
        </w:r>
      </w:ins>
    </w:p>
    <w:p w14:paraId="58DA00C8" w14:textId="3572F133" w:rsidR="000F3D31" w:rsidRDefault="000F3D31">
      <w:pPr>
        <w:pStyle w:val="TOC2"/>
        <w:tabs>
          <w:tab w:val="right" w:leader="dot" w:pos="9061"/>
        </w:tabs>
        <w:rPr>
          <w:ins w:id="252" w:author="Author"/>
          <w:rFonts w:asciiTheme="minorHAnsi" w:eastAsiaTheme="minorEastAsia" w:hAnsiTheme="minorHAnsi" w:cstheme="minorBidi"/>
          <w:noProof/>
          <w:sz w:val="22"/>
          <w:szCs w:val="22"/>
        </w:rPr>
      </w:pPr>
      <w:ins w:id="253" w:author="Author">
        <w:r>
          <w:rPr>
            <w:noProof/>
          </w:rPr>
          <w:t>6.3</w:t>
        </w:r>
        <w:r>
          <w:rPr>
            <w:rFonts w:asciiTheme="minorHAnsi" w:eastAsiaTheme="minorEastAsia" w:hAnsiTheme="minorHAnsi" w:cstheme="minorBidi"/>
            <w:noProof/>
            <w:sz w:val="22"/>
            <w:szCs w:val="22"/>
          </w:rPr>
          <w:tab/>
        </w:r>
        <w:r>
          <w:rPr>
            <w:noProof/>
          </w:rPr>
          <w:t>Claims for Payment (Core)</w:t>
        </w:r>
        <w:r>
          <w:rPr>
            <w:noProof/>
          </w:rPr>
          <w:tab/>
        </w:r>
        <w:r>
          <w:rPr>
            <w:noProof/>
          </w:rPr>
          <w:fldChar w:fldCharType="begin"/>
        </w:r>
        <w:r>
          <w:rPr>
            <w:noProof/>
          </w:rPr>
          <w:instrText xml:space="preserve"> PAGEREF _Toc175225923 \h </w:instrText>
        </w:r>
        <w:r>
          <w:rPr>
            <w:noProof/>
          </w:rPr>
        </w:r>
        <w:r>
          <w:rPr>
            <w:noProof/>
          </w:rPr>
          <w:fldChar w:fldCharType="separate"/>
        </w:r>
        <w:r>
          <w:rPr>
            <w:noProof/>
          </w:rPr>
          <w:t>11</w:t>
        </w:r>
        <w:r>
          <w:rPr>
            <w:noProof/>
          </w:rPr>
          <w:fldChar w:fldCharType="end"/>
        </w:r>
      </w:ins>
    </w:p>
    <w:p w14:paraId="3E5CD904" w14:textId="647A58AE" w:rsidR="000F3D31" w:rsidRDefault="000F3D31">
      <w:pPr>
        <w:pStyle w:val="TOC2"/>
        <w:tabs>
          <w:tab w:val="right" w:leader="dot" w:pos="9061"/>
        </w:tabs>
        <w:rPr>
          <w:ins w:id="254" w:author="Author"/>
          <w:rFonts w:asciiTheme="minorHAnsi" w:eastAsiaTheme="minorEastAsia" w:hAnsiTheme="minorHAnsi" w:cstheme="minorBidi"/>
          <w:noProof/>
          <w:sz w:val="22"/>
          <w:szCs w:val="22"/>
        </w:rPr>
      </w:pPr>
      <w:ins w:id="255" w:author="Author">
        <w:r>
          <w:rPr>
            <w:noProof/>
          </w:rPr>
          <w:t>6.4</w:t>
        </w:r>
        <w:r>
          <w:rPr>
            <w:rFonts w:asciiTheme="minorHAnsi" w:eastAsiaTheme="minorEastAsia" w:hAnsiTheme="minorHAnsi" w:cstheme="minorBidi"/>
            <w:noProof/>
            <w:sz w:val="22"/>
            <w:szCs w:val="22"/>
          </w:rPr>
          <w:tab/>
        </w:r>
        <w:r>
          <w:rPr>
            <w:noProof/>
          </w:rPr>
          <w:t>Ownership and Control of Services (Core)</w:t>
        </w:r>
        <w:r>
          <w:rPr>
            <w:noProof/>
          </w:rPr>
          <w:tab/>
        </w:r>
        <w:r>
          <w:rPr>
            <w:noProof/>
          </w:rPr>
          <w:fldChar w:fldCharType="begin"/>
        </w:r>
        <w:r>
          <w:rPr>
            <w:noProof/>
          </w:rPr>
          <w:instrText xml:space="preserve"> PAGEREF _Toc175225924 \h </w:instrText>
        </w:r>
        <w:r>
          <w:rPr>
            <w:noProof/>
          </w:rPr>
        </w:r>
        <w:r>
          <w:rPr>
            <w:noProof/>
          </w:rPr>
          <w:fldChar w:fldCharType="separate"/>
        </w:r>
        <w:r>
          <w:rPr>
            <w:noProof/>
          </w:rPr>
          <w:t>11</w:t>
        </w:r>
        <w:r>
          <w:rPr>
            <w:noProof/>
          </w:rPr>
          <w:fldChar w:fldCharType="end"/>
        </w:r>
      </w:ins>
    </w:p>
    <w:p w14:paraId="0AFE3890" w14:textId="28A03D0B" w:rsidR="000F3D31" w:rsidRDefault="000F3D31">
      <w:pPr>
        <w:pStyle w:val="TOC2"/>
        <w:tabs>
          <w:tab w:val="right" w:leader="dot" w:pos="9061"/>
        </w:tabs>
        <w:rPr>
          <w:ins w:id="256" w:author="Author"/>
          <w:rFonts w:asciiTheme="minorHAnsi" w:eastAsiaTheme="minorEastAsia" w:hAnsiTheme="minorHAnsi" w:cstheme="minorBidi"/>
          <w:noProof/>
          <w:sz w:val="22"/>
          <w:szCs w:val="22"/>
        </w:rPr>
      </w:pPr>
      <w:ins w:id="257" w:author="Author">
        <w:r>
          <w:rPr>
            <w:noProof/>
          </w:rPr>
          <w:t>6.5</w:t>
        </w:r>
        <w:r>
          <w:rPr>
            <w:rFonts w:asciiTheme="minorHAnsi" w:eastAsiaTheme="minorEastAsia" w:hAnsiTheme="minorHAnsi" w:cstheme="minorBidi"/>
            <w:noProof/>
            <w:sz w:val="22"/>
            <w:szCs w:val="22"/>
          </w:rPr>
          <w:tab/>
        </w:r>
        <w:r>
          <w:rPr>
            <w:noProof/>
          </w:rPr>
          <w:t>Taxes and Duties (Core)</w:t>
        </w:r>
        <w:r>
          <w:rPr>
            <w:noProof/>
          </w:rPr>
          <w:tab/>
        </w:r>
        <w:r>
          <w:rPr>
            <w:noProof/>
          </w:rPr>
          <w:fldChar w:fldCharType="begin"/>
        </w:r>
        <w:r>
          <w:rPr>
            <w:noProof/>
          </w:rPr>
          <w:instrText xml:space="preserve"> PAGEREF _Toc175225925 \h </w:instrText>
        </w:r>
        <w:r>
          <w:rPr>
            <w:noProof/>
          </w:rPr>
        </w:r>
        <w:r>
          <w:rPr>
            <w:noProof/>
          </w:rPr>
          <w:fldChar w:fldCharType="separate"/>
        </w:r>
        <w:r>
          <w:rPr>
            <w:noProof/>
          </w:rPr>
          <w:t>11</w:t>
        </w:r>
        <w:r>
          <w:rPr>
            <w:noProof/>
          </w:rPr>
          <w:fldChar w:fldCharType="end"/>
        </w:r>
      </w:ins>
    </w:p>
    <w:p w14:paraId="55CC9213" w14:textId="1BACAD9B" w:rsidR="000F3D31" w:rsidRDefault="000F3D31">
      <w:pPr>
        <w:pStyle w:val="TOC2"/>
        <w:tabs>
          <w:tab w:val="right" w:leader="dot" w:pos="9061"/>
        </w:tabs>
        <w:rPr>
          <w:ins w:id="258" w:author="Author"/>
          <w:rFonts w:asciiTheme="minorHAnsi" w:eastAsiaTheme="minorEastAsia" w:hAnsiTheme="minorHAnsi" w:cstheme="minorBidi"/>
          <w:noProof/>
          <w:sz w:val="22"/>
          <w:szCs w:val="22"/>
        </w:rPr>
      </w:pPr>
      <w:ins w:id="259" w:author="Author">
        <w:r>
          <w:rPr>
            <w:noProof/>
          </w:rPr>
          <w:t>6.6</w:t>
        </w:r>
        <w:r>
          <w:rPr>
            <w:rFonts w:asciiTheme="minorHAnsi" w:eastAsiaTheme="minorEastAsia" w:hAnsiTheme="minorHAnsi" w:cstheme="minorBidi"/>
            <w:noProof/>
            <w:sz w:val="22"/>
            <w:szCs w:val="22"/>
          </w:rPr>
          <w:tab/>
        </w:r>
        <w:r>
          <w:rPr>
            <w:noProof/>
          </w:rPr>
          <w:t>Adjustments (Core)</w:t>
        </w:r>
        <w:r>
          <w:rPr>
            <w:noProof/>
          </w:rPr>
          <w:tab/>
        </w:r>
        <w:r>
          <w:rPr>
            <w:noProof/>
          </w:rPr>
          <w:fldChar w:fldCharType="begin"/>
        </w:r>
        <w:r>
          <w:rPr>
            <w:noProof/>
          </w:rPr>
          <w:instrText xml:space="preserve"> PAGEREF _Toc175225926 \h </w:instrText>
        </w:r>
        <w:r>
          <w:rPr>
            <w:noProof/>
          </w:rPr>
        </w:r>
        <w:r>
          <w:rPr>
            <w:noProof/>
          </w:rPr>
          <w:fldChar w:fldCharType="separate"/>
        </w:r>
        <w:r>
          <w:rPr>
            <w:noProof/>
          </w:rPr>
          <w:t>12</w:t>
        </w:r>
        <w:r>
          <w:rPr>
            <w:noProof/>
          </w:rPr>
          <w:fldChar w:fldCharType="end"/>
        </w:r>
      </w:ins>
    </w:p>
    <w:p w14:paraId="240CD1B9" w14:textId="05EAE63F" w:rsidR="000F3D31" w:rsidRDefault="000F3D31">
      <w:pPr>
        <w:pStyle w:val="TOC2"/>
        <w:tabs>
          <w:tab w:val="right" w:leader="dot" w:pos="9061"/>
        </w:tabs>
        <w:rPr>
          <w:ins w:id="260" w:author="Author"/>
          <w:rFonts w:asciiTheme="minorHAnsi" w:eastAsiaTheme="minorEastAsia" w:hAnsiTheme="minorHAnsi" w:cstheme="minorBidi"/>
          <w:noProof/>
          <w:sz w:val="22"/>
          <w:szCs w:val="22"/>
        </w:rPr>
      </w:pPr>
      <w:ins w:id="261" w:author="Author">
        <w:r>
          <w:rPr>
            <w:noProof/>
          </w:rPr>
          <w:t>6.7</w:t>
        </w:r>
        <w:r>
          <w:rPr>
            <w:rFonts w:asciiTheme="minorHAnsi" w:eastAsiaTheme="minorEastAsia" w:hAnsiTheme="minorHAnsi" w:cstheme="minorBidi"/>
            <w:noProof/>
            <w:sz w:val="22"/>
            <w:szCs w:val="22"/>
          </w:rPr>
          <w:tab/>
        </w:r>
        <w:r>
          <w:rPr>
            <w:noProof/>
          </w:rPr>
          <w:t>Adjustments for Option to Extend (Core)</w:t>
        </w:r>
        <w:r>
          <w:rPr>
            <w:noProof/>
          </w:rPr>
          <w:tab/>
        </w:r>
        <w:r>
          <w:rPr>
            <w:noProof/>
          </w:rPr>
          <w:fldChar w:fldCharType="begin"/>
        </w:r>
        <w:r>
          <w:rPr>
            <w:noProof/>
          </w:rPr>
          <w:instrText xml:space="preserve"> PAGEREF _Toc175225927 \h </w:instrText>
        </w:r>
        <w:r>
          <w:rPr>
            <w:noProof/>
          </w:rPr>
        </w:r>
        <w:r>
          <w:rPr>
            <w:noProof/>
          </w:rPr>
          <w:fldChar w:fldCharType="separate"/>
        </w:r>
        <w:r>
          <w:rPr>
            <w:noProof/>
          </w:rPr>
          <w:t>12</w:t>
        </w:r>
        <w:r>
          <w:rPr>
            <w:noProof/>
          </w:rPr>
          <w:fldChar w:fldCharType="end"/>
        </w:r>
      </w:ins>
    </w:p>
    <w:p w14:paraId="1AD6727D" w14:textId="326BBE94" w:rsidR="000F3D31" w:rsidRDefault="000F3D31">
      <w:pPr>
        <w:pStyle w:val="TOC2"/>
        <w:tabs>
          <w:tab w:val="right" w:leader="dot" w:pos="9061"/>
        </w:tabs>
        <w:rPr>
          <w:ins w:id="262" w:author="Author"/>
          <w:rFonts w:asciiTheme="minorHAnsi" w:eastAsiaTheme="minorEastAsia" w:hAnsiTheme="minorHAnsi" w:cstheme="minorBidi"/>
          <w:noProof/>
          <w:sz w:val="22"/>
          <w:szCs w:val="22"/>
        </w:rPr>
      </w:pPr>
      <w:ins w:id="263" w:author="Author">
        <w:r>
          <w:rPr>
            <w:noProof/>
          </w:rPr>
          <w:t>6.8</w:t>
        </w:r>
        <w:r>
          <w:rPr>
            <w:rFonts w:asciiTheme="minorHAnsi" w:eastAsiaTheme="minorEastAsia" w:hAnsiTheme="minorHAnsi" w:cstheme="minorBidi"/>
            <w:noProof/>
            <w:sz w:val="22"/>
            <w:szCs w:val="22"/>
          </w:rPr>
          <w:tab/>
        </w:r>
        <w:r>
          <w:rPr>
            <w:noProof/>
          </w:rPr>
          <w:t>Late Payments (Core)</w:t>
        </w:r>
        <w:r>
          <w:rPr>
            <w:noProof/>
          </w:rPr>
          <w:tab/>
        </w:r>
        <w:r>
          <w:rPr>
            <w:noProof/>
          </w:rPr>
          <w:fldChar w:fldCharType="begin"/>
        </w:r>
        <w:r>
          <w:rPr>
            <w:noProof/>
          </w:rPr>
          <w:instrText xml:space="preserve"> PAGEREF _Toc175225928 \h </w:instrText>
        </w:r>
        <w:r>
          <w:rPr>
            <w:noProof/>
          </w:rPr>
        </w:r>
        <w:r>
          <w:rPr>
            <w:noProof/>
          </w:rPr>
          <w:fldChar w:fldCharType="separate"/>
        </w:r>
        <w:r>
          <w:rPr>
            <w:noProof/>
          </w:rPr>
          <w:t>12</w:t>
        </w:r>
        <w:r>
          <w:rPr>
            <w:noProof/>
          </w:rPr>
          <w:fldChar w:fldCharType="end"/>
        </w:r>
      </w:ins>
    </w:p>
    <w:p w14:paraId="2FF2D571" w14:textId="3FD0C9F8" w:rsidR="000F3D31" w:rsidRDefault="000F3D31">
      <w:pPr>
        <w:pStyle w:val="TOC2"/>
        <w:tabs>
          <w:tab w:val="right" w:leader="dot" w:pos="9061"/>
        </w:tabs>
        <w:rPr>
          <w:ins w:id="264" w:author="Author"/>
          <w:rFonts w:asciiTheme="minorHAnsi" w:eastAsiaTheme="minorEastAsia" w:hAnsiTheme="minorHAnsi" w:cstheme="minorBidi"/>
          <w:noProof/>
          <w:sz w:val="22"/>
          <w:szCs w:val="22"/>
        </w:rPr>
      </w:pPr>
      <w:ins w:id="265" w:author="Author">
        <w:r>
          <w:rPr>
            <w:noProof/>
          </w:rPr>
          <w:t>6.9</w:t>
        </w:r>
        <w:r>
          <w:rPr>
            <w:rFonts w:asciiTheme="minorHAnsi" w:eastAsiaTheme="minorEastAsia" w:hAnsiTheme="minorHAnsi" w:cstheme="minorBidi"/>
            <w:noProof/>
            <w:sz w:val="22"/>
            <w:szCs w:val="22"/>
          </w:rPr>
          <w:tab/>
        </w:r>
        <w:r>
          <w:rPr>
            <w:noProof/>
          </w:rPr>
          <w:t>Cost Principles (Core)</w:t>
        </w:r>
        <w:r>
          <w:rPr>
            <w:noProof/>
          </w:rPr>
          <w:tab/>
        </w:r>
        <w:r>
          <w:rPr>
            <w:noProof/>
          </w:rPr>
          <w:fldChar w:fldCharType="begin"/>
        </w:r>
        <w:r>
          <w:rPr>
            <w:noProof/>
          </w:rPr>
          <w:instrText xml:space="preserve"> PAGEREF _Toc175225929 \h </w:instrText>
        </w:r>
        <w:r>
          <w:rPr>
            <w:noProof/>
          </w:rPr>
        </w:r>
        <w:r>
          <w:rPr>
            <w:noProof/>
          </w:rPr>
          <w:fldChar w:fldCharType="separate"/>
        </w:r>
        <w:r>
          <w:rPr>
            <w:noProof/>
          </w:rPr>
          <w:t>13</w:t>
        </w:r>
        <w:r>
          <w:rPr>
            <w:noProof/>
          </w:rPr>
          <w:fldChar w:fldCharType="end"/>
        </w:r>
      </w:ins>
    </w:p>
    <w:p w14:paraId="11F31417" w14:textId="585EBB6D" w:rsidR="000F3D31" w:rsidRDefault="000F3D31">
      <w:pPr>
        <w:pStyle w:val="TOC1"/>
        <w:rPr>
          <w:ins w:id="266" w:author="Author"/>
          <w:rFonts w:asciiTheme="minorHAnsi" w:eastAsiaTheme="minorEastAsia" w:hAnsiTheme="minorHAnsi" w:cstheme="minorBidi"/>
          <w:b w:val="0"/>
          <w:sz w:val="22"/>
          <w:szCs w:val="22"/>
        </w:rPr>
      </w:pPr>
      <w:ins w:id="267" w:author="Author">
        <w:r>
          <w:t>7</w:t>
        </w:r>
        <w:r>
          <w:rPr>
            <w:rFonts w:asciiTheme="minorHAnsi" w:eastAsiaTheme="minorEastAsia" w:hAnsiTheme="minorHAnsi" w:cstheme="minorBidi"/>
            <w:b w:val="0"/>
            <w:sz w:val="22"/>
            <w:szCs w:val="22"/>
          </w:rPr>
          <w:tab/>
        </w:r>
        <w:r>
          <w:t>INSURANCE AND LIABILITY</w:t>
        </w:r>
        <w:r>
          <w:tab/>
        </w:r>
        <w:r>
          <w:fldChar w:fldCharType="begin"/>
        </w:r>
        <w:r>
          <w:instrText xml:space="preserve"> PAGEREF _Toc175225930 \h </w:instrText>
        </w:r>
        <w:r>
          <w:fldChar w:fldCharType="separate"/>
        </w:r>
        <w:r>
          <w:t>13</w:t>
        </w:r>
        <w:r>
          <w:fldChar w:fldCharType="end"/>
        </w:r>
      </w:ins>
    </w:p>
    <w:p w14:paraId="35566723" w14:textId="73FF2D4B" w:rsidR="000F3D31" w:rsidRDefault="000F3D31">
      <w:pPr>
        <w:pStyle w:val="TOC2"/>
        <w:tabs>
          <w:tab w:val="right" w:leader="dot" w:pos="9061"/>
        </w:tabs>
        <w:rPr>
          <w:ins w:id="268" w:author="Author"/>
          <w:rFonts w:asciiTheme="minorHAnsi" w:eastAsiaTheme="minorEastAsia" w:hAnsiTheme="minorHAnsi" w:cstheme="minorBidi"/>
          <w:noProof/>
          <w:sz w:val="22"/>
          <w:szCs w:val="22"/>
        </w:rPr>
      </w:pPr>
      <w:ins w:id="269" w:author="Author">
        <w:r>
          <w:rPr>
            <w:noProof/>
          </w:rPr>
          <w:t>7.1</w:t>
        </w:r>
        <w:r>
          <w:rPr>
            <w:rFonts w:asciiTheme="minorHAnsi" w:eastAsiaTheme="minorEastAsia" w:hAnsiTheme="minorHAnsi" w:cstheme="minorBidi"/>
            <w:noProof/>
            <w:sz w:val="22"/>
            <w:szCs w:val="22"/>
          </w:rPr>
          <w:tab/>
        </w:r>
        <w:r>
          <w:rPr>
            <w:noProof/>
          </w:rPr>
          <w:t>Indemnity (Core)</w:t>
        </w:r>
        <w:r>
          <w:rPr>
            <w:noProof/>
          </w:rPr>
          <w:tab/>
        </w:r>
        <w:r>
          <w:rPr>
            <w:noProof/>
          </w:rPr>
          <w:fldChar w:fldCharType="begin"/>
        </w:r>
        <w:r>
          <w:rPr>
            <w:noProof/>
          </w:rPr>
          <w:instrText xml:space="preserve"> PAGEREF _Toc175225931 \h </w:instrText>
        </w:r>
        <w:r>
          <w:rPr>
            <w:noProof/>
          </w:rPr>
        </w:r>
        <w:r>
          <w:rPr>
            <w:noProof/>
          </w:rPr>
          <w:fldChar w:fldCharType="separate"/>
        </w:r>
        <w:r>
          <w:rPr>
            <w:noProof/>
          </w:rPr>
          <w:t>13</w:t>
        </w:r>
        <w:r>
          <w:rPr>
            <w:noProof/>
          </w:rPr>
          <w:fldChar w:fldCharType="end"/>
        </w:r>
      </w:ins>
    </w:p>
    <w:p w14:paraId="4EBF66B5" w14:textId="3C298B66" w:rsidR="000F3D31" w:rsidRDefault="000F3D31">
      <w:pPr>
        <w:pStyle w:val="TOC2"/>
        <w:tabs>
          <w:tab w:val="right" w:leader="dot" w:pos="9061"/>
        </w:tabs>
        <w:rPr>
          <w:ins w:id="270" w:author="Author"/>
          <w:rFonts w:asciiTheme="minorHAnsi" w:eastAsiaTheme="minorEastAsia" w:hAnsiTheme="minorHAnsi" w:cstheme="minorBidi"/>
          <w:noProof/>
          <w:sz w:val="22"/>
          <w:szCs w:val="22"/>
        </w:rPr>
      </w:pPr>
      <w:ins w:id="271" w:author="Author">
        <w:r>
          <w:rPr>
            <w:noProof/>
          </w:rPr>
          <w:t>7.2</w:t>
        </w:r>
        <w:r>
          <w:rPr>
            <w:rFonts w:asciiTheme="minorHAnsi" w:eastAsiaTheme="minorEastAsia" w:hAnsiTheme="minorHAnsi" w:cstheme="minorBidi"/>
            <w:noProof/>
            <w:sz w:val="22"/>
            <w:szCs w:val="22"/>
          </w:rPr>
          <w:tab/>
        </w:r>
        <w:r>
          <w:rPr>
            <w:noProof/>
          </w:rPr>
          <w:t>Intellectual Property Indemnity (Core)</w:t>
        </w:r>
        <w:r>
          <w:rPr>
            <w:noProof/>
          </w:rPr>
          <w:tab/>
        </w:r>
        <w:r>
          <w:rPr>
            <w:noProof/>
          </w:rPr>
          <w:fldChar w:fldCharType="begin"/>
        </w:r>
        <w:r>
          <w:rPr>
            <w:noProof/>
          </w:rPr>
          <w:instrText xml:space="preserve"> PAGEREF _Toc175225932 \h </w:instrText>
        </w:r>
        <w:r>
          <w:rPr>
            <w:noProof/>
          </w:rPr>
        </w:r>
        <w:r>
          <w:rPr>
            <w:noProof/>
          </w:rPr>
          <w:fldChar w:fldCharType="separate"/>
        </w:r>
        <w:r>
          <w:rPr>
            <w:noProof/>
          </w:rPr>
          <w:t>13</w:t>
        </w:r>
        <w:r>
          <w:rPr>
            <w:noProof/>
          </w:rPr>
          <w:fldChar w:fldCharType="end"/>
        </w:r>
      </w:ins>
    </w:p>
    <w:p w14:paraId="1FD4020D" w14:textId="77657284" w:rsidR="000F3D31" w:rsidRDefault="000F3D31">
      <w:pPr>
        <w:pStyle w:val="TOC2"/>
        <w:tabs>
          <w:tab w:val="right" w:leader="dot" w:pos="9061"/>
        </w:tabs>
        <w:rPr>
          <w:ins w:id="272" w:author="Author"/>
          <w:rFonts w:asciiTheme="minorHAnsi" w:eastAsiaTheme="minorEastAsia" w:hAnsiTheme="minorHAnsi" w:cstheme="minorBidi"/>
          <w:noProof/>
          <w:sz w:val="22"/>
          <w:szCs w:val="22"/>
        </w:rPr>
      </w:pPr>
      <w:ins w:id="273" w:author="Author">
        <w:r>
          <w:rPr>
            <w:noProof/>
          </w:rPr>
          <w:t>7.3</w:t>
        </w:r>
        <w:r>
          <w:rPr>
            <w:rFonts w:asciiTheme="minorHAnsi" w:eastAsiaTheme="minorEastAsia" w:hAnsiTheme="minorHAnsi" w:cstheme="minorBidi"/>
            <w:noProof/>
            <w:sz w:val="22"/>
            <w:szCs w:val="22"/>
          </w:rPr>
          <w:tab/>
        </w:r>
        <w:r>
          <w:rPr>
            <w:noProof/>
          </w:rPr>
          <w:t>Limitation of Liability (Optional)</w:t>
        </w:r>
        <w:r>
          <w:rPr>
            <w:noProof/>
          </w:rPr>
          <w:tab/>
        </w:r>
        <w:r>
          <w:rPr>
            <w:noProof/>
          </w:rPr>
          <w:fldChar w:fldCharType="begin"/>
        </w:r>
        <w:r>
          <w:rPr>
            <w:noProof/>
          </w:rPr>
          <w:instrText xml:space="preserve"> PAGEREF _Toc175225933 \h </w:instrText>
        </w:r>
        <w:r>
          <w:rPr>
            <w:noProof/>
          </w:rPr>
        </w:r>
        <w:r>
          <w:rPr>
            <w:noProof/>
          </w:rPr>
          <w:fldChar w:fldCharType="separate"/>
        </w:r>
        <w:r>
          <w:rPr>
            <w:noProof/>
          </w:rPr>
          <w:t>14</w:t>
        </w:r>
        <w:r>
          <w:rPr>
            <w:noProof/>
          </w:rPr>
          <w:fldChar w:fldCharType="end"/>
        </w:r>
      </w:ins>
    </w:p>
    <w:p w14:paraId="235F6D76" w14:textId="13E0B033" w:rsidR="000F3D31" w:rsidRDefault="000F3D31">
      <w:pPr>
        <w:pStyle w:val="TOC2"/>
        <w:tabs>
          <w:tab w:val="right" w:leader="dot" w:pos="9061"/>
        </w:tabs>
        <w:rPr>
          <w:ins w:id="274" w:author="Author"/>
          <w:rFonts w:asciiTheme="minorHAnsi" w:eastAsiaTheme="minorEastAsia" w:hAnsiTheme="minorHAnsi" w:cstheme="minorBidi"/>
          <w:noProof/>
          <w:sz w:val="22"/>
          <w:szCs w:val="22"/>
        </w:rPr>
      </w:pPr>
      <w:ins w:id="275" w:author="Author">
        <w:r>
          <w:rPr>
            <w:noProof/>
          </w:rPr>
          <w:t>7.4</w:t>
        </w:r>
        <w:r>
          <w:rPr>
            <w:rFonts w:asciiTheme="minorHAnsi" w:eastAsiaTheme="minorEastAsia" w:hAnsiTheme="minorHAnsi" w:cstheme="minorBidi"/>
            <w:noProof/>
            <w:sz w:val="22"/>
            <w:szCs w:val="22"/>
          </w:rPr>
          <w:tab/>
        </w:r>
        <w:r>
          <w:rPr>
            <w:noProof/>
          </w:rPr>
          <w:t>Insurance (Core)</w:t>
        </w:r>
        <w:r>
          <w:rPr>
            <w:noProof/>
          </w:rPr>
          <w:tab/>
        </w:r>
        <w:r>
          <w:rPr>
            <w:noProof/>
          </w:rPr>
          <w:fldChar w:fldCharType="begin"/>
        </w:r>
        <w:r>
          <w:rPr>
            <w:noProof/>
          </w:rPr>
          <w:instrText xml:space="preserve"> PAGEREF _Toc175225934 \h </w:instrText>
        </w:r>
        <w:r>
          <w:rPr>
            <w:noProof/>
          </w:rPr>
        </w:r>
        <w:r>
          <w:rPr>
            <w:noProof/>
          </w:rPr>
          <w:fldChar w:fldCharType="separate"/>
        </w:r>
        <w:r>
          <w:rPr>
            <w:noProof/>
          </w:rPr>
          <w:t>14</w:t>
        </w:r>
        <w:r>
          <w:rPr>
            <w:noProof/>
          </w:rPr>
          <w:fldChar w:fldCharType="end"/>
        </w:r>
      </w:ins>
    </w:p>
    <w:p w14:paraId="1EF71F50" w14:textId="03A79881" w:rsidR="000F3D31" w:rsidRDefault="000F3D31">
      <w:pPr>
        <w:pStyle w:val="TOC1"/>
        <w:rPr>
          <w:ins w:id="276" w:author="Author"/>
          <w:rFonts w:asciiTheme="minorHAnsi" w:eastAsiaTheme="minorEastAsia" w:hAnsiTheme="minorHAnsi" w:cstheme="minorBidi"/>
          <w:b w:val="0"/>
          <w:sz w:val="22"/>
          <w:szCs w:val="22"/>
        </w:rPr>
      </w:pPr>
      <w:ins w:id="277" w:author="Author">
        <w:r>
          <w:t>8</w:t>
        </w:r>
        <w:r>
          <w:rPr>
            <w:rFonts w:asciiTheme="minorHAnsi" w:eastAsiaTheme="minorEastAsia" w:hAnsiTheme="minorHAnsi" w:cstheme="minorBidi"/>
            <w:b w:val="0"/>
            <w:sz w:val="22"/>
            <w:szCs w:val="22"/>
          </w:rPr>
          <w:tab/>
        </w:r>
        <w:r>
          <w:t>WARRANTIES</w:t>
        </w:r>
        <w:r>
          <w:tab/>
        </w:r>
        <w:r>
          <w:fldChar w:fldCharType="begin"/>
        </w:r>
        <w:r>
          <w:instrText xml:space="preserve"> PAGEREF _Toc175225935 \h </w:instrText>
        </w:r>
        <w:r>
          <w:fldChar w:fldCharType="separate"/>
        </w:r>
        <w:r>
          <w:t>17</w:t>
        </w:r>
        <w:r>
          <w:fldChar w:fldCharType="end"/>
        </w:r>
      </w:ins>
    </w:p>
    <w:p w14:paraId="0978F291" w14:textId="6D7DD459" w:rsidR="000F3D31" w:rsidRDefault="000F3D31">
      <w:pPr>
        <w:pStyle w:val="TOC2"/>
        <w:tabs>
          <w:tab w:val="right" w:leader="dot" w:pos="9061"/>
        </w:tabs>
        <w:rPr>
          <w:ins w:id="278" w:author="Author"/>
          <w:rFonts w:asciiTheme="minorHAnsi" w:eastAsiaTheme="minorEastAsia" w:hAnsiTheme="minorHAnsi" w:cstheme="minorBidi"/>
          <w:noProof/>
          <w:sz w:val="22"/>
          <w:szCs w:val="22"/>
        </w:rPr>
      </w:pPr>
      <w:ins w:id="279" w:author="Author">
        <w:r>
          <w:rPr>
            <w:noProof/>
          </w:rPr>
          <w:t>8.1</w:t>
        </w:r>
        <w:r>
          <w:rPr>
            <w:rFonts w:asciiTheme="minorHAnsi" w:eastAsiaTheme="minorEastAsia" w:hAnsiTheme="minorHAnsi" w:cstheme="minorBidi"/>
            <w:noProof/>
            <w:sz w:val="22"/>
            <w:szCs w:val="22"/>
          </w:rPr>
          <w:tab/>
        </w:r>
        <w:r>
          <w:rPr>
            <w:noProof/>
          </w:rPr>
          <w:t>Fitness for Purpose (Core)</w:t>
        </w:r>
        <w:r>
          <w:rPr>
            <w:noProof/>
          </w:rPr>
          <w:tab/>
        </w:r>
        <w:r>
          <w:rPr>
            <w:noProof/>
          </w:rPr>
          <w:fldChar w:fldCharType="begin"/>
        </w:r>
        <w:r>
          <w:rPr>
            <w:noProof/>
          </w:rPr>
          <w:instrText xml:space="preserve"> PAGEREF _Toc175225936 \h </w:instrText>
        </w:r>
        <w:r>
          <w:rPr>
            <w:noProof/>
          </w:rPr>
        </w:r>
        <w:r>
          <w:rPr>
            <w:noProof/>
          </w:rPr>
          <w:fldChar w:fldCharType="separate"/>
        </w:r>
        <w:r>
          <w:rPr>
            <w:noProof/>
          </w:rPr>
          <w:t>17</w:t>
        </w:r>
        <w:r>
          <w:rPr>
            <w:noProof/>
          </w:rPr>
          <w:fldChar w:fldCharType="end"/>
        </w:r>
      </w:ins>
    </w:p>
    <w:p w14:paraId="7FFE687B" w14:textId="73FFFB1E" w:rsidR="000F3D31" w:rsidRDefault="000F3D31">
      <w:pPr>
        <w:pStyle w:val="TOC2"/>
        <w:tabs>
          <w:tab w:val="right" w:leader="dot" w:pos="9061"/>
        </w:tabs>
        <w:rPr>
          <w:ins w:id="280" w:author="Author"/>
          <w:rFonts w:asciiTheme="minorHAnsi" w:eastAsiaTheme="minorEastAsia" w:hAnsiTheme="minorHAnsi" w:cstheme="minorBidi"/>
          <w:noProof/>
          <w:sz w:val="22"/>
          <w:szCs w:val="22"/>
        </w:rPr>
      </w:pPr>
      <w:ins w:id="281" w:author="Author">
        <w:r>
          <w:rPr>
            <w:noProof/>
          </w:rPr>
          <w:t>8.2</w:t>
        </w:r>
        <w:r>
          <w:rPr>
            <w:rFonts w:asciiTheme="minorHAnsi" w:eastAsiaTheme="minorEastAsia" w:hAnsiTheme="minorHAnsi" w:cstheme="minorBidi"/>
            <w:noProof/>
            <w:sz w:val="22"/>
            <w:szCs w:val="22"/>
          </w:rPr>
          <w:tab/>
        </w:r>
        <w:r>
          <w:rPr>
            <w:noProof/>
          </w:rPr>
          <w:t>Warranty (Core)</w:t>
        </w:r>
        <w:r>
          <w:rPr>
            <w:noProof/>
          </w:rPr>
          <w:tab/>
        </w:r>
        <w:r>
          <w:rPr>
            <w:noProof/>
          </w:rPr>
          <w:fldChar w:fldCharType="begin"/>
        </w:r>
        <w:r>
          <w:rPr>
            <w:noProof/>
          </w:rPr>
          <w:instrText xml:space="preserve"> PAGEREF _Toc175225937 \h </w:instrText>
        </w:r>
        <w:r>
          <w:rPr>
            <w:noProof/>
          </w:rPr>
        </w:r>
        <w:r>
          <w:rPr>
            <w:noProof/>
          </w:rPr>
          <w:fldChar w:fldCharType="separate"/>
        </w:r>
        <w:r>
          <w:rPr>
            <w:noProof/>
          </w:rPr>
          <w:t>17</w:t>
        </w:r>
        <w:r>
          <w:rPr>
            <w:noProof/>
          </w:rPr>
          <w:fldChar w:fldCharType="end"/>
        </w:r>
      </w:ins>
    </w:p>
    <w:p w14:paraId="5DFB45A5" w14:textId="7371DF2E" w:rsidR="000F3D31" w:rsidRDefault="000F3D31">
      <w:pPr>
        <w:pStyle w:val="TOC1"/>
        <w:rPr>
          <w:ins w:id="282" w:author="Author"/>
          <w:rFonts w:asciiTheme="minorHAnsi" w:eastAsiaTheme="minorEastAsia" w:hAnsiTheme="minorHAnsi" w:cstheme="minorBidi"/>
          <w:b w:val="0"/>
          <w:sz w:val="22"/>
          <w:szCs w:val="22"/>
        </w:rPr>
      </w:pPr>
      <w:ins w:id="283" w:author="Author">
        <w:r>
          <w:t>9</w:t>
        </w:r>
        <w:r>
          <w:rPr>
            <w:rFonts w:asciiTheme="minorHAnsi" w:eastAsiaTheme="minorEastAsia" w:hAnsiTheme="minorHAnsi" w:cstheme="minorBidi"/>
            <w:b w:val="0"/>
            <w:sz w:val="22"/>
            <w:szCs w:val="22"/>
          </w:rPr>
          <w:tab/>
        </w:r>
        <w:r>
          <w:t>DEED MANAGEMENT</w:t>
        </w:r>
        <w:r>
          <w:tab/>
        </w:r>
        <w:r>
          <w:fldChar w:fldCharType="begin"/>
        </w:r>
        <w:r>
          <w:instrText xml:space="preserve"> PAGEREF _Toc175225938 \h </w:instrText>
        </w:r>
        <w:r>
          <w:fldChar w:fldCharType="separate"/>
        </w:r>
        <w:r>
          <w:t>18</w:t>
        </w:r>
        <w:r>
          <w:fldChar w:fldCharType="end"/>
        </w:r>
      </w:ins>
    </w:p>
    <w:p w14:paraId="0BABBAAA" w14:textId="3212BEA8" w:rsidR="000F3D31" w:rsidRDefault="000F3D31">
      <w:pPr>
        <w:pStyle w:val="TOC2"/>
        <w:tabs>
          <w:tab w:val="right" w:leader="dot" w:pos="9061"/>
        </w:tabs>
        <w:rPr>
          <w:ins w:id="284" w:author="Author"/>
          <w:rFonts w:asciiTheme="minorHAnsi" w:eastAsiaTheme="minorEastAsia" w:hAnsiTheme="minorHAnsi" w:cstheme="minorBidi"/>
          <w:noProof/>
          <w:sz w:val="22"/>
          <w:szCs w:val="22"/>
        </w:rPr>
      </w:pPr>
      <w:ins w:id="285" w:author="Author">
        <w:r>
          <w:rPr>
            <w:noProof/>
          </w:rPr>
          <w:t>9.1</w:t>
        </w:r>
        <w:r>
          <w:rPr>
            <w:rFonts w:asciiTheme="minorHAnsi" w:eastAsiaTheme="minorEastAsia" w:hAnsiTheme="minorHAnsi" w:cstheme="minorBidi"/>
            <w:noProof/>
            <w:sz w:val="22"/>
            <w:szCs w:val="22"/>
          </w:rPr>
          <w:tab/>
        </w:r>
        <w:r>
          <w:rPr>
            <w:noProof/>
          </w:rPr>
          <w:t>Change to the Deed or any Contract (Core)</w:t>
        </w:r>
        <w:r>
          <w:rPr>
            <w:noProof/>
          </w:rPr>
          <w:tab/>
        </w:r>
        <w:r>
          <w:rPr>
            <w:noProof/>
          </w:rPr>
          <w:fldChar w:fldCharType="begin"/>
        </w:r>
        <w:r>
          <w:rPr>
            <w:noProof/>
          </w:rPr>
          <w:instrText xml:space="preserve"> PAGEREF _Toc175225939 \h </w:instrText>
        </w:r>
        <w:r>
          <w:rPr>
            <w:noProof/>
          </w:rPr>
        </w:r>
        <w:r>
          <w:rPr>
            <w:noProof/>
          </w:rPr>
          <w:fldChar w:fldCharType="separate"/>
        </w:r>
        <w:r>
          <w:rPr>
            <w:noProof/>
          </w:rPr>
          <w:t>18</w:t>
        </w:r>
        <w:r>
          <w:rPr>
            <w:noProof/>
          </w:rPr>
          <w:fldChar w:fldCharType="end"/>
        </w:r>
      </w:ins>
    </w:p>
    <w:p w14:paraId="5624B890" w14:textId="543ECD47" w:rsidR="000F3D31" w:rsidRDefault="000F3D31">
      <w:pPr>
        <w:pStyle w:val="TOC2"/>
        <w:tabs>
          <w:tab w:val="right" w:leader="dot" w:pos="9061"/>
        </w:tabs>
        <w:rPr>
          <w:ins w:id="286" w:author="Author"/>
          <w:rFonts w:asciiTheme="minorHAnsi" w:eastAsiaTheme="minorEastAsia" w:hAnsiTheme="minorHAnsi" w:cstheme="minorBidi"/>
          <w:noProof/>
          <w:sz w:val="22"/>
          <w:szCs w:val="22"/>
        </w:rPr>
      </w:pPr>
      <w:ins w:id="287" w:author="Author">
        <w:r>
          <w:rPr>
            <w:noProof/>
          </w:rPr>
          <w:t>9.2</w:t>
        </w:r>
        <w:r>
          <w:rPr>
            <w:rFonts w:asciiTheme="minorHAnsi" w:eastAsiaTheme="minorEastAsia" w:hAnsiTheme="minorHAnsi" w:cstheme="minorBidi"/>
            <w:noProof/>
            <w:sz w:val="22"/>
            <w:szCs w:val="22"/>
          </w:rPr>
          <w:tab/>
        </w:r>
        <w:r>
          <w:rPr>
            <w:noProof/>
          </w:rPr>
          <w:t>Measurement and Reporting (Optional)</w:t>
        </w:r>
        <w:r>
          <w:rPr>
            <w:noProof/>
          </w:rPr>
          <w:tab/>
        </w:r>
        <w:r>
          <w:rPr>
            <w:noProof/>
          </w:rPr>
          <w:fldChar w:fldCharType="begin"/>
        </w:r>
        <w:r>
          <w:rPr>
            <w:noProof/>
          </w:rPr>
          <w:instrText xml:space="preserve"> PAGEREF _Toc175225940 \h </w:instrText>
        </w:r>
        <w:r>
          <w:rPr>
            <w:noProof/>
          </w:rPr>
        </w:r>
        <w:r>
          <w:rPr>
            <w:noProof/>
          </w:rPr>
          <w:fldChar w:fldCharType="separate"/>
        </w:r>
        <w:r>
          <w:rPr>
            <w:noProof/>
          </w:rPr>
          <w:t>18</w:t>
        </w:r>
        <w:r>
          <w:rPr>
            <w:noProof/>
          </w:rPr>
          <w:fldChar w:fldCharType="end"/>
        </w:r>
      </w:ins>
    </w:p>
    <w:p w14:paraId="59C95DFA" w14:textId="40283A97" w:rsidR="000F3D31" w:rsidRDefault="000F3D31">
      <w:pPr>
        <w:pStyle w:val="TOC2"/>
        <w:tabs>
          <w:tab w:val="right" w:leader="dot" w:pos="9061"/>
        </w:tabs>
        <w:rPr>
          <w:ins w:id="288" w:author="Author"/>
          <w:rFonts w:asciiTheme="minorHAnsi" w:eastAsiaTheme="minorEastAsia" w:hAnsiTheme="minorHAnsi" w:cstheme="minorBidi"/>
          <w:noProof/>
          <w:sz w:val="22"/>
          <w:szCs w:val="22"/>
        </w:rPr>
      </w:pPr>
      <w:ins w:id="289" w:author="Author">
        <w:r>
          <w:rPr>
            <w:noProof/>
          </w:rPr>
          <w:t>9.3</w:t>
        </w:r>
        <w:r>
          <w:rPr>
            <w:rFonts w:asciiTheme="minorHAnsi" w:eastAsiaTheme="minorEastAsia" w:hAnsiTheme="minorHAnsi" w:cstheme="minorBidi"/>
            <w:noProof/>
            <w:sz w:val="22"/>
            <w:szCs w:val="22"/>
          </w:rPr>
          <w:tab/>
        </w:r>
        <w:r>
          <w:rPr>
            <w:noProof/>
          </w:rPr>
          <w:t>Waiver (Core)</w:t>
        </w:r>
        <w:r>
          <w:rPr>
            <w:noProof/>
          </w:rPr>
          <w:tab/>
        </w:r>
        <w:r>
          <w:rPr>
            <w:noProof/>
          </w:rPr>
          <w:fldChar w:fldCharType="begin"/>
        </w:r>
        <w:r>
          <w:rPr>
            <w:noProof/>
          </w:rPr>
          <w:instrText xml:space="preserve"> PAGEREF _Toc175225941 \h </w:instrText>
        </w:r>
        <w:r>
          <w:rPr>
            <w:noProof/>
          </w:rPr>
        </w:r>
        <w:r>
          <w:rPr>
            <w:noProof/>
          </w:rPr>
          <w:fldChar w:fldCharType="separate"/>
        </w:r>
        <w:r>
          <w:rPr>
            <w:noProof/>
          </w:rPr>
          <w:t>18</w:t>
        </w:r>
        <w:r>
          <w:rPr>
            <w:noProof/>
          </w:rPr>
          <w:fldChar w:fldCharType="end"/>
        </w:r>
      </w:ins>
    </w:p>
    <w:p w14:paraId="1D272EB7" w14:textId="2C1DB229" w:rsidR="000F3D31" w:rsidRDefault="000F3D31">
      <w:pPr>
        <w:pStyle w:val="TOC2"/>
        <w:tabs>
          <w:tab w:val="right" w:leader="dot" w:pos="9061"/>
        </w:tabs>
        <w:rPr>
          <w:ins w:id="290" w:author="Author"/>
          <w:rFonts w:asciiTheme="minorHAnsi" w:eastAsiaTheme="minorEastAsia" w:hAnsiTheme="minorHAnsi" w:cstheme="minorBidi"/>
          <w:noProof/>
          <w:sz w:val="22"/>
          <w:szCs w:val="22"/>
        </w:rPr>
      </w:pPr>
      <w:ins w:id="291" w:author="Author">
        <w:r>
          <w:rPr>
            <w:noProof/>
          </w:rPr>
          <w:t>9.4</w:t>
        </w:r>
        <w:r>
          <w:rPr>
            <w:rFonts w:asciiTheme="minorHAnsi" w:eastAsiaTheme="minorEastAsia" w:hAnsiTheme="minorHAnsi" w:cstheme="minorBidi"/>
            <w:noProof/>
            <w:sz w:val="22"/>
            <w:szCs w:val="22"/>
          </w:rPr>
          <w:tab/>
        </w:r>
        <w:r>
          <w:rPr>
            <w:noProof/>
          </w:rPr>
          <w:t>Confidential Information (Core)</w:t>
        </w:r>
        <w:r>
          <w:rPr>
            <w:noProof/>
          </w:rPr>
          <w:tab/>
        </w:r>
        <w:r>
          <w:rPr>
            <w:noProof/>
          </w:rPr>
          <w:fldChar w:fldCharType="begin"/>
        </w:r>
        <w:r>
          <w:rPr>
            <w:noProof/>
          </w:rPr>
          <w:instrText xml:space="preserve"> PAGEREF _Toc175225942 \h </w:instrText>
        </w:r>
        <w:r>
          <w:rPr>
            <w:noProof/>
          </w:rPr>
        </w:r>
        <w:r>
          <w:rPr>
            <w:noProof/>
          </w:rPr>
          <w:fldChar w:fldCharType="separate"/>
        </w:r>
        <w:r>
          <w:rPr>
            <w:noProof/>
          </w:rPr>
          <w:t>18</w:t>
        </w:r>
        <w:r>
          <w:rPr>
            <w:noProof/>
          </w:rPr>
          <w:fldChar w:fldCharType="end"/>
        </w:r>
      </w:ins>
    </w:p>
    <w:p w14:paraId="0337F5BB" w14:textId="0E9FD115" w:rsidR="000F3D31" w:rsidRDefault="000F3D31">
      <w:pPr>
        <w:pStyle w:val="TOC2"/>
        <w:tabs>
          <w:tab w:val="right" w:leader="dot" w:pos="9061"/>
        </w:tabs>
        <w:rPr>
          <w:ins w:id="292" w:author="Author"/>
          <w:rFonts w:asciiTheme="minorHAnsi" w:eastAsiaTheme="minorEastAsia" w:hAnsiTheme="minorHAnsi" w:cstheme="minorBidi"/>
          <w:noProof/>
          <w:sz w:val="22"/>
          <w:szCs w:val="22"/>
        </w:rPr>
      </w:pPr>
      <w:ins w:id="293" w:author="Author">
        <w:r>
          <w:rPr>
            <w:noProof/>
          </w:rPr>
          <w:t>9.5</w:t>
        </w:r>
        <w:r>
          <w:rPr>
            <w:rFonts w:asciiTheme="minorHAnsi" w:eastAsiaTheme="minorEastAsia" w:hAnsiTheme="minorHAnsi" w:cstheme="minorBidi"/>
            <w:noProof/>
            <w:sz w:val="22"/>
            <w:szCs w:val="22"/>
          </w:rPr>
          <w:tab/>
        </w:r>
        <w:r>
          <w:rPr>
            <w:noProof/>
          </w:rPr>
          <w:t>Assignment and Novation (Core)</w:t>
        </w:r>
        <w:r>
          <w:rPr>
            <w:noProof/>
          </w:rPr>
          <w:tab/>
        </w:r>
        <w:r>
          <w:rPr>
            <w:noProof/>
          </w:rPr>
          <w:fldChar w:fldCharType="begin"/>
        </w:r>
        <w:r>
          <w:rPr>
            <w:noProof/>
          </w:rPr>
          <w:instrText xml:space="preserve"> PAGEREF _Toc175225943 \h </w:instrText>
        </w:r>
        <w:r>
          <w:rPr>
            <w:noProof/>
          </w:rPr>
        </w:r>
        <w:r>
          <w:rPr>
            <w:noProof/>
          </w:rPr>
          <w:fldChar w:fldCharType="separate"/>
        </w:r>
        <w:r>
          <w:rPr>
            <w:noProof/>
          </w:rPr>
          <w:t>19</w:t>
        </w:r>
        <w:r>
          <w:rPr>
            <w:noProof/>
          </w:rPr>
          <w:fldChar w:fldCharType="end"/>
        </w:r>
      </w:ins>
    </w:p>
    <w:p w14:paraId="14DAB2D8" w14:textId="554FF914" w:rsidR="000F3D31" w:rsidRDefault="000F3D31">
      <w:pPr>
        <w:pStyle w:val="TOC2"/>
        <w:tabs>
          <w:tab w:val="right" w:leader="dot" w:pos="9061"/>
        </w:tabs>
        <w:rPr>
          <w:ins w:id="294" w:author="Author"/>
          <w:rFonts w:asciiTheme="minorHAnsi" w:eastAsiaTheme="minorEastAsia" w:hAnsiTheme="minorHAnsi" w:cstheme="minorBidi"/>
          <w:noProof/>
          <w:sz w:val="22"/>
          <w:szCs w:val="22"/>
        </w:rPr>
      </w:pPr>
      <w:ins w:id="295" w:author="Author">
        <w:r>
          <w:rPr>
            <w:noProof/>
          </w:rPr>
          <w:t>9.6</w:t>
        </w:r>
        <w:r>
          <w:rPr>
            <w:rFonts w:asciiTheme="minorHAnsi" w:eastAsiaTheme="minorEastAsia" w:hAnsiTheme="minorHAnsi" w:cstheme="minorBidi"/>
            <w:noProof/>
            <w:sz w:val="22"/>
            <w:szCs w:val="22"/>
          </w:rPr>
          <w:tab/>
        </w:r>
        <w:r>
          <w:rPr>
            <w:noProof/>
          </w:rPr>
          <w:t>Negation of Employment and Agency (Core)</w:t>
        </w:r>
        <w:r>
          <w:rPr>
            <w:noProof/>
          </w:rPr>
          <w:tab/>
        </w:r>
        <w:r>
          <w:rPr>
            <w:noProof/>
          </w:rPr>
          <w:fldChar w:fldCharType="begin"/>
        </w:r>
        <w:r>
          <w:rPr>
            <w:noProof/>
          </w:rPr>
          <w:instrText xml:space="preserve"> PAGEREF _Toc175225944 \h </w:instrText>
        </w:r>
        <w:r>
          <w:rPr>
            <w:noProof/>
          </w:rPr>
        </w:r>
        <w:r>
          <w:rPr>
            <w:noProof/>
          </w:rPr>
          <w:fldChar w:fldCharType="separate"/>
        </w:r>
        <w:r>
          <w:rPr>
            <w:noProof/>
          </w:rPr>
          <w:t>19</w:t>
        </w:r>
        <w:r>
          <w:rPr>
            <w:noProof/>
          </w:rPr>
          <w:fldChar w:fldCharType="end"/>
        </w:r>
      </w:ins>
    </w:p>
    <w:p w14:paraId="250BCCE2" w14:textId="095EA41B" w:rsidR="000F3D31" w:rsidRDefault="000F3D31">
      <w:pPr>
        <w:pStyle w:val="TOC2"/>
        <w:tabs>
          <w:tab w:val="right" w:leader="dot" w:pos="9061"/>
        </w:tabs>
        <w:rPr>
          <w:ins w:id="296" w:author="Author"/>
          <w:rFonts w:asciiTheme="minorHAnsi" w:eastAsiaTheme="minorEastAsia" w:hAnsiTheme="minorHAnsi" w:cstheme="minorBidi"/>
          <w:noProof/>
          <w:sz w:val="22"/>
          <w:szCs w:val="22"/>
        </w:rPr>
      </w:pPr>
      <w:ins w:id="297" w:author="Author">
        <w:r>
          <w:rPr>
            <w:noProof/>
          </w:rPr>
          <w:t>9.7</w:t>
        </w:r>
        <w:r>
          <w:rPr>
            <w:rFonts w:asciiTheme="minorHAnsi" w:eastAsiaTheme="minorEastAsia" w:hAnsiTheme="minorHAnsi" w:cstheme="minorBidi"/>
            <w:noProof/>
            <w:sz w:val="22"/>
            <w:szCs w:val="22"/>
          </w:rPr>
          <w:tab/>
        </w:r>
        <w:r>
          <w:rPr>
            <w:noProof/>
          </w:rPr>
          <w:t>Commonwealth Access (Core)</w:t>
        </w:r>
        <w:r>
          <w:rPr>
            <w:noProof/>
          </w:rPr>
          <w:tab/>
        </w:r>
        <w:r>
          <w:rPr>
            <w:noProof/>
          </w:rPr>
          <w:fldChar w:fldCharType="begin"/>
        </w:r>
        <w:r>
          <w:rPr>
            <w:noProof/>
          </w:rPr>
          <w:instrText xml:space="preserve"> PAGEREF _Toc175225945 \h </w:instrText>
        </w:r>
        <w:r>
          <w:rPr>
            <w:noProof/>
          </w:rPr>
        </w:r>
        <w:r>
          <w:rPr>
            <w:noProof/>
          </w:rPr>
          <w:fldChar w:fldCharType="separate"/>
        </w:r>
        <w:r>
          <w:rPr>
            <w:noProof/>
          </w:rPr>
          <w:t>19</w:t>
        </w:r>
        <w:r>
          <w:rPr>
            <w:noProof/>
          </w:rPr>
          <w:fldChar w:fldCharType="end"/>
        </w:r>
      </w:ins>
    </w:p>
    <w:p w14:paraId="50BFBE5C" w14:textId="067459BC" w:rsidR="000F3D31" w:rsidRDefault="000F3D31">
      <w:pPr>
        <w:pStyle w:val="TOC2"/>
        <w:tabs>
          <w:tab w:val="right" w:leader="dot" w:pos="9061"/>
        </w:tabs>
        <w:rPr>
          <w:ins w:id="298" w:author="Author"/>
          <w:rFonts w:asciiTheme="minorHAnsi" w:eastAsiaTheme="minorEastAsia" w:hAnsiTheme="minorHAnsi" w:cstheme="minorBidi"/>
          <w:noProof/>
          <w:sz w:val="22"/>
          <w:szCs w:val="22"/>
        </w:rPr>
      </w:pPr>
      <w:ins w:id="299" w:author="Author">
        <w:r>
          <w:rPr>
            <w:noProof/>
          </w:rPr>
          <w:t>9.8</w:t>
        </w:r>
        <w:r>
          <w:rPr>
            <w:rFonts w:asciiTheme="minorHAnsi" w:eastAsiaTheme="minorEastAsia" w:hAnsiTheme="minorHAnsi" w:cstheme="minorBidi"/>
            <w:noProof/>
            <w:sz w:val="22"/>
            <w:szCs w:val="22"/>
          </w:rPr>
          <w:tab/>
        </w:r>
        <w:r>
          <w:rPr>
            <w:noProof/>
          </w:rPr>
          <w:t>Contractor Access (Core)</w:t>
        </w:r>
        <w:r>
          <w:rPr>
            <w:noProof/>
          </w:rPr>
          <w:tab/>
        </w:r>
        <w:r>
          <w:rPr>
            <w:noProof/>
          </w:rPr>
          <w:fldChar w:fldCharType="begin"/>
        </w:r>
        <w:r>
          <w:rPr>
            <w:noProof/>
          </w:rPr>
          <w:instrText xml:space="preserve"> PAGEREF _Toc175225946 \h </w:instrText>
        </w:r>
        <w:r>
          <w:rPr>
            <w:noProof/>
          </w:rPr>
        </w:r>
        <w:r>
          <w:rPr>
            <w:noProof/>
          </w:rPr>
          <w:fldChar w:fldCharType="separate"/>
        </w:r>
        <w:r>
          <w:rPr>
            <w:noProof/>
          </w:rPr>
          <w:t>20</w:t>
        </w:r>
        <w:r>
          <w:rPr>
            <w:noProof/>
          </w:rPr>
          <w:fldChar w:fldCharType="end"/>
        </w:r>
      </w:ins>
    </w:p>
    <w:p w14:paraId="66F6BB77" w14:textId="137A3D33" w:rsidR="000F3D31" w:rsidRDefault="000F3D31">
      <w:pPr>
        <w:pStyle w:val="TOC2"/>
        <w:tabs>
          <w:tab w:val="right" w:leader="dot" w:pos="9061"/>
        </w:tabs>
        <w:rPr>
          <w:ins w:id="300" w:author="Author"/>
          <w:rFonts w:asciiTheme="minorHAnsi" w:eastAsiaTheme="minorEastAsia" w:hAnsiTheme="minorHAnsi" w:cstheme="minorBidi"/>
          <w:noProof/>
          <w:sz w:val="22"/>
          <w:szCs w:val="22"/>
        </w:rPr>
      </w:pPr>
      <w:ins w:id="301" w:author="Author">
        <w:r>
          <w:rPr>
            <w:noProof/>
          </w:rPr>
          <w:t>9.9</w:t>
        </w:r>
        <w:r>
          <w:rPr>
            <w:rFonts w:asciiTheme="minorHAnsi" w:eastAsiaTheme="minorEastAsia" w:hAnsiTheme="minorHAnsi" w:cstheme="minorBidi"/>
            <w:noProof/>
            <w:sz w:val="22"/>
            <w:szCs w:val="22"/>
          </w:rPr>
          <w:tab/>
        </w:r>
        <w:r>
          <w:rPr>
            <w:noProof/>
          </w:rPr>
          <w:t>Subcontracts (Core)</w:t>
        </w:r>
        <w:r>
          <w:rPr>
            <w:noProof/>
          </w:rPr>
          <w:tab/>
        </w:r>
        <w:r>
          <w:rPr>
            <w:noProof/>
          </w:rPr>
          <w:fldChar w:fldCharType="begin"/>
        </w:r>
        <w:r>
          <w:rPr>
            <w:noProof/>
          </w:rPr>
          <w:instrText xml:space="preserve"> PAGEREF _Toc175225947 \h </w:instrText>
        </w:r>
        <w:r>
          <w:rPr>
            <w:noProof/>
          </w:rPr>
        </w:r>
        <w:r>
          <w:rPr>
            <w:noProof/>
          </w:rPr>
          <w:fldChar w:fldCharType="separate"/>
        </w:r>
        <w:r>
          <w:rPr>
            <w:noProof/>
          </w:rPr>
          <w:t>21</w:t>
        </w:r>
        <w:r>
          <w:rPr>
            <w:noProof/>
          </w:rPr>
          <w:fldChar w:fldCharType="end"/>
        </w:r>
      </w:ins>
    </w:p>
    <w:p w14:paraId="2282C196" w14:textId="4F81D5E8" w:rsidR="000F3D31" w:rsidRDefault="000F3D31">
      <w:pPr>
        <w:pStyle w:val="TOC2"/>
        <w:tabs>
          <w:tab w:val="left" w:pos="1417"/>
          <w:tab w:val="right" w:leader="dot" w:pos="9061"/>
        </w:tabs>
        <w:rPr>
          <w:ins w:id="302" w:author="Author"/>
          <w:rFonts w:asciiTheme="minorHAnsi" w:eastAsiaTheme="minorEastAsia" w:hAnsiTheme="minorHAnsi" w:cstheme="minorBidi"/>
          <w:noProof/>
          <w:sz w:val="22"/>
          <w:szCs w:val="22"/>
        </w:rPr>
      </w:pPr>
      <w:ins w:id="303" w:author="Author">
        <w:r>
          <w:rPr>
            <w:noProof/>
          </w:rPr>
          <w:t>9.10</w:t>
        </w:r>
        <w:r>
          <w:rPr>
            <w:rFonts w:asciiTheme="minorHAnsi" w:eastAsiaTheme="minorEastAsia" w:hAnsiTheme="minorHAnsi" w:cstheme="minorBidi"/>
            <w:noProof/>
            <w:sz w:val="22"/>
            <w:szCs w:val="22"/>
          </w:rPr>
          <w:tab/>
        </w:r>
        <w:r>
          <w:rPr>
            <w:noProof/>
          </w:rPr>
          <w:t>Defence Security (Core)</w:t>
        </w:r>
        <w:r>
          <w:rPr>
            <w:noProof/>
          </w:rPr>
          <w:tab/>
        </w:r>
        <w:r>
          <w:rPr>
            <w:noProof/>
          </w:rPr>
          <w:fldChar w:fldCharType="begin"/>
        </w:r>
        <w:r>
          <w:rPr>
            <w:noProof/>
          </w:rPr>
          <w:instrText xml:space="preserve"> PAGEREF _Toc175225948 \h </w:instrText>
        </w:r>
        <w:r>
          <w:rPr>
            <w:noProof/>
          </w:rPr>
        </w:r>
        <w:r>
          <w:rPr>
            <w:noProof/>
          </w:rPr>
          <w:fldChar w:fldCharType="separate"/>
        </w:r>
        <w:r>
          <w:rPr>
            <w:noProof/>
          </w:rPr>
          <w:t>22</w:t>
        </w:r>
        <w:r>
          <w:rPr>
            <w:noProof/>
          </w:rPr>
          <w:fldChar w:fldCharType="end"/>
        </w:r>
      </w:ins>
    </w:p>
    <w:p w14:paraId="0D496CEA" w14:textId="559F9556" w:rsidR="000F3D31" w:rsidRDefault="000F3D31">
      <w:pPr>
        <w:pStyle w:val="TOC2"/>
        <w:tabs>
          <w:tab w:val="left" w:pos="1417"/>
          <w:tab w:val="right" w:leader="dot" w:pos="9061"/>
        </w:tabs>
        <w:rPr>
          <w:ins w:id="304" w:author="Author"/>
          <w:rFonts w:asciiTheme="minorHAnsi" w:eastAsiaTheme="minorEastAsia" w:hAnsiTheme="minorHAnsi" w:cstheme="minorBidi"/>
          <w:noProof/>
          <w:sz w:val="22"/>
          <w:szCs w:val="22"/>
        </w:rPr>
      </w:pPr>
      <w:ins w:id="305" w:author="Author">
        <w:r>
          <w:rPr>
            <w:noProof/>
          </w:rPr>
          <w:t>9.11</w:t>
        </w:r>
        <w:r>
          <w:rPr>
            <w:rFonts w:asciiTheme="minorHAnsi" w:eastAsiaTheme="minorEastAsia" w:hAnsiTheme="minorHAnsi" w:cstheme="minorBidi"/>
            <w:noProof/>
            <w:sz w:val="22"/>
            <w:szCs w:val="22"/>
          </w:rPr>
          <w:tab/>
        </w:r>
        <w:r>
          <w:rPr>
            <w:noProof/>
          </w:rPr>
          <w:t>Conflict of Interest (Core)</w:t>
        </w:r>
        <w:r>
          <w:rPr>
            <w:noProof/>
          </w:rPr>
          <w:tab/>
        </w:r>
        <w:r>
          <w:rPr>
            <w:noProof/>
          </w:rPr>
          <w:fldChar w:fldCharType="begin"/>
        </w:r>
        <w:r>
          <w:rPr>
            <w:noProof/>
          </w:rPr>
          <w:instrText xml:space="preserve"> PAGEREF _Toc175225949 \h </w:instrText>
        </w:r>
        <w:r>
          <w:rPr>
            <w:noProof/>
          </w:rPr>
        </w:r>
        <w:r>
          <w:rPr>
            <w:noProof/>
          </w:rPr>
          <w:fldChar w:fldCharType="separate"/>
        </w:r>
        <w:r>
          <w:rPr>
            <w:noProof/>
          </w:rPr>
          <w:t>25</w:t>
        </w:r>
        <w:r>
          <w:rPr>
            <w:noProof/>
          </w:rPr>
          <w:fldChar w:fldCharType="end"/>
        </w:r>
      </w:ins>
    </w:p>
    <w:p w14:paraId="54E4032E" w14:textId="6C0145F1" w:rsidR="000F3D31" w:rsidRDefault="000F3D31">
      <w:pPr>
        <w:pStyle w:val="TOC2"/>
        <w:tabs>
          <w:tab w:val="left" w:pos="1417"/>
          <w:tab w:val="right" w:leader="dot" w:pos="9061"/>
        </w:tabs>
        <w:rPr>
          <w:ins w:id="306" w:author="Author"/>
          <w:rFonts w:asciiTheme="minorHAnsi" w:eastAsiaTheme="minorEastAsia" w:hAnsiTheme="minorHAnsi" w:cstheme="minorBidi"/>
          <w:noProof/>
          <w:sz w:val="22"/>
          <w:szCs w:val="22"/>
        </w:rPr>
      </w:pPr>
      <w:ins w:id="307" w:author="Author">
        <w:r>
          <w:rPr>
            <w:noProof/>
          </w:rPr>
          <w:t>9.12</w:t>
        </w:r>
        <w:r>
          <w:rPr>
            <w:rFonts w:asciiTheme="minorHAnsi" w:eastAsiaTheme="minorEastAsia" w:hAnsiTheme="minorHAnsi" w:cstheme="minorBidi"/>
            <w:noProof/>
            <w:sz w:val="22"/>
            <w:szCs w:val="22"/>
          </w:rPr>
          <w:tab/>
        </w:r>
        <w:r>
          <w:rPr>
            <w:noProof/>
          </w:rPr>
          <w:t>Post Defence Separation Employment (Core)</w:t>
        </w:r>
        <w:r>
          <w:rPr>
            <w:noProof/>
          </w:rPr>
          <w:tab/>
        </w:r>
        <w:r>
          <w:rPr>
            <w:noProof/>
          </w:rPr>
          <w:fldChar w:fldCharType="begin"/>
        </w:r>
        <w:r>
          <w:rPr>
            <w:noProof/>
          </w:rPr>
          <w:instrText xml:space="preserve"> PAGEREF _Toc175225950 \h </w:instrText>
        </w:r>
        <w:r>
          <w:rPr>
            <w:noProof/>
          </w:rPr>
        </w:r>
        <w:r>
          <w:rPr>
            <w:noProof/>
          </w:rPr>
          <w:fldChar w:fldCharType="separate"/>
        </w:r>
        <w:r>
          <w:rPr>
            <w:noProof/>
          </w:rPr>
          <w:t>25</w:t>
        </w:r>
        <w:r>
          <w:rPr>
            <w:noProof/>
          </w:rPr>
          <w:fldChar w:fldCharType="end"/>
        </w:r>
      </w:ins>
    </w:p>
    <w:p w14:paraId="4A5AE210" w14:textId="4648CDE5" w:rsidR="000F3D31" w:rsidRDefault="000F3D31">
      <w:pPr>
        <w:pStyle w:val="TOC1"/>
        <w:rPr>
          <w:ins w:id="308" w:author="Author"/>
          <w:rFonts w:asciiTheme="minorHAnsi" w:eastAsiaTheme="minorEastAsia" w:hAnsiTheme="minorHAnsi" w:cstheme="minorBidi"/>
          <w:b w:val="0"/>
          <w:sz w:val="22"/>
          <w:szCs w:val="22"/>
        </w:rPr>
      </w:pPr>
      <w:ins w:id="309" w:author="Author">
        <w:r>
          <w:t>10</w:t>
        </w:r>
        <w:r>
          <w:rPr>
            <w:rFonts w:asciiTheme="minorHAnsi" w:eastAsiaTheme="minorEastAsia" w:hAnsiTheme="minorHAnsi" w:cstheme="minorBidi"/>
            <w:b w:val="0"/>
            <w:sz w:val="22"/>
            <w:szCs w:val="22"/>
          </w:rPr>
          <w:tab/>
        </w:r>
        <w:r>
          <w:t>POLICY AND LAW</w:t>
        </w:r>
        <w:r>
          <w:tab/>
        </w:r>
        <w:r>
          <w:fldChar w:fldCharType="begin"/>
        </w:r>
        <w:r>
          <w:instrText xml:space="preserve"> PAGEREF _Toc175225951 \h </w:instrText>
        </w:r>
        <w:r>
          <w:fldChar w:fldCharType="separate"/>
        </w:r>
        <w:r>
          <w:t>26</w:t>
        </w:r>
        <w:r>
          <w:fldChar w:fldCharType="end"/>
        </w:r>
      </w:ins>
    </w:p>
    <w:p w14:paraId="1B9F5E4D" w14:textId="7660772D" w:rsidR="000F3D31" w:rsidRDefault="000F3D31">
      <w:pPr>
        <w:pStyle w:val="TOC2"/>
        <w:tabs>
          <w:tab w:val="left" w:pos="1417"/>
          <w:tab w:val="right" w:leader="dot" w:pos="9061"/>
        </w:tabs>
        <w:rPr>
          <w:ins w:id="310" w:author="Author"/>
          <w:rFonts w:asciiTheme="minorHAnsi" w:eastAsiaTheme="minorEastAsia" w:hAnsiTheme="minorHAnsi" w:cstheme="minorBidi"/>
          <w:noProof/>
          <w:sz w:val="22"/>
          <w:szCs w:val="22"/>
        </w:rPr>
      </w:pPr>
      <w:ins w:id="311" w:author="Author">
        <w:r>
          <w:rPr>
            <w:noProof/>
          </w:rPr>
          <w:t>10.1</w:t>
        </w:r>
        <w:r>
          <w:rPr>
            <w:rFonts w:asciiTheme="minorHAnsi" w:eastAsiaTheme="minorEastAsia" w:hAnsiTheme="minorHAnsi" w:cstheme="minorBidi"/>
            <w:noProof/>
            <w:sz w:val="22"/>
            <w:szCs w:val="22"/>
          </w:rPr>
          <w:tab/>
        </w:r>
        <w:r>
          <w:rPr>
            <w:noProof/>
          </w:rPr>
          <w:t>Governing Law (Core)</w:t>
        </w:r>
        <w:r>
          <w:rPr>
            <w:noProof/>
          </w:rPr>
          <w:tab/>
        </w:r>
        <w:r>
          <w:rPr>
            <w:noProof/>
          </w:rPr>
          <w:fldChar w:fldCharType="begin"/>
        </w:r>
        <w:r>
          <w:rPr>
            <w:noProof/>
          </w:rPr>
          <w:instrText xml:space="preserve"> PAGEREF _Toc175225952 \h </w:instrText>
        </w:r>
        <w:r>
          <w:rPr>
            <w:noProof/>
          </w:rPr>
        </w:r>
        <w:r>
          <w:rPr>
            <w:noProof/>
          </w:rPr>
          <w:fldChar w:fldCharType="separate"/>
        </w:r>
        <w:r>
          <w:rPr>
            <w:noProof/>
          </w:rPr>
          <w:t>26</w:t>
        </w:r>
        <w:r>
          <w:rPr>
            <w:noProof/>
          </w:rPr>
          <w:fldChar w:fldCharType="end"/>
        </w:r>
      </w:ins>
    </w:p>
    <w:p w14:paraId="4BF16552" w14:textId="21983F5F" w:rsidR="000F3D31" w:rsidRDefault="000F3D31">
      <w:pPr>
        <w:pStyle w:val="TOC2"/>
        <w:tabs>
          <w:tab w:val="left" w:pos="1417"/>
          <w:tab w:val="right" w:leader="dot" w:pos="9061"/>
        </w:tabs>
        <w:rPr>
          <w:ins w:id="312" w:author="Author"/>
          <w:rFonts w:asciiTheme="minorHAnsi" w:eastAsiaTheme="minorEastAsia" w:hAnsiTheme="minorHAnsi" w:cstheme="minorBidi"/>
          <w:noProof/>
          <w:sz w:val="22"/>
          <w:szCs w:val="22"/>
        </w:rPr>
      </w:pPr>
      <w:ins w:id="313" w:author="Author">
        <w:r>
          <w:rPr>
            <w:noProof/>
          </w:rPr>
          <w:t>10.2</w:t>
        </w:r>
        <w:r>
          <w:rPr>
            <w:rFonts w:asciiTheme="minorHAnsi" w:eastAsiaTheme="minorEastAsia" w:hAnsiTheme="minorHAnsi" w:cstheme="minorBidi"/>
            <w:noProof/>
            <w:sz w:val="22"/>
            <w:szCs w:val="22"/>
          </w:rPr>
          <w:tab/>
        </w:r>
        <w:r>
          <w:rPr>
            <w:noProof/>
          </w:rPr>
          <w:t>Policy Requirements (Core)</w:t>
        </w:r>
        <w:r>
          <w:rPr>
            <w:noProof/>
          </w:rPr>
          <w:tab/>
        </w:r>
        <w:r>
          <w:rPr>
            <w:noProof/>
          </w:rPr>
          <w:fldChar w:fldCharType="begin"/>
        </w:r>
        <w:r>
          <w:rPr>
            <w:noProof/>
          </w:rPr>
          <w:instrText xml:space="preserve"> PAGEREF _Toc175225953 \h </w:instrText>
        </w:r>
        <w:r>
          <w:rPr>
            <w:noProof/>
          </w:rPr>
        </w:r>
        <w:r>
          <w:rPr>
            <w:noProof/>
          </w:rPr>
          <w:fldChar w:fldCharType="separate"/>
        </w:r>
        <w:r>
          <w:rPr>
            <w:noProof/>
          </w:rPr>
          <w:t>26</w:t>
        </w:r>
        <w:r>
          <w:rPr>
            <w:noProof/>
          </w:rPr>
          <w:fldChar w:fldCharType="end"/>
        </w:r>
      </w:ins>
    </w:p>
    <w:p w14:paraId="06C8E138" w14:textId="07A68B44" w:rsidR="000F3D31" w:rsidRDefault="000F3D31">
      <w:pPr>
        <w:pStyle w:val="TOC2"/>
        <w:tabs>
          <w:tab w:val="left" w:pos="1417"/>
          <w:tab w:val="right" w:leader="dot" w:pos="9061"/>
        </w:tabs>
        <w:rPr>
          <w:ins w:id="314" w:author="Author"/>
          <w:rFonts w:asciiTheme="minorHAnsi" w:eastAsiaTheme="minorEastAsia" w:hAnsiTheme="minorHAnsi" w:cstheme="minorBidi"/>
          <w:noProof/>
          <w:sz w:val="22"/>
          <w:szCs w:val="22"/>
        </w:rPr>
      </w:pPr>
      <w:ins w:id="315" w:author="Author">
        <w:r>
          <w:rPr>
            <w:noProof/>
          </w:rPr>
          <w:t>10.3</w:t>
        </w:r>
        <w:r>
          <w:rPr>
            <w:rFonts w:asciiTheme="minorHAnsi" w:eastAsiaTheme="minorEastAsia" w:hAnsiTheme="minorHAnsi" w:cstheme="minorBidi"/>
            <w:noProof/>
            <w:sz w:val="22"/>
            <w:szCs w:val="22"/>
          </w:rPr>
          <w:tab/>
        </w:r>
        <w:r>
          <w:rPr>
            <w:noProof/>
          </w:rPr>
          <w:t>Work Health and Safety (Core)</w:t>
        </w:r>
        <w:r>
          <w:rPr>
            <w:noProof/>
          </w:rPr>
          <w:tab/>
        </w:r>
        <w:r>
          <w:rPr>
            <w:noProof/>
          </w:rPr>
          <w:fldChar w:fldCharType="begin"/>
        </w:r>
        <w:r>
          <w:rPr>
            <w:noProof/>
          </w:rPr>
          <w:instrText xml:space="preserve"> PAGEREF _Toc175225954 \h </w:instrText>
        </w:r>
        <w:r>
          <w:rPr>
            <w:noProof/>
          </w:rPr>
        </w:r>
        <w:r>
          <w:rPr>
            <w:noProof/>
          </w:rPr>
          <w:fldChar w:fldCharType="separate"/>
        </w:r>
        <w:r>
          <w:rPr>
            <w:noProof/>
          </w:rPr>
          <w:t>30</w:t>
        </w:r>
        <w:r>
          <w:rPr>
            <w:noProof/>
          </w:rPr>
          <w:fldChar w:fldCharType="end"/>
        </w:r>
      </w:ins>
    </w:p>
    <w:p w14:paraId="6374E06E" w14:textId="22D4749E" w:rsidR="000F3D31" w:rsidRDefault="000F3D31">
      <w:pPr>
        <w:pStyle w:val="TOC2"/>
        <w:tabs>
          <w:tab w:val="left" w:pos="1417"/>
          <w:tab w:val="right" w:leader="dot" w:pos="9061"/>
        </w:tabs>
        <w:rPr>
          <w:ins w:id="316" w:author="Author"/>
          <w:rFonts w:asciiTheme="minorHAnsi" w:eastAsiaTheme="minorEastAsia" w:hAnsiTheme="minorHAnsi" w:cstheme="minorBidi"/>
          <w:noProof/>
          <w:sz w:val="22"/>
          <w:szCs w:val="22"/>
        </w:rPr>
      </w:pPr>
      <w:ins w:id="317" w:author="Author">
        <w:r>
          <w:rPr>
            <w:noProof/>
          </w:rPr>
          <w:t>10.4</w:t>
        </w:r>
        <w:r>
          <w:rPr>
            <w:rFonts w:asciiTheme="minorHAnsi" w:eastAsiaTheme="minorEastAsia" w:hAnsiTheme="minorHAnsi" w:cstheme="minorBidi"/>
            <w:noProof/>
            <w:sz w:val="22"/>
            <w:szCs w:val="22"/>
          </w:rPr>
          <w:tab/>
        </w:r>
        <w:r>
          <w:rPr>
            <w:noProof/>
          </w:rPr>
          <w:t>Environmental Obligations (Core)</w:t>
        </w:r>
        <w:r>
          <w:rPr>
            <w:noProof/>
          </w:rPr>
          <w:tab/>
        </w:r>
        <w:r>
          <w:rPr>
            <w:noProof/>
          </w:rPr>
          <w:fldChar w:fldCharType="begin"/>
        </w:r>
        <w:r>
          <w:rPr>
            <w:noProof/>
          </w:rPr>
          <w:instrText xml:space="preserve"> PAGEREF _Toc175225955 \h </w:instrText>
        </w:r>
        <w:r>
          <w:rPr>
            <w:noProof/>
          </w:rPr>
        </w:r>
        <w:r>
          <w:rPr>
            <w:noProof/>
          </w:rPr>
          <w:fldChar w:fldCharType="separate"/>
        </w:r>
        <w:r>
          <w:rPr>
            <w:noProof/>
          </w:rPr>
          <w:t>32</w:t>
        </w:r>
        <w:r>
          <w:rPr>
            <w:noProof/>
          </w:rPr>
          <w:fldChar w:fldCharType="end"/>
        </w:r>
      </w:ins>
    </w:p>
    <w:p w14:paraId="15D2D9EB" w14:textId="040048D7" w:rsidR="000F3D31" w:rsidRDefault="000F3D31">
      <w:pPr>
        <w:pStyle w:val="TOC2"/>
        <w:tabs>
          <w:tab w:val="left" w:pos="1417"/>
          <w:tab w:val="right" w:leader="dot" w:pos="9061"/>
        </w:tabs>
        <w:rPr>
          <w:ins w:id="318" w:author="Author"/>
          <w:rFonts w:asciiTheme="minorHAnsi" w:eastAsiaTheme="minorEastAsia" w:hAnsiTheme="minorHAnsi" w:cstheme="minorBidi"/>
          <w:noProof/>
          <w:sz w:val="22"/>
          <w:szCs w:val="22"/>
        </w:rPr>
      </w:pPr>
      <w:ins w:id="319" w:author="Author">
        <w:r>
          <w:rPr>
            <w:noProof/>
          </w:rPr>
          <w:t>10.5</w:t>
        </w:r>
        <w:r>
          <w:rPr>
            <w:rFonts w:asciiTheme="minorHAnsi" w:eastAsiaTheme="minorEastAsia" w:hAnsiTheme="minorHAnsi" w:cstheme="minorBidi"/>
            <w:noProof/>
            <w:sz w:val="22"/>
            <w:szCs w:val="22"/>
          </w:rPr>
          <w:tab/>
        </w:r>
        <w:r>
          <w:rPr>
            <w:noProof/>
          </w:rPr>
          <w:t>Severability (Core)</w:t>
        </w:r>
        <w:r>
          <w:rPr>
            <w:noProof/>
          </w:rPr>
          <w:tab/>
        </w:r>
        <w:r>
          <w:rPr>
            <w:noProof/>
          </w:rPr>
          <w:fldChar w:fldCharType="begin"/>
        </w:r>
        <w:r>
          <w:rPr>
            <w:noProof/>
          </w:rPr>
          <w:instrText xml:space="preserve"> PAGEREF _Toc175225956 \h </w:instrText>
        </w:r>
        <w:r>
          <w:rPr>
            <w:noProof/>
          </w:rPr>
        </w:r>
        <w:r>
          <w:rPr>
            <w:noProof/>
          </w:rPr>
          <w:fldChar w:fldCharType="separate"/>
        </w:r>
        <w:r>
          <w:rPr>
            <w:noProof/>
          </w:rPr>
          <w:t>32</w:t>
        </w:r>
        <w:r>
          <w:rPr>
            <w:noProof/>
          </w:rPr>
          <w:fldChar w:fldCharType="end"/>
        </w:r>
      </w:ins>
    </w:p>
    <w:p w14:paraId="54FECCCF" w14:textId="3D196935" w:rsidR="000F3D31" w:rsidRDefault="000F3D31">
      <w:pPr>
        <w:pStyle w:val="TOC2"/>
        <w:tabs>
          <w:tab w:val="left" w:pos="1417"/>
          <w:tab w:val="right" w:leader="dot" w:pos="9061"/>
        </w:tabs>
        <w:rPr>
          <w:ins w:id="320" w:author="Author"/>
          <w:rFonts w:asciiTheme="minorHAnsi" w:eastAsiaTheme="minorEastAsia" w:hAnsiTheme="minorHAnsi" w:cstheme="minorBidi"/>
          <w:noProof/>
          <w:sz w:val="22"/>
          <w:szCs w:val="22"/>
        </w:rPr>
      </w:pPr>
      <w:ins w:id="321" w:author="Author">
        <w:r>
          <w:rPr>
            <w:noProof/>
          </w:rPr>
          <w:t>10.6</w:t>
        </w:r>
        <w:r>
          <w:rPr>
            <w:rFonts w:asciiTheme="minorHAnsi" w:eastAsiaTheme="minorEastAsia" w:hAnsiTheme="minorHAnsi" w:cstheme="minorBidi"/>
            <w:noProof/>
            <w:sz w:val="22"/>
            <w:szCs w:val="22"/>
          </w:rPr>
          <w:tab/>
        </w:r>
        <w:r>
          <w:rPr>
            <w:noProof/>
          </w:rPr>
          <w:t>Privacy (Core)</w:t>
        </w:r>
        <w:r>
          <w:rPr>
            <w:noProof/>
          </w:rPr>
          <w:tab/>
        </w:r>
        <w:r>
          <w:rPr>
            <w:noProof/>
          </w:rPr>
          <w:fldChar w:fldCharType="begin"/>
        </w:r>
        <w:r>
          <w:rPr>
            <w:noProof/>
          </w:rPr>
          <w:instrText xml:space="preserve"> PAGEREF _Toc175225957 \h </w:instrText>
        </w:r>
        <w:r>
          <w:rPr>
            <w:noProof/>
          </w:rPr>
        </w:r>
        <w:r>
          <w:rPr>
            <w:noProof/>
          </w:rPr>
          <w:fldChar w:fldCharType="separate"/>
        </w:r>
        <w:r>
          <w:rPr>
            <w:noProof/>
          </w:rPr>
          <w:t>32</w:t>
        </w:r>
        <w:r>
          <w:rPr>
            <w:noProof/>
          </w:rPr>
          <w:fldChar w:fldCharType="end"/>
        </w:r>
      </w:ins>
    </w:p>
    <w:p w14:paraId="4E040321" w14:textId="30261363" w:rsidR="000F3D31" w:rsidRDefault="000F3D31">
      <w:pPr>
        <w:pStyle w:val="TOC2"/>
        <w:tabs>
          <w:tab w:val="left" w:pos="1417"/>
          <w:tab w:val="right" w:leader="dot" w:pos="9061"/>
        </w:tabs>
        <w:rPr>
          <w:ins w:id="322" w:author="Author"/>
          <w:rFonts w:asciiTheme="minorHAnsi" w:eastAsiaTheme="minorEastAsia" w:hAnsiTheme="minorHAnsi" w:cstheme="minorBidi"/>
          <w:noProof/>
          <w:sz w:val="22"/>
          <w:szCs w:val="22"/>
        </w:rPr>
      </w:pPr>
      <w:ins w:id="323" w:author="Author">
        <w:r>
          <w:rPr>
            <w:noProof/>
          </w:rPr>
          <w:t>10.7</w:t>
        </w:r>
        <w:r>
          <w:rPr>
            <w:rFonts w:asciiTheme="minorHAnsi" w:eastAsiaTheme="minorEastAsia" w:hAnsiTheme="minorHAnsi" w:cstheme="minorBidi"/>
            <w:noProof/>
            <w:sz w:val="22"/>
            <w:szCs w:val="22"/>
          </w:rPr>
          <w:tab/>
        </w:r>
        <w:r>
          <w:rPr>
            <w:noProof/>
          </w:rPr>
          <w:t>Child Safety (Optional)</w:t>
        </w:r>
        <w:r>
          <w:rPr>
            <w:noProof/>
          </w:rPr>
          <w:tab/>
        </w:r>
        <w:r>
          <w:rPr>
            <w:noProof/>
          </w:rPr>
          <w:fldChar w:fldCharType="begin"/>
        </w:r>
        <w:r>
          <w:rPr>
            <w:noProof/>
          </w:rPr>
          <w:instrText xml:space="preserve"> PAGEREF _Toc175225958 \h </w:instrText>
        </w:r>
        <w:r>
          <w:rPr>
            <w:noProof/>
          </w:rPr>
        </w:r>
        <w:r>
          <w:rPr>
            <w:noProof/>
          </w:rPr>
          <w:fldChar w:fldCharType="separate"/>
        </w:r>
        <w:r>
          <w:rPr>
            <w:noProof/>
          </w:rPr>
          <w:t>33</w:t>
        </w:r>
        <w:r>
          <w:rPr>
            <w:noProof/>
          </w:rPr>
          <w:fldChar w:fldCharType="end"/>
        </w:r>
      </w:ins>
    </w:p>
    <w:p w14:paraId="0AF8F257" w14:textId="26EE2FEC" w:rsidR="000F3D31" w:rsidRDefault="000F3D31">
      <w:pPr>
        <w:pStyle w:val="TOC2"/>
        <w:tabs>
          <w:tab w:val="left" w:pos="1417"/>
          <w:tab w:val="right" w:leader="dot" w:pos="9061"/>
        </w:tabs>
        <w:rPr>
          <w:ins w:id="324" w:author="Author"/>
          <w:rFonts w:asciiTheme="minorHAnsi" w:eastAsiaTheme="minorEastAsia" w:hAnsiTheme="minorHAnsi" w:cstheme="minorBidi"/>
          <w:noProof/>
          <w:sz w:val="22"/>
          <w:szCs w:val="22"/>
        </w:rPr>
      </w:pPr>
      <w:ins w:id="325" w:author="Author">
        <w:r>
          <w:rPr>
            <w:noProof/>
          </w:rPr>
          <w:t>10.8</w:t>
        </w:r>
        <w:r>
          <w:rPr>
            <w:rFonts w:asciiTheme="minorHAnsi" w:eastAsiaTheme="minorEastAsia" w:hAnsiTheme="minorHAnsi" w:cstheme="minorBidi"/>
            <w:noProof/>
            <w:sz w:val="22"/>
            <w:szCs w:val="22"/>
          </w:rPr>
          <w:tab/>
        </w:r>
        <w:r>
          <w:rPr>
            <w:noProof/>
          </w:rPr>
          <w:t>Modern Slavery (Optional)</w:t>
        </w:r>
        <w:r>
          <w:rPr>
            <w:noProof/>
          </w:rPr>
          <w:tab/>
        </w:r>
        <w:r>
          <w:rPr>
            <w:noProof/>
          </w:rPr>
          <w:fldChar w:fldCharType="begin"/>
        </w:r>
        <w:r>
          <w:rPr>
            <w:noProof/>
          </w:rPr>
          <w:instrText xml:space="preserve"> PAGEREF _Toc175225959 \h </w:instrText>
        </w:r>
        <w:r>
          <w:rPr>
            <w:noProof/>
          </w:rPr>
        </w:r>
        <w:r>
          <w:rPr>
            <w:noProof/>
          </w:rPr>
          <w:fldChar w:fldCharType="separate"/>
        </w:r>
        <w:r>
          <w:rPr>
            <w:noProof/>
          </w:rPr>
          <w:t>33</w:t>
        </w:r>
        <w:r>
          <w:rPr>
            <w:noProof/>
          </w:rPr>
          <w:fldChar w:fldCharType="end"/>
        </w:r>
      </w:ins>
    </w:p>
    <w:p w14:paraId="0B75B5EC" w14:textId="4E36CECA" w:rsidR="000F3D31" w:rsidRDefault="000F3D31">
      <w:pPr>
        <w:pStyle w:val="TOC2"/>
        <w:tabs>
          <w:tab w:val="left" w:pos="1417"/>
          <w:tab w:val="right" w:leader="dot" w:pos="9061"/>
        </w:tabs>
        <w:rPr>
          <w:ins w:id="326" w:author="Author"/>
          <w:rFonts w:asciiTheme="minorHAnsi" w:eastAsiaTheme="minorEastAsia" w:hAnsiTheme="minorHAnsi" w:cstheme="minorBidi"/>
          <w:noProof/>
          <w:sz w:val="22"/>
          <w:szCs w:val="22"/>
        </w:rPr>
      </w:pPr>
      <w:ins w:id="327" w:author="Author">
        <w:r>
          <w:rPr>
            <w:noProof/>
          </w:rPr>
          <w:t>10.9</w:t>
        </w:r>
        <w:r>
          <w:rPr>
            <w:rFonts w:asciiTheme="minorHAnsi" w:eastAsiaTheme="minorEastAsia" w:hAnsiTheme="minorHAnsi" w:cstheme="minorBidi"/>
            <w:noProof/>
            <w:sz w:val="22"/>
            <w:szCs w:val="22"/>
          </w:rPr>
          <w:tab/>
        </w:r>
        <w:r>
          <w:rPr>
            <w:noProof/>
          </w:rPr>
          <w:t>Commonwealth Supplier Code of Conduct (Core)</w:t>
        </w:r>
        <w:r>
          <w:rPr>
            <w:noProof/>
          </w:rPr>
          <w:tab/>
        </w:r>
        <w:r>
          <w:rPr>
            <w:noProof/>
          </w:rPr>
          <w:fldChar w:fldCharType="begin"/>
        </w:r>
        <w:r>
          <w:rPr>
            <w:noProof/>
          </w:rPr>
          <w:instrText xml:space="preserve"> PAGEREF _Toc175225960 \h </w:instrText>
        </w:r>
        <w:r>
          <w:rPr>
            <w:noProof/>
          </w:rPr>
        </w:r>
        <w:r>
          <w:rPr>
            <w:noProof/>
          </w:rPr>
          <w:fldChar w:fldCharType="separate"/>
        </w:r>
        <w:r>
          <w:rPr>
            <w:noProof/>
          </w:rPr>
          <w:t>34</w:t>
        </w:r>
        <w:r>
          <w:rPr>
            <w:noProof/>
          </w:rPr>
          <w:fldChar w:fldCharType="end"/>
        </w:r>
      </w:ins>
    </w:p>
    <w:p w14:paraId="3DD0C8B2" w14:textId="1506DA2A" w:rsidR="000F3D31" w:rsidRDefault="000F3D31">
      <w:pPr>
        <w:pStyle w:val="TOC2"/>
        <w:tabs>
          <w:tab w:val="left" w:pos="1417"/>
          <w:tab w:val="right" w:leader="dot" w:pos="9061"/>
        </w:tabs>
        <w:rPr>
          <w:ins w:id="328" w:author="Author"/>
          <w:rFonts w:asciiTheme="minorHAnsi" w:eastAsiaTheme="minorEastAsia" w:hAnsiTheme="minorHAnsi" w:cstheme="minorBidi"/>
          <w:noProof/>
          <w:sz w:val="22"/>
          <w:szCs w:val="22"/>
        </w:rPr>
      </w:pPr>
      <w:ins w:id="329" w:author="Author">
        <w:r>
          <w:rPr>
            <w:noProof/>
          </w:rPr>
          <w:t>10.10</w:t>
        </w:r>
        <w:r>
          <w:rPr>
            <w:rFonts w:asciiTheme="minorHAnsi" w:eastAsiaTheme="minorEastAsia" w:hAnsiTheme="minorHAnsi" w:cstheme="minorBidi"/>
            <w:noProof/>
            <w:sz w:val="22"/>
            <w:szCs w:val="22"/>
          </w:rPr>
          <w:tab/>
        </w:r>
        <w:r>
          <w:rPr>
            <w:noProof/>
          </w:rPr>
          <w:t>Australian Skills Guarantee (Optional)</w:t>
        </w:r>
        <w:r>
          <w:rPr>
            <w:noProof/>
          </w:rPr>
          <w:tab/>
        </w:r>
        <w:r>
          <w:rPr>
            <w:noProof/>
          </w:rPr>
          <w:fldChar w:fldCharType="begin"/>
        </w:r>
        <w:r>
          <w:rPr>
            <w:noProof/>
          </w:rPr>
          <w:instrText xml:space="preserve"> PAGEREF _Toc175225961 \h </w:instrText>
        </w:r>
        <w:r>
          <w:rPr>
            <w:noProof/>
          </w:rPr>
        </w:r>
        <w:r>
          <w:rPr>
            <w:noProof/>
          </w:rPr>
          <w:fldChar w:fldCharType="separate"/>
        </w:r>
        <w:r>
          <w:rPr>
            <w:noProof/>
          </w:rPr>
          <w:t>35</w:t>
        </w:r>
        <w:r>
          <w:rPr>
            <w:noProof/>
          </w:rPr>
          <w:fldChar w:fldCharType="end"/>
        </w:r>
      </w:ins>
    </w:p>
    <w:p w14:paraId="0DB023B8" w14:textId="23ED51FD" w:rsidR="000F3D31" w:rsidRDefault="000F3D31">
      <w:pPr>
        <w:pStyle w:val="TOC1"/>
        <w:rPr>
          <w:ins w:id="330" w:author="Author"/>
          <w:rFonts w:asciiTheme="minorHAnsi" w:eastAsiaTheme="minorEastAsia" w:hAnsiTheme="minorHAnsi" w:cstheme="minorBidi"/>
          <w:b w:val="0"/>
          <w:sz w:val="22"/>
          <w:szCs w:val="22"/>
        </w:rPr>
      </w:pPr>
      <w:ins w:id="331" w:author="Author">
        <w:r>
          <w:t>11</w:t>
        </w:r>
        <w:r>
          <w:rPr>
            <w:rFonts w:asciiTheme="minorHAnsi" w:eastAsiaTheme="minorEastAsia" w:hAnsiTheme="minorHAnsi" w:cstheme="minorBidi"/>
            <w:b w:val="0"/>
            <w:sz w:val="22"/>
            <w:szCs w:val="22"/>
          </w:rPr>
          <w:tab/>
        </w:r>
        <w:r>
          <w:t>DISPUTES AND TERMINATION</w:t>
        </w:r>
        <w:r>
          <w:tab/>
        </w:r>
        <w:r>
          <w:fldChar w:fldCharType="begin"/>
        </w:r>
        <w:r>
          <w:instrText xml:space="preserve"> PAGEREF _Toc175225962 \h </w:instrText>
        </w:r>
        <w:r>
          <w:fldChar w:fldCharType="separate"/>
        </w:r>
        <w:r>
          <w:t>35</w:t>
        </w:r>
        <w:r>
          <w:fldChar w:fldCharType="end"/>
        </w:r>
      </w:ins>
    </w:p>
    <w:p w14:paraId="3956EF29" w14:textId="3636A3F6" w:rsidR="000F3D31" w:rsidRDefault="000F3D31">
      <w:pPr>
        <w:pStyle w:val="TOC2"/>
        <w:tabs>
          <w:tab w:val="left" w:pos="1417"/>
          <w:tab w:val="right" w:leader="dot" w:pos="9061"/>
        </w:tabs>
        <w:rPr>
          <w:ins w:id="332" w:author="Author"/>
          <w:rFonts w:asciiTheme="minorHAnsi" w:eastAsiaTheme="minorEastAsia" w:hAnsiTheme="minorHAnsi" w:cstheme="minorBidi"/>
          <w:noProof/>
          <w:sz w:val="22"/>
          <w:szCs w:val="22"/>
        </w:rPr>
      </w:pPr>
      <w:ins w:id="333" w:author="Author">
        <w:r>
          <w:rPr>
            <w:noProof/>
          </w:rPr>
          <w:t>11.1</w:t>
        </w:r>
        <w:r>
          <w:rPr>
            <w:rFonts w:asciiTheme="minorHAnsi" w:eastAsiaTheme="minorEastAsia" w:hAnsiTheme="minorHAnsi" w:cstheme="minorBidi"/>
            <w:noProof/>
            <w:sz w:val="22"/>
            <w:szCs w:val="22"/>
          </w:rPr>
          <w:tab/>
        </w:r>
        <w:r>
          <w:rPr>
            <w:noProof/>
          </w:rPr>
          <w:t>Resolution of Disputes (Core)</w:t>
        </w:r>
        <w:r>
          <w:rPr>
            <w:noProof/>
          </w:rPr>
          <w:tab/>
        </w:r>
        <w:r>
          <w:rPr>
            <w:noProof/>
          </w:rPr>
          <w:fldChar w:fldCharType="begin"/>
        </w:r>
        <w:r>
          <w:rPr>
            <w:noProof/>
          </w:rPr>
          <w:instrText xml:space="preserve"> PAGEREF _Toc175225963 \h </w:instrText>
        </w:r>
        <w:r>
          <w:rPr>
            <w:noProof/>
          </w:rPr>
        </w:r>
        <w:r>
          <w:rPr>
            <w:noProof/>
          </w:rPr>
          <w:fldChar w:fldCharType="separate"/>
        </w:r>
        <w:r>
          <w:rPr>
            <w:noProof/>
          </w:rPr>
          <w:t>35</w:t>
        </w:r>
        <w:r>
          <w:rPr>
            <w:noProof/>
          </w:rPr>
          <w:fldChar w:fldCharType="end"/>
        </w:r>
      </w:ins>
    </w:p>
    <w:p w14:paraId="5721BCE7" w14:textId="6E4C7A27" w:rsidR="000F3D31" w:rsidRDefault="000F3D31">
      <w:pPr>
        <w:pStyle w:val="TOC2"/>
        <w:tabs>
          <w:tab w:val="left" w:pos="1417"/>
          <w:tab w:val="right" w:leader="dot" w:pos="9061"/>
        </w:tabs>
        <w:rPr>
          <w:ins w:id="334" w:author="Author"/>
          <w:rFonts w:asciiTheme="minorHAnsi" w:eastAsiaTheme="minorEastAsia" w:hAnsiTheme="minorHAnsi" w:cstheme="minorBidi"/>
          <w:noProof/>
          <w:sz w:val="22"/>
          <w:szCs w:val="22"/>
        </w:rPr>
      </w:pPr>
      <w:ins w:id="335" w:author="Author">
        <w:r>
          <w:rPr>
            <w:noProof/>
          </w:rPr>
          <w:t>11.2</w:t>
        </w:r>
        <w:r>
          <w:rPr>
            <w:rFonts w:asciiTheme="minorHAnsi" w:eastAsiaTheme="minorEastAsia" w:hAnsiTheme="minorHAnsi" w:cstheme="minorBidi"/>
            <w:noProof/>
            <w:sz w:val="22"/>
            <w:szCs w:val="22"/>
          </w:rPr>
          <w:tab/>
        </w:r>
        <w:r>
          <w:rPr>
            <w:noProof/>
          </w:rPr>
          <w:t>Termination for Contractor Default (Core)</w:t>
        </w:r>
        <w:r>
          <w:rPr>
            <w:noProof/>
          </w:rPr>
          <w:tab/>
        </w:r>
        <w:r>
          <w:rPr>
            <w:noProof/>
          </w:rPr>
          <w:fldChar w:fldCharType="begin"/>
        </w:r>
        <w:r>
          <w:rPr>
            <w:noProof/>
          </w:rPr>
          <w:instrText xml:space="preserve"> PAGEREF _Toc175225964 \h </w:instrText>
        </w:r>
        <w:r>
          <w:rPr>
            <w:noProof/>
          </w:rPr>
        </w:r>
        <w:r>
          <w:rPr>
            <w:noProof/>
          </w:rPr>
          <w:fldChar w:fldCharType="separate"/>
        </w:r>
        <w:r>
          <w:rPr>
            <w:noProof/>
          </w:rPr>
          <w:t>35</w:t>
        </w:r>
        <w:r>
          <w:rPr>
            <w:noProof/>
          </w:rPr>
          <w:fldChar w:fldCharType="end"/>
        </w:r>
      </w:ins>
    </w:p>
    <w:p w14:paraId="4458CEEC" w14:textId="265E56A7" w:rsidR="000F3D31" w:rsidRDefault="000F3D31">
      <w:pPr>
        <w:pStyle w:val="TOC2"/>
        <w:tabs>
          <w:tab w:val="left" w:pos="1417"/>
          <w:tab w:val="right" w:leader="dot" w:pos="9061"/>
        </w:tabs>
        <w:rPr>
          <w:ins w:id="336" w:author="Author"/>
          <w:rFonts w:asciiTheme="minorHAnsi" w:eastAsiaTheme="minorEastAsia" w:hAnsiTheme="minorHAnsi" w:cstheme="minorBidi"/>
          <w:noProof/>
          <w:sz w:val="22"/>
          <w:szCs w:val="22"/>
        </w:rPr>
      </w:pPr>
      <w:ins w:id="337" w:author="Author">
        <w:r>
          <w:rPr>
            <w:noProof/>
          </w:rPr>
          <w:t>11.3</w:t>
        </w:r>
        <w:r>
          <w:rPr>
            <w:rFonts w:asciiTheme="minorHAnsi" w:eastAsiaTheme="minorEastAsia" w:hAnsiTheme="minorHAnsi" w:cstheme="minorBidi"/>
            <w:noProof/>
            <w:sz w:val="22"/>
            <w:szCs w:val="22"/>
          </w:rPr>
          <w:tab/>
        </w:r>
        <w:r>
          <w:rPr>
            <w:noProof/>
          </w:rPr>
          <w:t>Termination for Convenience (Core)</w:t>
        </w:r>
        <w:r>
          <w:rPr>
            <w:noProof/>
          </w:rPr>
          <w:tab/>
        </w:r>
        <w:r>
          <w:rPr>
            <w:noProof/>
          </w:rPr>
          <w:fldChar w:fldCharType="begin"/>
        </w:r>
        <w:r>
          <w:rPr>
            <w:noProof/>
          </w:rPr>
          <w:instrText xml:space="preserve"> PAGEREF _Toc175225965 \h </w:instrText>
        </w:r>
        <w:r>
          <w:rPr>
            <w:noProof/>
          </w:rPr>
        </w:r>
        <w:r>
          <w:rPr>
            <w:noProof/>
          </w:rPr>
          <w:fldChar w:fldCharType="separate"/>
        </w:r>
        <w:r>
          <w:rPr>
            <w:noProof/>
          </w:rPr>
          <w:t>36</w:t>
        </w:r>
        <w:r>
          <w:rPr>
            <w:noProof/>
          </w:rPr>
          <w:fldChar w:fldCharType="end"/>
        </w:r>
      </w:ins>
    </w:p>
    <w:p w14:paraId="1E0707E2" w14:textId="7A446174" w:rsidR="000F3D31" w:rsidRDefault="000F3D31">
      <w:pPr>
        <w:pStyle w:val="TOC2"/>
        <w:tabs>
          <w:tab w:val="left" w:pos="1417"/>
          <w:tab w:val="right" w:leader="dot" w:pos="9061"/>
        </w:tabs>
        <w:rPr>
          <w:ins w:id="338" w:author="Author"/>
          <w:rFonts w:asciiTheme="minorHAnsi" w:eastAsiaTheme="minorEastAsia" w:hAnsiTheme="minorHAnsi" w:cstheme="minorBidi"/>
          <w:noProof/>
          <w:sz w:val="22"/>
          <w:szCs w:val="22"/>
        </w:rPr>
      </w:pPr>
      <w:ins w:id="339" w:author="Author">
        <w:r>
          <w:rPr>
            <w:noProof/>
          </w:rPr>
          <w:t>11.4</w:t>
        </w:r>
        <w:r>
          <w:rPr>
            <w:rFonts w:asciiTheme="minorHAnsi" w:eastAsiaTheme="minorEastAsia" w:hAnsiTheme="minorHAnsi" w:cstheme="minorBidi"/>
            <w:noProof/>
            <w:sz w:val="22"/>
            <w:szCs w:val="22"/>
          </w:rPr>
          <w:tab/>
        </w:r>
        <w:r>
          <w:rPr>
            <w:noProof/>
          </w:rPr>
          <w:t>Right of Commonwealth to Recover Money (Core)</w:t>
        </w:r>
        <w:r>
          <w:rPr>
            <w:noProof/>
          </w:rPr>
          <w:tab/>
        </w:r>
        <w:r>
          <w:rPr>
            <w:noProof/>
          </w:rPr>
          <w:fldChar w:fldCharType="begin"/>
        </w:r>
        <w:r>
          <w:rPr>
            <w:noProof/>
          </w:rPr>
          <w:instrText xml:space="preserve"> PAGEREF _Toc175225966 \h </w:instrText>
        </w:r>
        <w:r>
          <w:rPr>
            <w:noProof/>
          </w:rPr>
        </w:r>
        <w:r>
          <w:rPr>
            <w:noProof/>
          </w:rPr>
          <w:fldChar w:fldCharType="separate"/>
        </w:r>
        <w:r>
          <w:rPr>
            <w:noProof/>
          </w:rPr>
          <w:t>37</w:t>
        </w:r>
        <w:r>
          <w:rPr>
            <w:noProof/>
          </w:rPr>
          <w:fldChar w:fldCharType="end"/>
        </w:r>
      </w:ins>
    </w:p>
    <w:p w14:paraId="0EC61BE8" w14:textId="56EC98AA" w:rsidR="000F3D31" w:rsidRDefault="000F3D31">
      <w:pPr>
        <w:pStyle w:val="TOC2"/>
        <w:tabs>
          <w:tab w:val="left" w:pos="1417"/>
          <w:tab w:val="right" w:leader="dot" w:pos="9061"/>
        </w:tabs>
        <w:rPr>
          <w:ins w:id="340" w:author="Author"/>
          <w:rFonts w:asciiTheme="minorHAnsi" w:eastAsiaTheme="minorEastAsia" w:hAnsiTheme="minorHAnsi" w:cstheme="minorBidi"/>
          <w:noProof/>
          <w:sz w:val="22"/>
          <w:szCs w:val="22"/>
        </w:rPr>
      </w:pPr>
      <w:ins w:id="341" w:author="Author">
        <w:r>
          <w:rPr>
            <w:noProof/>
          </w:rPr>
          <w:t>11.5</w:t>
        </w:r>
        <w:r>
          <w:rPr>
            <w:rFonts w:asciiTheme="minorHAnsi" w:eastAsiaTheme="minorEastAsia" w:hAnsiTheme="minorHAnsi" w:cstheme="minorBidi"/>
            <w:noProof/>
            <w:sz w:val="22"/>
            <w:szCs w:val="22"/>
          </w:rPr>
          <w:tab/>
        </w:r>
        <w:r>
          <w:rPr>
            <w:noProof/>
          </w:rPr>
          <w:t>Survivorship (Core)</w:t>
        </w:r>
        <w:r>
          <w:rPr>
            <w:noProof/>
          </w:rPr>
          <w:tab/>
        </w:r>
        <w:r>
          <w:rPr>
            <w:noProof/>
          </w:rPr>
          <w:fldChar w:fldCharType="begin"/>
        </w:r>
        <w:r>
          <w:rPr>
            <w:noProof/>
          </w:rPr>
          <w:instrText xml:space="preserve"> PAGEREF _Toc175225967 \h </w:instrText>
        </w:r>
        <w:r>
          <w:rPr>
            <w:noProof/>
          </w:rPr>
        </w:r>
        <w:r>
          <w:rPr>
            <w:noProof/>
          </w:rPr>
          <w:fldChar w:fldCharType="separate"/>
        </w:r>
        <w:r>
          <w:rPr>
            <w:noProof/>
          </w:rPr>
          <w:t>37</w:t>
        </w:r>
        <w:r>
          <w:rPr>
            <w:noProof/>
          </w:rPr>
          <w:fldChar w:fldCharType="end"/>
        </w:r>
      </w:ins>
    </w:p>
    <w:p w14:paraId="034C8D9C" w14:textId="22E7047E" w:rsidR="008F0599" w:rsidRPr="00A44393" w:rsidRDefault="0052774E" w:rsidP="00041AAA">
      <w:pPr>
        <w:pStyle w:val="ATTANNTitleListTableofContents-ASDEFCON"/>
      </w:pPr>
      <w:ins w:id="342" w:author="Author">
        <w:r>
          <w:rPr>
            <w:rFonts w:ascii="Arial" w:hAnsi="Arial" w:cs="Arial"/>
            <w:bCs w:val="0"/>
            <w:caps w:val="0"/>
            <w:noProof/>
            <w:color w:val="auto"/>
            <w:szCs w:val="24"/>
          </w:rPr>
          <w:fldChar w:fldCharType="end"/>
        </w:r>
      </w:ins>
      <w:r w:rsidR="008F0599" w:rsidRPr="00A44393">
        <w:t>ATTACHMENTS</w:t>
      </w:r>
    </w:p>
    <w:p w14:paraId="2AE139AB" w14:textId="77777777" w:rsidR="008F0599" w:rsidRPr="00192835" w:rsidRDefault="003A4A5C" w:rsidP="004538F9">
      <w:pPr>
        <w:pStyle w:val="ATTANNListTableofContents-ASDEFCON"/>
      </w:pPr>
      <w:r w:rsidRPr="0081722E">
        <w:t>Scope</w:t>
      </w:r>
      <w:r w:rsidR="00E25AF0" w:rsidRPr="0081722E">
        <w:t xml:space="preserve"> </w:t>
      </w:r>
      <w:r w:rsidR="00DE3BAA" w:rsidRPr="0081722E">
        <w:t xml:space="preserve">of Services </w:t>
      </w:r>
      <w:r w:rsidRPr="0081722E">
        <w:t>(Core)</w:t>
      </w:r>
      <w:r w:rsidR="00E25AF0" w:rsidRPr="0081722E">
        <w:tab/>
      </w:r>
      <w:r w:rsidR="00E25AF0" w:rsidRPr="00192835">
        <w:t>A-1</w:t>
      </w:r>
    </w:p>
    <w:p w14:paraId="1D6E1E1B" w14:textId="77777777" w:rsidR="008F0599" w:rsidRPr="00776825" w:rsidRDefault="003A4A5C" w:rsidP="004538F9">
      <w:pPr>
        <w:pStyle w:val="ATTANNListTableofContents-ASDEFCON"/>
      </w:pPr>
      <w:r w:rsidRPr="0081722E">
        <w:t>Labour Rates (Core)</w:t>
      </w:r>
      <w:r w:rsidR="00E25AF0">
        <w:tab/>
      </w:r>
      <w:r w:rsidR="00E25AF0" w:rsidRPr="00776825">
        <w:t>B-1</w:t>
      </w:r>
    </w:p>
    <w:p w14:paraId="2485B924" w14:textId="77777777" w:rsidR="008F0599" w:rsidRPr="00776825" w:rsidRDefault="003A4A5C" w:rsidP="004538F9">
      <w:pPr>
        <w:pStyle w:val="ATTANNListTableofContents-ASDEFCON"/>
      </w:pPr>
      <w:r w:rsidRPr="00776825">
        <w:t>Tasking Statement (Core)</w:t>
      </w:r>
      <w:r w:rsidR="00E25AF0">
        <w:tab/>
      </w:r>
      <w:r w:rsidR="00E25AF0" w:rsidRPr="00776825">
        <w:t>C-1</w:t>
      </w:r>
    </w:p>
    <w:p w14:paraId="391C70EC" w14:textId="77777777" w:rsidR="008F0599" w:rsidRPr="00776825" w:rsidRDefault="003A4A5C" w:rsidP="004538F9">
      <w:pPr>
        <w:pStyle w:val="ATTANNListTableofContents-ASDEFCON"/>
      </w:pPr>
      <w:r>
        <w:t>Official Order (Core)</w:t>
      </w:r>
      <w:r w:rsidR="00E25AF0">
        <w:tab/>
      </w:r>
      <w:r w:rsidR="00E25AF0" w:rsidRPr="00776825">
        <w:t>D-1</w:t>
      </w:r>
    </w:p>
    <w:p w14:paraId="1324D538" w14:textId="77777777" w:rsidR="008F0599" w:rsidRPr="00776825" w:rsidRDefault="003A4A5C" w:rsidP="004538F9">
      <w:pPr>
        <w:pStyle w:val="ATTANNListTableofContents-ASDEFCON"/>
      </w:pPr>
      <w:r w:rsidRPr="00776825">
        <w:t>Adjustment Formula (Optional)</w:t>
      </w:r>
      <w:r w:rsidR="00E25AF0" w:rsidRPr="00776825">
        <w:tab/>
        <w:t>E-1</w:t>
      </w:r>
    </w:p>
    <w:p w14:paraId="071483C3" w14:textId="77777777" w:rsidR="008F0599" w:rsidRPr="00776825" w:rsidRDefault="003A4A5C" w:rsidP="004538F9">
      <w:pPr>
        <w:pStyle w:val="ATTANNListTableofContents-ASDEFCON"/>
      </w:pPr>
      <w:r>
        <w:t>Confidential</w:t>
      </w:r>
      <w:r w:rsidRPr="00776825">
        <w:t xml:space="preserve"> Information </w:t>
      </w:r>
      <w:r>
        <w:t xml:space="preserve">And Reporting </w:t>
      </w:r>
      <w:r w:rsidRPr="00776825">
        <w:t>(Core)</w:t>
      </w:r>
      <w:r w:rsidR="00E25AF0" w:rsidRPr="00776825">
        <w:tab/>
        <w:t>F-1</w:t>
      </w:r>
    </w:p>
    <w:p w14:paraId="390F8F14" w14:textId="338B0204" w:rsidR="008F0599" w:rsidRPr="00776825" w:rsidRDefault="00346701" w:rsidP="004538F9">
      <w:pPr>
        <w:pStyle w:val="ATTANNListTableofContents-ASDEFCON"/>
      </w:pPr>
      <w:r>
        <w:t>CMR</w:t>
      </w:r>
      <w:r w:rsidR="003A4A5C" w:rsidRPr="00776825">
        <w:t xml:space="preserve"> Schedule (Core)</w:t>
      </w:r>
      <w:r w:rsidR="00E25AF0" w:rsidRPr="00776825">
        <w:tab/>
        <w:t>G-1</w:t>
      </w:r>
    </w:p>
    <w:p w14:paraId="24F0D7CC" w14:textId="77777777" w:rsidR="008F0599" w:rsidRDefault="003A4A5C" w:rsidP="004538F9">
      <w:pPr>
        <w:pStyle w:val="ATTANNListTableofContents-ASDEFCON"/>
      </w:pPr>
      <w:r>
        <w:t>Glossary (Core)</w:t>
      </w:r>
      <w:r w:rsidR="00E25AF0" w:rsidRPr="00776825">
        <w:tab/>
        <w:t>H-1</w:t>
      </w:r>
    </w:p>
    <w:p w14:paraId="4693654E" w14:textId="76D92ECA" w:rsidR="00780C45" w:rsidRPr="00A044FB" w:rsidRDefault="003A4A5C" w:rsidP="004538F9">
      <w:pPr>
        <w:pStyle w:val="ATTANNListTableofContents-ASDEFCON"/>
      </w:pPr>
      <w:r w:rsidRPr="00A044FB">
        <w:t>Australian Industry Capability (</w:t>
      </w:r>
      <w:r w:rsidR="00E1338D">
        <w:t>Optional</w:t>
      </w:r>
      <w:r w:rsidRPr="00A044FB">
        <w:t>)</w:t>
      </w:r>
      <w:r w:rsidR="00E25AF0" w:rsidRPr="00A044FB">
        <w:tab/>
        <w:t>I-1</w:t>
      </w:r>
    </w:p>
    <w:p w14:paraId="1FA24405" w14:textId="77777777" w:rsidR="00E453BA" w:rsidRPr="00A044FB" w:rsidRDefault="003A4A5C" w:rsidP="004538F9">
      <w:pPr>
        <w:pStyle w:val="ATTANNListTableofContents-ASDEFCON"/>
      </w:pPr>
      <w:r w:rsidRPr="00A044FB">
        <w:t>Security Classification And Categorisation Guide (Optional)</w:t>
      </w:r>
      <w:r w:rsidR="00E453BA" w:rsidRPr="00A044FB">
        <w:tab/>
      </w:r>
      <w:r w:rsidR="00AD2FC8" w:rsidRPr="00A044FB">
        <w:t>J</w:t>
      </w:r>
      <w:r w:rsidR="00E453BA" w:rsidRPr="00A044FB">
        <w:t>-1</w:t>
      </w:r>
    </w:p>
    <w:p w14:paraId="2F182FC3" w14:textId="59A22156" w:rsidR="00780C45" w:rsidRPr="00A044FB" w:rsidRDefault="00CA5ED5" w:rsidP="004538F9">
      <w:pPr>
        <w:pStyle w:val="ATTANNListTableofContents-ASDEFCON"/>
      </w:pPr>
      <w:r w:rsidRPr="00041AAA">
        <w:fldChar w:fldCharType="begin">
          <w:ffData>
            <w:name w:val="Text103"/>
            <w:enabled/>
            <w:calcOnExit w:val="0"/>
            <w:textInput>
              <w:default w:val="[INSERT OTHER ATTACHMENTS]"/>
            </w:textInput>
          </w:ffData>
        </w:fldChar>
      </w:r>
      <w:bookmarkStart w:id="343" w:name="Text103"/>
      <w:r w:rsidRPr="00041AAA">
        <w:instrText xml:space="preserve"> FORMTEXT </w:instrText>
      </w:r>
      <w:r w:rsidRPr="00041AAA">
        <w:fldChar w:fldCharType="separate"/>
      </w:r>
      <w:r w:rsidR="005E1CDB" w:rsidRPr="00041AAA">
        <w:t>[INSERT OTHER ATTACHMENTS]</w:t>
      </w:r>
      <w:r w:rsidRPr="00041AAA">
        <w:fldChar w:fldCharType="end"/>
      </w:r>
      <w:bookmarkEnd w:id="343"/>
      <w:r w:rsidR="00E25AF0" w:rsidRPr="003A4A5C">
        <w:tab/>
      </w:r>
      <w:r w:rsidR="00F311D3" w:rsidRPr="00A044FB">
        <w:t>K</w:t>
      </w:r>
      <w:r w:rsidR="00E25AF0" w:rsidRPr="00A044FB">
        <w:t>-1</w:t>
      </w:r>
    </w:p>
    <w:p w14:paraId="4DED0B4E" w14:textId="77777777" w:rsidR="00DB6C19" w:rsidRPr="00776825" w:rsidRDefault="00DB6C19" w:rsidP="004538F9">
      <w:pPr>
        <w:pStyle w:val="ASDEFCONNormal"/>
        <w:sectPr w:rsidR="00DB6C19" w:rsidRPr="00776825" w:rsidSect="00A044FB">
          <w:footerReference w:type="default" r:id="rId13"/>
          <w:pgSz w:w="11907" w:h="16840" w:code="9"/>
          <w:pgMar w:top="1304" w:right="1418" w:bottom="964" w:left="1418" w:header="567" w:footer="567" w:gutter="0"/>
          <w:paperSrc w:first="257" w:other="257"/>
          <w:pgNumType w:fmt="lowerRoman" w:start="1"/>
          <w:cols w:space="720"/>
        </w:sectPr>
      </w:pPr>
    </w:p>
    <w:p w14:paraId="19D78368" w14:textId="77777777" w:rsidR="008F0599" w:rsidRPr="00776825" w:rsidRDefault="00D47BF8" w:rsidP="004538F9">
      <w:pPr>
        <w:pStyle w:val="COTCOCLV1-ASDEFCON"/>
      </w:pPr>
      <w:bookmarkStart w:id="346" w:name="_Toc229471761"/>
      <w:bookmarkStart w:id="347" w:name="_Toc480532169"/>
      <w:bookmarkStart w:id="348" w:name="_Toc175218927"/>
      <w:bookmarkStart w:id="349" w:name="_Toc175225891"/>
      <w:bookmarkStart w:id="350" w:name="_Toc153359526"/>
      <w:r w:rsidRPr="00776825">
        <w:t>DEED FRAMEWORK</w:t>
      </w:r>
      <w:bookmarkEnd w:id="346"/>
      <w:bookmarkEnd w:id="347"/>
      <w:bookmarkEnd w:id="348"/>
      <w:bookmarkEnd w:id="349"/>
      <w:bookmarkEnd w:id="350"/>
    </w:p>
    <w:p w14:paraId="7BD8FEF9" w14:textId="77777777" w:rsidR="008F0599" w:rsidRPr="00776825" w:rsidRDefault="008F0599" w:rsidP="004538F9">
      <w:pPr>
        <w:pStyle w:val="COTCOCLV2-ASDEFCON"/>
      </w:pPr>
      <w:bookmarkStart w:id="351" w:name="_Toc229471762"/>
      <w:bookmarkStart w:id="352" w:name="_Toc480532170"/>
      <w:bookmarkStart w:id="353" w:name="_Toc175218928"/>
      <w:bookmarkStart w:id="354" w:name="_Toc175225892"/>
      <w:bookmarkStart w:id="355" w:name="_Toc153359527"/>
      <w:r w:rsidRPr="00776825">
        <w:t>Definitions (Core)</w:t>
      </w:r>
      <w:bookmarkEnd w:id="351"/>
      <w:bookmarkEnd w:id="352"/>
      <w:bookmarkEnd w:id="353"/>
      <w:bookmarkEnd w:id="354"/>
      <w:bookmarkEnd w:id="355"/>
    </w:p>
    <w:p w14:paraId="4EBAA0A0" w14:textId="77777777" w:rsidR="008F0599" w:rsidRPr="00776825" w:rsidRDefault="008F0599" w:rsidP="004538F9">
      <w:pPr>
        <w:pStyle w:val="COTCOCLV3-ASDEFCON"/>
      </w:pPr>
      <w:r w:rsidRPr="00776825">
        <w:t xml:space="preserve">In the Deed and </w:t>
      </w:r>
      <w:r w:rsidR="008B39D8">
        <w:t xml:space="preserve">in </w:t>
      </w:r>
      <w:r w:rsidRPr="00776825">
        <w:t>any Contract, unless the contrary intention appears, words, abbreviations and acronyms have the meanings given to them by</w:t>
      </w:r>
      <w:r w:rsidR="00C42F26">
        <w:t xml:space="preserve"> Details Schedule or by</w:t>
      </w:r>
      <w:r w:rsidRPr="00776825">
        <w:t xml:space="preserve"> the Glossary at Attachment H.  The Glossary also contains a list of documents referred to in the Deed and details of the version that is applicable to the Deed</w:t>
      </w:r>
      <w:r w:rsidR="00E2387D" w:rsidRPr="00776825">
        <w:t xml:space="preserve"> and any Contract</w:t>
      </w:r>
      <w:r w:rsidRPr="00776825">
        <w:t>.</w:t>
      </w:r>
    </w:p>
    <w:p w14:paraId="68B0F1DD" w14:textId="77777777" w:rsidR="008F0599" w:rsidRPr="00776825" w:rsidRDefault="008F0599" w:rsidP="004538F9">
      <w:pPr>
        <w:pStyle w:val="COTCOCLV2-ASDEFCON"/>
      </w:pPr>
      <w:bookmarkStart w:id="356" w:name="_Toc229471763"/>
      <w:bookmarkStart w:id="357" w:name="_Toc480532171"/>
      <w:bookmarkStart w:id="358" w:name="_Toc175218929"/>
      <w:bookmarkStart w:id="359" w:name="_Toc175225893"/>
      <w:bookmarkStart w:id="360" w:name="_Toc153359528"/>
      <w:r w:rsidRPr="00776825">
        <w:t>Interpretation (Core)</w:t>
      </w:r>
      <w:bookmarkEnd w:id="356"/>
      <w:bookmarkEnd w:id="357"/>
      <w:bookmarkEnd w:id="358"/>
      <w:bookmarkEnd w:id="359"/>
      <w:bookmarkEnd w:id="360"/>
    </w:p>
    <w:p w14:paraId="673BA005" w14:textId="77777777" w:rsidR="008F0599" w:rsidRPr="00776825" w:rsidRDefault="008F0599" w:rsidP="004538F9">
      <w:pPr>
        <w:pStyle w:val="COTCOCLV3-ASDEFCON"/>
      </w:pPr>
      <w:r w:rsidRPr="00776825">
        <w:t xml:space="preserve">In the Deed and in any Contract, unless the contrary intention appears: </w:t>
      </w:r>
    </w:p>
    <w:p w14:paraId="7576DFDE" w14:textId="77777777" w:rsidR="008F0599" w:rsidRPr="00776825" w:rsidRDefault="008F0599" w:rsidP="004538F9">
      <w:pPr>
        <w:pStyle w:val="COTCOCLV4-ASDEFCON"/>
      </w:pPr>
      <w:r w:rsidRPr="00776825">
        <w:t xml:space="preserve">headings are for the purpose of convenient reference only and do not form part of the Deed or any Contract; </w:t>
      </w:r>
    </w:p>
    <w:p w14:paraId="6C7731BF" w14:textId="77777777" w:rsidR="008F0599" w:rsidRPr="00776825" w:rsidRDefault="008F0599" w:rsidP="004538F9">
      <w:pPr>
        <w:pStyle w:val="COTCOCLV4-ASDEFCON"/>
      </w:pPr>
      <w:r w:rsidRPr="00776825">
        <w:t xml:space="preserve">the singular includes the plural and vice-versa; </w:t>
      </w:r>
    </w:p>
    <w:p w14:paraId="33BC4E05" w14:textId="04E4E556" w:rsidR="008F0599" w:rsidRPr="00776825" w:rsidRDefault="008F0599" w:rsidP="004538F9">
      <w:pPr>
        <w:pStyle w:val="COTCOCLV4-ASDEFCON"/>
      </w:pPr>
      <w:r w:rsidRPr="00776825">
        <w:t xml:space="preserve">a reference to one gender includes </w:t>
      </w:r>
      <w:r w:rsidR="00E1338D">
        <w:t>any</w:t>
      </w:r>
      <w:r w:rsidR="00E1338D" w:rsidRPr="00776825">
        <w:t xml:space="preserve"> </w:t>
      </w:r>
      <w:r w:rsidRPr="00776825">
        <w:t xml:space="preserve">others; </w:t>
      </w:r>
    </w:p>
    <w:p w14:paraId="5A09E35E" w14:textId="77777777" w:rsidR="008F0599" w:rsidRPr="00776825" w:rsidRDefault="008F0599" w:rsidP="004538F9">
      <w:pPr>
        <w:pStyle w:val="COTCOCLV4-ASDEFCON"/>
      </w:pPr>
      <w:r w:rsidRPr="00776825">
        <w:t xml:space="preserve">a reference to a person includes a body politic, body corporate or a partnership; </w:t>
      </w:r>
    </w:p>
    <w:p w14:paraId="486466EA" w14:textId="77777777" w:rsidR="008F0599" w:rsidRPr="00776825" w:rsidRDefault="008F0599" w:rsidP="004538F9">
      <w:pPr>
        <w:pStyle w:val="COTCOCLV4-ASDEFCON"/>
      </w:pPr>
      <w:r w:rsidRPr="00776825">
        <w:t xml:space="preserve">if the last day of any period prescribed for the doing of an action falls on a day which is not a Working Day, the action shall be done no later than the end of the next Working Day; </w:t>
      </w:r>
    </w:p>
    <w:p w14:paraId="4ECCE9B6" w14:textId="77777777" w:rsidR="008F0599" w:rsidRPr="00776825" w:rsidRDefault="008F0599" w:rsidP="004538F9">
      <w:pPr>
        <w:pStyle w:val="COTCOCLV4-ASDEFCON"/>
      </w:pPr>
      <w:r w:rsidRPr="00776825">
        <w:t xml:space="preserve">a reference to an Act is a reference to an Act of the Commonwealth, State or Territory of Australia, as amended from time to time, and includes a reference to any subordinate legislation made under the Act; </w:t>
      </w:r>
    </w:p>
    <w:p w14:paraId="262EC8A1" w14:textId="77777777" w:rsidR="008F0599" w:rsidRPr="00776825" w:rsidRDefault="008F0599" w:rsidP="004538F9">
      <w:pPr>
        <w:pStyle w:val="COTCOCLV4-ASDEFCON"/>
      </w:pPr>
      <w:r w:rsidRPr="00776825">
        <w:t xml:space="preserve">a reference to a clause includes a reference to a subclause of that clause; </w:t>
      </w:r>
    </w:p>
    <w:p w14:paraId="6BD39656" w14:textId="77777777" w:rsidR="008F0599" w:rsidRPr="00776825" w:rsidRDefault="008F0599" w:rsidP="004538F9">
      <w:pPr>
        <w:pStyle w:val="COTCOCLV4-ASDEFCON"/>
      </w:pPr>
      <w:r w:rsidRPr="00776825">
        <w:t xml:space="preserve">a reference to a </w:t>
      </w:r>
      <w:r w:rsidR="00C42F26">
        <w:t>’</w:t>
      </w:r>
      <w:r w:rsidRPr="00776825">
        <w:t>dollar</w:t>
      </w:r>
      <w:r w:rsidR="00C42F26">
        <w:t>’</w:t>
      </w:r>
      <w:r w:rsidRPr="00776825">
        <w:t xml:space="preserve">, </w:t>
      </w:r>
      <w:r w:rsidR="00C42F26">
        <w:t>‘</w:t>
      </w:r>
      <w:r w:rsidRPr="00776825">
        <w:t>$</w:t>
      </w:r>
      <w:r w:rsidR="00C42F26">
        <w:t>’</w:t>
      </w:r>
      <w:r w:rsidRPr="00776825">
        <w:t xml:space="preserve">, </w:t>
      </w:r>
      <w:r w:rsidR="00C42F26">
        <w:t>’</w:t>
      </w:r>
      <w:r w:rsidRPr="00776825">
        <w:t>$A</w:t>
      </w:r>
      <w:r w:rsidR="00C42F26">
        <w:t>’</w:t>
      </w:r>
      <w:r w:rsidRPr="00776825">
        <w:t xml:space="preserve"> or </w:t>
      </w:r>
      <w:r w:rsidR="00C42F26">
        <w:t>’</w:t>
      </w:r>
      <w:r w:rsidRPr="00776825">
        <w:t>AUD</w:t>
      </w:r>
      <w:r w:rsidR="00C42F26">
        <w:t>’</w:t>
      </w:r>
      <w:r w:rsidRPr="00776825">
        <w:t xml:space="preserve"> means the Australian dollar unless otherwise stated; </w:t>
      </w:r>
    </w:p>
    <w:p w14:paraId="2F3B56E2" w14:textId="77777777" w:rsidR="008F0599" w:rsidRPr="00776825" w:rsidRDefault="008F0599" w:rsidP="004538F9">
      <w:pPr>
        <w:pStyle w:val="COTCOCLV4-ASDEFCON"/>
      </w:pPr>
      <w:r w:rsidRPr="00776825">
        <w:t>a reference to a specification, publication, Commonwealth policy or other document is a reference to that specification, publication, Commonwealth policy or document, in effect on the Effective Date</w:t>
      </w:r>
      <w:r w:rsidR="00713149">
        <w:t xml:space="preserve"> specified at the Details Schedule</w:t>
      </w:r>
      <w:r w:rsidR="00670F0F">
        <w:t xml:space="preserve"> and updated from time to time</w:t>
      </w:r>
      <w:r w:rsidRPr="00776825">
        <w:t>, or alternatively, a reference to another version of the document if agreed in writing between the parties;</w:t>
      </w:r>
    </w:p>
    <w:p w14:paraId="1280D679" w14:textId="5C3EC1B9" w:rsidR="008F0599" w:rsidRPr="00776825" w:rsidRDefault="008F0599" w:rsidP="004538F9">
      <w:pPr>
        <w:pStyle w:val="COTCOCLV4-ASDEFCON"/>
      </w:pPr>
      <w:r w:rsidRPr="00776825">
        <w:t xml:space="preserve">the word </w:t>
      </w:r>
      <w:r w:rsidR="00E22885">
        <w:t>"</w:t>
      </w:r>
      <w:r w:rsidRPr="00776825">
        <w:t>includes</w:t>
      </w:r>
      <w:r w:rsidR="00713149">
        <w:t>”</w:t>
      </w:r>
      <w:r w:rsidRPr="00776825">
        <w:t xml:space="preserve"> in any form is not a word of limitation; </w:t>
      </w:r>
    </w:p>
    <w:p w14:paraId="73B0A689" w14:textId="77777777" w:rsidR="0009389A" w:rsidRDefault="008F0599" w:rsidP="004538F9">
      <w:pPr>
        <w:pStyle w:val="COTCOCLV4-ASDEFCON"/>
      </w:pPr>
      <w:r w:rsidRPr="00776825">
        <w:t>a reference to a party includes that party’s administrators, successors, and permitted assignees, including any person to whom that party novates any part of the Deed or any Contract</w:t>
      </w:r>
      <w:r w:rsidR="0009389A">
        <w:t xml:space="preserve">; </w:t>
      </w:r>
      <w:r w:rsidR="0009389A" w:rsidRPr="00776825">
        <w:t>and</w:t>
      </w:r>
    </w:p>
    <w:p w14:paraId="5AF1DA04" w14:textId="77777777" w:rsidR="008F0599" w:rsidRPr="00776825" w:rsidRDefault="0009389A" w:rsidP="004538F9">
      <w:pPr>
        <w:pStyle w:val="COTCOCLV4-ASDEFCON"/>
      </w:pPr>
      <w:r w:rsidRPr="00744086">
        <w:t>a provision stating that a party ‘may’ agree or consent to something, approve or reject something, or take or decline to take an action, means that the party may exercise its discretion in deciding whether or not to do so, and may impose conditions on any such agreement, consent or approval</w:t>
      </w:r>
      <w:r w:rsidR="008F0599" w:rsidRPr="00776825">
        <w:t>.</w:t>
      </w:r>
    </w:p>
    <w:p w14:paraId="0B45BC39" w14:textId="77777777" w:rsidR="00713149" w:rsidRPr="00776825" w:rsidRDefault="00713149" w:rsidP="004538F9">
      <w:pPr>
        <w:pStyle w:val="COTCOCLV3-ASDEFCON"/>
      </w:pPr>
      <w:r w:rsidRPr="00776825">
        <w:t xml:space="preserve">All information </w:t>
      </w:r>
      <w:r>
        <w:t>provided</w:t>
      </w:r>
      <w:r w:rsidRPr="00776825">
        <w:t xml:space="preserve"> as part of the Services under the Deed and any Contract shall be written in English.</w:t>
      </w:r>
      <w:r w:rsidR="00F90C2B">
        <w:t xml:space="preserve"> </w:t>
      </w:r>
      <w:r w:rsidRPr="00776825">
        <w:t xml:space="preserve"> Measurements of physical quantity shall be in Australian legal units as prescribed under the </w:t>
      </w:r>
      <w:r w:rsidRPr="00E71D48">
        <w:rPr>
          <w:i/>
        </w:rPr>
        <w:t>National Measurement Act 1960</w:t>
      </w:r>
      <w:r w:rsidRPr="00776825">
        <w:t xml:space="preserve"> </w:t>
      </w:r>
      <w:r>
        <w:t xml:space="preserve">(Cth) </w:t>
      </w:r>
      <w:r w:rsidRPr="00776825">
        <w:t xml:space="preserve">or, if </w:t>
      </w:r>
      <w:r>
        <w:t>Services</w:t>
      </w:r>
      <w:r w:rsidRPr="00776825">
        <w:t xml:space="preserve"> are imported, units of measurement as agreed by the Commonwealth Representative</w:t>
      </w:r>
      <w:r>
        <w:t xml:space="preserve"> specified in the Details Schedule</w:t>
      </w:r>
      <w:r w:rsidRPr="00776825">
        <w:t>.</w:t>
      </w:r>
    </w:p>
    <w:p w14:paraId="0D529859" w14:textId="77777777" w:rsidR="008F0599" w:rsidRPr="00776825" w:rsidRDefault="008F0599" w:rsidP="004538F9">
      <w:pPr>
        <w:pStyle w:val="COTCOCLV2-ASDEFCON"/>
      </w:pPr>
      <w:bookmarkStart w:id="361" w:name="_Ref6143799"/>
      <w:bookmarkStart w:id="362" w:name="_Toc229471764"/>
      <w:bookmarkStart w:id="363" w:name="_Toc480532172"/>
      <w:bookmarkStart w:id="364" w:name="_Toc175218930"/>
      <w:bookmarkStart w:id="365" w:name="_Toc175225894"/>
      <w:bookmarkStart w:id="366" w:name="_Toc153359529"/>
      <w:r w:rsidRPr="00776825">
        <w:t>Term (Core)</w:t>
      </w:r>
      <w:bookmarkEnd w:id="361"/>
      <w:bookmarkEnd w:id="362"/>
      <w:bookmarkEnd w:id="363"/>
      <w:bookmarkEnd w:id="364"/>
      <w:bookmarkEnd w:id="365"/>
      <w:bookmarkEnd w:id="366"/>
    </w:p>
    <w:p w14:paraId="34AB464E" w14:textId="77777777" w:rsidR="002B491F" w:rsidRDefault="002B491F" w:rsidP="004538F9">
      <w:pPr>
        <w:pStyle w:val="NoteToDrafters-ASDEFCON"/>
      </w:pPr>
      <w:r>
        <w:t>Note to drafters:  ASDEFCON (Standing Offer for Services</w:t>
      </w:r>
      <w:r w:rsidR="00806F91">
        <w:t xml:space="preserve">) </w:t>
      </w:r>
      <w:r w:rsidR="00806F91" w:rsidRPr="0028297E">
        <w:t>has</w:t>
      </w:r>
      <w:r w:rsidRPr="0028297E">
        <w:t xml:space="preserve"> been drafted on the basis that each standing offer would generally be in place for three years, with an option for two additional 12-month extensions</w:t>
      </w:r>
      <w:r>
        <w:t xml:space="preserve">. </w:t>
      </w:r>
    </w:p>
    <w:p w14:paraId="29B4EC1D" w14:textId="0BD1BA04" w:rsidR="008F0599" w:rsidRPr="00776825" w:rsidRDefault="008F0599" w:rsidP="004538F9">
      <w:pPr>
        <w:pStyle w:val="COTCOCLV3-ASDEFCON"/>
      </w:pPr>
      <w:bookmarkStart w:id="367" w:name="_Ref456867880"/>
      <w:r w:rsidRPr="00776825">
        <w:t>The Deed is legally binding from the Effective Date</w:t>
      </w:r>
      <w:r w:rsidR="00713149">
        <w:t xml:space="preserve"> specified in the Details Schedule</w:t>
      </w:r>
      <w:r w:rsidRPr="00776825">
        <w:t xml:space="preserve">.  Unless terminated earlier and subject to </w:t>
      </w:r>
      <w:r w:rsidR="00493410">
        <w:t xml:space="preserve">this </w:t>
      </w:r>
      <w:r w:rsidRPr="00776825">
        <w:t xml:space="preserve">clause </w:t>
      </w:r>
      <w:bookmarkStart w:id="368" w:name="_Hlt57089913"/>
      <w:r w:rsidRPr="00776825">
        <w:fldChar w:fldCharType="begin"/>
      </w:r>
      <w:r w:rsidRPr="00776825">
        <w:instrText xml:space="preserve"> REF _Ref6143799 \r \h  \* MERGEFORMAT </w:instrText>
      </w:r>
      <w:r w:rsidRPr="00776825">
        <w:fldChar w:fldCharType="separate"/>
      </w:r>
      <w:r w:rsidR="005E1CDB">
        <w:t>1.3</w:t>
      </w:r>
      <w:r w:rsidRPr="00776825">
        <w:fldChar w:fldCharType="end"/>
      </w:r>
      <w:bookmarkEnd w:id="368"/>
      <w:r w:rsidRPr="00776825">
        <w:t>, the Deed expires</w:t>
      </w:r>
      <w:r w:rsidR="0026719D">
        <w:t xml:space="preserve"> </w:t>
      </w:r>
      <w:r w:rsidR="00713149">
        <w:t>on the Expiry Date specified in the Details Schedule.</w:t>
      </w:r>
      <w:bookmarkEnd w:id="367"/>
      <w:r w:rsidRPr="00776825">
        <w:t xml:space="preserve"> </w:t>
      </w:r>
    </w:p>
    <w:p w14:paraId="1CD2DCD8" w14:textId="77777777" w:rsidR="008F0599" w:rsidRPr="00776825" w:rsidRDefault="008F0599" w:rsidP="004538F9">
      <w:pPr>
        <w:pStyle w:val="COTCOCLV3-ASDEFCON"/>
      </w:pPr>
      <w:bookmarkStart w:id="369" w:name="_Ref52942622"/>
      <w:bookmarkStart w:id="370" w:name="_Ref57089946"/>
      <w:r w:rsidRPr="00776825">
        <w:t xml:space="preserve">The Commonwealth may extend the Term for 12 months by giving the Contractor notice in writing not less than </w:t>
      </w:r>
      <w:r w:rsidR="00C42F26" w:rsidRPr="00DE3BAA">
        <w:t>30</w:t>
      </w:r>
      <w:r w:rsidRPr="00776825">
        <w:t xml:space="preserve"> days before the date on which the Deed would otherwise expire.</w:t>
      </w:r>
      <w:bookmarkEnd w:id="369"/>
      <w:bookmarkEnd w:id="370"/>
    </w:p>
    <w:p w14:paraId="606F08CF" w14:textId="54C2BACE" w:rsidR="008F0599" w:rsidRPr="00776825" w:rsidRDefault="008F0599" w:rsidP="004538F9">
      <w:pPr>
        <w:pStyle w:val="COTCOCLV3-ASDEFCON"/>
      </w:pPr>
      <w:bookmarkStart w:id="371" w:name="_Ref57089974"/>
      <w:r w:rsidRPr="00776825">
        <w:t xml:space="preserve">The Commonwealth may extend the Term for a second period of 12 months by giving the Contractor notice in writing not less than </w:t>
      </w:r>
      <w:r w:rsidR="00C42F26" w:rsidRPr="00C42F26">
        <w:t>30</w:t>
      </w:r>
      <w:r w:rsidRPr="00776825">
        <w:t xml:space="preserve"> days before the date on which the Deed would otherwise expire under clause </w:t>
      </w:r>
      <w:r w:rsidRPr="00776825">
        <w:fldChar w:fldCharType="begin"/>
      </w:r>
      <w:r w:rsidRPr="00776825">
        <w:instrText xml:space="preserve"> REF _Ref57089946 \r \h  \* MERGEFORMAT </w:instrText>
      </w:r>
      <w:r w:rsidRPr="00776825">
        <w:fldChar w:fldCharType="separate"/>
      </w:r>
      <w:r w:rsidR="005E1CDB">
        <w:t>1.3.2</w:t>
      </w:r>
      <w:r w:rsidRPr="00776825">
        <w:fldChar w:fldCharType="end"/>
      </w:r>
      <w:r w:rsidRPr="00776825">
        <w:t>.</w:t>
      </w:r>
      <w:bookmarkEnd w:id="371"/>
    </w:p>
    <w:p w14:paraId="1EB1CBD6" w14:textId="3422C54B" w:rsidR="008F0599" w:rsidRDefault="008F0599" w:rsidP="004538F9">
      <w:pPr>
        <w:pStyle w:val="COTCOCLV3-ASDEFCON"/>
      </w:pPr>
      <w:bookmarkStart w:id="372" w:name="_Ref102791891"/>
      <w:r w:rsidRPr="00776825">
        <w:t xml:space="preserve">Without affecting the extensions to the Term made by a notice under clause </w:t>
      </w:r>
      <w:r w:rsidRPr="00776825">
        <w:fldChar w:fldCharType="begin"/>
      </w:r>
      <w:r w:rsidRPr="00776825">
        <w:instrText xml:space="preserve"> REF _Ref52942622 \r \h  \* MERGEFORMAT </w:instrText>
      </w:r>
      <w:r w:rsidRPr="00776825">
        <w:fldChar w:fldCharType="separate"/>
      </w:r>
      <w:r w:rsidR="005E1CDB">
        <w:t>1.3.2</w:t>
      </w:r>
      <w:r w:rsidRPr="00776825">
        <w:fldChar w:fldCharType="end"/>
      </w:r>
      <w:r w:rsidRPr="00776825">
        <w:t xml:space="preserve"> or </w:t>
      </w:r>
      <w:r w:rsidRPr="00776825">
        <w:fldChar w:fldCharType="begin"/>
      </w:r>
      <w:r w:rsidRPr="00776825">
        <w:instrText xml:space="preserve"> REF _Ref57089974 \r \h  \* MERGEFORMAT </w:instrText>
      </w:r>
      <w:r w:rsidRPr="00776825">
        <w:fldChar w:fldCharType="separate"/>
      </w:r>
      <w:r w:rsidR="005E1CDB">
        <w:t>1.3.3</w:t>
      </w:r>
      <w:r w:rsidRPr="00776825">
        <w:fldChar w:fldCharType="end"/>
      </w:r>
      <w:r w:rsidRPr="00776825">
        <w:t>, the Commonwealth shall specify in that notice the adjustments which shall be made to the Deed to give effect to the extension of the Deed and each party shall amend its copy of the Deed in accordance with that notice.</w:t>
      </w:r>
      <w:bookmarkEnd w:id="372"/>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7"/>
      </w:tblGrid>
      <w:tr w:rsidR="00B77871" w14:paraId="2B77FBC6" w14:textId="77777777" w:rsidTr="00AF7C6B">
        <w:trPr>
          <w:trHeight w:val="1324"/>
        </w:trPr>
        <w:tc>
          <w:tcPr>
            <w:tcW w:w="9287" w:type="dxa"/>
            <w:shd w:val="clear" w:color="auto" w:fill="auto"/>
          </w:tcPr>
          <w:p w14:paraId="25E59408" w14:textId="77777777" w:rsidR="00B77871" w:rsidRPr="001563F4" w:rsidRDefault="00B77871" w:rsidP="00041AAA">
            <w:pPr>
              <w:pStyle w:val="Note-ASDEFCON"/>
            </w:pPr>
            <w:r>
              <w:t>Option:  For when price adjustments will be allowed and Option B</w:t>
            </w:r>
            <w:r w:rsidRPr="001563F4">
              <w:t xml:space="preserve"> is selected at clause 2 of Annex C to the conditions of tender</w:t>
            </w:r>
            <w:r>
              <w:t xml:space="preserve">. </w:t>
            </w:r>
          </w:p>
          <w:p w14:paraId="736CAEBA" w14:textId="6595DA53" w:rsidR="00B77871" w:rsidRDefault="00B77871" w:rsidP="004538F9">
            <w:pPr>
              <w:pStyle w:val="COTCOCLV3-ASDEFCON"/>
            </w:pPr>
            <w:r w:rsidRPr="00776825">
              <w:t xml:space="preserve">Any adjustments, including any adjustments to reflect fluctuations in the cost of labour and materials, that result from the operation of </w:t>
            </w:r>
            <w:r>
              <w:t xml:space="preserve">this </w:t>
            </w:r>
            <w:r w:rsidRPr="00776825">
              <w:t xml:space="preserve">clause </w:t>
            </w:r>
            <w:r w:rsidRPr="00776825">
              <w:fldChar w:fldCharType="begin"/>
            </w:r>
            <w:r w:rsidRPr="00776825">
              <w:instrText xml:space="preserve"> REF _Ref6143799 \r \h </w:instrText>
            </w:r>
            <w:r>
              <w:instrText xml:space="preserve"> \* MERGEFORMAT </w:instrText>
            </w:r>
            <w:r w:rsidRPr="00776825">
              <w:fldChar w:fldCharType="separate"/>
            </w:r>
            <w:r w:rsidR="005E1CDB">
              <w:t>1.3</w:t>
            </w:r>
            <w:r w:rsidRPr="00776825">
              <w:fldChar w:fldCharType="end"/>
            </w:r>
            <w:r w:rsidR="00092248">
              <w:t>,</w:t>
            </w:r>
            <w:r w:rsidRPr="00776825">
              <w:t xml:space="preserve"> shall be calculated in accordance with the formula set out in clause 1.1 of Attachment E</w:t>
            </w:r>
            <w:r w:rsidRPr="00253DEF">
              <w:t>.</w:t>
            </w:r>
          </w:p>
        </w:tc>
      </w:tr>
    </w:tbl>
    <w:p w14:paraId="4E665D50" w14:textId="77777777" w:rsidR="00D15EE5" w:rsidRDefault="00D15EE5" w:rsidP="004538F9">
      <w:pPr>
        <w:pStyle w:val="ASDEFCONOptionSpace"/>
      </w:pPr>
    </w:p>
    <w:p w14:paraId="3502AB7B" w14:textId="07C291F7" w:rsidR="008F0599" w:rsidRPr="00776825" w:rsidRDefault="008F0599" w:rsidP="004538F9">
      <w:pPr>
        <w:pStyle w:val="COTCOCLV3-ASDEFCON"/>
      </w:pPr>
      <w:r w:rsidRPr="00776825">
        <w:t>The Contractor shall fulfil all Contracts entered into during the Term on the conditions current at the time the Contract is made notwithstanding that completion of the Contract may occur after the date on which the Deed has expired.</w:t>
      </w:r>
    </w:p>
    <w:p w14:paraId="42794B46" w14:textId="77777777" w:rsidR="008F0599" w:rsidRPr="00776825" w:rsidRDefault="008F0599" w:rsidP="004538F9">
      <w:pPr>
        <w:pStyle w:val="COTCOCLV2-ASDEFCON"/>
      </w:pPr>
      <w:bookmarkStart w:id="373" w:name="_Toc229471765"/>
      <w:bookmarkStart w:id="374" w:name="_Toc480532173"/>
      <w:bookmarkStart w:id="375" w:name="_Toc175218931"/>
      <w:bookmarkStart w:id="376" w:name="_Toc175225895"/>
      <w:bookmarkStart w:id="377" w:name="_Toc153359530"/>
      <w:r w:rsidRPr="00776825">
        <w:t>Entire Agreement (Core)</w:t>
      </w:r>
      <w:bookmarkEnd w:id="373"/>
      <w:bookmarkEnd w:id="374"/>
      <w:bookmarkEnd w:id="375"/>
      <w:bookmarkEnd w:id="376"/>
      <w:bookmarkEnd w:id="377"/>
    </w:p>
    <w:p w14:paraId="4249A21C" w14:textId="77777777" w:rsidR="008F0599" w:rsidRPr="00776825" w:rsidRDefault="008F0599" w:rsidP="004538F9">
      <w:pPr>
        <w:pStyle w:val="COTCOCLV3-ASDEFCON"/>
      </w:pPr>
      <w:r w:rsidRPr="00776825">
        <w:t>T</w:t>
      </w:r>
      <w:r w:rsidR="00C42F26">
        <w:t>o the extent permitted by law, t</w:t>
      </w:r>
      <w:r w:rsidRPr="00776825">
        <w:t>he Deed, and each Contract, represents the parties’ entire agreement in relation to the subject matter</w:t>
      </w:r>
      <w:r w:rsidR="009A7ADB">
        <w:t xml:space="preserve"> of the deed</w:t>
      </w:r>
      <w:r w:rsidRPr="00776825">
        <w:t xml:space="preserve"> and supersedes all tendered offers and prior representations, communications, agreements, statements and understanding</w:t>
      </w:r>
      <w:r w:rsidR="001F52DD" w:rsidRPr="00776825">
        <w:t>s, whether oral or in writing.</w:t>
      </w:r>
      <w:bookmarkStart w:id="378" w:name="_Toc434840443"/>
      <w:bookmarkStart w:id="379" w:name="_Toc434841032"/>
      <w:bookmarkStart w:id="380" w:name="_Toc435711771"/>
      <w:bookmarkEnd w:id="378"/>
      <w:bookmarkEnd w:id="379"/>
      <w:bookmarkEnd w:id="380"/>
    </w:p>
    <w:p w14:paraId="1DDCD24F" w14:textId="77777777" w:rsidR="008F0599" w:rsidRPr="00776825" w:rsidRDefault="008F0599" w:rsidP="004538F9">
      <w:pPr>
        <w:pStyle w:val="COTCOCLV2-ASDEFCON"/>
      </w:pPr>
      <w:bookmarkStart w:id="381" w:name="_Toc229471766"/>
      <w:bookmarkStart w:id="382" w:name="_Toc480532174"/>
      <w:bookmarkStart w:id="383" w:name="_Toc175218932"/>
      <w:bookmarkStart w:id="384" w:name="_Toc175225896"/>
      <w:bookmarkStart w:id="385" w:name="_Ref4904565"/>
      <w:bookmarkStart w:id="386" w:name="_Toc4922669"/>
      <w:bookmarkStart w:id="387" w:name="_Toc5073314"/>
      <w:bookmarkStart w:id="388" w:name="_Toc153359531"/>
      <w:r w:rsidRPr="00776825">
        <w:t>Precedence of Documents (Core)</w:t>
      </w:r>
      <w:bookmarkEnd w:id="381"/>
      <w:bookmarkEnd w:id="382"/>
      <w:bookmarkEnd w:id="383"/>
      <w:bookmarkEnd w:id="384"/>
      <w:bookmarkEnd w:id="388"/>
    </w:p>
    <w:p w14:paraId="3B7CD4C6" w14:textId="77777777" w:rsidR="008F0599" w:rsidRPr="00776825" w:rsidRDefault="008F0599" w:rsidP="004538F9">
      <w:pPr>
        <w:pStyle w:val="COTCOCLV3-ASDEFCON"/>
      </w:pPr>
      <w:r w:rsidRPr="00776825">
        <w:t xml:space="preserve">If there is any inconsistency between the terms of any documents that form part of </w:t>
      </w:r>
      <w:r w:rsidR="00634AE8">
        <w:t>the</w:t>
      </w:r>
      <w:r w:rsidRPr="00776825">
        <w:t xml:space="preserve"> Deed, a descending order of precedence shall be accorded to:</w:t>
      </w:r>
    </w:p>
    <w:p w14:paraId="3EFB92FC" w14:textId="77777777" w:rsidR="008F0599" w:rsidRPr="00776825" w:rsidRDefault="008F0599" w:rsidP="004538F9">
      <w:pPr>
        <w:pStyle w:val="COTCOCLV4-ASDEFCON"/>
      </w:pPr>
      <w:r w:rsidRPr="00776825">
        <w:t xml:space="preserve">the </w:t>
      </w:r>
      <w:r w:rsidR="00713149">
        <w:t>COD (including the Details Schedule)</w:t>
      </w:r>
      <w:r w:rsidRPr="00776825">
        <w:t xml:space="preserve"> and the </w:t>
      </w:r>
      <w:r w:rsidR="00972E92">
        <w:t>G</w:t>
      </w:r>
      <w:r w:rsidRPr="00776825">
        <w:t>lossary</w:t>
      </w:r>
      <w:r w:rsidR="00713149">
        <w:t xml:space="preserve"> (other than the referenced documents in the Glossary)</w:t>
      </w:r>
      <w:r w:rsidRPr="00776825">
        <w:t>;</w:t>
      </w:r>
    </w:p>
    <w:p w14:paraId="5442AC55" w14:textId="77777777" w:rsidR="008F0599" w:rsidRPr="00776825" w:rsidRDefault="008F0599" w:rsidP="004538F9">
      <w:pPr>
        <w:pStyle w:val="COTCOCLV4-ASDEFCON"/>
      </w:pPr>
      <w:r w:rsidRPr="00776825">
        <w:t xml:space="preserve">the </w:t>
      </w:r>
      <w:r w:rsidR="00676487">
        <w:t>a</w:t>
      </w:r>
      <w:r w:rsidRPr="00776825">
        <w:t xml:space="preserve">ttachments to the </w:t>
      </w:r>
      <w:r w:rsidR="00DE3BAA">
        <w:t>COD</w:t>
      </w:r>
      <w:r w:rsidRPr="00776825">
        <w:t xml:space="preserve">, other than the </w:t>
      </w:r>
      <w:r w:rsidR="00972E92">
        <w:t>G</w:t>
      </w:r>
      <w:r w:rsidRPr="00776825">
        <w:t xml:space="preserve">lossary; and </w:t>
      </w:r>
    </w:p>
    <w:p w14:paraId="1CDA0A1B" w14:textId="77777777" w:rsidR="008F0599" w:rsidRPr="00776825" w:rsidRDefault="008F0599" w:rsidP="004538F9">
      <w:pPr>
        <w:pStyle w:val="COTCOCLV4-ASDEFCON"/>
      </w:pPr>
      <w:r w:rsidRPr="00776825">
        <w:t>any document incorporated by express reference as part of the Deed</w:t>
      </w:r>
      <w:r w:rsidR="00CE720A">
        <w:t>,</w:t>
      </w:r>
    </w:p>
    <w:p w14:paraId="73C25D63" w14:textId="77777777" w:rsidR="008F0599" w:rsidRPr="00776825" w:rsidRDefault="008F0599" w:rsidP="004538F9">
      <w:pPr>
        <w:pStyle w:val="COTCOCLV3NONUM-ASDEFCON"/>
      </w:pPr>
      <w:r w:rsidRPr="00776825">
        <w:t>so that the term in the higher ranked document, to the extent of the inconsistency, shall prevail.</w:t>
      </w:r>
    </w:p>
    <w:p w14:paraId="028585EC" w14:textId="77777777" w:rsidR="008F0599" w:rsidRPr="00776825" w:rsidRDefault="008F0599" w:rsidP="004538F9">
      <w:pPr>
        <w:pStyle w:val="COTCOCLV2-ASDEFCON"/>
      </w:pPr>
      <w:bookmarkStart w:id="389" w:name="_Toc100551458"/>
      <w:bookmarkStart w:id="390" w:name="_Toc229471767"/>
      <w:bookmarkStart w:id="391" w:name="_Toc480532175"/>
      <w:bookmarkStart w:id="392" w:name="_Toc175218933"/>
      <w:bookmarkStart w:id="393" w:name="_Toc175225897"/>
      <w:bookmarkStart w:id="394" w:name="_Toc153359532"/>
      <w:r w:rsidRPr="00776825">
        <w:t>Formation, Scope and Operation of Deed</w:t>
      </w:r>
      <w:bookmarkEnd w:id="385"/>
      <w:bookmarkEnd w:id="386"/>
      <w:bookmarkEnd w:id="387"/>
      <w:r w:rsidRPr="00776825">
        <w:t xml:space="preserve"> (Core)</w:t>
      </w:r>
      <w:bookmarkEnd w:id="389"/>
      <w:bookmarkEnd w:id="390"/>
      <w:bookmarkEnd w:id="391"/>
      <w:bookmarkEnd w:id="392"/>
      <w:bookmarkEnd w:id="393"/>
      <w:bookmarkEnd w:id="394"/>
    </w:p>
    <w:p w14:paraId="576F5206" w14:textId="418FF164" w:rsidR="008F0599" w:rsidRPr="00776825" w:rsidRDefault="008F0599" w:rsidP="004538F9">
      <w:pPr>
        <w:pStyle w:val="COTCOCLV3-ASDEFCON"/>
      </w:pPr>
      <w:r w:rsidRPr="00776825">
        <w:t xml:space="preserve">The Deed constitutes a standing offer for the Term during which the Commonwealth may require the Contractor to provide Services as and when required by the Commonwealth in accordance with clause </w:t>
      </w:r>
      <w:r w:rsidR="00F90C2B">
        <w:fldChar w:fldCharType="begin"/>
      </w:r>
      <w:r w:rsidR="00F90C2B">
        <w:instrText xml:space="preserve"> REF _Ref441666093 \r \h </w:instrText>
      </w:r>
      <w:r w:rsidR="00F90C2B">
        <w:fldChar w:fldCharType="separate"/>
      </w:r>
      <w:r w:rsidR="005E1CDB">
        <w:t>1.7</w:t>
      </w:r>
      <w:r w:rsidR="00F90C2B">
        <w:fldChar w:fldCharType="end"/>
      </w:r>
      <w:r w:rsidRPr="00776825">
        <w:t>.</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7"/>
      </w:tblGrid>
      <w:tr w:rsidR="009B1DD6" w14:paraId="70894EEB" w14:textId="77777777" w:rsidTr="009B1DD6">
        <w:tc>
          <w:tcPr>
            <w:tcW w:w="9287" w:type="dxa"/>
            <w:shd w:val="clear" w:color="auto" w:fill="auto"/>
          </w:tcPr>
          <w:p w14:paraId="64AA9F39" w14:textId="77777777" w:rsidR="009B1DD6" w:rsidRPr="00CD1A63" w:rsidRDefault="009B1DD6" w:rsidP="00041AAA">
            <w:pPr>
              <w:pStyle w:val="Note-ASDEFCON"/>
            </w:pPr>
            <w:r>
              <w:t xml:space="preserve">Option: </w:t>
            </w:r>
            <w:r w:rsidRPr="00CD1A63">
              <w:t xml:space="preserve"> For when </w:t>
            </w:r>
            <w:r>
              <w:t>a standing offer panel arrangement is being established.</w:t>
            </w:r>
          </w:p>
          <w:p w14:paraId="00AB45E5" w14:textId="77777777" w:rsidR="009B1DD6" w:rsidRPr="000935DB" w:rsidRDefault="009B1DD6" w:rsidP="00041AAA">
            <w:pPr>
              <w:pStyle w:val="COTCOCLV4-ASDEFCON"/>
            </w:pPr>
            <w:r w:rsidRPr="00253DEF">
              <w:t>The Contractor acknowledges that</w:t>
            </w:r>
            <w:r w:rsidRPr="000935DB">
              <w:t>:</w:t>
            </w:r>
          </w:p>
          <w:p w14:paraId="45A52327" w14:textId="77777777" w:rsidR="009B1DD6" w:rsidRPr="000935DB" w:rsidRDefault="009B1DD6" w:rsidP="004538F9">
            <w:pPr>
              <w:pStyle w:val="COTCOCLV4-ASDEFCON"/>
            </w:pPr>
            <w:r w:rsidRPr="00253DEF">
              <w:t xml:space="preserve">the Commonwealth has established </w:t>
            </w:r>
            <w:r>
              <w:t>the</w:t>
            </w:r>
            <w:r w:rsidRPr="00253DEF">
              <w:t xml:space="preserve"> Panel; and</w:t>
            </w:r>
          </w:p>
          <w:p w14:paraId="6B427B83" w14:textId="77777777" w:rsidR="009B1DD6" w:rsidRDefault="009B1DD6" w:rsidP="00041AAA">
            <w:pPr>
              <w:pStyle w:val="COTCOCLV4-ASDEFCON"/>
            </w:pPr>
            <w:r w:rsidRPr="00253DEF">
              <w:t>it is one of a number of suppliers on the Panel which may be requested to provide S</w:t>
            </w:r>
            <w:r>
              <w:t>ervices.</w:t>
            </w:r>
          </w:p>
        </w:tc>
      </w:tr>
    </w:tbl>
    <w:p w14:paraId="5EA570CD" w14:textId="77777777" w:rsidR="006D7B0A" w:rsidRDefault="006D7B0A" w:rsidP="004538F9">
      <w:pPr>
        <w:pStyle w:val="ASDEFCONOptionSpace"/>
      </w:pPr>
      <w:bookmarkStart w:id="395" w:name="_Toc436227263"/>
      <w:bookmarkStart w:id="396" w:name="_Toc436660744"/>
      <w:bookmarkStart w:id="397" w:name="_Ref6211013"/>
      <w:bookmarkStart w:id="398" w:name="_Ref6211083"/>
      <w:bookmarkStart w:id="399" w:name="_Ref7330210"/>
      <w:bookmarkStart w:id="400" w:name="_Toc229471768"/>
      <w:bookmarkEnd w:id="395"/>
      <w:bookmarkEnd w:id="396"/>
    </w:p>
    <w:p w14:paraId="0BE543D0" w14:textId="77777777" w:rsidR="008F0599" w:rsidRPr="00E22885" w:rsidRDefault="008F0599" w:rsidP="004538F9">
      <w:pPr>
        <w:pStyle w:val="COTCOCLV2-ASDEFCON"/>
      </w:pPr>
      <w:bookmarkStart w:id="401" w:name="_Ref441666093"/>
      <w:bookmarkStart w:id="402" w:name="_Toc480532176"/>
      <w:bookmarkStart w:id="403" w:name="_Toc175218934"/>
      <w:bookmarkStart w:id="404" w:name="_Toc175225898"/>
      <w:bookmarkStart w:id="405" w:name="_Toc153359533"/>
      <w:r w:rsidRPr="00E22885">
        <w:t>Ordering Services (Core)</w:t>
      </w:r>
      <w:bookmarkEnd w:id="397"/>
      <w:bookmarkEnd w:id="398"/>
      <w:bookmarkEnd w:id="399"/>
      <w:bookmarkEnd w:id="400"/>
      <w:bookmarkEnd w:id="401"/>
      <w:bookmarkEnd w:id="402"/>
      <w:bookmarkEnd w:id="403"/>
      <w:bookmarkEnd w:id="404"/>
      <w:bookmarkEnd w:id="405"/>
    </w:p>
    <w:p w14:paraId="75674625" w14:textId="77777777" w:rsidR="008F0599" w:rsidRDefault="00416592" w:rsidP="004538F9">
      <w:pPr>
        <w:pStyle w:val="COTCOCLV3-ASDEFCON"/>
      </w:pPr>
      <w:bookmarkStart w:id="406" w:name="_Ref57090250"/>
      <w:r w:rsidRPr="00776825">
        <w:t>The range of Services which the Contractor offers the Commonwealth are detailed at Attachment A to this Deed.</w:t>
      </w:r>
      <w:r>
        <w:t xml:space="preserve"> </w:t>
      </w:r>
    </w:p>
    <w:p w14:paraId="15FAF381" w14:textId="35F78C7B" w:rsidR="004F77A7" w:rsidRPr="00140397" w:rsidRDefault="004F77A7" w:rsidP="004538F9">
      <w:pPr>
        <w:pStyle w:val="NoteToDrafters-ASDEFCON"/>
      </w:pPr>
      <w:r w:rsidRPr="00776825">
        <w:t xml:space="preserve">Note to drafters:  Clause </w:t>
      </w:r>
      <w:r>
        <w:fldChar w:fldCharType="begin"/>
      </w:r>
      <w:r>
        <w:instrText xml:space="preserve"> REF _Ref263602849 \r \h  \* MERGEFORMAT </w:instrText>
      </w:r>
      <w:r>
        <w:fldChar w:fldCharType="separate"/>
      </w:r>
      <w:r w:rsidR="005E1CDB">
        <w:t>1.7.2</w:t>
      </w:r>
      <w:r>
        <w:fldChar w:fldCharType="end"/>
      </w:r>
      <w:r>
        <w:t xml:space="preserve"> </w:t>
      </w:r>
      <w:r w:rsidRPr="00776825">
        <w:t xml:space="preserve">permits Defence to seek competitive </w:t>
      </w:r>
      <w:r>
        <w:t>Quotations</w:t>
      </w:r>
      <w:r w:rsidRPr="00776825">
        <w:t xml:space="preserve"> from one or more suppliers on the Panel, but does not give additional guidance as to the circumstances in which </w:t>
      </w:r>
      <w:r>
        <w:t>Quotations</w:t>
      </w:r>
      <w:r w:rsidRPr="00776825">
        <w:t xml:space="preserve"> would be requested.  Drafters could consider including a further provision setting out </w:t>
      </w:r>
      <w:r>
        <w:t xml:space="preserve">such </w:t>
      </w:r>
      <w:r w:rsidRPr="00776825">
        <w:t xml:space="preserve">circumstances, e.g. a threshold amount above which competitive </w:t>
      </w:r>
      <w:r>
        <w:t>Quotations</w:t>
      </w:r>
      <w:r w:rsidRPr="00776825">
        <w:t xml:space="preserve"> would be sought.  If so, one option could be to include the following text after the first sentence in clause</w:t>
      </w:r>
      <w:r>
        <w:t xml:space="preserve"> </w:t>
      </w:r>
      <w:r>
        <w:fldChar w:fldCharType="begin"/>
      </w:r>
      <w:r>
        <w:instrText xml:space="preserve"> REF _Ref263602849 \r \h  \* MERGEFORMAT </w:instrText>
      </w:r>
      <w:r>
        <w:fldChar w:fldCharType="separate"/>
      </w:r>
      <w:r w:rsidR="005E1CDB">
        <w:t>1.7.2</w:t>
      </w:r>
      <w:r>
        <w:fldChar w:fldCharType="end"/>
      </w:r>
      <w:r w:rsidRPr="00776825">
        <w:t xml:space="preserve">.  ‘It is expected that the Commonwealth would normally seek a competitive </w:t>
      </w:r>
      <w:r>
        <w:t>Quotation</w:t>
      </w:r>
      <w:r w:rsidRPr="00776825">
        <w:t xml:space="preserve"> from other suppliers if the value of the particular Services are likely to exceed </w:t>
      </w:r>
      <w:r>
        <w:t>$</w:t>
      </w:r>
      <w:r w:rsidRPr="00A27802">
        <w:fldChar w:fldCharType="begin">
          <w:ffData>
            <w:name w:val="Text102"/>
            <w:enabled/>
            <w:calcOnExit w:val="0"/>
            <w:textInput>
              <w:default w:val="[INSERT AMOUNT]"/>
            </w:textInput>
          </w:ffData>
        </w:fldChar>
      </w:r>
      <w:r w:rsidRPr="00A27802">
        <w:instrText xml:space="preserve"> FORMTEXT </w:instrText>
      </w:r>
      <w:r w:rsidRPr="00A27802">
        <w:fldChar w:fldCharType="separate"/>
      </w:r>
      <w:r w:rsidR="005E1CDB">
        <w:rPr>
          <w:noProof/>
        </w:rPr>
        <w:t>[INSERT AMOUNT]</w:t>
      </w:r>
      <w:r w:rsidRPr="00A27802">
        <w:fldChar w:fldCharType="end"/>
      </w:r>
      <w:r w:rsidRPr="00776825">
        <w:t xml:space="preserve"> (including GST)’.  Drafters would need to insert an appropriate threshold amount.</w:t>
      </w:r>
      <w:r w:rsidRPr="00416592">
        <w:t xml:space="preserve"> </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7"/>
      </w:tblGrid>
      <w:tr w:rsidR="009B1DD6" w14:paraId="35F0BD16" w14:textId="77777777" w:rsidTr="009B1DD6">
        <w:tc>
          <w:tcPr>
            <w:tcW w:w="9287" w:type="dxa"/>
            <w:shd w:val="clear" w:color="auto" w:fill="auto"/>
          </w:tcPr>
          <w:p w14:paraId="575C4B4B" w14:textId="77777777" w:rsidR="009B1DD6" w:rsidRPr="00140397" w:rsidRDefault="009B1DD6" w:rsidP="00041AAA">
            <w:pPr>
              <w:pStyle w:val="Note-ASDEFCON"/>
            </w:pPr>
            <w:bookmarkStart w:id="407" w:name="_Ref104869119"/>
            <w:bookmarkStart w:id="408" w:name="_Ref104887625"/>
            <w:r>
              <w:t xml:space="preserve">Option: </w:t>
            </w:r>
            <w:r w:rsidRPr="00140397">
              <w:t xml:space="preserve"> For when a standing offer panel arrangement is being established.</w:t>
            </w:r>
          </w:p>
          <w:p w14:paraId="0AC15544" w14:textId="77777777" w:rsidR="009B1DD6" w:rsidRDefault="00411468" w:rsidP="004538F9">
            <w:pPr>
              <w:pStyle w:val="COTCOCLV3-ASDEFCON"/>
            </w:pPr>
            <w:bookmarkStart w:id="409" w:name="_Ref263602849"/>
            <w:r>
              <w:t>T</w:t>
            </w:r>
            <w:r w:rsidR="009B1DD6" w:rsidRPr="00776825">
              <w:t xml:space="preserve">he </w:t>
            </w:r>
            <w:r w:rsidR="009B1DD6" w:rsidRPr="00C42F26">
              <w:t>Authorised Officer</w:t>
            </w:r>
            <w:r w:rsidR="009B1DD6" w:rsidRPr="00776825">
              <w:t xml:space="preserve"> may seek competitive </w:t>
            </w:r>
            <w:r w:rsidR="009B1DD6">
              <w:t>Q</w:t>
            </w:r>
            <w:r w:rsidR="009B1DD6" w:rsidRPr="00776825">
              <w:t>uot</w:t>
            </w:r>
            <w:r w:rsidR="009B1DD6">
              <w:t>ations</w:t>
            </w:r>
            <w:r w:rsidR="009B1DD6" w:rsidRPr="00776825">
              <w:t xml:space="preserve"> from one or more </w:t>
            </w:r>
            <w:r>
              <w:t>s</w:t>
            </w:r>
            <w:r w:rsidRPr="00776825">
              <w:t xml:space="preserve">uppliers </w:t>
            </w:r>
            <w:r w:rsidR="009B1DD6" w:rsidRPr="00776825">
              <w:t>on the Panel in the form of a Tasking Statement in accordance with Attachment C.</w:t>
            </w:r>
            <w:bookmarkEnd w:id="409"/>
          </w:p>
        </w:tc>
      </w:tr>
    </w:tbl>
    <w:p w14:paraId="6F92D559" w14:textId="77777777" w:rsidR="009B1DD6" w:rsidRDefault="009B1DD6" w:rsidP="004538F9">
      <w:pPr>
        <w:pStyle w:val="ASDEFCONOptionSpace"/>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7"/>
      </w:tblGrid>
      <w:tr w:rsidR="009B1DD6" w14:paraId="4A22CF59" w14:textId="77777777" w:rsidTr="009B1DD6">
        <w:tc>
          <w:tcPr>
            <w:tcW w:w="9287" w:type="dxa"/>
            <w:shd w:val="clear" w:color="auto" w:fill="auto"/>
          </w:tcPr>
          <w:bookmarkEnd w:id="407"/>
          <w:bookmarkEnd w:id="408"/>
          <w:p w14:paraId="6F0FA7CC" w14:textId="77777777" w:rsidR="009B1DD6" w:rsidRPr="00C04509" w:rsidRDefault="009B1DD6" w:rsidP="00041AAA">
            <w:pPr>
              <w:pStyle w:val="Note-ASDEFCON"/>
            </w:pPr>
            <w:r>
              <w:t xml:space="preserve">Option:  For when a standing offer arrangement is being established with a single supplier. </w:t>
            </w:r>
          </w:p>
          <w:p w14:paraId="46A52FAD" w14:textId="77777777" w:rsidR="009B1DD6" w:rsidRDefault="009B1DD6" w:rsidP="004538F9">
            <w:pPr>
              <w:pStyle w:val="COTCOCLV3-ASDEFCON"/>
            </w:pPr>
            <w:bookmarkStart w:id="410" w:name="_Ref265181087"/>
            <w:r>
              <w:t xml:space="preserve">If the Commonwealth requires any Services, the Authorised Officer may invite the Contractor to submit Quotations on the basis of </w:t>
            </w:r>
            <w:r w:rsidR="00E22885">
              <w:t xml:space="preserve">the Labour Rates at </w:t>
            </w:r>
            <w:r>
              <w:t xml:space="preserve">Attachment B or on any other basis as required by the Commonwealth including on a fixed price basis by issuing a </w:t>
            </w:r>
            <w:r w:rsidRPr="00C42F26">
              <w:t>Tasking Statement</w:t>
            </w:r>
            <w:r>
              <w:t xml:space="preserve"> to the Contractor.</w:t>
            </w:r>
            <w:bookmarkEnd w:id="410"/>
          </w:p>
        </w:tc>
      </w:tr>
    </w:tbl>
    <w:p w14:paraId="4093D255" w14:textId="77777777" w:rsidR="00D15EE5" w:rsidRDefault="00D15EE5" w:rsidP="004538F9">
      <w:pPr>
        <w:pStyle w:val="ASDEFCONOptionSpace"/>
      </w:pPr>
    </w:p>
    <w:p w14:paraId="34795875" w14:textId="4E12C170" w:rsidR="009B1DD6" w:rsidRDefault="009B1DD6" w:rsidP="004538F9">
      <w:pPr>
        <w:pStyle w:val="COTCOCLV3-ASDEFCON"/>
      </w:pPr>
      <w:r w:rsidRPr="00776825">
        <w:t xml:space="preserve">The Contractor shall provide either a </w:t>
      </w:r>
      <w:r>
        <w:t>Q</w:t>
      </w:r>
      <w:r w:rsidRPr="00776825">
        <w:t xml:space="preserve">uotation in writing or a notice declining the invitation by the date that the </w:t>
      </w:r>
      <w:r w:rsidR="001A306E">
        <w:t>Quotation</w:t>
      </w:r>
      <w:r w:rsidRPr="00776825">
        <w:t xml:space="preserve"> is required as specified in the Tasking Statement.</w:t>
      </w:r>
      <w:r w:rsidR="00416592">
        <w:t xml:space="preserve"> </w:t>
      </w:r>
      <w:r w:rsidR="00F90C2B">
        <w:t xml:space="preserve"> </w:t>
      </w:r>
      <w:r w:rsidRPr="00776825">
        <w:t xml:space="preserve">The Quotation shall contain all the information required by </w:t>
      </w:r>
      <w:r w:rsidR="00E22885">
        <w:t>the Tasking Statement</w:t>
      </w:r>
      <w:r w:rsidRPr="00776825">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61"/>
      </w:tblGrid>
      <w:tr w:rsidR="00E15AB4" w14:paraId="3959B51E" w14:textId="77777777" w:rsidTr="00EC360D">
        <w:trPr>
          <w:trHeight w:val="1561"/>
        </w:trPr>
        <w:tc>
          <w:tcPr>
            <w:tcW w:w="9286" w:type="dxa"/>
          </w:tcPr>
          <w:p w14:paraId="2E435327" w14:textId="77777777" w:rsidR="00E15AB4" w:rsidRPr="00411468" w:rsidRDefault="00E15AB4" w:rsidP="00041AAA">
            <w:pPr>
              <w:pStyle w:val="Note-ASDEFCON"/>
            </w:pPr>
            <w:r w:rsidRPr="00411468">
              <w:t>Option:  For when a standing offer panel arrangement is being established.</w:t>
            </w:r>
          </w:p>
          <w:p w14:paraId="67D9C00E" w14:textId="1DD13EF2" w:rsidR="00E15AB4" w:rsidRPr="000935DB" w:rsidRDefault="00E15AB4" w:rsidP="00AE08FA">
            <w:pPr>
              <w:pStyle w:val="COTCOCLV3-ASDEFCON"/>
            </w:pPr>
            <w:r w:rsidRPr="00776825">
              <w:t xml:space="preserve">If the Authorised Officer seeks competitive </w:t>
            </w:r>
            <w:r w:rsidR="009B5C65">
              <w:t>Q</w:t>
            </w:r>
            <w:r w:rsidRPr="00776825">
              <w:t>uot</w:t>
            </w:r>
            <w:r w:rsidR="009B5C65">
              <w:t>ations</w:t>
            </w:r>
            <w:r w:rsidRPr="00776825">
              <w:t xml:space="preserve"> under clause</w:t>
            </w:r>
            <w:r w:rsidR="00004699">
              <w:t xml:space="preserve"> </w:t>
            </w:r>
            <w:del w:id="411" w:author="Author">
              <w:r w:rsidR="00004699">
                <w:fldChar w:fldCharType="begin"/>
              </w:r>
              <w:r w:rsidR="00004699">
                <w:delInstrText xml:space="preserve"> REF _Ref263602849 \r \h </w:delInstrText>
              </w:r>
              <w:r w:rsidR="00004699">
                <w:fldChar w:fldCharType="separate"/>
              </w:r>
              <w:r w:rsidR="005B42AF">
                <w:delText>1.7.2</w:delText>
              </w:r>
              <w:r w:rsidR="00004699">
                <w:fldChar w:fldCharType="end"/>
              </w:r>
            </w:del>
            <w:ins w:id="412" w:author="Author">
              <w:r w:rsidR="00004699">
                <w:fldChar w:fldCharType="begin"/>
              </w:r>
              <w:r w:rsidR="00004699">
                <w:instrText xml:space="preserve"> REF _Ref263602849 \r \h </w:instrText>
              </w:r>
              <w:r w:rsidR="00AE08FA">
                <w:instrText xml:space="preserve"> \* MERGEFORMAT </w:instrText>
              </w:r>
              <w:r w:rsidR="00004699">
                <w:fldChar w:fldCharType="separate"/>
              </w:r>
              <w:r w:rsidR="005E1CDB">
                <w:t>1.7.2</w:t>
              </w:r>
              <w:r w:rsidR="00004699">
                <w:fldChar w:fldCharType="end"/>
              </w:r>
            </w:ins>
            <w:r w:rsidRPr="00776825">
              <w:t>, the Commonwealth may</w:t>
            </w:r>
            <w:r w:rsidRPr="000935DB">
              <w:t>:</w:t>
            </w:r>
          </w:p>
          <w:p w14:paraId="27A9BE77" w14:textId="77777777" w:rsidR="00E15AB4" w:rsidRPr="000935DB" w:rsidRDefault="00E15AB4" w:rsidP="004538F9">
            <w:pPr>
              <w:pStyle w:val="COTCOCLV4-ASDEFCON"/>
            </w:pPr>
            <w:r w:rsidRPr="00776825">
              <w:t>seek Quotations on a fixed price or other basis; and</w:t>
            </w:r>
          </w:p>
          <w:p w14:paraId="35FCABDB" w14:textId="77777777" w:rsidR="00E15AB4" w:rsidRPr="00F450C6" w:rsidRDefault="00E15AB4" w:rsidP="004538F9">
            <w:pPr>
              <w:pStyle w:val="COTCOCLV4-ASDEFCON"/>
            </w:pPr>
            <w:r w:rsidRPr="00776825">
              <w:t xml:space="preserve">give other suppliers on the Panel and the Contractor the opportunity to </w:t>
            </w:r>
            <w:r w:rsidR="003C4ED1">
              <w:t>provide a Quotation</w:t>
            </w:r>
            <w:r w:rsidRPr="00776825">
              <w:t xml:space="preserve"> on the basis of refining their Labour Rates</w:t>
            </w:r>
            <w:r>
              <w:t>.</w:t>
            </w:r>
          </w:p>
        </w:tc>
      </w:tr>
    </w:tbl>
    <w:p w14:paraId="0C14B7BE" w14:textId="77777777" w:rsidR="00D15EE5" w:rsidRDefault="00D15EE5" w:rsidP="004538F9">
      <w:pPr>
        <w:pStyle w:val="ASDEFCONOptionSpace"/>
      </w:pPr>
    </w:p>
    <w:p w14:paraId="41862175" w14:textId="53AC17AA" w:rsidR="008F0599" w:rsidRPr="00776825" w:rsidRDefault="003C4ED1" w:rsidP="004538F9">
      <w:pPr>
        <w:pStyle w:val="COTCOCLV3-ASDEFCON"/>
      </w:pPr>
      <w:r>
        <w:t>Quotations</w:t>
      </w:r>
      <w:r w:rsidR="008F0599" w:rsidRPr="00776825">
        <w:t xml:space="preserve"> will be evaluated on the basis of best value for money consistent with Commonwealth procurement policies.</w:t>
      </w:r>
      <w:r w:rsidR="001F52DD" w:rsidRPr="00776825">
        <w:t xml:space="preserve"> </w:t>
      </w:r>
      <w:r w:rsidR="00185FDC">
        <w:t xml:space="preserve"> </w:t>
      </w:r>
      <w:r w:rsidR="008F0599" w:rsidRPr="00776825">
        <w:t xml:space="preserve">Neither the lowest priced </w:t>
      </w:r>
      <w:r w:rsidR="000758AA">
        <w:t>Q</w:t>
      </w:r>
      <w:r w:rsidR="008F0599" w:rsidRPr="00776825">
        <w:t>uot</w:t>
      </w:r>
      <w:r w:rsidR="000758AA">
        <w:t>ation</w:t>
      </w:r>
      <w:r w:rsidR="008F0599" w:rsidRPr="00776825">
        <w:t xml:space="preserve"> nor any </w:t>
      </w:r>
      <w:r w:rsidR="000758AA">
        <w:t>Q</w:t>
      </w:r>
      <w:r w:rsidR="008F0599" w:rsidRPr="00776825">
        <w:t>uot</w:t>
      </w:r>
      <w:r w:rsidR="000758AA">
        <w:t>ation</w:t>
      </w:r>
      <w:r w:rsidR="008F0599" w:rsidRPr="00776825">
        <w:t xml:space="preserve"> will necessarily be accepted by the Commonwealth.</w:t>
      </w:r>
    </w:p>
    <w:p w14:paraId="51BE4C03" w14:textId="77777777" w:rsidR="008F0599" w:rsidRPr="00776825" w:rsidRDefault="008F0599" w:rsidP="004538F9">
      <w:pPr>
        <w:pStyle w:val="COTCOCLV3-ASDEFCON"/>
      </w:pPr>
      <w:bookmarkStart w:id="413" w:name="_Ref107890570"/>
      <w:r w:rsidRPr="00776825">
        <w:t xml:space="preserve">If the Authorised Officer is agreeable to the </w:t>
      </w:r>
      <w:r w:rsidR="00793D65">
        <w:t>Q</w:t>
      </w:r>
      <w:r w:rsidRPr="00776825">
        <w:t>uot</w:t>
      </w:r>
      <w:r w:rsidR="00793D65">
        <w:t>ation</w:t>
      </w:r>
      <w:r w:rsidRPr="00776825">
        <w:t xml:space="preserve"> submitted by the Contractor, an Authorised Officer may deliver an Official Order to the Contractor for the Services at the prices</w:t>
      </w:r>
      <w:r w:rsidR="003C4ED1">
        <w:t xml:space="preserve"> in the Quotation</w:t>
      </w:r>
      <w:r w:rsidRPr="00776825">
        <w:t>.</w:t>
      </w:r>
      <w:bookmarkEnd w:id="413"/>
    </w:p>
    <w:p w14:paraId="0C76E603" w14:textId="77777777" w:rsidR="008F0599" w:rsidRPr="00776825" w:rsidRDefault="008F0599" w:rsidP="004538F9">
      <w:pPr>
        <w:pStyle w:val="COTCOCLV3-ASDEFCON"/>
      </w:pPr>
      <w:bookmarkStart w:id="414" w:name="_Ref228693747"/>
      <w:r w:rsidRPr="00776825">
        <w:t>If the Authorised Officer delivers an Official Order to the Contractor:</w:t>
      </w:r>
      <w:bookmarkEnd w:id="414"/>
    </w:p>
    <w:p w14:paraId="4862A92D" w14:textId="2E2D183C" w:rsidR="008F0599" w:rsidRPr="00776825" w:rsidRDefault="008F0599" w:rsidP="004538F9">
      <w:pPr>
        <w:pStyle w:val="COTCOCLV4-ASDEFCON"/>
      </w:pPr>
      <w:r w:rsidRPr="00776825">
        <w:t xml:space="preserve">the Official Order shall form the Contract for the Services required by the Commonwealth. </w:t>
      </w:r>
      <w:r w:rsidR="00CE720A">
        <w:t xml:space="preserve"> </w:t>
      </w:r>
      <w:r w:rsidR="000A0676">
        <w:t xml:space="preserve">Any </w:t>
      </w:r>
      <w:r w:rsidRPr="00776825">
        <w:t>Contract so formed is effective from the date on which the Commonwealth submits the Official Order to the Contractor in accordance with clause</w:t>
      </w:r>
      <w:r w:rsidR="00161DF4">
        <w:t xml:space="preserve"> </w:t>
      </w:r>
      <w:r w:rsidR="00161DF4">
        <w:fldChar w:fldCharType="begin"/>
      </w:r>
      <w:r w:rsidR="00161DF4">
        <w:instrText xml:space="preserve"> REF _Ref415479835 \r \h </w:instrText>
      </w:r>
      <w:r w:rsidR="00161DF4">
        <w:fldChar w:fldCharType="separate"/>
      </w:r>
      <w:r w:rsidR="005E1CDB">
        <w:t>2.4.2</w:t>
      </w:r>
      <w:r w:rsidR="00161DF4">
        <w:fldChar w:fldCharType="end"/>
      </w:r>
      <w:r w:rsidRPr="00776825">
        <w:t>;</w:t>
      </w:r>
    </w:p>
    <w:p w14:paraId="0C010402" w14:textId="77777777" w:rsidR="008F0599" w:rsidRPr="00776825" w:rsidRDefault="008F0599" w:rsidP="004538F9">
      <w:pPr>
        <w:pStyle w:val="COTCOCLV4-ASDEFCON"/>
      </w:pPr>
      <w:r w:rsidRPr="00776825">
        <w:t>unless otherwise agreed in the Contract, the</w:t>
      </w:r>
      <w:r w:rsidR="00F30AAA" w:rsidRPr="00776825">
        <w:t xml:space="preserve">  terms of each</w:t>
      </w:r>
      <w:r w:rsidRPr="00776825">
        <w:t xml:space="preserve"> Contract so formed </w:t>
      </w:r>
      <w:r w:rsidR="00F30AAA" w:rsidRPr="00776825">
        <w:t>will be those set out in</w:t>
      </w:r>
      <w:r w:rsidR="00BD4C32">
        <w:t xml:space="preserve"> the following documents, in a descending order of precedence</w:t>
      </w:r>
      <w:r w:rsidRPr="00776825">
        <w:t>:</w:t>
      </w:r>
    </w:p>
    <w:p w14:paraId="1E038058" w14:textId="77777777" w:rsidR="00C22AFE" w:rsidRPr="00776825" w:rsidRDefault="008F0599" w:rsidP="004538F9">
      <w:pPr>
        <w:pStyle w:val="COTCOCLV5-ASDEFCON"/>
      </w:pPr>
      <w:r w:rsidRPr="00776825">
        <w:t xml:space="preserve">the </w:t>
      </w:r>
      <w:r w:rsidR="007123BA">
        <w:t>COD</w:t>
      </w:r>
      <w:r w:rsidR="008B1DD7">
        <w:t xml:space="preserve"> as applicable to the Contract</w:t>
      </w:r>
      <w:r w:rsidRPr="00776825">
        <w:t>;</w:t>
      </w:r>
    </w:p>
    <w:p w14:paraId="075F6B9E" w14:textId="77777777" w:rsidR="008F0599" w:rsidRPr="00776825" w:rsidRDefault="008F0599" w:rsidP="004538F9">
      <w:pPr>
        <w:pStyle w:val="COTCOCLV5-ASDEFCON"/>
      </w:pPr>
      <w:r w:rsidRPr="00776825">
        <w:t xml:space="preserve">the </w:t>
      </w:r>
      <w:r w:rsidR="0058736F">
        <w:t>a</w:t>
      </w:r>
      <w:r w:rsidRPr="00776825">
        <w:t xml:space="preserve">ttachments to the </w:t>
      </w:r>
      <w:r w:rsidR="007123BA">
        <w:t>COD</w:t>
      </w:r>
      <w:r w:rsidRPr="00776825">
        <w:t xml:space="preserve">; </w:t>
      </w:r>
    </w:p>
    <w:p w14:paraId="72B02FFD" w14:textId="77777777" w:rsidR="009A068A" w:rsidRDefault="001F52DD" w:rsidP="004538F9">
      <w:pPr>
        <w:pStyle w:val="COTCOCLV5-ASDEFCON"/>
      </w:pPr>
      <w:r w:rsidRPr="00776825">
        <w:t xml:space="preserve">the </w:t>
      </w:r>
      <w:r w:rsidRPr="00C22280">
        <w:t>Official Order</w:t>
      </w:r>
      <w:r w:rsidR="009A068A">
        <w:t xml:space="preserve">; </w:t>
      </w:r>
      <w:r w:rsidR="00796D9A">
        <w:t>and</w:t>
      </w:r>
    </w:p>
    <w:p w14:paraId="6C2DE176" w14:textId="77777777" w:rsidR="008F0599" w:rsidRPr="00776825" w:rsidRDefault="009A068A" w:rsidP="004538F9">
      <w:pPr>
        <w:pStyle w:val="COTCOCLV5-ASDEFCON"/>
      </w:pPr>
      <w:r>
        <w:t>any documents incorporated by express reference as part of the Contract.</w:t>
      </w:r>
    </w:p>
    <w:p w14:paraId="372F6314" w14:textId="77777777" w:rsidR="008F0599" w:rsidRPr="00776825" w:rsidRDefault="008F0599" w:rsidP="004538F9">
      <w:pPr>
        <w:pStyle w:val="COTCOCLV3-ASDEFCON"/>
      </w:pPr>
      <w:bookmarkStart w:id="415" w:name="_Ref7330842"/>
      <w:bookmarkEnd w:id="406"/>
      <w:r w:rsidRPr="00776825">
        <w:t>No Services shall be carried out by the Contractor, and no amount shall become payable to the Contractor in respect of the Services</w:t>
      </w:r>
      <w:r w:rsidR="00E22885">
        <w:t>,</w:t>
      </w:r>
      <w:r w:rsidRPr="00776825">
        <w:t xml:space="preserve"> unless and until:</w:t>
      </w:r>
    </w:p>
    <w:p w14:paraId="2FF8CFCE" w14:textId="77777777" w:rsidR="008F0599" w:rsidRPr="00776825" w:rsidRDefault="008F0599" w:rsidP="004538F9">
      <w:pPr>
        <w:pStyle w:val="COTCOCLV4-ASDEFCON"/>
      </w:pPr>
      <w:r w:rsidRPr="00776825">
        <w:t>a Quotation has been submitted by the Contractor to the Authorised Officer in relation to a relevant Tasking Statement; and</w:t>
      </w:r>
    </w:p>
    <w:p w14:paraId="7748EDFF" w14:textId="77777777" w:rsidR="008F0599" w:rsidRPr="00776825" w:rsidRDefault="008F0599" w:rsidP="004538F9">
      <w:pPr>
        <w:pStyle w:val="COTCOCLV4-ASDEFCON"/>
      </w:pPr>
      <w:r w:rsidRPr="00776825">
        <w:t>an Official Order has been issued by the Authorised Officer for the provision of the Services to which the Quotation relates.</w:t>
      </w:r>
    </w:p>
    <w:bookmarkEnd w:id="415"/>
    <w:p w14:paraId="43DF3983" w14:textId="77777777" w:rsidR="00B06291" w:rsidRPr="0062379E" w:rsidRDefault="00B06291" w:rsidP="004538F9">
      <w:pPr>
        <w:pStyle w:val="COTCOCLV3-ASDEFCON"/>
      </w:pPr>
      <w:r w:rsidRPr="0062379E">
        <w:t>The Contractor shall, for the Contract Price, and any other payment required under any Contract, provide the S</w:t>
      </w:r>
      <w:r>
        <w:t>ervices</w:t>
      </w:r>
      <w:r w:rsidRPr="0062379E">
        <w:t xml:space="preserve"> in accordance with any Contract, and fulfil all other obligations as specified in that Contract. </w:t>
      </w:r>
    </w:p>
    <w:p w14:paraId="65AE2364" w14:textId="77777777" w:rsidR="008F0599" w:rsidRPr="00776825" w:rsidRDefault="008F0599" w:rsidP="004538F9">
      <w:pPr>
        <w:pStyle w:val="COTCOCLV3-ASDEFCON"/>
      </w:pPr>
      <w:r w:rsidRPr="00776825">
        <w:t>The Contractor is not to respond to any directions in relation to Tasking Statements or Official Orders unless those directions are issued by the Authorised Officer or Commonwealth Representative.</w:t>
      </w:r>
    </w:p>
    <w:p w14:paraId="64909422" w14:textId="77777777" w:rsidR="008F0599" w:rsidRPr="00776825" w:rsidRDefault="008F0599" w:rsidP="004538F9">
      <w:pPr>
        <w:pStyle w:val="COTCOCLV2-ASDEFCON"/>
      </w:pPr>
      <w:bookmarkStart w:id="416" w:name="_Toc528039639"/>
      <w:bookmarkStart w:id="417" w:name="_Toc4922674"/>
      <w:bookmarkStart w:id="418" w:name="_Toc5073319"/>
      <w:bookmarkStart w:id="419" w:name="_Ref5495512"/>
      <w:bookmarkStart w:id="420" w:name="_Ref7243256"/>
      <w:bookmarkStart w:id="421" w:name="_Toc229471769"/>
      <w:bookmarkStart w:id="422" w:name="_Toc480532177"/>
      <w:bookmarkStart w:id="423" w:name="_Toc175218935"/>
      <w:bookmarkStart w:id="424" w:name="_Toc175225899"/>
      <w:bookmarkStart w:id="425" w:name="_Toc153359534"/>
      <w:r w:rsidRPr="00776825">
        <w:t>No Assurance of Orders</w:t>
      </w:r>
      <w:bookmarkEnd w:id="416"/>
      <w:bookmarkEnd w:id="417"/>
      <w:bookmarkEnd w:id="418"/>
      <w:bookmarkEnd w:id="419"/>
      <w:r w:rsidRPr="00776825">
        <w:t xml:space="preserve"> (Core)</w:t>
      </w:r>
      <w:bookmarkEnd w:id="420"/>
      <w:bookmarkEnd w:id="421"/>
      <w:bookmarkEnd w:id="422"/>
      <w:bookmarkEnd w:id="423"/>
      <w:bookmarkEnd w:id="424"/>
      <w:bookmarkEnd w:id="425"/>
    </w:p>
    <w:p w14:paraId="198FD045" w14:textId="77777777" w:rsidR="008F0599" w:rsidRPr="00776825" w:rsidRDefault="008F0599" w:rsidP="004538F9">
      <w:pPr>
        <w:pStyle w:val="COTCOCLV3-ASDEFCON"/>
      </w:pPr>
      <w:r w:rsidRPr="00776825">
        <w:t>The Commonwealth does not make any representation nor in any way binds itself to placing any specific number of orders, or any orders at al</w:t>
      </w:r>
      <w:r w:rsidR="001F52DD" w:rsidRPr="00776825">
        <w:t xml:space="preserve">l, during the </w:t>
      </w:r>
      <w:r w:rsidR="001F52DD" w:rsidRPr="00C22280">
        <w:t>Term</w:t>
      </w:r>
      <w:r w:rsidR="001F52DD" w:rsidRPr="00776825">
        <w:t>.</w:t>
      </w:r>
    </w:p>
    <w:p w14:paraId="3D359A78" w14:textId="2315BDC9" w:rsidR="008F0599" w:rsidRPr="00776825" w:rsidRDefault="008F0599" w:rsidP="004538F9">
      <w:pPr>
        <w:pStyle w:val="COTCOCLV3-ASDEFCON"/>
      </w:pPr>
      <w:r w:rsidRPr="001A4D54">
        <w:t xml:space="preserve">Subject to clause </w:t>
      </w:r>
      <w:r w:rsidR="00D3685F">
        <w:fldChar w:fldCharType="begin"/>
      </w:r>
      <w:r w:rsidR="00D3685F">
        <w:instrText xml:space="preserve"> REF _Ref441666093 \r \h </w:instrText>
      </w:r>
      <w:r w:rsidR="00D3685F">
        <w:fldChar w:fldCharType="separate"/>
      </w:r>
      <w:r w:rsidR="005E1CDB">
        <w:t>1.7</w:t>
      </w:r>
      <w:r w:rsidR="00D3685F">
        <w:fldChar w:fldCharType="end"/>
      </w:r>
      <w:r w:rsidR="003C45A6">
        <w:t>,</w:t>
      </w:r>
      <w:r w:rsidRPr="001A4D54">
        <w:t xml:space="preserve"> t</w:t>
      </w:r>
      <w:r w:rsidRPr="00776825">
        <w:t>he Deed</w:t>
      </w:r>
      <w:r w:rsidR="002C5A84">
        <w:t xml:space="preserve"> or any Contract</w:t>
      </w:r>
      <w:r w:rsidRPr="00776825">
        <w:t xml:space="preserve"> is not to be interpreted as providing that the:</w:t>
      </w:r>
    </w:p>
    <w:p w14:paraId="4C73B84C" w14:textId="77777777" w:rsidR="008F0599" w:rsidRPr="00776825" w:rsidRDefault="008F0599" w:rsidP="004538F9">
      <w:pPr>
        <w:pStyle w:val="COTCOCLV4-ASDEFCON"/>
      </w:pPr>
      <w:r w:rsidRPr="00776825">
        <w:t>Contractor has the right to be the sole provider of the Services, or any part of the Services, to the Commonwealth; or</w:t>
      </w:r>
    </w:p>
    <w:p w14:paraId="0E721920" w14:textId="77777777" w:rsidR="00C22AFE" w:rsidRPr="0032154C" w:rsidRDefault="008F0599" w:rsidP="004538F9">
      <w:pPr>
        <w:pStyle w:val="COTCOCLV4-ASDEFCON"/>
      </w:pPr>
      <w:r w:rsidRPr="0032154C">
        <w:t>Commonwealth is prevented from seeking the Services from other members of the Panel or from other suppliers.</w:t>
      </w:r>
    </w:p>
    <w:p w14:paraId="4A3A881D" w14:textId="77777777" w:rsidR="00657837" w:rsidRPr="0032154C" w:rsidRDefault="0032154C" w:rsidP="004538F9">
      <w:pPr>
        <w:pStyle w:val="COTCOCLV2-ASDEFCON"/>
      </w:pPr>
      <w:bookmarkStart w:id="426" w:name="_Toc229471770"/>
      <w:bookmarkStart w:id="427" w:name="_Toc480532178"/>
      <w:bookmarkStart w:id="428" w:name="_Toc175218936"/>
      <w:bookmarkStart w:id="429" w:name="_Toc175225900"/>
      <w:bookmarkStart w:id="430" w:name="_Toc153359535"/>
      <w:r w:rsidRPr="0032154C">
        <w:t>Services</w:t>
      </w:r>
      <w:bookmarkEnd w:id="426"/>
      <w:r w:rsidR="00541684">
        <w:t xml:space="preserve"> (Core)</w:t>
      </w:r>
      <w:bookmarkEnd w:id="427"/>
      <w:bookmarkEnd w:id="428"/>
      <w:bookmarkEnd w:id="429"/>
      <w:bookmarkEnd w:id="430"/>
    </w:p>
    <w:p w14:paraId="42848FCF" w14:textId="77777777" w:rsidR="00657837" w:rsidRPr="0032154C" w:rsidRDefault="00657837" w:rsidP="004538F9">
      <w:pPr>
        <w:pStyle w:val="COTCOCLV3-ASDEFCON"/>
      </w:pPr>
      <w:bookmarkStart w:id="431" w:name="_Ref100986744"/>
      <w:r w:rsidRPr="0032154C">
        <w:t>The Contractor acknowledges and agrees that:</w:t>
      </w:r>
      <w:bookmarkEnd w:id="431"/>
    </w:p>
    <w:p w14:paraId="728DD8C7" w14:textId="77777777" w:rsidR="00657837" w:rsidRPr="0032154C" w:rsidRDefault="00657837" w:rsidP="004538F9">
      <w:pPr>
        <w:pStyle w:val="COTCOCLV4-ASDEFCON"/>
      </w:pPr>
      <w:r w:rsidRPr="0032154C">
        <w:t>the specification of the requirements for the Services in the Contract is the result of resource-intensive Commonwealth definition, approval and procurement processes;</w:t>
      </w:r>
    </w:p>
    <w:p w14:paraId="46C24FAA" w14:textId="77777777" w:rsidR="00657837" w:rsidRPr="0032154C" w:rsidRDefault="00657837" w:rsidP="004538F9">
      <w:pPr>
        <w:pStyle w:val="COTCOCLV4-ASDEFCON"/>
      </w:pPr>
      <w:r w:rsidRPr="0032154C">
        <w:t>the Commonwealth has relied on the Contractor’s representations about schedule (including as reflected in the Contract);</w:t>
      </w:r>
    </w:p>
    <w:p w14:paraId="277712E3" w14:textId="77777777" w:rsidR="00657837" w:rsidRPr="0032154C" w:rsidRDefault="00657837" w:rsidP="004538F9">
      <w:pPr>
        <w:pStyle w:val="COTCOCLV4-ASDEFCON"/>
      </w:pPr>
      <w:r w:rsidRPr="0032154C">
        <w:t>the Commonwealth has determined that the Contract is value for money on the basis that the provision of all Services is achieved in accordance with the Deed and the Contract and with no delay; and</w:t>
      </w:r>
    </w:p>
    <w:p w14:paraId="1E1C580C" w14:textId="77777777" w:rsidR="00657837" w:rsidRPr="0032154C" w:rsidRDefault="00657837" w:rsidP="004538F9">
      <w:pPr>
        <w:pStyle w:val="COTCOCLV4-ASDEFCON"/>
      </w:pPr>
      <w:r w:rsidRPr="0032154C">
        <w:t>it is reasonable that the Commonwealth at all times during the period of the</w:t>
      </w:r>
      <w:r w:rsidR="006A0726" w:rsidRPr="0032154C">
        <w:t xml:space="preserve"> Deed and any</w:t>
      </w:r>
      <w:r w:rsidRPr="0032154C">
        <w:t xml:space="preserve"> Contract has current knowledge</w:t>
      </w:r>
      <w:r w:rsidR="006A0726" w:rsidRPr="0032154C">
        <w:t xml:space="preserve"> and be advised by the Contractor</w:t>
      </w:r>
      <w:r w:rsidRPr="0032154C">
        <w:t xml:space="preserve"> of:</w:t>
      </w:r>
    </w:p>
    <w:p w14:paraId="406A8612" w14:textId="77777777" w:rsidR="00657837" w:rsidRPr="0032154C" w:rsidRDefault="00657837" w:rsidP="004538F9">
      <w:pPr>
        <w:pStyle w:val="COTCOCLV5-ASDEFCON"/>
      </w:pPr>
      <w:r w:rsidRPr="0032154C">
        <w:t>progress under the Contract;</w:t>
      </w:r>
    </w:p>
    <w:p w14:paraId="51A645D7" w14:textId="77777777" w:rsidR="00657837" w:rsidRPr="0032154C" w:rsidRDefault="00657837" w:rsidP="004538F9">
      <w:pPr>
        <w:pStyle w:val="COTCOCLV5-ASDEFCON"/>
      </w:pPr>
      <w:r w:rsidRPr="0032154C">
        <w:t>risks to the timely provision of the Services including potential minor omissions and defects;</w:t>
      </w:r>
    </w:p>
    <w:p w14:paraId="72D2391F" w14:textId="77777777" w:rsidR="00657837" w:rsidRPr="0032154C" w:rsidRDefault="00657837" w:rsidP="004538F9">
      <w:pPr>
        <w:pStyle w:val="COTCOCLV5-ASDEFCON"/>
      </w:pPr>
      <w:r w:rsidRPr="0032154C">
        <w:t xml:space="preserve">any other potential or actual non-compliance with the </w:t>
      </w:r>
      <w:r w:rsidR="00F427AC" w:rsidRPr="0032154C">
        <w:t xml:space="preserve">Deed or any </w:t>
      </w:r>
      <w:r w:rsidRPr="0032154C">
        <w:t>Contract;</w:t>
      </w:r>
    </w:p>
    <w:p w14:paraId="05E6494F" w14:textId="77777777" w:rsidR="00657837" w:rsidRPr="0032154C" w:rsidRDefault="00657837" w:rsidP="004538F9">
      <w:pPr>
        <w:pStyle w:val="COTCOCLV5-ASDEFCON"/>
      </w:pPr>
      <w:r w:rsidRPr="0032154C">
        <w:t>risk management, including management of emerging risks; and</w:t>
      </w:r>
    </w:p>
    <w:p w14:paraId="6E9716AA" w14:textId="77777777" w:rsidR="00657837" w:rsidRPr="0032154C" w:rsidRDefault="00657837" w:rsidP="004538F9">
      <w:pPr>
        <w:pStyle w:val="COTCOCLV5-ASDEFCON"/>
      </w:pPr>
      <w:r w:rsidRPr="0032154C">
        <w:t xml:space="preserve">any potential delay in meeting any timing obligation in the </w:t>
      </w:r>
      <w:r w:rsidR="00F427AC" w:rsidRPr="0032154C">
        <w:t xml:space="preserve">Deed or any </w:t>
      </w:r>
      <w:r w:rsidRPr="0032154C">
        <w:t>Contract, for any reason, and whether or not the delay risk was foreseeable or has been previously identified.</w:t>
      </w:r>
    </w:p>
    <w:p w14:paraId="354D7617" w14:textId="77777777" w:rsidR="00657837" w:rsidRPr="0032154C" w:rsidRDefault="00657837" w:rsidP="004538F9">
      <w:pPr>
        <w:pStyle w:val="COTCOCLV3-ASDEFCON"/>
      </w:pPr>
      <w:r w:rsidRPr="0032154C">
        <w:t>The Contractor shall:</w:t>
      </w:r>
    </w:p>
    <w:p w14:paraId="77B80D6B" w14:textId="75768F20" w:rsidR="00657837" w:rsidRPr="0032154C" w:rsidRDefault="00657837" w:rsidP="004538F9">
      <w:pPr>
        <w:pStyle w:val="COTCOCLV4-ASDEFCON"/>
      </w:pPr>
      <w:r w:rsidRPr="0032154C">
        <w:t xml:space="preserve">proactively ensure that the Commonwealth is kept informed of matters relevant to the issues in clause </w:t>
      </w:r>
      <w:r w:rsidRPr="0032154C">
        <w:fldChar w:fldCharType="begin"/>
      </w:r>
      <w:r w:rsidRPr="0032154C">
        <w:instrText xml:space="preserve"> REF _Ref100986744 \r \h </w:instrText>
      </w:r>
      <w:r w:rsidR="00776825" w:rsidRPr="0032154C">
        <w:instrText xml:space="preserve"> \* MERGEFORMAT </w:instrText>
      </w:r>
      <w:r w:rsidRPr="0032154C">
        <w:fldChar w:fldCharType="separate"/>
      </w:r>
      <w:r w:rsidR="005E1CDB">
        <w:t>1.9.1</w:t>
      </w:r>
      <w:r w:rsidRPr="0032154C">
        <w:fldChar w:fldCharType="end"/>
      </w:r>
      <w:r w:rsidRPr="0032154C">
        <w:t xml:space="preserve">, using the communication channels and reporting processes in the </w:t>
      </w:r>
      <w:r w:rsidR="00F427AC" w:rsidRPr="0032154C">
        <w:t xml:space="preserve">Deed and any </w:t>
      </w:r>
      <w:r w:rsidRPr="0032154C">
        <w:t>Contract; and</w:t>
      </w:r>
    </w:p>
    <w:p w14:paraId="6AE7C37F" w14:textId="77777777" w:rsidR="008F0599" w:rsidRPr="0032154C" w:rsidRDefault="00657837" w:rsidP="004538F9">
      <w:pPr>
        <w:pStyle w:val="COTCOCLV4-ASDEFCON"/>
      </w:pPr>
      <w:r w:rsidRPr="0032154C">
        <w:t xml:space="preserve">comply with any directions by the Commonwealth or the exercise of any other Commonwealth powers under or in relation to the </w:t>
      </w:r>
      <w:r w:rsidR="00A71604" w:rsidRPr="0032154C">
        <w:t xml:space="preserve">Deed or any </w:t>
      </w:r>
      <w:r w:rsidRPr="0032154C">
        <w:t>Contract in dealing with such matters, including providing any additional information or knowledge that the Commonwealth requires.</w:t>
      </w:r>
    </w:p>
    <w:p w14:paraId="5843C244" w14:textId="77777777" w:rsidR="00541684" w:rsidRPr="00291096" w:rsidRDefault="00541684" w:rsidP="004538F9">
      <w:pPr>
        <w:pStyle w:val="COTCOCLV2-ASDEFCON"/>
      </w:pPr>
      <w:bookmarkStart w:id="432" w:name="_Toc382829639"/>
      <w:bookmarkStart w:id="433" w:name="_Toc384992201"/>
      <w:bookmarkStart w:id="434" w:name="_Toc480532179"/>
      <w:bookmarkStart w:id="435" w:name="_Toc175218937"/>
      <w:bookmarkStart w:id="436" w:name="_Toc175225901"/>
      <w:bookmarkStart w:id="437" w:name="_Toc229471771"/>
      <w:bookmarkStart w:id="438" w:name="_Toc153359536"/>
      <w:r>
        <w:t>Multi Agency Access (Optional)</w:t>
      </w:r>
      <w:bookmarkEnd w:id="432"/>
      <w:bookmarkEnd w:id="433"/>
      <w:bookmarkEnd w:id="434"/>
      <w:bookmarkEnd w:id="435"/>
      <w:bookmarkEnd w:id="436"/>
      <w:bookmarkEnd w:id="438"/>
    </w:p>
    <w:p w14:paraId="3A809088" w14:textId="77777777" w:rsidR="00541684" w:rsidRPr="002B75D6" w:rsidRDefault="00541684" w:rsidP="004538F9">
      <w:pPr>
        <w:pStyle w:val="NoteToDrafters-ASDEFCON"/>
        <w:rPr>
          <w:rFonts w:eastAsia="Calibri"/>
        </w:rPr>
      </w:pPr>
      <w:r w:rsidRPr="002B75D6">
        <w:rPr>
          <w:rFonts w:eastAsia="Calibri"/>
        </w:rPr>
        <w:t>Note to drafters:</w:t>
      </w:r>
      <w:r>
        <w:rPr>
          <w:rFonts w:eastAsia="Calibri"/>
        </w:rPr>
        <w:t xml:space="preserve">  Include this clause if clause 1.8</w:t>
      </w:r>
      <w:r w:rsidRPr="002B75D6">
        <w:rPr>
          <w:rFonts w:eastAsia="Calibri"/>
        </w:rPr>
        <w:t xml:space="preserve"> of the </w:t>
      </w:r>
      <w:r>
        <w:rPr>
          <w:rFonts w:eastAsia="Calibri"/>
        </w:rPr>
        <w:t>COT</w:t>
      </w:r>
      <w:r w:rsidRPr="002B75D6">
        <w:rPr>
          <w:rFonts w:eastAsia="Calibri"/>
        </w:rPr>
        <w:t xml:space="preserve"> is included.</w:t>
      </w:r>
      <w:r>
        <w:rPr>
          <w:rFonts w:eastAsia="Calibri"/>
        </w:rPr>
        <w:t xml:space="preserve"> </w:t>
      </w:r>
    </w:p>
    <w:p w14:paraId="71358579" w14:textId="07E19798" w:rsidR="00541684" w:rsidRDefault="00541684" w:rsidP="004538F9">
      <w:pPr>
        <w:pStyle w:val="COTCOCLV3-ASDEFCON"/>
      </w:pPr>
      <w:r w:rsidRPr="002B75D6">
        <w:t>The Contractor acknowledges and agrees that other Commonwealth agencies (‘</w:t>
      </w:r>
      <w:r w:rsidRPr="00541684">
        <w:rPr>
          <w:b/>
        </w:rPr>
        <w:t>Permitted Agencies</w:t>
      </w:r>
      <w:r w:rsidRPr="002B75D6">
        <w:t>’)</w:t>
      </w:r>
      <w:r>
        <w:t xml:space="preserve"> may order Services</w:t>
      </w:r>
      <w:r w:rsidRPr="002B75D6">
        <w:t xml:space="preserve"> under this Deed</w:t>
      </w:r>
      <w:r>
        <w:t xml:space="preserve">.  </w:t>
      </w:r>
      <w:r w:rsidRPr="002B75D6">
        <w:t xml:space="preserve">The </w:t>
      </w:r>
      <w:r>
        <w:t xml:space="preserve">Commonwealth Representative shall nominate Authorised Officers from Permitted Agencies </w:t>
      </w:r>
      <w:r w:rsidRPr="002B75D6">
        <w:t xml:space="preserve">in accordance with clause </w:t>
      </w:r>
      <w:r>
        <w:fldChar w:fldCharType="begin"/>
      </w:r>
      <w:r>
        <w:instrText xml:space="preserve"> REF _Ref436227441 \w \h </w:instrText>
      </w:r>
      <w:r>
        <w:fldChar w:fldCharType="separate"/>
      </w:r>
      <w:r w:rsidR="005E1CDB">
        <w:t>2.2</w:t>
      </w:r>
      <w:r>
        <w:fldChar w:fldCharType="end"/>
      </w:r>
      <w:r w:rsidRPr="002B75D6">
        <w:t>.</w:t>
      </w:r>
      <w:r>
        <w:t xml:space="preserve">  </w:t>
      </w:r>
    </w:p>
    <w:p w14:paraId="2D4E6B85" w14:textId="77777777" w:rsidR="008F0599" w:rsidRPr="00776825" w:rsidRDefault="00D47BF8" w:rsidP="004538F9">
      <w:pPr>
        <w:pStyle w:val="COTCOCLV1-ASDEFCON"/>
      </w:pPr>
      <w:bookmarkStart w:id="439" w:name="_Toc480532180"/>
      <w:bookmarkStart w:id="440" w:name="_Toc175218938"/>
      <w:bookmarkStart w:id="441" w:name="_Toc175225902"/>
      <w:bookmarkStart w:id="442" w:name="_Toc153359537"/>
      <w:r w:rsidRPr="00776825">
        <w:t>ROLES AND RESPONSIBILITIES</w:t>
      </w:r>
      <w:bookmarkEnd w:id="437"/>
      <w:bookmarkEnd w:id="439"/>
      <w:bookmarkEnd w:id="440"/>
      <w:bookmarkEnd w:id="441"/>
      <w:bookmarkEnd w:id="442"/>
    </w:p>
    <w:p w14:paraId="347F8AD5" w14:textId="77777777" w:rsidR="008F0599" w:rsidRPr="00776825" w:rsidRDefault="008F0599" w:rsidP="004538F9">
      <w:pPr>
        <w:pStyle w:val="COTCOCLV2-ASDEFCON"/>
      </w:pPr>
      <w:bookmarkStart w:id="443" w:name="_Ref100112348"/>
      <w:bookmarkStart w:id="444" w:name="_Ref100112359"/>
      <w:bookmarkStart w:id="445" w:name="_Ref100112360"/>
      <w:bookmarkStart w:id="446" w:name="_Toc229471772"/>
      <w:bookmarkStart w:id="447" w:name="_Toc480532181"/>
      <w:bookmarkStart w:id="448" w:name="_Toc175218939"/>
      <w:bookmarkStart w:id="449" w:name="_Toc175225903"/>
      <w:bookmarkStart w:id="450" w:name="_Toc153359538"/>
      <w:r w:rsidRPr="00776825">
        <w:t>Commonwealth Representative (Core)</w:t>
      </w:r>
      <w:bookmarkEnd w:id="443"/>
      <w:bookmarkEnd w:id="444"/>
      <w:bookmarkEnd w:id="445"/>
      <w:bookmarkEnd w:id="446"/>
      <w:bookmarkEnd w:id="447"/>
      <w:bookmarkEnd w:id="448"/>
      <w:bookmarkEnd w:id="449"/>
      <w:bookmarkEnd w:id="450"/>
    </w:p>
    <w:p w14:paraId="1BFDEC17" w14:textId="77777777" w:rsidR="008F0599" w:rsidRPr="00776825" w:rsidRDefault="008F0599" w:rsidP="004538F9">
      <w:pPr>
        <w:pStyle w:val="COTCOCLV3-ASDEFCON"/>
      </w:pPr>
      <w:r w:rsidRPr="00776825">
        <w:t xml:space="preserve">The Commonwealth Representative is responsible for administering the Deed on behalf of the Commonwealth. </w:t>
      </w:r>
    </w:p>
    <w:p w14:paraId="7756F89B" w14:textId="77777777" w:rsidR="008F0599" w:rsidRPr="00776825" w:rsidRDefault="008F0599" w:rsidP="004538F9">
      <w:pPr>
        <w:pStyle w:val="COTCOCLV3-ASDEFCON"/>
      </w:pPr>
      <w:r w:rsidRPr="00776825">
        <w:t>The Contractor shall comply with the reasonable directions of the Commonwealth Representative made within the scope of the administration of the Deed.</w:t>
      </w:r>
    </w:p>
    <w:p w14:paraId="5E8C52BC" w14:textId="200687BF" w:rsidR="008F0599" w:rsidRPr="00776825" w:rsidRDefault="008F0599" w:rsidP="004538F9">
      <w:pPr>
        <w:pStyle w:val="COTCOCLV3-ASDEFCON"/>
      </w:pPr>
      <w:r w:rsidRPr="00776825">
        <w:t xml:space="preserve">If given orally a direction shall be confirmed in writing within </w:t>
      </w:r>
      <w:r w:rsidR="00C22280">
        <w:t>10 Working</w:t>
      </w:r>
      <w:r w:rsidR="00C22280" w:rsidRPr="00776825">
        <w:t xml:space="preserve"> </w:t>
      </w:r>
      <w:r w:rsidR="00C22280">
        <w:t>D</w:t>
      </w:r>
      <w:r w:rsidRPr="00776825">
        <w:t xml:space="preserve">ays. </w:t>
      </w:r>
      <w:r w:rsidR="00066A49">
        <w:t xml:space="preserve"> </w:t>
      </w:r>
      <w:r w:rsidRPr="00776825">
        <w:t xml:space="preserve">Unless otherwise specified in the Deed, the Commonwealth Representative shall have no authority to waive any provision of, or release the Contractor from, its obligations under the Deed except in accordance with clause </w:t>
      </w:r>
      <w:r w:rsidR="0017584E">
        <w:fldChar w:fldCharType="begin"/>
      </w:r>
      <w:r w:rsidR="0017584E">
        <w:instrText xml:space="preserve"> REF _Ref436304493 \w \h </w:instrText>
      </w:r>
      <w:r w:rsidR="0017584E">
        <w:fldChar w:fldCharType="separate"/>
      </w:r>
      <w:r w:rsidR="005E1CDB">
        <w:t>9.3</w:t>
      </w:r>
      <w:r w:rsidR="0017584E">
        <w:fldChar w:fldCharType="end"/>
      </w:r>
      <w:r w:rsidRPr="00776825">
        <w:t>.</w:t>
      </w:r>
    </w:p>
    <w:p w14:paraId="484EDD06" w14:textId="77777777" w:rsidR="008F0599" w:rsidRPr="00776825" w:rsidRDefault="008F0599" w:rsidP="004538F9">
      <w:pPr>
        <w:pStyle w:val="COTCOCLV3-ASDEFCON"/>
      </w:pPr>
      <w:r w:rsidRPr="00776825">
        <w:t>Unless authorised by this Deed or any Contract, any work performed or cost incurred by the Contractor in response to a communication from the Commonwealth Representative is at the Contractor’s sole risk.</w:t>
      </w:r>
      <w:bookmarkStart w:id="451" w:name="_Toc434840451"/>
      <w:bookmarkStart w:id="452" w:name="_Toc434841040"/>
      <w:bookmarkStart w:id="453" w:name="_Toc435711779"/>
      <w:bookmarkStart w:id="454" w:name="_Toc435773020"/>
      <w:bookmarkStart w:id="455" w:name="_Toc435777786"/>
      <w:bookmarkStart w:id="456" w:name="_Toc435783513"/>
      <w:bookmarkStart w:id="457" w:name="_Toc436227269"/>
      <w:bookmarkEnd w:id="451"/>
      <w:bookmarkEnd w:id="452"/>
      <w:bookmarkEnd w:id="453"/>
      <w:bookmarkEnd w:id="454"/>
      <w:bookmarkEnd w:id="455"/>
      <w:bookmarkEnd w:id="456"/>
      <w:bookmarkEnd w:id="457"/>
    </w:p>
    <w:p w14:paraId="14820A25" w14:textId="77777777" w:rsidR="008F0599" w:rsidRPr="00776825" w:rsidRDefault="008F0599" w:rsidP="004538F9">
      <w:pPr>
        <w:pStyle w:val="COTCOCLV2-ASDEFCON"/>
      </w:pPr>
      <w:bookmarkStart w:id="458" w:name="_Ref100112412"/>
      <w:bookmarkStart w:id="459" w:name="_Toc229471773"/>
      <w:bookmarkStart w:id="460" w:name="_Ref436227441"/>
      <w:bookmarkStart w:id="461" w:name="_Toc480532182"/>
      <w:bookmarkStart w:id="462" w:name="_Toc175218940"/>
      <w:bookmarkStart w:id="463" w:name="_Toc175225904"/>
      <w:bookmarkStart w:id="464" w:name="_Ref516045268"/>
      <w:bookmarkStart w:id="465" w:name="_Toc153359539"/>
      <w:r w:rsidRPr="00776825">
        <w:t>Authorised Officer (Core)</w:t>
      </w:r>
      <w:bookmarkEnd w:id="458"/>
      <w:bookmarkEnd w:id="459"/>
      <w:bookmarkEnd w:id="460"/>
      <w:bookmarkEnd w:id="461"/>
      <w:bookmarkEnd w:id="462"/>
      <w:bookmarkEnd w:id="463"/>
      <w:bookmarkEnd w:id="465"/>
    </w:p>
    <w:p w14:paraId="5BCBF48C" w14:textId="497941C7" w:rsidR="008F0599" w:rsidRDefault="008F0599" w:rsidP="004538F9">
      <w:pPr>
        <w:pStyle w:val="COTCOCLV3-ASDEFCON"/>
      </w:pPr>
      <w:bookmarkStart w:id="466" w:name="_Ref263162397"/>
      <w:r>
        <w:t xml:space="preserve">The Commonwealth Representative may nominate by written notice </w:t>
      </w:r>
      <w:r w:rsidR="00DE3BAA">
        <w:t xml:space="preserve">to the Contractor </w:t>
      </w:r>
      <w:r>
        <w:t>from time to time</w:t>
      </w:r>
      <w:r w:rsidR="00F709F5">
        <w:t xml:space="preserve"> any</w:t>
      </w:r>
      <w:r>
        <w:t xml:space="preserve"> Authorised Officers for the purposes of the Deed. </w:t>
      </w:r>
      <w:r w:rsidR="00066A49">
        <w:t xml:space="preserve"> </w:t>
      </w:r>
      <w:r w:rsidR="00A71604">
        <w:t>The written notice shall include the address</w:t>
      </w:r>
      <w:r w:rsidR="00C02F59">
        <w:t xml:space="preserve"> and email</w:t>
      </w:r>
      <w:r w:rsidR="00A71604">
        <w:t xml:space="preserve"> at which notice or communication under the Deed or any Contract is to be delivered to the Authorised Officer.</w:t>
      </w:r>
      <w:bookmarkEnd w:id="466"/>
    </w:p>
    <w:p w14:paraId="3A718729" w14:textId="4AFF7AC4" w:rsidR="008F0599" w:rsidRDefault="008F0599" w:rsidP="004538F9">
      <w:pPr>
        <w:pStyle w:val="COTCOCLV3-ASDEFCON"/>
      </w:pPr>
      <w:r>
        <w:t xml:space="preserve">An Authorised Officer is responsible for placing and administering Contracts on behalf of the Commonwealth. </w:t>
      </w:r>
      <w:r w:rsidR="00066A49">
        <w:t xml:space="preserve"> </w:t>
      </w:r>
      <w:r>
        <w:t xml:space="preserve">The Contractor shall comply with the reasonable directions of the Authorised Officer made within the scope of the administration of </w:t>
      </w:r>
      <w:r w:rsidR="005E0C06">
        <w:t xml:space="preserve">any </w:t>
      </w:r>
      <w:r>
        <w:t xml:space="preserve">Contract.  All directions by an Authorised Officer will be provided in writing. </w:t>
      </w:r>
      <w:r w:rsidR="009F54B2">
        <w:t xml:space="preserve"> </w:t>
      </w:r>
      <w:r>
        <w:t xml:space="preserve">The Authorised Officer shall have no authority to waive any provision of, or release the Contractor from, its obligations under any Contract except in accordance with clause </w:t>
      </w:r>
      <w:r w:rsidR="0017584E">
        <w:fldChar w:fldCharType="begin"/>
      </w:r>
      <w:r w:rsidR="0017584E">
        <w:instrText xml:space="preserve"> REF _Ref436304616 \w \h </w:instrText>
      </w:r>
      <w:r w:rsidR="0017584E">
        <w:fldChar w:fldCharType="separate"/>
      </w:r>
      <w:r w:rsidR="005E1CDB">
        <w:t>9.3</w:t>
      </w:r>
      <w:r w:rsidR="0017584E">
        <w:fldChar w:fldCharType="end"/>
      </w:r>
      <w:r>
        <w:t>.</w:t>
      </w:r>
    </w:p>
    <w:p w14:paraId="305B03BE" w14:textId="77777777" w:rsidR="008F0599" w:rsidRDefault="008F0599" w:rsidP="004538F9">
      <w:pPr>
        <w:pStyle w:val="COTCOCLV3-ASDEFCON"/>
      </w:pPr>
      <w:r>
        <w:t>Unless authorised by this Deed or any Contract, any work performed or cost incurred by the Contractor in response to a communication from the Authorised Officer is at the Contractor’s sole risk.</w:t>
      </w:r>
      <w:bookmarkStart w:id="467" w:name="_Toc435773022"/>
      <w:bookmarkStart w:id="468" w:name="_Toc435777788"/>
      <w:bookmarkStart w:id="469" w:name="_Toc435783515"/>
      <w:bookmarkStart w:id="470" w:name="_Toc436227271"/>
      <w:bookmarkEnd w:id="467"/>
      <w:bookmarkEnd w:id="468"/>
      <w:bookmarkEnd w:id="469"/>
      <w:bookmarkEnd w:id="470"/>
    </w:p>
    <w:p w14:paraId="2EAB4D51" w14:textId="77777777" w:rsidR="008F0599" w:rsidRPr="00776825" w:rsidRDefault="008F0599" w:rsidP="004538F9">
      <w:pPr>
        <w:pStyle w:val="COTCOCLV2-ASDEFCON"/>
      </w:pPr>
      <w:bookmarkStart w:id="471" w:name="_Toc229471774"/>
      <w:bookmarkStart w:id="472" w:name="_Toc480532183"/>
      <w:bookmarkStart w:id="473" w:name="_Toc175218941"/>
      <w:bookmarkStart w:id="474" w:name="_Toc175225905"/>
      <w:bookmarkStart w:id="475" w:name="_Toc153359540"/>
      <w:r w:rsidRPr="00776825">
        <w:t>Contractor Representative (Core)</w:t>
      </w:r>
      <w:bookmarkEnd w:id="471"/>
      <w:bookmarkEnd w:id="472"/>
      <w:bookmarkEnd w:id="473"/>
      <w:bookmarkEnd w:id="474"/>
      <w:bookmarkEnd w:id="475"/>
    </w:p>
    <w:p w14:paraId="7CC1E63A" w14:textId="46585614" w:rsidR="008F0599" w:rsidRDefault="008F0599" w:rsidP="004538F9">
      <w:pPr>
        <w:pStyle w:val="COTCOCLV3-ASDEFCON"/>
      </w:pPr>
      <w:r>
        <w:t xml:space="preserve">The Contractor shall on or before the Effective Date </w:t>
      </w:r>
      <w:r w:rsidR="00F91ACB">
        <w:t xml:space="preserve">specified in the Details Schedule </w:t>
      </w:r>
      <w:r>
        <w:t>nominate in writing the person with the authority to represent the Contractor for the purposes of the Deed</w:t>
      </w:r>
      <w:r w:rsidR="00E2387D">
        <w:t xml:space="preserve"> and any Contract</w:t>
      </w:r>
      <w:r>
        <w:t xml:space="preserve">.  Any communication passed by the Commonwealth to this person </w:t>
      </w:r>
      <w:r w:rsidR="002B35A0">
        <w:t xml:space="preserve">in accordance with clause </w:t>
      </w:r>
      <w:r w:rsidR="002B35A0">
        <w:fldChar w:fldCharType="begin"/>
      </w:r>
      <w:r w:rsidR="002B35A0">
        <w:instrText xml:space="preserve"> REF _Ref7244099 \r \h </w:instrText>
      </w:r>
      <w:r w:rsidR="002B35A0">
        <w:fldChar w:fldCharType="separate"/>
      </w:r>
      <w:r w:rsidR="005E1CDB">
        <w:t>2.4</w:t>
      </w:r>
      <w:r w:rsidR="002B35A0">
        <w:fldChar w:fldCharType="end"/>
      </w:r>
      <w:r w:rsidR="002B35A0">
        <w:t xml:space="preserve"> </w:t>
      </w:r>
      <w:r>
        <w:t>shall be deemed to have been delivered to the Contractor.</w:t>
      </w:r>
    </w:p>
    <w:p w14:paraId="35AA3C0D" w14:textId="77777777" w:rsidR="008F0599" w:rsidRPr="00776825" w:rsidRDefault="008F0599" w:rsidP="004538F9">
      <w:pPr>
        <w:pStyle w:val="COTCOCLV2-ASDEFCON"/>
      </w:pPr>
      <w:bookmarkStart w:id="476" w:name="_Ref7244099"/>
      <w:bookmarkStart w:id="477" w:name="_Toc229471775"/>
      <w:bookmarkStart w:id="478" w:name="_Toc480532184"/>
      <w:bookmarkStart w:id="479" w:name="_Toc175218942"/>
      <w:bookmarkStart w:id="480" w:name="_Toc175225906"/>
      <w:bookmarkStart w:id="481" w:name="_Toc153359541"/>
      <w:r w:rsidRPr="00776825">
        <w:t>Notices (Core)</w:t>
      </w:r>
      <w:bookmarkEnd w:id="464"/>
      <w:bookmarkEnd w:id="476"/>
      <w:bookmarkEnd w:id="477"/>
      <w:bookmarkEnd w:id="478"/>
      <w:bookmarkEnd w:id="479"/>
      <w:bookmarkEnd w:id="480"/>
      <w:bookmarkEnd w:id="481"/>
    </w:p>
    <w:p w14:paraId="5ECE97A9" w14:textId="77777777" w:rsidR="008F0599" w:rsidRPr="006F6BD4" w:rsidRDefault="008F0599" w:rsidP="004538F9">
      <w:pPr>
        <w:pStyle w:val="COTCOCLV3-ASDEFCON"/>
      </w:pPr>
      <w:bookmarkStart w:id="482" w:name="_Ref53455858"/>
      <w:r w:rsidRPr="006F6BD4">
        <w:t>Unless the contrary intention appears, any notice under the Deed, (not including Official Orders), shall be effective if it is in writing</w:t>
      </w:r>
      <w:r w:rsidR="0048759E" w:rsidRPr="006F6BD4">
        <w:t xml:space="preserve"> and sent from and</w:t>
      </w:r>
      <w:r w:rsidRPr="006F6BD4">
        <w:t xml:space="preserve"> delivered to the Commonwealth Representative or Contractor’s </w:t>
      </w:r>
      <w:r w:rsidR="00784E41" w:rsidRPr="006F6BD4">
        <w:t>R</w:t>
      </w:r>
      <w:r w:rsidRPr="006F6BD4">
        <w:t xml:space="preserve">epresentative, as the case may be, </w:t>
      </w:r>
      <w:r w:rsidR="00784E41" w:rsidRPr="006F6BD4">
        <w:t>in accordance with the</w:t>
      </w:r>
      <w:r w:rsidR="007A2D95" w:rsidRPr="006F6BD4">
        <w:t xml:space="preserve"> Notice Details</w:t>
      </w:r>
      <w:r w:rsidR="00BB3507" w:rsidRPr="006F6BD4">
        <w:t xml:space="preserve"> </w:t>
      </w:r>
      <w:bookmarkEnd w:id="482"/>
      <w:r w:rsidR="00DE3BAA" w:rsidRPr="006F6BD4">
        <w:t xml:space="preserve">specified </w:t>
      </w:r>
      <w:r w:rsidR="00F91ACB" w:rsidRPr="006F6BD4">
        <w:t>in the Details Schedule.</w:t>
      </w:r>
    </w:p>
    <w:p w14:paraId="369D1F8A" w14:textId="75C6F11E" w:rsidR="008F0599" w:rsidRPr="00776825" w:rsidRDefault="008F0599" w:rsidP="004538F9">
      <w:pPr>
        <w:pStyle w:val="COTCOCLV3-ASDEFCON"/>
      </w:pPr>
      <w:bookmarkStart w:id="483" w:name="_Ref415479835"/>
      <w:r w:rsidRPr="00776825">
        <w:t xml:space="preserve">A notice </w:t>
      </w:r>
      <w:r w:rsidR="00BB3507">
        <w:t xml:space="preserve">given in accordance with this clause </w:t>
      </w:r>
      <w:r w:rsidR="00BB3507">
        <w:fldChar w:fldCharType="begin"/>
      </w:r>
      <w:r w:rsidR="00BB3507">
        <w:instrText xml:space="preserve"> REF _Ref7244099 \r \h </w:instrText>
      </w:r>
      <w:r w:rsidR="00BB3507">
        <w:fldChar w:fldCharType="separate"/>
      </w:r>
      <w:r w:rsidR="005E1CDB">
        <w:t>2.4</w:t>
      </w:r>
      <w:r w:rsidR="00BB3507">
        <w:fldChar w:fldCharType="end"/>
      </w:r>
      <w:r w:rsidR="00BB3507">
        <w:t xml:space="preserve"> is </w:t>
      </w:r>
      <w:r w:rsidRPr="00776825">
        <w:t>deemed to be delivered:</w:t>
      </w:r>
      <w:bookmarkEnd w:id="483"/>
      <w:r w:rsidRPr="00776825">
        <w:t xml:space="preserve"> </w:t>
      </w:r>
    </w:p>
    <w:p w14:paraId="44CFAF40" w14:textId="2F1EB908" w:rsidR="00BB3AB8" w:rsidRDefault="009A7ADB" w:rsidP="004538F9">
      <w:pPr>
        <w:pStyle w:val="COTCOCLV4-ASDEFCON"/>
      </w:pPr>
      <w:r>
        <w:t>if hand delivered, when received at the address, or by the addressee if sooner;</w:t>
      </w:r>
    </w:p>
    <w:p w14:paraId="30D6B3D5" w14:textId="64CF4142" w:rsidR="00EB3344" w:rsidRDefault="009A7ADB" w:rsidP="004538F9">
      <w:pPr>
        <w:pStyle w:val="COTCOCLV4-ASDEFCON"/>
      </w:pPr>
      <w:r>
        <w:t>if sent by pre-paid post, in three Working Days when sent within Australia and in eight Working Days when sent by air mail from one country to another;</w:t>
      </w:r>
      <w:r w:rsidR="00EB3344">
        <w:t xml:space="preserve"> or</w:t>
      </w:r>
    </w:p>
    <w:p w14:paraId="37BDCF84" w14:textId="77777777" w:rsidR="008F0599" w:rsidRDefault="00EB3344" w:rsidP="004538F9">
      <w:pPr>
        <w:pStyle w:val="COTCOCLV4-ASDEFCON"/>
      </w:pPr>
      <w:r w:rsidRPr="00331B66">
        <w:t>if sen</w:t>
      </w:r>
      <w:r>
        <w:t xml:space="preserve">t as an email, when the email </w:t>
      </w:r>
      <w:r w:rsidRPr="00331B66">
        <w:t xml:space="preserve">enters the </w:t>
      </w:r>
      <w:r w:rsidR="00A3280A">
        <w:t>recipient’s</w:t>
      </w:r>
      <w:r w:rsidRPr="00331B66">
        <w:t xml:space="preserve"> information system, unless the sender’s information system receives a message within one Working Day that the email has not been delivered to the </w:t>
      </w:r>
      <w:r w:rsidR="00A3280A">
        <w:t>recipient</w:t>
      </w:r>
      <w:r w:rsidR="00CE720A">
        <w:t>,</w:t>
      </w:r>
    </w:p>
    <w:p w14:paraId="07CECC54" w14:textId="7E076AB2" w:rsidR="00D8348F" w:rsidRPr="00C938E4" w:rsidRDefault="00D8348F" w:rsidP="004538F9">
      <w:pPr>
        <w:pStyle w:val="COTCOCLV3NONUM-ASDEFCON"/>
      </w:pPr>
      <w:r w:rsidRPr="00C938E4">
        <w:t xml:space="preserve">but if the receipt or entry into the information system is not on a Working Day or is after 5.00pm (recipient's local time) on a Working Day, the notice is </w:t>
      </w:r>
      <w:r w:rsidR="00A3280A" w:rsidRPr="00C938E4">
        <w:t>deemed</w:t>
      </w:r>
      <w:r w:rsidRPr="00C938E4">
        <w:t xml:space="preserve"> to be </w:t>
      </w:r>
      <w:r w:rsidR="00A3280A" w:rsidRPr="00C938E4">
        <w:t>delivered</w:t>
      </w:r>
      <w:r w:rsidRPr="00C938E4">
        <w:t xml:space="preserve"> at 9.00am (recipient’s local time) on the next Working Day.</w:t>
      </w:r>
    </w:p>
    <w:p w14:paraId="23817009" w14:textId="77777777" w:rsidR="008F0599" w:rsidRPr="00A5395B" w:rsidRDefault="00D47BF8" w:rsidP="004538F9">
      <w:pPr>
        <w:pStyle w:val="COTCOCLV1-ASDEFCON"/>
      </w:pPr>
      <w:bookmarkStart w:id="484" w:name="_Toc480532185"/>
      <w:bookmarkStart w:id="485" w:name="_Toc175218943"/>
      <w:bookmarkStart w:id="486" w:name="_Toc175225907"/>
      <w:bookmarkStart w:id="487" w:name="_Toc153359542"/>
      <w:r w:rsidRPr="00A5395B">
        <w:t xml:space="preserve">PROVISION OF THE </w:t>
      </w:r>
      <w:bookmarkStart w:id="488" w:name="_Toc229471776"/>
      <w:r w:rsidRPr="00A5395B">
        <w:t>SERVICES</w:t>
      </w:r>
      <w:bookmarkEnd w:id="484"/>
      <w:bookmarkEnd w:id="485"/>
      <w:bookmarkEnd w:id="486"/>
      <w:bookmarkEnd w:id="488"/>
      <w:bookmarkEnd w:id="487"/>
      <w:r w:rsidRPr="00A5395B">
        <w:t xml:space="preserve"> </w:t>
      </w:r>
    </w:p>
    <w:p w14:paraId="37B3C19E" w14:textId="77777777" w:rsidR="00AC55C6" w:rsidRDefault="00AC55C6" w:rsidP="004538F9">
      <w:pPr>
        <w:pStyle w:val="COTCOCLV2-ASDEFCON"/>
      </w:pPr>
      <w:bookmarkStart w:id="489" w:name="_Toc434840457"/>
      <w:bookmarkStart w:id="490" w:name="_Toc434841046"/>
      <w:bookmarkStart w:id="491" w:name="_Toc435773027"/>
      <w:bookmarkStart w:id="492" w:name="_Toc435777793"/>
      <w:bookmarkStart w:id="493" w:name="_Toc435783520"/>
      <w:bookmarkStart w:id="494" w:name="_Toc436227276"/>
      <w:bookmarkStart w:id="495" w:name="_Toc436660756"/>
      <w:bookmarkStart w:id="496" w:name="_Ref435781446"/>
      <w:bookmarkStart w:id="497" w:name="_Toc480532186"/>
      <w:bookmarkStart w:id="498" w:name="_Toc175218944"/>
      <w:bookmarkStart w:id="499" w:name="_Toc175225908"/>
      <w:bookmarkStart w:id="500" w:name="_Toc229471779"/>
      <w:bookmarkStart w:id="501" w:name="_Toc153359543"/>
      <w:bookmarkEnd w:id="489"/>
      <w:bookmarkEnd w:id="490"/>
      <w:bookmarkEnd w:id="491"/>
      <w:bookmarkEnd w:id="492"/>
      <w:bookmarkEnd w:id="493"/>
      <w:bookmarkEnd w:id="494"/>
      <w:bookmarkEnd w:id="495"/>
      <w:r>
        <w:t>Authorisations (Core)</w:t>
      </w:r>
      <w:bookmarkEnd w:id="496"/>
      <w:bookmarkEnd w:id="497"/>
      <w:bookmarkEnd w:id="498"/>
      <w:bookmarkEnd w:id="499"/>
      <w:bookmarkEnd w:id="501"/>
    </w:p>
    <w:p w14:paraId="061794A8" w14:textId="77777777" w:rsidR="00AC55C6" w:rsidRPr="004712E1" w:rsidRDefault="00AC55C6" w:rsidP="004538F9">
      <w:pPr>
        <w:pStyle w:val="COTCOCLV3-ASDEFCON"/>
      </w:pPr>
      <w:r w:rsidRPr="004712E1">
        <w:t xml:space="preserve">The Contractor shall, and shall ensure that its Subcontractors: </w:t>
      </w:r>
    </w:p>
    <w:p w14:paraId="51AEA4BB" w14:textId="77777777" w:rsidR="00AC55C6" w:rsidRPr="004712E1" w:rsidRDefault="00AC55C6" w:rsidP="004538F9">
      <w:pPr>
        <w:pStyle w:val="COTCOCLV4-ASDEFCON"/>
      </w:pPr>
      <w:r w:rsidRPr="004712E1">
        <w:t xml:space="preserve">obtain and maintain in full force all Authorisations required for provision of the Services; </w:t>
      </w:r>
    </w:p>
    <w:p w14:paraId="33F28083" w14:textId="77777777" w:rsidR="00AC55C6" w:rsidRPr="004712E1" w:rsidRDefault="00AC55C6" w:rsidP="004538F9">
      <w:pPr>
        <w:pStyle w:val="COTCOCLV4-ASDEFCON"/>
      </w:pPr>
      <w:r w:rsidRPr="004712E1">
        <w:t xml:space="preserve">provide a copy of any Authorisations to the </w:t>
      </w:r>
      <w:r w:rsidRPr="007B1695">
        <w:t xml:space="preserve">Commonwealth within </w:t>
      </w:r>
      <w:r>
        <w:t xml:space="preserve">10 </w:t>
      </w:r>
      <w:r w:rsidRPr="007B1695">
        <w:t>Working Days of</w:t>
      </w:r>
      <w:r w:rsidRPr="004712E1">
        <w:t xml:space="preserve"> request by the Commonwealth; and </w:t>
      </w:r>
    </w:p>
    <w:p w14:paraId="7938EE9D" w14:textId="77777777" w:rsidR="00AC55C6" w:rsidRPr="004712E1" w:rsidRDefault="00AC55C6" w:rsidP="004538F9">
      <w:pPr>
        <w:pStyle w:val="COTCOCLV4-ASDEFCON"/>
      </w:pPr>
      <w:r w:rsidRPr="004712E1">
        <w:t xml:space="preserve">ensure that the Services are provided in accordance with all Authorisations. </w:t>
      </w:r>
    </w:p>
    <w:p w14:paraId="1826F2C0" w14:textId="77777777" w:rsidR="00AC55C6" w:rsidRPr="00B1739A" w:rsidRDefault="00AC55C6" w:rsidP="004538F9">
      <w:pPr>
        <w:pStyle w:val="COTCOCLV3-ASDEFCON"/>
      </w:pPr>
      <w:r w:rsidRPr="004712E1">
        <w:t xml:space="preserve">The Contractor shall notify the Commonwealth </w:t>
      </w:r>
      <w:r>
        <w:t xml:space="preserve">Representative </w:t>
      </w:r>
      <w:r w:rsidRPr="004712E1">
        <w:t xml:space="preserve">within </w:t>
      </w:r>
      <w:r>
        <w:t>10</w:t>
      </w:r>
      <w:r w:rsidRPr="004712E1">
        <w:t xml:space="preserve"> Working Days after</w:t>
      </w:r>
      <w:r>
        <w:t xml:space="preserve"> </w:t>
      </w:r>
      <w:r w:rsidRPr="004712E1">
        <w:t xml:space="preserve">receiving notification of refusal to grant, or an intent to revoke or qualify, an Authorisation required provision of the Services. </w:t>
      </w:r>
    </w:p>
    <w:p w14:paraId="293B7104" w14:textId="77777777" w:rsidR="008F0599" w:rsidRPr="00776825" w:rsidRDefault="008F0599" w:rsidP="004538F9">
      <w:pPr>
        <w:pStyle w:val="COTCOCLV2-ASDEFCON"/>
      </w:pPr>
      <w:bookmarkStart w:id="502" w:name="_Toc480532187"/>
      <w:bookmarkStart w:id="503" w:name="_Toc175218945"/>
      <w:bookmarkStart w:id="504" w:name="_Toc175225909"/>
      <w:bookmarkStart w:id="505" w:name="_Toc153359544"/>
      <w:r w:rsidRPr="003E7958">
        <w:t>Government Furnished Material</w:t>
      </w:r>
      <w:r w:rsidRPr="00776825">
        <w:t xml:space="preserve"> (</w:t>
      </w:r>
      <w:r w:rsidR="00D865C3">
        <w:t>Optional</w:t>
      </w:r>
      <w:r w:rsidRPr="00776825">
        <w:t>)</w:t>
      </w:r>
      <w:bookmarkEnd w:id="500"/>
      <w:bookmarkEnd w:id="502"/>
      <w:bookmarkEnd w:id="503"/>
      <w:bookmarkEnd w:id="504"/>
      <w:bookmarkEnd w:id="505"/>
    </w:p>
    <w:p w14:paraId="686B61F2" w14:textId="77777777" w:rsidR="008F0599" w:rsidRDefault="008F0599" w:rsidP="004538F9">
      <w:pPr>
        <w:pStyle w:val="COTCOCLV3-ASDEFCON"/>
      </w:pPr>
      <w:r w:rsidRPr="00776825">
        <w:t xml:space="preserve">If specified in and required under any Contract, the Commonwealth </w:t>
      </w:r>
      <w:r w:rsidR="00075040">
        <w:t>shall</w:t>
      </w:r>
      <w:r w:rsidRPr="00776825">
        <w:t xml:space="preserve"> deliver or provide access to</w:t>
      </w:r>
      <w:r w:rsidR="00405C48">
        <w:t>, and the Contractor shall manage,</w:t>
      </w:r>
      <w:r w:rsidRPr="00776825">
        <w:t xml:space="preserve"> GFM </w:t>
      </w:r>
      <w:r w:rsidR="00405C48">
        <w:t xml:space="preserve">in accordance with the Deed and any Contract </w:t>
      </w:r>
      <w:r w:rsidRPr="00776825">
        <w:t>at the place and times specified in that Contract or otherwise determined by th</w:t>
      </w:r>
      <w:r w:rsidR="009F54B2" w:rsidRPr="00776825">
        <w:t>e relevant Authorised Officer.</w:t>
      </w:r>
    </w:p>
    <w:p w14:paraId="7A99634B" w14:textId="77777777" w:rsidR="00405C48" w:rsidRPr="00C41ED9" w:rsidRDefault="00405C48" w:rsidP="004538F9">
      <w:pPr>
        <w:pStyle w:val="COTCOCLV3-ASDEFCON"/>
      </w:pPr>
      <w:r w:rsidRPr="00405C48">
        <w:t xml:space="preserve">Unless otherwise notified to the Contractor by the Commonwealth, GFM remains the property of the Commonwealth.  The Commonwealth is entitled to identify GFM as its property and the </w:t>
      </w:r>
      <w:r w:rsidRPr="00C41ED9">
        <w:t xml:space="preserve">Contractor shall preserve any means of identification. </w:t>
      </w:r>
    </w:p>
    <w:p w14:paraId="6983210A" w14:textId="77777777" w:rsidR="008F0599" w:rsidRPr="00C41ED9" w:rsidRDefault="008F0599" w:rsidP="004538F9">
      <w:pPr>
        <w:pStyle w:val="COTCOCLV3-ASDEFCON"/>
      </w:pPr>
      <w:r w:rsidRPr="00C41ED9">
        <w:t>Upon receipt of GFM, the Contractor shall:</w:t>
      </w:r>
      <w:r w:rsidR="007B6D22" w:rsidRPr="00C41ED9">
        <w:t xml:space="preserve"> </w:t>
      </w:r>
    </w:p>
    <w:p w14:paraId="669772F1" w14:textId="77777777" w:rsidR="008F0599" w:rsidRPr="00776825" w:rsidRDefault="008F0599" w:rsidP="004538F9">
      <w:pPr>
        <w:pStyle w:val="COTCOCLV4-ASDEFCON"/>
      </w:pPr>
      <w:r w:rsidRPr="00C41ED9">
        <w:t>inspect</w:t>
      </w:r>
      <w:r w:rsidRPr="00776825">
        <w:t xml:space="preserve"> GFM for </w:t>
      </w:r>
      <w:r w:rsidR="00F91ACB">
        <w:t xml:space="preserve">physical damage, any </w:t>
      </w:r>
      <w:r w:rsidRPr="00776825">
        <w:t>defects or deficiencies</w:t>
      </w:r>
      <w:r w:rsidR="00C41ED9">
        <w:t xml:space="preserve"> </w:t>
      </w:r>
      <w:r w:rsidRPr="00776825">
        <w:t>which impact on, or are likely to impact on, the intended use of the GFM; and</w:t>
      </w:r>
    </w:p>
    <w:p w14:paraId="5B21807C" w14:textId="77777777" w:rsidR="008F0599" w:rsidRPr="00776825" w:rsidRDefault="008F0599" w:rsidP="004538F9">
      <w:pPr>
        <w:pStyle w:val="COTCOCLV4-ASDEFCON"/>
      </w:pPr>
      <w:r w:rsidRPr="00776825">
        <w:t xml:space="preserve">report </w:t>
      </w:r>
      <w:r w:rsidR="006054E6">
        <w:t>its</w:t>
      </w:r>
      <w:r w:rsidRPr="00776825">
        <w:t xml:space="preserve"> satisfaction or dissatisfaction with the GFM </w:t>
      </w:r>
      <w:r w:rsidR="00F91ACB">
        <w:t xml:space="preserve">in writing </w:t>
      </w:r>
      <w:r w:rsidRPr="00776825">
        <w:t>to the relevant Authorised Officer</w:t>
      </w:r>
      <w:r w:rsidR="00C41ED9">
        <w:t xml:space="preserve"> within </w:t>
      </w:r>
      <w:r w:rsidR="00F91ACB">
        <w:t xml:space="preserve">five </w:t>
      </w:r>
      <w:r w:rsidR="00C41ED9">
        <w:t>Working Days</w:t>
      </w:r>
      <w:r w:rsidRPr="00776825">
        <w:t xml:space="preserve">. </w:t>
      </w:r>
    </w:p>
    <w:p w14:paraId="2F4AF555" w14:textId="77777777" w:rsidR="008F0599" w:rsidRPr="00776825" w:rsidRDefault="008F0599" w:rsidP="004538F9">
      <w:pPr>
        <w:pStyle w:val="COTCOCLV3-ASDEFCON"/>
      </w:pPr>
      <w:r w:rsidRPr="00776825">
        <w:t xml:space="preserve">The Contractor shall: </w:t>
      </w:r>
    </w:p>
    <w:p w14:paraId="69B28103" w14:textId="77777777" w:rsidR="008F0599" w:rsidRPr="00776825" w:rsidRDefault="008F0599" w:rsidP="004538F9">
      <w:pPr>
        <w:pStyle w:val="COTCOCLV4-ASDEFCON"/>
      </w:pPr>
      <w:r w:rsidRPr="00776825">
        <w:t xml:space="preserve">take all reasonable care of, and be liable for loss of or damage to, GFM in its care, custody or control; and </w:t>
      </w:r>
    </w:p>
    <w:p w14:paraId="000C46B5" w14:textId="77777777" w:rsidR="008F0599" w:rsidRPr="00776825" w:rsidRDefault="008F0599" w:rsidP="004538F9">
      <w:pPr>
        <w:pStyle w:val="COTCOCLV4-ASDEFCON"/>
      </w:pPr>
      <w:r w:rsidRPr="00776825">
        <w:t>utilise the GFM in performing the Services with a high degree of professional skill and care and in accordance with the relevant Contract.</w:t>
      </w:r>
    </w:p>
    <w:p w14:paraId="72012F78" w14:textId="77777777" w:rsidR="008F0599" w:rsidRPr="00776825" w:rsidRDefault="008F0599" w:rsidP="004538F9">
      <w:pPr>
        <w:pStyle w:val="COTCOCLV3-ASDEFCON"/>
      </w:pPr>
      <w:r w:rsidRPr="00776825">
        <w:t>The Contractor shall return GFM (other than consumable items</w:t>
      </w:r>
      <w:r w:rsidR="00F91ACB">
        <w:t xml:space="preserve"> of GFM</w:t>
      </w:r>
      <w:r w:rsidRPr="00776825">
        <w:t xml:space="preserve">) to the Commonwealth as </w:t>
      </w:r>
      <w:r w:rsidR="00B84C26">
        <w:t xml:space="preserve">specified in </w:t>
      </w:r>
      <w:r w:rsidRPr="00776825">
        <w:t xml:space="preserve">the </w:t>
      </w:r>
      <w:r w:rsidR="00B84C26">
        <w:t xml:space="preserve">relevant </w:t>
      </w:r>
      <w:r w:rsidRPr="00776825">
        <w:t xml:space="preserve">Contract or as directed by the relevant Authorised Officer. </w:t>
      </w:r>
    </w:p>
    <w:p w14:paraId="328704C2" w14:textId="77777777" w:rsidR="008F0599" w:rsidRPr="00776825" w:rsidRDefault="008F0599" w:rsidP="004538F9">
      <w:pPr>
        <w:pStyle w:val="COTCOCLV3-ASDEFCON"/>
      </w:pPr>
      <w:bookmarkStart w:id="506" w:name="_DV_IPM209"/>
      <w:bookmarkStart w:id="507" w:name="_DV_IPM211"/>
      <w:bookmarkStart w:id="508" w:name="_DV_IPM212"/>
      <w:bookmarkStart w:id="509" w:name="_DV_C991"/>
      <w:bookmarkEnd w:id="506"/>
      <w:bookmarkEnd w:id="507"/>
      <w:bookmarkEnd w:id="508"/>
      <w:r w:rsidRPr="00776825">
        <w:t>The Contractor acknowledges and agrees that the Commonwealth does not give any warranty or representation about the suitability or fitness of any GFM for any particular use or application.</w:t>
      </w:r>
      <w:bookmarkStart w:id="510" w:name="_DV_C992"/>
      <w:bookmarkEnd w:id="509"/>
    </w:p>
    <w:p w14:paraId="00CE58D4" w14:textId="77777777" w:rsidR="003E4F9F" w:rsidRDefault="008F0599" w:rsidP="004538F9">
      <w:pPr>
        <w:pStyle w:val="COTCOCLV3-ASDEFCON"/>
      </w:pPr>
      <w:bookmarkStart w:id="511" w:name="_DV_IPM215"/>
      <w:bookmarkStart w:id="512" w:name="_DV_IPM216"/>
      <w:bookmarkStart w:id="513" w:name="_DV_IPM217"/>
      <w:bookmarkEnd w:id="510"/>
      <w:bookmarkEnd w:id="511"/>
      <w:bookmarkEnd w:id="512"/>
      <w:bookmarkEnd w:id="513"/>
      <w:r w:rsidRPr="00776825">
        <w:t>The Contractor shall not</w:t>
      </w:r>
      <w:r w:rsidR="003E4F9F">
        <w:t>:</w:t>
      </w:r>
      <w:r w:rsidR="00C41ED9" w:rsidRPr="00C41ED9">
        <w:t xml:space="preserve"> </w:t>
      </w:r>
    </w:p>
    <w:p w14:paraId="07326209" w14:textId="77777777" w:rsidR="008F0599" w:rsidRPr="00776825" w:rsidRDefault="00C41ED9" w:rsidP="004538F9">
      <w:pPr>
        <w:pStyle w:val="COTCOCLV4-ASDEFCON"/>
      </w:pPr>
      <w:r w:rsidRPr="00776825">
        <w:t>without the prior written approval of the relevant Authorised Officer</w:t>
      </w:r>
      <w:r w:rsidR="008F0599" w:rsidRPr="00776825">
        <w:t>:</w:t>
      </w:r>
    </w:p>
    <w:p w14:paraId="32E79C68" w14:textId="77777777" w:rsidR="00C41ED9" w:rsidRDefault="00E1257E" w:rsidP="004538F9">
      <w:pPr>
        <w:pStyle w:val="COTCOCLV5-ASDEFCON"/>
      </w:pPr>
      <w:r w:rsidRPr="00FD4DC9">
        <w:t>use GFM other than for the purposes of the relevant Contract</w:t>
      </w:r>
      <w:r>
        <w:t>;</w:t>
      </w:r>
    </w:p>
    <w:p w14:paraId="7A681C67" w14:textId="77777777" w:rsidR="00C41ED9" w:rsidRDefault="00C079B2" w:rsidP="004538F9">
      <w:pPr>
        <w:pStyle w:val="COTCOCLV5-ASDEFCON"/>
      </w:pPr>
      <w:r w:rsidRPr="00776825">
        <w:t>modify GFM;</w:t>
      </w:r>
    </w:p>
    <w:p w14:paraId="0716A314" w14:textId="77777777" w:rsidR="00C41ED9" w:rsidRDefault="008F0599" w:rsidP="004538F9">
      <w:pPr>
        <w:pStyle w:val="COTCOCLV5-ASDEFCON"/>
      </w:pPr>
      <w:r w:rsidRPr="00776825">
        <w:t xml:space="preserve">transfer possession or control of GFM to any other party; </w:t>
      </w:r>
      <w:bookmarkStart w:id="514" w:name="_DV_C1006"/>
    </w:p>
    <w:p w14:paraId="0A7AF7AE" w14:textId="77777777" w:rsidR="008F0599" w:rsidRPr="00776825" w:rsidRDefault="008F0599" w:rsidP="004538F9">
      <w:pPr>
        <w:pStyle w:val="COTCOCLV5-ASDEFCON"/>
      </w:pPr>
      <w:r w:rsidRPr="00776825">
        <w:t>communicate or divulge GFM to any other party</w:t>
      </w:r>
      <w:r w:rsidR="00DE3BAA">
        <w:t>;</w:t>
      </w:r>
      <w:r w:rsidRPr="00776825">
        <w:t xml:space="preserve"> or</w:t>
      </w:r>
      <w:bookmarkEnd w:id="514"/>
    </w:p>
    <w:p w14:paraId="2A7C97A4" w14:textId="77777777" w:rsidR="008F0599" w:rsidRPr="00776825" w:rsidRDefault="008F0599" w:rsidP="004538F9">
      <w:pPr>
        <w:pStyle w:val="COTCOCLV4-ASDEFCON"/>
      </w:pPr>
      <w:r w:rsidRPr="00776825">
        <w:t xml:space="preserve">create or allow to be created any lien, charge, mortgage or encumbrance over any GFM. </w:t>
      </w:r>
    </w:p>
    <w:p w14:paraId="08D248B8" w14:textId="77777777" w:rsidR="00381909" w:rsidRDefault="00381909" w:rsidP="004538F9">
      <w:pPr>
        <w:pStyle w:val="COTCOCLV3-ASDEFCON"/>
      </w:pPr>
      <w:r>
        <w:t>The Contractor shall not use GFE other than for a purpose for which the GFE was designed, manufactured or constructed.</w:t>
      </w:r>
    </w:p>
    <w:p w14:paraId="063C8208" w14:textId="77777777" w:rsidR="008F0599" w:rsidRPr="00776825" w:rsidRDefault="008F0599" w:rsidP="004538F9">
      <w:pPr>
        <w:pStyle w:val="COTCOCLV3-ASDEFCON"/>
      </w:pPr>
      <w:r w:rsidRPr="00776825">
        <w:t xml:space="preserve">The relevant Authorised Officer may notify the Contractor of any </w:t>
      </w:r>
      <w:r w:rsidR="009D30AE">
        <w:t>IP</w:t>
      </w:r>
      <w:r w:rsidRPr="00776825">
        <w:t xml:space="preserve"> rights applicable to the GFM and the Contractor shall not act contrary to the existence of such rights.</w:t>
      </w:r>
    </w:p>
    <w:p w14:paraId="5A550F72" w14:textId="77777777" w:rsidR="008045C3" w:rsidRPr="00776825" w:rsidRDefault="008045C3" w:rsidP="004538F9">
      <w:pPr>
        <w:pStyle w:val="COTCOCLV2-ASDEFCON"/>
      </w:pPr>
      <w:bookmarkStart w:id="515" w:name="_Toc229471780"/>
      <w:bookmarkStart w:id="516" w:name="_Toc480532188"/>
      <w:bookmarkStart w:id="517" w:name="_Toc175218946"/>
      <w:bookmarkStart w:id="518" w:name="_Toc175225910"/>
      <w:bookmarkStart w:id="519" w:name="_Toc488220239"/>
      <w:bookmarkStart w:id="520" w:name="_Toc153359545"/>
      <w:r w:rsidRPr="00776825">
        <w:t>Contractor Managed Commonwealth Assets (Core)</w:t>
      </w:r>
      <w:bookmarkEnd w:id="515"/>
      <w:bookmarkEnd w:id="516"/>
      <w:bookmarkEnd w:id="517"/>
      <w:bookmarkEnd w:id="518"/>
      <w:bookmarkEnd w:id="520"/>
    </w:p>
    <w:p w14:paraId="0C3E7E81" w14:textId="77777777" w:rsidR="008045C3" w:rsidRPr="00776825" w:rsidRDefault="008045C3" w:rsidP="004538F9">
      <w:pPr>
        <w:pStyle w:val="COTCOCLV3-ASDEFCON"/>
      </w:pPr>
      <w:r w:rsidRPr="00776825">
        <w:t>The Contractor shall take all reasonable care of CMCA and shall provide facilities to store and handle all CMCA as they are received.</w:t>
      </w:r>
    </w:p>
    <w:p w14:paraId="5487D887" w14:textId="77777777" w:rsidR="008045C3" w:rsidRPr="00776825" w:rsidRDefault="008045C3" w:rsidP="004538F9">
      <w:pPr>
        <w:pStyle w:val="COTCOCLV3-ASDEFCON"/>
      </w:pPr>
      <w:r w:rsidRPr="00776825">
        <w:t xml:space="preserve">The Contractor shall, within </w:t>
      </w:r>
      <w:r w:rsidR="003E4F9F">
        <w:t xml:space="preserve">five </w:t>
      </w:r>
      <w:r w:rsidR="007A0D57">
        <w:t>Working D</w:t>
      </w:r>
      <w:r w:rsidRPr="00776825">
        <w:t xml:space="preserve">ays of becoming aware that any CMCA </w:t>
      </w:r>
      <w:r w:rsidR="006054E6">
        <w:t>is</w:t>
      </w:r>
      <w:r w:rsidR="006054E6" w:rsidRPr="00776825">
        <w:t xml:space="preserve"> </w:t>
      </w:r>
      <w:r w:rsidRPr="00776825">
        <w:t xml:space="preserve">lost, destroyed, damaged, defective or deficient, notify the </w:t>
      </w:r>
      <w:r w:rsidR="00932713">
        <w:t xml:space="preserve">Authorised Officer </w:t>
      </w:r>
      <w:r w:rsidRPr="00776825">
        <w:t>of the event in writing.</w:t>
      </w:r>
    </w:p>
    <w:p w14:paraId="7A8A9FB0" w14:textId="16738109" w:rsidR="008045C3" w:rsidRDefault="008A45E3" w:rsidP="004538F9">
      <w:pPr>
        <w:pStyle w:val="COTCOCLV3-ASDEFCON"/>
      </w:pPr>
      <w:bookmarkStart w:id="521" w:name="_Ref252980361"/>
      <w:r>
        <w:t>T</w:t>
      </w:r>
      <w:r w:rsidR="008045C3" w:rsidRPr="00776825">
        <w:t>he Contractor shall be liable to the Commonwealth for loss or destruction of, damage to or defects or deficiencies in, the CMCA, except to the extent that the loss, destruction, damage, defects or deficiencies result from any unlawful or negligent act or omission on the part of the Commonwealth</w:t>
      </w:r>
      <w:r w:rsidR="006054E6">
        <w:t xml:space="preserve"> or Commonwealth Personnel</w:t>
      </w:r>
      <w:r w:rsidR="008045C3" w:rsidRPr="00776825">
        <w:t xml:space="preserve">.  </w:t>
      </w:r>
      <w:r w:rsidR="00B507F0">
        <w:t xml:space="preserve">Subject to clause </w:t>
      </w:r>
      <w:r w:rsidR="00B507F0">
        <w:fldChar w:fldCharType="begin"/>
      </w:r>
      <w:r w:rsidR="00B507F0">
        <w:instrText xml:space="preserve"> REF _Ref180380250 \r \h </w:instrText>
      </w:r>
      <w:r w:rsidR="00B507F0">
        <w:fldChar w:fldCharType="separate"/>
      </w:r>
      <w:r w:rsidR="005E1CDB">
        <w:t>3.3.4</w:t>
      </w:r>
      <w:r w:rsidR="00B507F0">
        <w:fldChar w:fldCharType="end"/>
      </w:r>
      <w:r w:rsidR="00B507F0">
        <w:t>, or an agreement by the parties to replace the CMCA, t</w:t>
      </w:r>
      <w:r w:rsidR="008045C3" w:rsidRPr="00776825">
        <w:t>he Contractor shall compensate the Commonwealth for the loss or destruction of, damage to or defects or deficiencies in, the CMCA</w:t>
      </w:r>
      <w:r w:rsidR="00E920F9" w:rsidRPr="00776825">
        <w:t xml:space="preserve"> and the Commonwealth may recover an amount equivalent to the value of the compensation under </w:t>
      </w:r>
      <w:r w:rsidR="008045C3" w:rsidRPr="00776825">
        <w:t xml:space="preserve">clause </w:t>
      </w:r>
      <w:r w:rsidR="008045C3" w:rsidRPr="00776825">
        <w:fldChar w:fldCharType="begin"/>
      </w:r>
      <w:r w:rsidR="008045C3" w:rsidRPr="00776825">
        <w:instrText xml:space="preserve"> REF _Ref532278393 \r \h </w:instrText>
      </w:r>
      <w:r w:rsidR="00776825">
        <w:instrText xml:space="preserve"> \* MERGEFORMAT </w:instrText>
      </w:r>
      <w:r w:rsidR="008045C3" w:rsidRPr="00776825">
        <w:fldChar w:fldCharType="separate"/>
      </w:r>
      <w:r w:rsidR="005E1CDB">
        <w:t>11.3</w:t>
      </w:r>
      <w:r w:rsidR="008045C3" w:rsidRPr="00776825">
        <w:fldChar w:fldCharType="end"/>
      </w:r>
      <w:r w:rsidR="00E920F9" w:rsidRPr="00776825">
        <w:t xml:space="preserve"> as a debt due to the Commonwealth</w:t>
      </w:r>
      <w:r w:rsidR="008045C3" w:rsidRPr="00776825">
        <w:t>.</w:t>
      </w:r>
      <w:bookmarkEnd w:id="521"/>
    </w:p>
    <w:p w14:paraId="331D0B50" w14:textId="5C768F6C" w:rsidR="000A38B2" w:rsidRPr="00776825" w:rsidRDefault="000A38B2" w:rsidP="004538F9">
      <w:pPr>
        <w:pStyle w:val="COTCOCLV3-ASDEFCON"/>
      </w:pPr>
      <w:bookmarkStart w:id="522" w:name="_Ref180380250"/>
      <w:r w:rsidRPr="00C75795">
        <w:t>If</w:t>
      </w:r>
      <w:r w:rsidR="003E4F9F">
        <w:t>,</w:t>
      </w:r>
      <w:r w:rsidRPr="00C75795">
        <w:t xml:space="preserve"> in the opinion of the Commonwealth Representative</w:t>
      </w:r>
      <w:r w:rsidR="003E4F9F">
        <w:t>,</w:t>
      </w:r>
      <w:r w:rsidRPr="00C75795">
        <w:t xml:space="preserve"> the Contractor has the necessary capacity, the Commonwealth Representative may require the Contractor, by notice in writing, to transport, dispose of or repair</w:t>
      </w:r>
      <w:r w:rsidR="00DE3BAA">
        <w:t>,</w:t>
      </w:r>
      <w:r w:rsidRPr="00C75795">
        <w:t xml:space="preserve"> damaged, defective or deficient CMCA.  If the Contractor is liable under clause </w:t>
      </w:r>
      <w:r w:rsidR="001126EE">
        <w:fldChar w:fldCharType="begin"/>
      </w:r>
      <w:r w:rsidR="001126EE">
        <w:instrText xml:space="preserve"> REF _Ref252980361 \r \h </w:instrText>
      </w:r>
      <w:r w:rsidR="001126EE">
        <w:fldChar w:fldCharType="separate"/>
      </w:r>
      <w:r w:rsidR="005E1CDB">
        <w:t>3.3.3</w:t>
      </w:r>
      <w:r w:rsidR="001126EE">
        <w:fldChar w:fldCharType="end"/>
      </w:r>
      <w:r w:rsidRPr="00C75795">
        <w:t xml:space="preserve"> for the damage, defect or deficiency, the work performed by the Contractor under </w:t>
      </w:r>
      <w:r>
        <w:t xml:space="preserve">this </w:t>
      </w:r>
      <w:r w:rsidRPr="00C75795">
        <w:t xml:space="preserve">clause </w:t>
      </w:r>
      <w:r w:rsidR="001126EE">
        <w:fldChar w:fldCharType="begin"/>
      </w:r>
      <w:r w:rsidR="001126EE">
        <w:instrText xml:space="preserve"> REF _Ref180380250 \r \h </w:instrText>
      </w:r>
      <w:r w:rsidR="001126EE">
        <w:fldChar w:fldCharType="separate"/>
      </w:r>
      <w:r w:rsidR="005E1CDB">
        <w:t>3.3.4</w:t>
      </w:r>
      <w:r w:rsidR="001126EE">
        <w:fldChar w:fldCharType="end"/>
      </w:r>
      <w:r w:rsidRPr="00C75795">
        <w:t xml:space="preserve"> shall discharge or partially discharge the Contractor’s liability.  If the Contractor is not liable under clause </w:t>
      </w:r>
      <w:r w:rsidR="001126EE">
        <w:fldChar w:fldCharType="begin"/>
      </w:r>
      <w:r w:rsidR="001126EE">
        <w:instrText xml:space="preserve"> REF _Ref252980361 \r \h </w:instrText>
      </w:r>
      <w:r w:rsidR="001126EE">
        <w:fldChar w:fldCharType="separate"/>
      </w:r>
      <w:r w:rsidR="005E1CDB">
        <w:t>3.3.3</w:t>
      </w:r>
      <w:r w:rsidR="001126EE">
        <w:fldChar w:fldCharType="end"/>
      </w:r>
      <w:r w:rsidRPr="00C75795">
        <w:t xml:space="preserve"> for the damage, defect or deficiency, the Contractor shall, if the parties agree in advance to the cost of the work, perform the work for no more than the agreed cost.</w:t>
      </w:r>
      <w:bookmarkEnd w:id="522"/>
    </w:p>
    <w:p w14:paraId="7C47D6F2" w14:textId="77777777" w:rsidR="00DE5266" w:rsidRPr="00776825" w:rsidRDefault="00DE5266" w:rsidP="004538F9">
      <w:pPr>
        <w:pStyle w:val="COTCOCLV2-ASDEFCON"/>
      </w:pPr>
      <w:bookmarkStart w:id="523" w:name="_Toc229471781"/>
      <w:bookmarkStart w:id="524" w:name="_Toc480532189"/>
      <w:bookmarkStart w:id="525" w:name="_Toc175218947"/>
      <w:bookmarkStart w:id="526" w:name="_Toc175225911"/>
      <w:bookmarkStart w:id="527" w:name="_Toc153359546"/>
      <w:r w:rsidRPr="00776825">
        <w:t>Stocktaking of Contractor Managed Commonwealth Assets (Core)</w:t>
      </w:r>
      <w:bookmarkEnd w:id="523"/>
      <w:bookmarkEnd w:id="524"/>
      <w:bookmarkEnd w:id="525"/>
      <w:bookmarkEnd w:id="526"/>
      <w:bookmarkEnd w:id="527"/>
    </w:p>
    <w:p w14:paraId="6B0E0EC7" w14:textId="77777777" w:rsidR="00DE5266" w:rsidRPr="00776825" w:rsidRDefault="00DE5266" w:rsidP="004538F9">
      <w:pPr>
        <w:pStyle w:val="COTCOCLV3-ASDEFCON"/>
      </w:pPr>
      <w:r w:rsidRPr="00776825">
        <w:t xml:space="preserve">The Contractor shall: </w:t>
      </w:r>
    </w:p>
    <w:p w14:paraId="1559D4B8" w14:textId="77777777" w:rsidR="00DE5266" w:rsidRPr="00776825" w:rsidRDefault="00DE5266" w:rsidP="004538F9">
      <w:pPr>
        <w:pStyle w:val="COTCOCLV4-ASDEFCON"/>
      </w:pPr>
      <w:r w:rsidRPr="00776825">
        <w:t>institute, maintain and apply a system for, the accounting for and control, handling, preservation, protection and maintenance of CMCA;</w:t>
      </w:r>
    </w:p>
    <w:p w14:paraId="32424407" w14:textId="77777777" w:rsidR="00DE5266" w:rsidRPr="00776825" w:rsidRDefault="00DE5266" w:rsidP="004538F9">
      <w:pPr>
        <w:pStyle w:val="COTCOCLV4-ASDEFCON"/>
      </w:pPr>
      <w:r w:rsidRPr="00776825">
        <w:t xml:space="preserve">undertake quarterly stocktakes </w:t>
      </w:r>
      <w:r w:rsidR="00DD7D83">
        <w:t xml:space="preserve">and other assurance checks </w:t>
      </w:r>
      <w:r w:rsidRPr="00776825">
        <w:t>of CMCA; and</w:t>
      </w:r>
    </w:p>
    <w:p w14:paraId="33388853" w14:textId="77777777" w:rsidR="00DE5266" w:rsidRPr="00776825" w:rsidRDefault="00DE5266" w:rsidP="004538F9">
      <w:pPr>
        <w:pStyle w:val="COTCOCLV4-ASDEFCON"/>
      </w:pPr>
      <w:r w:rsidRPr="00776825">
        <w:t xml:space="preserve">develop and deliver quarterly </w:t>
      </w:r>
      <w:r w:rsidR="00A73530" w:rsidRPr="00776825">
        <w:t xml:space="preserve">CMCA </w:t>
      </w:r>
      <w:r w:rsidRPr="00776825">
        <w:t>stocktaking reports that include the following information:</w:t>
      </w:r>
    </w:p>
    <w:p w14:paraId="1AD2B272" w14:textId="77777777" w:rsidR="00DE5266" w:rsidRPr="00776825" w:rsidRDefault="00DE5266" w:rsidP="004538F9">
      <w:pPr>
        <w:pStyle w:val="COTCOCLV5-ASDEFCON"/>
      </w:pPr>
      <w:r w:rsidRPr="00776825">
        <w:t>the stocktake number;</w:t>
      </w:r>
    </w:p>
    <w:p w14:paraId="20146E2C" w14:textId="77777777" w:rsidR="00DE5266" w:rsidRPr="00776825" w:rsidRDefault="00DE5266" w:rsidP="004538F9">
      <w:pPr>
        <w:pStyle w:val="COTCOCLV5-ASDEFCON"/>
      </w:pPr>
      <w:r w:rsidRPr="00776825">
        <w:t>the storage location of all goods included in the stocktake;</w:t>
      </w:r>
    </w:p>
    <w:p w14:paraId="4AD34EA6" w14:textId="77777777" w:rsidR="00DE5266" w:rsidRPr="00776825" w:rsidRDefault="00DE5266" w:rsidP="004538F9">
      <w:pPr>
        <w:pStyle w:val="COTCOCLV5-ASDEFCON"/>
      </w:pPr>
      <w:r w:rsidRPr="00776825">
        <w:t>all stocktake codes;</w:t>
      </w:r>
    </w:p>
    <w:p w14:paraId="277D06C8" w14:textId="77777777" w:rsidR="00DE5266" w:rsidRPr="00776825" w:rsidRDefault="00DE5266" w:rsidP="004538F9">
      <w:pPr>
        <w:pStyle w:val="COTCOCLV5-ASDEFCON"/>
      </w:pPr>
      <w:r w:rsidRPr="00776825">
        <w:t>stocktake start and end dates;</w:t>
      </w:r>
      <w:r w:rsidR="00BA101B" w:rsidRPr="00776825">
        <w:t xml:space="preserve"> and</w:t>
      </w:r>
    </w:p>
    <w:p w14:paraId="0279DD48" w14:textId="77777777" w:rsidR="00DE5266" w:rsidRPr="00776825" w:rsidRDefault="00DE5266" w:rsidP="004538F9">
      <w:pPr>
        <w:pStyle w:val="COTCOCLV5-ASDEFCON"/>
      </w:pPr>
      <w:r w:rsidRPr="00776825">
        <w:t>statistical data including the quantity and value of all discrepancies, shelf stock held, shelf stock stocktaked, surpluses and deficiencies.</w:t>
      </w:r>
    </w:p>
    <w:p w14:paraId="182AD698" w14:textId="77777777" w:rsidR="00DE5266" w:rsidRPr="00776825" w:rsidRDefault="00DE5266" w:rsidP="004538F9">
      <w:pPr>
        <w:pStyle w:val="COTCOCLV3-ASDEFCON"/>
      </w:pPr>
      <w:r w:rsidRPr="00776825">
        <w:t>The Contractor shall promptly conduct investigations into every discrepancy arising from stocktakes of CMCA.</w:t>
      </w:r>
    </w:p>
    <w:p w14:paraId="3E774AFB" w14:textId="77777777" w:rsidR="00DE5266" w:rsidRDefault="00DE5266" w:rsidP="004538F9">
      <w:pPr>
        <w:pStyle w:val="COTCOCLV3-ASDEFCON"/>
      </w:pPr>
      <w:r w:rsidRPr="00776825">
        <w:t xml:space="preserve">The Contractor shall immediately notify the </w:t>
      </w:r>
      <w:r w:rsidR="0078291D">
        <w:t>Authorised Officer</w:t>
      </w:r>
      <w:r w:rsidRPr="00776825">
        <w:t xml:space="preserve"> of any deficiencies that are discovered through a stocktake </w:t>
      </w:r>
      <w:r w:rsidR="00DD7D83">
        <w:t xml:space="preserve">or other assurance checks </w:t>
      </w:r>
      <w:r w:rsidRPr="00776825">
        <w:t>of CMCA.</w:t>
      </w:r>
    </w:p>
    <w:p w14:paraId="01844DCA" w14:textId="77777777" w:rsidR="00123EA3" w:rsidRPr="00776825" w:rsidRDefault="00123EA3" w:rsidP="004538F9">
      <w:pPr>
        <w:pStyle w:val="COTCOCLV2-ASDEFCON"/>
      </w:pPr>
      <w:bookmarkStart w:id="528" w:name="_Toc435773055"/>
      <w:bookmarkStart w:id="529" w:name="_Toc480532190"/>
      <w:bookmarkStart w:id="530" w:name="_Toc175218948"/>
      <w:bookmarkStart w:id="531" w:name="_Ref175219926"/>
      <w:bookmarkStart w:id="532" w:name="_Toc175225912"/>
      <w:bookmarkStart w:id="533" w:name="_Ref53456258"/>
      <w:bookmarkStart w:id="534" w:name="_Ref54407623"/>
      <w:bookmarkStart w:id="535" w:name="_Ref54407653"/>
      <w:bookmarkStart w:id="536" w:name="_Ref58306151"/>
      <w:bookmarkStart w:id="537" w:name="_Toc229471782"/>
      <w:bookmarkStart w:id="538" w:name="_Toc153359547"/>
      <w:bookmarkEnd w:id="528"/>
      <w:r w:rsidRPr="00776825">
        <w:t>Key Persons (Core)</w:t>
      </w:r>
      <w:bookmarkEnd w:id="529"/>
      <w:bookmarkEnd w:id="530"/>
      <w:bookmarkEnd w:id="531"/>
      <w:bookmarkEnd w:id="532"/>
      <w:bookmarkEnd w:id="538"/>
    </w:p>
    <w:p w14:paraId="4BA8E040" w14:textId="77777777" w:rsidR="00123EA3" w:rsidRPr="00776825" w:rsidRDefault="00123EA3" w:rsidP="004538F9">
      <w:pPr>
        <w:pStyle w:val="COTCOCLV3-ASDEFCON"/>
      </w:pPr>
      <w:r w:rsidRPr="00776825">
        <w:t xml:space="preserve">The Contractor shall ensure that the Services are </w:t>
      </w:r>
      <w:r>
        <w:t>performed</w:t>
      </w:r>
      <w:r w:rsidRPr="00776825">
        <w:t xml:space="preserve"> by</w:t>
      </w:r>
      <w:r>
        <w:t xml:space="preserve"> Contractor</w:t>
      </w:r>
      <w:r w:rsidRPr="00776825">
        <w:t xml:space="preserve"> </w:t>
      </w:r>
      <w:r>
        <w:t>P</w:t>
      </w:r>
      <w:r w:rsidRPr="00776825">
        <w:t>ersonnel who:</w:t>
      </w:r>
    </w:p>
    <w:p w14:paraId="28AFD4FD" w14:textId="77777777" w:rsidR="00123EA3" w:rsidRPr="00776825" w:rsidRDefault="00123EA3" w:rsidP="004538F9">
      <w:pPr>
        <w:pStyle w:val="COTCOCLV4-ASDEFCON"/>
      </w:pPr>
      <w:r w:rsidRPr="00776825">
        <w:t>are suitably qualified, with appropriate skills and experience; and</w:t>
      </w:r>
    </w:p>
    <w:p w14:paraId="7C8AB5C3" w14:textId="77777777" w:rsidR="00123EA3" w:rsidRPr="00776825" w:rsidRDefault="00123EA3" w:rsidP="004538F9">
      <w:pPr>
        <w:pStyle w:val="COTCOCLV4-ASDEFCON"/>
      </w:pPr>
      <w:r w:rsidRPr="00776825">
        <w:t>hold an appropriate current certificate, authorisation or accreditation at all times during the provision of the Services.</w:t>
      </w:r>
    </w:p>
    <w:p w14:paraId="706C0175" w14:textId="77777777" w:rsidR="00123EA3" w:rsidRPr="00776825" w:rsidRDefault="00123EA3" w:rsidP="004538F9">
      <w:pPr>
        <w:pStyle w:val="COTCOCLV3-ASDEFCON"/>
      </w:pPr>
      <w:r w:rsidRPr="00776825">
        <w:t xml:space="preserve">The Contractor shall ensure that each </w:t>
      </w:r>
      <w:r>
        <w:t>Key P</w:t>
      </w:r>
      <w:r w:rsidRPr="00776825">
        <w:t xml:space="preserve">erson named in </w:t>
      </w:r>
      <w:r w:rsidR="00737524">
        <w:t xml:space="preserve">the Official Order at </w:t>
      </w:r>
      <w:r w:rsidRPr="00776825">
        <w:t xml:space="preserve">Attachment D delivers the Services under the Contract identified in that </w:t>
      </w:r>
      <w:r>
        <w:t>a</w:t>
      </w:r>
      <w:r w:rsidRPr="00776825">
        <w:t>ttachment.</w:t>
      </w:r>
    </w:p>
    <w:p w14:paraId="7A80DD03" w14:textId="77777777" w:rsidR="00123EA3" w:rsidRPr="00776825" w:rsidRDefault="00123EA3" w:rsidP="004538F9">
      <w:pPr>
        <w:pStyle w:val="COTCOCLV3-ASDEFCON"/>
      </w:pPr>
      <w:r>
        <w:t>If the Contractor becomes aware</w:t>
      </w:r>
      <w:r w:rsidRPr="00776825">
        <w:t xml:space="preserve"> that a Key Person will or may become unavailable for the performance of the work under the Contract, the Contractor shall:</w:t>
      </w:r>
    </w:p>
    <w:p w14:paraId="3CABB181" w14:textId="77777777" w:rsidR="00123EA3" w:rsidRPr="00776825" w:rsidRDefault="00123EA3" w:rsidP="004538F9">
      <w:pPr>
        <w:pStyle w:val="COTCOCLV4-ASDEFCON"/>
      </w:pPr>
      <w:r>
        <w:t xml:space="preserve">promptly </w:t>
      </w:r>
      <w:r w:rsidRPr="00776825">
        <w:t>notify the Commonwealth of the impending unavailability; and</w:t>
      </w:r>
    </w:p>
    <w:p w14:paraId="21C56D9E" w14:textId="77777777" w:rsidR="00123EA3" w:rsidRPr="00776825" w:rsidRDefault="00123EA3" w:rsidP="004538F9">
      <w:pPr>
        <w:pStyle w:val="COTCOCLV4-ASDEFCON"/>
      </w:pPr>
      <w:r w:rsidRPr="00776825">
        <w:t>nominate</w:t>
      </w:r>
      <w:r>
        <w:t xml:space="preserve">, at its earliest opportunity, </w:t>
      </w:r>
      <w:r w:rsidRPr="00776825">
        <w:t>a suitable replacement for the Commonwealth’s consideration.</w:t>
      </w:r>
    </w:p>
    <w:p w14:paraId="2E0B1261" w14:textId="77777777" w:rsidR="00123EA3" w:rsidRPr="006539B5" w:rsidRDefault="00123EA3" w:rsidP="004538F9">
      <w:pPr>
        <w:pStyle w:val="COTCOCLV3-ASDEFCON"/>
      </w:pPr>
      <w:r w:rsidRPr="00776825">
        <w:t>The Commonwealth may</w:t>
      </w:r>
      <w:r>
        <w:t>, at any time,</w:t>
      </w:r>
      <w:r w:rsidRPr="00776825">
        <w:t xml:space="preserve"> give notice </w:t>
      </w:r>
      <w:r>
        <w:t>in writing, including reasons, directing</w:t>
      </w:r>
      <w:r w:rsidRPr="00776825">
        <w:t xml:space="preserve"> the Contractor to remove a Key Person or </w:t>
      </w:r>
      <w:r>
        <w:t>other Contractor P</w:t>
      </w:r>
      <w:r w:rsidRPr="00776825">
        <w:t>ersonnel from work in respect of the Services</w:t>
      </w:r>
      <w:r>
        <w:t xml:space="preserve">. </w:t>
      </w:r>
      <w:r w:rsidR="00CE7E77">
        <w:t xml:space="preserve"> </w:t>
      </w:r>
      <w:r>
        <w:t xml:space="preserve">The Contractor shall arrange for their replacement at the earliest opportunity with Contractor Personnel of appropriate skills and experience. </w:t>
      </w:r>
    </w:p>
    <w:p w14:paraId="79CCCDC1" w14:textId="15EBB2F5" w:rsidR="00123EA3" w:rsidRPr="005F6BC7" w:rsidRDefault="00123EA3" w:rsidP="004538F9">
      <w:pPr>
        <w:pStyle w:val="COTCOCLV3-ASDEFCON"/>
      </w:pPr>
      <w:r w:rsidRPr="005F6BC7">
        <w:t>If the Contractor is unable to provide a replacement with suitable skills or in a sufficient time to enable the Contractor to complete the Services</w:t>
      </w:r>
      <w:r>
        <w:t xml:space="preserve"> in accordance with the Contract</w:t>
      </w:r>
      <w:r w:rsidRPr="005F6BC7">
        <w:t xml:space="preserve">, the Commonwealth may terminate the Contract in accordance with clause </w:t>
      </w:r>
      <w:r>
        <w:fldChar w:fldCharType="begin"/>
      </w:r>
      <w:r>
        <w:instrText xml:space="preserve"> REF _Ref53456586 \r \h </w:instrText>
      </w:r>
      <w:r>
        <w:fldChar w:fldCharType="separate"/>
      </w:r>
      <w:r w:rsidR="005E1CDB">
        <w:t>11.2</w:t>
      </w:r>
      <w:r>
        <w:fldChar w:fldCharType="end"/>
      </w:r>
      <w:r w:rsidRPr="005F6BC7">
        <w:t>.</w:t>
      </w:r>
    </w:p>
    <w:p w14:paraId="40FE5FFF" w14:textId="77777777" w:rsidR="00123EA3" w:rsidRDefault="00123EA3" w:rsidP="004538F9">
      <w:pPr>
        <w:pStyle w:val="COTCOCLV3-ASDEFCON"/>
      </w:pPr>
      <w:r w:rsidRPr="00776825">
        <w:t xml:space="preserve">Any requirement to replace any of the Contractor </w:t>
      </w:r>
      <w:r>
        <w:t>P</w:t>
      </w:r>
      <w:r w:rsidRPr="00776825">
        <w:t xml:space="preserve">ersonnel during the course of any Contract (whether at the request of the Commonwealth or not) shall not constitute an act or event that is beyond the reasonable control of the Contractor in meeting the requirements of </w:t>
      </w:r>
      <w:r w:rsidRPr="003E7958">
        <w:t>the Contract.</w:t>
      </w:r>
    </w:p>
    <w:p w14:paraId="0EE9CF90" w14:textId="77777777" w:rsidR="00D05B28" w:rsidRPr="00D05B28" w:rsidRDefault="004C7203" w:rsidP="004538F9">
      <w:pPr>
        <w:pStyle w:val="COTCOCLV1-ASDEFCON"/>
      </w:pPr>
      <w:bookmarkStart w:id="539" w:name="_Toc175218949"/>
      <w:bookmarkStart w:id="540" w:name="_Toc175225913"/>
      <w:bookmarkStart w:id="541" w:name="_Ref436911523"/>
      <w:bookmarkStart w:id="542" w:name="_Toc480532191"/>
      <w:bookmarkStart w:id="543" w:name="_Toc153359548"/>
      <w:r w:rsidRPr="00D05B28">
        <w:t>AUSTRALIAN INDUSTRY CAPABILITY (OPTIONAL)</w:t>
      </w:r>
      <w:bookmarkEnd w:id="539"/>
      <w:bookmarkEnd w:id="540"/>
      <w:bookmarkEnd w:id="543"/>
    </w:p>
    <w:p w14:paraId="26A349B2" w14:textId="7D953A2D" w:rsidR="003F060F" w:rsidRDefault="003F060F" w:rsidP="004538F9">
      <w:pPr>
        <w:pStyle w:val="NoteToDrafters-ASDEFCON"/>
      </w:pPr>
      <w:r>
        <w:rPr>
          <w:lang w:eastAsia="zh-CN"/>
        </w:rPr>
        <w:t xml:space="preserve">Note to drafters:  If the expected value of any resultant </w:t>
      </w:r>
      <w:r w:rsidR="00476A9B">
        <w:rPr>
          <w:lang w:eastAsia="zh-CN"/>
        </w:rPr>
        <w:t>Contract</w:t>
      </w:r>
      <w:r>
        <w:rPr>
          <w:lang w:eastAsia="zh-CN"/>
        </w:rPr>
        <w:t xml:space="preserve"> is less than $4 million (including GST), or an exemption from the AIC program applies </w:t>
      </w:r>
      <w:r>
        <w:t>(refer to the 2019 Defence Policy for Industry Participation), then an AIC program is not required.</w:t>
      </w:r>
    </w:p>
    <w:p w14:paraId="614F0834" w14:textId="77777777" w:rsidR="003F060F" w:rsidRDefault="003F060F" w:rsidP="004538F9">
      <w:pPr>
        <w:pStyle w:val="NoteToDrafters-ASDEFCON"/>
        <w:rPr>
          <w:lang w:eastAsia="zh-CN"/>
        </w:rPr>
      </w:pPr>
      <w:r>
        <w:t>If an AIC program is not required, the heading should be retained and ‘(Not used)’ added at the end of the heading.  Delete all clauses below the heading.  This will preserve the clause numbering and cross references throughout the Contract.</w:t>
      </w:r>
    </w:p>
    <w:p w14:paraId="5A45B9D0" w14:textId="37972ACC" w:rsidR="00D05B28" w:rsidRDefault="005B5138" w:rsidP="00041AAA">
      <w:pPr>
        <w:pStyle w:val="NoteToDrafters-ASDEFCON"/>
      </w:pPr>
      <w:r w:rsidRPr="005B5138">
        <w:t xml:space="preserve">If the expected value of any resultant </w:t>
      </w:r>
      <w:r w:rsidR="00476A9B">
        <w:t>Contract</w:t>
      </w:r>
      <w:r w:rsidRPr="005B5138">
        <w:t xml:space="preserve"> will be between $4 million and $20 million (GST Inclusive), then Australian Industry Capability (AIC) requirements will need to be inserted.  Drafters should transfer the provisions from the ASDEFCON (Standing Offer for Goods) template.</w:t>
      </w:r>
      <w:bookmarkStart w:id="544" w:name="_Ref13661898"/>
      <w:bookmarkStart w:id="545" w:name="_Ref13662092"/>
      <w:bookmarkStart w:id="546" w:name="_Ref13662279"/>
      <w:bookmarkStart w:id="547" w:name="_Ref13662310"/>
      <w:bookmarkStart w:id="548" w:name="_Ref13662359"/>
      <w:bookmarkStart w:id="549" w:name="_Toc50403248"/>
      <w:bookmarkStart w:id="550" w:name="_Ref80120216"/>
    </w:p>
    <w:p w14:paraId="7B1104E7" w14:textId="3D51AB7A" w:rsidR="003F060F" w:rsidRDefault="003F060F" w:rsidP="004538F9">
      <w:pPr>
        <w:pStyle w:val="NoteToDrafters-ASDEFCON"/>
        <w:rPr>
          <w:lang w:eastAsia="zh-CN"/>
        </w:rPr>
      </w:pPr>
      <w:r>
        <w:rPr>
          <w:lang w:eastAsia="zh-CN"/>
        </w:rPr>
        <w:t xml:space="preserve">If the expected value of any resultant </w:t>
      </w:r>
      <w:r w:rsidR="00476A9B">
        <w:rPr>
          <w:lang w:eastAsia="zh-CN"/>
        </w:rPr>
        <w:t>Contract</w:t>
      </w:r>
      <w:r>
        <w:rPr>
          <w:lang w:eastAsia="zh-CN"/>
        </w:rPr>
        <w:t xml:space="preserve"> is at or above $20 million for the initial term (including GST), then a more extensive AIC program, including an AIC Plan, will be required.  Drafters will then need to transfer and tailor appropriate provisions from the higher level ASDEFCON templates into the draft Contract, and update the applicable tender data requirements.  Drafters should contact their contracting officer for guidance on how to incorporate these requirements.</w:t>
      </w:r>
    </w:p>
    <w:p w14:paraId="56F6162A" w14:textId="77777777" w:rsidR="003F060F" w:rsidRDefault="003F060F" w:rsidP="004538F9">
      <w:pPr>
        <w:pStyle w:val="NoteToDrafters-ASDEFCON"/>
        <w:rPr>
          <w:lang w:eastAsia="zh-CN"/>
        </w:rPr>
      </w:pPr>
      <w:r>
        <w:rPr>
          <w:lang w:eastAsia="zh-CN"/>
        </w:rPr>
        <w:t>Drafters can consult with:</w:t>
      </w:r>
    </w:p>
    <w:p w14:paraId="39BD3A07" w14:textId="6FF0272F" w:rsidR="003F060F" w:rsidRDefault="003F060F" w:rsidP="00041AAA">
      <w:pPr>
        <w:pStyle w:val="NoteToDrafters-ASDEFCON"/>
        <w:rPr>
          <w:lang w:eastAsia="zh-CN"/>
        </w:rPr>
      </w:pPr>
      <w:r>
        <w:rPr>
          <w:lang w:eastAsia="zh-CN"/>
        </w:rPr>
        <w:t xml:space="preserve">CASG AIC Division at </w:t>
      </w:r>
      <w:hyperlink r:id="rId14" w:history="1">
        <w:r w:rsidRPr="00BF2CAF">
          <w:rPr>
            <w:rStyle w:val="Hyperlink"/>
            <w:lang w:eastAsia="zh-CN"/>
          </w:rPr>
          <w:t>aic.delivery@defence.gov.au</w:t>
        </w:r>
      </w:hyperlink>
      <w:r>
        <w:rPr>
          <w:lang w:eastAsia="zh-CN"/>
        </w:rPr>
        <w:t>; and</w:t>
      </w:r>
    </w:p>
    <w:p w14:paraId="2B67E02F" w14:textId="6B1C3467" w:rsidR="003F060F" w:rsidRDefault="003F060F" w:rsidP="004538F9">
      <w:pPr>
        <w:pStyle w:val="NoteToDrafters-ASDEFCON"/>
        <w:rPr>
          <w:lang w:eastAsia="zh-CN"/>
        </w:rPr>
      </w:pPr>
      <w:r>
        <w:rPr>
          <w:lang w:eastAsia="zh-CN"/>
        </w:rPr>
        <w:t xml:space="preserve">Strategy, Policy and Industry (SP&amp;I) Group’s AIC Directorate at </w:t>
      </w:r>
      <w:hyperlink r:id="rId15" w:history="1">
        <w:r w:rsidRPr="00BF2CAF">
          <w:rPr>
            <w:rStyle w:val="Hyperlink"/>
            <w:lang w:eastAsia="zh-CN"/>
          </w:rPr>
          <w:t>aic.info@defence.gov.au</w:t>
        </w:r>
      </w:hyperlink>
      <w:r>
        <w:rPr>
          <w:lang w:eastAsia="zh-CN"/>
        </w:rPr>
        <w:t xml:space="preserve"> or visit:</w:t>
      </w:r>
    </w:p>
    <w:p w14:paraId="7F688FE5" w14:textId="77777777" w:rsidR="003F060F" w:rsidRDefault="00534374" w:rsidP="0064782A">
      <w:pPr>
        <w:pStyle w:val="NoteToDraftersBullets-ASDEFCON"/>
        <w:rPr>
          <w:del w:id="551" w:author="Author"/>
        </w:rPr>
      </w:pPr>
      <w:del w:id="552" w:author="Author">
        <w:r w:rsidRPr="0064782A">
          <w:delText>http://drnet/strategy/DIPD/Australian-Industry-Capability/Pages/AIC.aspx</w:delText>
        </w:r>
        <w:r w:rsidR="003F060F">
          <w:rPr>
            <w:lang w:eastAsia="zh-CN"/>
          </w:rPr>
          <w:delText>.</w:delText>
        </w:r>
      </w:del>
    </w:p>
    <w:p w14:paraId="6652741E" w14:textId="341336D9" w:rsidR="003F060F" w:rsidRDefault="00041AAA" w:rsidP="004538F9">
      <w:pPr>
        <w:pStyle w:val="NoteToDraftersBullets-ASDEFCON"/>
        <w:rPr>
          <w:ins w:id="553" w:author="Author"/>
        </w:rPr>
      </w:pPr>
      <w:ins w:id="554" w:author="Author">
        <w:r>
          <w:fldChar w:fldCharType="begin"/>
        </w:r>
        <w:r>
          <w:instrText xml:space="preserve"> HYPERLINK "http://drnet/strategy/DIPD/Australian-Industry-</w:instrText>
        </w:r>
        <w:r>
          <w:instrText xml:space="preserve">Capability/Pages/AIC.aspx" </w:instrText>
        </w:r>
        <w:r>
          <w:fldChar w:fldCharType="separate"/>
        </w:r>
        <w:r w:rsidR="00534374" w:rsidRPr="008349E8">
          <w:rPr>
            <w:rStyle w:val="Hyperlink"/>
          </w:rPr>
          <w:t>http://drnet/strategy/DIPD/Australian-Industry-Capability/Pages/AIC.aspx</w:t>
        </w:r>
        <w:r>
          <w:rPr>
            <w:rStyle w:val="Hyperlink"/>
          </w:rPr>
          <w:fldChar w:fldCharType="end"/>
        </w:r>
        <w:r w:rsidR="003F060F">
          <w:rPr>
            <w:lang w:eastAsia="zh-CN"/>
          </w:rPr>
          <w:t>.</w:t>
        </w:r>
      </w:ins>
    </w:p>
    <w:p w14:paraId="3EE359DE" w14:textId="22CAD478" w:rsidR="001B78B4" w:rsidRPr="00D05B28" w:rsidRDefault="001B78B4" w:rsidP="004538F9">
      <w:pPr>
        <w:pStyle w:val="COTCOCLV1-ASDEFCON"/>
      </w:pPr>
      <w:bookmarkStart w:id="555" w:name="_Ref143520080"/>
      <w:bookmarkStart w:id="556" w:name="_Ref143520169"/>
      <w:bookmarkStart w:id="557" w:name="_Ref143520176"/>
      <w:bookmarkStart w:id="558" w:name="_Ref143520186"/>
      <w:bookmarkStart w:id="559" w:name="_Ref143520197"/>
      <w:bookmarkStart w:id="560" w:name="_Ref143521315"/>
      <w:bookmarkStart w:id="561" w:name="_Toc175218950"/>
      <w:bookmarkStart w:id="562" w:name="_Toc175225914"/>
      <w:bookmarkStart w:id="563" w:name="_Toc153359549"/>
      <w:r w:rsidRPr="00D05B28">
        <w:t>CONTRACT MATERIAL</w:t>
      </w:r>
      <w:bookmarkEnd w:id="544"/>
      <w:bookmarkEnd w:id="545"/>
      <w:bookmarkEnd w:id="546"/>
      <w:bookmarkEnd w:id="547"/>
      <w:bookmarkEnd w:id="548"/>
      <w:bookmarkEnd w:id="549"/>
      <w:r w:rsidR="00332FD9" w:rsidRPr="00D05B28">
        <w:t xml:space="preserve"> AND INTELLECTUAL PROPERTY </w:t>
      </w:r>
      <w:r w:rsidR="00E96047" w:rsidRPr="00D05B28">
        <w:t>(</w:t>
      </w:r>
      <w:r w:rsidR="000A5CCE" w:rsidRPr="00D05B28">
        <w:t>CORE</w:t>
      </w:r>
      <w:r w:rsidR="00E96047" w:rsidRPr="00D05B28">
        <w:t>)</w:t>
      </w:r>
      <w:bookmarkEnd w:id="550"/>
      <w:bookmarkEnd w:id="555"/>
      <w:bookmarkEnd w:id="556"/>
      <w:bookmarkEnd w:id="557"/>
      <w:bookmarkEnd w:id="558"/>
      <w:bookmarkEnd w:id="559"/>
      <w:bookmarkEnd w:id="560"/>
      <w:bookmarkEnd w:id="561"/>
      <w:bookmarkEnd w:id="562"/>
      <w:bookmarkEnd w:id="563"/>
    </w:p>
    <w:p w14:paraId="74A9C726" w14:textId="77777777" w:rsidR="001B78B4" w:rsidRPr="00662094" w:rsidRDefault="001B78B4" w:rsidP="004538F9">
      <w:pPr>
        <w:pStyle w:val="COTCOCLV2-ASDEFCON"/>
      </w:pPr>
      <w:bookmarkStart w:id="564" w:name="_Ref1048201"/>
      <w:bookmarkStart w:id="565" w:name="_Ref1048418"/>
      <w:bookmarkStart w:id="566" w:name="_Ref5197487"/>
      <w:bookmarkStart w:id="567" w:name="_Toc8991674"/>
      <w:bookmarkStart w:id="568" w:name="_Toc50403249"/>
      <w:bookmarkStart w:id="569" w:name="_Toc175218951"/>
      <w:bookmarkStart w:id="570" w:name="_Toc175225915"/>
      <w:bookmarkStart w:id="571" w:name="_Toc3189906"/>
      <w:bookmarkStart w:id="572" w:name="_Ref102786401"/>
      <w:bookmarkStart w:id="573" w:name="_Ref102786486"/>
      <w:bookmarkStart w:id="574" w:name="_Toc229471783"/>
      <w:bookmarkStart w:id="575" w:name="_Ref412540287"/>
      <w:bookmarkStart w:id="576" w:name="_Toc480532192"/>
      <w:bookmarkStart w:id="577" w:name="_Ref7247385"/>
      <w:bookmarkStart w:id="578" w:name="_Toc153359550"/>
      <w:bookmarkEnd w:id="519"/>
      <w:bookmarkEnd w:id="533"/>
      <w:bookmarkEnd w:id="534"/>
      <w:bookmarkEnd w:id="535"/>
      <w:bookmarkEnd w:id="536"/>
      <w:bookmarkEnd w:id="537"/>
      <w:bookmarkEnd w:id="541"/>
      <w:bookmarkEnd w:id="542"/>
      <w:r w:rsidRPr="00662094">
        <w:t>Ownership of Intellectual Property (Core)</w:t>
      </w:r>
      <w:bookmarkEnd w:id="564"/>
      <w:bookmarkEnd w:id="565"/>
      <w:bookmarkEnd w:id="566"/>
      <w:bookmarkEnd w:id="567"/>
      <w:bookmarkEnd w:id="568"/>
      <w:bookmarkEnd w:id="569"/>
      <w:bookmarkEnd w:id="570"/>
      <w:bookmarkEnd w:id="578"/>
    </w:p>
    <w:p w14:paraId="1D267965" w14:textId="215FE62D" w:rsidR="001B78B4" w:rsidRPr="00662094" w:rsidRDefault="001B78B4" w:rsidP="00041AAA">
      <w:pPr>
        <w:pStyle w:val="NoteToDrafters-ASDEFCON"/>
      </w:pPr>
      <w:r w:rsidRPr="00662094">
        <w:t xml:space="preserve">Note to drafters:  </w:t>
      </w:r>
      <w:r w:rsidR="00332FD9">
        <w:t>The Commonwealth’s defaul</w:t>
      </w:r>
      <w:r w:rsidR="00D63795">
        <w:t>t position as reflected in clau</w:t>
      </w:r>
      <w:r w:rsidR="00332FD9">
        <w:t>se 5.1 is that the Contractor (or its nomi</w:t>
      </w:r>
      <w:r w:rsidR="00D63795">
        <w:t>n</w:t>
      </w:r>
      <w:r w:rsidR="00332FD9">
        <w:t xml:space="preserve">ee) will own all IP created under the </w:t>
      </w:r>
      <w:r w:rsidR="00A81E6E">
        <w:t xml:space="preserve">Deed and any </w:t>
      </w:r>
      <w:r w:rsidR="00332FD9">
        <w:t>Contract or  Subcontract.</w:t>
      </w:r>
      <w:r w:rsidR="005E19AE">
        <w:t xml:space="preserve"> </w:t>
      </w:r>
      <w:r w:rsidR="00332FD9">
        <w:t xml:space="preserve"> </w:t>
      </w:r>
      <w:r w:rsidRPr="00662094">
        <w:t>If Commonwealth ownership of IP</w:t>
      </w:r>
      <w:r w:rsidR="005E19AE">
        <w:t xml:space="preserve"> is required</w:t>
      </w:r>
      <w:r w:rsidRPr="00662094">
        <w:t xml:space="preserve"> (</w:t>
      </w:r>
      <w:r w:rsidR="00332FD9">
        <w:t>for example, if the Contractor will be developing Commonwealth-owned IP or for security reasons), further tailoring will be required.</w:t>
      </w:r>
    </w:p>
    <w:p w14:paraId="680BE384" w14:textId="582AC5A6" w:rsidR="001B78B4" w:rsidRPr="00662094" w:rsidRDefault="001B78B4" w:rsidP="00041AAA">
      <w:pPr>
        <w:pStyle w:val="NoteToTenderers-ASDEFCON"/>
      </w:pPr>
      <w:r w:rsidRPr="00662094">
        <w:t xml:space="preserve">Note to tenderers:  The Commonwealth's default position is that the Contractor (or its nominee) will own all IP created under </w:t>
      </w:r>
      <w:r w:rsidR="00A81E6E">
        <w:t>this Deed or any</w:t>
      </w:r>
      <w:r w:rsidRPr="00662094">
        <w:t xml:space="preserve"> Contract or Subcontract.  This position is reflected in clause </w:t>
      </w:r>
      <w:r w:rsidRPr="004F5FB0">
        <w:fldChar w:fldCharType="begin"/>
      </w:r>
      <w:r w:rsidRPr="004F5FB0">
        <w:instrText xml:space="preserve"> REF _Ref1048418 \r \h  \* MERGEFORMAT </w:instrText>
      </w:r>
      <w:r w:rsidRPr="004F5FB0">
        <w:fldChar w:fldCharType="separate"/>
      </w:r>
      <w:r w:rsidR="005E1CDB">
        <w:t>5.1</w:t>
      </w:r>
      <w:r w:rsidRPr="004F5FB0">
        <w:fldChar w:fldCharType="end"/>
      </w:r>
      <w:r w:rsidRPr="00662094">
        <w:t xml:space="preserve">. </w:t>
      </w:r>
    </w:p>
    <w:p w14:paraId="278F3F1A" w14:textId="59C497F9" w:rsidR="001B78B4" w:rsidRDefault="001B78B4" w:rsidP="004538F9">
      <w:pPr>
        <w:pStyle w:val="COTCOCLV3-ASDEFCON"/>
        <w:rPr>
          <w:lang w:eastAsia="zh-CN"/>
        </w:rPr>
      </w:pPr>
      <w:r w:rsidRPr="00662094">
        <w:rPr>
          <w:lang w:eastAsia="zh-CN"/>
        </w:rPr>
        <w:t xml:space="preserve">Nothing in the Contract affects the ownership of </w:t>
      </w:r>
      <w:r>
        <w:rPr>
          <w:lang w:eastAsia="zh-CN"/>
        </w:rPr>
        <w:t>Intellectual Property (</w:t>
      </w:r>
      <w:r w:rsidRPr="00662094">
        <w:rPr>
          <w:lang w:eastAsia="zh-CN"/>
        </w:rPr>
        <w:t>IP</w:t>
      </w:r>
      <w:r>
        <w:rPr>
          <w:lang w:eastAsia="zh-CN"/>
        </w:rPr>
        <w:t>)</w:t>
      </w:r>
      <w:r w:rsidRPr="00662094">
        <w:rPr>
          <w:lang w:eastAsia="zh-CN"/>
        </w:rPr>
        <w:t>, except as expressly provided for in this clause</w:t>
      </w:r>
      <w:r>
        <w:rPr>
          <w:lang w:eastAsia="zh-CN"/>
        </w:rPr>
        <w:t xml:space="preserve"> </w:t>
      </w:r>
      <w:r w:rsidR="005E19AE">
        <w:rPr>
          <w:lang w:eastAsia="zh-CN"/>
        </w:rPr>
        <w:fldChar w:fldCharType="begin"/>
      </w:r>
      <w:r w:rsidR="005E19AE">
        <w:rPr>
          <w:lang w:eastAsia="zh-CN"/>
        </w:rPr>
        <w:instrText xml:space="preserve"> REF _Ref143520080 \w \h </w:instrText>
      </w:r>
      <w:r w:rsidR="005E19AE">
        <w:rPr>
          <w:lang w:eastAsia="zh-CN"/>
        </w:rPr>
      </w:r>
      <w:r w:rsidR="005E19AE">
        <w:rPr>
          <w:lang w:eastAsia="zh-CN"/>
        </w:rPr>
        <w:fldChar w:fldCharType="separate"/>
      </w:r>
      <w:r w:rsidR="005E1CDB">
        <w:rPr>
          <w:lang w:eastAsia="zh-CN"/>
        </w:rPr>
        <w:t>5</w:t>
      </w:r>
      <w:r w:rsidR="005E19AE">
        <w:rPr>
          <w:lang w:eastAsia="zh-CN"/>
        </w:rPr>
        <w:fldChar w:fldCharType="end"/>
      </w:r>
      <w:r w:rsidRPr="00662094">
        <w:rPr>
          <w:lang w:eastAsia="zh-CN"/>
        </w:rPr>
        <w:t>.</w:t>
      </w:r>
    </w:p>
    <w:p w14:paraId="45879068" w14:textId="3993618E" w:rsidR="001B78B4" w:rsidRDefault="00FC70ED" w:rsidP="004538F9">
      <w:pPr>
        <w:pStyle w:val="COTCOCLV3-ASDEFCON"/>
        <w:rPr>
          <w:lang w:eastAsia="zh-CN"/>
        </w:rPr>
      </w:pPr>
      <w:r w:rsidRPr="00346701" w:rsidDel="00FC70ED">
        <w:rPr>
          <w:i/>
          <w:color w:val="FFFFFF"/>
        </w:rPr>
        <w:t xml:space="preserve"> </w:t>
      </w:r>
      <w:r w:rsidR="00332FD9" w:rsidRPr="002503C9">
        <w:rPr>
          <w:b/>
          <w:lang w:eastAsia="zh-CN"/>
        </w:rPr>
        <w:t>[</w:t>
      </w:r>
      <w:r w:rsidR="001B78B4" w:rsidRPr="00D05B28">
        <w:rPr>
          <w:b/>
          <w:lang w:eastAsia="zh-CN"/>
        </w:rPr>
        <w:t xml:space="preserve">Subject to </w:t>
      </w:r>
      <w:r w:rsidR="00332FD9" w:rsidRPr="00D05B28">
        <w:rPr>
          <w:b/>
          <w:lang w:eastAsia="zh-CN"/>
        </w:rPr>
        <w:t>clause</w:t>
      </w:r>
      <w:r w:rsidR="00D63795">
        <w:rPr>
          <w:b/>
          <w:lang w:eastAsia="zh-CN"/>
        </w:rPr>
        <w:t xml:space="preserve"> </w:t>
      </w:r>
      <w:r w:rsidR="00D63795">
        <w:rPr>
          <w:b/>
          <w:lang w:eastAsia="zh-CN"/>
        </w:rPr>
        <w:fldChar w:fldCharType="begin"/>
      </w:r>
      <w:r w:rsidR="00D63795">
        <w:rPr>
          <w:b/>
          <w:lang w:eastAsia="zh-CN"/>
        </w:rPr>
        <w:instrText xml:space="preserve"> REF _Ref22198110 \r \h </w:instrText>
      </w:r>
      <w:r w:rsidR="00D63795">
        <w:rPr>
          <w:b/>
          <w:lang w:eastAsia="zh-CN"/>
        </w:rPr>
      </w:r>
      <w:r w:rsidR="00D63795">
        <w:rPr>
          <w:b/>
          <w:lang w:eastAsia="zh-CN"/>
        </w:rPr>
        <w:fldChar w:fldCharType="separate"/>
      </w:r>
      <w:r w:rsidR="005E1CDB">
        <w:rPr>
          <w:b/>
          <w:lang w:eastAsia="zh-CN"/>
        </w:rPr>
        <w:t>5.1.3</w:t>
      </w:r>
      <w:r w:rsidR="00D63795">
        <w:rPr>
          <w:b/>
          <w:lang w:eastAsia="zh-CN"/>
        </w:rPr>
        <w:fldChar w:fldCharType="end"/>
      </w:r>
      <w:r w:rsidR="00332FD9" w:rsidRPr="00D05B28">
        <w:rPr>
          <w:b/>
          <w:lang w:eastAsia="zh-CN"/>
        </w:rPr>
        <w:t>]</w:t>
      </w:r>
      <w:r w:rsidR="00332FD9">
        <w:rPr>
          <w:lang w:eastAsia="zh-CN"/>
        </w:rPr>
        <w:t xml:space="preserve"> </w:t>
      </w:r>
      <w:r w:rsidR="001B78B4" w:rsidRPr="00662094">
        <w:rPr>
          <w:lang w:eastAsia="zh-CN"/>
        </w:rPr>
        <w:t xml:space="preserve">IP created under </w:t>
      </w:r>
      <w:r w:rsidR="00D63795">
        <w:rPr>
          <w:lang w:eastAsia="zh-CN"/>
        </w:rPr>
        <w:t xml:space="preserve">this Deed </w:t>
      </w:r>
      <w:r w:rsidR="00A81E6E">
        <w:rPr>
          <w:lang w:eastAsia="zh-CN"/>
        </w:rPr>
        <w:t>or under</w:t>
      </w:r>
      <w:r w:rsidR="00D63795">
        <w:rPr>
          <w:lang w:eastAsia="zh-CN"/>
        </w:rPr>
        <w:t xml:space="preserve"> </w:t>
      </w:r>
      <w:r w:rsidR="00A81E6E">
        <w:rPr>
          <w:lang w:eastAsia="zh-CN"/>
        </w:rPr>
        <w:t>any</w:t>
      </w:r>
      <w:r w:rsidR="00D63795">
        <w:rPr>
          <w:lang w:eastAsia="zh-CN"/>
        </w:rPr>
        <w:t xml:space="preserve"> Contract</w:t>
      </w:r>
      <w:r w:rsidR="001B78B4" w:rsidRPr="00662094">
        <w:rPr>
          <w:lang w:eastAsia="zh-CN"/>
        </w:rPr>
        <w:t xml:space="preserve"> in respect of Contract Material is assigned to the Contractor (or its nominee) immediately upon its creation.</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6"/>
      </w:tblGrid>
      <w:tr w:rsidR="00D63795" w14:paraId="15C48ED7" w14:textId="77777777" w:rsidTr="004C7203">
        <w:tc>
          <w:tcPr>
            <w:tcW w:w="9286" w:type="dxa"/>
            <w:shd w:val="clear" w:color="auto" w:fill="auto"/>
          </w:tcPr>
          <w:p w14:paraId="7CBBC1A4" w14:textId="77777777" w:rsidR="00D63795" w:rsidRDefault="00D63795" w:rsidP="00041AAA">
            <w:pPr>
              <w:pStyle w:val="Note-ASDEFCON"/>
            </w:pPr>
            <w:r>
              <w:t>Option A:  Include if GFM is to be provided to the Contractor.</w:t>
            </w:r>
          </w:p>
          <w:p w14:paraId="4A00A4F1" w14:textId="77777777" w:rsidR="00D63795" w:rsidRPr="00530941" w:rsidRDefault="00D63795" w:rsidP="004538F9">
            <w:pPr>
              <w:pStyle w:val="COTCOCLV3-ASDEFCON"/>
            </w:pPr>
            <w:bookmarkStart w:id="579" w:name="_Ref22198110"/>
            <w:r w:rsidRPr="00D05B28">
              <w:rPr>
                <w:lang w:eastAsia="zh-CN"/>
              </w:rPr>
              <w:t>IP created under this Deed and the relevant Contract in respect of GFM is assigned to the Commonwealth (or its nominee) immediately upon its creation.</w:t>
            </w:r>
            <w:bookmarkEnd w:id="579"/>
          </w:p>
        </w:tc>
      </w:tr>
    </w:tbl>
    <w:p w14:paraId="57572646" w14:textId="77777777" w:rsidR="001B78B4" w:rsidRPr="00662094" w:rsidRDefault="001B78B4" w:rsidP="004538F9">
      <w:pPr>
        <w:pStyle w:val="ASDEFCONOptionSpace"/>
        <w:rPr>
          <w:lang w:eastAsia="zh-CN"/>
        </w:rPr>
      </w:pPr>
      <w:bookmarkStart w:id="580" w:name="_Toc8900035"/>
      <w:bookmarkStart w:id="581" w:name="_Toc8900370"/>
      <w:bookmarkStart w:id="582" w:name="_Toc8900703"/>
      <w:bookmarkStart w:id="583" w:name="_Toc8900926"/>
      <w:bookmarkStart w:id="584" w:name="_Toc8901047"/>
      <w:bookmarkStart w:id="585" w:name="_Toc8901273"/>
      <w:bookmarkStart w:id="586" w:name="_Toc8901494"/>
      <w:bookmarkStart w:id="587" w:name="_Toc8901718"/>
      <w:bookmarkStart w:id="588" w:name="_Toc8901942"/>
      <w:bookmarkStart w:id="589" w:name="_Toc8902165"/>
      <w:bookmarkStart w:id="590" w:name="_Toc8902392"/>
      <w:bookmarkStart w:id="591" w:name="_Toc8902552"/>
      <w:bookmarkStart w:id="592" w:name="_Toc8902736"/>
      <w:bookmarkStart w:id="593" w:name="_Toc8902914"/>
      <w:bookmarkStart w:id="594" w:name="_Toc8903091"/>
      <w:bookmarkStart w:id="595" w:name="_Toc8903263"/>
      <w:bookmarkStart w:id="596" w:name="_Toc8903440"/>
      <w:bookmarkStart w:id="597" w:name="_Toc8903613"/>
      <w:bookmarkStart w:id="598" w:name="_Toc8903788"/>
      <w:bookmarkStart w:id="599" w:name="_Toc8903960"/>
      <w:bookmarkStart w:id="600" w:name="_Toc8904132"/>
      <w:bookmarkStart w:id="601" w:name="_Toc8904306"/>
      <w:bookmarkStart w:id="602" w:name="_Toc8904478"/>
      <w:bookmarkStart w:id="603" w:name="_Toc8904651"/>
      <w:bookmarkStart w:id="604" w:name="_Toc8904825"/>
      <w:bookmarkStart w:id="605" w:name="_Toc8908927"/>
      <w:bookmarkStart w:id="606" w:name="_Toc8909098"/>
      <w:bookmarkStart w:id="607" w:name="_Toc8909273"/>
      <w:bookmarkStart w:id="608" w:name="_Toc8909453"/>
      <w:bookmarkStart w:id="609" w:name="_Toc8909626"/>
      <w:bookmarkStart w:id="610" w:name="_Toc8909803"/>
      <w:bookmarkStart w:id="611" w:name="_Toc8909977"/>
      <w:bookmarkStart w:id="612" w:name="_Toc8910151"/>
      <w:bookmarkStart w:id="613" w:name="_Toc8910326"/>
      <w:bookmarkStart w:id="614" w:name="_Toc8910504"/>
      <w:bookmarkStart w:id="615" w:name="_Toc8910677"/>
      <w:bookmarkStart w:id="616" w:name="_Toc8911475"/>
      <w:bookmarkStart w:id="617" w:name="_Toc8991676"/>
      <w:bookmarkStart w:id="618" w:name="_Toc13464240"/>
      <w:bookmarkStart w:id="619" w:name="_Toc13487385"/>
      <w:bookmarkStart w:id="620" w:name="_Toc13658756"/>
      <w:bookmarkStart w:id="621" w:name="_Toc14257846"/>
      <w:bookmarkStart w:id="622" w:name="_Toc14434486"/>
      <w:bookmarkStart w:id="623" w:name="_Toc14434908"/>
      <w:bookmarkStart w:id="624" w:name="_Toc14435332"/>
      <w:bookmarkStart w:id="625" w:name="_Toc14435753"/>
      <w:bookmarkStart w:id="626" w:name="_Toc14436031"/>
      <w:bookmarkStart w:id="627" w:name="_Toc14685845"/>
      <w:bookmarkStart w:id="628" w:name="_Toc14689687"/>
      <w:bookmarkStart w:id="629" w:name="_Toc32556510"/>
      <w:bookmarkStart w:id="630" w:name="_Toc35326330"/>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p>
    <w:p w14:paraId="6C52D3DE" w14:textId="77777777" w:rsidR="001B78B4" w:rsidRPr="00662094" w:rsidRDefault="001B78B4" w:rsidP="004538F9">
      <w:pPr>
        <w:pStyle w:val="COTCOCLV2-ASDEFCON"/>
        <w:rPr>
          <w:lang w:eastAsia="zh-CN"/>
        </w:rPr>
      </w:pPr>
      <w:bookmarkStart w:id="631" w:name="_Ref2178076"/>
      <w:bookmarkStart w:id="632" w:name="_Toc8991679"/>
      <w:bookmarkStart w:id="633" w:name="_Toc50403253"/>
      <w:bookmarkStart w:id="634" w:name="_Toc175218952"/>
      <w:bookmarkStart w:id="635" w:name="_Toc175225916"/>
      <w:bookmarkStart w:id="636" w:name="_Toc153359551"/>
      <w:r w:rsidRPr="00662094">
        <w:rPr>
          <w:lang w:eastAsia="zh-CN"/>
        </w:rPr>
        <w:t>Contract Material (Core)</w:t>
      </w:r>
      <w:bookmarkEnd w:id="631"/>
      <w:bookmarkEnd w:id="632"/>
      <w:bookmarkEnd w:id="633"/>
      <w:bookmarkEnd w:id="634"/>
      <w:bookmarkEnd w:id="635"/>
      <w:bookmarkEnd w:id="636"/>
    </w:p>
    <w:p w14:paraId="4096D3B9" w14:textId="77777777" w:rsidR="001B78B4" w:rsidRPr="00662094" w:rsidRDefault="001B78B4" w:rsidP="004538F9">
      <w:pPr>
        <w:pStyle w:val="COTCOCLV3-ASDEFCON"/>
      </w:pPr>
      <w:bookmarkStart w:id="637" w:name="_Ref5198808"/>
      <w:r w:rsidRPr="00662094">
        <w:rPr>
          <w:lang w:eastAsia="zh-CN"/>
        </w:rPr>
        <w:t xml:space="preserve">The Contractor grants to the Commonwealth (or shall ensure the Commonwealth is granted) a Licence in respect of all Contract Material </w:t>
      </w:r>
      <w:r w:rsidR="00D63795">
        <w:rPr>
          <w:lang w:eastAsia="zh-CN"/>
        </w:rPr>
        <w:t xml:space="preserve">(other than Commercial Material) </w:t>
      </w:r>
      <w:r w:rsidRPr="00662094">
        <w:rPr>
          <w:lang w:eastAsia="zh-CN"/>
        </w:rPr>
        <w:t xml:space="preserve">to Use the Contract Material for any Defence Purpose and to </w:t>
      </w:r>
      <w:r w:rsidRPr="00662094">
        <w:t>grant a sublicence to:</w:t>
      </w:r>
      <w:bookmarkEnd w:id="637"/>
    </w:p>
    <w:p w14:paraId="75454595" w14:textId="77777777" w:rsidR="001B78B4" w:rsidRPr="00662094" w:rsidRDefault="001B78B4" w:rsidP="004538F9">
      <w:pPr>
        <w:pStyle w:val="COTCOCLV4-ASDEFCON"/>
      </w:pPr>
      <w:bookmarkStart w:id="638" w:name="_Ref5198818"/>
      <w:r w:rsidRPr="00662094">
        <w:t>a Commonwealth Service Provider to Use the Contract Material to enable it to perform its obligations, functions or duties to the Commonwealth;</w:t>
      </w:r>
      <w:bookmarkEnd w:id="638"/>
    </w:p>
    <w:p w14:paraId="7D8B5C1D" w14:textId="341C9684" w:rsidR="001B78B4" w:rsidRPr="00662094" w:rsidRDefault="001B78B4" w:rsidP="004538F9">
      <w:pPr>
        <w:pStyle w:val="COTCOCLV4-ASDEFCON"/>
      </w:pPr>
      <w:r w:rsidRPr="00662094">
        <w:t>any person to Use the Contract Material, or to grant a further sublicence to Use the Contract Material, for a Defence Purpose</w:t>
      </w:r>
      <w:r w:rsidR="00677FB3">
        <w:t xml:space="preserve"> but subject to any restrictions specified in the </w:t>
      </w:r>
      <w:r w:rsidR="00E96047">
        <w:t>Contract Material Rights (</w:t>
      </w:r>
      <w:r w:rsidR="00677FB3">
        <w:t>CMR</w:t>
      </w:r>
      <w:r w:rsidR="00E96047">
        <w:t>)</w:t>
      </w:r>
      <w:r w:rsidR="00677FB3">
        <w:t xml:space="preserve"> Schedule for the relevant Contract Material</w:t>
      </w:r>
      <w:r w:rsidRPr="00662094">
        <w:t>; and</w:t>
      </w:r>
    </w:p>
    <w:p w14:paraId="6659AF75" w14:textId="66C0AFAB" w:rsidR="001B78B4" w:rsidRDefault="001B78B4" w:rsidP="004538F9">
      <w:pPr>
        <w:pStyle w:val="COTCOCLV4-ASDEFCON"/>
      </w:pPr>
      <w:r w:rsidRPr="00662094">
        <w:t>any person for a purpose referred to in clause</w:t>
      </w:r>
      <w:r w:rsidR="002503C9">
        <w:t xml:space="preserve"> </w:t>
      </w:r>
      <w:r w:rsidR="002503C9">
        <w:fldChar w:fldCharType="begin"/>
      </w:r>
      <w:r w:rsidR="002503C9">
        <w:instrText xml:space="preserve"> REF _Ref99334071 \r \h </w:instrText>
      </w:r>
      <w:r w:rsidR="002503C9">
        <w:fldChar w:fldCharType="separate"/>
      </w:r>
      <w:r w:rsidR="005E1CDB">
        <w:t>9.4.1</w:t>
      </w:r>
      <w:r w:rsidR="002503C9">
        <w:fldChar w:fldCharType="end"/>
      </w:r>
      <w:r w:rsidRPr="00662094">
        <w:t>.</w:t>
      </w:r>
    </w:p>
    <w:p w14:paraId="2F2A7430" w14:textId="77777777" w:rsidR="001E1A3E" w:rsidRDefault="001E1A3E" w:rsidP="004538F9">
      <w:pPr>
        <w:pStyle w:val="COTCOCLV3-ASDEFCON"/>
      </w:pPr>
      <w:bookmarkStart w:id="639" w:name="_Ref434485352"/>
      <w:r w:rsidRPr="005F6BC7">
        <w:t xml:space="preserve">The Contractor shall ensure that the Commonwealth is granted a licence </w:t>
      </w:r>
      <w:r>
        <w:t>in respect of</w:t>
      </w:r>
      <w:r w:rsidRPr="005F6BC7">
        <w:t xml:space="preserve"> all </w:t>
      </w:r>
      <w:r>
        <w:t xml:space="preserve">Commercial Material </w:t>
      </w:r>
      <w:r w:rsidRPr="005F6BC7">
        <w:t>on the best commercial terms.</w:t>
      </w:r>
      <w:bookmarkEnd w:id="639"/>
    </w:p>
    <w:p w14:paraId="0AB80FBC" w14:textId="30D9E5CB" w:rsidR="001E1A3E" w:rsidRDefault="001E1A3E" w:rsidP="004538F9">
      <w:pPr>
        <w:pStyle w:val="NoteToDrafters-ASDEFCON"/>
      </w:pPr>
      <w:r>
        <w:t xml:space="preserve">Note to drafters: Include clause </w:t>
      </w:r>
      <w:r>
        <w:fldChar w:fldCharType="begin"/>
      </w:r>
      <w:r>
        <w:instrText xml:space="preserve"> REF _Ref432107 \r \h </w:instrText>
      </w:r>
      <w:r>
        <w:fldChar w:fldCharType="separate"/>
      </w:r>
      <w:r w:rsidR="005E1CDB">
        <w:t>5.3</w:t>
      </w:r>
      <w:r>
        <w:fldChar w:fldCharType="end"/>
      </w:r>
      <w:r>
        <w:t xml:space="preserve"> if GFM is to be provided to the Contractor. </w:t>
      </w:r>
    </w:p>
    <w:p w14:paraId="7CC7C972" w14:textId="77777777" w:rsidR="001E1A3E" w:rsidRDefault="001E1A3E" w:rsidP="004538F9">
      <w:pPr>
        <w:pStyle w:val="COTCOCLV2-ASDEFCON"/>
      </w:pPr>
      <w:bookmarkStart w:id="640" w:name="_Ref432107"/>
      <w:bookmarkStart w:id="641" w:name="_Toc433816"/>
      <w:bookmarkStart w:id="642" w:name="_Toc10457066"/>
      <w:bookmarkStart w:id="643" w:name="_Toc27396092"/>
      <w:bookmarkStart w:id="644" w:name="_Toc175218953"/>
      <w:bookmarkStart w:id="645" w:name="_Toc175225917"/>
      <w:bookmarkStart w:id="646" w:name="_Toc153359552"/>
      <w:r>
        <w:t>GFM Licence (Optional)</w:t>
      </w:r>
      <w:bookmarkEnd w:id="640"/>
      <w:bookmarkEnd w:id="641"/>
      <w:bookmarkEnd w:id="642"/>
      <w:bookmarkEnd w:id="643"/>
      <w:bookmarkEnd w:id="644"/>
      <w:bookmarkEnd w:id="645"/>
      <w:bookmarkEnd w:id="646"/>
    </w:p>
    <w:p w14:paraId="178807E3" w14:textId="4A00E6C5" w:rsidR="001E1A3E" w:rsidRDefault="001E1A3E" w:rsidP="004538F9">
      <w:pPr>
        <w:pStyle w:val="COTCOCLV3-ASDEFCON"/>
      </w:pPr>
      <w:bookmarkStart w:id="647" w:name="_Ref432405"/>
      <w:r>
        <w:t>The Commonwealth grants to the Contractor (or shall ensure the Contractor is granted), a non-exclusive, royalty-free licence in respect of TD or Software in GFM, to:</w:t>
      </w:r>
      <w:bookmarkEnd w:id="647"/>
    </w:p>
    <w:p w14:paraId="58A3517A" w14:textId="2259E934" w:rsidR="001E1A3E" w:rsidRDefault="001E1A3E" w:rsidP="004538F9">
      <w:pPr>
        <w:pStyle w:val="COTCOCLV4-ASDEFCON"/>
      </w:pPr>
      <w:bookmarkStart w:id="648" w:name="_Ref432774"/>
      <w:r>
        <w:t>Use the TD or Software</w:t>
      </w:r>
      <w:r w:rsidR="00AB7A4C">
        <w:t xml:space="preserve"> </w:t>
      </w:r>
      <w:r>
        <w:t xml:space="preserve"> for the purpose of enabling the Contractor to perform its obligations under the </w:t>
      </w:r>
      <w:r w:rsidR="00E96047">
        <w:t>Deed</w:t>
      </w:r>
      <w:r>
        <w:t>;</w:t>
      </w:r>
      <w:bookmarkEnd w:id="648"/>
    </w:p>
    <w:p w14:paraId="0C799023" w14:textId="2FDFFC2A" w:rsidR="001E1A3E" w:rsidRDefault="001E1A3E" w:rsidP="004538F9">
      <w:pPr>
        <w:pStyle w:val="COTCOCLV4-ASDEFCON"/>
      </w:pPr>
      <w:bookmarkStart w:id="649" w:name="_Ref432425"/>
      <w:r>
        <w:t>grant a sublicence to a Subcontractor to Use the TD or Software for the purpose of enabling the Subcontractor to perform its obligations under the Subcontract; and</w:t>
      </w:r>
      <w:bookmarkEnd w:id="649"/>
    </w:p>
    <w:p w14:paraId="2E9B47E3" w14:textId="7A89E6CC" w:rsidR="001E1A3E" w:rsidRDefault="001E1A3E" w:rsidP="004538F9">
      <w:pPr>
        <w:pStyle w:val="COTCOCLV4-ASDEFCON"/>
      </w:pPr>
      <w:r>
        <w:t>grant a sublicence to a person for a purpose referred to in clause</w:t>
      </w:r>
      <w:r w:rsidR="00D52432">
        <w:t xml:space="preserve"> </w:t>
      </w:r>
      <w:r w:rsidR="00D52432">
        <w:fldChar w:fldCharType="begin"/>
      </w:r>
      <w:r w:rsidR="00D52432">
        <w:instrText xml:space="preserve"> REF _Ref99334071 \r \h </w:instrText>
      </w:r>
      <w:r w:rsidR="00D52432">
        <w:fldChar w:fldCharType="separate"/>
      </w:r>
      <w:r w:rsidR="005E1CDB">
        <w:t>9.4.1</w:t>
      </w:r>
      <w:r w:rsidR="00D52432">
        <w:fldChar w:fldCharType="end"/>
      </w:r>
      <w:r>
        <w:t>,</w:t>
      </w:r>
    </w:p>
    <w:p w14:paraId="162199A6" w14:textId="77777777" w:rsidR="001E1A3E" w:rsidRDefault="001E1A3E" w:rsidP="004538F9">
      <w:pPr>
        <w:pStyle w:val="COTCOCLV3NONUM-ASDEFCON"/>
      </w:pPr>
      <w:r>
        <w:t xml:space="preserve">subject to any restrictions specified in Attachment A or as otherwise notified by the Commonwealth. </w:t>
      </w:r>
    </w:p>
    <w:p w14:paraId="2210220A" w14:textId="3E7A1B55" w:rsidR="001E1A3E" w:rsidRDefault="001E1A3E" w:rsidP="004538F9">
      <w:pPr>
        <w:pStyle w:val="COTCOCLV3-ASDEFCON"/>
      </w:pPr>
      <w:r>
        <w:rPr>
          <w:lang w:eastAsia="zh-CN"/>
        </w:rPr>
        <w:t xml:space="preserve">The licence under clause </w:t>
      </w:r>
      <w:r>
        <w:rPr>
          <w:lang w:eastAsia="zh-CN"/>
        </w:rPr>
        <w:fldChar w:fldCharType="begin"/>
      </w:r>
      <w:r>
        <w:rPr>
          <w:lang w:eastAsia="zh-CN"/>
        </w:rPr>
        <w:instrText xml:space="preserve"> REF _Ref432405 \w \h </w:instrText>
      </w:r>
      <w:r>
        <w:rPr>
          <w:lang w:eastAsia="zh-CN"/>
        </w:rPr>
      </w:r>
      <w:r>
        <w:rPr>
          <w:lang w:eastAsia="zh-CN"/>
        </w:rPr>
        <w:fldChar w:fldCharType="separate"/>
      </w:r>
      <w:r w:rsidR="005E1CDB">
        <w:rPr>
          <w:lang w:eastAsia="zh-CN"/>
        </w:rPr>
        <w:t>5.3.1</w:t>
      </w:r>
      <w:r>
        <w:rPr>
          <w:lang w:eastAsia="zh-CN"/>
        </w:rPr>
        <w:fldChar w:fldCharType="end"/>
      </w:r>
      <w:r>
        <w:rPr>
          <w:lang w:eastAsia="zh-CN"/>
        </w:rPr>
        <w:t xml:space="preserve"> (and any sublicence granted under clause </w:t>
      </w:r>
      <w:r>
        <w:fldChar w:fldCharType="begin"/>
      </w:r>
      <w:r>
        <w:instrText xml:space="preserve"> REF _Ref432425 \w \h </w:instrText>
      </w:r>
      <w:r>
        <w:fldChar w:fldCharType="separate"/>
      </w:r>
      <w:r w:rsidR="005E1CDB">
        <w:t>5.3.1b</w:t>
      </w:r>
      <w:r>
        <w:fldChar w:fldCharType="end"/>
      </w:r>
      <w:r>
        <w:rPr>
          <w:lang w:eastAsia="zh-CN"/>
        </w:rPr>
        <w:t xml:space="preserve">) expires upon the expiry or termination (whichever is the earlier) of </w:t>
      </w:r>
      <w:r w:rsidR="00D52432">
        <w:rPr>
          <w:lang w:eastAsia="zh-CN"/>
        </w:rPr>
        <w:t>this Deed</w:t>
      </w:r>
      <w:r>
        <w:rPr>
          <w:lang w:eastAsia="zh-CN"/>
        </w:rPr>
        <w:t>.</w:t>
      </w:r>
    </w:p>
    <w:p w14:paraId="19ACFD23" w14:textId="77777777" w:rsidR="001B78B4" w:rsidRPr="00662094" w:rsidRDefault="001B78B4" w:rsidP="004538F9">
      <w:pPr>
        <w:pStyle w:val="COTCOCLV2-ASDEFCON"/>
        <w:rPr>
          <w:lang w:eastAsia="zh-CN"/>
        </w:rPr>
      </w:pPr>
      <w:bookmarkStart w:id="650" w:name="_Toc8900039"/>
      <w:bookmarkStart w:id="651" w:name="_Toc8900374"/>
      <w:bookmarkStart w:id="652" w:name="_Toc8900707"/>
      <w:bookmarkStart w:id="653" w:name="_Toc8900930"/>
      <w:bookmarkStart w:id="654" w:name="_Toc8901051"/>
      <w:bookmarkStart w:id="655" w:name="_Toc8901277"/>
      <w:bookmarkStart w:id="656" w:name="_Toc8901498"/>
      <w:bookmarkStart w:id="657" w:name="_Toc8901722"/>
      <w:bookmarkStart w:id="658" w:name="_Toc8901946"/>
      <w:bookmarkStart w:id="659" w:name="_Toc8902169"/>
      <w:bookmarkStart w:id="660" w:name="_Toc8902396"/>
      <w:bookmarkStart w:id="661" w:name="_Toc8902556"/>
      <w:bookmarkStart w:id="662" w:name="_Toc8902740"/>
      <w:bookmarkStart w:id="663" w:name="_Toc8902918"/>
      <w:bookmarkStart w:id="664" w:name="_Toc8903095"/>
      <w:bookmarkStart w:id="665" w:name="_Toc8903267"/>
      <w:bookmarkStart w:id="666" w:name="_Toc8903444"/>
      <w:bookmarkStart w:id="667" w:name="_Toc8903617"/>
      <w:bookmarkStart w:id="668" w:name="_Toc8903792"/>
      <w:bookmarkStart w:id="669" w:name="_Toc8903964"/>
      <w:bookmarkStart w:id="670" w:name="_Toc8904136"/>
      <w:bookmarkStart w:id="671" w:name="_Toc8904310"/>
      <w:bookmarkStart w:id="672" w:name="_Toc8904482"/>
      <w:bookmarkStart w:id="673" w:name="_Toc8904655"/>
      <w:bookmarkStart w:id="674" w:name="_Toc8904829"/>
      <w:bookmarkStart w:id="675" w:name="_Toc8908931"/>
      <w:bookmarkStart w:id="676" w:name="_Toc8909102"/>
      <w:bookmarkStart w:id="677" w:name="_Toc8909277"/>
      <w:bookmarkStart w:id="678" w:name="_Toc8909457"/>
      <w:bookmarkStart w:id="679" w:name="_Toc8909630"/>
      <w:bookmarkStart w:id="680" w:name="_Toc8909807"/>
      <w:bookmarkStart w:id="681" w:name="_Toc8909981"/>
      <w:bookmarkStart w:id="682" w:name="_Toc8910155"/>
      <w:bookmarkStart w:id="683" w:name="_Toc8910330"/>
      <w:bookmarkStart w:id="684" w:name="_Toc8910508"/>
      <w:bookmarkStart w:id="685" w:name="_Toc8910681"/>
      <w:bookmarkStart w:id="686" w:name="_Toc8911479"/>
      <w:bookmarkStart w:id="687" w:name="_Toc8991680"/>
      <w:bookmarkStart w:id="688" w:name="_Toc13464244"/>
      <w:bookmarkStart w:id="689" w:name="_Toc13487389"/>
      <w:bookmarkStart w:id="690" w:name="_Toc13658760"/>
      <w:bookmarkStart w:id="691" w:name="_Toc14257850"/>
      <w:bookmarkStart w:id="692" w:name="_Toc14434490"/>
      <w:bookmarkStart w:id="693" w:name="_Toc14434912"/>
      <w:bookmarkStart w:id="694" w:name="_Toc14435336"/>
      <w:bookmarkStart w:id="695" w:name="_Toc14435757"/>
      <w:bookmarkStart w:id="696" w:name="_Toc14436035"/>
      <w:bookmarkStart w:id="697" w:name="_Toc14685849"/>
      <w:bookmarkStart w:id="698" w:name="_Toc14689691"/>
      <w:bookmarkStart w:id="699" w:name="_Toc32556514"/>
      <w:bookmarkStart w:id="700" w:name="_Toc35326334"/>
      <w:bookmarkStart w:id="701" w:name="_Toc8900040"/>
      <w:bookmarkStart w:id="702" w:name="_Toc8900375"/>
      <w:bookmarkStart w:id="703" w:name="_Toc8900708"/>
      <w:bookmarkStart w:id="704" w:name="_Toc8900931"/>
      <w:bookmarkStart w:id="705" w:name="_Toc8901052"/>
      <w:bookmarkStart w:id="706" w:name="_Toc8901278"/>
      <w:bookmarkStart w:id="707" w:name="_Toc8901499"/>
      <w:bookmarkStart w:id="708" w:name="_Toc8901723"/>
      <w:bookmarkStart w:id="709" w:name="_Toc8901947"/>
      <w:bookmarkStart w:id="710" w:name="_Toc8902170"/>
      <w:bookmarkStart w:id="711" w:name="_Toc8902397"/>
      <w:bookmarkStart w:id="712" w:name="_Toc8902557"/>
      <w:bookmarkStart w:id="713" w:name="_Toc8902741"/>
      <w:bookmarkStart w:id="714" w:name="_Toc8902919"/>
      <w:bookmarkStart w:id="715" w:name="_Toc8903096"/>
      <w:bookmarkStart w:id="716" w:name="_Toc8903268"/>
      <w:bookmarkStart w:id="717" w:name="_Toc8903445"/>
      <w:bookmarkStart w:id="718" w:name="_Toc8903618"/>
      <w:bookmarkStart w:id="719" w:name="_Toc8903793"/>
      <w:bookmarkStart w:id="720" w:name="_Toc8903965"/>
      <w:bookmarkStart w:id="721" w:name="_Toc8904137"/>
      <w:bookmarkStart w:id="722" w:name="_Toc8904311"/>
      <w:bookmarkStart w:id="723" w:name="_Toc8904483"/>
      <w:bookmarkStart w:id="724" w:name="_Toc8904656"/>
      <w:bookmarkStart w:id="725" w:name="_Toc8904830"/>
      <w:bookmarkStart w:id="726" w:name="_Toc8908932"/>
      <w:bookmarkStart w:id="727" w:name="_Toc8909103"/>
      <w:bookmarkStart w:id="728" w:name="_Toc8909278"/>
      <w:bookmarkStart w:id="729" w:name="_Toc8909458"/>
      <w:bookmarkStart w:id="730" w:name="_Toc8909631"/>
      <w:bookmarkStart w:id="731" w:name="_Toc8909808"/>
      <w:bookmarkStart w:id="732" w:name="_Toc8909982"/>
      <w:bookmarkStart w:id="733" w:name="_Toc8910156"/>
      <w:bookmarkStart w:id="734" w:name="_Toc8910331"/>
      <w:bookmarkStart w:id="735" w:name="_Toc8910509"/>
      <w:bookmarkStart w:id="736" w:name="_Toc8910682"/>
      <w:bookmarkStart w:id="737" w:name="_Toc8911480"/>
      <w:bookmarkStart w:id="738" w:name="_Toc8991681"/>
      <w:bookmarkStart w:id="739" w:name="_Toc13464245"/>
      <w:bookmarkStart w:id="740" w:name="_Toc13487390"/>
      <w:bookmarkStart w:id="741" w:name="_Toc13658761"/>
      <w:bookmarkStart w:id="742" w:name="_Toc14257851"/>
      <w:bookmarkStart w:id="743" w:name="_Toc14434491"/>
      <w:bookmarkStart w:id="744" w:name="_Toc14434913"/>
      <w:bookmarkStart w:id="745" w:name="_Toc14435337"/>
      <w:bookmarkStart w:id="746" w:name="_Toc14435758"/>
      <w:bookmarkStart w:id="747" w:name="_Toc14436036"/>
      <w:bookmarkStart w:id="748" w:name="_Toc14685850"/>
      <w:bookmarkStart w:id="749" w:name="_Toc14689692"/>
      <w:bookmarkStart w:id="750" w:name="_Toc32556515"/>
      <w:bookmarkStart w:id="751" w:name="_Toc35326335"/>
      <w:bookmarkStart w:id="752" w:name="_Toc8900041"/>
      <w:bookmarkStart w:id="753" w:name="_Toc8900376"/>
      <w:bookmarkStart w:id="754" w:name="_Toc8900709"/>
      <w:bookmarkStart w:id="755" w:name="_Toc8900932"/>
      <w:bookmarkStart w:id="756" w:name="_Toc8901053"/>
      <w:bookmarkStart w:id="757" w:name="_Toc8901279"/>
      <w:bookmarkStart w:id="758" w:name="_Toc8901500"/>
      <w:bookmarkStart w:id="759" w:name="_Toc8901724"/>
      <w:bookmarkStart w:id="760" w:name="_Toc8901948"/>
      <w:bookmarkStart w:id="761" w:name="_Toc8902171"/>
      <w:bookmarkStart w:id="762" w:name="_Toc8902398"/>
      <w:bookmarkStart w:id="763" w:name="_Toc8902558"/>
      <w:bookmarkStart w:id="764" w:name="_Toc8902742"/>
      <w:bookmarkStart w:id="765" w:name="_Toc8902920"/>
      <w:bookmarkStart w:id="766" w:name="_Toc8903097"/>
      <w:bookmarkStart w:id="767" w:name="_Toc8903269"/>
      <w:bookmarkStart w:id="768" w:name="_Toc8903446"/>
      <w:bookmarkStart w:id="769" w:name="_Toc8903619"/>
      <w:bookmarkStart w:id="770" w:name="_Toc8903794"/>
      <w:bookmarkStart w:id="771" w:name="_Toc8903966"/>
      <w:bookmarkStart w:id="772" w:name="_Toc8904138"/>
      <w:bookmarkStart w:id="773" w:name="_Toc8904312"/>
      <w:bookmarkStart w:id="774" w:name="_Toc8904484"/>
      <w:bookmarkStart w:id="775" w:name="_Toc8904657"/>
      <w:bookmarkStart w:id="776" w:name="_Toc8904831"/>
      <w:bookmarkStart w:id="777" w:name="_Toc8908933"/>
      <w:bookmarkStart w:id="778" w:name="_Toc8909104"/>
      <w:bookmarkStart w:id="779" w:name="_Toc8909279"/>
      <w:bookmarkStart w:id="780" w:name="_Toc8909459"/>
      <w:bookmarkStart w:id="781" w:name="_Toc8909632"/>
      <w:bookmarkStart w:id="782" w:name="_Toc8909809"/>
      <w:bookmarkStart w:id="783" w:name="_Toc8909983"/>
      <w:bookmarkStart w:id="784" w:name="_Toc8910157"/>
      <w:bookmarkStart w:id="785" w:name="_Toc8910332"/>
      <w:bookmarkStart w:id="786" w:name="_Toc8910510"/>
      <w:bookmarkStart w:id="787" w:name="_Toc8910683"/>
      <w:bookmarkStart w:id="788" w:name="_Toc8911481"/>
      <w:bookmarkStart w:id="789" w:name="_Toc8991682"/>
      <w:bookmarkStart w:id="790" w:name="_Toc13464246"/>
      <w:bookmarkStart w:id="791" w:name="_Toc13487391"/>
      <w:bookmarkStart w:id="792" w:name="_Toc13658762"/>
      <w:bookmarkStart w:id="793" w:name="_Toc14257852"/>
      <w:bookmarkStart w:id="794" w:name="_Toc14434492"/>
      <w:bookmarkStart w:id="795" w:name="_Toc14434914"/>
      <w:bookmarkStart w:id="796" w:name="_Toc14435338"/>
      <w:bookmarkStart w:id="797" w:name="_Toc14435759"/>
      <w:bookmarkStart w:id="798" w:name="_Toc14436037"/>
      <w:bookmarkStart w:id="799" w:name="_Toc14685851"/>
      <w:bookmarkStart w:id="800" w:name="_Toc14689693"/>
      <w:bookmarkStart w:id="801" w:name="_Toc32556516"/>
      <w:bookmarkStart w:id="802" w:name="_Toc35326336"/>
      <w:bookmarkStart w:id="803" w:name="_Toc8900042"/>
      <w:bookmarkStart w:id="804" w:name="_Toc8900377"/>
      <w:bookmarkStart w:id="805" w:name="_Toc8900710"/>
      <w:bookmarkStart w:id="806" w:name="_Toc8900933"/>
      <w:bookmarkStart w:id="807" w:name="_Toc8901054"/>
      <w:bookmarkStart w:id="808" w:name="_Toc8901280"/>
      <w:bookmarkStart w:id="809" w:name="_Toc8901501"/>
      <w:bookmarkStart w:id="810" w:name="_Toc8901725"/>
      <w:bookmarkStart w:id="811" w:name="_Toc8901949"/>
      <w:bookmarkStart w:id="812" w:name="_Toc8902172"/>
      <w:bookmarkStart w:id="813" w:name="_Toc8902399"/>
      <w:bookmarkStart w:id="814" w:name="_Toc8902559"/>
      <w:bookmarkStart w:id="815" w:name="_Toc8902743"/>
      <w:bookmarkStart w:id="816" w:name="_Toc8902921"/>
      <w:bookmarkStart w:id="817" w:name="_Toc8903098"/>
      <w:bookmarkStart w:id="818" w:name="_Toc8903270"/>
      <w:bookmarkStart w:id="819" w:name="_Toc8903447"/>
      <w:bookmarkStart w:id="820" w:name="_Toc8903620"/>
      <w:bookmarkStart w:id="821" w:name="_Toc8903795"/>
      <w:bookmarkStart w:id="822" w:name="_Toc8903967"/>
      <w:bookmarkStart w:id="823" w:name="_Toc8904139"/>
      <w:bookmarkStart w:id="824" w:name="_Toc8904313"/>
      <w:bookmarkStart w:id="825" w:name="_Toc8904485"/>
      <w:bookmarkStart w:id="826" w:name="_Toc8904658"/>
      <w:bookmarkStart w:id="827" w:name="_Toc8904832"/>
      <w:bookmarkStart w:id="828" w:name="_Toc8908934"/>
      <w:bookmarkStart w:id="829" w:name="_Toc8909105"/>
      <w:bookmarkStart w:id="830" w:name="_Toc8909280"/>
      <w:bookmarkStart w:id="831" w:name="_Toc8909460"/>
      <w:bookmarkStart w:id="832" w:name="_Toc8909633"/>
      <w:bookmarkStart w:id="833" w:name="_Toc8909810"/>
      <w:bookmarkStart w:id="834" w:name="_Toc8909984"/>
      <w:bookmarkStart w:id="835" w:name="_Toc8910158"/>
      <w:bookmarkStart w:id="836" w:name="_Toc8910333"/>
      <w:bookmarkStart w:id="837" w:name="_Toc8910511"/>
      <w:bookmarkStart w:id="838" w:name="_Toc8910684"/>
      <w:bookmarkStart w:id="839" w:name="_Toc8911482"/>
      <w:bookmarkStart w:id="840" w:name="_Toc8991683"/>
      <w:bookmarkStart w:id="841" w:name="_Toc13464247"/>
      <w:bookmarkStart w:id="842" w:name="_Toc13487392"/>
      <w:bookmarkStart w:id="843" w:name="_Toc13658763"/>
      <w:bookmarkStart w:id="844" w:name="_Toc14257853"/>
      <w:bookmarkStart w:id="845" w:name="_Toc14434493"/>
      <w:bookmarkStart w:id="846" w:name="_Toc14434915"/>
      <w:bookmarkStart w:id="847" w:name="_Toc14435339"/>
      <w:bookmarkStart w:id="848" w:name="_Toc14435760"/>
      <w:bookmarkStart w:id="849" w:name="_Toc14436038"/>
      <w:bookmarkStart w:id="850" w:name="_Toc14685852"/>
      <w:bookmarkStart w:id="851" w:name="_Toc14689694"/>
      <w:bookmarkStart w:id="852" w:name="_Toc32556517"/>
      <w:bookmarkStart w:id="853" w:name="_Toc35326337"/>
      <w:bookmarkStart w:id="854" w:name="_Toc8900043"/>
      <w:bookmarkStart w:id="855" w:name="_Toc8900378"/>
      <w:bookmarkStart w:id="856" w:name="_Toc8900711"/>
      <w:bookmarkStart w:id="857" w:name="_Toc8900934"/>
      <w:bookmarkStart w:id="858" w:name="_Toc8901055"/>
      <w:bookmarkStart w:id="859" w:name="_Toc8901281"/>
      <w:bookmarkStart w:id="860" w:name="_Toc8901502"/>
      <w:bookmarkStart w:id="861" w:name="_Toc8901726"/>
      <w:bookmarkStart w:id="862" w:name="_Toc8901950"/>
      <w:bookmarkStart w:id="863" w:name="_Toc8902173"/>
      <w:bookmarkStart w:id="864" w:name="_Toc8902400"/>
      <w:bookmarkStart w:id="865" w:name="_Toc8902560"/>
      <w:bookmarkStart w:id="866" w:name="_Toc8902744"/>
      <w:bookmarkStart w:id="867" w:name="_Toc8902922"/>
      <w:bookmarkStart w:id="868" w:name="_Toc8903099"/>
      <w:bookmarkStart w:id="869" w:name="_Toc8903271"/>
      <w:bookmarkStart w:id="870" w:name="_Toc8903448"/>
      <w:bookmarkStart w:id="871" w:name="_Toc8903621"/>
      <w:bookmarkStart w:id="872" w:name="_Toc8903796"/>
      <w:bookmarkStart w:id="873" w:name="_Toc8903968"/>
      <w:bookmarkStart w:id="874" w:name="_Toc8904140"/>
      <w:bookmarkStart w:id="875" w:name="_Toc8904314"/>
      <w:bookmarkStart w:id="876" w:name="_Toc8904486"/>
      <w:bookmarkStart w:id="877" w:name="_Toc8904659"/>
      <w:bookmarkStart w:id="878" w:name="_Toc8904833"/>
      <w:bookmarkStart w:id="879" w:name="_Toc8908935"/>
      <w:bookmarkStart w:id="880" w:name="_Toc8909106"/>
      <w:bookmarkStart w:id="881" w:name="_Toc8909281"/>
      <w:bookmarkStart w:id="882" w:name="_Toc8909461"/>
      <w:bookmarkStart w:id="883" w:name="_Toc8909634"/>
      <w:bookmarkStart w:id="884" w:name="_Toc8909811"/>
      <w:bookmarkStart w:id="885" w:name="_Toc8909985"/>
      <w:bookmarkStart w:id="886" w:name="_Toc8910159"/>
      <w:bookmarkStart w:id="887" w:name="_Toc8910334"/>
      <w:bookmarkStart w:id="888" w:name="_Toc8910512"/>
      <w:bookmarkStart w:id="889" w:name="_Toc8910685"/>
      <w:bookmarkStart w:id="890" w:name="_Toc8911483"/>
      <w:bookmarkStart w:id="891" w:name="_Toc8991684"/>
      <w:bookmarkStart w:id="892" w:name="_Toc13464248"/>
      <w:bookmarkStart w:id="893" w:name="_Toc13487393"/>
      <w:bookmarkStart w:id="894" w:name="_Toc13658764"/>
      <w:bookmarkStart w:id="895" w:name="_Toc14257854"/>
      <w:bookmarkStart w:id="896" w:name="_Toc14434494"/>
      <w:bookmarkStart w:id="897" w:name="_Toc14434916"/>
      <w:bookmarkStart w:id="898" w:name="_Toc14435340"/>
      <w:bookmarkStart w:id="899" w:name="_Toc14435761"/>
      <w:bookmarkStart w:id="900" w:name="_Toc14436039"/>
      <w:bookmarkStart w:id="901" w:name="_Toc14685853"/>
      <w:bookmarkStart w:id="902" w:name="_Toc14689695"/>
      <w:bookmarkStart w:id="903" w:name="_Toc32556518"/>
      <w:bookmarkStart w:id="904" w:name="_Toc35326338"/>
      <w:bookmarkStart w:id="905" w:name="_Toc8900044"/>
      <w:bookmarkStart w:id="906" w:name="_Toc8900379"/>
      <w:bookmarkStart w:id="907" w:name="_Toc8900712"/>
      <w:bookmarkStart w:id="908" w:name="_Toc8900935"/>
      <w:bookmarkStart w:id="909" w:name="_Toc8901056"/>
      <w:bookmarkStart w:id="910" w:name="_Toc8901282"/>
      <w:bookmarkStart w:id="911" w:name="_Toc8901503"/>
      <w:bookmarkStart w:id="912" w:name="_Toc8901727"/>
      <w:bookmarkStart w:id="913" w:name="_Toc8901951"/>
      <w:bookmarkStart w:id="914" w:name="_Toc8902174"/>
      <w:bookmarkStart w:id="915" w:name="_Toc8902401"/>
      <w:bookmarkStart w:id="916" w:name="_Toc8902561"/>
      <w:bookmarkStart w:id="917" w:name="_Toc8902745"/>
      <w:bookmarkStart w:id="918" w:name="_Toc8902923"/>
      <w:bookmarkStart w:id="919" w:name="_Toc8903100"/>
      <w:bookmarkStart w:id="920" w:name="_Toc8903272"/>
      <w:bookmarkStart w:id="921" w:name="_Toc8903449"/>
      <w:bookmarkStart w:id="922" w:name="_Toc8903622"/>
      <w:bookmarkStart w:id="923" w:name="_Toc8903797"/>
      <w:bookmarkStart w:id="924" w:name="_Toc8903969"/>
      <w:bookmarkStart w:id="925" w:name="_Toc8904141"/>
      <w:bookmarkStart w:id="926" w:name="_Toc8904315"/>
      <w:bookmarkStart w:id="927" w:name="_Toc8904487"/>
      <w:bookmarkStart w:id="928" w:name="_Toc8904660"/>
      <w:bookmarkStart w:id="929" w:name="_Toc8904834"/>
      <w:bookmarkStart w:id="930" w:name="_Toc8908936"/>
      <w:bookmarkStart w:id="931" w:name="_Toc8909107"/>
      <w:bookmarkStart w:id="932" w:name="_Toc8909282"/>
      <w:bookmarkStart w:id="933" w:name="_Toc8909462"/>
      <w:bookmarkStart w:id="934" w:name="_Toc8909635"/>
      <w:bookmarkStart w:id="935" w:name="_Toc8909812"/>
      <w:bookmarkStart w:id="936" w:name="_Toc8909986"/>
      <w:bookmarkStart w:id="937" w:name="_Toc8910160"/>
      <w:bookmarkStart w:id="938" w:name="_Toc8910335"/>
      <w:bookmarkStart w:id="939" w:name="_Toc8910513"/>
      <w:bookmarkStart w:id="940" w:name="_Toc8910686"/>
      <w:bookmarkStart w:id="941" w:name="_Toc8911484"/>
      <w:bookmarkStart w:id="942" w:name="_Toc8991685"/>
      <w:bookmarkStart w:id="943" w:name="_Toc13464249"/>
      <w:bookmarkStart w:id="944" w:name="_Toc13487394"/>
      <w:bookmarkStart w:id="945" w:name="_Toc13658765"/>
      <w:bookmarkStart w:id="946" w:name="_Toc14257855"/>
      <w:bookmarkStart w:id="947" w:name="_Toc14434495"/>
      <w:bookmarkStart w:id="948" w:name="_Toc14434917"/>
      <w:bookmarkStart w:id="949" w:name="_Toc14435341"/>
      <w:bookmarkStart w:id="950" w:name="_Toc14435762"/>
      <w:bookmarkStart w:id="951" w:name="_Toc14436040"/>
      <w:bookmarkStart w:id="952" w:name="_Toc14685854"/>
      <w:bookmarkStart w:id="953" w:name="_Toc14689696"/>
      <w:bookmarkStart w:id="954" w:name="_Toc32556519"/>
      <w:bookmarkStart w:id="955" w:name="_Toc35326339"/>
      <w:bookmarkStart w:id="956" w:name="_Toc8900045"/>
      <w:bookmarkStart w:id="957" w:name="_Toc8900380"/>
      <w:bookmarkStart w:id="958" w:name="_Toc8900713"/>
      <w:bookmarkStart w:id="959" w:name="_Toc8900936"/>
      <w:bookmarkStart w:id="960" w:name="_Toc8901057"/>
      <w:bookmarkStart w:id="961" w:name="_Toc8901283"/>
      <w:bookmarkStart w:id="962" w:name="_Toc8901504"/>
      <w:bookmarkStart w:id="963" w:name="_Toc8901728"/>
      <w:bookmarkStart w:id="964" w:name="_Toc8901952"/>
      <w:bookmarkStart w:id="965" w:name="_Toc8902175"/>
      <w:bookmarkStart w:id="966" w:name="_Toc8902402"/>
      <w:bookmarkStart w:id="967" w:name="_Toc8902562"/>
      <w:bookmarkStart w:id="968" w:name="_Toc8902746"/>
      <w:bookmarkStart w:id="969" w:name="_Toc8902924"/>
      <w:bookmarkStart w:id="970" w:name="_Toc8903101"/>
      <w:bookmarkStart w:id="971" w:name="_Toc8903273"/>
      <w:bookmarkStart w:id="972" w:name="_Toc8903450"/>
      <w:bookmarkStart w:id="973" w:name="_Toc8903623"/>
      <w:bookmarkStart w:id="974" w:name="_Toc8903798"/>
      <w:bookmarkStart w:id="975" w:name="_Toc8903970"/>
      <w:bookmarkStart w:id="976" w:name="_Toc8904142"/>
      <w:bookmarkStart w:id="977" w:name="_Toc8904316"/>
      <w:bookmarkStart w:id="978" w:name="_Toc8904488"/>
      <w:bookmarkStart w:id="979" w:name="_Toc8904661"/>
      <w:bookmarkStart w:id="980" w:name="_Toc8904835"/>
      <w:bookmarkStart w:id="981" w:name="_Toc8908937"/>
      <w:bookmarkStart w:id="982" w:name="_Toc8909108"/>
      <w:bookmarkStart w:id="983" w:name="_Toc8909283"/>
      <w:bookmarkStart w:id="984" w:name="_Toc8909463"/>
      <w:bookmarkStart w:id="985" w:name="_Toc8909636"/>
      <w:bookmarkStart w:id="986" w:name="_Toc8909813"/>
      <w:bookmarkStart w:id="987" w:name="_Toc8909987"/>
      <w:bookmarkStart w:id="988" w:name="_Toc8910161"/>
      <w:bookmarkStart w:id="989" w:name="_Toc8910336"/>
      <w:bookmarkStart w:id="990" w:name="_Toc8910514"/>
      <w:bookmarkStart w:id="991" w:name="_Toc8910687"/>
      <w:bookmarkStart w:id="992" w:name="_Toc8911485"/>
      <w:bookmarkStart w:id="993" w:name="_Toc8991686"/>
      <w:bookmarkStart w:id="994" w:name="_Toc13464250"/>
      <w:bookmarkStart w:id="995" w:name="_Toc13487395"/>
      <w:bookmarkStart w:id="996" w:name="_Toc13658766"/>
      <w:bookmarkStart w:id="997" w:name="_Toc14257856"/>
      <w:bookmarkStart w:id="998" w:name="_Toc14434496"/>
      <w:bookmarkStart w:id="999" w:name="_Toc14434918"/>
      <w:bookmarkStart w:id="1000" w:name="_Toc14435342"/>
      <w:bookmarkStart w:id="1001" w:name="_Toc14435763"/>
      <w:bookmarkStart w:id="1002" w:name="_Toc14436041"/>
      <w:bookmarkStart w:id="1003" w:name="_Toc14685855"/>
      <w:bookmarkStart w:id="1004" w:name="_Toc14689697"/>
      <w:bookmarkStart w:id="1005" w:name="_Toc32556520"/>
      <w:bookmarkStart w:id="1006" w:name="_Toc35326340"/>
      <w:bookmarkStart w:id="1007" w:name="_Ref2178069"/>
      <w:bookmarkStart w:id="1008" w:name="_Toc8991687"/>
      <w:bookmarkStart w:id="1009" w:name="_Toc50403254"/>
      <w:bookmarkStart w:id="1010" w:name="_Toc175218954"/>
      <w:bookmarkStart w:id="1011" w:name="_Toc175225918"/>
      <w:bookmarkStart w:id="1012" w:name="_Toc153359553"/>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r w:rsidRPr="00662094">
        <w:rPr>
          <w:lang w:eastAsia="zh-CN"/>
        </w:rPr>
        <w:t>No Commercialisation (Core)</w:t>
      </w:r>
      <w:bookmarkEnd w:id="1007"/>
      <w:bookmarkEnd w:id="1008"/>
      <w:bookmarkEnd w:id="1009"/>
      <w:bookmarkEnd w:id="1010"/>
      <w:bookmarkEnd w:id="1011"/>
      <w:bookmarkEnd w:id="1012"/>
    </w:p>
    <w:p w14:paraId="1C77F531" w14:textId="156F9915" w:rsidR="001B78B4" w:rsidRPr="00662094" w:rsidRDefault="001B78B4" w:rsidP="004538F9">
      <w:pPr>
        <w:pStyle w:val="COTCOCLV3-ASDEFCON"/>
        <w:rPr>
          <w:lang w:eastAsia="zh-CN"/>
        </w:rPr>
      </w:pPr>
      <w:bookmarkStart w:id="1013" w:name="_Ref1050054"/>
      <w:r w:rsidRPr="00662094">
        <w:rPr>
          <w:lang w:eastAsia="zh-CN"/>
        </w:rPr>
        <w:t xml:space="preserve">A Licence or sublicence granted in accordance with this clause </w:t>
      </w:r>
      <w:r w:rsidR="00EE2EF4">
        <w:rPr>
          <w:lang w:eastAsia="zh-CN"/>
        </w:rPr>
        <w:fldChar w:fldCharType="begin"/>
      </w:r>
      <w:r w:rsidR="00EE2EF4">
        <w:rPr>
          <w:lang w:eastAsia="zh-CN"/>
        </w:rPr>
        <w:instrText xml:space="preserve"> REF _Ref143520080 \w \h </w:instrText>
      </w:r>
      <w:r w:rsidR="00EE2EF4">
        <w:rPr>
          <w:lang w:eastAsia="zh-CN"/>
        </w:rPr>
      </w:r>
      <w:r w:rsidR="00EE2EF4">
        <w:rPr>
          <w:lang w:eastAsia="zh-CN"/>
        </w:rPr>
        <w:fldChar w:fldCharType="separate"/>
      </w:r>
      <w:r w:rsidR="005E1CDB">
        <w:rPr>
          <w:lang w:eastAsia="zh-CN"/>
        </w:rPr>
        <w:t>5</w:t>
      </w:r>
      <w:r w:rsidR="00EE2EF4">
        <w:rPr>
          <w:lang w:eastAsia="zh-CN"/>
        </w:rPr>
        <w:fldChar w:fldCharType="end"/>
      </w:r>
      <w:r w:rsidRPr="00662094">
        <w:rPr>
          <w:lang w:eastAsia="zh-CN"/>
        </w:rPr>
        <w:t xml:space="preserve"> does not permit the Commonwealth or its sublicensee to Commercialise any IP in the Contract Material.</w:t>
      </w:r>
      <w:bookmarkEnd w:id="1013"/>
    </w:p>
    <w:p w14:paraId="41062B99" w14:textId="2E476F09" w:rsidR="001B78B4" w:rsidRDefault="001B78B4" w:rsidP="004538F9">
      <w:pPr>
        <w:pStyle w:val="COTCOCLV3-ASDEFCON"/>
        <w:rPr>
          <w:lang w:eastAsia="zh-CN"/>
        </w:rPr>
      </w:pPr>
      <w:r w:rsidRPr="00662094">
        <w:rPr>
          <w:lang w:eastAsia="zh-CN"/>
        </w:rPr>
        <w:t xml:space="preserve">For the avoidance of doubt, clause </w:t>
      </w:r>
      <w:r w:rsidRPr="00F861FD">
        <w:rPr>
          <w:lang w:eastAsia="zh-CN"/>
        </w:rPr>
        <w:fldChar w:fldCharType="begin"/>
      </w:r>
      <w:r w:rsidRPr="00F861FD">
        <w:rPr>
          <w:lang w:eastAsia="zh-CN"/>
        </w:rPr>
        <w:instrText xml:space="preserve"> REF _Ref1050054 \r \h  \* MERGEFORMAT </w:instrText>
      </w:r>
      <w:r w:rsidRPr="00F861FD">
        <w:rPr>
          <w:lang w:eastAsia="zh-CN"/>
        </w:rPr>
      </w:r>
      <w:r w:rsidRPr="00F861FD">
        <w:rPr>
          <w:lang w:eastAsia="zh-CN"/>
        </w:rPr>
        <w:fldChar w:fldCharType="separate"/>
      </w:r>
      <w:r w:rsidR="005E1CDB">
        <w:rPr>
          <w:lang w:eastAsia="zh-CN"/>
        </w:rPr>
        <w:t>5.4.1</w:t>
      </w:r>
      <w:r w:rsidRPr="00F861FD">
        <w:rPr>
          <w:lang w:eastAsia="zh-CN"/>
        </w:rPr>
        <w:fldChar w:fldCharType="end"/>
      </w:r>
      <w:r w:rsidRPr="00662094">
        <w:rPr>
          <w:lang w:eastAsia="zh-CN"/>
        </w:rPr>
        <w:t xml:space="preserve"> does not prevent the Commonwealth from granting a sublicence in accordance with the rights granted in this clause</w:t>
      </w:r>
      <w:r w:rsidR="00641C3E">
        <w:rPr>
          <w:lang w:eastAsia="zh-CN"/>
        </w:rPr>
        <w:t xml:space="preserve"> </w:t>
      </w:r>
      <w:r w:rsidR="00641C3E">
        <w:rPr>
          <w:lang w:eastAsia="zh-CN"/>
        </w:rPr>
        <w:fldChar w:fldCharType="begin"/>
      </w:r>
      <w:r w:rsidR="00641C3E">
        <w:rPr>
          <w:lang w:eastAsia="zh-CN"/>
        </w:rPr>
        <w:instrText xml:space="preserve"> REF _Ref143520080 \w \h </w:instrText>
      </w:r>
      <w:r w:rsidR="00641C3E">
        <w:rPr>
          <w:lang w:eastAsia="zh-CN"/>
        </w:rPr>
      </w:r>
      <w:r w:rsidR="00641C3E">
        <w:rPr>
          <w:lang w:eastAsia="zh-CN"/>
        </w:rPr>
        <w:fldChar w:fldCharType="separate"/>
      </w:r>
      <w:r w:rsidR="005E1CDB">
        <w:rPr>
          <w:lang w:eastAsia="zh-CN"/>
        </w:rPr>
        <w:t>5</w:t>
      </w:r>
      <w:r w:rsidR="00641C3E">
        <w:rPr>
          <w:lang w:eastAsia="zh-CN"/>
        </w:rPr>
        <w:fldChar w:fldCharType="end"/>
      </w:r>
      <w:r w:rsidRPr="00662094">
        <w:rPr>
          <w:lang w:eastAsia="zh-CN"/>
        </w:rPr>
        <w:t xml:space="preserve"> </w:t>
      </w:r>
      <w:r w:rsidRPr="00F861FD">
        <w:rPr>
          <w:lang w:eastAsia="zh-CN"/>
        </w:rPr>
        <w:fldChar w:fldCharType="begin"/>
      </w:r>
      <w:r w:rsidRPr="00F861FD">
        <w:rPr>
          <w:lang w:eastAsia="zh-CN"/>
        </w:rPr>
        <w:instrText xml:space="preserve"> REF _Ref13661898 \r \h  \* MERGEFORMAT </w:instrText>
      </w:r>
      <w:r w:rsidRPr="00F861FD">
        <w:rPr>
          <w:lang w:eastAsia="zh-CN"/>
        </w:rPr>
      </w:r>
      <w:r w:rsidRPr="00F861FD">
        <w:rPr>
          <w:lang w:eastAsia="zh-CN"/>
        </w:rPr>
        <w:fldChar w:fldCharType="separate"/>
      </w:r>
      <w:r w:rsidR="005E1CDB">
        <w:rPr>
          <w:lang w:eastAsia="zh-CN"/>
        </w:rPr>
        <w:t>0</w:t>
      </w:r>
      <w:r w:rsidRPr="00F861FD">
        <w:rPr>
          <w:lang w:eastAsia="zh-CN"/>
        </w:rPr>
        <w:fldChar w:fldCharType="end"/>
      </w:r>
      <w:r w:rsidRPr="00662094">
        <w:rPr>
          <w:lang w:eastAsia="zh-CN"/>
        </w:rPr>
        <w:t xml:space="preserve"> to a person for the purpose of the person providing goods or services to the Commonwealth for a Defence Purpose.</w:t>
      </w:r>
    </w:p>
    <w:p w14:paraId="0F2091FC" w14:textId="4F12C69C" w:rsidR="001B78B4" w:rsidRPr="00662094" w:rsidRDefault="001B78B4" w:rsidP="004538F9">
      <w:pPr>
        <w:pStyle w:val="COTCOCLV2-ASDEFCON"/>
      </w:pPr>
      <w:bookmarkStart w:id="1014" w:name="_Toc8901061"/>
      <w:bookmarkStart w:id="1015" w:name="_Toc8901287"/>
      <w:bookmarkStart w:id="1016" w:name="_Toc8901508"/>
      <w:bookmarkStart w:id="1017" w:name="_Toc8901732"/>
      <w:bookmarkStart w:id="1018" w:name="_Toc8901956"/>
      <w:bookmarkStart w:id="1019" w:name="_Toc8902179"/>
      <w:bookmarkStart w:id="1020" w:name="_Toc8902406"/>
      <w:bookmarkStart w:id="1021" w:name="_Toc8902566"/>
      <w:bookmarkStart w:id="1022" w:name="_Toc8902750"/>
      <w:bookmarkStart w:id="1023" w:name="_Toc8902928"/>
      <w:bookmarkStart w:id="1024" w:name="_Toc8903105"/>
      <w:bookmarkStart w:id="1025" w:name="_Toc8903277"/>
      <w:bookmarkStart w:id="1026" w:name="_Toc8903454"/>
      <w:bookmarkStart w:id="1027" w:name="_Toc8903627"/>
      <w:bookmarkStart w:id="1028" w:name="_Toc8903802"/>
      <w:bookmarkStart w:id="1029" w:name="_Toc8903974"/>
      <w:bookmarkStart w:id="1030" w:name="_Toc8904146"/>
      <w:bookmarkStart w:id="1031" w:name="_Toc8904320"/>
      <w:bookmarkStart w:id="1032" w:name="_Toc8904492"/>
      <w:bookmarkStart w:id="1033" w:name="_Toc8904665"/>
      <w:bookmarkStart w:id="1034" w:name="_Toc8904839"/>
      <w:bookmarkStart w:id="1035" w:name="_Toc8908941"/>
      <w:bookmarkStart w:id="1036" w:name="_Toc8909112"/>
      <w:bookmarkStart w:id="1037" w:name="_Toc8909287"/>
      <w:bookmarkStart w:id="1038" w:name="_Toc8909467"/>
      <w:bookmarkStart w:id="1039" w:name="_Toc8909640"/>
      <w:bookmarkStart w:id="1040" w:name="_Toc8909817"/>
      <w:bookmarkStart w:id="1041" w:name="_Toc8909991"/>
      <w:bookmarkStart w:id="1042" w:name="_Toc8910165"/>
      <w:bookmarkStart w:id="1043" w:name="_Toc8910340"/>
      <w:bookmarkStart w:id="1044" w:name="_Toc8910518"/>
      <w:bookmarkStart w:id="1045" w:name="_Toc8910691"/>
      <w:bookmarkStart w:id="1046" w:name="_Toc8911489"/>
      <w:bookmarkStart w:id="1047" w:name="_Toc8991690"/>
      <w:bookmarkStart w:id="1048" w:name="_Toc13464254"/>
      <w:bookmarkStart w:id="1049" w:name="_Toc13487399"/>
      <w:bookmarkStart w:id="1050" w:name="_Toc13658770"/>
      <w:bookmarkStart w:id="1051" w:name="_Toc14257860"/>
      <w:bookmarkStart w:id="1052" w:name="_Toc14434500"/>
      <w:bookmarkStart w:id="1053" w:name="_Toc14434922"/>
      <w:bookmarkStart w:id="1054" w:name="_Toc14435346"/>
      <w:bookmarkStart w:id="1055" w:name="_Toc14435767"/>
      <w:bookmarkStart w:id="1056" w:name="_Toc14436045"/>
      <w:bookmarkStart w:id="1057" w:name="_Toc14685859"/>
      <w:bookmarkStart w:id="1058" w:name="_Toc14689701"/>
      <w:bookmarkStart w:id="1059" w:name="_Toc32556524"/>
      <w:bookmarkStart w:id="1060" w:name="_Toc35326344"/>
      <w:bookmarkStart w:id="1061" w:name="_Toc8900050"/>
      <w:bookmarkStart w:id="1062" w:name="_Toc8900385"/>
      <w:bookmarkStart w:id="1063" w:name="_Toc8900718"/>
      <w:bookmarkStart w:id="1064" w:name="_Toc8900941"/>
      <w:bookmarkStart w:id="1065" w:name="_Toc8901062"/>
      <w:bookmarkStart w:id="1066" w:name="_Toc8901288"/>
      <w:bookmarkStart w:id="1067" w:name="_Toc8901509"/>
      <w:bookmarkStart w:id="1068" w:name="_Toc8901733"/>
      <w:bookmarkStart w:id="1069" w:name="_Toc8901957"/>
      <w:bookmarkStart w:id="1070" w:name="_Toc8902180"/>
      <w:bookmarkStart w:id="1071" w:name="_Toc8902407"/>
      <w:bookmarkStart w:id="1072" w:name="_Toc8902567"/>
      <w:bookmarkStart w:id="1073" w:name="_Toc8902751"/>
      <w:bookmarkStart w:id="1074" w:name="_Toc8902929"/>
      <w:bookmarkStart w:id="1075" w:name="_Toc8903106"/>
      <w:bookmarkStart w:id="1076" w:name="_Toc8903278"/>
      <w:bookmarkStart w:id="1077" w:name="_Toc8903455"/>
      <w:bookmarkStart w:id="1078" w:name="_Toc8903628"/>
      <w:bookmarkStart w:id="1079" w:name="_Toc8903803"/>
      <w:bookmarkStart w:id="1080" w:name="_Toc8903975"/>
      <w:bookmarkStart w:id="1081" w:name="_Toc8904147"/>
      <w:bookmarkStart w:id="1082" w:name="_Toc8904321"/>
      <w:bookmarkStart w:id="1083" w:name="_Toc8904493"/>
      <w:bookmarkStart w:id="1084" w:name="_Toc8904666"/>
      <w:bookmarkStart w:id="1085" w:name="_Toc8904840"/>
      <w:bookmarkStart w:id="1086" w:name="_Toc8908942"/>
      <w:bookmarkStart w:id="1087" w:name="_Toc8909113"/>
      <w:bookmarkStart w:id="1088" w:name="_Toc8909288"/>
      <w:bookmarkStart w:id="1089" w:name="_Toc8909468"/>
      <w:bookmarkStart w:id="1090" w:name="_Toc8909641"/>
      <w:bookmarkStart w:id="1091" w:name="_Toc8909818"/>
      <w:bookmarkStart w:id="1092" w:name="_Toc8909992"/>
      <w:bookmarkStart w:id="1093" w:name="_Toc8910166"/>
      <w:bookmarkStart w:id="1094" w:name="_Toc8910341"/>
      <w:bookmarkStart w:id="1095" w:name="_Toc8910519"/>
      <w:bookmarkStart w:id="1096" w:name="_Toc8910692"/>
      <w:bookmarkStart w:id="1097" w:name="_Toc8911490"/>
      <w:bookmarkStart w:id="1098" w:name="_Toc8991691"/>
      <w:bookmarkStart w:id="1099" w:name="_Toc13464255"/>
      <w:bookmarkStart w:id="1100" w:name="_Toc13487400"/>
      <w:bookmarkStart w:id="1101" w:name="_Toc13658771"/>
      <w:bookmarkStart w:id="1102" w:name="_Toc14257861"/>
      <w:bookmarkStart w:id="1103" w:name="_Toc14434501"/>
      <w:bookmarkStart w:id="1104" w:name="_Toc14434923"/>
      <w:bookmarkStart w:id="1105" w:name="_Toc14435347"/>
      <w:bookmarkStart w:id="1106" w:name="_Toc14435768"/>
      <w:bookmarkStart w:id="1107" w:name="_Toc14436046"/>
      <w:bookmarkStart w:id="1108" w:name="_Toc14685860"/>
      <w:bookmarkStart w:id="1109" w:name="_Toc14689702"/>
      <w:bookmarkStart w:id="1110" w:name="_Toc32556525"/>
      <w:bookmarkStart w:id="1111" w:name="_Toc35326345"/>
      <w:bookmarkStart w:id="1112" w:name="_Toc8991694"/>
      <w:bookmarkStart w:id="1113" w:name="_Toc50403259"/>
      <w:bookmarkStart w:id="1114" w:name="_Toc175218955"/>
      <w:bookmarkStart w:id="1115" w:name="_Toc175225919"/>
      <w:bookmarkStart w:id="1116" w:name="_Toc510699744"/>
      <w:bookmarkStart w:id="1117" w:name="_Toc153359554"/>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r w:rsidRPr="00662094">
        <w:t>Warranties (Core)</w:t>
      </w:r>
      <w:bookmarkEnd w:id="1112"/>
      <w:bookmarkEnd w:id="1113"/>
      <w:bookmarkEnd w:id="1114"/>
      <w:bookmarkEnd w:id="1115"/>
      <w:bookmarkEnd w:id="1117"/>
    </w:p>
    <w:p w14:paraId="7EF5ED06" w14:textId="6BBE3568" w:rsidR="00D52432" w:rsidRDefault="00D52432" w:rsidP="004538F9">
      <w:pPr>
        <w:pStyle w:val="COTCOCLV3-ASDEFCON"/>
      </w:pPr>
      <w:bookmarkStart w:id="1118" w:name="_Ref509917902"/>
      <w:bookmarkEnd w:id="1116"/>
      <w:r>
        <w:t xml:space="preserve">The Contractor warrants that the rights granted to the Commonwealth in accordance with this </w:t>
      </w:r>
      <w:r w:rsidRPr="00662094">
        <w:rPr>
          <w:lang w:eastAsia="zh-CN"/>
        </w:rPr>
        <w:t xml:space="preserve">clause </w:t>
      </w:r>
      <w:r w:rsidR="005E19AE">
        <w:rPr>
          <w:lang w:eastAsia="zh-CN"/>
        </w:rPr>
        <w:fldChar w:fldCharType="begin"/>
      </w:r>
      <w:r w:rsidR="005E19AE">
        <w:rPr>
          <w:lang w:eastAsia="zh-CN"/>
        </w:rPr>
        <w:instrText xml:space="preserve"> REF _Ref143520186 \w \h </w:instrText>
      </w:r>
      <w:r w:rsidR="005E19AE">
        <w:rPr>
          <w:lang w:eastAsia="zh-CN"/>
        </w:rPr>
      </w:r>
      <w:r w:rsidR="005E19AE">
        <w:rPr>
          <w:lang w:eastAsia="zh-CN"/>
        </w:rPr>
        <w:fldChar w:fldCharType="separate"/>
      </w:r>
      <w:r w:rsidR="005E1CDB">
        <w:rPr>
          <w:lang w:eastAsia="zh-CN"/>
        </w:rPr>
        <w:t>5</w:t>
      </w:r>
      <w:r w:rsidR="005E19AE">
        <w:rPr>
          <w:lang w:eastAsia="zh-CN"/>
        </w:rPr>
        <w:fldChar w:fldCharType="end"/>
      </w:r>
      <w:r>
        <w:t>, will not prevent the Commonwealth from:</w:t>
      </w:r>
    </w:p>
    <w:p w14:paraId="3B92F378" w14:textId="77777777" w:rsidR="00D52432" w:rsidRDefault="00D52432" w:rsidP="004538F9">
      <w:pPr>
        <w:pStyle w:val="COTCOCLV4-ASDEFCON"/>
      </w:pPr>
      <w:r>
        <w:t>Using the Contract Material; or</w:t>
      </w:r>
    </w:p>
    <w:p w14:paraId="0F9318D7" w14:textId="77777777" w:rsidR="00D52432" w:rsidRDefault="00D52432" w:rsidP="004538F9">
      <w:pPr>
        <w:pStyle w:val="COTCOCLV4-ASDEFCON"/>
      </w:pPr>
      <w:r>
        <w:t>otherwise obtaining the benefit of the Services as contemplated under the Contract.</w:t>
      </w:r>
    </w:p>
    <w:p w14:paraId="192CA635" w14:textId="77777777" w:rsidR="00D52432" w:rsidRDefault="00D52432" w:rsidP="004538F9">
      <w:pPr>
        <w:pStyle w:val="COTCOCLV3-ASDEFCON"/>
      </w:pPr>
      <w:r>
        <w:t>The Contractor warrants and shall ensure that, in respect of all IP licensed to the Commonwealth under or in connection with this Contract:</w:t>
      </w:r>
    </w:p>
    <w:p w14:paraId="60F0F846" w14:textId="40769289" w:rsidR="00D52432" w:rsidRDefault="00D52432" w:rsidP="004538F9">
      <w:pPr>
        <w:pStyle w:val="COTCOCLV4-ASDEFCON"/>
      </w:pPr>
      <w:r>
        <w:t xml:space="preserve">the relevant licensor has the right, title or authority to license, and has been made aware of, the rights granted in respect of IP under this </w:t>
      </w:r>
      <w:r w:rsidRPr="00662094">
        <w:rPr>
          <w:lang w:eastAsia="zh-CN"/>
        </w:rPr>
        <w:t xml:space="preserve">clause </w:t>
      </w:r>
      <w:r w:rsidR="005E19AE">
        <w:rPr>
          <w:lang w:eastAsia="zh-CN"/>
        </w:rPr>
        <w:fldChar w:fldCharType="begin"/>
      </w:r>
      <w:r w:rsidR="005E19AE">
        <w:rPr>
          <w:lang w:eastAsia="zh-CN"/>
        </w:rPr>
        <w:instrText xml:space="preserve"> REF _Ref143520197 \w \h </w:instrText>
      </w:r>
      <w:r w:rsidR="005E19AE">
        <w:rPr>
          <w:lang w:eastAsia="zh-CN"/>
        </w:rPr>
      </w:r>
      <w:r w:rsidR="005E19AE">
        <w:rPr>
          <w:lang w:eastAsia="zh-CN"/>
        </w:rPr>
        <w:fldChar w:fldCharType="separate"/>
      </w:r>
      <w:r w:rsidR="005E1CDB">
        <w:rPr>
          <w:lang w:eastAsia="zh-CN"/>
        </w:rPr>
        <w:t>5</w:t>
      </w:r>
      <w:r w:rsidR="005E19AE">
        <w:rPr>
          <w:lang w:eastAsia="zh-CN"/>
        </w:rPr>
        <w:fldChar w:fldCharType="end"/>
      </w:r>
      <w:r>
        <w:t>; and</w:t>
      </w:r>
    </w:p>
    <w:p w14:paraId="1771780A" w14:textId="77777777" w:rsidR="00D52432" w:rsidRDefault="00D52432" w:rsidP="004538F9">
      <w:pPr>
        <w:pStyle w:val="COTCOCLV4-ASDEFCON"/>
      </w:pPr>
      <w:bookmarkStart w:id="1119" w:name="_Ref7021214"/>
      <w:r>
        <w:t>as at the time of delivery and after making diligent enquiries, the Contractor has no notice of any challenge, claim or proceeding in respect of any such IP.</w:t>
      </w:r>
      <w:bookmarkEnd w:id="1119"/>
    </w:p>
    <w:bookmarkEnd w:id="1118"/>
    <w:p w14:paraId="1AE34582" w14:textId="00F18150" w:rsidR="001B78B4" w:rsidRPr="00662094" w:rsidRDefault="001B78B4" w:rsidP="004538F9">
      <w:pPr>
        <w:pStyle w:val="COTCOCLV3-ASDEFCON"/>
      </w:pPr>
      <w:r w:rsidRPr="00662094">
        <w:t xml:space="preserve">The Contractor shall notify the Commonwealth if the Contractor becomes aware of any challenge, claim or proceeding referred to in clause </w:t>
      </w:r>
      <w:r w:rsidR="00D52432">
        <w:fldChar w:fldCharType="begin"/>
      </w:r>
      <w:r w:rsidR="00D52432">
        <w:instrText xml:space="preserve"> REF _Ref7021214 \w \h </w:instrText>
      </w:r>
      <w:r w:rsidR="00D52432">
        <w:fldChar w:fldCharType="separate"/>
      </w:r>
      <w:r w:rsidR="005E1CDB">
        <w:t>5.5.2b</w:t>
      </w:r>
      <w:r w:rsidR="00D52432">
        <w:fldChar w:fldCharType="end"/>
      </w:r>
      <w:r w:rsidR="00D52432">
        <w:t>)</w:t>
      </w:r>
      <w:r w:rsidRPr="00662094">
        <w:t xml:space="preserve"> arising in respect of any IP after the Contract Material is delivered to the Commonwealth.</w:t>
      </w:r>
    </w:p>
    <w:p w14:paraId="35D44DBF" w14:textId="77777777" w:rsidR="008F0599" w:rsidRPr="00347639" w:rsidRDefault="00D47BF8" w:rsidP="004538F9">
      <w:pPr>
        <w:pStyle w:val="COTCOCLV1-ASDEFCON"/>
      </w:pPr>
      <w:bookmarkStart w:id="1120" w:name="_Toc434840483"/>
      <w:bookmarkStart w:id="1121" w:name="_Toc434841072"/>
      <w:bookmarkStart w:id="1122" w:name="_Toc435711793"/>
      <w:bookmarkStart w:id="1123" w:name="_Toc435773059"/>
      <w:bookmarkStart w:id="1124" w:name="_Toc434840484"/>
      <w:bookmarkStart w:id="1125" w:name="_Toc434841073"/>
      <w:bookmarkStart w:id="1126" w:name="_Toc435711794"/>
      <w:bookmarkStart w:id="1127" w:name="_Toc435773060"/>
      <w:bookmarkStart w:id="1128" w:name="_Toc435777820"/>
      <w:bookmarkStart w:id="1129" w:name="_Toc435783547"/>
      <w:bookmarkStart w:id="1130" w:name="_Toc436227303"/>
      <w:bookmarkStart w:id="1131" w:name="_Toc436660784"/>
      <w:bookmarkStart w:id="1132" w:name="_Ref57091535"/>
      <w:bookmarkStart w:id="1133" w:name="_Ref58306229"/>
      <w:bookmarkStart w:id="1134" w:name="_Toc229471788"/>
      <w:bookmarkStart w:id="1135" w:name="_Toc480532198"/>
      <w:bookmarkStart w:id="1136" w:name="_Toc175218956"/>
      <w:bookmarkStart w:id="1137" w:name="_Toc175225920"/>
      <w:bookmarkStart w:id="1138" w:name="_Toc153359555"/>
      <w:bookmarkEnd w:id="571"/>
      <w:bookmarkEnd w:id="572"/>
      <w:bookmarkEnd w:id="573"/>
      <w:bookmarkEnd w:id="574"/>
      <w:bookmarkEnd w:id="575"/>
      <w:bookmarkEnd w:id="576"/>
      <w:bookmarkEnd w:id="577"/>
      <w:bookmarkEnd w:id="1120"/>
      <w:bookmarkEnd w:id="1121"/>
      <w:bookmarkEnd w:id="1122"/>
      <w:bookmarkEnd w:id="1123"/>
      <w:bookmarkEnd w:id="1124"/>
      <w:bookmarkEnd w:id="1125"/>
      <w:bookmarkEnd w:id="1126"/>
      <w:bookmarkEnd w:id="1127"/>
      <w:bookmarkEnd w:id="1128"/>
      <w:bookmarkEnd w:id="1129"/>
      <w:bookmarkEnd w:id="1130"/>
      <w:bookmarkEnd w:id="1131"/>
      <w:r w:rsidRPr="00347639">
        <w:t>PRICE AND PAYMENT</w:t>
      </w:r>
      <w:bookmarkEnd w:id="1132"/>
      <w:bookmarkEnd w:id="1133"/>
      <w:bookmarkEnd w:id="1134"/>
      <w:bookmarkEnd w:id="1135"/>
      <w:bookmarkEnd w:id="1136"/>
      <w:bookmarkEnd w:id="1137"/>
      <w:bookmarkEnd w:id="1138"/>
    </w:p>
    <w:p w14:paraId="2CB76950" w14:textId="77777777" w:rsidR="008F0599" w:rsidRPr="00347639" w:rsidRDefault="008F0599" w:rsidP="004538F9">
      <w:pPr>
        <w:pStyle w:val="COTCOCLV2-ASDEFCON"/>
      </w:pPr>
      <w:bookmarkStart w:id="1139" w:name="_Ref104712534"/>
      <w:bookmarkStart w:id="1140" w:name="_Toc229471789"/>
      <w:bookmarkStart w:id="1141" w:name="_Toc480532199"/>
      <w:bookmarkStart w:id="1142" w:name="_Toc175218957"/>
      <w:bookmarkStart w:id="1143" w:name="_Toc175225921"/>
      <w:bookmarkStart w:id="1144" w:name="_Toc153359556"/>
      <w:r w:rsidRPr="00347639">
        <w:t>Price and Price Basis (Core)</w:t>
      </w:r>
      <w:bookmarkEnd w:id="1139"/>
      <w:bookmarkEnd w:id="1140"/>
      <w:bookmarkEnd w:id="1141"/>
      <w:bookmarkEnd w:id="1142"/>
      <w:bookmarkEnd w:id="1143"/>
      <w:bookmarkEnd w:id="1144"/>
    </w:p>
    <w:p w14:paraId="134FDC23" w14:textId="56C1D6B1" w:rsidR="008F0599" w:rsidRPr="00776825" w:rsidRDefault="002B29B3" w:rsidP="004538F9">
      <w:pPr>
        <w:pStyle w:val="COTCOCLV3-ASDEFCON"/>
      </w:pPr>
      <w:bookmarkStart w:id="1145" w:name="_Ref104714499"/>
      <w:r>
        <w:t xml:space="preserve">Subject to </w:t>
      </w:r>
      <w:r w:rsidRPr="00776825">
        <w:t xml:space="preserve">clauses </w:t>
      </w:r>
      <w:r w:rsidR="005E4839">
        <w:rPr>
          <w:highlight w:val="lightGray"/>
          <w:shd w:val="clear" w:color="auto" w:fill="FFFFFF"/>
        </w:rPr>
        <w:fldChar w:fldCharType="begin"/>
      </w:r>
      <w:r w:rsidR="005E4839">
        <w:instrText xml:space="preserve"> REF _Ref516048544 \w \h </w:instrText>
      </w:r>
      <w:r w:rsidR="005E4839">
        <w:rPr>
          <w:highlight w:val="lightGray"/>
          <w:shd w:val="clear" w:color="auto" w:fill="FFFFFF"/>
        </w:rPr>
      </w:r>
      <w:r w:rsidR="005E4839">
        <w:rPr>
          <w:highlight w:val="lightGray"/>
          <w:shd w:val="clear" w:color="auto" w:fill="FFFFFF"/>
        </w:rPr>
        <w:fldChar w:fldCharType="separate"/>
      </w:r>
      <w:r w:rsidR="005E1CDB">
        <w:t>6.6</w:t>
      </w:r>
      <w:r w:rsidR="005E4839">
        <w:rPr>
          <w:highlight w:val="lightGray"/>
          <w:shd w:val="clear" w:color="auto" w:fill="FFFFFF"/>
        </w:rPr>
        <w:fldChar w:fldCharType="end"/>
      </w:r>
      <w:r w:rsidR="005E4839" w:rsidRPr="005E4839">
        <w:rPr>
          <w:shd w:val="clear" w:color="auto" w:fill="FFFFFF"/>
        </w:rPr>
        <w:t xml:space="preserve">, </w:t>
      </w:r>
      <w:r w:rsidR="005E4839" w:rsidRPr="005E4839">
        <w:rPr>
          <w:shd w:val="clear" w:color="auto" w:fill="FFFFFF"/>
        </w:rPr>
        <w:fldChar w:fldCharType="begin"/>
      </w:r>
      <w:r w:rsidR="005E4839" w:rsidRPr="005E4839">
        <w:rPr>
          <w:shd w:val="clear" w:color="auto" w:fill="FFFFFF"/>
        </w:rPr>
        <w:instrText xml:space="preserve"> REF _Ref436305851 \w \h </w:instrText>
      </w:r>
      <w:r w:rsidR="005E4839">
        <w:rPr>
          <w:shd w:val="clear" w:color="auto" w:fill="FFFFFF"/>
        </w:rPr>
        <w:instrText xml:space="preserve"> \* MERGEFORMAT </w:instrText>
      </w:r>
      <w:r w:rsidR="005E4839" w:rsidRPr="005E4839">
        <w:rPr>
          <w:shd w:val="clear" w:color="auto" w:fill="FFFFFF"/>
        </w:rPr>
      </w:r>
      <w:r w:rsidR="005E4839" w:rsidRPr="005E4839">
        <w:rPr>
          <w:shd w:val="clear" w:color="auto" w:fill="FFFFFF"/>
        </w:rPr>
        <w:fldChar w:fldCharType="separate"/>
      </w:r>
      <w:r w:rsidR="005E1CDB">
        <w:rPr>
          <w:shd w:val="clear" w:color="auto" w:fill="FFFFFF"/>
        </w:rPr>
        <w:t>6.7</w:t>
      </w:r>
      <w:r w:rsidR="005E4839" w:rsidRPr="005E4839">
        <w:rPr>
          <w:shd w:val="clear" w:color="auto" w:fill="FFFFFF"/>
        </w:rPr>
        <w:fldChar w:fldCharType="end"/>
      </w:r>
      <w:r w:rsidR="005E4839">
        <w:rPr>
          <w:shd w:val="clear" w:color="auto" w:fill="FFFFFF"/>
        </w:rPr>
        <w:t xml:space="preserve"> </w:t>
      </w:r>
      <w:r w:rsidRPr="005E4839">
        <w:t>and</w:t>
      </w:r>
      <w:r w:rsidRPr="00776825">
        <w:t xml:space="preserve"> </w:t>
      </w:r>
      <w:r w:rsidR="00DE3BAA">
        <w:fldChar w:fldCharType="begin"/>
      </w:r>
      <w:r w:rsidR="00DE3BAA">
        <w:instrText xml:space="preserve"> REF _Ref436207152 \w \h </w:instrText>
      </w:r>
      <w:r w:rsidR="00DE3BAA">
        <w:fldChar w:fldCharType="separate"/>
      </w:r>
      <w:r w:rsidR="005E1CDB">
        <w:t>9.1</w:t>
      </w:r>
      <w:r w:rsidR="00DE3BAA">
        <w:fldChar w:fldCharType="end"/>
      </w:r>
      <w:r>
        <w:t xml:space="preserve">, </w:t>
      </w:r>
      <w:r w:rsidR="008F0599" w:rsidRPr="00776825">
        <w:t xml:space="preserve">the maximum </w:t>
      </w:r>
      <w:r w:rsidR="0018423B">
        <w:t>Labour R</w:t>
      </w:r>
      <w:r w:rsidR="008F0599" w:rsidRPr="00776825">
        <w:t>ates</w:t>
      </w:r>
      <w:r w:rsidR="00863C08">
        <w:t xml:space="preserve"> </w:t>
      </w:r>
      <w:r w:rsidR="00863C08" w:rsidRPr="00776825">
        <w:t>that shall apply to all work performed under this Deed and any Contract</w:t>
      </w:r>
      <w:r w:rsidR="00863C08">
        <w:t xml:space="preserve"> are set out in </w:t>
      </w:r>
      <w:r w:rsidR="00863C08" w:rsidRPr="00776825">
        <w:t xml:space="preserve">Attachment B </w:t>
      </w:r>
      <w:r w:rsidR="00863C08">
        <w:t xml:space="preserve">and </w:t>
      </w:r>
      <w:r w:rsidR="00714AAB">
        <w:t xml:space="preserve">are </w:t>
      </w:r>
      <w:r w:rsidR="00863C08" w:rsidRPr="00776825">
        <w:t>unalterable</w:t>
      </w:r>
      <w:r w:rsidR="00714AAB">
        <w:t>.</w:t>
      </w:r>
      <w:r w:rsidR="008F0599" w:rsidRPr="00776825">
        <w:t xml:space="preserve"> </w:t>
      </w:r>
      <w:bookmarkEnd w:id="1145"/>
    </w:p>
    <w:p w14:paraId="79BCD56C" w14:textId="77777777" w:rsidR="008F0599" w:rsidRPr="00776825" w:rsidRDefault="008F0599" w:rsidP="004538F9">
      <w:pPr>
        <w:pStyle w:val="COTCOCLV3-ASDEFCON"/>
      </w:pPr>
      <w:r w:rsidRPr="00776825">
        <w:t xml:space="preserve">The Contract Price will be as set out in the relevant Official Order, and is payable, subject to </w:t>
      </w:r>
      <w:r w:rsidR="0080791B" w:rsidRPr="00776825">
        <w:t>satisfactory performance of the Services</w:t>
      </w:r>
      <w:r w:rsidR="000F410D" w:rsidRPr="00776825">
        <w:t>,</w:t>
      </w:r>
      <w:r w:rsidRPr="00776825">
        <w:t xml:space="preserve"> in accordance with the Deed</w:t>
      </w:r>
      <w:r w:rsidR="00E2387D" w:rsidRPr="00776825">
        <w:t xml:space="preserve"> and </w:t>
      </w:r>
      <w:r w:rsidR="00050A33" w:rsidRPr="00776825">
        <w:t xml:space="preserve">the relevant </w:t>
      </w:r>
      <w:r w:rsidR="00E2387D" w:rsidRPr="00776825">
        <w:t>Contract</w:t>
      </w:r>
      <w:r w:rsidRPr="00776825">
        <w:t>.  The parties may agree as an alternative to using the rates set out in Attachment B, a fixed fee which</w:t>
      </w:r>
      <w:r w:rsidR="00F12194">
        <w:t xml:space="preserve"> must be no worse than the rates or price arrangement in Attachment B and</w:t>
      </w:r>
      <w:r w:rsidRPr="00776825">
        <w:t xml:space="preserve"> must be documented in the Official Order.</w:t>
      </w:r>
    </w:p>
    <w:p w14:paraId="5C547E9A" w14:textId="77777777" w:rsidR="008249AB" w:rsidRPr="00776825" w:rsidRDefault="008249AB" w:rsidP="004538F9">
      <w:pPr>
        <w:pStyle w:val="COTCOCLV3-ASDEFCON"/>
      </w:pPr>
      <w:bookmarkStart w:id="1146" w:name="_Ref263164235"/>
      <w:r w:rsidRPr="00776825">
        <w:t>The Commonwealth shall be entitled, without derogating from any other rights it may have, to defer payment of a claim until the Contractor has completed, to the satisfaction of the Authorised Officer, that part of the Services to which the claim relates.</w:t>
      </w:r>
      <w:bookmarkEnd w:id="1146"/>
    </w:p>
    <w:p w14:paraId="3089C937" w14:textId="77777777" w:rsidR="008F0599" w:rsidRPr="00776825" w:rsidRDefault="008F0599" w:rsidP="004538F9">
      <w:pPr>
        <w:pStyle w:val="COTCOCLV2-ASDEFCON"/>
      </w:pPr>
      <w:bookmarkStart w:id="1147" w:name="_Ref99853791"/>
      <w:bookmarkStart w:id="1148" w:name="_Toc229471790"/>
      <w:bookmarkStart w:id="1149" w:name="_Toc480532200"/>
      <w:bookmarkStart w:id="1150" w:name="_Toc175218958"/>
      <w:bookmarkStart w:id="1151" w:name="_Toc175225922"/>
      <w:bookmarkStart w:id="1152" w:name="_Toc153359557"/>
      <w:r w:rsidRPr="00776825">
        <w:t>Payment (Core)</w:t>
      </w:r>
      <w:bookmarkEnd w:id="1147"/>
      <w:bookmarkEnd w:id="1148"/>
      <w:bookmarkEnd w:id="1149"/>
      <w:bookmarkEnd w:id="1150"/>
      <w:bookmarkEnd w:id="1151"/>
      <w:bookmarkEnd w:id="1152"/>
    </w:p>
    <w:p w14:paraId="30F912B5" w14:textId="77777777" w:rsidR="008F0599" w:rsidRPr="00776825" w:rsidRDefault="008F0599" w:rsidP="004538F9">
      <w:pPr>
        <w:pStyle w:val="NoteToTenderers-ASDEFCON"/>
      </w:pPr>
      <w:r w:rsidRPr="00776825">
        <w:t xml:space="preserve">Note to tenderers:  It is Commonwealth policy to pay its suppliers by direct credit. </w:t>
      </w:r>
      <w:r w:rsidR="00811AB2">
        <w:t xml:space="preserve"> </w:t>
      </w:r>
      <w:r w:rsidRPr="00776825">
        <w:t>If it has not done so in the past, the successful tenderer should, prior to Deed signature, provide the Commonwealth Representative with details of the bank account into which payments should be directed.</w:t>
      </w:r>
    </w:p>
    <w:p w14:paraId="7829A2A1" w14:textId="520BC8DB" w:rsidR="0016532D" w:rsidRDefault="0016532D" w:rsidP="004538F9">
      <w:pPr>
        <w:pStyle w:val="NoteToTenderers-ASDEFCON"/>
      </w:pPr>
      <w:bookmarkStart w:id="1153" w:name="_Ref100986586"/>
      <w:r w:rsidRPr="0047729E">
        <w:t xml:space="preserve">Per the Commonwealth Pay On-Time Policy, maximum payment terms </w:t>
      </w:r>
      <w:r w:rsidRPr="005F6A56">
        <w:t>will depend on the applicability of the Pan-European Public Procurement On-Line (PEPPOL) framework. The maximum payment term will either be:</w:t>
      </w:r>
    </w:p>
    <w:p w14:paraId="705101BB" w14:textId="77777777" w:rsidR="0016532D" w:rsidRDefault="0016532D" w:rsidP="00041AAA">
      <w:pPr>
        <w:pStyle w:val="NoteToTenderersBullets-ASDEFCON"/>
      </w:pPr>
      <w:r w:rsidRPr="005F6A56">
        <w:t xml:space="preserve">5 days, where the Commonwealth and the Contractor both have the capability to deliver and receive electronic invoices (e-invoices) through the PEPPOL framework and have agreed to use e-invoicing; or  </w:t>
      </w:r>
    </w:p>
    <w:p w14:paraId="3CC7F579" w14:textId="77777777" w:rsidR="0016532D" w:rsidRDefault="0016532D" w:rsidP="00041AAA">
      <w:pPr>
        <w:pStyle w:val="NoteToTenderersBullets-ASDEFCON"/>
      </w:pPr>
      <w:r w:rsidRPr="005F6A56">
        <w:t>20 days where the PEPPOL framework does not apply.</w:t>
      </w:r>
    </w:p>
    <w:p w14:paraId="76C45F01" w14:textId="0D6CC55E" w:rsidR="0016532D" w:rsidRDefault="0016532D" w:rsidP="004538F9">
      <w:pPr>
        <w:pStyle w:val="NoteToTenderers-ASDEFCON"/>
      </w:pPr>
      <w:r>
        <w:t>Further i</w:t>
      </w:r>
      <w:r w:rsidRPr="0047729E">
        <w:t xml:space="preserve">nformation on the Pay On-Time </w:t>
      </w:r>
      <w:r>
        <w:t xml:space="preserve">or Pay Interest </w:t>
      </w:r>
      <w:r w:rsidRPr="0047729E">
        <w:t>Policy is available at:</w:t>
      </w:r>
    </w:p>
    <w:p w14:paraId="6A65DEB2" w14:textId="4D68A3DB" w:rsidR="0016532D" w:rsidRDefault="00041AAA" w:rsidP="004538F9">
      <w:pPr>
        <w:pStyle w:val="NoteToTenderersBullets-ASDEFCON"/>
      </w:pPr>
      <w:hyperlink r:id="rId16" w:history="1">
        <w:r w:rsidR="0016532D">
          <w:rPr>
            <w:rStyle w:val="Hyperlink"/>
          </w:rPr>
          <w:t>https://www.finance.gov.au/publications/resource-management-guides/supplier-pay-time-or-pay-interest-policy-rmg-417</w:t>
        </w:r>
      </w:hyperlink>
      <w:r w:rsidR="0016532D" w:rsidRPr="00D01A18">
        <w:rPr>
          <w:lang w:eastAsia="zh-CN"/>
        </w:rPr>
        <w:t>.</w:t>
      </w:r>
    </w:p>
    <w:p w14:paraId="02C8D387" w14:textId="77777777" w:rsidR="0016532D" w:rsidRDefault="0016532D" w:rsidP="004538F9">
      <w:pPr>
        <w:pStyle w:val="ASDEFCONOptionSpace"/>
      </w:pPr>
    </w:p>
    <w:p w14:paraId="5E4F676B" w14:textId="3652FFC8" w:rsidR="008F0599" w:rsidRPr="00776825" w:rsidRDefault="008F0599" w:rsidP="004538F9">
      <w:pPr>
        <w:pStyle w:val="COTCOCLV3-ASDEFCON"/>
      </w:pPr>
      <w:r w:rsidRPr="00776825">
        <w:t xml:space="preserve">The Contractor shall submit a claim for payment in accordance with clause </w:t>
      </w:r>
      <w:r w:rsidRPr="00776825">
        <w:fldChar w:fldCharType="begin"/>
      </w:r>
      <w:r w:rsidRPr="00776825">
        <w:instrText xml:space="preserve"> REF _Ref99853911 \r \h </w:instrText>
      </w:r>
      <w:r w:rsidR="00776825">
        <w:instrText xml:space="preserve"> \* MERGEFORMAT </w:instrText>
      </w:r>
      <w:r w:rsidRPr="00776825">
        <w:fldChar w:fldCharType="separate"/>
      </w:r>
      <w:r w:rsidR="005E1CDB">
        <w:t>6.3</w:t>
      </w:r>
      <w:r w:rsidRPr="00776825">
        <w:fldChar w:fldCharType="end"/>
      </w:r>
      <w:r w:rsidRPr="00776825">
        <w:t>.</w:t>
      </w:r>
      <w:bookmarkEnd w:id="1153"/>
    </w:p>
    <w:p w14:paraId="273F6085" w14:textId="77777777" w:rsidR="008F0599" w:rsidRPr="00776825" w:rsidRDefault="008F0599" w:rsidP="004538F9">
      <w:pPr>
        <w:pStyle w:val="COTCOCLV3-ASDEFCON"/>
      </w:pPr>
      <w:bookmarkStart w:id="1154" w:name="_Ref104714623"/>
      <w:r w:rsidRPr="00776825">
        <w:t>On receipt of a claim for paymen</w:t>
      </w:r>
      <w:r w:rsidR="006659B7" w:rsidRPr="00776825">
        <w:t xml:space="preserve">t the Authorised Officer shall </w:t>
      </w:r>
      <w:r w:rsidRPr="00776825">
        <w:t>either:</w:t>
      </w:r>
      <w:bookmarkEnd w:id="1154"/>
    </w:p>
    <w:p w14:paraId="45669054" w14:textId="02DA1FBA" w:rsidR="008F0599" w:rsidRPr="00776825" w:rsidRDefault="00FA4B0C" w:rsidP="004538F9">
      <w:pPr>
        <w:pStyle w:val="COTCOCLV4-ASDEFCON"/>
      </w:pPr>
      <w:bookmarkStart w:id="1155" w:name="_Ref253051819"/>
      <w:r>
        <w:t>A</w:t>
      </w:r>
      <w:r w:rsidRPr="00776825">
        <w:t xml:space="preserve">pprove </w:t>
      </w:r>
      <w:r w:rsidR="008F0599" w:rsidRPr="00776825">
        <w:t xml:space="preserve">the claim if it is submitted in accordance with clause </w:t>
      </w:r>
      <w:r w:rsidR="0056272A">
        <w:fldChar w:fldCharType="begin"/>
      </w:r>
      <w:r w:rsidR="0056272A">
        <w:instrText xml:space="preserve"> REF _Ref404865701 \w \h </w:instrText>
      </w:r>
      <w:r w:rsidR="0056272A">
        <w:fldChar w:fldCharType="separate"/>
      </w:r>
      <w:r w:rsidR="005E1CDB">
        <w:t>6.3.2</w:t>
      </w:r>
      <w:r w:rsidR="0056272A">
        <w:fldChar w:fldCharType="end"/>
      </w:r>
      <w:r w:rsidR="008F0599" w:rsidRPr="00776825">
        <w:t>; or</w:t>
      </w:r>
      <w:bookmarkEnd w:id="1155"/>
    </w:p>
    <w:p w14:paraId="0ABBC155" w14:textId="44772D6B" w:rsidR="008F0599" w:rsidRPr="00776825" w:rsidRDefault="008F0599" w:rsidP="004538F9">
      <w:pPr>
        <w:pStyle w:val="COTCOCLV4-ASDEFCON"/>
      </w:pPr>
      <w:bookmarkStart w:id="1156" w:name="_Ref253051837"/>
      <w:r w:rsidRPr="00776825">
        <w:t xml:space="preserve">reject the claim if </w:t>
      </w:r>
      <w:r w:rsidR="00974FCE" w:rsidRPr="00776825">
        <w:t>it</w:t>
      </w:r>
      <w:r w:rsidRPr="00776825">
        <w:t xml:space="preserve"> is not submitted in accordance with clause </w:t>
      </w:r>
      <w:r w:rsidR="0056272A">
        <w:fldChar w:fldCharType="begin"/>
      </w:r>
      <w:r w:rsidR="0056272A">
        <w:instrText xml:space="preserve"> REF _Ref404865701 \w \h </w:instrText>
      </w:r>
      <w:r w:rsidR="0056272A">
        <w:fldChar w:fldCharType="separate"/>
      </w:r>
      <w:r w:rsidR="005E1CDB">
        <w:t>6.3.2</w:t>
      </w:r>
      <w:r w:rsidR="0056272A">
        <w:fldChar w:fldCharType="end"/>
      </w:r>
      <w:r w:rsidR="00A7555F">
        <w:t xml:space="preserve">, or on the basis of clause </w:t>
      </w:r>
      <w:r w:rsidR="00A7555F">
        <w:fldChar w:fldCharType="begin"/>
      </w:r>
      <w:r w:rsidR="00A7555F">
        <w:instrText xml:space="preserve"> REF _Ref263164235 \r \h </w:instrText>
      </w:r>
      <w:r w:rsidR="00A7555F">
        <w:fldChar w:fldCharType="separate"/>
      </w:r>
      <w:r w:rsidR="005E1CDB">
        <w:t>6.1.3</w:t>
      </w:r>
      <w:r w:rsidR="00A7555F">
        <w:fldChar w:fldCharType="end"/>
      </w:r>
      <w:r w:rsidR="00635E9A" w:rsidRPr="00776825">
        <w:t>.</w:t>
      </w:r>
      <w:bookmarkEnd w:id="1156"/>
    </w:p>
    <w:p w14:paraId="5FF4930C" w14:textId="4294B18B" w:rsidR="0047729E" w:rsidRDefault="0016532D" w:rsidP="00041AAA">
      <w:pPr>
        <w:pStyle w:val="NoteToTenderers-ASDEFCON"/>
      </w:pPr>
      <w:r w:rsidRPr="00FC5D32">
        <w:rPr>
          <w:lang w:eastAsia="zh-CN"/>
        </w:rPr>
        <w:t xml:space="preserve">Note to tenderers:  The option selected below will depend on the tenderer’s response to clause </w:t>
      </w:r>
      <w:r>
        <w:rPr>
          <w:lang w:eastAsia="zh-CN"/>
        </w:rPr>
        <w:t>1.5</w:t>
      </w:r>
      <w:r w:rsidRPr="00FC5D32">
        <w:rPr>
          <w:lang w:eastAsia="zh-CN"/>
        </w:rPr>
        <w:t xml:space="preserve"> of Annex </w:t>
      </w:r>
      <w:r>
        <w:rPr>
          <w:lang w:eastAsia="zh-CN"/>
        </w:rPr>
        <w:t>C</w:t>
      </w:r>
      <w:r w:rsidRPr="00FC5D32">
        <w:rPr>
          <w:lang w:eastAsia="zh-CN"/>
        </w:rPr>
        <w:t xml:space="preserve"> </w:t>
      </w:r>
      <w:r w:rsidR="002F5F14">
        <w:rPr>
          <w:lang w:eastAsia="zh-CN"/>
        </w:rPr>
        <w:t xml:space="preserve">to </w:t>
      </w:r>
      <w:r w:rsidRPr="00FC5D32">
        <w:rPr>
          <w:lang w:eastAsia="zh-CN"/>
        </w:rPr>
        <w:t>the Conditions of Tender.</w:t>
      </w:r>
    </w:p>
    <w:tbl>
      <w:tblPr>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000" w:firstRow="0" w:lastRow="0" w:firstColumn="0" w:lastColumn="0" w:noHBand="0" w:noVBand="0"/>
      </w:tblPr>
      <w:tblGrid>
        <w:gridCol w:w="9041"/>
      </w:tblGrid>
      <w:tr w:rsidR="00AC169F" w14:paraId="496403BE" w14:textId="77777777" w:rsidTr="009056D2">
        <w:trPr>
          <w:trHeight w:val="699"/>
        </w:trPr>
        <w:tc>
          <w:tcPr>
            <w:tcW w:w="9041" w:type="dxa"/>
            <w:tcBorders>
              <w:top w:val="single" w:sz="4" w:space="0" w:color="auto"/>
              <w:left w:val="single" w:sz="4" w:space="0" w:color="auto"/>
              <w:bottom w:val="single" w:sz="4" w:space="0" w:color="auto"/>
              <w:right w:val="single" w:sz="4" w:space="0" w:color="auto"/>
            </w:tcBorders>
          </w:tcPr>
          <w:p w14:paraId="01C725CB" w14:textId="77777777" w:rsidR="00AC169F" w:rsidRPr="009F7EAF" w:rsidRDefault="00AC169F" w:rsidP="00041AAA">
            <w:pPr>
              <w:pStyle w:val="Note-ASDEFCON"/>
            </w:pPr>
            <w:r w:rsidRPr="009F7EAF">
              <w:t xml:space="preserve">Option A: </w:t>
            </w:r>
            <w:r>
              <w:t xml:space="preserve"> </w:t>
            </w:r>
            <w:r w:rsidRPr="009F7EAF">
              <w:t>For when the use of the PEPPOL framework has been agreed by the Commonwealth and the Contractor.</w:t>
            </w:r>
          </w:p>
          <w:p w14:paraId="50018116" w14:textId="61D20F65" w:rsidR="00AC169F" w:rsidRDefault="00AC169F" w:rsidP="004538F9">
            <w:pPr>
              <w:pStyle w:val="COTCOCLV3-ASDEFCON"/>
            </w:pPr>
            <w:r>
              <w:t>T</w:t>
            </w:r>
            <w:r w:rsidRPr="002527A6">
              <w:t xml:space="preserve">he </w:t>
            </w:r>
            <w:r w:rsidR="0016532D" w:rsidRPr="009056D2">
              <w:t>Commonwealth and t</w:t>
            </w:r>
            <w:r w:rsidR="0016532D">
              <w:t xml:space="preserve">he </w:t>
            </w:r>
            <w:r w:rsidRPr="002527A6">
              <w:t xml:space="preserve">Contractor </w:t>
            </w:r>
            <w:r w:rsidR="0016532D" w:rsidRPr="009056D2">
              <w:t>shall use</w:t>
            </w:r>
            <w:r w:rsidRPr="002527A6">
              <w:t xml:space="preserve"> electronic invoices through the Pan-European Public Procurement On-Line (PEPPOL)</w:t>
            </w:r>
            <w:r>
              <w:t xml:space="preserve"> framework</w:t>
            </w:r>
            <w:r w:rsidR="0016532D">
              <w:t xml:space="preserve"> </w:t>
            </w:r>
            <w:r w:rsidR="0016532D" w:rsidRPr="0016532D">
              <w:t>for the purposes of the delivery and receipt of payment claims under the Contract.</w:t>
            </w:r>
          </w:p>
          <w:p w14:paraId="46691C00" w14:textId="10AF9344" w:rsidR="00AC169F" w:rsidRDefault="00AC169F" w:rsidP="004538F9">
            <w:pPr>
              <w:pStyle w:val="COTCOCLV3-ASDEFCON"/>
            </w:pPr>
            <w:r w:rsidRPr="002527A6">
              <w:t xml:space="preserve">When a claim is Approved under clause </w:t>
            </w:r>
            <w:r w:rsidR="0056272A">
              <w:fldChar w:fldCharType="begin"/>
            </w:r>
            <w:r w:rsidR="0056272A">
              <w:instrText xml:space="preserve"> REF _Ref253051819 \w \h </w:instrText>
            </w:r>
            <w:r w:rsidR="0056272A">
              <w:fldChar w:fldCharType="separate"/>
            </w:r>
            <w:r w:rsidR="005E1CDB">
              <w:t>6.2.2a</w:t>
            </w:r>
            <w:r w:rsidR="0056272A">
              <w:fldChar w:fldCharType="end"/>
            </w:r>
            <w:r w:rsidRPr="002527A6">
              <w:t xml:space="preserve">, the Commonwealth shall make payment within 5 days of </w:t>
            </w:r>
            <w:r w:rsidR="002F5F14">
              <w:t>Approval</w:t>
            </w:r>
            <w:r w:rsidRPr="002527A6">
              <w:t xml:space="preserve"> of the claim.</w:t>
            </w:r>
          </w:p>
        </w:tc>
      </w:tr>
    </w:tbl>
    <w:p w14:paraId="3B6DC1F0" w14:textId="77777777" w:rsidR="00AC169F" w:rsidRDefault="00AC169F" w:rsidP="004538F9">
      <w:pPr>
        <w:pStyle w:val="ASDEFCONOptionSpace"/>
      </w:pPr>
    </w:p>
    <w:tbl>
      <w:tblPr>
        <w:tblW w:w="9100" w:type="dxa"/>
        <w:tblInd w:w="-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00"/>
      </w:tblGrid>
      <w:tr w:rsidR="00AC169F" w14:paraId="6F5AED1D" w14:textId="77777777" w:rsidTr="009056D2">
        <w:trPr>
          <w:trHeight w:val="950"/>
        </w:trPr>
        <w:tc>
          <w:tcPr>
            <w:tcW w:w="9100" w:type="dxa"/>
          </w:tcPr>
          <w:p w14:paraId="6253E15F" w14:textId="2D7377BF" w:rsidR="00AC169F" w:rsidRPr="009F7EAF" w:rsidRDefault="00AC169F" w:rsidP="00041AAA">
            <w:pPr>
              <w:pStyle w:val="Note-ASDEFCON"/>
            </w:pPr>
            <w:r w:rsidRPr="009F7EAF">
              <w:t xml:space="preserve">Option B: </w:t>
            </w:r>
            <w:r>
              <w:t xml:space="preserve"> </w:t>
            </w:r>
            <w:r w:rsidRPr="009F7EAF">
              <w:t>For when the use of the PEPPOL framework has not been agreed by the Commonwealth and the Contractor</w:t>
            </w:r>
            <w:r>
              <w:t>.</w:t>
            </w:r>
          </w:p>
          <w:p w14:paraId="3048AE7E" w14:textId="3D47E4C6" w:rsidR="00AC169F" w:rsidRDefault="00AC169F" w:rsidP="004538F9">
            <w:pPr>
              <w:pStyle w:val="COTCOCLV3-ASDEFCON"/>
            </w:pPr>
            <w:r w:rsidRPr="002527A6">
              <w:t xml:space="preserve">When a claim is Approved under clause </w:t>
            </w:r>
            <w:r w:rsidR="0056272A">
              <w:fldChar w:fldCharType="begin"/>
            </w:r>
            <w:r w:rsidR="0056272A">
              <w:instrText xml:space="preserve"> REF _Ref253051819 \w \h </w:instrText>
            </w:r>
            <w:r w:rsidR="0056272A">
              <w:fldChar w:fldCharType="separate"/>
            </w:r>
            <w:r w:rsidR="005E1CDB">
              <w:t>6.2.2a</w:t>
            </w:r>
            <w:r w:rsidR="0056272A">
              <w:fldChar w:fldCharType="end"/>
            </w:r>
            <w:r w:rsidRPr="002527A6">
              <w:t xml:space="preserve">, </w:t>
            </w:r>
            <w:r w:rsidRPr="00B8226F">
              <w:t xml:space="preserve">the Commonwealth shall make payment within </w:t>
            </w:r>
            <w:r w:rsidR="00965B1D" w:rsidRPr="00B8226F">
              <w:t xml:space="preserve">20 days of </w:t>
            </w:r>
            <w:r w:rsidR="002F5F14">
              <w:t>Approval</w:t>
            </w:r>
            <w:r w:rsidR="00965B1D" w:rsidRPr="00B8226F">
              <w:t xml:space="preserve"> of the claim</w:t>
            </w:r>
            <w:r w:rsidR="00965B1D">
              <w:t>.</w:t>
            </w:r>
          </w:p>
        </w:tc>
      </w:tr>
    </w:tbl>
    <w:p w14:paraId="04AFCCEB" w14:textId="77777777" w:rsidR="00504652" w:rsidRDefault="00504652" w:rsidP="004538F9">
      <w:pPr>
        <w:pStyle w:val="ASDEFCONOptionSpace"/>
      </w:pPr>
      <w:bookmarkStart w:id="1157" w:name="_Ref104714659"/>
    </w:p>
    <w:p w14:paraId="347B4309" w14:textId="14D05B5F" w:rsidR="008F0599" w:rsidRPr="00776825" w:rsidRDefault="00DB64CF" w:rsidP="004538F9">
      <w:pPr>
        <w:pStyle w:val="COTCOCLV3-ASDEFCON"/>
      </w:pPr>
      <w:bookmarkStart w:id="1158" w:name="_Ref143521087"/>
      <w:r w:rsidRPr="00776825">
        <w:t xml:space="preserve">When </w:t>
      </w:r>
      <w:r w:rsidR="008F0599" w:rsidRPr="00776825">
        <w:t>the Authorised Officer rejects the claim</w:t>
      </w:r>
      <w:r w:rsidR="00B239A6">
        <w:t xml:space="preserve"> under clause </w:t>
      </w:r>
      <w:r w:rsidR="00B239A6">
        <w:fldChar w:fldCharType="begin"/>
      </w:r>
      <w:r w:rsidR="00B239A6">
        <w:instrText xml:space="preserve"> REF _Ref253051837 \r \h </w:instrText>
      </w:r>
      <w:r w:rsidR="00B239A6">
        <w:fldChar w:fldCharType="separate"/>
      </w:r>
      <w:r w:rsidR="005E1CDB">
        <w:t>6.2.2b</w:t>
      </w:r>
      <w:r w:rsidR="00B239A6">
        <w:fldChar w:fldCharType="end"/>
      </w:r>
      <w:r w:rsidR="008F0599" w:rsidRPr="00776825">
        <w:t>, the Authorised Officer shall, within 1</w:t>
      </w:r>
      <w:r w:rsidR="00FA4B0C">
        <w:t>0</w:t>
      </w:r>
      <w:r w:rsidR="008F0599" w:rsidRPr="00776825">
        <w:t xml:space="preserve"> </w:t>
      </w:r>
      <w:r w:rsidR="00FA4B0C">
        <w:t>Working D</w:t>
      </w:r>
      <w:r w:rsidR="008F0599" w:rsidRPr="00776825">
        <w:t>ays of receipt of the claim, notify the Contractor in writing of the need to resubmit the claim and the reasons for rejection and any action to be taken by the Contractor for the claim to be rendered correct for payment.</w:t>
      </w:r>
      <w:bookmarkEnd w:id="1157"/>
      <w:bookmarkEnd w:id="1158"/>
    </w:p>
    <w:p w14:paraId="77C78323" w14:textId="066F3CBA" w:rsidR="008F0599" w:rsidRPr="00776825" w:rsidRDefault="008F0599" w:rsidP="004538F9">
      <w:pPr>
        <w:pStyle w:val="COTCOCLV3-ASDEFCON"/>
      </w:pPr>
      <w:r w:rsidRPr="00776825">
        <w:t xml:space="preserve">Upon receipt of a notice issued pursuant to clause </w:t>
      </w:r>
      <w:r w:rsidR="00053CB4">
        <w:fldChar w:fldCharType="begin"/>
      </w:r>
      <w:r w:rsidR="00053CB4">
        <w:instrText xml:space="preserve"> REF _Ref143521087 \w \h </w:instrText>
      </w:r>
      <w:r w:rsidR="00053CB4">
        <w:fldChar w:fldCharType="separate"/>
      </w:r>
      <w:r w:rsidR="005E1CDB">
        <w:t>6.2.6</w:t>
      </w:r>
      <w:r w:rsidR="00053CB4">
        <w:fldChar w:fldCharType="end"/>
      </w:r>
      <w:r w:rsidRPr="00776825">
        <w:t xml:space="preserve">, the Contractor shall </w:t>
      </w:r>
      <w:r w:rsidR="00FA4B0C">
        <w:t>promptly</w:t>
      </w:r>
      <w:r w:rsidR="00FA4B0C" w:rsidRPr="00776825">
        <w:t xml:space="preserve"> </w:t>
      </w:r>
      <w:r w:rsidRPr="00776825">
        <w:t xml:space="preserve">take all necessary steps to make the claim for payment conform to the requirements of the Deed and </w:t>
      </w:r>
      <w:r w:rsidR="007E6056" w:rsidRPr="00776825">
        <w:t xml:space="preserve">the relevant </w:t>
      </w:r>
      <w:r w:rsidRPr="00776825">
        <w:t>Contract and shall submit a revised claim to the Authorised Officer when such action is complete.  The resubmitted claim shall be subject to the same conditions as if it were the original claim.</w:t>
      </w:r>
    </w:p>
    <w:p w14:paraId="3BFED1DF" w14:textId="77777777" w:rsidR="008F0599" w:rsidRPr="00776825" w:rsidRDefault="008F0599" w:rsidP="004538F9">
      <w:pPr>
        <w:pStyle w:val="COTCOCLV3-ASDEFCON"/>
      </w:pPr>
      <w:bookmarkStart w:id="1159" w:name="_Ref257022672"/>
      <w:r w:rsidRPr="00776825">
        <w:t>If the Commonwealth agrees to accept the Services despite any minor omissions or defects or other non-compliance, the Commonwealth may, after consultation with the Contractor:</w:t>
      </w:r>
      <w:bookmarkStart w:id="1160" w:name="_Toc434840492"/>
      <w:bookmarkStart w:id="1161" w:name="_Toc434841081"/>
      <w:bookmarkStart w:id="1162" w:name="_Toc435711802"/>
      <w:bookmarkStart w:id="1163" w:name="_Toc435773068"/>
      <w:bookmarkEnd w:id="1159"/>
      <w:bookmarkEnd w:id="1160"/>
      <w:bookmarkEnd w:id="1161"/>
      <w:bookmarkEnd w:id="1162"/>
      <w:bookmarkEnd w:id="1163"/>
    </w:p>
    <w:p w14:paraId="39C6311A" w14:textId="77777777" w:rsidR="008F0599" w:rsidRPr="00776825" w:rsidRDefault="008F0599" w:rsidP="004538F9">
      <w:pPr>
        <w:pStyle w:val="COTCOCLV4-ASDEFCON"/>
      </w:pPr>
      <w:r w:rsidRPr="00776825">
        <w:t>determine a revised Contract Price reflecting the reduction in value for money of the omission, defect or non-compliance (</w:t>
      </w:r>
      <w:r w:rsidRPr="00811AB2">
        <w:rPr>
          <w:b/>
        </w:rPr>
        <w:t>‘Reduction Amount’</w:t>
      </w:r>
      <w:r w:rsidRPr="00776825">
        <w:t>); and</w:t>
      </w:r>
      <w:bookmarkStart w:id="1164" w:name="_Toc434840493"/>
      <w:bookmarkStart w:id="1165" w:name="_Toc434841082"/>
      <w:bookmarkStart w:id="1166" w:name="_Toc435711803"/>
      <w:bookmarkStart w:id="1167" w:name="_Toc435773069"/>
      <w:bookmarkEnd w:id="1164"/>
      <w:bookmarkEnd w:id="1165"/>
      <w:bookmarkEnd w:id="1166"/>
      <w:bookmarkEnd w:id="1167"/>
    </w:p>
    <w:p w14:paraId="03568B2A" w14:textId="71652854" w:rsidR="008F0599" w:rsidRPr="00776825" w:rsidRDefault="008F0599" w:rsidP="004538F9">
      <w:pPr>
        <w:pStyle w:val="COTCOCLV4-ASDEFCON"/>
      </w:pPr>
      <w:r w:rsidRPr="00776825">
        <w:t xml:space="preserve">exercise its rights under clause </w:t>
      </w:r>
      <w:r w:rsidRPr="00776825">
        <w:fldChar w:fldCharType="begin"/>
      </w:r>
      <w:r w:rsidRPr="00776825">
        <w:instrText xml:space="preserve"> REF _Ref532278393 \r \h </w:instrText>
      </w:r>
      <w:r w:rsidR="00776825">
        <w:instrText xml:space="preserve"> \* MERGEFORMAT </w:instrText>
      </w:r>
      <w:r w:rsidRPr="00776825">
        <w:fldChar w:fldCharType="separate"/>
      </w:r>
      <w:r w:rsidR="005E1CDB">
        <w:t>11.3</w:t>
      </w:r>
      <w:r w:rsidRPr="00776825">
        <w:fldChar w:fldCharType="end"/>
      </w:r>
      <w:r w:rsidRPr="00776825">
        <w:t xml:space="preserve"> in respect of the Reduction Amount.</w:t>
      </w:r>
      <w:bookmarkStart w:id="1168" w:name="_Toc434840494"/>
      <w:bookmarkStart w:id="1169" w:name="_Toc434841083"/>
      <w:bookmarkStart w:id="1170" w:name="_Toc435711804"/>
      <w:bookmarkStart w:id="1171" w:name="_Toc435773070"/>
      <w:bookmarkEnd w:id="1168"/>
      <w:bookmarkEnd w:id="1169"/>
      <w:bookmarkEnd w:id="1170"/>
      <w:bookmarkEnd w:id="1171"/>
    </w:p>
    <w:p w14:paraId="2A258022" w14:textId="77777777" w:rsidR="008F0599" w:rsidRPr="00776825" w:rsidRDefault="008F0599" w:rsidP="004538F9">
      <w:pPr>
        <w:pStyle w:val="COTCOCLV2-ASDEFCON"/>
      </w:pPr>
      <w:bookmarkStart w:id="1172" w:name="_Ref99853911"/>
      <w:bookmarkStart w:id="1173" w:name="_Toc229471791"/>
      <w:bookmarkStart w:id="1174" w:name="_Toc480532201"/>
      <w:bookmarkStart w:id="1175" w:name="_Toc175218959"/>
      <w:bookmarkStart w:id="1176" w:name="_Toc175225923"/>
      <w:bookmarkStart w:id="1177" w:name="_Toc153359558"/>
      <w:r w:rsidRPr="00776825">
        <w:t>Claims for Payment (Core)</w:t>
      </w:r>
      <w:bookmarkEnd w:id="1172"/>
      <w:bookmarkEnd w:id="1173"/>
      <w:bookmarkEnd w:id="1174"/>
      <w:bookmarkEnd w:id="1175"/>
      <w:bookmarkEnd w:id="1176"/>
      <w:bookmarkEnd w:id="1177"/>
    </w:p>
    <w:p w14:paraId="7BB162D4" w14:textId="77777777" w:rsidR="008F0599" w:rsidRPr="00776825" w:rsidRDefault="008F0599" w:rsidP="004538F9">
      <w:pPr>
        <w:pStyle w:val="COTCOCLV3-ASDEFCON"/>
      </w:pPr>
      <w:r w:rsidRPr="00776825">
        <w:t xml:space="preserve">The Contractor shall be entitled to submit claims for payment in accordance with the </w:t>
      </w:r>
      <w:r w:rsidR="00C10496">
        <w:t xml:space="preserve">Deed and the </w:t>
      </w:r>
      <w:r w:rsidRPr="00776825">
        <w:t>relevant Contract.</w:t>
      </w:r>
    </w:p>
    <w:p w14:paraId="5F294DFC" w14:textId="77777777" w:rsidR="00B445B4" w:rsidRPr="00776825" w:rsidRDefault="0080791B" w:rsidP="004538F9">
      <w:pPr>
        <w:pStyle w:val="COTCOCLV3-ASDEFCON"/>
      </w:pPr>
      <w:bookmarkStart w:id="1178" w:name="_Ref404865701"/>
      <w:r w:rsidRPr="00776825">
        <w:t>All claims for payment submitted by the Contractor shall:</w:t>
      </w:r>
      <w:bookmarkEnd w:id="1178"/>
    </w:p>
    <w:p w14:paraId="4EA196D6" w14:textId="4BA42D82" w:rsidR="00B445B4" w:rsidRPr="00776825" w:rsidRDefault="009572AD" w:rsidP="004538F9">
      <w:pPr>
        <w:pStyle w:val="COTCOCLV4-ASDEFCON"/>
      </w:pPr>
      <w:r>
        <w:t xml:space="preserve">subject to clause </w:t>
      </w:r>
      <w:r>
        <w:fldChar w:fldCharType="begin"/>
      </w:r>
      <w:r>
        <w:instrText xml:space="preserve"> REF _Ref257022672 \r \h </w:instrText>
      </w:r>
      <w:r>
        <w:fldChar w:fldCharType="separate"/>
      </w:r>
      <w:r w:rsidR="005E1CDB">
        <w:t>6.2.8</w:t>
      </w:r>
      <w:r>
        <w:fldChar w:fldCharType="end"/>
      </w:r>
      <w:r>
        <w:t xml:space="preserve">, </w:t>
      </w:r>
      <w:r w:rsidR="0080791B" w:rsidRPr="00776825">
        <w:t xml:space="preserve">be </w:t>
      </w:r>
      <w:r w:rsidR="008F0599" w:rsidRPr="00776825">
        <w:t>correctly addressed</w:t>
      </w:r>
      <w:r>
        <w:t xml:space="preserve">, </w:t>
      </w:r>
      <w:r w:rsidR="002369FE" w:rsidRPr="00776825">
        <w:t>calculated</w:t>
      </w:r>
      <w:r w:rsidR="00B445B4" w:rsidRPr="00776825">
        <w:t xml:space="preserve"> in accordance with the </w:t>
      </w:r>
      <w:r w:rsidR="00A34EDA" w:rsidRPr="00776825">
        <w:t xml:space="preserve">relevant </w:t>
      </w:r>
      <w:r w:rsidR="00B445B4" w:rsidRPr="00776825">
        <w:t>Contract</w:t>
      </w:r>
      <w:r>
        <w:t xml:space="preserve"> and</w:t>
      </w:r>
      <w:r w:rsidR="0080791B" w:rsidRPr="00776825">
        <w:t xml:space="preserve"> </w:t>
      </w:r>
      <w:r w:rsidR="00B445B4" w:rsidRPr="00776825">
        <w:t xml:space="preserve">meet the requirements of the </w:t>
      </w:r>
      <w:r w:rsidR="00A34EDA" w:rsidRPr="00776825">
        <w:t xml:space="preserve">relevant </w:t>
      </w:r>
      <w:r w:rsidR="00B445B4" w:rsidRPr="00776825">
        <w:t>Cont</w:t>
      </w:r>
      <w:r w:rsidR="00A473F7">
        <w:t>r</w:t>
      </w:r>
      <w:r w:rsidR="00B445B4" w:rsidRPr="00776825">
        <w:t xml:space="preserve">act; </w:t>
      </w:r>
    </w:p>
    <w:p w14:paraId="282464DD" w14:textId="6F8C6856" w:rsidR="00F50A3B" w:rsidRPr="00776825" w:rsidRDefault="0080791B" w:rsidP="004538F9">
      <w:pPr>
        <w:pStyle w:val="COTCOCLV4-ASDEFCON"/>
      </w:pPr>
      <w:r w:rsidRPr="00776825">
        <w:t xml:space="preserve">be in the form of a </w:t>
      </w:r>
      <w:r w:rsidR="00700DC5" w:rsidRPr="00776825">
        <w:t xml:space="preserve">valid tax invoice in accordance with clause </w:t>
      </w:r>
      <w:r w:rsidRPr="00776825">
        <w:fldChar w:fldCharType="begin"/>
      </w:r>
      <w:r w:rsidRPr="00776825">
        <w:instrText xml:space="preserve"> REF _Ref99854166 \r \h </w:instrText>
      </w:r>
      <w:r w:rsidR="00776825">
        <w:instrText xml:space="preserve"> \* MERGEFORMAT </w:instrText>
      </w:r>
      <w:r w:rsidRPr="00776825">
        <w:fldChar w:fldCharType="separate"/>
      </w:r>
      <w:r w:rsidR="005E1CDB">
        <w:t>6.5</w:t>
      </w:r>
      <w:r w:rsidRPr="00776825">
        <w:fldChar w:fldCharType="end"/>
      </w:r>
      <w:r w:rsidR="00F50A3B" w:rsidRPr="00776825">
        <w:t>;</w:t>
      </w:r>
      <w:r w:rsidR="00700DC5" w:rsidRPr="00776825">
        <w:t xml:space="preserve"> </w:t>
      </w:r>
    </w:p>
    <w:p w14:paraId="173E32F3" w14:textId="77777777" w:rsidR="00B445B4" w:rsidRPr="00776825" w:rsidRDefault="00825B7D" w:rsidP="004538F9">
      <w:pPr>
        <w:pStyle w:val="COTCOCLV4-ASDEFCON"/>
      </w:pPr>
      <w:r w:rsidRPr="00776825">
        <w:t>contain the following information</w:t>
      </w:r>
      <w:r w:rsidR="00B445B4" w:rsidRPr="00776825">
        <w:t>:</w:t>
      </w:r>
    </w:p>
    <w:p w14:paraId="483564C0" w14:textId="77777777" w:rsidR="008F0599" w:rsidRPr="00776825" w:rsidRDefault="00825B7D" w:rsidP="004538F9">
      <w:pPr>
        <w:pStyle w:val="COTCOCLV5-ASDEFCON"/>
      </w:pPr>
      <w:r w:rsidRPr="00776825">
        <w:t xml:space="preserve">the </w:t>
      </w:r>
      <w:r w:rsidR="008F0599" w:rsidRPr="00776825">
        <w:t xml:space="preserve">title of the Services and the name of the Contractor’s </w:t>
      </w:r>
      <w:r w:rsidR="00136728">
        <w:t>R</w:t>
      </w:r>
      <w:r w:rsidR="008F0599" w:rsidRPr="00776825">
        <w:t>epresentative;</w:t>
      </w:r>
    </w:p>
    <w:p w14:paraId="4366F6BC" w14:textId="77777777" w:rsidR="008F0599" w:rsidRPr="00776825" w:rsidRDefault="00825B7D" w:rsidP="004538F9">
      <w:pPr>
        <w:pStyle w:val="COTCOCLV5-ASDEFCON"/>
      </w:pPr>
      <w:r w:rsidRPr="00776825">
        <w:t xml:space="preserve">the </w:t>
      </w:r>
      <w:r w:rsidR="008F0599" w:rsidRPr="00776825">
        <w:t>name and phone number of the Authorised Officer;</w:t>
      </w:r>
    </w:p>
    <w:p w14:paraId="60147418" w14:textId="77777777" w:rsidR="008F0599" w:rsidRPr="00776825" w:rsidRDefault="00825B7D" w:rsidP="004538F9">
      <w:pPr>
        <w:pStyle w:val="COTCOCLV5-ASDEFCON"/>
      </w:pPr>
      <w:r w:rsidRPr="00776825">
        <w:t xml:space="preserve">the </w:t>
      </w:r>
      <w:r w:rsidR="008F0599" w:rsidRPr="00776825">
        <w:t>Official Order nu</w:t>
      </w:r>
      <w:r w:rsidR="00C079B2" w:rsidRPr="00776825">
        <w:t>mber and purchase order number;</w:t>
      </w:r>
    </w:p>
    <w:p w14:paraId="0BB6A8D8" w14:textId="77777777" w:rsidR="008F0599" w:rsidRPr="00776825" w:rsidRDefault="00825B7D" w:rsidP="004538F9">
      <w:pPr>
        <w:pStyle w:val="COTCOCLV5-ASDEFCON"/>
      </w:pPr>
      <w:r w:rsidRPr="00776825">
        <w:t xml:space="preserve">the </w:t>
      </w:r>
      <w:r w:rsidR="008F0599" w:rsidRPr="00776825">
        <w:t xml:space="preserve">date, task item, number </w:t>
      </w:r>
      <w:r w:rsidR="00C079B2" w:rsidRPr="00776825">
        <w:t xml:space="preserve">of hours </w:t>
      </w:r>
      <w:r w:rsidR="00AD22EE" w:rsidRPr="00776825">
        <w:t xml:space="preserve">and hourly rate </w:t>
      </w:r>
      <w:r w:rsidR="00C079B2" w:rsidRPr="00776825">
        <w:t>(if applicable);</w:t>
      </w:r>
      <w:r w:rsidR="00AB7CDC" w:rsidRPr="00776825">
        <w:t xml:space="preserve"> and</w:t>
      </w:r>
    </w:p>
    <w:p w14:paraId="79781E10" w14:textId="77777777" w:rsidR="00A14552" w:rsidRPr="00776825" w:rsidRDefault="00825B7D" w:rsidP="004538F9">
      <w:pPr>
        <w:pStyle w:val="COTCOCLV5-ASDEFCON"/>
      </w:pPr>
      <w:r w:rsidRPr="00776825">
        <w:t xml:space="preserve">the </w:t>
      </w:r>
      <w:r w:rsidR="008F0599" w:rsidRPr="00776825">
        <w:t xml:space="preserve">amount of </w:t>
      </w:r>
      <w:r w:rsidR="00C70876" w:rsidRPr="00776825">
        <w:t xml:space="preserve">the </w:t>
      </w:r>
      <w:r w:rsidR="00AD22EE" w:rsidRPr="00776825">
        <w:t>claim</w:t>
      </w:r>
      <w:r w:rsidR="007055B8" w:rsidRPr="00776825">
        <w:t>; and</w:t>
      </w:r>
    </w:p>
    <w:p w14:paraId="1026437A" w14:textId="77777777" w:rsidR="0080791B" w:rsidRPr="00776825" w:rsidRDefault="0080791B" w:rsidP="004538F9">
      <w:pPr>
        <w:pStyle w:val="COTCOCLV4-ASDEFCON"/>
      </w:pPr>
      <w:r w:rsidRPr="00776825">
        <w:t xml:space="preserve">be accompanied by any documentation requested by the Authorised Officer in order to establish that the Services meet the requirements of the relevant Contract </w:t>
      </w:r>
      <w:r w:rsidR="00F01186" w:rsidRPr="00776825">
        <w:t xml:space="preserve">or </w:t>
      </w:r>
      <w:r w:rsidRPr="00776825">
        <w:t xml:space="preserve">that the claim is in accordance with the </w:t>
      </w:r>
      <w:r w:rsidR="00F43788" w:rsidRPr="00776825">
        <w:t xml:space="preserve">relevant </w:t>
      </w:r>
      <w:r w:rsidRPr="00776825">
        <w:t xml:space="preserve">Contract. </w:t>
      </w:r>
    </w:p>
    <w:p w14:paraId="26F755F2" w14:textId="1DF5ABED" w:rsidR="008F0599" w:rsidRPr="00776825" w:rsidRDefault="008F0599" w:rsidP="004538F9">
      <w:pPr>
        <w:pStyle w:val="COTCOCLV3-ASDEFCON"/>
      </w:pPr>
      <w:r w:rsidRPr="00776825">
        <w:t xml:space="preserve">All claims for payment are to be </w:t>
      </w:r>
      <w:r w:rsidR="00744B83" w:rsidRPr="00776825">
        <w:t xml:space="preserve">submitted </w:t>
      </w:r>
      <w:r w:rsidRPr="00776825">
        <w:t>to the Authorised Officer in accordance with clause</w:t>
      </w:r>
      <w:r w:rsidR="0044771F">
        <w:t xml:space="preserve"> </w:t>
      </w:r>
      <w:r w:rsidR="00555971">
        <w:fldChar w:fldCharType="begin"/>
      </w:r>
      <w:r w:rsidR="00555971">
        <w:instrText xml:space="preserve"> REF _Ref100112412 \w \h </w:instrText>
      </w:r>
      <w:r w:rsidR="00555971">
        <w:fldChar w:fldCharType="separate"/>
      </w:r>
      <w:r w:rsidR="005E1CDB">
        <w:t>2.2</w:t>
      </w:r>
      <w:r w:rsidR="00555971">
        <w:fldChar w:fldCharType="end"/>
      </w:r>
      <w:r w:rsidRPr="00776825">
        <w:t>.</w:t>
      </w:r>
    </w:p>
    <w:p w14:paraId="79A8E859" w14:textId="77777777" w:rsidR="008F0599" w:rsidRPr="00776825" w:rsidRDefault="008F0599" w:rsidP="004538F9">
      <w:pPr>
        <w:pStyle w:val="COTCOCLV2-ASDEFCON"/>
      </w:pPr>
      <w:bookmarkStart w:id="1179" w:name="_Ref99854105"/>
      <w:bookmarkStart w:id="1180" w:name="_Toc229471792"/>
      <w:bookmarkStart w:id="1181" w:name="_Toc480532202"/>
      <w:bookmarkStart w:id="1182" w:name="_Toc175218960"/>
      <w:bookmarkStart w:id="1183" w:name="_Toc175225924"/>
      <w:bookmarkStart w:id="1184" w:name="_Toc153359559"/>
      <w:r w:rsidRPr="00776825">
        <w:t>Ownership and Control of Services (Core)</w:t>
      </w:r>
      <w:bookmarkEnd w:id="1179"/>
      <w:bookmarkEnd w:id="1180"/>
      <w:bookmarkEnd w:id="1181"/>
      <w:bookmarkEnd w:id="1182"/>
      <w:bookmarkEnd w:id="1183"/>
      <w:bookmarkEnd w:id="1184"/>
    </w:p>
    <w:p w14:paraId="5FE68A74" w14:textId="775BFC2C" w:rsidR="008F0599" w:rsidRPr="00776825" w:rsidRDefault="008F0599" w:rsidP="004538F9">
      <w:pPr>
        <w:pStyle w:val="COTCOCLV3-ASDEFCON"/>
      </w:pPr>
      <w:r w:rsidRPr="00776825">
        <w:t xml:space="preserve">Subject to clause </w:t>
      </w:r>
      <w:r w:rsidR="00DF0DF7">
        <w:fldChar w:fldCharType="begin"/>
      </w:r>
      <w:r w:rsidR="00DF0DF7">
        <w:instrText xml:space="preserve"> REF _Ref436911523 \r \h </w:instrText>
      </w:r>
      <w:r w:rsidR="00DF0DF7">
        <w:fldChar w:fldCharType="separate"/>
      </w:r>
      <w:r w:rsidR="005E1CDB">
        <w:t>4</w:t>
      </w:r>
      <w:r w:rsidR="00DF0DF7">
        <w:fldChar w:fldCharType="end"/>
      </w:r>
      <w:r w:rsidRPr="00776825">
        <w:t>, ownership of Services</w:t>
      </w:r>
      <w:r w:rsidR="00EC53BC">
        <w:t>, or partially completed Services</w:t>
      </w:r>
      <w:r w:rsidR="00406C44">
        <w:t>,</w:t>
      </w:r>
      <w:r w:rsidRPr="00776825">
        <w:t xml:space="preserve"> shall pass to the Commonwealth upon payment of a claim relating to those Services in accordance with clause </w:t>
      </w:r>
      <w:r w:rsidRPr="00776825">
        <w:fldChar w:fldCharType="begin"/>
      </w:r>
      <w:r w:rsidRPr="00776825">
        <w:instrText xml:space="preserve"> REF _Ref58306229 \r \h </w:instrText>
      </w:r>
      <w:r w:rsidR="00776825">
        <w:instrText xml:space="preserve"> \* MERGEFORMAT </w:instrText>
      </w:r>
      <w:r w:rsidRPr="00776825">
        <w:fldChar w:fldCharType="separate"/>
      </w:r>
      <w:r w:rsidR="005E1CDB">
        <w:t>6</w:t>
      </w:r>
      <w:r w:rsidRPr="00776825">
        <w:fldChar w:fldCharType="end"/>
      </w:r>
      <w:r w:rsidRPr="00776825">
        <w:t>.</w:t>
      </w:r>
    </w:p>
    <w:p w14:paraId="2A5A622D" w14:textId="77777777" w:rsidR="008F0599" w:rsidRPr="00776825" w:rsidRDefault="008F0599" w:rsidP="004538F9">
      <w:pPr>
        <w:pStyle w:val="COTCOCLV3-ASDEFCON"/>
      </w:pPr>
      <w:r w:rsidRPr="00776825">
        <w:t>If ownership of the Services vests in the Commonwealth, the Contractor shall deliver to the Commonwealth all Services remaining in its possession upon expiration or termination of the Deed or Contract.</w:t>
      </w:r>
    </w:p>
    <w:p w14:paraId="6875309C" w14:textId="77777777" w:rsidR="008F0599" w:rsidRPr="00776825" w:rsidRDefault="008F0599" w:rsidP="004538F9">
      <w:pPr>
        <w:pStyle w:val="COTCOCLV2-ASDEFCON"/>
      </w:pPr>
      <w:bookmarkStart w:id="1185" w:name="_Ref99854166"/>
      <w:bookmarkStart w:id="1186" w:name="_Toc229471793"/>
      <w:bookmarkStart w:id="1187" w:name="_Toc480532203"/>
      <w:bookmarkStart w:id="1188" w:name="_Toc175218961"/>
      <w:bookmarkStart w:id="1189" w:name="_Toc175225925"/>
      <w:bookmarkStart w:id="1190" w:name="_Toc153359560"/>
      <w:r w:rsidRPr="00776825">
        <w:t>Taxes and Duties (Core)</w:t>
      </w:r>
      <w:bookmarkEnd w:id="1185"/>
      <w:bookmarkEnd w:id="1186"/>
      <w:bookmarkEnd w:id="1187"/>
      <w:bookmarkEnd w:id="1188"/>
      <w:bookmarkEnd w:id="1189"/>
      <w:bookmarkEnd w:id="1190"/>
    </w:p>
    <w:p w14:paraId="72D6CFD3" w14:textId="77777777" w:rsidR="00C34FEF" w:rsidRDefault="00C34FEF" w:rsidP="004538F9">
      <w:pPr>
        <w:pStyle w:val="COTCOCLV3-ASDEFCON"/>
      </w:pPr>
      <w:r>
        <w:t>All taxes, duties and government charges imposed or levied in Australia or overseas in connection with the Deed or any Contract shall be met by the Contractor and shall be included within the Contract Price.</w:t>
      </w:r>
    </w:p>
    <w:p w14:paraId="35EFB4DC" w14:textId="77777777" w:rsidR="00C34FEF" w:rsidRDefault="00C34FEF" w:rsidP="004538F9">
      <w:pPr>
        <w:pStyle w:val="COTCOCLV3-ASDEFCON"/>
      </w:pPr>
      <w:r>
        <w:t xml:space="preserve">The Contract Price set out in the Official Order </w:t>
      </w:r>
      <w:r w:rsidR="00320410">
        <w:t xml:space="preserve">at Attachment D </w:t>
      </w:r>
      <w:r>
        <w:t>includes GST for Services to be delivered under the Contract which are taxable supplies within the meaning of the GST Act.</w:t>
      </w:r>
    </w:p>
    <w:p w14:paraId="47FA2248" w14:textId="7E85917E" w:rsidR="00C34FEF" w:rsidRDefault="00C34FEF" w:rsidP="004538F9">
      <w:pPr>
        <w:pStyle w:val="COTCOCLV3-ASDEFCON"/>
      </w:pPr>
      <w:r>
        <w:t xml:space="preserve">The Contractor shall submit each claim for payment </w:t>
      </w:r>
      <w:r w:rsidR="00FA4B0C">
        <w:t>under this</w:t>
      </w:r>
      <w:r>
        <w:t xml:space="preserve"> clause </w:t>
      </w:r>
      <w:r>
        <w:fldChar w:fldCharType="begin"/>
      </w:r>
      <w:r>
        <w:instrText xml:space="preserve"> REF _Ref58306229 \r \h </w:instrText>
      </w:r>
      <w:r>
        <w:fldChar w:fldCharType="separate"/>
      </w:r>
      <w:r w:rsidR="005E1CDB">
        <w:t>6</w:t>
      </w:r>
      <w:r>
        <w:fldChar w:fldCharType="end"/>
      </w:r>
      <w:r>
        <w:t xml:space="preserve"> in the form of a valid tax invoice.  The tax invoice shall include the amount and method of calculation of any GST payable by the Contractor in relation to that claim for payment as a separate item.</w:t>
      </w:r>
    </w:p>
    <w:p w14:paraId="6201ED22" w14:textId="77777777" w:rsidR="00C34FEF" w:rsidRDefault="00C34FEF" w:rsidP="004538F9">
      <w:pPr>
        <w:pStyle w:val="COTCOCLV3-ASDEFCON"/>
      </w:pPr>
      <w:r>
        <w:t>If the Contractor incorrectly states the amount of GST payable, or paid, by the Commonwealth on an otherwise valid tax invoice, the Contractor shall issue to the Commonwealth a valid adjustment note in accordance with the GST Act.</w:t>
      </w:r>
    </w:p>
    <w:p w14:paraId="7EF32E67" w14:textId="77777777" w:rsidR="00C34FEF" w:rsidRDefault="00C34FEF" w:rsidP="004538F9">
      <w:pPr>
        <w:pStyle w:val="COTCOCLV3-ASDEFCON"/>
      </w:pPr>
      <w:bookmarkStart w:id="1191" w:name="_Ref265675490"/>
      <w:r>
        <w:t>If the Commonwealth makes, or is assessed by the ATO as having made, a taxable supply to the Contractor under or in connection with the Contract, the Commonwealth shall be entitled to recover from the Contractor upon presentation of a valid tax invoice, the amount of GST paid or payable by the Commonwealth to the ATO.</w:t>
      </w:r>
      <w:bookmarkEnd w:id="1191"/>
    </w:p>
    <w:p w14:paraId="52482BB0" w14:textId="185FE07B" w:rsidR="00F96FF2" w:rsidRDefault="00C34FEF" w:rsidP="004538F9">
      <w:pPr>
        <w:pStyle w:val="COTCOCLV3-ASDEFCON"/>
      </w:pPr>
      <w:r>
        <w:t xml:space="preserve">Any amount of GST to be paid by the Contractor under clause </w:t>
      </w:r>
      <w:r>
        <w:fldChar w:fldCharType="begin"/>
      </w:r>
      <w:r>
        <w:instrText xml:space="preserve"> REF _Ref265675490 \r \h </w:instrText>
      </w:r>
      <w:r>
        <w:fldChar w:fldCharType="separate"/>
      </w:r>
      <w:r w:rsidR="005E1CDB">
        <w:t>6.5.5</w:t>
      </w:r>
      <w:r>
        <w:fldChar w:fldCharType="end"/>
      </w:r>
      <w:r>
        <w:t xml:space="preserve"> shall be a debt </w:t>
      </w:r>
      <w:r w:rsidR="00555971">
        <w:t>due to</w:t>
      </w:r>
      <w:r>
        <w:t xml:space="preserve"> the Commonwealth</w:t>
      </w:r>
      <w:r w:rsidR="005724ED">
        <w:t xml:space="preserve"> in accordance with clause </w:t>
      </w:r>
      <w:r w:rsidR="005724ED">
        <w:fldChar w:fldCharType="begin"/>
      </w:r>
      <w:r w:rsidR="005724ED">
        <w:instrText xml:space="preserve"> REF _Ref532278393 \r \h </w:instrText>
      </w:r>
      <w:r w:rsidR="005724ED">
        <w:fldChar w:fldCharType="separate"/>
      </w:r>
      <w:r w:rsidR="005E1CDB">
        <w:t>11.3</w:t>
      </w:r>
      <w:r w:rsidR="005724ED">
        <w:fldChar w:fldCharType="end"/>
      </w:r>
      <w:r>
        <w:t>.</w:t>
      </w:r>
      <w:r w:rsidR="00F96FF2">
        <w:t xml:space="preserve"> </w:t>
      </w:r>
    </w:p>
    <w:p w14:paraId="35C0EBF6" w14:textId="77777777" w:rsidR="008F0599" w:rsidRPr="00776825" w:rsidRDefault="008F0599" w:rsidP="004538F9">
      <w:pPr>
        <w:pStyle w:val="COTCOCLV2-ASDEFCON"/>
      </w:pPr>
      <w:bookmarkStart w:id="1192" w:name="_Ref516048544"/>
      <w:bookmarkStart w:id="1193" w:name="_Ref516049605"/>
      <w:bookmarkStart w:id="1194" w:name="_Ref518273434"/>
      <w:bookmarkStart w:id="1195" w:name="_Toc229471794"/>
      <w:bookmarkStart w:id="1196" w:name="_Toc480532204"/>
      <w:bookmarkStart w:id="1197" w:name="_Toc175218962"/>
      <w:bookmarkStart w:id="1198" w:name="_Toc175225926"/>
      <w:bookmarkStart w:id="1199" w:name="_Toc153359561"/>
      <w:r w:rsidRPr="00776825">
        <w:t>Adjustments (</w:t>
      </w:r>
      <w:r w:rsidR="006D38BE">
        <w:t>Core</w:t>
      </w:r>
      <w:r w:rsidRPr="00776825">
        <w:t>)</w:t>
      </w:r>
      <w:bookmarkEnd w:id="1192"/>
      <w:bookmarkEnd w:id="1193"/>
      <w:bookmarkEnd w:id="1194"/>
      <w:bookmarkEnd w:id="1195"/>
      <w:bookmarkEnd w:id="1196"/>
      <w:bookmarkEnd w:id="1197"/>
      <w:bookmarkEnd w:id="1198"/>
      <w:bookmarkEnd w:id="1199"/>
    </w:p>
    <w:p w14:paraId="4528FADB" w14:textId="673840D1" w:rsidR="008F0599" w:rsidRPr="00776825" w:rsidRDefault="008F0599" w:rsidP="004538F9">
      <w:pPr>
        <w:pStyle w:val="COTCOCLV3-ASDEFCON"/>
      </w:pPr>
      <w:bookmarkStart w:id="1200" w:name="_Ref54510832"/>
      <w:r w:rsidRPr="00776825">
        <w:t xml:space="preserve">From the </w:t>
      </w:r>
      <w:r w:rsidR="007D78B7">
        <w:t>first</w:t>
      </w:r>
      <w:r w:rsidR="007D78B7" w:rsidRPr="00776825">
        <w:t xml:space="preserve"> </w:t>
      </w:r>
      <w:r w:rsidR="00F12C34">
        <w:t>a</w:t>
      </w:r>
      <w:r w:rsidRPr="00776825">
        <w:t>nniversary of the Effective Date</w:t>
      </w:r>
      <w:r w:rsidR="00136728">
        <w:t xml:space="preserve"> specified in the Details Schedule</w:t>
      </w:r>
      <w:r w:rsidRPr="00776825">
        <w:t xml:space="preserve">, the </w:t>
      </w:r>
      <w:r w:rsidR="00D51AED">
        <w:t>L</w:t>
      </w:r>
      <w:r w:rsidRPr="00776825">
        <w:t xml:space="preserve">abour </w:t>
      </w:r>
      <w:r w:rsidR="00D51AED">
        <w:t>R</w:t>
      </w:r>
      <w:r w:rsidRPr="00776825">
        <w:t xml:space="preserve">ates at Attachment B shall be subject to annual adjustment to reflect changes in the cost of labour and materials in accordance with the </w:t>
      </w:r>
      <w:r w:rsidR="00320410">
        <w:t>Adjustment F</w:t>
      </w:r>
      <w:r w:rsidRPr="00776825">
        <w:t>ormula at Attachment E.</w:t>
      </w:r>
    </w:p>
    <w:p w14:paraId="502C9021" w14:textId="77777777" w:rsidR="008F0599" w:rsidRPr="00776825" w:rsidRDefault="008F0599" w:rsidP="004538F9">
      <w:pPr>
        <w:pStyle w:val="COTCOCLV3-ASDEFCON"/>
      </w:pPr>
      <w:bookmarkStart w:id="1201" w:name="_Ref58080529"/>
      <w:r w:rsidRPr="00776825">
        <w:t xml:space="preserve">The Contractor shall submit any proposed change to the Deed to adjust the </w:t>
      </w:r>
      <w:r w:rsidR="00656403">
        <w:t>L</w:t>
      </w:r>
      <w:r w:rsidRPr="00776825">
        <w:t xml:space="preserve">abour </w:t>
      </w:r>
      <w:r w:rsidR="0082103F">
        <w:t>R</w:t>
      </w:r>
      <w:r w:rsidRPr="00776825">
        <w:t xml:space="preserve">ates in accordance with </w:t>
      </w:r>
      <w:r w:rsidR="00320410">
        <w:t>the Adjustment Formula</w:t>
      </w:r>
      <w:r w:rsidRPr="00776825">
        <w:t xml:space="preserve"> no earlier than </w:t>
      </w:r>
      <w:r w:rsidR="00FA4B0C">
        <w:t>30 days</w:t>
      </w:r>
      <w:r w:rsidRPr="00776825">
        <w:t xml:space="preserve"> prior to, and no later than </w:t>
      </w:r>
      <w:r w:rsidR="00FA4B0C">
        <w:t>30 days</w:t>
      </w:r>
      <w:r w:rsidRPr="00776825">
        <w:t xml:space="preserve"> after, the Adjustment Date.  If the proposed change:</w:t>
      </w:r>
      <w:bookmarkEnd w:id="1201"/>
    </w:p>
    <w:p w14:paraId="58A22365" w14:textId="1F041CDB" w:rsidR="008F0599" w:rsidRPr="00776825" w:rsidRDefault="008F0599" w:rsidP="004538F9">
      <w:pPr>
        <w:pStyle w:val="COTCOCLV4-ASDEFCON"/>
      </w:pPr>
      <w:r w:rsidRPr="00776825">
        <w:t xml:space="preserve">is determined by the Commonwealth as being in accordance with the Deed, the Commonwealth shall issue an amendment to the Deed pursuant to clause </w:t>
      </w:r>
      <w:r w:rsidR="00DE3BAA">
        <w:fldChar w:fldCharType="begin"/>
      </w:r>
      <w:r w:rsidR="00DE3BAA">
        <w:instrText xml:space="preserve"> REF _Ref436207179 \w \h </w:instrText>
      </w:r>
      <w:r w:rsidR="00DE3BAA">
        <w:fldChar w:fldCharType="separate"/>
      </w:r>
      <w:r w:rsidR="005E1CDB">
        <w:t>9.1</w:t>
      </w:r>
      <w:r w:rsidR="00DE3BAA">
        <w:fldChar w:fldCharType="end"/>
      </w:r>
      <w:r w:rsidRPr="00776825">
        <w:t xml:space="preserve"> to amend the </w:t>
      </w:r>
      <w:r w:rsidR="007F43D4">
        <w:t>L</w:t>
      </w:r>
      <w:r w:rsidRPr="00776825">
        <w:t xml:space="preserve">abour </w:t>
      </w:r>
      <w:r w:rsidR="007F43D4">
        <w:t>R</w:t>
      </w:r>
      <w:r w:rsidRPr="00776825">
        <w:t>ates; or</w:t>
      </w:r>
    </w:p>
    <w:p w14:paraId="5F34B8A0" w14:textId="04580B24" w:rsidR="008F0599" w:rsidRDefault="008F0599" w:rsidP="004538F9">
      <w:pPr>
        <w:pStyle w:val="COTCOCLV4-ASDEFCON"/>
      </w:pPr>
      <w:r w:rsidRPr="00776825">
        <w:t xml:space="preserve">is determined by the Commonwealth as not being in accordance with the Deed, the Commonwealth shall make any adjustments to the change proposed by the Contractor as the Commonwealth thinks necessary and shall issue an amendment to the Deed pursuant to clause </w:t>
      </w:r>
      <w:r w:rsidR="00555971">
        <w:fldChar w:fldCharType="begin"/>
      </w:r>
      <w:r w:rsidR="00555971">
        <w:instrText xml:space="preserve"> REF _Ref436207152 \w \h </w:instrText>
      </w:r>
      <w:r w:rsidR="00555971">
        <w:fldChar w:fldCharType="separate"/>
      </w:r>
      <w:r w:rsidR="005E1CDB">
        <w:t>9.1</w:t>
      </w:r>
      <w:r w:rsidR="00555971">
        <w:fldChar w:fldCharType="end"/>
      </w:r>
      <w:r w:rsidRPr="00776825">
        <w:t xml:space="preserve"> to amend the </w:t>
      </w:r>
      <w:r w:rsidR="007935A5">
        <w:t>L</w:t>
      </w:r>
      <w:r w:rsidRPr="00776825">
        <w:t xml:space="preserve">abour </w:t>
      </w:r>
      <w:r w:rsidR="007935A5">
        <w:t>R</w:t>
      </w:r>
      <w:r w:rsidRPr="00776825">
        <w:t xml:space="preserve">ates.  </w:t>
      </w:r>
    </w:p>
    <w:p w14:paraId="049BB14A" w14:textId="408F9CB9" w:rsidR="00530086" w:rsidRPr="00E671EF" w:rsidRDefault="00530086" w:rsidP="004538F9">
      <w:pPr>
        <w:pStyle w:val="COTCOCLV3-ASDEFCON"/>
      </w:pPr>
      <w:r>
        <w:t xml:space="preserve">Subject to clause </w:t>
      </w:r>
      <w:r>
        <w:fldChar w:fldCharType="begin"/>
      </w:r>
      <w:r>
        <w:instrText xml:space="preserve"> REF _Ref58080529 \r \h </w:instrText>
      </w:r>
      <w:r w:rsidR="00E671EF">
        <w:instrText xml:space="preserve"> \* MERGEFORMAT </w:instrText>
      </w:r>
      <w:r>
        <w:fldChar w:fldCharType="separate"/>
      </w:r>
      <w:r w:rsidR="005E1CDB">
        <w:t>6.6.2</w:t>
      </w:r>
      <w:r>
        <w:fldChar w:fldCharType="end"/>
      </w:r>
      <w:r w:rsidRPr="00530086">
        <w:t xml:space="preserve">, the adjusted price or payment amount shall apply on and from the applicable Adjustment Date. </w:t>
      </w:r>
      <w:r>
        <w:t xml:space="preserve"> </w:t>
      </w:r>
      <w:r w:rsidRPr="00E671EF">
        <w:t xml:space="preserve">However, unless stated otherwise in an Official Order, the </w:t>
      </w:r>
      <w:r w:rsidR="00320410">
        <w:t xml:space="preserve">Adjustment Formula </w:t>
      </w:r>
      <w:r w:rsidRPr="00E671EF">
        <w:t xml:space="preserve">shall not be applied to </w:t>
      </w:r>
      <w:r w:rsidR="00E671EF" w:rsidRPr="00E671EF">
        <w:t xml:space="preserve">the </w:t>
      </w:r>
      <w:r w:rsidRPr="00E671EF">
        <w:t>Official Order (including in relation to any unperformed Services</w:t>
      </w:r>
      <w:r w:rsidR="00E671EF" w:rsidRPr="00E671EF">
        <w:t>).</w:t>
      </w:r>
      <w:r w:rsidRPr="00E671EF">
        <w:t xml:space="preserve"> </w:t>
      </w:r>
    </w:p>
    <w:p w14:paraId="63ED0B38" w14:textId="77777777" w:rsidR="008F0599" w:rsidRPr="00776825" w:rsidRDefault="008F0599" w:rsidP="004538F9">
      <w:pPr>
        <w:pStyle w:val="COTCOCLV2-ASDEFCON"/>
      </w:pPr>
      <w:bookmarkStart w:id="1202" w:name="_Toc229471795"/>
      <w:bookmarkStart w:id="1203" w:name="_Ref257021989"/>
      <w:bookmarkStart w:id="1204" w:name="_Ref263163624"/>
      <w:bookmarkStart w:id="1205" w:name="_Ref435774965"/>
      <w:bookmarkStart w:id="1206" w:name="_Ref436305851"/>
      <w:bookmarkStart w:id="1207" w:name="_Toc480532205"/>
      <w:bookmarkStart w:id="1208" w:name="_Toc175218963"/>
      <w:bookmarkStart w:id="1209" w:name="_Toc175225927"/>
      <w:bookmarkStart w:id="1210" w:name="_Toc153359562"/>
      <w:r w:rsidRPr="00776825">
        <w:t>Adjustments for Option to Extend (Core)</w:t>
      </w:r>
      <w:bookmarkEnd w:id="1202"/>
      <w:bookmarkEnd w:id="1203"/>
      <w:bookmarkEnd w:id="1204"/>
      <w:bookmarkEnd w:id="1205"/>
      <w:bookmarkEnd w:id="1206"/>
      <w:bookmarkEnd w:id="1207"/>
      <w:bookmarkEnd w:id="1208"/>
      <w:bookmarkEnd w:id="1209"/>
      <w:bookmarkEnd w:id="1210"/>
    </w:p>
    <w:p w14:paraId="17D44B0C" w14:textId="164FA648" w:rsidR="008F0599" w:rsidRPr="00776825" w:rsidRDefault="008F0599" w:rsidP="004538F9">
      <w:pPr>
        <w:pStyle w:val="COTCOCLV3-ASDEFCON"/>
      </w:pPr>
      <w:r w:rsidRPr="00776825">
        <w:t xml:space="preserve">If the Commonwealth exercises its option to extend the Term pursuant to clause </w:t>
      </w:r>
      <w:r w:rsidRPr="00776825">
        <w:fldChar w:fldCharType="begin"/>
      </w:r>
      <w:r w:rsidRPr="00776825">
        <w:instrText xml:space="preserve"> REF _Ref6143799 \r \h </w:instrText>
      </w:r>
      <w:r w:rsidR="00776825">
        <w:instrText xml:space="preserve"> \* MERGEFORMAT </w:instrText>
      </w:r>
      <w:r w:rsidRPr="00776825">
        <w:fldChar w:fldCharType="separate"/>
      </w:r>
      <w:r w:rsidR="005E1CDB">
        <w:t>1.3</w:t>
      </w:r>
      <w:r w:rsidRPr="00776825">
        <w:fldChar w:fldCharType="end"/>
      </w:r>
      <w:r w:rsidRPr="00776825">
        <w:t xml:space="preserve">, then the </w:t>
      </w:r>
      <w:r w:rsidR="00CF0ED8">
        <w:t>L</w:t>
      </w:r>
      <w:r w:rsidRPr="00776825">
        <w:t xml:space="preserve">abour </w:t>
      </w:r>
      <w:r w:rsidR="00CF0ED8">
        <w:t>R</w:t>
      </w:r>
      <w:r w:rsidRPr="00776825">
        <w:t xml:space="preserve">ates </w:t>
      </w:r>
      <w:r w:rsidR="00320410">
        <w:t xml:space="preserve">at Attachment B </w:t>
      </w:r>
      <w:r w:rsidRPr="00776825">
        <w:t>shall be subject to adjustment in accordance with the</w:t>
      </w:r>
      <w:r w:rsidR="00320410">
        <w:t xml:space="preserve"> Adjustment</w:t>
      </w:r>
      <w:r w:rsidRPr="00776825">
        <w:t xml:space="preserve"> </w:t>
      </w:r>
      <w:r w:rsidR="00320410">
        <w:t>F</w:t>
      </w:r>
      <w:r w:rsidRPr="00776825">
        <w:t xml:space="preserve">ormula at Attachment E on the </w:t>
      </w:r>
      <w:r w:rsidR="00555971">
        <w:t>Expiry D</w:t>
      </w:r>
      <w:r w:rsidRPr="00776825">
        <w:t xml:space="preserve">ate </w:t>
      </w:r>
      <w:r w:rsidR="00555971">
        <w:t>specified in the Details Schedule</w:t>
      </w:r>
      <w:r w:rsidRPr="00776825">
        <w:t>.</w:t>
      </w:r>
    </w:p>
    <w:p w14:paraId="464FCDD2" w14:textId="741B8F0E" w:rsidR="00B82130" w:rsidRPr="00776825" w:rsidRDefault="00B82130" w:rsidP="004538F9">
      <w:pPr>
        <w:pStyle w:val="COTCOCLV2-ASDEFCON"/>
      </w:pPr>
      <w:bookmarkStart w:id="1211" w:name="_Ref228693769"/>
      <w:bookmarkStart w:id="1212" w:name="_Toc229471796"/>
      <w:bookmarkStart w:id="1213" w:name="_Toc480532206"/>
      <w:bookmarkStart w:id="1214" w:name="_Toc175218964"/>
      <w:bookmarkStart w:id="1215" w:name="_Toc175225928"/>
      <w:bookmarkStart w:id="1216" w:name="_Toc153359563"/>
      <w:r w:rsidRPr="00776825">
        <w:t>Late Payments</w:t>
      </w:r>
      <w:r w:rsidR="005A31E0" w:rsidRPr="00776825">
        <w:t xml:space="preserve"> (Core)</w:t>
      </w:r>
      <w:bookmarkEnd w:id="1211"/>
      <w:bookmarkEnd w:id="1212"/>
      <w:bookmarkEnd w:id="1213"/>
      <w:bookmarkEnd w:id="1214"/>
      <w:bookmarkEnd w:id="1215"/>
      <w:bookmarkEnd w:id="1216"/>
    </w:p>
    <w:p w14:paraId="775D1C08" w14:textId="77777777" w:rsidR="00B56905" w:rsidRDefault="00B56905" w:rsidP="004538F9">
      <w:pPr>
        <w:pStyle w:val="NoteToDrafters-ASDEFCON"/>
      </w:pPr>
      <w:r>
        <w:t>Note to drafters:  In accordance with the Supplier Pay On-Time or Pay Interest Policy, the Commonwealth is obliged to pay interest when it does not make payment in full within the maximum payment terms.   Refer to Resource Management Guide 417 for further information, including exceptions to the application of the policy:</w:t>
      </w:r>
    </w:p>
    <w:p w14:paraId="4A094B54" w14:textId="0E59F605" w:rsidR="00B56905" w:rsidRDefault="00041AAA" w:rsidP="004538F9">
      <w:pPr>
        <w:pStyle w:val="NoteToDraftersBullets-ASDEFCON"/>
      </w:pPr>
      <w:hyperlink r:id="rId17" w:history="1">
        <w:r w:rsidR="00311B81" w:rsidRPr="004D3A02">
          <w:rPr>
            <w:rStyle w:val="Hyperlink"/>
          </w:rPr>
          <w:t>https://www.finance.gov.au/publications/resource-management-guides/supplier-pay-time-or-pay-interest-policy-rmg-417</w:t>
        </w:r>
      </w:hyperlink>
      <w:r w:rsidR="00311B81">
        <w:t xml:space="preserve"> </w:t>
      </w:r>
    </w:p>
    <w:p w14:paraId="21021B08" w14:textId="77777777" w:rsidR="00EC44BF" w:rsidRPr="00EC44BF" w:rsidRDefault="00EC44BF" w:rsidP="004538F9">
      <w:pPr>
        <w:pStyle w:val="COTCOCLV3-ASDEFCON"/>
      </w:pPr>
      <w:bookmarkStart w:id="1217" w:name="_Subject_to_clause"/>
      <w:bookmarkStart w:id="1218" w:name="_Ref404865739"/>
      <w:bookmarkStart w:id="1219" w:name="_Ref216840799"/>
      <w:bookmarkEnd w:id="1217"/>
      <w:r w:rsidRPr="00084707">
        <w:t>If payment of an amount due</w:t>
      </w:r>
      <w:r w:rsidR="00B918A0">
        <w:t xml:space="preserve"> to the Contractor</w:t>
      </w:r>
      <w:r w:rsidRPr="00084707">
        <w:t xml:space="preserve"> under </w:t>
      </w:r>
      <w:r w:rsidR="007D4211" w:rsidRPr="00253DEF">
        <w:t>a Contract is made late</w:t>
      </w:r>
      <w:r w:rsidR="007D4211" w:rsidRPr="007026F3">
        <w:t xml:space="preserve">, </w:t>
      </w:r>
      <w:r w:rsidR="007D4211" w:rsidRPr="001A089E">
        <w:t xml:space="preserve">the Commonwealth shall pay interest on the unpaid amount, </w:t>
      </w:r>
      <w:r w:rsidR="007D4211" w:rsidRPr="001A089E">
        <w:rPr>
          <w:lang w:eastAsia="zh-CN"/>
        </w:rPr>
        <w:t>whether or not the Contractor has submitted a separate invoice for the interest</w:t>
      </w:r>
      <w:r w:rsidRPr="00084707">
        <w:t>.</w:t>
      </w:r>
      <w:bookmarkEnd w:id="1218"/>
      <w:r w:rsidRPr="00084707">
        <w:t xml:space="preserve"> </w:t>
      </w:r>
    </w:p>
    <w:p w14:paraId="68D3CE68" w14:textId="1AE59C71" w:rsidR="00A14552" w:rsidRPr="00776825" w:rsidRDefault="00B82130" w:rsidP="004538F9">
      <w:pPr>
        <w:pStyle w:val="COTCOCLV3-ASDEFCON"/>
      </w:pPr>
      <w:bookmarkStart w:id="1220" w:name="_The_Contractor_shall"/>
      <w:bookmarkStart w:id="1221" w:name="_Ref228693759"/>
      <w:bookmarkStart w:id="1222" w:name="_Ref216840737"/>
      <w:bookmarkEnd w:id="1219"/>
      <w:bookmarkEnd w:id="1220"/>
      <w:r w:rsidRPr="00776825">
        <w:t xml:space="preserve">Interest </w:t>
      </w:r>
      <w:r w:rsidR="00A14552" w:rsidRPr="00776825">
        <w:t xml:space="preserve">payable by the Commonwealth under this clause </w:t>
      </w:r>
      <w:r w:rsidR="004D4CB2" w:rsidRPr="00776825">
        <w:fldChar w:fldCharType="begin"/>
      </w:r>
      <w:r w:rsidR="004D4CB2" w:rsidRPr="00776825">
        <w:instrText xml:space="preserve"> REF _Ref228693769 \r \h </w:instrText>
      </w:r>
      <w:r w:rsidR="00776825">
        <w:instrText xml:space="preserve"> \* MERGEFORMAT </w:instrText>
      </w:r>
      <w:r w:rsidR="004D4CB2" w:rsidRPr="00776825">
        <w:fldChar w:fldCharType="separate"/>
      </w:r>
      <w:r w:rsidR="005E1CDB">
        <w:t>6.8</w:t>
      </w:r>
      <w:r w:rsidR="004D4CB2" w:rsidRPr="00776825">
        <w:fldChar w:fldCharType="end"/>
      </w:r>
      <w:r w:rsidR="00665B68" w:rsidRPr="00776825">
        <w:t xml:space="preserve"> </w:t>
      </w:r>
      <w:r w:rsidR="00A14552" w:rsidRPr="00776825">
        <w:t>shall be calculated in accordance with the following formula:</w:t>
      </w:r>
      <w:bookmarkEnd w:id="1221"/>
    </w:p>
    <w:p w14:paraId="20A25715" w14:textId="290CACC2" w:rsidR="00B82130" w:rsidRPr="00776825" w:rsidRDefault="00801914" w:rsidP="00041AAA">
      <w:pPr>
        <w:pStyle w:val="COTCOCLV3NONUM-ASDEFCON"/>
      </w:pPr>
      <w:r w:rsidRPr="00776825">
        <w:t xml:space="preserve">Interest </w:t>
      </w:r>
      <w:r>
        <w:t>p</w:t>
      </w:r>
      <w:r w:rsidRPr="00776825">
        <w:t xml:space="preserve">ayment </w:t>
      </w:r>
      <w:r w:rsidR="00B918A0">
        <w:t>=</w:t>
      </w:r>
      <w:r w:rsidR="00B918A0">
        <w:rPr>
          <w:position w:val="-24"/>
        </w:rPr>
        <w:object w:dxaOrig="1155" w:dyaOrig="555" w14:anchorId="3728F8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8.5pt;height:29.25pt" o:ole="" fillcolor="window">
            <v:imagedata r:id="rId18" o:title=""/>
          </v:shape>
          <o:OLEObject Type="Embed" ProgID="Equation.3" ShapeID="_x0000_i1025" DrawAspect="Content" ObjectID="_1785927679" r:id="rId19"/>
        </w:object>
      </w:r>
      <w:bookmarkEnd w:id="1222"/>
    </w:p>
    <w:p w14:paraId="0EF3784E" w14:textId="175A75A0" w:rsidR="00B82130" w:rsidRDefault="00B56905" w:rsidP="004538F9">
      <w:pPr>
        <w:pStyle w:val="COTCOCLV3NONUM-ASDEFCON"/>
      </w:pPr>
      <w:bookmarkStart w:id="1223" w:name="_SI_=_UA"/>
      <w:bookmarkStart w:id="1224" w:name="_Ref216840780"/>
      <w:bookmarkEnd w:id="1223"/>
      <w:r>
        <w:t>w</w:t>
      </w:r>
      <w:r w:rsidRPr="00776825">
        <w:t>here</w:t>
      </w:r>
      <w:r w:rsidR="00B82130" w:rsidRPr="00776825">
        <w:t>:</w:t>
      </w:r>
      <w:r w:rsidR="004D59B4" w:rsidRPr="00776825">
        <w:t xml:space="preserve"> </w:t>
      </w:r>
    </w:p>
    <w:tbl>
      <w:tblPr>
        <w:tblW w:w="8316" w:type="dxa"/>
        <w:tblInd w:w="756" w:type="dxa"/>
        <w:tblLayout w:type="fixed"/>
        <w:tblLook w:val="0000" w:firstRow="0" w:lastRow="0" w:firstColumn="0" w:lastColumn="0" w:noHBand="0" w:noVBand="0"/>
      </w:tblPr>
      <w:tblGrid>
        <w:gridCol w:w="804"/>
        <w:gridCol w:w="7512"/>
      </w:tblGrid>
      <w:tr w:rsidR="00801914" w:rsidRPr="007A4853" w14:paraId="0296237D" w14:textId="77777777" w:rsidTr="00372B77">
        <w:tc>
          <w:tcPr>
            <w:tcW w:w="804" w:type="dxa"/>
          </w:tcPr>
          <w:p w14:paraId="2D5AFA3D" w14:textId="1C08A013" w:rsidR="00801914" w:rsidRPr="007A4853" w:rsidRDefault="00E174F9" w:rsidP="004538F9">
            <w:pPr>
              <w:pStyle w:val="Table10ptText-ASDEFCON"/>
            </w:pPr>
            <w:r>
              <w:t>“</w:t>
            </w:r>
            <w:r w:rsidR="00801914" w:rsidRPr="00715F8B">
              <w:t>I%</w:t>
            </w:r>
            <w:r w:rsidR="00136728">
              <w:t>”</w:t>
            </w:r>
            <w:r w:rsidR="00801914" w:rsidRPr="00715F8B">
              <w:t xml:space="preserve"> </w:t>
            </w:r>
          </w:p>
        </w:tc>
        <w:tc>
          <w:tcPr>
            <w:tcW w:w="7512" w:type="dxa"/>
          </w:tcPr>
          <w:p w14:paraId="163ECEF4" w14:textId="1D5C3E34" w:rsidR="00801914" w:rsidRPr="007A4853" w:rsidRDefault="00B918A0" w:rsidP="004538F9">
            <w:pPr>
              <w:pStyle w:val="Table10ptText-ASDEFCON"/>
            </w:pPr>
            <w:r w:rsidRPr="00A3113C">
              <w:rPr>
                <w:rFonts w:eastAsia="SimSun" w:cs="Arial"/>
                <w:lang w:eastAsia="zh-CN"/>
              </w:rPr>
              <w:t>means</w:t>
            </w:r>
            <w:r w:rsidRPr="00A3113C">
              <w:t xml:space="preserve"> the Australian Taxation Office </w:t>
            </w:r>
            <w:r>
              <w:t xml:space="preserve">(ATO) </w:t>
            </w:r>
            <w:r w:rsidRPr="00A3113C">
              <w:t xml:space="preserve">sourced General Interest Charge rate current at the due date of payment expressed as a </w:t>
            </w:r>
            <w:r>
              <w:t>percentage;</w:t>
            </w:r>
          </w:p>
        </w:tc>
      </w:tr>
      <w:tr w:rsidR="00801914" w:rsidRPr="007A4853" w14:paraId="32806E89" w14:textId="77777777" w:rsidTr="00372B77">
        <w:tc>
          <w:tcPr>
            <w:tcW w:w="804" w:type="dxa"/>
          </w:tcPr>
          <w:p w14:paraId="54DC1267" w14:textId="77777777" w:rsidR="00801914" w:rsidRPr="007A4853" w:rsidRDefault="00136728" w:rsidP="004538F9">
            <w:pPr>
              <w:pStyle w:val="Table10ptText-ASDEFCON"/>
            </w:pPr>
            <w:r>
              <w:t>“</w:t>
            </w:r>
            <w:r w:rsidR="00801914">
              <w:t>P</w:t>
            </w:r>
            <w:r>
              <w:t>”</w:t>
            </w:r>
            <w:r w:rsidR="00801914" w:rsidRPr="007A4853">
              <w:t xml:space="preserve"> =</w:t>
            </w:r>
          </w:p>
        </w:tc>
        <w:tc>
          <w:tcPr>
            <w:tcW w:w="7512" w:type="dxa"/>
          </w:tcPr>
          <w:p w14:paraId="19BAE8C4" w14:textId="045F344D" w:rsidR="00801914" w:rsidRPr="007A4853" w:rsidRDefault="00801914" w:rsidP="004538F9">
            <w:pPr>
              <w:pStyle w:val="Table10ptText-ASDEFCON"/>
            </w:pPr>
            <w:r w:rsidRPr="00715F8B">
              <w:t>the amount of the late payment</w:t>
            </w:r>
            <w:r w:rsidR="00B56905">
              <w:t>; and</w:t>
            </w:r>
          </w:p>
        </w:tc>
      </w:tr>
      <w:tr w:rsidR="00801914" w:rsidRPr="007A4853" w14:paraId="68EFF6BB" w14:textId="77777777" w:rsidTr="00372B77">
        <w:tc>
          <w:tcPr>
            <w:tcW w:w="804" w:type="dxa"/>
          </w:tcPr>
          <w:p w14:paraId="041D549E" w14:textId="77777777" w:rsidR="00801914" w:rsidRPr="007A4853" w:rsidRDefault="00136728" w:rsidP="004538F9">
            <w:pPr>
              <w:pStyle w:val="Table10ptText-ASDEFCON"/>
            </w:pPr>
            <w:r>
              <w:t>“</w:t>
            </w:r>
            <w:r w:rsidR="00801914">
              <w:t>n</w:t>
            </w:r>
            <w:r>
              <w:t>”</w:t>
            </w:r>
            <w:r w:rsidR="00801914" w:rsidRPr="007A4853">
              <w:t xml:space="preserve"> =</w:t>
            </w:r>
          </w:p>
        </w:tc>
        <w:tc>
          <w:tcPr>
            <w:tcW w:w="7512" w:type="dxa"/>
          </w:tcPr>
          <w:p w14:paraId="7443D284" w14:textId="77777777" w:rsidR="00801914" w:rsidRPr="007A4853" w:rsidRDefault="00801914" w:rsidP="004538F9">
            <w:pPr>
              <w:pStyle w:val="Table10ptText-ASDEFCON"/>
            </w:pPr>
            <w:r w:rsidRPr="00715F8B">
              <w:t xml:space="preserve">the number of days </w:t>
            </w:r>
            <w:r>
              <w:t>that the payment was late</w:t>
            </w:r>
            <w:r w:rsidRPr="00776825">
              <w:t xml:space="preserve"> up to and including the day </w:t>
            </w:r>
            <w:r>
              <w:t>that the payment is made</w:t>
            </w:r>
            <w:r w:rsidR="00DE3BAA">
              <w:t>.</w:t>
            </w:r>
          </w:p>
        </w:tc>
      </w:tr>
    </w:tbl>
    <w:p w14:paraId="58D9499C" w14:textId="61CBDE0F" w:rsidR="00B82130" w:rsidRDefault="00EC44BF" w:rsidP="004538F9">
      <w:pPr>
        <w:pStyle w:val="COTCOCLV3-ASDEFCON"/>
      </w:pPr>
      <w:bookmarkStart w:id="1225" w:name="_Ref228693734"/>
      <w:r w:rsidRPr="00EC44BF">
        <w:t xml:space="preserve">Interest shall only be payable in accordance with this clause </w:t>
      </w:r>
      <w:r w:rsidR="007D4211" w:rsidRPr="00776825">
        <w:fldChar w:fldCharType="begin"/>
      </w:r>
      <w:r w:rsidR="007D4211" w:rsidRPr="00776825">
        <w:instrText xml:space="preserve"> REF _Ref228693769 \r \h </w:instrText>
      </w:r>
      <w:r w:rsidR="007D4211">
        <w:instrText xml:space="preserve"> \* MERGEFORMAT </w:instrText>
      </w:r>
      <w:r w:rsidR="007D4211" w:rsidRPr="00776825">
        <w:fldChar w:fldCharType="separate"/>
      </w:r>
      <w:r w:rsidR="005E1CDB">
        <w:t>6.8</w:t>
      </w:r>
      <w:r w:rsidR="007D4211" w:rsidRPr="00776825">
        <w:fldChar w:fldCharType="end"/>
      </w:r>
      <w:r w:rsidRPr="00EC44BF">
        <w:t xml:space="preserve"> if the interest amount exceeds A$10</w:t>
      </w:r>
      <w:r w:rsidR="00494BE2">
        <w:t>0</w:t>
      </w:r>
      <w:r w:rsidR="00B82130" w:rsidRPr="00776825">
        <w:t>.</w:t>
      </w:r>
      <w:bookmarkEnd w:id="1224"/>
      <w:bookmarkEnd w:id="1225"/>
    </w:p>
    <w:p w14:paraId="22E9D22C" w14:textId="77777777" w:rsidR="006E1896" w:rsidRPr="00A00485" w:rsidRDefault="006E1896" w:rsidP="004538F9">
      <w:pPr>
        <w:pStyle w:val="COTCOCLV2-ASDEFCON"/>
      </w:pPr>
      <w:bookmarkStart w:id="1226" w:name="_Toc480532207"/>
      <w:bookmarkStart w:id="1227" w:name="_Toc175218965"/>
      <w:bookmarkStart w:id="1228" w:name="_Toc175225929"/>
      <w:bookmarkStart w:id="1229" w:name="_Toc153359564"/>
      <w:r w:rsidRPr="00A00485">
        <w:t>Cost Principles</w:t>
      </w:r>
      <w:r>
        <w:t xml:space="preserve"> </w:t>
      </w:r>
      <w:r w:rsidRPr="00A00485">
        <w:t>(Core)</w:t>
      </w:r>
      <w:bookmarkEnd w:id="1226"/>
      <w:bookmarkEnd w:id="1227"/>
      <w:bookmarkEnd w:id="1228"/>
      <w:bookmarkEnd w:id="1229"/>
    </w:p>
    <w:p w14:paraId="7F30960E" w14:textId="6965370E" w:rsidR="006E1896" w:rsidRDefault="006E1896" w:rsidP="004538F9">
      <w:pPr>
        <w:pStyle w:val="COTCOCLV3-ASDEFCON"/>
        <w:rPr>
          <w:ins w:id="1230" w:author="Author"/>
        </w:rPr>
      </w:pPr>
      <w:r w:rsidRPr="00A00485">
        <w:t>Without in any way affecting or overriding the other terms of the Deed or any Contract, the Comm</w:t>
      </w:r>
      <w:r w:rsidR="00AC6589">
        <w:t>onwealth may</w:t>
      </w:r>
      <w:r w:rsidRPr="00A00485">
        <w:t xml:space="preserve"> apply the </w:t>
      </w:r>
      <w:del w:id="1231" w:author="Author">
        <w:r w:rsidR="00FF4F32">
          <w:delText>CASG</w:delText>
        </w:r>
      </w:del>
      <w:ins w:id="1232" w:author="Author">
        <w:r w:rsidR="00CE6A14">
          <w:t>Defence</w:t>
        </w:r>
      </w:ins>
      <w:r w:rsidR="00CE6A14">
        <w:t xml:space="preserve"> </w:t>
      </w:r>
      <w:r w:rsidRPr="00A00485">
        <w:t>Cost Principles when considering any</w:t>
      </w:r>
      <w:r>
        <w:t>:</w:t>
      </w:r>
    </w:p>
    <w:tbl>
      <w:tblPr>
        <w:tblW w:w="8221" w:type="dxa"/>
        <w:tblInd w:w="846"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8221"/>
      </w:tblGrid>
      <w:tr w:rsidR="00CE6A14" w14:paraId="6FC9EAEA" w14:textId="77777777" w:rsidTr="00CE6A14">
        <w:trPr>
          <w:ins w:id="1233" w:author="Author"/>
        </w:trPr>
        <w:tc>
          <w:tcPr>
            <w:tcW w:w="8221" w:type="dxa"/>
            <w:shd w:val="clear" w:color="auto" w:fill="auto"/>
          </w:tcPr>
          <w:p w14:paraId="0E6B2D12" w14:textId="77777777" w:rsidR="00CE6A14" w:rsidRDefault="00CE6A14" w:rsidP="00AE08FA">
            <w:pPr>
              <w:pStyle w:val="Note-ASDEFCON"/>
              <w:rPr>
                <w:ins w:id="1234" w:author="Author"/>
              </w:rPr>
            </w:pPr>
            <w:ins w:id="1235" w:author="Author">
              <w:r w:rsidRPr="00E04A4C">
                <w:t>Option:</w:t>
              </w:r>
              <w:r>
                <w:t xml:space="preserve">  For use when Defence Cost Principles are applied</w:t>
              </w:r>
            </w:ins>
          </w:p>
          <w:p w14:paraId="40ACBAAB" w14:textId="77777777" w:rsidR="00CE6A14" w:rsidRPr="00E04A4C" w:rsidRDefault="00CE6A14" w:rsidP="00AE08FA">
            <w:pPr>
              <w:pStyle w:val="NoteToDrafters-ASDEFCON"/>
              <w:rPr>
                <w:ins w:id="1236" w:author="Author"/>
              </w:rPr>
            </w:pPr>
            <w:ins w:id="1237" w:author="Author">
              <w:r>
                <w:t>Note to drafters:  Use unless not required as per cl 2.31. of the Defence Cost Principles</w:t>
              </w:r>
            </w:ins>
          </w:p>
          <w:p w14:paraId="42847D5B" w14:textId="1BF94348" w:rsidR="00CE6A14" w:rsidRDefault="00CE6A14" w:rsidP="004538F9">
            <w:pPr>
              <w:pStyle w:val="COTCOCLV4-ASDEFCON"/>
              <w:rPr>
                <w:ins w:id="1238" w:author="Author"/>
              </w:rPr>
            </w:pPr>
            <w:ins w:id="1239" w:author="Author">
              <w:r w:rsidRPr="00EC11EF">
                <w:t xml:space="preserve">price for any </w:t>
              </w:r>
              <w:r>
                <w:t xml:space="preserve">change proposal to the Deed or any Contract under clause </w:t>
              </w:r>
              <w:r>
                <w:fldChar w:fldCharType="begin"/>
              </w:r>
              <w:r>
                <w:instrText xml:space="preserve"> REF _Ref436207152 \r \h </w:instrText>
              </w:r>
              <w:r>
                <w:fldChar w:fldCharType="separate"/>
              </w:r>
              <w:r w:rsidR="005E1CDB">
                <w:t>9.1</w:t>
              </w:r>
              <w:r>
                <w:fldChar w:fldCharType="end"/>
              </w:r>
              <w:r w:rsidRPr="00794A90">
                <w:t xml:space="preserve"> or</w:t>
              </w:r>
            </w:ins>
          </w:p>
        </w:tc>
      </w:tr>
    </w:tbl>
    <w:p w14:paraId="5EA33779" w14:textId="77777777" w:rsidR="00CE6A14" w:rsidRDefault="00CE6A14" w:rsidP="00041AAA">
      <w:pPr>
        <w:pStyle w:val="COTCOCLV3-ASDEFCON"/>
        <w:numPr>
          <w:ilvl w:val="0"/>
          <w:numId w:val="0"/>
        </w:numPr>
        <w:ind w:left="851"/>
      </w:pPr>
    </w:p>
    <w:p w14:paraId="05F9A082" w14:textId="6A0ED505" w:rsidR="006E1896" w:rsidRPr="00AE0A98" w:rsidRDefault="006E1896" w:rsidP="004538F9">
      <w:pPr>
        <w:pStyle w:val="COTCOCLV4-ASDEFCON"/>
      </w:pPr>
      <w:r w:rsidRPr="00AE0A98">
        <w:t>price for any change</w:t>
      </w:r>
      <w:r w:rsidR="007632AA">
        <w:t xml:space="preserve"> proposal</w:t>
      </w:r>
      <w:r w:rsidRPr="00AE0A98">
        <w:t xml:space="preserve"> to the Deed or any Contract</w:t>
      </w:r>
      <w:r>
        <w:t xml:space="preserve"> under clause </w:t>
      </w:r>
      <w:r w:rsidR="00DE3BAA">
        <w:fldChar w:fldCharType="begin"/>
      </w:r>
      <w:r w:rsidR="00DE3BAA">
        <w:instrText xml:space="preserve"> REF _Ref436207196 \w \h </w:instrText>
      </w:r>
      <w:r w:rsidR="00DE3BAA">
        <w:fldChar w:fldCharType="separate"/>
      </w:r>
      <w:r w:rsidR="005E1CDB">
        <w:t>9.1</w:t>
      </w:r>
      <w:r w:rsidR="00DE3BAA">
        <w:fldChar w:fldCharType="end"/>
      </w:r>
      <w:r w:rsidRPr="00AE0A98">
        <w:t>; or</w:t>
      </w:r>
    </w:p>
    <w:p w14:paraId="548F53CC" w14:textId="77777777" w:rsidR="006E1896" w:rsidRPr="00776825" w:rsidRDefault="006E1896" w:rsidP="004538F9">
      <w:pPr>
        <w:pStyle w:val="COTCOCLV4-ASDEFCON"/>
      </w:pPr>
      <w:r w:rsidRPr="00AE0A98">
        <w:t>claim for costs if the Deed or any Contract is terminated.</w:t>
      </w:r>
    </w:p>
    <w:p w14:paraId="198E9845" w14:textId="77777777" w:rsidR="008F0599" w:rsidRPr="00776825" w:rsidRDefault="00D47BF8" w:rsidP="004538F9">
      <w:pPr>
        <w:pStyle w:val="COTCOCLV1-ASDEFCON"/>
      </w:pPr>
      <w:bookmarkStart w:id="1240" w:name="_Toc229471797"/>
      <w:bookmarkStart w:id="1241" w:name="_Toc480532208"/>
      <w:bookmarkStart w:id="1242" w:name="_Toc175218966"/>
      <w:bookmarkStart w:id="1243" w:name="_Toc175225930"/>
      <w:bookmarkStart w:id="1244" w:name="_Toc153359565"/>
      <w:bookmarkEnd w:id="1200"/>
      <w:r w:rsidRPr="00776825">
        <w:t>INSURANCE AND LIABILITY</w:t>
      </w:r>
      <w:bookmarkEnd w:id="1240"/>
      <w:bookmarkEnd w:id="1241"/>
      <w:bookmarkEnd w:id="1242"/>
      <w:bookmarkEnd w:id="1243"/>
      <w:bookmarkEnd w:id="1244"/>
    </w:p>
    <w:p w14:paraId="0E745CC5" w14:textId="77777777" w:rsidR="008F0599" w:rsidRPr="00776825" w:rsidRDefault="008F0599" w:rsidP="004538F9">
      <w:pPr>
        <w:pStyle w:val="COTCOCLV2-ASDEFCON"/>
      </w:pPr>
      <w:bookmarkStart w:id="1245" w:name="_Ref106074977"/>
      <w:bookmarkStart w:id="1246" w:name="_Ref106086759"/>
      <w:bookmarkStart w:id="1247" w:name="_Toc229471798"/>
      <w:bookmarkStart w:id="1248" w:name="_Toc480532209"/>
      <w:bookmarkStart w:id="1249" w:name="_Toc175218967"/>
      <w:bookmarkStart w:id="1250" w:name="_Toc175225931"/>
      <w:bookmarkStart w:id="1251" w:name="_Toc153359566"/>
      <w:r w:rsidRPr="00776825">
        <w:t>Indemnity (Core)</w:t>
      </w:r>
      <w:bookmarkEnd w:id="1245"/>
      <w:bookmarkEnd w:id="1246"/>
      <w:bookmarkEnd w:id="1247"/>
      <w:bookmarkEnd w:id="1248"/>
      <w:bookmarkEnd w:id="1249"/>
      <w:bookmarkEnd w:id="1250"/>
      <w:bookmarkEnd w:id="1251"/>
      <w:r w:rsidRPr="00776825">
        <w:t xml:space="preserve"> </w:t>
      </w:r>
    </w:p>
    <w:p w14:paraId="2117B2E8" w14:textId="77777777" w:rsidR="008F0599" w:rsidRDefault="008F0599" w:rsidP="004538F9">
      <w:pPr>
        <w:pStyle w:val="COTCOCLV3-ASDEFCON"/>
      </w:pPr>
      <w:bookmarkStart w:id="1252" w:name="_Ref527277280"/>
      <w:r w:rsidRPr="00776825">
        <w:t>The Contractor shall indemnify the Commonwealth</w:t>
      </w:r>
      <w:r w:rsidR="00136728">
        <w:t xml:space="preserve"> and Commonwealth Personnel</w:t>
      </w:r>
      <w:r w:rsidRPr="00776825">
        <w:t xml:space="preserve"> against</w:t>
      </w:r>
      <w:r w:rsidR="00F327E1">
        <w:t xml:space="preserve"> any</w:t>
      </w:r>
      <w:r w:rsidRPr="00776825">
        <w:t xml:space="preserve"> liability, loss, damage, costs (</w:t>
      </w:r>
      <w:r w:rsidR="00056C98" w:rsidRPr="00776825">
        <w:t xml:space="preserve">including the cost of any settlement and legal costs and expenses </w:t>
      </w:r>
      <w:r w:rsidRPr="00776825">
        <w:t xml:space="preserve">on a solicitor and own client basis) and expenses arising out of or </w:t>
      </w:r>
      <w:r w:rsidR="00040B61">
        <w:t xml:space="preserve">in connection with </w:t>
      </w:r>
      <w:r w:rsidRPr="00776825">
        <w:t xml:space="preserve">a default or unlawful or negligent act or omission on the part of the Contractor, </w:t>
      </w:r>
      <w:r w:rsidR="00F32989">
        <w:t>Contractor</w:t>
      </w:r>
      <w:r w:rsidRPr="00776825">
        <w:t xml:space="preserve"> </w:t>
      </w:r>
      <w:r w:rsidR="00136728">
        <w:t>Personnel</w:t>
      </w:r>
      <w:r w:rsidR="006D38BE">
        <w:t>,</w:t>
      </w:r>
      <w:r w:rsidRPr="00776825">
        <w:t xml:space="preserve"> Subcontractors</w:t>
      </w:r>
      <w:r w:rsidR="006D38BE">
        <w:t xml:space="preserve"> or Subcontractor Personnel</w:t>
      </w:r>
      <w:r w:rsidRPr="00776825">
        <w:t>.  The Contractor’s liability to indemnify the Commonwealth shall be reduced proportionally to the extent that any</w:t>
      </w:r>
      <w:r w:rsidR="00B8622D" w:rsidRPr="00776825">
        <w:t xml:space="preserve"> unlawful or negligent</w:t>
      </w:r>
      <w:r w:rsidRPr="00776825">
        <w:t xml:space="preserve"> act or omission on the part of the Commonwealth or any person </w:t>
      </w:r>
      <w:r w:rsidR="00B8622D" w:rsidRPr="00776825">
        <w:t xml:space="preserve">through whom the Commonwealth is </w:t>
      </w:r>
      <w:r w:rsidRPr="00776825">
        <w:t>acting</w:t>
      </w:r>
      <w:r w:rsidR="00B8622D" w:rsidRPr="00776825">
        <w:t xml:space="preserve"> (but not including the Contractor, </w:t>
      </w:r>
      <w:r w:rsidR="00F32989">
        <w:t>Contractor</w:t>
      </w:r>
      <w:r w:rsidR="00B8622D" w:rsidRPr="00776825">
        <w:t xml:space="preserve"> </w:t>
      </w:r>
      <w:r w:rsidR="00136728">
        <w:t>Personnel</w:t>
      </w:r>
      <w:r w:rsidR="006D38BE">
        <w:t xml:space="preserve">, </w:t>
      </w:r>
      <w:r w:rsidR="00B8622D" w:rsidRPr="00776825">
        <w:t>Subcontractors</w:t>
      </w:r>
      <w:r w:rsidR="006D38BE">
        <w:t xml:space="preserve"> or Subcontractor Personnel</w:t>
      </w:r>
      <w:r w:rsidR="00B8622D" w:rsidRPr="00776825">
        <w:t>)</w:t>
      </w:r>
      <w:r w:rsidRPr="00776825">
        <w:t xml:space="preserve"> contributed to the liability, loss, damage, costs or expenses.</w:t>
      </w:r>
    </w:p>
    <w:p w14:paraId="253730BF" w14:textId="77777777" w:rsidR="00521B46" w:rsidRDefault="00521B46" w:rsidP="004538F9">
      <w:pPr>
        <w:pStyle w:val="COTCOCLV2-ASDEFCON"/>
      </w:pPr>
      <w:bookmarkStart w:id="1253" w:name="_Ref265132391"/>
      <w:bookmarkStart w:id="1254" w:name="_Toc480532210"/>
      <w:bookmarkStart w:id="1255" w:name="_Toc175218968"/>
      <w:bookmarkStart w:id="1256" w:name="_Toc175225932"/>
      <w:bookmarkStart w:id="1257" w:name="_Ref263077098"/>
      <w:bookmarkStart w:id="1258" w:name="_Toc153359567"/>
      <w:r>
        <w:t>Intellectual Property Indemnity (Core)</w:t>
      </w:r>
      <w:bookmarkEnd w:id="1253"/>
      <w:bookmarkEnd w:id="1254"/>
      <w:bookmarkEnd w:id="1255"/>
      <w:bookmarkEnd w:id="1256"/>
      <w:bookmarkEnd w:id="1258"/>
      <w:r>
        <w:t xml:space="preserve"> </w:t>
      </w:r>
    </w:p>
    <w:p w14:paraId="5155C748" w14:textId="77777777" w:rsidR="00521B46" w:rsidRDefault="00521B46" w:rsidP="004538F9">
      <w:pPr>
        <w:pStyle w:val="COTCOCLV3-ASDEFCON"/>
      </w:pPr>
      <w:r>
        <w:t>The Contractor shall indemnify the Commonwealth</w:t>
      </w:r>
      <w:r w:rsidR="00DB4BD9">
        <w:t>,</w:t>
      </w:r>
      <w:r>
        <w:t xml:space="preserve"> </w:t>
      </w:r>
      <w:r w:rsidR="00136728">
        <w:t>Commonwealth Personnel</w:t>
      </w:r>
      <w:r>
        <w:t>, licensees or sub-licensees against any liability, loss, damage, cost (including the cost of any settlement and legal costs and expenses on a solicitor and own client basis), compensation or expense sustained or incurred by the Commonwealth which arises out of any action, claim, dispute, suit or proceeding brought by any third party in respect of any:</w:t>
      </w:r>
    </w:p>
    <w:p w14:paraId="62CB0253" w14:textId="1C0E1E87" w:rsidR="00521B46" w:rsidRDefault="00521B46" w:rsidP="004538F9">
      <w:pPr>
        <w:pStyle w:val="COTCOCLV4-ASDEFCON"/>
      </w:pPr>
      <w:r>
        <w:t>infringement or alleged infringement of that third party’s IP rights including Moral Rights when the infringement or alleged infringement arises out of any activity permitted under any licence or assignment</w:t>
      </w:r>
      <w:r>
        <w:rPr>
          <w:b/>
        </w:rPr>
        <w:t xml:space="preserve"> </w:t>
      </w:r>
      <w:r>
        <w:t xml:space="preserve">referred to in clause </w:t>
      </w:r>
      <w:r w:rsidR="00C540B6">
        <w:fldChar w:fldCharType="begin"/>
      </w:r>
      <w:r w:rsidR="00C540B6">
        <w:instrText xml:space="preserve"> REF _Ref436911523 \w \h </w:instrText>
      </w:r>
      <w:r w:rsidR="00C540B6">
        <w:fldChar w:fldCharType="separate"/>
      </w:r>
      <w:r w:rsidR="005E1CDB">
        <w:t>4</w:t>
      </w:r>
      <w:r w:rsidR="00C540B6">
        <w:fldChar w:fldCharType="end"/>
      </w:r>
      <w:r>
        <w:t xml:space="preserve"> or otherwise under the </w:t>
      </w:r>
      <w:r w:rsidR="00E924B4">
        <w:t xml:space="preserve">Deed or any </w:t>
      </w:r>
      <w:r>
        <w:t>Contract; or</w:t>
      </w:r>
    </w:p>
    <w:p w14:paraId="21251CF2" w14:textId="77777777" w:rsidR="00521B46" w:rsidRDefault="00521B46" w:rsidP="004538F9">
      <w:pPr>
        <w:pStyle w:val="COTCOCLV4-ASDEFCON"/>
      </w:pPr>
      <w:r>
        <w:t xml:space="preserve">breach or alleged breach of any duty of confidentiality owed to that third party, when the breach is caused by any act or omission on the part of the Contractor or any </w:t>
      </w:r>
      <w:r w:rsidR="00F32989">
        <w:t xml:space="preserve">Contractor </w:t>
      </w:r>
      <w:r w:rsidR="00D83B43">
        <w:t>Personnel</w:t>
      </w:r>
      <w:r w:rsidR="006D38BE">
        <w:t>,</w:t>
      </w:r>
      <w:r w:rsidR="00D83B43">
        <w:t xml:space="preserve"> </w:t>
      </w:r>
      <w:r>
        <w:t>Subcontractors</w:t>
      </w:r>
      <w:r w:rsidR="006D38BE">
        <w:t xml:space="preserve"> or Subcontractor Personnel</w:t>
      </w:r>
      <w:r>
        <w:t xml:space="preserve"> (whether or not such act or omission constitutes a breach of the</w:t>
      </w:r>
      <w:r w:rsidR="007724F4">
        <w:t xml:space="preserve"> Deed or any</w:t>
      </w:r>
      <w:r>
        <w:t xml:space="preserve"> Contract).</w:t>
      </w:r>
    </w:p>
    <w:p w14:paraId="27D42DE2" w14:textId="306CEF8E" w:rsidR="00521B46" w:rsidRDefault="00521B46" w:rsidP="004538F9">
      <w:pPr>
        <w:pStyle w:val="COTCOCLV3-ASDEFCON"/>
      </w:pPr>
      <w:r>
        <w:t xml:space="preserve">For the purposes of this clause </w:t>
      </w:r>
      <w:r w:rsidR="00E61760">
        <w:fldChar w:fldCharType="begin"/>
      </w:r>
      <w:r w:rsidR="00E61760">
        <w:instrText xml:space="preserve"> REF _Ref265132391 \r \h </w:instrText>
      </w:r>
      <w:r w:rsidR="00E61760">
        <w:fldChar w:fldCharType="separate"/>
      </w:r>
      <w:r w:rsidR="005E1CDB">
        <w:t>7.2</w:t>
      </w:r>
      <w:r w:rsidR="00E61760">
        <w:fldChar w:fldCharType="end"/>
      </w:r>
      <w:r>
        <w:t xml:space="preserve">, ‘infringement’ includes unauthorised acts which would, but for the operation of section 163 of the </w:t>
      </w:r>
      <w:r>
        <w:rPr>
          <w:i/>
        </w:rPr>
        <w:t>Patents Act 1990</w:t>
      </w:r>
      <w:r w:rsidR="00136728">
        <w:t xml:space="preserve"> (Cth)</w:t>
      </w:r>
      <w:r>
        <w:t xml:space="preserve">, section 96 of the </w:t>
      </w:r>
      <w:r>
        <w:rPr>
          <w:i/>
        </w:rPr>
        <w:t xml:space="preserve">Designs Act </w:t>
      </w:r>
      <w:r w:rsidRPr="00136728">
        <w:rPr>
          <w:i/>
        </w:rPr>
        <w:t>2003</w:t>
      </w:r>
      <w:r w:rsidR="00136728">
        <w:t xml:space="preserve"> (Cth)</w:t>
      </w:r>
      <w:r>
        <w:t xml:space="preserve">, section 183 of the </w:t>
      </w:r>
      <w:r>
        <w:rPr>
          <w:i/>
        </w:rPr>
        <w:t>Copyright Act 1968</w:t>
      </w:r>
      <w:r w:rsidR="00136728">
        <w:rPr>
          <w:i/>
        </w:rPr>
        <w:t xml:space="preserve"> </w:t>
      </w:r>
      <w:r w:rsidR="00136728">
        <w:t>(Cth)</w:t>
      </w:r>
      <w:r>
        <w:t xml:space="preserve">, and section 25 of the </w:t>
      </w:r>
      <w:r>
        <w:rPr>
          <w:i/>
        </w:rPr>
        <w:t>Circuits Layout Act 1989</w:t>
      </w:r>
      <w:r w:rsidR="00136728">
        <w:rPr>
          <w:i/>
        </w:rPr>
        <w:t xml:space="preserve"> </w:t>
      </w:r>
      <w:r w:rsidR="00136728">
        <w:t>(Cth)</w:t>
      </w:r>
      <w:r>
        <w:t xml:space="preserve">, constitute an infringement. </w:t>
      </w:r>
    </w:p>
    <w:p w14:paraId="11F0F2E6" w14:textId="77777777" w:rsidR="00521B46" w:rsidRDefault="00521B46" w:rsidP="004538F9">
      <w:pPr>
        <w:pStyle w:val="COTCOCLV2-ASDEFCON"/>
      </w:pPr>
      <w:bookmarkStart w:id="1259" w:name="_Ref265132409"/>
      <w:bookmarkStart w:id="1260" w:name="_Toc480532211"/>
      <w:bookmarkStart w:id="1261" w:name="_Toc175218969"/>
      <w:bookmarkStart w:id="1262" w:name="_Toc175225933"/>
      <w:bookmarkStart w:id="1263" w:name="_Toc153359568"/>
      <w:r>
        <w:t>Limitation of Liability (Optional)</w:t>
      </w:r>
      <w:bookmarkEnd w:id="1259"/>
      <w:bookmarkEnd w:id="1260"/>
      <w:bookmarkEnd w:id="1261"/>
      <w:bookmarkEnd w:id="1262"/>
      <w:bookmarkEnd w:id="1263"/>
      <w:r>
        <w:t xml:space="preserve"> </w:t>
      </w:r>
    </w:p>
    <w:p w14:paraId="3EC4C51E" w14:textId="77777777" w:rsidR="001F3A94" w:rsidRDefault="00C00B47" w:rsidP="004538F9">
      <w:pPr>
        <w:pStyle w:val="NoteToDrafters-ASDEFCON"/>
      </w:pPr>
      <w:r w:rsidRPr="006A4A2D">
        <w:t xml:space="preserve">Note to drafters:  A liability risk assessment is to be undertaken by the </w:t>
      </w:r>
      <w:r w:rsidRPr="00B621BE">
        <w:t>Commonwealth</w:t>
      </w:r>
      <w:r w:rsidRPr="006A4A2D">
        <w:t xml:space="preserve"> in accordance with the </w:t>
      </w:r>
      <w:r>
        <w:t xml:space="preserve">Defence Liability Principles and the </w:t>
      </w:r>
      <w:r w:rsidRPr="006A4A2D">
        <w:t xml:space="preserve">standard Defence methodology described in the Liability Risk </w:t>
      </w:r>
      <w:r>
        <w:t>Assessment template</w:t>
      </w:r>
      <w:r w:rsidRPr="006A4A2D">
        <w:t>,</w:t>
      </w:r>
      <w:r>
        <w:t xml:space="preserve"> both of</w:t>
      </w:r>
      <w:r w:rsidRPr="006A4A2D">
        <w:t xml:space="preserve"> which can be accessed at</w:t>
      </w:r>
      <w:r w:rsidR="001F3A94">
        <w:t>:</w:t>
      </w:r>
    </w:p>
    <w:p w14:paraId="25CAD336" w14:textId="6AFDFF75" w:rsidR="001F3A94" w:rsidRDefault="00311B81" w:rsidP="004538F9">
      <w:pPr>
        <w:pStyle w:val="NoteToDraftersBullets-ASDEFCON"/>
      </w:pPr>
      <w:del w:id="1264" w:author="Author">
        <w:r w:rsidRPr="0064782A">
          <w:delText>http://drnet.defence.gov.au/casg/commercial/UndertakingProcurementinDefence/Pages/Liability-Risk-Management.aspx</w:delText>
        </w:r>
        <w:r w:rsidR="00C00B47" w:rsidRPr="006A4A2D">
          <w:delText>.</w:delText>
        </w:r>
      </w:del>
      <w:ins w:id="1265" w:author="Author">
        <w:r w:rsidR="00041AAA">
          <w:fldChar w:fldCharType="begin"/>
        </w:r>
        <w:r w:rsidR="00041AAA">
          <w:instrText xml:space="preserve"> HYPERLINK "http://drnet.defence.gov.au/casg/commercial/UndertakingProcurementinDefence/Pages/Liability-Risk</w:instrText>
        </w:r>
        <w:r w:rsidR="00041AAA">
          <w:instrText xml:space="preserve">-Management.aspx" </w:instrText>
        </w:r>
        <w:r w:rsidR="00041AAA">
          <w:fldChar w:fldCharType="separate"/>
        </w:r>
        <w:r w:rsidRPr="000763B8">
          <w:rPr>
            <w:rStyle w:val="Hyperlink"/>
          </w:rPr>
          <w:t>http://drnet.defence.gov.au/casg/commercial/UndertakingProcurementinDefence/Pages/Liability-Risk-Management.aspx</w:t>
        </w:r>
        <w:r w:rsidR="00041AAA">
          <w:rPr>
            <w:rStyle w:val="Hyperlink"/>
          </w:rPr>
          <w:fldChar w:fldCharType="end"/>
        </w:r>
        <w:r w:rsidR="00C00B47" w:rsidRPr="006A4A2D">
          <w:t>.</w:t>
        </w:r>
      </w:ins>
      <w:r w:rsidR="00C00B47" w:rsidRPr="006A4A2D">
        <w:t xml:space="preserve">  </w:t>
      </w:r>
    </w:p>
    <w:p w14:paraId="63A31315" w14:textId="0846AB5B" w:rsidR="00C00B47" w:rsidRPr="006A4A2D" w:rsidRDefault="00C00B47" w:rsidP="004538F9">
      <w:pPr>
        <w:pStyle w:val="NoteToDrafters-ASDEFCON"/>
      </w:pPr>
      <w:r w:rsidRPr="006A4A2D">
        <w:t xml:space="preserve">The liability risk assessment provides the basis for determining the liability caps in this clause </w:t>
      </w:r>
      <w:r>
        <w:fldChar w:fldCharType="begin"/>
      </w:r>
      <w:r>
        <w:instrText xml:space="preserve"> REF _Ref265132409 \r \h </w:instrText>
      </w:r>
      <w:r>
        <w:fldChar w:fldCharType="separate"/>
      </w:r>
      <w:r w:rsidR="005E1CDB">
        <w:t>7.3</w:t>
      </w:r>
      <w:r>
        <w:fldChar w:fldCharType="end"/>
      </w:r>
      <w:r w:rsidRPr="006A4A2D">
        <w:t xml:space="preserve"> and </w:t>
      </w:r>
      <w:r>
        <w:t xml:space="preserve">the </w:t>
      </w:r>
      <w:r w:rsidRPr="006A4A2D">
        <w:t>insurance requirements in clause</w:t>
      </w:r>
      <w:r w:rsidR="00DC73EA">
        <w:t xml:space="preserve"> </w:t>
      </w:r>
      <w:r w:rsidR="00A81E6E">
        <w:fldChar w:fldCharType="begin"/>
      </w:r>
      <w:r w:rsidR="00A81E6E">
        <w:instrText xml:space="preserve"> REF _Ref80120211 \w \h </w:instrText>
      </w:r>
      <w:r w:rsidR="00A81E6E">
        <w:fldChar w:fldCharType="separate"/>
      </w:r>
      <w:r w:rsidR="005E1CDB">
        <w:t>7.4</w:t>
      </w:r>
      <w:r w:rsidR="00A81E6E">
        <w:fldChar w:fldCharType="end"/>
      </w:r>
      <w:r w:rsidRPr="006A4A2D">
        <w:t>.</w:t>
      </w:r>
    </w:p>
    <w:p w14:paraId="021FE8F2" w14:textId="77777777" w:rsidR="00C00B47" w:rsidRDefault="00C00B47" w:rsidP="004538F9">
      <w:pPr>
        <w:pStyle w:val="NoteToTenderers-ASDEFCON"/>
      </w:pPr>
      <w:r w:rsidRPr="006A4A2D">
        <w:t xml:space="preserve">Note to tenderers:  The liability </w:t>
      </w:r>
      <w:r>
        <w:t>caps</w:t>
      </w:r>
      <w:r w:rsidRPr="006A4A2D">
        <w:t xml:space="preserve"> were determined by the Commonwealth based on a liability risk assessment conducted in accordance with the Defence Liability </w:t>
      </w:r>
      <w:r>
        <w:t xml:space="preserve">Principles and the standard Defence methodology described in the Liability </w:t>
      </w:r>
      <w:r w:rsidRPr="006A4A2D">
        <w:t xml:space="preserve">Risk </w:t>
      </w:r>
      <w:r>
        <w:t>Assessment template</w:t>
      </w:r>
      <w:r w:rsidRPr="006A4A2D">
        <w:t xml:space="preserve">, </w:t>
      </w:r>
      <w:r>
        <w:t xml:space="preserve">both of </w:t>
      </w:r>
      <w:r w:rsidRPr="006A4A2D">
        <w:t>which can be accessed at</w:t>
      </w:r>
      <w:r>
        <w:t>:</w:t>
      </w:r>
    </w:p>
    <w:p w14:paraId="2D3E1082" w14:textId="77777777" w:rsidR="00B64C64" w:rsidRPr="00C75795" w:rsidRDefault="00FB5B02" w:rsidP="0064782A">
      <w:pPr>
        <w:pStyle w:val="NoteToTenderersBullets-ASDEFCON"/>
        <w:rPr>
          <w:del w:id="1266" w:author="Author"/>
        </w:rPr>
      </w:pPr>
      <w:del w:id="1267" w:author="Author">
        <w:r>
          <w:fldChar w:fldCharType="begin"/>
        </w:r>
        <w:r>
          <w:delInstrText>HYPERLINK "https://www.defence.gov.au/business-industry/procurement/policies-guidelines-templates/procurement-guidance/liability-risk-management"</w:delInstrText>
        </w:r>
        <w:r>
          <w:fldChar w:fldCharType="separate"/>
        </w:r>
        <w:r>
          <w:rPr>
            <w:rStyle w:val="Hyperlink"/>
          </w:rPr>
          <w:delText>https://www.defence.gov.au/business-industry/procurement/policies-guidelines-templates/procurement-guidance/liability-risk-management</w:delText>
        </w:r>
        <w:r>
          <w:fldChar w:fldCharType="end"/>
        </w:r>
        <w:r w:rsidR="00B540A2">
          <w:delText>.</w:delText>
        </w:r>
      </w:del>
    </w:p>
    <w:p w14:paraId="1D383700" w14:textId="40757420" w:rsidR="00B64C64" w:rsidRPr="00C75795" w:rsidRDefault="00041AAA" w:rsidP="004538F9">
      <w:pPr>
        <w:pStyle w:val="NoteToTenderersBullets-ASDEFCON"/>
        <w:rPr>
          <w:ins w:id="1268" w:author="Author"/>
        </w:rPr>
      </w:pPr>
      <w:ins w:id="1269" w:author="Author">
        <w:r>
          <w:fldChar w:fldCharType="begin"/>
        </w:r>
        <w:r>
          <w:instrText xml:space="preserve"> HYPERLINK "https://www.defence.gov.au/business-industry/procurement/policies-guidelines-templates/procurement-guidance/liability-risk-management" </w:instrText>
        </w:r>
        <w:r>
          <w:fldChar w:fldCharType="separate"/>
        </w:r>
        <w:r w:rsidR="00FB5B02">
          <w:rPr>
            <w:rStyle w:val="Hyperlink"/>
          </w:rPr>
          <w:t>https://www.defence.gov.au/business-industry/procurement/policies-guidelines-templates/procurement-guidance/liability-risk-management</w:t>
        </w:r>
        <w:r>
          <w:rPr>
            <w:rStyle w:val="Hyperlink"/>
          </w:rPr>
          <w:fldChar w:fldCharType="end"/>
        </w:r>
        <w:r w:rsidR="00B540A2">
          <w:t>.</w:t>
        </w:r>
      </w:ins>
    </w:p>
    <w:p w14:paraId="10A2BF7D" w14:textId="1C9C612B" w:rsidR="00E924B4" w:rsidRDefault="00521B46" w:rsidP="004538F9">
      <w:pPr>
        <w:pStyle w:val="COTCOCLV3-ASDEFCON"/>
      </w:pPr>
      <w:bookmarkStart w:id="1270" w:name="_Ref265132443"/>
      <w:bookmarkStart w:id="1271" w:name="_Ref409694306"/>
      <w:r w:rsidRPr="000F4921">
        <w:t>Subject to</w:t>
      </w:r>
      <w:r>
        <w:t xml:space="preserve"> clause </w:t>
      </w:r>
      <w:r w:rsidR="00E61760">
        <w:fldChar w:fldCharType="begin"/>
      </w:r>
      <w:r w:rsidR="00E61760">
        <w:instrText xml:space="preserve"> REF _Ref265132427 \r \h </w:instrText>
      </w:r>
      <w:r w:rsidR="00136728">
        <w:instrText xml:space="preserve"> \* MERGEFORMAT </w:instrText>
      </w:r>
      <w:r w:rsidR="00E61760">
        <w:fldChar w:fldCharType="separate"/>
      </w:r>
      <w:r w:rsidR="005E1CDB">
        <w:t>7.3.2</w:t>
      </w:r>
      <w:r w:rsidR="00E61760">
        <w:fldChar w:fldCharType="end"/>
      </w:r>
      <w:r w:rsidRPr="000F4921">
        <w:t xml:space="preserve">, the liability of the </w:t>
      </w:r>
      <w:r>
        <w:t>Contractor</w:t>
      </w:r>
      <w:r w:rsidRPr="000F4921">
        <w:t xml:space="preserve"> to the Commonwealth arising out of th</w:t>
      </w:r>
      <w:r>
        <w:t xml:space="preserve">e Contractor’s performance of the </w:t>
      </w:r>
      <w:r w:rsidR="007D60CF">
        <w:t xml:space="preserve">Deed and any </w:t>
      </w:r>
      <w:r w:rsidRPr="000F4921">
        <w:t xml:space="preserve">Contract will be limited </w:t>
      </w:r>
      <w:r w:rsidR="001F4ADF">
        <w:t xml:space="preserve">in aggregate </w:t>
      </w:r>
      <w:r w:rsidR="00F32989">
        <w:t>to the amount specified in the Details Schedule</w:t>
      </w:r>
      <w:r w:rsidR="006D38BE">
        <w:t>.</w:t>
      </w:r>
      <w:r w:rsidR="00F32989">
        <w:t xml:space="preserve"> </w:t>
      </w:r>
      <w:bookmarkEnd w:id="1270"/>
      <w:bookmarkEnd w:id="1271"/>
    </w:p>
    <w:p w14:paraId="4E98E9A3" w14:textId="153544BC" w:rsidR="00521B46" w:rsidRDefault="00521B46" w:rsidP="004538F9">
      <w:pPr>
        <w:pStyle w:val="COTCOCLV3-ASDEFCON"/>
      </w:pPr>
      <w:bookmarkStart w:id="1272" w:name="_Ref265132427"/>
      <w:r w:rsidRPr="000F4921">
        <w:t>The limitation</w:t>
      </w:r>
      <w:r w:rsidR="00392B48">
        <w:t>s</w:t>
      </w:r>
      <w:r w:rsidRPr="000F4921">
        <w:t xml:space="preserve"> in </w:t>
      </w:r>
      <w:r>
        <w:t xml:space="preserve">clause </w:t>
      </w:r>
      <w:r w:rsidR="00F32989">
        <w:fldChar w:fldCharType="begin"/>
      </w:r>
      <w:r w:rsidR="00F32989">
        <w:instrText xml:space="preserve"> REF _Ref409694306 \w \h </w:instrText>
      </w:r>
      <w:r w:rsidR="00F32989">
        <w:fldChar w:fldCharType="separate"/>
      </w:r>
      <w:r w:rsidR="005E1CDB">
        <w:t>7.3.1</w:t>
      </w:r>
      <w:r w:rsidR="00F32989">
        <w:fldChar w:fldCharType="end"/>
      </w:r>
      <w:r w:rsidRPr="000F4921">
        <w:t xml:space="preserve"> do not apply to liability of the </w:t>
      </w:r>
      <w:r>
        <w:t>Contractor</w:t>
      </w:r>
      <w:r w:rsidRPr="000F4921">
        <w:t>, including under an indemnity whether or not expressly referred to in this clause, for:</w:t>
      </w:r>
      <w:bookmarkEnd w:id="1272"/>
    </w:p>
    <w:p w14:paraId="5B47FA24" w14:textId="77777777" w:rsidR="00521B46" w:rsidRDefault="00521B46" w:rsidP="004538F9">
      <w:pPr>
        <w:pStyle w:val="COTCOCLV4-ASDEFCON"/>
      </w:pPr>
      <w:r w:rsidRPr="000F4921">
        <w:t>personal injury and death;</w:t>
      </w:r>
    </w:p>
    <w:p w14:paraId="73540E71" w14:textId="77777777" w:rsidR="00521B46" w:rsidRDefault="00521B46" w:rsidP="004538F9">
      <w:pPr>
        <w:pStyle w:val="COTCOCLV4-ASDEFCON"/>
      </w:pPr>
      <w:r w:rsidRPr="000F4921">
        <w:t xml:space="preserve">loss of, or damage to, third party property or </w:t>
      </w:r>
      <w:r w:rsidR="001A5B1D">
        <w:t>Commonwealth</w:t>
      </w:r>
      <w:r w:rsidRPr="000F4921">
        <w:t xml:space="preserve"> property (other than Defence property);</w:t>
      </w:r>
    </w:p>
    <w:p w14:paraId="7ABAFD4F" w14:textId="77777777" w:rsidR="00521B46" w:rsidRDefault="00521B46" w:rsidP="004538F9">
      <w:pPr>
        <w:pStyle w:val="COTCOCLV4-ASDEFCON"/>
      </w:pPr>
      <w:r w:rsidRPr="000F4921">
        <w:t>breach of IP rights, confidentiality, privacy or security obligations;</w:t>
      </w:r>
    </w:p>
    <w:p w14:paraId="7294AE11" w14:textId="77777777" w:rsidR="00521B46" w:rsidRDefault="00521B46" w:rsidP="004538F9">
      <w:pPr>
        <w:pStyle w:val="COTCOCLV4-ASDEFCON"/>
      </w:pPr>
      <w:r w:rsidRPr="000F4921">
        <w:t xml:space="preserve">fraud or </w:t>
      </w:r>
      <w:r w:rsidR="00392B48">
        <w:t>Wilful Default</w:t>
      </w:r>
      <w:r w:rsidRPr="000F4921">
        <w:t>;</w:t>
      </w:r>
    </w:p>
    <w:p w14:paraId="4CE6B172" w14:textId="77777777" w:rsidR="00521B46" w:rsidRDefault="00521B46" w:rsidP="004538F9">
      <w:pPr>
        <w:pStyle w:val="COTCOCLV4-ASDEFCON"/>
      </w:pPr>
      <w:r w:rsidRPr="000F4921">
        <w:t xml:space="preserve">unlawful </w:t>
      </w:r>
      <w:r w:rsidR="00392B48">
        <w:t xml:space="preserve">(not including breach of </w:t>
      </w:r>
      <w:r w:rsidR="008A09BA">
        <w:t xml:space="preserve">Deed or any </w:t>
      </w:r>
      <w:r w:rsidR="00392B48">
        <w:t xml:space="preserve">Contract) </w:t>
      </w:r>
      <w:r w:rsidRPr="000F4921">
        <w:t>or illegal acts; or</w:t>
      </w:r>
    </w:p>
    <w:p w14:paraId="49323236" w14:textId="4279C9B4" w:rsidR="00521B46" w:rsidRDefault="00521B46" w:rsidP="004538F9">
      <w:pPr>
        <w:pStyle w:val="COTCOCLV4-ASDEFCON"/>
      </w:pPr>
      <w:r w:rsidRPr="000F4921">
        <w:t xml:space="preserve">the IP indemnity provided by the </w:t>
      </w:r>
      <w:r w:rsidR="003C4ED1">
        <w:t>Contractor</w:t>
      </w:r>
      <w:r w:rsidRPr="000F4921">
        <w:t xml:space="preserve"> under clause</w:t>
      </w:r>
      <w:r w:rsidR="00E924B4">
        <w:t xml:space="preserve"> </w:t>
      </w:r>
      <w:r w:rsidR="00E924B4">
        <w:fldChar w:fldCharType="begin"/>
      </w:r>
      <w:r w:rsidR="00E924B4">
        <w:instrText xml:space="preserve"> REF _Ref265132391 \w \h </w:instrText>
      </w:r>
      <w:r w:rsidR="00E924B4">
        <w:fldChar w:fldCharType="separate"/>
      </w:r>
      <w:r w:rsidR="005E1CDB">
        <w:t>7.2</w:t>
      </w:r>
      <w:r w:rsidR="00E924B4">
        <w:fldChar w:fldCharType="end"/>
      </w:r>
      <w:r>
        <w:t xml:space="preserve">. </w:t>
      </w:r>
    </w:p>
    <w:p w14:paraId="25BD2C9E" w14:textId="77777777" w:rsidR="008F0599" w:rsidRPr="00776825" w:rsidRDefault="008F0599" w:rsidP="004538F9">
      <w:pPr>
        <w:pStyle w:val="COTCOCLV2-ASDEFCON"/>
      </w:pPr>
      <w:bookmarkStart w:id="1273" w:name="_Toc488220243"/>
      <w:bookmarkStart w:id="1274" w:name="_Ref518446355"/>
      <w:bookmarkStart w:id="1275" w:name="_Ref53456529"/>
      <w:bookmarkStart w:id="1276" w:name="_Toc229471799"/>
      <w:bookmarkStart w:id="1277" w:name="_Ref404946307"/>
      <w:bookmarkStart w:id="1278" w:name="_Ref409694325"/>
      <w:bookmarkStart w:id="1279" w:name="_Ref409696248"/>
      <w:bookmarkStart w:id="1280" w:name="_Ref409697298"/>
      <w:bookmarkStart w:id="1281" w:name="_Ref434917582"/>
      <w:bookmarkStart w:id="1282" w:name="_Toc480532212"/>
      <w:bookmarkStart w:id="1283" w:name="_Ref80120211"/>
      <w:bookmarkStart w:id="1284" w:name="_Toc175218970"/>
      <w:bookmarkStart w:id="1285" w:name="_Toc175225934"/>
      <w:bookmarkStart w:id="1286" w:name="_Toc153359569"/>
      <w:bookmarkEnd w:id="1252"/>
      <w:bookmarkEnd w:id="1257"/>
      <w:r w:rsidRPr="00776825">
        <w:t>Insurance (Core)</w:t>
      </w:r>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p>
    <w:p w14:paraId="65656B8F" w14:textId="3CFC7D51" w:rsidR="00B64C64" w:rsidRDefault="00B64C64" w:rsidP="004538F9">
      <w:pPr>
        <w:pStyle w:val="NoteToDrafters-ASDEFCON"/>
      </w:pPr>
      <w:r>
        <w:t xml:space="preserve">Note to drafters:  This clause is a shortened version of the long form insurance clause contained in the ASDEFCON Strategic Materiel, Complex Materiel Volume 2 and Support templates.  If the limit of indemnity for any one of the required liability insurance policies in this clause meets (or exceeds) the monetary threshold nominated in </w:t>
      </w:r>
      <w:r w:rsidR="00835A54">
        <w:t xml:space="preserve">Functional Policy (Procurement) – Mandatory Procurement Policy Requirements for the Approved Contractor Insurance Program Initiative </w:t>
      </w:r>
      <w:r>
        <w:t>(ie $25m) or any type of aviation or marine insurance policy is required</w:t>
      </w:r>
      <w:r w:rsidR="00DB4BD9">
        <w:t>,</w:t>
      </w:r>
      <w:r>
        <w:t xml:space="preserve"> drafters should use the long form clause or consult with the ACIP Management Team about tailoring this short form clause. </w:t>
      </w:r>
    </w:p>
    <w:p w14:paraId="7EDC35B2" w14:textId="77777777" w:rsidR="00167174" w:rsidRDefault="00167174" w:rsidP="004538F9">
      <w:pPr>
        <w:pStyle w:val="NoteToDrafters-ASDEFCON"/>
      </w:pPr>
      <w:r>
        <w:t xml:space="preserve">Drafters are to tailor this clause by selecting only those insurance policies actually required for the draft </w:t>
      </w:r>
      <w:r w:rsidR="00C50F51">
        <w:t>Deed</w:t>
      </w:r>
      <w:r w:rsidRPr="00A5180C">
        <w:t xml:space="preserve"> </w:t>
      </w:r>
      <w:r>
        <w:t>and by inserting the required limit of indemnity for the relevant insurances.</w:t>
      </w:r>
      <w:r w:rsidR="00C50F51">
        <w:t xml:space="preserve"> </w:t>
      </w:r>
      <w:r>
        <w:t xml:space="preserve">(Note: </w:t>
      </w:r>
      <w:r w:rsidR="004939E7">
        <w:t xml:space="preserve"> </w:t>
      </w:r>
      <w:r>
        <w:t>the LRA provides the basis for</w:t>
      </w:r>
      <w:r w:rsidRPr="00C75795">
        <w:t xml:space="preserve"> determin</w:t>
      </w:r>
      <w:r>
        <w:t xml:space="preserve">ing the insurance requirements).  As a guide, insurance policy indemnity limits should be based on the Maximum Probable Loss (MPL) determined by the LRA.  The MPL represents the financial consequence of a risk event occurring after taking into account any risk treatments that mitigate consequence – it is NOT to be discounted by multiplying consequence x likelihood. </w:t>
      </w:r>
    </w:p>
    <w:p w14:paraId="5D205C10" w14:textId="576459BA" w:rsidR="00FB5B02" w:rsidRDefault="00167174" w:rsidP="004538F9">
      <w:pPr>
        <w:pStyle w:val="NoteToDrafters-ASDEFCON"/>
      </w:pPr>
      <w:r w:rsidRPr="00350030">
        <w:t xml:space="preserve">The ACIP Initiative applies to </w:t>
      </w:r>
      <w:r w:rsidR="00586D2F">
        <w:t>CASG</w:t>
      </w:r>
      <w:r w:rsidRPr="00350030">
        <w:t xml:space="preserve"> procurements in accordance with</w:t>
      </w:r>
      <w:r w:rsidR="00835A54">
        <w:t xml:space="preserve"> Functional Policy (</w:t>
      </w:r>
      <w:r w:rsidR="00774CA0">
        <w:t>Procurement</w:t>
      </w:r>
      <w:r w:rsidR="00835A54">
        <w:t xml:space="preserve">) - </w:t>
      </w:r>
      <w:r w:rsidRPr="00350030">
        <w:rPr>
          <w:iCs/>
        </w:rPr>
        <w:t>Mandatory Procurement Policy Requirements for the Approved Contractor Insurance Program Initiative</w:t>
      </w:r>
      <w:r w:rsidRPr="00350030">
        <w:t xml:space="preserve">.  </w:t>
      </w:r>
      <w:r>
        <w:t>Drafters should refer to the ASDEFCON Insurance Handbook for guidance to assist with understanding and tailoring this clause.  Information on the ACIP Initiative is available at</w:t>
      </w:r>
      <w:r w:rsidR="00DB4BD9">
        <w:t xml:space="preserve">: </w:t>
      </w:r>
    </w:p>
    <w:p w14:paraId="410C1F5F" w14:textId="77777777" w:rsidR="00FB5B02" w:rsidRDefault="009223DC" w:rsidP="0064782A">
      <w:pPr>
        <w:pStyle w:val="NoteToDraftersBullets-ASDEFCON"/>
        <w:rPr>
          <w:del w:id="1287" w:author="Author"/>
        </w:rPr>
      </w:pPr>
      <w:del w:id="1288" w:author="Author">
        <w:r w:rsidRPr="009223DC">
          <w:delText>http://ibss/PublishedWebsite/LatestFinal/836F0CF2-84F0-43C2-8A34-6D34BD246B0D/Item/331E4CAE-EEBE-45A0-9DA6-9B2C24E1DE33</w:delText>
        </w:r>
        <w:r w:rsidR="00FB5B02" w:rsidRPr="00C540B6">
          <w:delText>.</w:delText>
        </w:r>
      </w:del>
    </w:p>
    <w:p w14:paraId="138F738D" w14:textId="754E48E2" w:rsidR="00FB5B02" w:rsidRDefault="00041AAA" w:rsidP="004538F9">
      <w:pPr>
        <w:pStyle w:val="NoteToDraftersBullets-ASDEFCON"/>
        <w:rPr>
          <w:ins w:id="1289" w:author="Author"/>
        </w:rPr>
      </w:pPr>
      <w:ins w:id="1290" w:author="Author">
        <w:r>
          <w:fldChar w:fldCharType="begin"/>
        </w:r>
        <w:r>
          <w:instrText xml:space="preserve"> HYPERLINK "http://ibss/PublishedWebsite/LatestFinal/836F0CF2-84F0-43C2-8A34-6D34BD246B0D/Item/331E4CAE-EEBE-45A0-9DA6-9B2C24E1DE33" </w:instrText>
        </w:r>
        <w:r>
          <w:fldChar w:fldCharType="separate"/>
        </w:r>
        <w:r w:rsidR="009223DC" w:rsidRPr="00BB6202">
          <w:rPr>
            <w:rStyle w:val="Hyperlink"/>
          </w:rPr>
          <w:t>http://ibss/PublishedWebsite/LatestFinal/836F0CF2-84F0-43C2-8A34-6D34BD246B0D/Item/331E4CAE-EEBE-45A0-9DA6-9B2C24E1DE33</w:t>
        </w:r>
        <w:r>
          <w:rPr>
            <w:rStyle w:val="Hyperlink"/>
          </w:rPr>
          <w:fldChar w:fldCharType="end"/>
        </w:r>
        <w:r w:rsidR="00FB5B02" w:rsidRPr="00C540B6">
          <w:t>.</w:t>
        </w:r>
      </w:ins>
    </w:p>
    <w:p w14:paraId="094A4F92" w14:textId="77777777" w:rsidR="00311B81" w:rsidRDefault="00167174" w:rsidP="004538F9">
      <w:pPr>
        <w:pStyle w:val="NoteToDrafters-ASDEFCON"/>
        <w:rPr>
          <w:rStyle w:val="Hyperlink"/>
        </w:rPr>
      </w:pPr>
      <w:r>
        <w:t xml:space="preserve">For </w:t>
      </w:r>
      <w:r w:rsidR="008063B2">
        <w:t>non-</w:t>
      </w:r>
      <w:r w:rsidR="00586D2F">
        <w:t xml:space="preserve">CASG </w:t>
      </w:r>
      <w:r>
        <w:t>procurements, drafters may seek approval to apply the ACIP Initiative from the</w:t>
      </w:r>
      <w:r w:rsidRPr="00D05B28">
        <w:rPr>
          <w:rStyle w:val="Hyperlink"/>
        </w:rPr>
        <w:t xml:space="preserve"> </w:t>
      </w:r>
      <w:r w:rsidR="00311B81">
        <w:rPr>
          <w:rStyle w:val="Hyperlink"/>
        </w:rPr>
        <w:t xml:space="preserve"> </w:t>
      </w:r>
    </w:p>
    <w:p w14:paraId="6104EB51" w14:textId="574F09C0" w:rsidR="00B64C64" w:rsidRDefault="00041AAA" w:rsidP="004538F9">
      <w:pPr>
        <w:pStyle w:val="NoteToDraftersBullets-ASDEFCON"/>
      </w:pPr>
      <w:hyperlink r:id="rId20" w:history="1">
        <w:r w:rsidR="00167174" w:rsidRPr="00D05B28">
          <w:rPr>
            <w:rStyle w:val="Hyperlink"/>
          </w:rPr>
          <w:t>ACIP.ManagementTeam@defence.gov.au</w:t>
        </w:r>
      </w:hyperlink>
      <w:r w:rsidR="00167174">
        <w:t>.</w:t>
      </w:r>
    </w:p>
    <w:p w14:paraId="14C473CC" w14:textId="71D7F8A4" w:rsidR="00B64C64" w:rsidRDefault="00057FDE" w:rsidP="004538F9">
      <w:pPr>
        <w:pStyle w:val="NoteToDrafters-ASDEFCON"/>
      </w:pPr>
      <w:r w:rsidRPr="00350030">
        <w:t xml:space="preserve">Drafters using this clause for </w:t>
      </w:r>
      <w:r w:rsidR="008063B2">
        <w:t>non-</w:t>
      </w:r>
      <w:r w:rsidR="00586D2F">
        <w:t xml:space="preserve">CASG </w:t>
      </w:r>
      <w:r w:rsidRPr="00350030">
        <w:t xml:space="preserve">procurements </w:t>
      </w:r>
      <w:r>
        <w:t>(unless otherwise approved by the ACIP Management Team)</w:t>
      </w:r>
      <w:r w:rsidRPr="00350030">
        <w:t xml:space="preserve"> or for </w:t>
      </w:r>
      <w:r w:rsidR="00586D2F">
        <w:t>CASG</w:t>
      </w:r>
      <w:r w:rsidRPr="00350030">
        <w:t xml:space="preserve"> procurements in which no tenderer with ACIP status will participate, must delete the Note to tenderers below and </w:t>
      </w:r>
      <w:r>
        <w:t>also delete</w:t>
      </w:r>
      <w:r w:rsidRPr="00350030">
        <w:t xml:space="preserve"> clause</w:t>
      </w:r>
      <w:r>
        <w:t xml:space="preserve"> </w:t>
      </w:r>
      <w:r w:rsidR="00B14DEE">
        <w:rPr>
          <w:highlight w:val="yellow"/>
        </w:rPr>
        <w:fldChar w:fldCharType="begin"/>
      </w:r>
      <w:r w:rsidR="00B14DEE">
        <w:instrText xml:space="preserve"> REF _Ref404946289 \r \h </w:instrText>
      </w:r>
      <w:r w:rsidR="00341366">
        <w:rPr>
          <w:highlight w:val="yellow"/>
        </w:rPr>
        <w:instrText xml:space="preserve"> \* MERGEFORMAT </w:instrText>
      </w:r>
      <w:r w:rsidR="00B14DEE">
        <w:rPr>
          <w:highlight w:val="yellow"/>
        </w:rPr>
      </w:r>
      <w:r w:rsidR="00B14DEE">
        <w:rPr>
          <w:highlight w:val="yellow"/>
        </w:rPr>
        <w:fldChar w:fldCharType="separate"/>
      </w:r>
      <w:r w:rsidR="005E1CDB">
        <w:t>7.4.11</w:t>
      </w:r>
      <w:r w:rsidR="00B14DEE">
        <w:rPr>
          <w:highlight w:val="yellow"/>
        </w:rPr>
        <w:fldChar w:fldCharType="end"/>
      </w:r>
      <w:r>
        <w:t xml:space="preserve"> and its associated Note to tenderers</w:t>
      </w:r>
      <w:r w:rsidRPr="00350030">
        <w:t>.</w:t>
      </w:r>
    </w:p>
    <w:p w14:paraId="4F9B05C4" w14:textId="213B508C" w:rsidR="00B64C64" w:rsidRDefault="00B64C64" w:rsidP="004538F9">
      <w:pPr>
        <w:pStyle w:val="NoteToTenderers-ASDEFCON"/>
      </w:pPr>
      <w:r>
        <w:t xml:space="preserve">Note to tenderers:  The operation of clause </w:t>
      </w:r>
      <w:r w:rsidR="003F5D76">
        <w:fldChar w:fldCharType="begin"/>
      </w:r>
      <w:r w:rsidR="003F5D76">
        <w:instrText xml:space="preserve"> REF _Ref409696248 \r \h </w:instrText>
      </w:r>
      <w:r w:rsidR="00341366">
        <w:instrText xml:space="preserve"> \* MERGEFORMAT </w:instrText>
      </w:r>
      <w:r w:rsidR="003F5D76">
        <w:fldChar w:fldCharType="separate"/>
      </w:r>
      <w:r w:rsidR="005E1CDB">
        <w:t>7.4</w:t>
      </w:r>
      <w:r w:rsidR="003F5D76">
        <w:fldChar w:fldCharType="end"/>
      </w:r>
      <w:r>
        <w:t xml:space="preserve"> will vary depending on whether the Contractor has Approved Contractor Insurance Program (ACIP) status and, where a Contractor has ACIP status, to the extent any of the policies required by clause </w:t>
      </w:r>
      <w:r w:rsidR="003F5D76">
        <w:fldChar w:fldCharType="begin"/>
      </w:r>
      <w:r w:rsidR="003F5D76">
        <w:instrText xml:space="preserve"> REF _Ref409696248 \r \h </w:instrText>
      </w:r>
      <w:r w:rsidR="00341366">
        <w:instrText xml:space="preserve"> \* MERGEFORMAT </w:instrText>
      </w:r>
      <w:r w:rsidR="003F5D76">
        <w:fldChar w:fldCharType="separate"/>
      </w:r>
      <w:r w:rsidR="005E1CDB">
        <w:t>7.4</w:t>
      </w:r>
      <w:r w:rsidR="003F5D76">
        <w:fldChar w:fldCharType="end"/>
      </w:r>
      <w:r>
        <w:t xml:space="preserve"> are within the Contractor’s ACIP. </w:t>
      </w:r>
    </w:p>
    <w:p w14:paraId="245080BF" w14:textId="098F069D" w:rsidR="0056272A" w:rsidRDefault="00B64C64" w:rsidP="004538F9">
      <w:pPr>
        <w:pStyle w:val="NoteToTenderers-ASDEFCON"/>
      </w:pPr>
      <w:r>
        <w:t xml:space="preserve">As per clause </w:t>
      </w:r>
      <w:r w:rsidR="00B14DEE">
        <w:rPr>
          <w:highlight w:val="yellow"/>
        </w:rPr>
        <w:fldChar w:fldCharType="begin"/>
      </w:r>
      <w:r w:rsidR="00B14DEE">
        <w:instrText xml:space="preserve"> REF _Ref404946289 \r \h </w:instrText>
      </w:r>
      <w:r w:rsidR="00341366">
        <w:rPr>
          <w:highlight w:val="yellow"/>
        </w:rPr>
        <w:instrText xml:space="preserve"> \* MERGEFORMAT </w:instrText>
      </w:r>
      <w:r w:rsidR="00B14DEE">
        <w:rPr>
          <w:highlight w:val="yellow"/>
        </w:rPr>
      </w:r>
      <w:r w:rsidR="00B14DEE">
        <w:rPr>
          <w:highlight w:val="yellow"/>
        </w:rPr>
        <w:fldChar w:fldCharType="separate"/>
      </w:r>
      <w:r w:rsidR="005E1CDB">
        <w:t>7.4.11</w:t>
      </w:r>
      <w:r w:rsidR="00B14DEE">
        <w:rPr>
          <w:highlight w:val="yellow"/>
        </w:rPr>
        <w:fldChar w:fldCharType="end"/>
      </w:r>
      <w:r>
        <w:t xml:space="preserve">, for Contractors with ACIP status, the Contractor will be deemed compliant with relevant requirements of this clause where the policy is within the scope of the Contractor’s ACIP.  </w:t>
      </w:r>
      <w:r w:rsidRPr="00C20155">
        <w:t>Information on the ACIP Initiative and the list of companies with current ACIP status is at</w:t>
      </w:r>
      <w:r w:rsidR="00DB4BD9">
        <w:t>:</w:t>
      </w:r>
    </w:p>
    <w:p w14:paraId="091C58AE" w14:textId="77777777" w:rsidR="00B64C64" w:rsidRDefault="0056272A" w:rsidP="0064782A">
      <w:pPr>
        <w:pStyle w:val="NoteToTenderersBullets-ASDEFCON"/>
        <w:rPr>
          <w:del w:id="1291" w:author="Author"/>
        </w:rPr>
      </w:pPr>
      <w:del w:id="1292" w:author="Author">
        <w:r>
          <w:fldChar w:fldCharType="begin"/>
        </w:r>
        <w:r w:rsidR="005B42AF">
          <w:delInstrText>HYPERLINK "https://www.defence.gov.au/business-industry/procurement/policies-guidelines-templates/procurement-guidance/acip-initiative"</w:delInstrText>
        </w:r>
        <w:r>
          <w:fldChar w:fldCharType="separate"/>
        </w:r>
        <w:r w:rsidR="005B42AF">
          <w:rPr>
            <w:rStyle w:val="Hyperlink"/>
          </w:rPr>
          <w:delText>https://www.defence.gov.au/business-industry/procurement/policies-guidelines-templates/procurement-guidance/acip-initiative</w:delText>
        </w:r>
        <w:r>
          <w:fldChar w:fldCharType="end"/>
        </w:r>
        <w:r w:rsidR="00586D2F" w:rsidRPr="00715F8B">
          <w:delText>.</w:delText>
        </w:r>
      </w:del>
    </w:p>
    <w:p w14:paraId="093913F0" w14:textId="23285C6F" w:rsidR="00B64C64" w:rsidRDefault="00041AAA" w:rsidP="004538F9">
      <w:pPr>
        <w:pStyle w:val="NoteToTenderersBullets-ASDEFCON"/>
        <w:rPr>
          <w:ins w:id="1293" w:author="Author"/>
        </w:rPr>
      </w:pPr>
      <w:ins w:id="1294" w:author="Author">
        <w:r>
          <w:fldChar w:fldCharType="begin"/>
        </w:r>
        <w:r>
          <w:instrText xml:space="preserve"> HYPERLINK "https:/</w:instrText>
        </w:r>
        <w:r>
          <w:instrText xml:space="preserve">/www.defence.gov.au/business-industry/procurement/policies-guidelines-templates/procurement-guidance/acip-initiative" </w:instrText>
        </w:r>
        <w:r>
          <w:fldChar w:fldCharType="separate"/>
        </w:r>
        <w:r w:rsidR="005B42AF">
          <w:rPr>
            <w:rStyle w:val="Hyperlink"/>
          </w:rPr>
          <w:t>https://www.defence.gov.au/business-industry/procurement/policies-guidelines-templates/procurement-guidance/acip-initiative</w:t>
        </w:r>
        <w:r>
          <w:rPr>
            <w:rStyle w:val="Hyperlink"/>
          </w:rPr>
          <w:fldChar w:fldCharType="end"/>
        </w:r>
        <w:r w:rsidR="00586D2F" w:rsidRPr="00715F8B">
          <w:t>.</w:t>
        </w:r>
      </w:ins>
    </w:p>
    <w:p w14:paraId="6DBE8898" w14:textId="75D3AB35" w:rsidR="00B64C64" w:rsidRDefault="00B64C64" w:rsidP="004538F9">
      <w:pPr>
        <w:pStyle w:val="COTCOCLV3-ASDEFCON"/>
      </w:pPr>
      <w:bookmarkStart w:id="1295" w:name="_Ref404946447"/>
      <w:r w:rsidRPr="006E625E">
        <w:t xml:space="preserve">The Contractor shall effect and maintain </w:t>
      </w:r>
      <w:r>
        <w:t xml:space="preserve">(or be insured under) </w:t>
      </w:r>
      <w:r w:rsidRPr="006E625E">
        <w:t xml:space="preserve">the insurances for the times and in the manner specified in this clause </w:t>
      </w:r>
      <w:r>
        <w:fldChar w:fldCharType="begin"/>
      </w:r>
      <w:r>
        <w:instrText xml:space="preserve"> REF _Ref404946307 \r \h </w:instrText>
      </w:r>
      <w:r>
        <w:fldChar w:fldCharType="separate"/>
      </w:r>
      <w:r w:rsidR="005E1CDB">
        <w:t>7.4</w:t>
      </w:r>
      <w:r>
        <w:fldChar w:fldCharType="end"/>
      </w:r>
      <w:r w:rsidRPr="004A7C1E">
        <w:t xml:space="preserve">, except to the extent that a particular risk is insured against under other insurance effected in compliance with this clause </w:t>
      </w:r>
      <w:r>
        <w:fldChar w:fldCharType="begin"/>
      </w:r>
      <w:r>
        <w:instrText xml:space="preserve"> REF _Ref404946307 \r \h </w:instrText>
      </w:r>
      <w:r>
        <w:fldChar w:fldCharType="separate"/>
      </w:r>
      <w:r w:rsidR="005E1CDB">
        <w:t>7.4</w:t>
      </w:r>
      <w:r>
        <w:fldChar w:fldCharType="end"/>
      </w:r>
      <w:r w:rsidRPr="006E625E">
        <w:t>.</w:t>
      </w:r>
      <w:bookmarkEnd w:id="1295"/>
    </w:p>
    <w:p w14:paraId="418B2814" w14:textId="6A970E2F" w:rsidR="00B64C64" w:rsidRDefault="00B64C64" w:rsidP="004538F9">
      <w:pPr>
        <w:pStyle w:val="COTCOCLV3-ASDEFCON"/>
      </w:pPr>
      <w:r>
        <w:t>T</w:t>
      </w:r>
      <w:r w:rsidRPr="004078C1">
        <w:t xml:space="preserve">he </w:t>
      </w:r>
      <w:r>
        <w:t>Contractor shall</w:t>
      </w:r>
      <w:r w:rsidRPr="004078C1">
        <w:t xml:space="preserve"> use</w:t>
      </w:r>
      <w:r>
        <w:t xml:space="preserve"> its</w:t>
      </w:r>
      <w:r w:rsidRPr="004078C1">
        <w:t xml:space="preserve"> </w:t>
      </w:r>
      <w:r w:rsidR="008063B2">
        <w:t>reasonable</w:t>
      </w:r>
      <w:r w:rsidR="008063B2" w:rsidRPr="004078C1">
        <w:t xml:space="preserve"> </w:t>
      </w:r>
      <w:r w:rsidRPr="004078C1">
        <w:t xml:space="preserve">endeavours to ensure that its </w:t>
      </w:r>
      <w:r>
        <w:t>S</w:t>
      </w:r>
      <w:r w:rsidRPr="004078C1">
        <w:t xml:space="preserve">ubcontractors are insured as required by </w:t>
      </w:r>
      <w:r>
        <w:t xml:space="preserve">this clause </w:t>
      </w:r>
      <w:r>
        <w:fldChar w:fldCharType="begin"/>
      </w:r>
      <w:r>
        <w:instrText xml:space="preserve"> REF _Ref404946307 \r \h </w:instrText>
      </w:r>
      <w:r>
        <w:fldChar w:fldCharType="separate"/>
      </w:r>
      <w:r w:rsidR="005E1CDB">
        <w:t>7.4</w:t>
      </w:r>
      <w:r>
        <w:fldChar w:fldCharType="end"/>
      </w:r>
      <w:r w:rsidRPr="004078C1">
        <w:t>, as is appropriate (including with respect to the amount of insurance, types of insurance and period of insurance) given the nature of services or work to be performed b</w:t>
      </w:r>
      <w:r>
        <w:t>y them, as if they were the Contractor</w:t>
      </w:r>
      <w:r w:rsidRPr="004078C1">
        <w:t>.</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7"/>
      </w:tblGrid>
      <w:tr w:rsidR="0089539E" w14:paraId="2C053EBB" w14:textId="77777777" w:rsidTr="0089539E">
        <w:tc>
          <w:tcPr>
            <w:tcW w:w="9287" w:type="dxa"/>
            <w:shd w:val="clear" w:color="auto" w:fill="auto"/>
          </w:tcPr>
          <w:p w14:paraId="128D60A8" w14:textId="77777777" w:rsidR="0089539E" w:rsidRPr="007725AE" w:rsidRDefault="0089539E" w:rsidP="00041AAA">
            <w:pPr>
              <w:pStyle w:val="Note-ASDEFCON"/>
            </w:pPr>
            <w:bookmarkStart w:id="1296" w:name="_Ref404946336"/>
            <w:bookmarkStart w:id="1297" w:name="_Ref404946338"/>
            <w:r>
              <w:t xml:space="preserve">Option: </w:t>
            </w:r>
            <w:r w:rsidRPr="007725AE">
              <w:t xml:space="preserve"> For use if workers compensation insurance is required.</w:t>
            </w:r>
          </w:p>
          <w:p w14:paraId="54C1DB41" w14:textId="77777777" w:rsidR="0089539E" w:rsidRDefault="0089539E" w:rsidP="004538F9">
            <w:pPr>
              <w:pStyle w:val="COTCOCLV3-ASDEFCON"/>
            </w:pPr>
            <w:bookmarkStart w:id="1298" w:name="_Ref409697150"/>
            <w:r w:rsidRPr="00691BFB">
              <w:rPr>
                <w:b/>
              </w:rPr>
              <w:t>(workers compensation)</w:t>
            </w:r>
            <w:r>
              <w:t xml:space="preserve"> T</w:t>
            </w:r>
            <w:r w:rsidRPr="008E7D6C">
              <w:t>he Contractor</w:t>
            </w:r>
            <w:r>
              <w:t xml:space="preserve"> shall effect and maintain workers compensation </w:t>
            </w:r>
            <w:r w:rsidRPr="008E7D6C">
              <w:t>insur</w:t>
            </w:r>
            <w:r>
              <w:t>ance</w:t>
            </w:r>
            <w:r w:rsidRPr="008E7D6C">
              <w:t xml:space="preserve"> or regist</w:t>
            </w:r>
            <w:r>
              <w:t>rations</w:t>
            </w:r>
            <w:r w:rsidRPr="008E7D6C">
              <w:t xml:space="preserve"> </w:t>
            </w:r>
            <w:r>
              <w:t>as required by law, in respect of the Contractor's liability to its employees engaged in the performance of any obligation or the exercise of any right under the Deed or any Contract.</w:t>
            </w:r>
            <w:bookmarkEnd w:id="1296"/>
            <w:bookmarkEnd w:id="1298"/>
          </w:p>
        </w:tc>
      </w:tr>
    </w:tbl>
    <w:p w14:paraId="604457E9" w14:textId="77777777" w:rsidR="0089539E" w:rsidRDefault="0089539E" w:rsidP="004538F9">
      <w:pPr>
        <w:pStyle w:val="ASDEFCONOptionSpace"/>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7"/>
      </w:tblGrid>
      <w:tr w:rsidR="0089539E" w14:paraId="6F11F2F4" w14:textId="77777777" w:rsidTr="0089539E">
        <w:tc>
          <w:tcPr>
            <w:tcW w:w="9287" w:type="dxa"/>
            <w:shd w:val="clear" w:color="auto" w:fill="auto"/>
          </w:tcPr>
          <w:p w14:paraId="38ED6687" w14:textId="77777777" w:rsidR="0089539E" w:rsidRDefault="0089539E" w:rsidP="00041AAA">
            <w:pPr>
              <w:pStyle w:val="ASDEFCONNormal"/>
            </w:pPr>
            <w:bookmarkStart w:id="1299" w:name="_Ref404946342"/>
            <w:bookmarkEnd w:id="1297"/>
            <w:r w:rsidRPr="00372B77">
              <w:rPr>
                <w:rStyle w:val="ASDEFCONOptionChar"/>
              </w:rPr>
              <w:t>Option:  For use if public liability insurance is required</w:t>
            </w:r>
            <w:r w:rsidRPr="007725AE">
              <w:t>.</w:t>
            </w:r>
          </w:p>
          <w:p w14:paraId="06831D91" w14:textId="77777777" w:rsidR="0089539E" w:rsidRDefault="0089539E" w:rsidP="004538F9">
            <w:pPr>
              <w:pStyle w:val="COTCOCLV3-ASDEFCON"/>
            </w:pPr>
            <w:bookmarkStart w:id="1300" w:name="_Ref409697161"/>
            <w:r w:rsidRPr="00041AAA">
              <w:rPr>
                <w:b/>
              </w:rPr>
              <w:t>(</w:t>
            </w:r>
            <w:r w:rsidRPr="00AE08FA">
              <w:rPr>
                <w:b/>
              </w:rPr>
              <w:t>public liability</w:t>
            </w:r>
            <w:r w:rsidRPr="00041AAA">
              <w:rPr>
                <w:b/>
              </w:rPr>
              <w:t>)</w:t>
            </w:r>
            <w:r>
              <w:t xml:space="preserve"> The Contractor shall effect and maintain public liability insurance written on an occurrence basis with a limit of indemnity of not less than </w:t>
            </w:r>
            <w:r w:rsidR="00C50F51">
              <w:t>the amount specified in the Details Schedule</w:t>
            </w:r>
            <w:r>
              <w:t xml:space="preserve"> each and every occurrence which covers the Contractor</w:t>
            </w:r>
            <w:r w:rsidR="00FA7E78">
              <w:t xml:space="preserve"> and Contractor Personnel</w:t>
            </w:r>
            <w:r>
              <w:t xml:space="preserve"> for their respective liabilities caused by, arising out of, or in connection with the negligent performance of any obligation or the exercise of any right under the Deed or any Contract</w:t>
            </w:r>
            <w:r w:rsidRPr="00CD19B2">
              <w:t xml:space="preserve"> </w:t>
            </w:r>
            <w:r w:rsidRPr="00C5496D">
              <w:t>by the Contractor</w:t>
            </w:r>
            <w:r w:rsidR="00DE3BAA">
              <w:t>,</w:t>
            </w:r>
            <w:r w:rsidRPr="00C5496D">
              <w:t xml:space="preserve"> </w:t>
            </w:r>
            <w:r w:rsidR="00611D01">
              <w:t>Contractor Personnel</w:t>
            </w:r>
            <w:r w:rsidR="00555971">
              <w:t>,</w:t>
            </w:r>
            <w:r w:rsidRPr="00C5496D">
              <w:t xml:space="preserve"> Subcontractors</w:t>
            </w:r>
            <w:r w:rsidR="00555971">
              <w:t xml:space="preserve"> or Subcontractor Personnel</w:t>
            </w:r>
            <w:r>
              <w:t>.</w:t>
            </w:r>
            <w:bookmarkEnd w:id="1300"/>
          </w:p>
        </w:tc>
      </w:tr>
    </w:tbl>
    <w:p w14:paraId="1EA26C16" w14:textId="77777777" w:rsidR="00DF3304" w:rsidRDefault="00DF3304" w:rsidP="004538F9">
      <w:pPr>
        <w:pStyle w:val="ASDEFCONOptionSpace"/>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7"/>
      </w:tblGrid>
      <w:tr w:rsidR="00DF3304" w14:paraId="00847B7A" w14:textId="77777777" w:rsidTr="00DF3304">
        <w:tc>
          <w:tcPr>
            <w:tcW w:w="9287" w:type="dxa"/>
            <w:shd w:val="clear" w:color="auto" w:fill="auto"/>
          </w:tcPr>
          <w:p w14:paraId="58193BC4" w14:textId="77777777" w:rsidR="00DF3304" w:rsidRDefault="00DF3304" w:rsidP="00041AAA">
            <w:pPr>
              <w:pStyle w:val="Note-ASDEFCON"/>
            </w:pPr>
            <w:r>
              <w:t xml:space="preserve">Option: </w:t>
            </w:r>
            <w:r w:rsidRPr="007725AE">
              <w:t xml:space="preserve"> For use if </w:t>
            </w:r>
            <w:r>
              <w:t>professional indemnity</w:t>
            </w:r>
            <w:r w:rsidRPr="007725AE">
              <w:t xml:space="preserve"> insurance is required.</w:t>
            </w:r>
          </w:p>
          <w:p w14:paraId="5B16BBBF" w14:textId="121C02AE" w:rsidR="00DF3304" w:rsidRDefault="00DF3304" w:rsidP="00AE08FA">
            <w:pPr>
              <w:pStyle w:val="COTCOCLV3-ASDEFCON"/>
            </w:pPr>
            <w:bookmarkStart w:id="1301" w:name="_Ref409697185"/>
            <w:r>
              <w:t>(</w:t>
            </w:r>
            <w:r>
              <w:rPr>
                <w:b/>
              </w:rPr>
              <w:t>professional indemnity</w:t>
            </w:r>
            <w:r>
              <w:t xml:space="preserve">) The Contractor shall effect and maintain professional indemnity insurance with a limit of indemnity of not less than </w:t>
            </w:r>
            <w:r w:rsidR="00C50F51">
              <w:t xml:space="preserve">the amount specified in the Details Schedule </w:t>
            </w:r>
            <w:r w:rsidR="000C4F09">
              <w:t xml:space="preserve">for </w:t>
            </w:r>
            <w:r w:rsidR="00C81596">
              <w:t xml:space="preserve">any one </w:t>
            </w:r>
            <w:r>
              <w:t xml:space="preserve">claim and in the aggregate for all claims in any 12 month policy period, and including a right of reinstatement, which covers </w:t>
            </w:r>
            <w:r w:rsidRPr="00DA23D6">
              <w:t>the liability of the Contractor at general law arisi</w:t>
            </w:r>
            <w:r>
              <w:t xml:space="preserve">ng from a negligent breach of </w:t>
            </w:r>
            <w:r w:rsidRPr="00DA23D6">
              <w:t>duty owed in a professional capacity</w:t>
            </w:r>
            <w:r>
              <w:t xml:space="preserve"> by reason of any act or omission of the Contractor, </w:t>
            </w:r>
            <w:r w:rsidR="00611D01">
              <w:t>Contractor Personnel</w:t>
            </w:r>
            <w:r w:rsidR="00555971">
              <w:t>,</w:t>
            </w:r>
            <w:r>
              <w:t xml:space="preserve"> Subcontractors</w:t>
            </w:r>
            <w:r w:rsidR="00555971">
              <w:t xml:space="preserve"> or Subcontractor Personnel</w:t>
            </w:r>
            <w:r>
              <w:t>.  Such insurance shall:</w:t>
            </w:r>
            <w:bookmarkEnd w:id="1301"/>
          </w:p>
          <w:p w14:paraId="122D7DA9" w14:textId="77777777" w:rsidR="00DF3304" w:rsidRDefault="00DF3304" w:rsidP="004538F9">
            <w:pPr>
              <w:pStyle w:val="COTCOCLV4-ASDEFCON"/>
            </w:pPr>
            <w:r>
              <w:t xml:space="preserve">have a </w:t>
            </w:r>
            <w:r w:rsidRPr="003C673B">
              <w:t>definition of professional services broad enough to include all professional services, activities and duties to be provided or performed by the Contractor</w:t>
            </w:r>
            <w:r w:rsidR="00555971">
              <w:t>, Contractor Personnel,</w:t>
            </w:r>
            <w:r w:rsidRPr="003C673B">
              <w:t xml:space="preserve"> Subcontractors </w:t>
            </w:r>
            <w:r w:rsidR="00555971">
              <w:t>and Subcontractor Personnel</w:t>
            </w:r>
            <w:r w:rsidR="00555971" w:rsidRPr="003C673B">
              <w:t xml:space="preserve"> </w:t>
            </w:r>
            <w:r w:rsidRPr="003C673B">
              <w:t xml:space="preserve">under the </w:t>
            </w:r>
            <w:r>
              <w:t xml:space="preserve">Deed or any </w:t>
            </w:r>
            <w:r w:rsidRPr="003C673B">
              <w:t>Contract;</w:t>
            </w:r>
          </w:p>
          <w:p w14:paraId="763A65C1" w14:textId="77777777" w:rsidR="00DF3304" w:rsidRDefault="00DF3304" w:rsidP="00AE08FA">
            <w:pPr>
              <w:pStyle w:val="NoteToDrafters-ASDEFCON"/>
              <w:rPr>
                <w:highlight w:val="lightGray"/>
              </w:rPr>
            </w:pPr>
            <w:r>
              <w:t>Note to drafters:  Paragraphs b, c</w:t>
            </w:r>
            <w:r w:rsidR="004808DD">
              <w:t xml:space="preserve"> and</w:t>
            </w:r>
            <w:r>
              <w:t xml:space="preserve"> d are optional depending on the services and risks.  Where b or c is selected, </w:t>
            </w:r>
            <w:r w:rsidR="004808DD">
              <w:t>f</w:t>
            </w:r>
            <w:r>
              <w:t xml:space="preserve"> should also be included.</w:t>
            </w:r>
          </w:p>
          <w:p w14:paraId="395E8125" w14:textId="77777777" w:rsidR="00DF3304" w:rsidRDefault="00DF3304" w:rsidP="004538F9">
            <w:pPr>
              <w:pStyle w:val="COTCOCLV4-ASDEFCON"/>
            </w:pPr>
            <w:r>
              <w:t>extend to cover claims related to software and IT risks;</w:t>
            </w:r>
          </w:p>
          <w:p w14:paraId="798D2ECC" w14:textId="77777777" w:rsidR="00DF3304" w:rsidRDefault="00DF3304" w:rsidP="004538F9">
            <w:pPr>
              <w:pStyle w:val="COTCOCLV4-ASDEFCON"/>
            </w:pPr>
            <w:r>
              <w:t>extend to cover claims for unintentional breaches of intellectual property rights;</w:t>
            </w:r>
          </w:p>
          <w:p w14:paraId="38493774" w14:textId="77777777" w:rsidR="00DF3304" w:rsidRDefault="00DF3304" w:rsidP="004538F9">
            <w:pPr>
              <w:pStyle w:val="COTCOCLV4-ASDEFCON"/>
            </w:pPr>
            <w:r>
              <w:t>extend to cover claims for unintentional breaches of trade practices laws;</w:t>
            </w:r>
          </w:p>
          <w:p w14:paraId="6BE133FB" w14:textId="77777777" w:rsidR="00DF3304" w:rsidRDefault="00DF3304" w:rsidP="004538F9">
            <w:pPr>
              <w:pStyle w:val="COTCOCLV4-ASDEFCON"/>
            </w:pPr>
            <w:r>
              <w:t xml:space="preserve">have a retroactive date of no later than the earlier of the commencement of the work under the Deed or any earlier preparatory work by the Contractor, </w:t>
            </w:r>
            <w:r w:rsidR="00611D01">
              <w:t>Contractor Personnel</w:t>
            </w:r>
            <w:r w:rsidR="00555971">
              <w:t>,</w:t>
            </w:r>
            <w:r w:rsidRPr="004078C1">
              <w:t xml:space="preserve"> Subcontractors</w:t>
            </w:r>
            <w:r w:rsidR="00555971">
              <w:t xml:space="preserve"> and Subcontractor Personnel</w:t>
            </w:r>
            <w:r>
              <w:t>; and</w:t>
            </w:r>
          </w:p>
          <w:p w14:paraId="39941207" w14:textId="77777777" w:rsidR="00DF3304" w:rsidRDefault="00DF3304" w:rsidP="00041AAA">
            <w:pPr>
              <w:pStyle w:val="COTCOCLV4-ASDEFCON"/>
            </w:pPr>
            <w:r>
              <w:t>have worldwide territorial and jurisdictional limits.</w:t>
            </w:r>
          </w:p>
        </w:tc>
      </w:tr>
    </w:tbl>
    <w:p w14:paraId="587F87DD" w14:textId="77777777" w:rsidR="00FB5B02" w:rsidRDefault="00FB5B02" w:rsidP="004538F9">
      <w:pPr>
        <w:pStyle w:val="ASDEFCONOptionSpace"/>
      </w:pPr>
      <w:bookmarkStart w:id="1302" w:name="_Ref409697685"/>
      <w:bookmarkEnd w:id="1299"/>
    </w:p>
    <w:p w14:paraId="75819E21" w14:textId="015C99A9" w:rsidR="00B64C64" w:rsidRDefault="00B64C64" w:rsidP="004538F9">
      <w:pPr>
        <w:pStyle w:val="COTCOCLV3-ASDEFCON"/>
      </w:pPr>
      <w:bookmarkStart w:id="1303" w:name="_Ref143094299"/>
      <w:r w:rsidRPr="008E7D6C">
        <w:t>The insurance</w:t>
      </w:r>
      <w:r>
        <w:t>s</w:t>
      </w:r>
      <w:r w:rsidRPr="008E7D6C">
        <w:t xml:space="preserve"> </w:t>
      </w:r>
      <w:r>
        <w:t>and</w:t>
      </w:r>
      <w:r w:rsidRPr="008E7D6C">
        <w:t xml:space="preserve"> registration</w:t>
      </w:r>
      <w:r>
        <w:t>s referred to in:</w:t>
      </w:r>
      <w:bookmarkEnd w:id="1302"/>
      <w:bookmarkEnd w:id="1303"/>
    </w:p>
    <w:p w14:paraId="089C5BA4" w14:textId="77777777" w:rsidR="00B64C64" w:rsidRDefault="00B64C64" w:rsidP="004538F9">
      <w:pPr>
        <w:pStyle w:val="COTCOCLV4-ASDEFCON"/>
      </w:pPr>
      <w:r>
        <w:t xml:space="preserve">the following clauses shall </w:t>
      </w:r>
      <w:r w:rsidRPr="008E7D6C">
        <w:t xml:space="preserve">be </w:t>
      </w:r>
      <w:r>
        <w:t xml:space="preserve">effected before the Contractor commences work under the Deed, and thereafter be </w:t>
      </w:r>
      <w:r w:rsidRPr="008E7D6C">
        <w:t>maintained until all w</w:t>
      </w:r>
      <w:r w:rsidRPr="00D87DAA">
        <w:t xml:space="preserve">ork </w:t>
      </w:r>
      <w:r>
        <w:t>under the Deed and any Contract is completed:</w:t>
      </w:r>
    </w:p>
    <w:p w14:paraId="71746723" w14:textId="0F063F9A" w:rsidR="00B64C64" w:rsidRDefault="00B64C64" w:rsidP="004538F9">
      <w:pPr>
        <w:pStyle w:val="COTCOCLV5-ASDEFCON"/>
      </w:pPr>
      <w:r>
        <w:t xml:space="preserve">clause </w:t>
      </w:r>
      <w:r w:rsidR="0083103B">
        <w:fldChar w:fldCharType="begin"/>
      </w:r>
      <w:r w:rsidR="0083103B">
        <w:instrText xml:space="preserve"> REF _Ref409697150 \r \h </w:instrText>
      </w:r>
      <w:r w:rsidR="0083103B">
        <w:fldChar w:fldCharType="separate"/>
      </w:r>
      <w:r w:rsidR="005E1CDB">
        <w:t>7.4.3</w:t>
      </w:r>
      <w:r w:rsidR="0083103B">
        <w:fldChar w:fldCharType="end"/>
      </w:r>
      <w:r>
        <w:t xml:space="preserve"> (workers compensation);</w:t>
      </w:r>
      <w:r w:rsidRPr="00C52874">
        <w:t xml:space="preserve"> </w:t>
      </w:r>
      <w:r>
        <w:t>and</w:t>
      </w:r>
    </w:p>
    <w:p w14:paraId="19A58B46" w14:textId="32D10339" w:rsidR="00B64C64" w:rsidRDefault="00B64C64" w:rsidP="004538F9">
      <w:pPr>
        <w:pStyle w:val="COTCOCLV5-ASDEFCON"/>
      </w:pPr>
      <w:r>
        <w:t xml:space="preserve">clause </w:t>
      </w:r>
      <w:r w:rsidR="0083103B">
        <w:fldChar w:fldCharType="begin"/>
      </w:r>
      <w:r w:rsidR="0083103B">
        <w:instrText xml:space="preserve"> REF _Ref409697161 \r \h </w:instrText>
      </w:r>
      <w:r w:rsidR="0083103B">
        <w:fldChar w:fldCharType="separate"/>
      </w:r>
      <w:r w:rsidR="005E1CDB">
        <w:t>7.4.4</w:t>
      </w:r>
      <w:r w:rsidR="0083103B">
        <w:fldChar w:fldCharType="end"/>
      </w:r>
      <w:r>
        <w:t xml:space="preserve"> (public liability); </w:t>
      </w:r>
    </w:p>
    <w:p w14:paraId="7EDCC315" w14:textId="0F2E9143" w:rsidR="00B64C64" w:rsidRDefault="00B64C64" w:rsidP="004538F9">
      <w:pPr>
        <w:pStyle w:val="COTCOCLV4-ASDEFCON"/>
      </w:pPr>
      <w:r>
        <w:t xml:space="preserve">clause </w:t>
      </w:r>
      <w:r w:rsidR="0083103B">
        <w:fldChar w:fldCharType="begin"/>
      </w:r>
      <w:r w:rsidR="0083103B">
        <w:instrText xml:space="preserve"> REF _Ref409697185 \r \h </w:instrText>
      </w:r>
      <w:r w:rsidR="0083103B">
        <w:fldChar w:fldCharType="separate"/>
      </w:r>
      <w:r w:rsidR="005E1CDB">
        <w:t>7.4.5</w:t>
      </w:r>
      <w:r w:rsidR="0083103B">
        <w:fldChar w:fldCharType="end"/>
      </w:r>
      <w:r>
        <w:t xml:space="preserve"> (professional indemnity) shall be effected before the Contractor commences work under the Deed, and thereafter be </w:t>
      </w:r>
      <w:r w:rsidRPr="008E7D6C">
        <w:t>maintained until</w:t>
      </w:r>
      <w:r>
        <w:t xml:space="preserve"> the earlier of:</w:t>
      </w:r>
    </w:p>
    <w:p w14:paraId="763507D8" w14:textId="77777777" w:rsidR="00B64C64" w:rsidRDefault="00B64C64" w:rsidP="004538F9">
      <w:pPr>
        <w:pStyle w:val="COTCOCLV5-ASDEFCON"/>
      </w:pPr>
      <w:r>
        <w:t>[</w:t>
      </w:r>
      <w:r w:rsidRPr="00C540B6">
        <w:rPr>
          <w:highlight w:val="lightGray"/>
        </w:rPr>
        <w:t>7/10</w:t>
      </w:r>
      <w:r>
        <w:t>]</w:t>
      </w:r>
      <w:r w:rsidRPr="00DA23D6">
        <w:t xml:space="preserve"> yea</w:t>
      </w:r>
      <w:r>
        <w:t>rs following completion of the work under the Deed and any Contract;</w:t>
      </w:r>
      <w:r w:rsidRPr="00DA23D6">
        <w:t xml:space="preserve"> or</w:t>
      </w:r>
    </w:p>
    <w:p w14:paraId="6B7AD630" w14:textId="77777777" w:rsidR="00B64C64" w:rsidRDefault="00B64C64" w:rsidP="004538F9">
      <w:pPr>
        <w:pStyle w:val="COTCOCLV5-ASDEFCON"/>
      </w:pPr>
      <w:r>
        <w:t>[</w:t>
      </w:r>
      <w:r w:rsidRPr="00C540B6">
        <w:rPr>
          <w:highlight w:val="lightGray"/>
        </w:rPr>
        <w:t>7/10</w:t>
      </w:r>
      <w:r>
        <w:t xml:space="preserve">] years following an earlier </w:t>
      </w:r>
      <w:r w:rsidRPr="00DA23D6">
        <w:t>termination</w:t>
      </w:r>
      <w:r>
        <w:t xml:space="preserve"> of the Deed and all Contracts extant at the date of termination of the Deed.</w:t>
      </w:r>
    </w:p>
    <w:p w14:paraId="6277DEDB" w14:textId="4E4D6345" w:rsidR="007C3AAD" w:rsidRDefault="007C3AAD" w:rsidP="004538F9">
      <w:pPr>
        <w:pStyle w:val="COTCOCLV3-ASDEFCON"/>
      </w:pPr>
      <w:bookmarkStart w:id="1304" w:name="_Ref409093060"/>
      <w:bookmarkStart w:id="1305" w:name="_Ref404946460"/>
      <w:r>
        <w:t xml:space="preserve">To the extent that the Contractor's insurances and registrations required by clause </w:t>
      </w:r>
      <w:r>
        <w:fldChar w:fldCharType="begin"/>
      </w:r>
      <w:r>
        <w:instrText xml:space="preserve"> REF _Ref409697298 \r \h </w:instrText>
      </w:r>
      <w:r>
        <w:fldChar w:fldCharType="separate"/>
      </w:r>
      <w:r w:rsidR="005E1CDB">
        <w:t>7.4</w:t>
      </w:r>
      <w:r>
        <w:fldChar w:fldCharType="end"/>
      </w:r>
      <w:r>
        <w:t xml:space="preserve"> of this Deed are in fact written on a claims made basis (notwithstanding any requirements of this Deed for such insurances to be written on an occurrence basis) then the Contractor must maintain those insurances and registrations </w:t>
      </w:r>
      <w:r w:rsidRPr="008E7D6C">
        <w:t>until</w:t>
      </w:r>
      <w:r>
        <w:t xml:space="preserve"> the earlier of:</w:t>
      </w:r>
      <w:bookmarkEnd w:id="1304"/>
    </w:p>
    <w:p w14:paraId="2BAD554C" w14:textId="77777777" w:rsidR="007C3AAD" w:rsidRDefault="007C3AAD" w:rsidP="004538F9">
      <w:pPr>
        <w:pStyle w:val="COTCOCLV4-ASDEFCON"/>
      </w:pPr>
      <w:r>
        <w:t>[</w:t>
      </w:r>
      <w:r w:rsidR="00CE720A" w:rsidRPr="00C540B6">
        <w:rPr>
          <w:highlight w:val="lightGray"/>
        </w:rPr>
        <w:t>7/10</w:t>
      </w:r>
      <w:r>
        <w:t>]</w:t>
      </w:r>
      <w:r w:rsidRPr="00DA23D6">
        <w:t xml:space="preserve"> yea</w:t>
      </w:r>
      <w:r>
        <w:t>rs following completion of the work under the Deed and any Contract;</w:t>
      </w:r>
      <w:r w:rsidRPr="00DA23D6">
        <w:t xml:space="preserve"> or</w:t>
      </w:r>
    </w:p>
    <w:p w14:paraId="33AE0101" w14:textId="77777777" w:rsidR="007C3AAD" w:rsidRDefault="007C3AAD" w:rsidP="004538F9">
      <w:pPr>
        <w:pStyle w:val="COTCOCLV4-ASDEFCON"/>
      </w:pPr>
      <w:r>
        <w:t>[</w:t>
      </w:r>
      <w:r w:rsidR="00CE720A" w:rsidRPr="00C540B6">
        <w:rPr>
          <w:highlight w:val="lightGray"/>
        </w:rPr>
        <w:t>7/10</w:t>
      </w:r>
      <w:r>
        <w:t xml:space="preserve">] years following an earlier </w:t>
      </w:r>
      <w:r w:rsidRPr="00DA23D6">
        <w:t>termination</w:t>
      </w:r>
      <w:r>
        <w:t xml:space="preserve"> of the Deed and all Contracts extant at the date of termination of the Deed.</w:t>
      </w:r>
    </w:p>
    <w:p w14:paraId="35694646" w14:textId="5DE63D55" w:rsidR="00B64C64" w:rsidRPr="00D87DAA" w:rsidRDefault="00B64C64" w:rsidP="004538F9">
      <w:pPr>
        <w:pStyle w:val="COTCOCLV3-ASDEFCON"/>
      </w:pPr>
      <w:bookmarkStart w:id="1306" w:name="_Ref409697702"/>
      <w:r>
        <w:t xml:space="preserve">With the exception of statutory insurances, the insurances referred to in this clause </w:t>
      </w:r>
      <w:r>
        <w:fldChar w:fldCharType="begin"/>
      </w:r>
      <w:r>
        <w:instrText xml:space="preserve"> REF _Ref404946307 \r \h </w:instrText>
      </w:r>
      <w:r>
        <w:fldChar w:fldCharType="separate"/>
      </w:r>
      <w:r w:rsidR="005E1CDB">
        <w:t>7.4</w:t>
      </w:r>
      <w:r>
        <w:fldChar w:fldCharType="end"/>
      </w:r>
      <w:r>
        <w:t xml:space="preserve"> shall be effected with an insurer with a financial security rating of "A-" or better by Standard &amp; Poors (or the equivalent rating with another recognised rating agency), or an insurer approved by the Commonwealth, acting reasonably.</w:t>
      </w:r>
      <w:bookmarkEnd w:id="1305"/>
      <w:bookmarkEnd w:id="1306"/>
    </w:p>
    <w:p w14:paraId="22B9CD23" w14:textId="776A08CE" w:rsidR="00B64C64" w:rsidRPr="00D87DAA" w:rsidRDefault="00B64C64" w:rsidP="004538F9">
      <w:pPr>
        <w:pStyle w:val="COTCOCLV3-ASDEFCON"/>
      </w:pPr>
      <w:bookmarkStart w:id="1307" w:name="_Ref404946462"/>
      <w:r w:rsidRPr="00D87DAA">
        <w:t xml:space="preserve">The Contractor </w:t>
      </w:r>
      <w:r>
        <w:t>shall</w:t>
      </w:r>
      <w:r w:rsidRPr="00D87DAA">
        <w:t>, on request, produce evidence satisfactory to the Commonwealth Representative</w:t>
      </w:r>
      <w:r>
        <w:t xml:space="preserve"> or Authorised Officer (as applicable), acting reasonably,</w:t>
      </w:r>
      <w:r w:rsidRPr="00D87DAA">
        <w:t xml:space="preserve"> of the</w:t>
      </w:r>
      <w:r>
        <w:t xml:space="preserve"> currency and terms of the</w:t>
      </w:r>
      <w:r w:rsidRPr="00D87DAA">
        <w:t xml:space="preserve"> insurance</w:t>
      </w:r>
      <w:r>
        <w:t xml:space="preserve">s referred to in this clause </w:t>
      </w:r>
      <w:r>
        <w:fldChar w:fldCharType="begin"/>
      </w:r>
      <w:r>
        <w:instrText xml:space="preserve"> REF _Ref404946307 \r \h </w:instrText>
      </w:r>
      <w:r>
        <w:fldChar w:fldCharType="separate"/>
      </w:r>
      <w:r w:rsidR="005E1CDB">
        <w:t>7.4</w:t>
      </w:r>
      <w:r>
        <w:fldChar w:fldCharType="end"/>
      </w:r>
      <w:r>
        <w:t>.</w:t>
      </w:r>
      <w:bookmarkEnd w:id="1307"/>
    </w:p>
    <w:p w14:paraId="4CFF8C29" w14:textId="7F9C983D" w:rsidR="00B64C64" w:rsidRDefault="00B64C64" w:rsidP="004538F9">
      <w:pPr>
        <w:pStyle w:val="COTCOCLV3-ASDEFCON"/>
      </w:pPr>
      <w:bookmarkStart w:id="1308" w:name="_Ref404946464"/>
      <w:r>
        <w:t xml:space="preserve">In respect of each insurance referred to in this clause </w:t>
      </w:r>
      <w:r>
        <w:fldChar w:fldCharType="begin"/>
      </w:r>
      <w:r>
        <w:instrText xml:space="preserve"> REF _Ref404946307 \r \h </w:instrText>
      </w:r>
      <w:r>
        <w:fldChar w:fldCharType="separate"/>
      </w:r>
      <w:r w:rsidR="005E1CDB">
        <w:t>7.4</w:t>
      </w:r>
      <w:r>
        <w:fldChar w:fldCharType="end"/>
      </w:r>
      <w:r>
        <w:t>, the Contractor shall:</w:t>
      </w:r>
      <w:bookmarkEnd w:id="1308"/>
    </w:p>
    <w:p w14:paraId="02B0CF93" w14:textId="77777777" w:rsidR="00B64C64" w:rsidRDefault="00884A01" w:rsidP="004538F9">
      <w:pPr>
        <w:pStyle w:val="COTCOCLV4-ASDEFCON"/>
      </w:pPr>
      <w:r>
        <w:t>promptly</w:t>
      </w:r>
      <w:r w:rsidR="00B64C64" w:rsidRPr="00D12E59">
        <w:t xml:space="preserve"> inform the </w:t>
      </w:r>
      <w:r w:rsidR="00B64C64">
        <w:t>Commonwealth</w:t>
      </w:r>
      <w:r w:rsidR="00B64C64" w:rsidRPr="00D12E59">
        <w:t xml:space="preserve"> </w:t>
      </w:r>
      <w:r w:rsidR="00B64C64">
        <w:t xml:space="preserve">if </w:t>
      </w:r>
      <w:r w:rsidR="00B64C64" w:rsidRPr="00D12E59">
        <w:t xml:space="preserve">it becomes aware of any actual, threatened or likely claims (with the exception of claims or potential claims by the </w:t>
      </w:r>
      <w:r w:rsidR="00B64C64">
        <w:t>Commonwealth ag</w:t>
      </w:r>
      <w:r w:rsidR="00B64C64" w:rsidRPr="00D12E59">
        <w:t>ainst the</w:t>
      </w:r>
      <w:r w:rsidR="00B64C64">
        <w:t xml:space="preserve"> Contractor</w:t>
      </w:r>
      <w:r w:rsidR="00B64C64" w:rsidRPr="00D12E59">
        <w:t xml:space="preserve">) which could materially reduce the available limits of indemnity or which may involve the </w:t>
      </w:r>
      <w:r w:rsidR="00B64C64">
        <w:t>Commonwealth</w:t>
      </w:r>
      <w:r w:rsidR="00B64C64" w:rsidRPr="00D12E59">
        <w:t xml:space="preserve">, and </w:t>
      </w:r>
      <w:r w:rsidR="00B64C64">
        <w:t>shall</w:t>
      </w:r>
      <w:r w:rsidR="00B64C64" w:rsidRPr="00D12E59">
        <w:t xml:space="preserve"> reinstate or replace any depleted aggregate limit</w:t>
      </w:r>
      <w:r w:rsidR="00B64C64">
        <w:t xml:space="preserve"> of indemnity</w:t>
      </w:r>
      <w:r w:rsidR="00B64C64" w:rsidRPr="00D12E59">
        <w:t xml:space="preserve"> resulting from claims that are unrelated to the work</w:t>
      </w:r>
      <w:r w:rsidR="00B64C64">
        <w:t xml:space="preserve"> under the Deed or any Contract</w:t>
      </w:r>
      <w:r w:rsidR="00B64C64" w:rsidRPr="00D12E59">
        <w:t xml:space="preserve">, if requested to do so in writing by the </w:t>
      </w:r>
      <w:r w:rsidR="00B64C64">
        <w:t>Commonwealth; and</w:t>
      </w:r>
    </w:p>
    <w:p w14:paraId="5417E33D" w14:textId="77777777" w:rsidR="00B64C64" w:rsidRDefault="00B64C64" w:rsidP="004538F9">
      <w:pPr>
        <w:pStyle w:val="COTCOCLV4-ASDEFCON"/>
      </w:pPr>
      <w:r>
        <w:t>do everything reasonably required by the Commonwealth to enable the Commonwealth to claim and to collect or recover monies due under any insurance policy.</w:t>
      </w:r>
    </w:p>
    <w:p w14:paraId="337574C7" w14:textId="701F5F52" w:rsidR="00B64C64" w:rsidRDefault="000F75F4" w:rsidP="004538F9">
      <w:pPr>
        <w:pStyle w:val="NoteToDrafters-ASDEFCON"/>
      </w:pPr>
      <w:r>
        <w:t>Note to d</w:t>
      </w:r>
      <w:r w:rsidRPr="00350030">
        <w:t>rafters</w:t>
      </w:r>
      <w:r>
        <w:t xml:space="preserve">: </w:t>
      </w:r>
      <w:r w:rsidRPr="00350030">
        <w:t xml:space="preserve"> </w:t>
      </w:r>
      <w:r>
        <w:t xml:space="preserve">When </w:t>
      </w:r>
      <w:r w:rsidRPr="00350030">
        <w:t xml:space="preserve">using this clause for </w:t>
      </w:r>
      <w:r w:rsidR="00611D01">
        <w:t>non-</w:t>
      </w:r>
      <w:r w:rsidR="002841FE">
        <w:t>CASG</w:t>
      </w:r>
      <w:r w:rsidRPr="00350030">
        <w:t xml:space="preserve"> procurements </w:t>
      </w:r>
      <w:r>
        <w:t>(unless otherwise approved by the ACIP Management Team)</w:t>
      </w:r>
      <w:r w:rsidRPr="00092957">
        <w:t xml:space="preserve"> </w:t>
      </w:r>
      <w:r w:rsidRPr="00350030">
        <w:t xml:space="preserve">or for </w:t>
      </w:r>
      <w:r w:rsidR="002841FE">
        <w:t>CASG</w:t>
      </w:r>
      <w:r w:rsidR="002841FE" w:rsidRPr="00350030">
        <w:t xml:space="preserve"> </w:t>
      </w:r>
      <w:r w:rsidRPr="00350030">
        <w:t>procurements in which no tenderer with ACIP status will participate, delete clause</w:t>
      </w:r>
      <w:r>
        <w:t xml:space="preserve"> </w:t>
      </w:r>
      <w:r>
        <w:fldChar w:fldCharType="begin"/>
      </w:r>
      <w:r>
        <w:instrText xml:space="preserve"> REF _Ref404946289 \r \h </w:instrText>
      </w:r>
      <w:r w:rsidR="00341366">
        <w:instrText xml:space="preserve"> \* MERGEFORMAT </w:instrText>
      </w:r>
      <w:r>
        <w:fldChar w:fldCharType="separate"/>
      </w:r>
      <w:r w:rsidR="005E1CDB">
        <w:t>7.4.11</w:t>
      </w:r>
      <w:r>
        <w:fldChar w:fldCharType="end"/>
      </w:r>
      <w:r>
        <w:t xml:space="preserve"> and its associated Note to tenderers</w:t>
      </w:r>
      <w:r w:rsidRPr="00350030">
        <w:t>.</w:t>
      </w:r>
    </w:p>
    <w:p w14:paraId="3C0DCA10" w14:textId="47619992" w:rsidR="00B64C64" w:rsidRDefault="000F75F4" w:rsidP="004538F9">
      <w:pPr>
        <w:pStyle w:val="NoteToTenderers-ASDEFCON"/>
      </w:pPr>
      <w:r>
        <w:t xml:space="preserve">Note to tenderers:  Clause </w:t>
      </w:r>
      <w:r>
        <w:fldChar w:fldCharType="begin"/>
      </w:r>
      <w:r>
        <w:instrText xml:space="preserve"> REF _Ref404946289 \r \h </w:instrText>
      </w:r>
      <w:r w:rsidR="00341366">
        <w:instrText xml:space="preserve"> \* MERGEFORMAT </w:instrText>
      </w:r>
      <w:r>
        <w:fldChar w:fldCharType="separate"/>
      </w:r>
      <w:r w:rsidR="005E1CDB">
        <w:t>7.4.11</w:t>
      </w:r>
      <w:r>
        <w:fldChar w:fldCharType="end"/>
      </w:r>
      <w:r>
        <w:t xml:space="preserve"> will only be included if the Contractor has an ACIP and may require amendment to only apply to those insurances to be covered by the ACIP.</w:t>
      </w:r>
    </w:p>
    <w:p w14:paraId="780DA47F" w14:textId="77777777" w:rsidR="00B64C64" w:rsidRDefault="00B64C64" w:rsidP="004538F9">
      <w:pPr>
        <w:pStyle w:val="COTCOCLV3-ASDEFCON"/>
      </w:pPr>
      <w:bookmarkStart w:id="1309" w:name="_Ref404946289"/>
      <w:r>
        <w:t>The Contractor shall be:</w:t>
      </w:r>
      <w:bookmarkEnd w:id="1309"/>
    </w:p>
    <w:p w14:paraId="3E6C906D" w14:textId="77777777" w:rsidR="00B64C64" w:rsidRDefault="00B64C64" w:rsidP="004538F9">
      <w:pPr>
        <w:pStyle w:val="COTCOCLV4-ASDEFCON"/>
      </w:pPr>
      <w:bookmarkStart w:id="1310" w:name="_Ref404946469"/>
      <w:r>
        <w:t>deemed compliant with the requirements of the following clauses:</w:t>
      </w:r>
      <w:bookmarkEnd w:id="1310"/>
    </w:p>
    <w:p w14:paraId="65ED7BD7" w14:textId="5CA8574F" w:rsidR="00B64C64" w:rsidRDefault="00B64C64" w:rsidP="004538F9">
      <w:pPr>
        <w:pStyle w:val="COTCOCLV5-ASDEFCON"/>
      </w:pPr>
      <w:r>
        <w:t xml:space="preserve">clause </w:t>
      </w:r>
      <w:r>
        <w:fldChar w:fldCharType="begin"/>
      </w:r>
      <w:r>
        <w:instrText xml:space="preserve"> REF _Ref404946447 \r \h </w:instrText>
      </w:r>
      <w:r>
        <w:fldChar w:fldCharType="separate"/>
      </w:r>
      <w:r w:rsidR="005E1CDB">
        <w:t>7.4.1</w:t>
      </w:r>
      <w:r>
        <w:fldChar w:fldCharType="end"/>
      </w:r>
      <w:r>
        <w:t>;</w:t>
      </w:r>
    </w:p>
    <w:p w14:paraId="62B4C391" w14:textId="108968D3" w:rsidR="00B64C64" w:rsidRDefault="00B64C64" w:rsidP="004538F9">
      <w:pPr>
        <w:pStyle w:val="COTCOCLV5-ASDEFCON"/>
      </w:pPr>
      <w:r>
        <w:t xml:space="preserve">clause </w:t>
      </w:r>
      <w:r w:rsidR="000F75F4">
        <w:fldChar w:fldCharType="begin"/>
      </w:r>
      <w:r w:rsidR="000F75F4">
        <w:instrText xml:space="preserve"> REF _Ref409697150 \r \h </w:instrText>
      </w:r>
      <w:r w:rsidR="000F75F4">
        <w:fldChar w:fldCharType="separate"/>
      </w:r>
      <w:r w:rsidR="005E1CDB">
        <w:t>7.4.3</w:t>
      </w:r>
      <w:r w:rsidR="000F75F4">
        <w:fldChar w:fldCharType="end"/>
      </w:r>
      <w:r>
        <w:t xml:space="preserve"> (workers compensation);</w:t>
      </w:r>
      <w:r w:rsidRPr="00C52874">
        <w:t xml:space="preserve"> </w:t>
      </w:r>
    </w:p>
    <w:p w14:paraId="4BBF710F" w14:textId="126FC7C5" w:rsidR="00B64C64" w:rsidRDefault="00B64C64" w:rsidP="004538F9">
      <w:pPr>
        <w:pStyle w:val="COTCOCLV5-ASDEFCON"/>
      </w:pPr>
      <w:r>
        <w:t xml:space="preserve">clause </w:t>
      </w:r>
      <w:r w:rsidR="00BE2088">
        <w:fldChar w:fldCharType="begin"/>
      </w:r>
      <w:r w:rsidR="00BE2088">
        <w:instrText xml:space="preserve"> REF _Ref409697161 \r \h </w:instrText>
      </w:r>
      <w:r w:rsidR="00BE2088">
        <w:fldChar w:fldCharType="separate"/>
      </w:r>
      <w:r w:rsidR="005E1CDB">
        <w:t>7.4.4</w:t>
      </w:r>
      <w:r w:rsidR="00BE2088">
        <w:fldChar w:fldCharType="end"/>
      </w:r>
      <w:r>
        <w:t xml:space="preserve"> (public liability);</w:t>
      </w:r>
    </w:p>
    <w:p w14:paraId="0A612F0F" w14:textId="36B1C0DC" w:rsidR="00B64C64" w:rsidRDefault="00B64C64" w:rsidP="004538F9">
      <w:pPr>
        <w:pStyle w:val="COTCOCLV5-ASDEFCON"/>
      </w:pPr>
      <w:r>
        <w:t xml:space="preserve">clause </w:t>
      </w:r>
      <w:r w:rsidR="00B14DEE">
        <w:fldChar w:fldCharType="begin"/>
      </w:r>
      <w:r w:rsidR="00B14DEE">
        <w:instrText xml:space="preserve"> REF _Ref409697185 \r \h </w:instrText>
      </w:r>
      <w:r w:rsidR="00B14DEE">
        <w:fldChar w:fldCharType="separate"/>
      </w:r>
      <w:r w:rsidR="005E1CDB">
        <w:t>7.4.5</w:t>
      </w:r>
      <w:r w:rsidR="00B14DEE">
        <w:fldChar w:fldCharType="end"/>
      </w:r>
      <w:r>
        <w:t xml:space="preserve"> (professional indemnity);</w:t>
      </w:r>
      <w:r w:rsidRPr="00D871F4">
        <w:t xml:space="preserve"> </w:t>
      </w:r>
      <w:r>
        <w:t>and</w:t>
      </w:r>
    </w:p>
    <w:p w14:paraId="4D57076C" w14:textId="30734BCD" w:rsidR="00B64C64" w:rsidRDefault="00B64C64" w:rsidP="004538F9">
      <w:pPr>
        <w:pStyle w:val="COTCOCLV5-ASDEFCON"/>
      </w:pPr>
      <w:r>
        <w:t>clause</w:t>
      </w:r>
      <w:r w:rsidR="00B14DEE">
        <w:t>s</w:t>
      </w:r>
      <w:r>
        <w:t xml:space="preserve"> </w:t>
      </w:r>
      <w:r w:rsidR="00FB5B02">
        <w:fldChar w:fldCharType="begin"/>
      </w:r>
      <w:r w:rsidR="00FB5B02">
        <w:instrText xml:space="preserve"> REF _Ref143094299 \w \h </w:instrText>
      </w:r>
      <w:r w:rsidR="00FB5B02">
        <w:fldChar w:fldCharType="separate"/>
      </w:r>
      <w:r w:rsidR="005E1CDB">
        <w:t>7.4.6</w:t>
      </w:r>
      <w:r w:rsidR="00FB5B02">
        <w:fldChar w:fldCharType="end"/>
      </w:r>
      <w:r w:rsidR="00B14DEE">
        <w:t xml:space="preserve">, </w:t>
      </w:r>
      <w:r>
        <w:fldChar w:fldCharType="begin"/>
      </w:r>
      <w:r>
        <w:instrText xml:space="preserve"> REF _Ref404946460 \r \h </w:instrText>
      </w:r>
      <w:r>
        <w:fldChar w:fldCharType="separate"/>
      </w:r>
      <w:r w:rsidR="005E1CDB">
        <w:t>7.4.7</w:t>
      </w:r>
      <w:r>
        <w:fldChar w:fldCharType="end"/>
      </w:r>
      <w:r w:rsidR="00B14DEE">
        <w:t xml:space="preserve"> and </w:t>
      </w:r>
      <w:r w:rsidR="00B14DEE">
        <w:fldChar w:fldCharType="begin"/>
      </w:r>
      <w:r w:rsidR="00B14DEE">
        <w:instrText xml:space="preserve"> REF _Ref409697702 \r \h </w:instrText>
      </w:r>
      <w:r w:rsidR="00B14DEE">
        <w:fldChar w:fldCharType="separate"/>
      </w:r>
      <w:r w:rsidR="005E1CDB">
        <w:t>7.4.8</w:t>
      </w:r>
      <w:r w:rsidR="00B14DEE">
        <w:fldChar w:fldCharType="end"/>
      </w:r>
      <w:r>
        <w:t>; and</w:t>
      </w:r>
    </w:p>
    <w:p w14:paraId="1EC4A42F" w14:textId="681E6801" w:rsidR="00B64C64" w:rsidRDefault="00B64C64" w:rsidP="004538F9">
      <w:pPr>
        <w:pStyle w:val="COTCOCLV4-ASDEFCON"/>
      </w:pPr>
      <w:r>
        <w:t xml:space="preserve">relieved of its obligations under clauses </w:t>
      </w:r>
      <w:r>
        <w:fldChar w:fldCharType="begin"/>
      </w:r>
      <w:r>
        <w:instrText xml:space="preserve"> REF _Ref404946462 \r \h </w:instrText>
      </w:r>
      <w:r>
        <w:fldChar w:fldCharType="separate"/>
      </w:r>
      <w:r w:rsidR="005E1CDB">
        <w:t>7.4.9</w:t>
      </w:r>
      <w:r>
        <w:fldChar w:fldCharType="end"/>
      </w:r>
      <w:r>
        <w:t xml:space="preserve"> and </w:t>
      </w:r>
      <w:r>
        <w:fldChar w:fldCharType="begin"/>
      </w:r>
      <w:r>
        <w:instrText xml:space="preserve"> REF _Ref404946464 \r \h </w:instrText>
      </w:r>
      <w:r>
        <w:fldChar w:fldCharType="separate"/>
      </w:r>
      <w:r w:rsidR="005E1CDB">
        <w:t>7.4.10</w:t>
      </w:r>
      <w:r>
        <w:fldChar w:fldCharType="end"/>
      </w:r>
      <w:r w:rsidR="00DE3BAA">
        <w:t>;</w:t>
      </w:r>
      <w:r>
        <w:t xml:space="preserve"> </w:t>
      </w:r>
    </w:p>
    <w:p w14:paraId="78DB72C4" w14:textId="2A2FC523" w:rsidR="00B14DEE" w:rsidRDefault="00B14DEE" w:rsidP="004538F9">
      <w:pPr>
        <w:pStyle w:val="COTCOCLV4-ASDEFCON"/>
      </w:pPr>
      <w:r w:rsidRPr="00CB0CAB">
        <w:t xml:space="preserve">in respect of a particular insurance listed in clause </w:t>
      </w:r>
      <w:r w:rsidR="00611D01">
        <w:fldChar w:fldCharType="begin"/>
      </w:r>
      <w:r w:rsidR="00611D01">
        <w:instrText xml:space="preserve"> REF _Ref404946469 \w \h </w:instrText>
      </w:r>
      <w:r w:rsidR="00611D01">
        <w:fldChar w:fldCharType="separate"/>
      </w:r>
      <w:r w:rsidR="005E1CDB">
        <w:t>7.4.11a</w:t>
      </w:r>
      <w:r w:rsidR="00611D01">
        <w:fldChar w:fldCharType="end"/>
      </w:r>
      <w:r w:rsidR="00DE3BAA">
        <w:t xml:space="preserve"> </w:t>
      </w:r>
      <w:r w:rsidRPr="00CB0CAB">
        <w:t>for any period during which the Contractor's insurance program holds ACIP status under</w:t>
      </w:r>
      <w:r>
        <w:t xml:space="preserve"> </w:t>
      </w:r>
      <w:r w:rsidR="002841FE">
        <w:t>CASG’s</w:t>
      </w:r>
      <w:r w:rsidRPr="00CB0CAB">
        <w:t xml:space="preserve"> centralised process for monitoring the compliance of contractors with contractual insurance requirements, subject to any limitations on or conditions of that approval (i</w:t>
      </w:r>
      <w:r>
        <w:t>ncluding whether the Contractor’</w:t>
      </w:r>
      <w:r w:rsidRPr="00CB0CAB">
        <w:t xml:space="preserve">s ACIP status extends to that type of insurance). </w:t>
      </w:r>
      <w:r w:rsidR="00CE720A">
        <w:t xml:space="preserve"> </w:t>
      </w:r>
      <w:r w:rsidRPr="00CB0CAB">
        <w:t xml:space="preserve">The Contractor shall advise the Commonwealth Representative within </w:t>
      </w:r>
      <w:r w:rsidR="00C50F51">
        <w:t>five</w:t>
      </w:r>
      <w:r w:rsidR="00C50F51" w:rsidRPr="00CB0CAB">
        <w:t xml:space="preserve"> </w:t>
      </w:r>
      <w:r w:rsidRPr="00CB0CAB">
        <w:t>Working Days if its ACIP status is withdrawn or suspended by the Commonwealth.</w:t>
      </w:r>
    </w:p>
    <w:p w14:paraId="15CEC54A" w14:textId="6FB94FAF" w:rsidR="008F0599" w:rsidRDefault="00B64C64" w:rsidP="004538F9">
      <w:pPr>
        <w:pStyle w:val="COTCOCLV3-ASDEFCON"/>
      </w:pPr>
      <w:r w:rsidRPr="00FC322B">
        <w:t xml:space="preserve">In addition to any other rights the Commonwealth may have under clause </w:t>
      </w:r>
      <w:r>
        <w:fldChar w:fldCharType="begin"/>
      </w:r>
      <w:r>
        <w:instrText xml:space="preserve"> REF _Ref53456586 \r \h </w:instrText>
      </w:r>
      <w:r>
        <w:fldChar w:fldCharType="separate"/>
      </w:r>
      <w:r w:rsidR="005E1CDB">
        <w:t>11.2</w:t>
      </w:r>
      <w:r>
        <w:fldChar w:fldCharType="end"/>
      </w:r>
      <w:r w:rsidRPr="00FC322B">
        <w:t xml:space="preserve">, the Commonwealth reserves the right to withhold payments under the </w:t>
      </w:r>
      <w:r>
        <w:t>Deed or any</w:t>
      </w:r>
      <w:r w:rsidRPr="00FC322B">
        <w:t xml:space="preserve"> Contract </w:t>
      </w:r>
      <w:r>
        <w:t xml:space="preserve">if the Contractor has failed to remedy a breach of this clause </w:t>
      </w:r>
      <w:r>
        <w:fldChar w:fldCharType="begin"/>
      </w:r>
      <w:r>
        <w:instrText xml:space="preserve"> REF _Ref404946307 \r \h </w:instrText>
      </w:r>
      <w:r>
        <w:fldChar w:fldCharType="separate"/>
      </w:r>
      <w:r w:rsidR="005E1CDB">
        <w:t>7.4</w:t>
      </w:r>
      <w:r>
        <w:fldChar w:fldCharType="end"/>
      </w:r>
      <w:r>
        <w:t>.</w:t>
      </w:r>
    </w:p>
    <w:p w14:paraId="38735391" w14:textId="77777777" w:rsidR="008F0599" w:rsidRPr="00776825" w:rsidRDefault="00D47BF8" w:rsidP="004538F9">
      <w:pPr>
        <w:pStyle w:val="COTCOCLV1-ASDEFCON"/>
      </w:pPr>
      <w:bookmarkStart w:id="1311" w:name="_Ref57091683"/>
      <w:bookmarkStart w:id="1312" w:name="_Ref58306282"/>
      <w:bookmarkStart w:id="1313" w:name="_Toc229471800"/>
      <w:bookmarkStart w:id="1314" w:name="_Toc480532213"/>
      <w:bookmarkStart w:id="1315" w:name="_Toc175218971"/>
      <w:bookmarkStart w:id="1316" w:name="_Toc175225935"/>
      <w:bookmarkStart w:id="1317" w:name="_Toc153359570"/>
      <w:r w:rsidRPr="00776825">
        <w:t>WARRANTIES</w:t>
      </w:r>
      <w:bookmarkEnd w:id="1311"/>
      <w:bookmarkEnd w:id="1312"/>
      <w:bookmarkEnd w:id="1313"/>
      <w:bookmarkEnd w:id="1314"/>
      <w:bookmarkEnd w:id="1315"/>
      <w:bookmarkEnd w:id="1316"/>
      <w:bookmarkEnd w:id="1317"/>
    </w:p>
    <w:p w14:paraId="3B59B78B" w14:textId="77777777" w:rsidR="008F0599" w:rsidRPr="00776825" w:rsidRDefault="008F0599" w:rsidP="004538F9">
      <w:pPr>
        <w:pStyle w:val="COTCOCLV2-ASDEFCON"/>
      </w:pPr>
      <w:bookmarkStart w:id="1318" w:name="_Toc229471801"/>
      <w:bookmarkStart w:id="1319" w:name="_Toc480532214"/>
      <w:bookmarkStart w:id="1320" w:name="_Toc175218972"/>
      <w:bookmarkStart w:id="1321" w:name="_Toc175225936"/>
      <w:bookmarkStart w:id="1322" w:name="_Toc153359571"/>
      <w:r w:rsidRPr="00776825">
        <w:t>Fitness for Purpose (Core)</w:t>
      </w:r>
      <w:bookmarkEnd w:id="1318"/>
      <w:bookmarkEnd w:id="1319"/>
      <w:bookmarkEnd w:id="1320"/>
      <w:bookmarkEnd w:id="1321"/>
      <w:bookmarkEnd w:id="1322"/>
    </w:p>
    <w:p w14:paraId="7BE32F7A" w14:textId="77777777" w:rsidR="008F0599" w:rsidRPr="00776825" w:rsidRDefault="008F0599" w:rsidP="004538F9">
      <w:pPr>
        <w:pStyle w:val="COTCOCLV3-ASDEFCON"/>
      </w:pPr>
      <w:r w:rsidRPr="00776825">
        <w:t>The Contractor shall ensure and warrants that any Services provided under any Contract shall be fit for the purpose or purposes for which Services of that kind would be reasonably expected to be applied by the Commonwealth.</w:t>
      </w:r>
    </w:p>
    <w:p w14:paraId="55A14F4F" w14:textId="77777777" w:rsidR="008F0599" w:rsidRPr="00776825" w:rsidRDefault="008F0599" w:rsidP="004538F9">
      <w:pPr>
        <w:pStyle w:val="COTCOCLV2-ASDEFCON"/>
      </w:pPr>
      <w:bookmarkStart w:id="1323" w:name="_Ref516045899"/>
      <w:bookmarkStart w:id="1324" w:name="_Ref516045942"/>
      <w:bookmarkStart w:id="1325" w:name="_Ref516045952"/>
      <w:bookmarkStart w:id="1326" w:name="_Ref516045970"/>
      <w:bookmarkStart w:id="1327" w:name="_Ref516045985"/>
      <w:bookmarkStart w:id="1328" w:name="_Toc229471802"/>
      <w:bookmarkStart w:id="1329" w:name="_Toc480532215"/>
      <w:bookmarkStart w:id="1330" w:name="_Toc175218973"/>
      <w:bookmarkStart w:id="1331" w:name="_Toc175225937"/>
      <w:bookmarkStart w:id="1332" w:name="_Toc153359572"/>
      <w:r w:rsidRPr="00776825">
        <w:t>Warranty (Core)</w:t>
      </w:r>
      <w:bookmarkEnd w:id="1323"/>
      <w:bookmarkEnd w:id="1324"/>
      <w:bookmarkEnd w:id="1325"/>
      <w:bookmarkEnd w:id="1326"/>
      <w:bookmarkEnd w:id="1327"/>
      <w:bookmarkEnd w:id="1328"/>
      <w:bookmarkEnd w:id="1329"/>
      <w:bookmarkEnd w:id="1330"/>
      <w:bookmarkEnd w:id="1331"/>
      <w:bookmarkEnd w:id="1332"/>
    </w:p>
    <w:p w14:paraId="286C6A6F" w14:textId="77777777" w:rsidR="008F0599" w:rsidRPr="00776825" w:rsidRDefault="008F0599" w:rsidP="004538F9">
      <w:pPr>
        <w:pStyle w:val="COTCOCLV3-ASDEFCON"/>
      </w:pPr>
      <w:bookmarkStart w:id="1333" w:name="_Ref104178723"/>
      <w:bookmarkStart w:id="1334" w:name="_Ref516045927"/>
      <w:bookmarkStart w:id="1335" w:name="_Ref6645228"/>
      <w:r w:rsidRPr="00776825">
        <w:t>The Contractor warrants that it has the necessary expertise, experience, capacity and capability required to perform the Services in a</w:t>
      </w:r>
      <w:r w:rsidR="00556349">
        <w:t>ccordance with a standard of care, skill and diligence that would be exercised by a competent supplier of such Services</w:t>
      </w:r>
      <w:r w:rsidRPr="00776825">
        <w:t xml:space="preserve"> and that the Services shall conform with the requirements of the Contract.</w:t>
      </w:r>
      <w:bookmarkEnd w:id="1333"/>
    </w:p>
    <w:p w14:paraId="623BEAE8" w14:textId="77777777" w:rsidR="008F0599" w:rsidRPr="00776825" w:rsidRDefault="008F0599" w:rsidP="004538F9">
      <w:pPr>
        <w:pStyle w:val="COTCOCLV3-ASDEFCON"/>
      </w:pPr>
      <w:bookmarkStart w:id="1336" w:name="_Ref111018092"/>
      <w:r w:rsidRPr="00776825">
        <w:t xml:space="preserve">The Contractor shall remedy any errors or defects in the Services notified to the Contractor by the Authorised Officer during the </w:t>
      </w:r>
      <w:r w:rsidR="00C50F51">
        <w:t>Warranty Period specified in the Details Schedule</w:t>
      </w:r>
      <w:r w:rsidRPr="00776825">
        <w:t>.</w:t>
      </w:r>
      <w:bookmarkEnd w:id="1336"/>
    </w:p>
    <w:p w14:paraId="2FAFA42B" w14:textId="447E76EF" w:rsidR="008F0599" w:rsidRPr="00776825" w:rsidRDefault="008F0599" w:rsidP="004538F9">
      <w:pPr>
        <w:pStyle w:val="COTCOCLV3-ASDEFCON"/>
      </w:pPr>
      <w:r w:rsidRPr="00776825">
        <w:t xml:space="preserve">The liability of the Contractor to remedy </w:t>
      </w:r>
      <w:r w:rsidR="00C50F51">
        <w:t xml:space="preserve">errors </w:t>
      </w:r>
      <w:r w:rsidR="00611D01">
        <w:t xml:space="preserve">or </w:t>
      </w:r>
      <w:r w:rsidRPr="00776825">
        <w:t xml:space="preserve">defects under </w:t>
      </w:r>
      <w:r w:rsidR="00C50F51">
        <w:t xml:space="preserve">clause </w:t>
      </w:r>
      <w:r w:rsidR="00C50F51">
        <w:fldChar w:fldCharType="begin"/>
      </w:r>
      <w:r w:rsidR="00C50F51">
        <w:instrText xml:space="preserve"> REF _Ref111018092 \r \h </w:instrText>
      </w:r>
      <w:r w:rsidR="00C50F51">
        <w:fldChar w:fldCharType="separate"/>
      </w:r>
      <w:r w:rsidR="005E1CDB">
        <w:t>8.2.2</w:t>
      </w:r>
      <w:r w:rsidR="00C50F51">
        <w:fldChar w:fldCharType="end"/>
      </w:r>
      <w:r w:rsidRPr="00776825">
        <w:t xml:space="preserve"> by the Contractor shall not apply to the extent that the defect arises from the Commonwealth’s negligent or</w:t>
      </w:r>
      <w:r w:rsidR="00A27802">
        <w:t xml:space="preserve"> wilful damage</w:t>
      </w:r>
      <w:r w:rsidRPr="00776825">
        <w:t xml:space="preserve"> of the Services.</w:t>
      </w:r>
    </w:p>
    <w:bookmarkEnd w:id="1334"/>
    <w:bookmarkEnd w:id="1335"/>
    <w:p w14:paraId="0039CFF4" w14:textId="61E365AA" w:rsidR="008F0599" w:rsidRPr="00776825" w:rsidRDefault="008F0599" w:rsidP="004538F9">
      <w:pPr>
        <w:pStyle w:val="COTCOCLV3-ASDEFCON"/>
      </w:pPr>
      <w:r w:rsidRPr="00776825">
        <w:t xml:space="preserve">The Contractor, unless the </w:t>
      </w:r>
      <w:r w:rsidR="005551BA" w:rsidRPr="00776825">
        <w:t xml:space="preserve">Authorised Officer </w:t>
      </w:r>
      <w:r w:rsidRPr="00776825">
        <w:t xml:space="preserve">otherwise allows, shall meet all costs of, and incidental to, the discharge of the warranties under </w:t>
      </w:r>
      <w:r w:rsidR="00E50E60">
        <w:t xml:space="preserve">this </w:t>
      </w:r>
      <w:r w:rsidRPr="00776825">
        <w:t xml:space="preserve">clause </w:t>
      </w:r>
      <w:r w:rsidRPr="00776825">
        <w:fldChar w:fldCharType="begin"/>
      </w:r>
      <w:r w:rsidRPr="00776825">
        <w:instrText xml:space="preserve"> REF _Ref516045942 \r \h  \* MERGEFORMAT </w:instrText>
      </w:r>
      <w:r w:rsidRPr="00776825">
        <w:fldChar w:fldCharType="separate"/>
      </w:r>
      <w:r w:rsidR="005E1CDB">
        <w:t>8.2</w:t>
      </w:r>
      <w:r w:rsidRPr="00776825">
        <w:fldChar w:fldCharType="end"/>
      </w:r>
      <w:r w:rsidRPr="00776825">
        <w:t>.</w:t>
      </w:r>
    </w:p>
    <w:p w14:paraId="44EB7E4F" w14:textId="41438A55" w:rsidR="008F0599" w:rsidRPr="00776825" w:rsidRDefault="008F0599" w:rsidP="004538F9">
      <w:pPr>
        <w:pStyle w:val="COTCOCLV3-ASDEFCON"/>
      </w:pPr>
      <w:r w:rsidRPr="00776825">
        <w:t xml:space="preserve">The Contractor acknowledges that the Commonwealth enters into the Contract in reliance on the Contractor’s warranties in this clause </w:t>
      </w:r>
      <w:r w:rsidRPr="00776825">
        <w:fldChar w:fldCharType="begin"/>
      </w:r>
      <w:r w:rsidRPr="00776825">
        <w:instrText xml:space="preserve"> REF _Ref516045899 \r \h </w:instrText>
      </w:r>
      <w:r w:rsidR="00776825">
        <w:instrText xml:space="preserve"> \* MERGEFORMAT </w:instrText>
      </w:r>
      <w:r w:rsidRPr="00776825">
        <w:fldChar w:fldCharType="separate"/>
      </w:r>
      <w:r w:rsidR="005E1CDB">
        <w:t>8.2</w:t>
      </w:r>
      <w:r w:rsidRPr="00776825">
        <w:fldChar w:fldCharType="end"/>
      </w:r>
      <w:r w:rsidRPr="00776825">
        <w:t>, and the Contractor’s skill and judgement in rendering the Services.</w:t>
      </w:r>
    </w:p>
    <w:p w14:paraId="19597F29" w14:textId="433BA38F" w:rsidR="008F0599" w:rsidRPr="00776825" w:rsidRDefault="008F0599" w:rsidP="004538F9">
      <w:pPr>
        <w:pStyle w:val="COTCOCLV3-ASDEFCON"/>
      </w:pPr>
      <w:r w:rsidRPr="00776825">
        <w:t>If the Contractor fails</w:t>
      </w:r>
      <w:r w:rsidR="00C50F51">
        <w:t>,</w:t>
      </w:r>
      <w:r w:rsidRPr="00776825">
        <w:t xml:space="preserve"> within </w:t>
      </w:r>
      <w:r w:rsidR="00611D01" w:rsidRPr="00611D01">
        <w:t>30 days</w:t>
      </w:r>
      <w:r w:rsidRPr="00776825">
        <w:t xml:space="preserve"> after notification by the Authorised Officer, to rectify an error or a defect pursuant to </w:t>
      </w:r>
      <w:r w:rsidR="00AD6CDF">
        <w:t xml:space="preserve">this </w:t>
      </w:r>
      <w:r w:rsidRPr="00776825">
        <w:t xml:space="preserve">clause </w:t>
      </w:r>
      <w:r w:rsidRPr="00776825">
        <w:fldChar w:fldCharType="begin"/>
      </w:r>
      <w:r w:rsidRPr="00776825">
        <w:instrText xml:space="preserve"> REF _Ref516045952 \r \h  \* MERGEFORMAT </w:instrText>
      </w:r>
      <w:r w:rsidRPr="00776825">
        <w:fldChar w:fldCharType="separate"/>
      </w:r>
      <w:r w:rsidR="005E1CDB">
        <w:t>8.2</w:t>
      </w:r>
      <w:r w:rsidRPr="00776825">
        <w:fldChar w:fldCharType="end"/>
      </w:r>
      <w:r w:rsidRPr="00776825">
        <w:t>, the Commonwealth</w:t>
      </w:r>
      <w:r w:rsidR="00A337E8">
        <w:t xml:space="preserve"> may</w:t>
      </w:r>
      <w:r w:rsidRPr="00776825">
        <w:t>, without</w:t>
      </w:r>
      <w:bookmarkStart w:id="1337" w:name="Text101"/>
      <w:r w:rsidR="00A27802">
        <w:t xml:space="preserve"> limiting</w:t>
      </w:r>
      <w:bookmarkEnd w:id="1337"/>
      <w:r w:rsidR="00A27802">
        <w:t xml:space="preserve"> </w:t>
      </w:r>
      <w:r w:rsidRPr="00776825">
        <w:t xml:space="preserve">the Contractor’s warranties and obligations under clause </w:t>
      </w:r>
      <w:r w:rsidRPr="00776825">
        <w:fldChar w:fldCharType="begin"/>
      </w:r>
      <w:r w:rsidRPr="00776825">
        <w:instrText xml:space="preserve"> REF _Ref58306282 \r \h </w:instrText>
      </w:r>
      <w:r w:rsidR="00776825">
        <w:instrText xml:space="preserve"> \* MERGEFORMAT </w:instrText>
      </w:r>
      <w:r w:rsidRPr="00776825">
        <w:fldChar w:fldCharType="separate"/>
      </w:r>
      <w:r w:rsidR="005E1CDB">
        <w:t>8</w:t>
      </w:r>
      <w:r w:rsidRPr="00776825">
        <w:fldChar w:fldCharType="end"/>
      </w:r>
      <w:r w:rsidRPr="00776825">
        <w:t xml:space="preserve">, perform or have performed the necessary remedial work at the expense of the Contractor, and may recover such expense as a debt due to the Commonwealth in accordance with clause </w:t>
      </w:r>
      <w:r w:rsidRPr="00776825">
        <w:fldChar w:fldCharType="begin"/>
      </w:r>
      <w:r w:rsidRPr="00776825">
        <w:instrText xml:space="preserve"> REF _Ref527973531 \r \h  \* MERGEFORMAT </w:instrText>
      </w:r>
      <w:r w:rsidRPr="00776825">
        <w:fldChar w:fldCharType="separate"/>
      </w:r>
      <w:r w:rsidR="005E1CDB">
        <w:t>11.3</w:t>
      </w:r>
      <w:r w:rsidRPr="00776825">
        <w:fldChar w:fldCharType="end"/>
      </w:r>
      <w:r w:rsidRPr="00776825">
        <w:t>.</w:t>
      </w:r>
    </w:p>
    <w:p w14:paraId="196FFD52" w14:textId="793C351B" w:rsidR="008F0599" w:rsidRPr="00776825" w:rsidRDefault="008F0599" w:rsidP="004538F9">
      <w:pPr>
        <w:pStyle w:val="COTCOCLV3-ASDEFCON"/>
      </w:pPr>
      <w:r w:rsidRPr="00776825">
        <w:t xml:space="preserve">The rights and remedies provided in </w:t>
      </w:r>
      <w:r w:rsidR="00A337E8">
        <w:t xml:space="preserve">this </w:t>
      </w:r>
      <w:r w:rsidRPr="00776825">
        <w:t xml:space="preserve">clause </w:t>
      </w:r>
      <w:r w:rsidRPr="00776825">
        <w:fldChar w:fldCharType="begin"/>
      </w:r>
      <w:r w:rsidRPr="00776825">
        <w:instrText xml:space="preserve"> REF _Ref516045985 \r \h  \* MERGEFORMAT </w:instrText>
      </w:r>
      <w:r w:rsidRPr="00776825">
        <w:fldChar w:fldCharType="separate"/>
      </w:r>
      <w:r w:rsidR="005E1CDB">
        <w:t>8.2</w:t>
      </w:r>
      <w:r w:rsidRPr="00776825">
        <w:fldChar w:fldCharType="end"/>
      </w:r>
      <w:r w:rsidRPr="00776825">
        <w:t xml:space="preserve"> are in addition to, and shall not limit, any other rights of the Commonwealth under the Deed, any Contract or otherwise.</w:t>
      </w:r>
    </w:p>
    <w:p w14:paraId="7855F9D1" w14:textId="77777777" w:rsidR="008F0599" w:rsidRPr="00776825" w:rsidRDefault="00D47BF8" w:rsidP="004538F9">
      <w:pPr>
        <w:pStyle w:val="COTCOCLV1-ASDEFCON"/>
      </w:pPr>
      <w:bookmarkStart w:id="1338" w:name="_Ref104715061"/>
      <w:bookmarkStart w:id="1339" w:name="_Toc229471804"/>
      <w:bookmarkStart w:id="1340" w:name="_Toc480532216"/>
      <w:bookmarkStart w:id="1341" w:name="_Toc175218974"/>
      <w:bookmarkStart w:id="1342" w:name="_Toc175225938"/>
      <w:bookmarkStart w:id="1343" w:name="_Toc153359573"/>
      <w:r w:rsidRPr="00776825">
        <w:t>DEED MANAGEMENT</w:t>
      </w:r>
      <w:bookmarkEnd w:id="1338"/>
      <w:bookmarkEnd w:id="1339"/>
      <w:bookmarkEnd w:id="1340"/>
      <w:bookmarkEnd w:id="1341"/>
      <w:bookmarkEnd w:id="1342"/>
      <w:bookmarkEnd w:id="1343"/>
    </w:p>
    <w:p w14:paraId="155DCEA0" w14:textId="77777777" w:rsidR="00112FE0" w:rsidRPr="00776825" w:rsidRDefault="00112FE0" w:rsidP="004538F9">
      <w:pPr>
        <w:pStyle w:val="COTCOCLV2-ASDEFCON"/>
      </w:pPr>
      <w:bookmarkStart w:id="1344" w:name="_Hlt52957270"/>
      <w:bookmarkStart w:id="1345" w:name="_Ref436207152"/>
      <w:bookmarkStart w:id="1346" w:name="_Ref436207179"/>
      <w:bookmarkStart w:id="1347" w:name="_Ref436207196"/>
      <w:bookmarkStart w:id="1348" w:name="_Ref436207324"/>
      <w:bookmarkStart w:id="1349" w:name="_Ref436207601"/>
      <w:bookmarkStart w:id="1350" w:name="_Ref436207906"/>
      <w:bookmarkStart w:id="1351" w:name="_Toc480532217"/>
      <w:bookmarkStart w:id="1352" w:name="_Toc175218975"/>
      <w:bookmarkStart w:id="1353" w:name="_Toc175225939"/>
      <w:bookmarkStart w:id="1354" w:name="_Ref5763566"/>
      <w:bookmarkStart w:id="1355" w:name="_Toc6113526"/>
      <w:bookmarkStart w:id="1356" w:name="_Toc229471806"/>
      <w:bookmarkStart w:id="1357" w:name="_Ref516045237"/>
      <w:bookmarkStart w:id="1358" w:name="_Ref516046001"/>
      <w:bookmarkStart w:id="1359" w:name="_Ref516046015"/>
      <w:bookmarkStart w:id="1360" w:name="_Ref516046032"/>
      <w:bookmarkStart w:id="1361" w:name="_Ref516046079"/>
      <w:bookmarkStart w:id="1362" w:name="_Ref518273221"/>
      <w:bookmarkStart w:id="1363" w:name="_Ref519328608"/>
      <w:bookmarkStart w:id="1364" w:name="_Toc153359574"/>
      <w:bookmarkEnd w:id="1344"/>
      <w:r w:rsidRPr="00776825">
        <w:t>Change to the Deed or a</w:t>
      </w:r>
      <w:r>
        <w:t>ny</w:t>
      </w:r>
      <w:r w:rsidRPr="00776825">
        <w:t xml:space="preserve"> Contract (Core)</w:t>
      </w:r>
      <w:bookmarkEnd w:id="1345"/>
      <w:bookmarkEnd w:id="1346"/>
      <w:bookmarkEnd w:id="1347"/>
      <w:bookmarkEnd w:id="1348"/>
      <w:bookmarkEnd w:id="1349"/>
      <w:bookmarkEnd w:id="1350"/>
      <w:bookmarkEnd w:id="1351"/>
      <w:bookmarkEnd w:id="1352"/>
      <w:bookmarkEnd w:id="1353"/>
      <w:bookmarkEnd w:id="1364"/>
    </w:p>
    <w:p w14:paraId="4ACC81CD" w14:textId="77777777" w:rsidR="00112FE0" w:rsidRPr="00776825" w:rsidRDefault="00112FE0" w:rsidP="004538F9">
      <w:pPr>
        <w:pStyle w:val="COTCOCLV3-ASDEFCON"/>
      </w:pPr>
      <w:bookmarkStart w:id="1365" w:name="_Ref436228248"/>
      <w:r w:rsidRPr="00776825">
        <w:t>Either party may propose a change to the Deed or any Contract.</w:t>
      </w:r>
      <w:r>
        <w:t xml:space="preserve"> </w:t>
      </w:r>
      <w:r w:rsidRPr="00776825">
        <w:t>The Deed may only be changed in writing and signed by the Commonwealth Representative and the Contractor.</w:t>
      </w:r>
      <w:bookmarkEnd w:id="1365"/>
      <w:r w:rsidRPr="00776825">
        <w:t xml:space="preserve"> </w:t>
      </w:r>
    </w:p>
    <w:p w14:paraId="229C7FB9" w14:textId="77777777" w:rsidR="00112FE0" w:rsidRPr="00776825" w:rsidRDefault="00112FE0" w:rsidP="004538F9">
      <w:pPr>
        <w:pStyle w:val="COTCOCLV3-ASDEFCON"/>
      </w:pPr>
      <w:bookmarkStart w:id="1366" w:name="_Ref436228257"/>
      <w:r w:rsidRPr="00776825">
        <w:t>A Contract may only be changed in writing and signed by the Authorised Officer and the Contractor.</w:t>
      </w:r>
      <w:bookmarkEnd w:id="1366"/>
    </w:p>
    <w:p w14:paraId="68DCA569" w14:textId="46597B4E" w:rsidR="00112FE0" w:rsidRPr="00776825" w:rsidRDefault="00112FE0" w:rsidP="004538F9">
      <w:pPr>
        <w:pStyle w:val="COTCOCLV3-ASDEFCON"/>
      </w:pPr>
      <w:r w:rsidRPr="00776825">
        <w:t xml:space="preserve">A change to the Deed or any Contract shall take effect on the date on which the change is signed by the parties in accordance with clauses </w:t>
      </w:r>
      <w:r w:rsidR="006D38BE">
        <w:fldChar w:fldCharType="begin"/>
      </w:r>
      <w:r w:rsidR="006D38BE">
        <w:instrText xml:space="preserve"> REF _Ref436228248 \w \h </w:instrText>
      </w:r>
      <w:r w:rsidR="006D38BE">
        <w:fldChar w:fldCharType="separate"/>
      </w:r>
      <w:r w:rsidR="005E1CDB">
        <w:t>9.1.1</w:t>
      </w:r>
      <w:r w:rsidR="006D38BE">
        <w:fldChar w:fldCharType="end"/>
      </w:r>
      <w:r w:rsidR="00DE3BAA">
        <w:t xml:space="preserve"> </w:t>
      </w:r>
      <w:r w:rsidRPr="00776825">
        <w:t xml:space="preserve">or </w:t>
      </w:r>
      <w:r w:rsidR="006D38BE">
        <w:fldChar w:fldCharType="begin"/>
      </w:r>
      <w:r w:rsidR="006D38BE">
        <w:instrText xml:space="preserve"> REF _Ref436228257 \w \h </w:instrText>
      </w:r>
      <w:r w:rsidR="006D38BE">
        <w:fldChar w:fldCharType="separate"/>
      </w:r>
      <w:r w:rsidR="005E1CDB">
        <w:t>9.1.2</w:t>
      </w:r>
      <w:r w:rsidR="006D38BE">
        <w:fldChar w:fldCharType="end"/>
      </w:r>
      <w:r w:rsidRPr="00776825">
        <w:t>, or if signed on separate days, the date of the last signature.</w:t>
      </w:r>
    </w:p>
    <w:p w14:paraId="73C298BD" w14:textId="143D3CE9" w:rsidR="00112FE0" w:rsidRPr="00776825" w:rsidRDefault="00112FE0" w:rsidP="004538F9">
      <w:pPr>
        <w:pStyle w:val="COTCOCLV3-ASDEFCON"/>
      </w:pPr>
      <w:r w:rsidRPr="00776825">
        <w:t xml:space="preserve">The Commonwealth Representative may issue an amendment to the Deed to incorporate any changes that have taken effect under clause </w:t>
      </w:r>
      <w:r w:rsidR="006D38BE">
        <w:fldChar w:fldCharType="begin"/>
      </w:r>
      <w:r w:rsidR="006D38BE">
        <w:instrText xml:space="preserve"> REF _Ref436228248 \w \h </w:instrText>
      </w:r>
      <w:r w:rsidR="006D38BE">
        <w:fldChar w:fldCharType="separate"/>
      </w:r>
      <w:r w:rsidR="005E1CDB">
        <w:t>9.1.1</w:t>
      </w:r>
      <w:r w:rsidR="006D38BE">
        <w:fldChar w:fldCharType="end"/>
      </w:r>
      <w:r w:rsidRPr="00776825">
        <w:t xml:space="preserve">.  The amendment does not affect the legal status of the change as determined under clause </w:t>
      </w:r>
      <w:r w:rsidR="006D38BE">
        <w:fldChar w:fldCharType="begin"/>
      </w:r>
      <w:r w:rsidR="006D38BE">
        <w:instrText xml:space="preserve"> REF _Ref436228248 \w \h </w:instrText>
      </w:r>
      <w:r w:rsidR="006D38BE">
        <w:fldChar w:fldCharType="separate"/>
      </w:r>
      <w:r w:rsidR="005E1CDB">
        <w:t>9.1.1</w:t>
      </w:r>
      <w:r w:rsidR="006D38BE">
        <w:fldChar w:fldCharType="end"/>
      </w:r>
      <w:r w:rsidRPr="00776825">
        <w:t>.</w:t>
      </w:r>
    </w:p>
    <w:p w14:paraId="0B6A8492" w14:textId="710984B1" w:rsidR="00112FE0" w:rsidRPr="00776825" w:rsidRDefault="00112FE0" w:rsidP="004538F9">
      <w:pPr>
        <w:pStyle w:val="COTCOCLV3-ASDEFCON"/>
      </w:pPr>
      <w:r w:rsidRPr="00776825">
        <w:t xml:space="preserve">The Authorised Officer may issue an amendment to any Contract to incorporate any changes that have taken effect under clause </w:t>
      </w:r>
      <w:r w:rsidR="006D38BE">
        <w:fldChar w:fldCharType="begin"/>
      </w:r>
      <w:r w:rsidR="006D38BE">
        <w:instrText xml:space="preserve"> REF _Ref436228257 \w \h </w:instrText>
      </w:r>
      <w:r w:rsidR="006D38BE">
        <w:fldChar w:fldCharType="separate"/>
      </w:r>
      <w:r w:rsidR="005E1CDB">
        <w:t>9.1.2</w:t>
      </w:r>
      <w:r w:rsidR="006D38BE">
        <w:fldChar w:fldCharType="end"/>
      </w:r>
      <w:r w:rsidRPr="00776825">
        <w:t xml:space="preserve">.  The amendment does not affect the legal status of any Contract change as determined under clause </w:t>
      </w:r>
      <w:r w:rsidR="006D38BE">
        <w:fldChar w:fldCharType="begin"/>
      </w:r>
      <w:r w:rsidR="006D38BE">
        <w:instrText xml:space="preserve"> REF _Ref436228257 \w \h </w:instrText>
      </w:r>
      <w:r w:rsidR="006D38BE">
        <w:fldChar w:fldCharType="separate"/>
      </w:r>
      <w:r w:rsidR="005E1CDB">
        <w:t>9.1.2</w:t>
      </w:r>
      <w:r w:rsidR="006D38BE">
        <w:fldChar w:fldCharType="end"/>
      </w:r>
      <w:r w:rsidRPr="00776825">
        <w:t>.</w:t>
      </w:r>
    </w:p>
    <w:p w14:paraId="106C9CE6" w14:textId="198E95B7" w:rsidR="00112FE0" w:rsidRPr="00776825" w:rsidRDefault="00112FE0" w:rsidP="004538F9">
      <w:pPr>
        <w:pStyle w:val="COTCOCLV3-ASDEFCON"/>
      </w:pPr>
      <w:r w:rsidRPr="00776825">
        <w:t xml:space="preserve">The parties shall not be liable to each other for any additional work undertaken or expenditure incurred unless the adjustment is in accordance with </w:t>
      </w:r>
      <w:r w:rsidR="002D6538">
        <w:t xml:space="preserve">this </w:t>
      </w:r>
      <w:r w:rsidRPr="00776825">
        <w:t xml:space="preserve">clause </w:t>
      </w:r>
      <w:r w:rsidR="002D6538">
        <w:fldChar w:fldCharType="begin"/>
      </w:r>
      <w:r w:rsidR="002D6538">
        <w:instrText xml:space="preserve"> REF _Ref436207152 \w \h </w:instrText>
      </w:r>
      <w:r w:rsidR="002D6538">
        <w:fldChar w:fldCharType="separate"/>
      </w:r>
      <w:r w:rsidR="005E1CDB">
        <w:t>9.1</w:t>
      </w:r>
      <w:r w:rsidR="002D6538">
        <w:fldChar w:fldCharType="end"/>
      </w:r>
      <w:r w:rsidRPr="00776825">
        <w:t>.</w:t>
      </w:r>
    </w:p>
    <w:p w14:paraId="31CBDE73" w14:textId="77777777" w:rsidR="008F0599" w:rsidRPr="00776825" w:rsidRDefault="008F0599" w:rsidP="004538F9">
      <w:pPr>
        <w:pStyle w:val="COTCOCLV2-ASDEFCON"/>
      </w:pPr>
      <w:bookmarkStart w:id="1367" w:name="_Ref436207335"/>
      <w:bookmarkStart w:id="1368" w:name="_Toc480532218"/>
      <w:bookmarkStart w:id="1369" w:name="_Toc175218976"/>
      <w:bookmarkStart w:id="1370" w:name="_Toc175225940"/>
      <w:bookmarkStart w:id="1371" w:name="_Toc153359575"/>
      <w:r w:rsidRPr="00776825">
        <w:t>Measurement and Reporting</w:t>
      </w:r>
      <w:bookmarkEnd w:id="1354"/>
      <w:bookmarkEnd w:id="1355"/>
      <w:r w:rsidRPr="00776825">
        <w:t xml:space="preserve"> (Optional)</w:t>
      </w:r>
      <w:bookmarkEnd w:id="1356"/>
      <w:bookmarkEnd w:id="1367"/>
      <w:bookmarkEnd w:id="1368"/>
      <w:bookmarkEnd w:id="1369"/>
      <w:bookmarkEnd w:id="1370"/>
      <w:bookmarkEnd w:id="1371"/>
    </w:p>
    <w:p w14:paraId="7521B2C6" w14:textId="77777777" w:rsidR="008F0599" w:rsidRPr="00776825" w:rsidRDefault="008F0599" w:rsidP="004538F9">
      <w:pPr>
        <w:pStyle w:val="COTCOCLV3-ASDEFCON"/>
      </w:pPr>
      <w:r w:rsidRPr="00776825">
        <w:t xml:space="preserve">The Contractor shall provide to the Commonwealth Representative on a </w:t>
      </w:r>
      <w:r w:rsidR="006D38BE">
        <w:t xml:space="preserve">quarterly </w:t>
      </w:r>
      <w:r w:rsidRPr="00776825">
        <w:t>basis, a written report which details:</w:t>
      </w:r>
    </w:p>
    <w:p w14:paraId="28D43D55" w14:textId="77777777" w:rsidR="008F0599" w:rsidRPr="00776825" w:rsidRDefault="008F0599" w:rsidP="004538F9">
      <w:pPr>
        <w:pStyle w:val="COTCOCLV4-ASDEFCON"/>
      </w:pPr>
      <w:r w:rsidRPr="00776825">
        <w:t>all Official Orders submitted for the previous</w:t>
      </w:r>
      <w:r w:rsidR="006D38BE">
        <w:t xml:space="preserve"> quarter</w:t>
      </w:r>
      <w:r w:rsidRPr="00776825">
        <w:t>;</w:t>
      </w:r>
    </w:p>
    <w:p w14:paraId="7141B2D4" w14:textId="77777777" w:rsidR="008F0599" w:rsidRPr="00776825" w:rsidRDefault="008F0599" w:rsidP="004538F9">
      <w:pPr>
        <w:pStyle w:val="COTCOCLV4-ASDEFCON"/>
      </w:pPr>
      <w:r w:rsidRPr="00776825">
        <w:t>the total value of the Official Orders;</w:t>
      </w:r>
    </w:p>
    <w:p w14:paraId="00765DC4" w14:textId="77777777" w:rsidR="008F0599" w:rsidRPr="00776825" w:rsidRDefault="008F0599" w:rsidP="004538F9">
      <w:pPr>
        <w:pStyle w:val="COTCOCLV4-ASDEFCON"/>
      </w:pPr>
      <w:r w:rsidRPr="00776825">
        <w:t>any rejected Services and the reasons for the rejection;</w:t>
      </w:r>
    </w:p>
    <w:p w14:paraId="57F7C74C" w14:textId="77777777" w:rsidR="008F0599" w:rsidRPr="00776825" w:rsidRDefault="008F0599" w:rsidP="004538F9">
      <w:pPr>
        <w:pStyle w:val="COTCOCLV4-ASDEFCON"/>
      </w:pPr>
      <w:r w:rsidRPr="00776825">
        <w:t xml:space="preserve">any failures to deliver </w:t>
      </w:r>
      <w:r w:rsidR="009D4CAF">
        <w:t xml:space="preserve">the Services in accordance with the Deed or a Contract </w:t>
      </w:r>
      <w:r w:rsidRPr="00776825">
        <w:t>and the reasons for that failure; and</w:t>
      </w:r>
    </w:p>
    <w:p w14:paraId="57A5970F" w14:textId="6CA37090" w:rsidR="008F0599" w:rsidRPr="00776825" w:rsidRDefault="007E5357" w:rsidP="004538F9">
      <w:pPr>
        <w:pStyle w:val="COTCOCLV4-ASDEFCON"/>
      </w:pPr>
      <w:r w:rsidRPr="00AE08FA">
        <w:rPr>
          <w:b/>
          <w:noProof/>
        </w:rPr>
        <w:fldChar w:fldCharType="begin">
          <w:ffData>
            <w:name w:val=""/>
            <w:enabled/>
            <w:calcOnExit w:val="0"/>
            <w:textInput>
              <w:default w:val="[INSERT ADDITIONAL DETAILS REQUIRED, IF ANY]"/>
            </w:textInput>
          </w:ffData>
        </w:fldChar>
      </w:r>
      <w:r w:rsidRPr="00AE08FA">
        <w:rPr>
          <w:b/>
          <w:noProof/>
        </w:rPr>
        <w:instrText xml:space="preserve"> FORMTEXT </w:instrText>
      </w:r>
      <w:r w:rsidRPr="00AE08FA">
        <w:rPr>
          <w:b/>
          <w:noProof/>
        </w:rPr>
      </w:r>
      <w:r w:rsidRPr="00AE08FA">
        <w:rPr>
          <w:b/>
          <w:noProof/>
        </w:rPr>
        <w:fldChar w:fldCharType="separate"/>
      </w:r>
      <w:r w:rsidR="005E1CDB" w:rsidRPr="00AE08FA">
        <w:rPr>
          <w:b/>
          <w:noProof/>
        </w:rPr>
        <w:t>[INSERT ADDITIONAL DETAILS REQUIRED, IF ANY]</w:t>
      </w:r>
      <w:r w:rsidRPr="00AE08FA">
        <w:rPr>
          <w:b/>
          <w:noProof/>
        </w:rPr>
        <w:fldChar w:fldCharType="end"/>
      </w:r>
      <w:r w:rsidR="00924021" w:rsidRPr="00776825">
        <w:t>.</w:t>
      </w:r>
    </w:p>
    <w:p w14:paraId="06A107B3" w14:textId="77777777" w:rsidR="008F0599" w:rsidRPr="00776825" w:rsidRDefault="008F0599" w:rsidP="004538F9">
      <w:pPr>
        <w:pStyle w:val="COTCOCLV2-ASDEFCON"/>
      </w:pPr>
      <w:bookmarkStart w:id="1372" w:name="_Hlt58072957"/>
      <w:bookmarkStart w:id="1373" w:name="_Hlt57023382"/>
      <w:bookmarkStart w:id="1374" w:name="_Toc435783578"/>
      <w:bookmarkStart w:id="1375" w:name="_Toc436227334"/>
      <w:bookmarkStart w:id="1376" w:name="_Hlt57023386"/>
      <w:bookmarkStart w:id="1377" w:name="_Toc229471808"/>
      <w:bookmarkStart w:id="1378" w:name="_Ref436207127"/>
      <w:bookmarkStart w:id="1379" w:name="_Ref436304493"/>
      <w:bookmarkStart w:id="1380" w:name="_Ref436304616"/>
      <w:bookmarkStart w:id="1381" w:name="_Toc480532219"/>
      <w:bookmarkStart w:id="1382" w:name="_Toc175218977"/>
      <w:bookmarkStart w:id="1383" w:name="_Toc175225941"/>
      <w:bookmarkStart w:id="1384" w:name="_Toc153359576"/>
      <w:bookmarkEnd w:id="1357"/>
      <w:bookmarkEnd w:id="1358"/>
      <w:bookmarkEnd w:id="1359"/>
      <w:bookmarkEnd w:id="1360"/>
      <w:bookmarkEnd w:id="1361"/>
      <w:bookmarkEnd w:id="1362"/>
      <w:bookmarkEnd w:id="1363"/>
      <w:bookmarkEnd w:id="1372"/>
      <w:bookmarkEnd w:id="1373"/>
      <w:bookmarkEnd w:id="1374"/>
      <w:bookmarkEnd w:id="1375"/>
      <w:bookmarkEnd w:id="1376"/>
      <w:r w:rsidRPr="00776825">
        <w:t>Waiver (Core)</w:t>
      </w:r>
      <w:bookmarkEnd w:id="1377"/>
      <w:bookmarkEnd w:id="1378"/>
      <w:bookmarkEnd w:id="1379"/>
      <w:bookmarkEnd w:id="1380"/>
      <w:bookmarkEnd w:id="1381"/>
      <w:bookmarkEnd w:id="1382"/>
      <w:bookmarkEnd w:id="1383"/>
      <w:bookmarkEnd w:id="1384"/>
    </w:p>
    <w:p w14:paraId="6AB10B0F" w14:textId="77777777" w:rsidR="008F0599" w:rsidRPr="00776825" w:rsidRDefault="008F0599" w:rsidP="004538F9">
      <w:pPr>
        <w:pStyle w:val="COTCOCLV3-ASDEFCON"/>
      </w:pPr>
      <w:r w:rsidRPr="00776825">
        <w:t xml:space="preserve">Failure by either party to enforce a term of the Deed or any Contract shall not be construed as in any way affecting the enforceability of that provision, </w:t>
      </w:r>
      <w:r w:rsidR="009C1309">
        <w:t xml:space="preserve">or </w:t>
      </w:r>
      <w:r w:rsidRPr="00776825">
        <w:t xml:space="preserve">the Deed or any Contract as a </w:t>
      </w:r>
      <w:r w:rsidR="00924021" w:rsidRPr="00776825">
        <w:t>whole.</w:t>
      </w:r>
    </w:p>
    <w:p w14:paraId="25021EA9" w14:textId="77777777" w:rsidR="008F0599" w:rsidRPr="00776825" w:rsidRDefault="009631C8" w:rsidP="004538F9">
      <w:pPr>
        <w:pStyle w:val="COTCOCLV2-ASDEFCON"/>
      </w:pPr>
      <w:bookmarkStart w:id="1385" w:name="_Ref99336250"/>
      <w:bookmarkStart w:id="1386" w:name="_Ref99336486"/>
      <w:bookmarkStart w:id="1387" w:name="_Toc229471809"/>
      <w:bookmarkStart w:id="1388" w:name="_Toc480532220"/>
      <w:bookmarkStart w:id="1389" w:name="_Toc175218978"/>
      <w:bookmarkStart w:id="1390" w:name="_Toc175225942"/>
      <w:bookmarkStart w:id="1391" w:name="_Toc153359577"/>
      <w:r>
        <w:t>Confidential</w:t>
      </w:r>
      <w:r w:rsidR="008F0599" w:rsidRPr="00776825">
        <w:t xml:space="preserve"> Information (Core)</w:t>
      </w:r>
      <w:bookmarkEnd w:id="1385"/>
      <w:bookmarkEnd w:id="1386"/>
      <w:bookmarkEnd w:id="1387"/>
      <w:bookmarkEnd w:id="1388"/>
      <w:bookmarkEnd w:id="1389"/>
      <w:bookmarkEnd w:id="1390"/>
      <w:bookmarkEnd w:id="1391"/>
    </w:p>
    <w:p w14:paraId="5D5EF58F" w14:textId="77777777" w:rsidR="008F0599" w:rsidRPr="00776825" w:rsidRDefault="008F0599" w:rsidP="004538F9">
      <w:pPr>
        <w:pStyle w:val="COTCOCLV3-ASDEFCON"/>
      </w:pPr>
      <w:bookmarkStart w:id="1392" w:name="_Ref99334071"/>
      <w:bookmarkStart w:id="1393" w:name="_Ref516046047"/>
      <w:bookmarkStart w:id="1394" w:name="_Ref530278681"/>
      <w:r w:rsidRPr="00776825">
        <w:t>If</w:t>
      </w:r>
      <w:r w:rsidR="001F4456">
        <w:t>,</w:t>
      </w:r>
      <w:r w:rsidRPr="00776825">
        <w:t xml:space="preserve"> in connection with the Deed</w:t>
      </w:r>
      <w:r w:rsidR="00B62C0F">
        <w:t xml:space="preserve"> or any Contract</w:t>
      </w:r>
      <w:r w:rsidRPr="00776825">
        <w:t xml:space="preserve">, </w:t>
      </w:r>
      <w:r w:rsidR="009631C8">
        <w:t>Confidential</w:t>
      </w:r>
      <w:r w:rsidRPr="00776825">
        <w:t xml:space="preserve"> Information is provided or produced by any person, the relevant party shall ensure that any person receiving or producing the information protects the confidential nature of the information except:</w:t>
      </w:r>
      <w:bookmarkEnd w:id="1392"/>
    </w:p>
    <w:p w14:paraId="1EFF69AF" w14:textId="77777777" w:rsidR="008F0599" w:rsidRPr="00776825" w:rsidRDefault="0064107F" w:rsidP="004538F9">
      <w:pPr>
        <w:pStyle w:val="COTCOCLV4-ASDEFCON"/>
      </w:pPr>
      <w:r>
        <w:t>if</w:t>
      </w:r>
      <w:r w:rsidR="008F0599" w:rsidRPr="00776825">
        <w:t xml:space="preserve"> disclosure of the information is required by law or statutory or portfolio duties; or</w:t>
      </w:r>
    </w:p>
    <w:p w14:paraId="47862648" w14:textId="77777777" w:rsidR="008F0599" w:rsidRPr="00776825" w:rsidRDefault="008F0599" w:rsidP="004538F9">
      <w:pPr>
        <w:pStyle w:val="COTCOCLV4-ASDEFCON"/>
      </w:pPr>
      <w:r w:rsidRPr="00776825">
        <w:t xml:space="preserve">to the extent that the Commonwealth would be prevented from exercising </w:t>
      </w:r>
      <w:r w:rsidR="00CE197A">
        <w:t xml:space="preserve">any of </w:t>
      </w:r>
      <w:r w:rsidRPr="00776825">
        <w:t>its IP rights under the Deed</w:t>
      </w:r>
      <w:r w:rsidR="00CE197A">
        <w:t xml:space="preserve"> or any Contract</w:t>
      </w:r>
      <w:r w:rsidRPr="00776825">
        <w:t>.</w:t>
      </w:r>
    </w:p>
    <w:p w14:paraId="00776B7B" w14:textId="1C07CC05" w:rsidR="008F0599" w:rsidRPr="00776825" w:rsidRDefault="008F0599" w:rsidP="004538F9">
      <w:pPr>
        <w:pStyle w:val="COTCOCLV3-ASDEFCON"/>
      </w:pPr>
      <w:r w:rsidRPr="00776825">
        <w:t xml:space="preserve">If it is necessary to disclose </w:t>
      </w:r>
      <w:r w:rsidR="009631C8">
        <w:t>Confidential</w:t>
      </w:r>
      <w:r w:rsidRPr="00776825">
        <w:t xml:space="preserve"> Information, provided or produced by or on behalf of the other party, to a third party, other than a legal adviser or for a purpose within an exception listed in clause </w:t>
      </w:r>
      <w:r w:rsidRPr="00776825">
        <w:fldChar w:fldCharType="begin"/>
      </w:r>
      <w:r w:rsidRPr="00776825">
        <w:instrText xml:space="preserve"> REF _Ref99334071 \r \h </w:instrText>
      </w:r>
      <w:r w:rsidR="00776825">
        <w:instrText xml:space="preserve"> \* MERGEFORMAT </w:instrText>
      </w:r>
      <w:r w:rsidRPr="00776825">
        <w:fldChar w:fldCharType="separate"/>
      </w:r>
      <w:r w:rsidR="005E1CDB">
        <w:t>9.4.1</w:t>
      </w:r>
      <w:r w:rsidRPr="00776825">
        <w:fldChar w:fldCharType="end"/>
      </w:r>
      <w:r w:rsidRPr="00776825">
        <w:t>, the party wishing to make the disclosure must obtain the written consent of the other party to the Deed.</w:t>
      </w:r>
    </w:p>
    <w:p w14:paraId="00630090" w14:textId="77777777" w:rsidR="008F0599" w:rsidRPr="00776825" w:rsidRDefault="003C43DF" w:rsidP="004538F9">
      <w:pPr>
        <w:pStyle w:val="COTCOCLV3-ASDEFCON"/>
      </w:pPr>
      <w:r w:rsidRPr="009E0D72">
        <w:rPr>
          <w:rFonts w:cs="Arial"/>
          <w:szCs w:val="20"/>
        </w:rPr>
        <w:t xml:space="preserve">The Contractor </w:t>
      </w:r>
      <w:r>
        <w:rPr>
          <w:szCs w:val="20"/>
        </w:rPr>
        <w:t>shall, if required by the Commonwealth,</w:t>
      </w:r>
      <w:r w:rsidR="008F0599" w:rsidRPr="00776825">
        <w:t xml:space="preserve"> ensure that </w:t>
      </w:r>
      <w:r w:rsidR="00464C40">
        <w:t xml:space="preserve">Contractor </w:t>
      </w:r>
      <w:r w:rsidR="001F4456">
        <w:t>Personnel</w:t>
      </w:r>
      <w:r w:rsidR="006D38BE">
        <w:t>,</w:t>
      </w:r>
      <w:r w:rsidR="008F0599" w:rsidRPr="00776825">
        <w:t xml:space="preserve"> Subcontractors </w:t>
      </w:r>
      <w:r w:rsidR="006D38BE">
        <w:t xml:space="preserve">and Subcontractor Personnel </w:t>
      </w:r>
      <w:r w:rsidR="008F0599" w:rsidRPr="00776825">
        <w:t xml:space="preserve">engaged in the performance of a Contract give a written undertaking </w:t>
      </w:r>
      <w:r w:rsidR="000B7073" w:rsidRPr="009046BF">
        <w:rPr>
          <w:rFonts w:cs="Arial"/>
          <w:szCs w:val="20"/>
        </w:rPr>
        <w:t>in a form required by the Commonwealth</w:t>
      </w:r>
      <w:r w:rsidR="000B7073" w:rsidRPr="00776825">
        <w:t xml:space="preserve"> </w:t>
      </w:r>
      <w:r w:rsidR="008F0599" w:rsidRPr="00776825">
        <w:t xml:space="preserve">prior to the disclosure of </w:t>
      </w:r>
      <w:r w:rsidR="009631C8">
        <w:t>Confidential</w:t>
      </w:r>
      <w:r w:rsidR="008F0599" w:rsidRPr="00776825">
        <w:t xml:space="preserve"> Information.</w:t>
      </w:r>
    </w:p>
    <w:p w14:paraId="71195499" w14:textId="77777777" w:rsidR="00376CE0" w:rsidRPr="00776825" w:rsidRDefault="00006134" w:rsidP="004538F9">
      <w:pPr>
        <w:pStyle w:val="COTCOCLV3-ASDEFCON"/>
      </w:pPr>
      <w:r w:rsidRPr="00A74691">
        <w:t xml:space="preserve">The parties agree that </w:t>
      </w:r>
      <w:r>
        <w:t xml:space="preserve">only </w:t>
      </w:r>
      <w:r w:rsidRPr="00A74691">
        <w:t xml:space="preserve">the Deed </w:t>
      </w:r>
      <w:r>
        <w:t>clauses</w:t>
      </w:r>
      <w:r w:rsidRPr="00A74691">
        <w:t xml:space="preserve"> listed in Attachment </w:t>
      </w:r>
      <w:r w:rsidR="00635F95">
        <w:t>F</w:t>
      </w:r>
      <w:r w:rsidRPr="00A74691">
        <w:t xml:space="preserve"> are </w:t>
      </w:r>
      <w:r>
        <w:t>Confidential</w:t>
      </w:r>
      <w:r w:rsidRPr="00A74691">
        <w:t xml:space="preserve"> Information for the relevant party</w:t>
      </w:r>
      <w:r>
        <w:t>.</w:t>
      </w:r>
      <w:r w:rsidRPr="00776825">
        <w:t xml:space="preserve"> </w:t>
      </w:r>
      <w:r w:rsidR="0064107F">
        <w:t xml:space="preserve"> </w:t>
      </w:r>
      <w:r w:rsidR="00376CE0" w:rsidRPr="00776825">
        <w:t>The Contractor shall not, in marking information supplied to the Commonwealth, misuse the term ‘</w:t>
      </w:r>
      <w:r w:rsidR="003D1824">
        <w:t>Confidential Information</w:t>
      </w:r>
      <w:r w:rsidR="00376CE0" w:rsidRPr="00776825">
        <w:t>’ or the Contractors equivalent.  The marking of information as ‘Co</w:t>
      </w:r>
      <w:r w:rsidR="003D1824">
        <w:t>nfidential Information</w:t>
      </w:r>
      <w:r w:rsidR="00376CE0" w:rsidRPr="00776825">
        <w:t xml:space="preserve">’ </w:t>
      </w:r>
      <w:r w:rsidR="00635F95">
        <w:t xml:space="preserve">or equivalent </w:t>
      </w:r>
      <w:r w:rsidR="00635F95" w:rsidRPr="00FB6799">
        <w:rPr>
          <w:rFonts w:cs="Arial"/>
          <w:szCs w:val="20"/>
        </w:rPr>
        <w:t xml:space="preserve">is not determinative as to whether </w:t>
      </w:r>
      <w:r w:rsidR="00635F95" w:rsidRPr="009E0D72">
        <w:rPr>
          <w:rFonts w:cs="Arial"/>
          <w:szCs w:val="20"/>
        </w:rPr>
        <w:t xml:space="preserve">the information </w:t>
      </w:r>
      <w:r w:rsidR="00635F95">
        <w:rPr>
          <w:rFonts w:cs="Arial"/>
          <w:szCs w:val="20"/>
        </w:rPr>
        <w:t>is</w:t>
      </w:r>
      <w:r w:rsidR="00635F95" w:rsidRPr="009E0D72">
        <w:rPr>
          <w:rFonts w:cs="Arial"/>
          <w:szCs w:val="20"/>
        </w:rPr>
        <w:t xml:space="preserve"> Confidential Information</w:t>
      </w:r>
      <w:r w:rsidR="00635F95">
        <w:rPr>
          <w:rFonts w:cs="Arial"/>
          <w:szCs w:val="20"/>
        </w:rPr>
        <w:t xml:space="preserve"> for the purposes of the Deed</w:t>
      </w:r>
      <w:r w:rsidR="00376CE0" w:rsidRPr="00776825">
        <w:t>.</w:t>
      </w:r>
    </w:p>
    <w:p w14:paraId="73CF7770" w14:textId="77777777" w:rsidR="008F0599" w:rsidRPr="00776825" w:rsidRDefault="008F0599" w:rsidP="004538F9">
      <w:pPr>
        <w:pStyle w:val="COTCOCLV3-ASDEFCON"/>
      </w:pPr>
      <w:r w:rsidRPr="00776825">
        <w:t xml:space="preserve">The parties agree that any provisions of any Contract that vary or add to the </w:t>
      </w:r>
      <w:r w:rsidR="006B46BA">
        <w:t>COD</w:t>
      </w:r>
      <w:r w:rsidRPr="00776825">
        <w:t xml:space="preserve">, and that are </w:t>
      </w:r>
      <w:r w:rsidR="009631C8">
        <w:t>Confidential</w:t>
      </w:r>
      <w:r w:rsidRPr="00776825">
        <w:t xml:space="preserve"> Information to a party at the time </w:t>
      </w:r>
      <w:r w:rsidR="00B75A2B">
        <w:t>any</w:t>
      </w:r>
      <w:r w:rsidR="00B75A2B" w:rsidRPr="00776825">
        <w:t xml:space="preserve"> </w:t>
      </w:r>
      <w:r w:rsidRPr="00776825">
        <w:t>Contract is created, shall be listed in an attachment to the Contract in the form of Attachment F.</w:t>
      </w:r>
    </w:p>
    <w:p w14:paraId="7925EFCE" w14:textId="77777777" w:rsidR="008F0599" w:rsidRPr="00776825" w:rsidRDefault="008F0599" w:rsidP="004538F9">
      <w:pPr>
        <w:pStyle w:val="COTCOCLV3-ASDEFCON"/>
      </w:pPr>
      <w:bookmarkStart w:id="1395" w:name="_Ref99336364"/>
      <w:r w:rsidRPr="00776825">
        <w:t xml:space="preserve">The Contractor agrees to deliver to the Commonwealth, as required by the Commonwealth, all documents in its possession, power or control which contain or relate to any information that is </w:t>
      </w:r>
      <w:r w:rsidR="009631C8">
        <w:t>Confidential</w:t>
      </w:r>
      <w:r w:rsidRPr="00776825">
        <w:t xml:space="preserve"> Information of the Commonwealth on the earlier of:</w:t>
      </w:r>
      <w:bookmarkEnd w:id="1395"/>
    </w:p>
    <w:p w14:paraId="3F6DB63C" w14:textId="77777777" w:rsidR="008F0599" w:rsidRPr="00776825" w:rsidRDefault="008F0599" w:rsidP="004538F9">
      <w:pPr>
        <w:pStyle w:val="COTCOCLV4-ASDEFCON"/>
      </w:pPr>
      <w:r w:rsidRPr="00776825">
        <w:t>demand by the Commonwealth; or</w:t>
      </w:r>
      <w:bookmarkStart w:id="1396" w:name="_Hlt112482903"/>
      <w:bookmarkEnd w:id="1396"/>
    </w:p>
    <w:p w14:paraId="6EF4F423" w14:textId="77777777" w:rsidR="008F0599" w:rsidRPr="00776825" w:rsidRDefault="008F0599" w:rsidP="004538F9">
      <w:pPr>
        <w:pStyle w:val="COTCOCLV4-ASDEFCON"/>
      </w:pPr>
      <w:r w:rsidRPr="00776825">
        <w:t>the time the documents and other material are no longer required for the purposes of the Deed or any Contract.</w:t>
      </w:r>
    </w:p>
    <w:p w14:paraId="4646C279" w14:textId="671E1287" w:rsidR="008F0599" w:rsidRPr="00776825" w:rsidRDefault="008F0599" w:rsidP="004538F9">
      <w:pPr>
        <w:pStyle w:val="COTCOCLV3-ASDEFCON"/>
      </w:pPr>
      <w:r w:rsidRPr="00776825">
        <w:t xml:space="preserve">If the Commonwealth makes a demand under clause </w:t>
      </w:r>
      <w:r w:rsidRPr="00776825">
        <w:fldChar w:fldCharType="begin"/>
      </w:r>
      <w:r w:rsidRPr="00776825">
        <w:instrText xml:space="preserve"> REF _Ref99336364 \r \h </w:instrText>
      </w:r>
      <w:r w:rsidR="00776825">
        <w:instrText xml:space="preserve"> \* MERGEFORMAT </w:instrText>
      </w:r>
      <w:r w:rsidRPr="00776825">
        <w:fldChar w:fldCharType="separate"/>
      </w:r>
      <w:r w:rsidR="005E1CDB">
        <w:t>9.4.6</w:t>
      </w:r>
      <w:r w:rsidRPr="00776825">
        <w:fldChar w:fldCharType="end"/>
      </w:r>
      <w:r w:rsidRPr="00776825">
        <w:t xml:space="preserve">, and the Contractor has placed or is aware that documents containing the </w:t>
      </w:r>
      <w:r w:rsidR="009631C8">
        <w:t>Confidential</w:t>
      </w:r>
      <w:r w:rsidRPr="00776825">
        <w:t xml:space="preserve"> Information are beyond its possession or control, then the Contractor shall provide full particulars of the whereabouts of the documents containing the </w:t>
      </w:r>
      <w:r w:rsidR="009631C8">
        <w:t>Confidential</w:t>
      </w:r>
      <w:r w:rsidRPr="00776825">
        <w:t xml:space="preserve"> Information, and the identity of the person in whose custody or control they lie.</w:t>
      </w:r>
    </w:p>
    <w:p w14:paraId="239F7B31" w14:textId="77777777" w:rsidR="008F0599" w:rsidRPr="00776825" w:rsidRDefault="008F0599" w:rsidP="004538F9">
      <w:pPr>
        <w:pStyle w:val="COTCOCLV3-ASDEFCON"/>
      </w:pPr>
      <w:r w:rsidRPr="00776825">
        <w:t xml:space="preserve">The Contractor, when directed by the Commonwealth in writing, agrees to destroy any document in its possession, power or control </w:t>
      </w:r>
      <w:r w:rsidR="006B46BA">
        <w:t>which</w:t>
      </w:r>
      <w:r w:rsidR="006B46BA" w:rsidRPr="00776825">
        <w:t xml:space="preserve"> </w:t>
      </w:r>
      <w:r w:rsidRPr="00776825">
        <w:t xml:space="preserve">contain or relate to any </w:t>
      </w:r>
      <w:r w:rsidR="009631C8">
        <w:t>Confidential</w:t>
      </w:r>
      <w:r w:rsidRPr="00776825">
        <w:t xml:space="preserve"> Information.</w:t>
      </w:r>
    </w:p>
    <w:p w14:paraId="3845DB78" w14:textId="7841C810" w:rsidR="008F0599" w:rsidRDefault="008F0599" w:rsidP="004538F9">
      <w:pPr>
        <w:pStyle w:val="COTCOCLV3-ASDEFCON"/>
      </w:pPr>
      <w:bookmarkStart w:id="1397" w:name="_Ref114390724"/>
      <w:r w:rsidRPr="00776825">
        <w:t xml:space="preserve">Return or destruction of the documents referred to in this clause </w:t>
      </w:r>
      <w:r w:rsidRPr="00776825">
        <w:fldChar w:fldCharType="begin"/>
      </w:r>
      <w:r w:rsidRPr="00776825">
        <w:instrText xml:space="preserve"> REF _Ref99336486 \r \h </w:instrText>
      </w:r>
      <w:r w:rsidR="00776825">
        <w:instrText xml:space="preserve"> \* MERGEFORMAT </w:instrText>
      </w:r>
      <w:r w:rsidRPr="00776825">
        <w:fldChar w:fldCharType="separate"/>
      </w:r>
      <w:r w:rsidR="005E1CDB">
        <w:t>9.4</w:t>
      </w:r>
      <w:r w:rsidRPr="00776825">
        <w:fldChar w:fldCharType="end"/>
      </w:r>
      <w:r w:rsidRPr="00776825">
        <w:t xml:space="preserve"> does not release the Contractor from its obligations under the Deed or any </w:t>
      </w:r>
      <w:r w:rsidR="00F30AAA" w:rsidRPr="00776825">
        <w:t>Contract</w:t>
      </w:r>
      <w:r w:rsidRPr="00776825">
        <w:t>.</w:t>
      </w:r>
      <w:bookmarkEnd w:id="1397"/>
    </w:p>
    <w:p w14:paraId="6B016E2C" w14:textId="77777777" w:rsidR="008F0599" w:rsidRPr="00776825" w:rsidRDefault="008F0599" w:rsidP="004538F9">
      <w:pPr>
        <w:pStyle w:val="COTCOCLV2-ASDEFCON"/>
      </w:pPr>
      <w:bookmarkStart w:id="1398" w:name="_Toc229471810"/>
      <w:bookmarkStart w:id="1399" w:name="_Toc480532221"/>
      <w:bookmarkStart w:id="1400" w:name="_Toc175218979"/>
      <w:bookmarkStart w:id="1401" w:name="_Toc175225943"/>
      <w:bookmarkStart w:id="1402" w:name="_Toc153359578"/>
      <w:bookmarkEnd w:id="1393"/>
      <w:bookmarkEnd w:id="1394"/>
      <w:r w:rsidRPr="00776825">
        <w:t>Assignment and Novation (Core)</w:t>
      </w:r>
      <w:bookmarkEnd w:id="1398"/>
      <w:bookmarkEnd w:id="1399"/>
      <w:bookmarkEnd w:id="1400"/>
      <w:bookmarkEnd w:id="1401"/>
      <w:bookmarkEnd w:id="1402"/>
    </w:p>
    <w:p w14:paraId="30EC772F" w14:textId="77777777" w:rsidR="008F0599" w:rsidRPr="00776825" w:rsidRDefault="008F0599" w:rsidP="004538F9">
      <w:pPr>
        <w:pStyle w:val="COTCOCLV3-ASDEFCON"/>
      </w:pPr>
      <w:r w:rsidRPr="00776825">
        <w:t xml:space="preserve">Neither party may, without the written consent of the other, assign in whole or in part, its rights under the Deed or any Contract. </w:t>
      </w:r>
    </w:p>
    <w:p w14:paraId="7AA520CF" w14:textId="77777777" w:rsidR="008F0599" w:rsidRDefault="008F0599" w:rsidP="004538F9">
      <w:pPr>
        <w:pStyle w:val="COTCOCLV3-ASDEFCON"/>
      </w:pPr>
      <w:bookmarkStart w:id="1403" w:name="_Ref56698022"/>
      <w:r w:rsidRPr="00776825">
        <w:t>If the Contractor proposes to enter into any arrangement that will require the novation of the Deed or any Contract, it shall notify and seek the consent of the Commonwealth Representative within a reasonable period prior to the proposed novation.</w:t>
      </w:r>
      <w:bookmarkEnd w:id="1403"/>
    </w:p>
    <w:p w14:paraId="2BE8A421" w14:textId="6ACD1B95" w:rsidR="00B918A0" w:rsidRPr="00776825" w:rsidRDefault="00B918A0" w:rsidP="004538F9">
      <w:pPr>
        <w:pStyle w:val="COTCOCLV3-ASDEFCON"/>
      </w:pPr>
      <w:r>
        <w:t xml:space="preserve">The Commonwealth may refuse to consent to an arrangement proposed by the Contractor under clause </w:t>
      </w:r>
      <w:r>
        <w:fldChar w:fldCharType="begin"/>
      </w:r>
      <w:r>
        <w:instrText xml:space="preserve"> REF _Ref56698022 \r \h </w:instrText>
      </w:r>
      <w:r>
        <w:fldChar w:fldCharType="separate"/>
      </w:r>
      <w:r w:rsidR="005E1CDB">
        <w:t>9.5.2</w:t>
      </w:r>
      <w:r>
        <w:fldChar w:fldCharType="end"/>
      </w:r>
      <w:r>
        <w:t>.</w:t>
      </w:r>
    </w:p>
    <w:p w14:paraId="16ED5471" w14:textId="77777777" w:rsidR="008F0599" w:rsidRPr="00776825" w:rsidRDefault="008F0599" w:rsidP="004538F9">
      <w:pPr>
        <w:pStyle w:val="COTCOCLV2-ASDEFCON"/>
      </w:pPr>
      <w:bookmarkStart w:id="1404" w:name="_Toc229471811"/>
      <w:bookmarkStart w:id="1405" w:name="_Ref435781572"/>
      <w:bookmarkStart w:id="1406" w:name="_Toc480532222"/>
      <w:bookmarkStart w:id="1407" w:name="_Toc175218980"/>
      <w:bookmarkStart w:id="1408" w:name="_Toc175225944"/>
      <w:bookmarkStart w:id="1409" w:name="_Toc153359579"/>
      <w:r w:rsidRPr="00776825">
        <w:t>Negation of Employment and Agency (Core)</w:t>
      </w:r>
      <w:bookmarkEnd w:id="1404"/>
      <w:bookmarkEnd w:id="1405"/>
      <w:bookmarkEnd w:id="1406"/>
      <w:bookmarkEnd w:id="1407"/>
      <w:bookmarkEnd w:id="1408"/>
      <w:bookmarkEnd w:id="1409"/>
    </w:p>
    <w:p w14:paraId="29CD2D59" w14:textId="77777777" w:rsidR="008F0599" w:rsidRPr="00776825" w:rsidRDefault="008F0599" w:rsidP="004538F9">
      <w:pPr>
        <w:pStyle w:val="COTCOCLV3-ASDEFCON"/>
      </w:pPr>
      <w:bookmarkStart w:id="1410" w:name="_Ref97616959"/>
      <w:r w:rsidRPr="00776825">
        <w:t xml:space="preserve">The Contractor shall not represent itself, and shall ensure that </w:t>
      </w:r>
      <w:r w:rsidR="006B46BA">
        <w:t>Contractor</w:t>
      </w:r>
      <w:r w:rsidRPr="00776825">
        <w:t xml:space="preserve"> </w:t>
      </w:r>
      <w:r w:rsidR="006A3688">
        <w:t>Personnel</w:t>
      </w:r>
      <w:r w:rsidR="0014662B">
        <w:t>,</w:t>
      </w:r>
      <w:r w:rsidRPr="00776825">
        <w:t xml:space="preserve"> Subcontractors</w:t>
      </w:r>
      <w:r w:rsidR="0014662B" w:rsidRPr="0014662B">
        <w:t xml:space="preserve"> </w:t>
      </w:r>
      <w:r w:rsidR="0014662B">
        <w:t>and Subcontractor Personnel</w:t>
      </w:r>
      <w:r w:rsidRPr="00776825">
        <w:t xml:space="preserve"> do not represent themselves, as being employees, partners or agents of the Commonwealth.</w:t>
      </w:r>
      <w:bookmarkEnd w:id="1410"/>
    </w:p>
    <w:p w14:paraId="3F516EF2" w14:textId="1D1C225B" w:rsidR="008F0599" w:rsidRPr="00776825" w:rsidRDefault="008F0599" w:rsidP="004538F9">
      <w:pPr>
        <w:pStyle w:val="COTCOCLV3-ASDEFCON"/>
      </w:pPr>
      <w:r w:rsidRPr="00776825">
        <w:t xml:space="preserve">Without limiting clause </w:t>
      </w:r>
      <w:r w:rsidRPr="00776825">
        <w:fldChar w:fldCharType="begin"/>
      </w:r>
      <w:r w:rsidRPr="00776825">
        <w:instrText xml:space="preserve"> REF _Ref97616959 \r \h </w:instrText>
      </w:r>
      <w:r w:rsidR="00776825">
        <w:instrText xml:space="preserve"> \* MERGEFORMAT </w:instrText>
      </w:r>
      <w:r w:rsidRPr="00776825">
        <w:fldChar w:fldCharType="separate"/>
      </w:r>
      <w:r w:rsidR="005E1CDB">
        <w:t>9.6.1</w:t>
      </w:r>
      <w:r w:rsidRPr="00776825">
        <w:fldChar w:fldCharType="end"/>
      </w:r>
      <w:r w:rsidRPr="00776825">
        <w:t xml:space="preserve">, the Contractor shall clearly identify itself, and shall ensure that </w:t>
      </w:r>
      <w:r w:rsidR="006B46BA">
        <w:t>the Contractor</w:t>
      </w:r>
      <w:r w:rsidRPr="00776825">
        <w:t xml:space="preserve"> </w:t>
      </w:r>
      <w:r w:rsidR="006A3688">
        <w:t>Personnel</w:t>
      </w:r>
      <w:r w:rsidR="0014662B">
        <w:t>,</w:t>
      </w:r>
      <w:r w:rsidRPr="00776825">
        <w:t xml:space="preserve"> Subcontractors </w:t>
      </w:r>
      <w:r w:rsidR="0014662B">
        <w:t>and Subcontractor Personnel</w:t>
      </w:r>
      <w:r w:rsidR="0014662B" w:rsidRPr="00253DEF">
        <w:t xml:space="preserve"> </w:t>
      </w:r>
      <w:r w:rsidRPr="00776825">
        <w:t>clearly identify themselves, as a contractor to the Commonwealth when communicating through telephone, email or any other communication tool in the course of performing the Services.</w:t>
      </w:r>
    </w:p>
    <w:p w14:paraId="321A1BEC" w14:textId="77777777" w:rsidR="008F0599" w:rsidRPr="00776825" w:rsidRDefault="008F0599" w:rsidP="004538F9">
      <w:pPr>
        <w:pStyle w:val="COTCOCLV3-ASDEFCON"/>
      </w:pPr>
      <w:r w:rsidRPr="00776825">
        <w:t xml:space="preserve">The Contractor, </w:t>
      </w:r>
      <w:r w:rsidR="006B46BA">
        <w:t>Contractor</w:t>
      </w:r>
      <w:r w:rsidRPr="00776825">
        <w:t xml:space="preserve"> </w:t>
      </w:r>
      <w:r w:rsidR="006A3688">
        <w:t>Personnel</w:t>
      </w:r>
      <w:r w:rsidR="0014662B">
        <w:t>,</w:t>
      </w:r>
      <w:r w:rsidRPr="00776825">
        <w:t xml:space="preserve"> Subcontractors </w:t>
      </w:r>
      <w:r w:rsidR="0014662B">
        <w:t>and Subcontractor Personnel</w:t>
      </w:r>
      <w:r w:rsidR="0014662B" w:rsidRPr="00253DEF">
        <w:t xml:space="preserve"> </w:t>
      </w:r>
      <w:r w:rsidRPr="00776825">
        <w:t>shall not by virtue of the Deed or any Contract, be, or for any purpose be deemed to be, an employee, partner or agent of the Commonwealth.</w:t>
      </w:r>
    </w:p>
    <w:p w14:paraId="2EADF6B1" w14:textId="77777777" w:rsidR="008F0599" w:rsidRPr="00776825" w:rsidRDefault="008F0599" w:rsidP="004538F9">
      <w:pPr>
        <w:pStyle w:val="COTCOCLV2-ASDEFCON"/>
      </w:pPr>
      <w:bookmarkStart w:id="1411" w:name="_Toc229471812"/>
      <w:bookmarkStart w:id="1412" w:name="_Toc480532223"/>
      <w:bookmarkStart w:id="1413" w:name="_Toc175218981"/>
      <w:bookmarkStart w:id="1414" w:name="_Ref175220037"/>
      <w:bookmarkStart w:id="1415" w:name="_Toc175225945"/>
      <w:bookmarkStart w:id="1416" w:name="_Toc153359580"/>
      <w:r w:rsidRPr="00776825">
        <w:t>Commonwealth Access (Core)</w:t>
      </w:r>
      <w:bookmarkEnd w:id="1411"/>
      <w:bookmarkEnd w:id="1412"/>
      <w:bookmarkEnd w:id="1413"/>
      <w:bookmarkEnd w:id="1414"/>
      <w:bookmarkEnd w:id="1415"/>
      <w:bookmarkEnd w:id="1416"/>
    </w:p>
    <w:p w14:paraId="62DDA27D" w14:textId="77777777" w:rsidR="008F0599" w:rsidRPr="00776825" w:rsidRDefault="008F0599" w:rsidP="004538F9">
      <w:pPr>
        <w:pStyle w:val="COTCOCLV3-ASDEFCON"/>
      </w:pPr>
      <w:bookmarkStart w:id="1417" w:name="_Ref435781062"/>
      <w:bookmarkStart w:id="1418" w:name="_Ref516046067"/>
      <w:r w:rsidRPr="00776825">
        <w:t xml:space="preserve">During the Term or during the performance of any Contract created under the Deed, the Contractor shall permit the Commonwealth Representative or any person authorised by the Commonwealth Representative access to its premises, and access to any of its records or accounts </w:t>
      </w:r>
      <w:r w:rsidR="00222C11">
        <w:t>relevant to or impacting on the</w:t>
      </w:r>
      <w:r w:rsidRPr="00776825">
        <w:t xml:space="preserve"> performance of work under the Deed or any Contract.  The Commonwealth may copy any records or accounts for the purposes of the Deed or any Contract.</w:t>
      </w:r>
      <w:bookmarkEnd w:id="1417"/>
    </w:p>
    <w:p w14:paraId="6BAF8C78" w14:textId="08C765DA" w:rsidR="006B46BA" w:rsidRDefault="006B46BA" w:rsidP="004538F9">
      <w:pPr>
        <w:pStyle w:val="COTCOCLV3-ASDEFCON"/>
      </w:pPr>
      <w:bookmarkStart w:id="1419" w:name="_Ref435781085"/>
      <w:bookmarkEnd w:id="1418"/>
      <w:r w:rsidRPr="00715F8B">
        <w:t xml:space="preserve">Without </w:t>
      </w:r>
      <w:r>
        <w:t>limiting</w:t>
      </w:r>
      <w:r w:rsidRPr="00715F8B">
        <w:t xml:space="preserve"> clauses </w:t>
      </w:r>
      <w:r>
        <w:fldChar w:fldCharType="begin"/>
      </w:r>
      <w:r>
        <w:instrText xml:space="preserve"> REF _Ref435781062 \w \h </w:instrText>
      </w:r>
      <w:r>
        <w:fldChar w:fldCharType="separate"/>
      </w:r>
      <w:r w:rsidR="005E1CDB">
        <w:t>9.7.1</w:t>
      </w:r>
      <w:r>
        <w:fldChar w:fldCharType="end"/>
      </w:r>
      <w:r>
        <w:t xml:space="preserve">, and </w:t>
      </w:r>
      <w:r>
        <w:fldChar w:fldCharType="begin"/>
      </w:r>
      <w:r>
        <w:instrText xml:space="preserve"> REF _Ref435781047 \w \h </w:instrText>
      </w:r>
      <w:r>
        <w:fldChar w:fldCharType="separate"/>
      </w:r>
      <w:r w:rsidR="005E1CDB">
        <w:t>9.7.3</w:t>
      </w:r>
      <w:r>
        <w:fldChar w:fldCharType="end"/>
      </w:r>
      <w:r w:rsidRPr="00715F8B">
        <w:t xml:space="preserve">, the Contractor acknowledges </w:t>
      </w:r>
      <w:r>
        <w:t xml:space="preserve">and agrees </w:t>
      </w:r>
      <w:r w:rsidRPr="00715F8B">
        <w:t>that:</w:t>
      </w:r>
      <w:bookmarkEnd w:id="1419"/>
      <w:r w:rsidRPr="00715F8B">
        <w:t xml:space="preserve"> </w:t>
      </w:r>
    </w:p>
    <w:p w14:paraId="48ACC97C" w14:textId="77777777" w:rsidR="006B46BA" w:rsidRPr="00715F8B" w:rsidRDefault="006B46BA" w:rsidP="004538F9">
      <w:pPr>
        <w:pStyle w:val="COTCOCLV4-ASDEFCON"/>
      </w:pPr>
      <w:r w:rsidRPr="00715F8B">
        <w:t xml:space="preserve">the Auditor-General has the power under the </w:t>
      </w:r>
      <w:r w:rsidRPr="00715F8B">
        <w:rPr>
          <w:i/>
        </w:rPr>
        <w:t>Auditor</w:t>
      </w:r>
      <w:r>
        <w:rPr>
          <w:i/>
        </w:rPr>
        <w:t>-General</w:t>
      </w:r>
      <w:r w:rsidRPr="00715F8B">
        <w:rPr>
          <w:i/>
        </w:rPr>
        <w:t xml:space="preserve"> Act</w:t>
      </w:r>
      <w:r w:rsidRPr="00715F8B">
        <w:t xml:space="preserve"> </w:t>
      </w:r>
      <w:r w:rsidRPr="00D00C10">
        <w:rPr>
          <w:i/>
        </w:rPr>
        <w:t>1997</w:t>
      </w:r>
      <w:r w:rsidRPr="00715F8B">
        <w:t xml:space="preserve"> </w:t>
      </w:r>
      <w:r>
        <w:t xml:space="preserve">(Cth) </w:t>
      </w:r>
      <w:r w:rsidRPr="00715F8B">
        <w:t xml:space="preserve">to conduct audits (including performance audits) of the Contractor and Subcontractors in relation to the Contract; </w:t>
      </w:r>
    </w:p>
    <w:p w14:paraId="27BA777C" w14:textId="77777777" w:rsidR="006B46BA" w:rsidRPr="00715F8B" w:rsidRDefault="006B46BA" w:rsidP="004538F9">
      <w:pPr>
        <w:pStyle w:val="COTCOCLV4-ASDEFCON"/>
      </w:pPr>
      <w:r w:rsidRPr="00715F8B">
        <w:t xml:space="preserve">the Auditor-General may give a copy of, or an extract from, a report on an audit in relation to the Contract to any person (including a Minister) who, in the Auditor-General’s </w:t>
      </w:r>
      <w:r w:rsidR="001A2B3A">
        <w:t>opinion, has a special interest</w:t>
      </w:r>
      <w:r w:rsidRPr="00715F8B">
        <w:t xml:space="preserve"> in the report or the content of the extract; </w:t>
      </w:r>
      <w:r>
        <w:t>and</w:t>
      </w:r>
    </w:p>
    <w:p w14:paraId="378696EE" w14:textId="20D0B48B" w:rsidR="006B46BA" w:rsidRPr="005F6BC7" w:rsidRDefault="006B46BA" w:rsidP="004538F9">
      <w:pPr>
        <w:pStyle w:val="COTCOCLV4-ASDEFCON"/>
      </w:pPr>
      <w:r w:rsidRPr="00715F8B">
        <w:t xml:space="preserve">the Commonwealth Representative may authorise the Auditor-General, or member of the staff of the Australian National Audit Office, </w:t>
      </w:r>
      <w:r>
        <w:t xml:space="preserve">to access premises, records and accounts </w:t>
      </w:r>
      <w:r w:rsidRPr="00715F8B">
        <w:t xml:space="preserve">under clause </w:t>
      </w:r>
      <w:r>
        <w:fldChar w:fldCharType="begin"/>
      </w:r>
      <w:r>
        <w:instrText xml:space="preserve"> REF _Ref435781062 \w \h </w:instrText>
      </w:r>
      <w:r>
        <w:fldChar w:fldCharType="separate"/>
      </w:r>
      <w:r w:rsidR="005E1CDB">
        <w:t>9.7.1</w:t>
      </w:r>
      <w:r>
        <w:fldChar w:fldCharType="end"/>
      </w:r>
      <w:r w:rsidRPr="00715F8B">
        <w:t xml:space="preserve"> or </w:t>
      </w:r>
      <w:r>
        <w:fldChar w:fldCharType="begin"/>
      </w:r>
      <w:r>
        <w:instrText xml:space="preserve"> REF _Ref435781085 \w \h </w:instrText>
      </w:r>
      <w:r>
        <w:fldChar w:fldCharType="separate"/>
      </w:r>
      <w:r w:rsidR="005E1CDB">
        <w:t>9.7.2</w:t>
      </w:r>
      <w:r>
        <w:fldChar w:fldCharType="end"/>
      </w:r>
      <w:r>
        <w:t>.</w:t>
      </w:r>
    </w:p>
    <w:p w14:paraId="4158FBDB" w14:textId="3AA53DCF" w:rsidR="008F0599" w:rsidRPr="00776825" w:rsidRDefault="008F0599" w:rsidP="004538F9">
      <w:pPr>
        <w:pStyle w:val="COTCOCLV3-ASDEFCON"/>
      </w:pPr>
      <w:bookmarkStart w:id="1420" w:name="_Ref435781047"/>
      <w:r w:rsidRPr="00776825">
        <w:t xml:space="preserve">Without limiting the generality of clause </w:t>
      </w:r>
      <w:r w:rsidRPr="00776825">
        <w:fldChar w:fldCharType="begin"/>
      </w:r>
      <w:r w:rsidRPr="00776825">
        <w:instrText xml:space="preserve"> REF _Ref516046067 \r \h  \* MERGEFORMAT </w:instrText>
      </w:r>
      <w:r w:rsidRPr="00776825">
        <w:fldChar w:fldCharType="separate"/>
      </w:r>
      <w:r w:rsidR="005E1CDB">
        <w:t>9.7.1</w:t>
      </w:r>
      <w:r w:rsidRPr="00776825">
        <w:fldChar w:fldCharType="end"/>
      </w:r>
      <w:r w:rsidR="005F0F5C">
        <w:t xml:space="preserve"> or </w:t>
      </w:r>
      <w:r w:rsidR="005F0F5C">
        <w:fldChar w:fldCharType="begin"/>
      </w:r>
      <w:r w:rsidR="005F0F5C">
        <w:instrText xml:space="preserve"> REF _Ref409698587 \r \h </w:instrText>
      </w:r>
      <w:r w:rsidR="005F0F5C">
        <w:fldChar w:fldCharType="separate"/>
      </w:r>
      <w:r w:rsidR="005E1CDB">
        <w:t>9.7.4</w:t>
      </w:r>
      <w:r w:rsidR="005F0F5C">
        <w:fldChar w:fldCharType="end"/>
      </w:r>
      <w:r w:rsidRPr="00776825">
        <w:t>, the purposes for which the Commonwealth Representative or any person authorised by the Commonwealth Representative may require access include:</w:t>
      </w:r>
      <w:bookmarkEnd w:id="1420"/>
    </w:p>
    <w:p w14:paraId="0DC2E0C5" w14:textId="77777777" w:rsidR="00BF61BD" w:rsidRPr="00776825" w:rsidRDefault="00BF61BD" w:rsidP="004538F9">
      <w:pPr>
        <w:pStyle w:val="COTCOCLV4-ASDEFCON"/>
      </w:pPr>
      <w:r w:rsidRPr="00776825">
        <w:t>inspecting CMCA, attending, checking or conducting stocktakes of CMCA, including viewing and assessing the Contractor’s inventory control and stocktaking</w:t>
      </w:r>
      <w:r>
        <w:t xml:space="preserve"> systems</w:t>
      </w:r>
      <w:r w:rsidRPr="00776825">
        <w:t>, or removing CMCA that are no longer required for the performance of the Contract;</w:t>
      </w:r>
    </w:p>
    <w:p w14:paraId="0835A1BD" w14:textId="77777777" w:rsidR="00BF61BD" w:rsidRPr="00776825" w:rsidRDefault="00BF61BD" w:rsidP="004538F9">
      <w:pPr>
        <w:pStyle w:val="COTCOCLV4-ASDEFCON"/>
      </w:pPr>
      <w:r w:rsidRPr="00C62E66">
        <w:t xml:space="preserve">validating the Contractor's progress in meeting the AIC </w:t>
      </w:r>
      <w:r>
        <w:t>Schedule</w:t>
      </w:r>
      <w:r w:rsidR="00F34AD2">
        <w:t xml:space="preserve"> at Attachment I</w:t>
      </w:r>
      <w:r w:rsidR="00ED7BE4">
        <w:t>;</w:t>
      </w:r>
    </w:p>
    <w:p w14:paraId="0C8A7DAB" w14:textId="77777777" w:rsidR="008F0599" w:rsidRPr="00776825" w:rsidRDefault="008F0599" w:rsidP="004538F9">
      <w:pPr>
        <w:pStyle w:val="COTCOCLV4-ASDEFCON"/>
      </w:pPr>
      <w:r w:rsidRPr="00776825">
        <w:t xml:space="preserve">investigating </w:t>
      </w:r>
      <w:r w:rsidR="006A3688">
        <w:t>the reasonableness of proposed prices or costs</w:t>
      </w:r>
      <w:r w:rsidRPr="00776825">
        <w:t xml:space="preserve"> in relation to the Deed or </w:t>
      </w:r>
      <w:r w:rsidR="00632072">
        <w:t xml:space="preserve">any </w:t>
      </w:r>
      <w:r w:rsidRPr="00776825">
        <w:t>Contract</w:t>
      </w:r>
      <w:r w:rsidR="006A3688">
        <w:t>;</w:t>
      </w:r>
    </w:p>
    <w:p w14:paraId="3803D0D4" w14:textId="77777777" w:rsidR="004855F4" w:rsidRDefault="008F0599" w:rsidP="004538F9">
      <w:pPr>
        <w:pStyle w:val="COTCOCLV4-ASDEFCON"/>
      </w:pPr>
      <w:r w:rsidRPr="00776825">
        <w:t>determining whether and to what extent steps should be taken to register or otherwise protect Commonwealth IP</w:t>
      </w:r>
      <w:r w:rsidR="004855F4">
        <w:t>;</w:t>
      </w:r>
      <w:r w:rsidR="00FE0826" w:rsidRPr="00FE0826">
        <w:t xml:space="preserve"> </w:t>
      </w:r>
    </w:p>
    <w:p w14:paraId="056F2857" w14:textId="1736A998" w:rsidR="00B918A0" w:rsidRDefault="00B918A0" w:rsidP="004538F9">
      <w:pPr>
        <w:pStyle w:val="COTCOCLV4-ASDEFCON"/>
      </w:pPr>
      <w:r w:rsidRPr="00490811">
        <w:t xml:space="preserve">validating the Contractor's compliance with clause </w:t>
      </w:r>
      <w:r w:rsidR="00053CB4">
        <w:fldChar w:fldCharType="begin"/>
      </w:r>
      <w:r w:rsidR="00053CB4">
        <w:instrText xml:space="preserve"> REF _Ref143521315 \w \h </w:instrText>
      </w:r>
      <w:r w:rsidR="00053CB4">
        <w:fldChar w:fldCharType="separate"/>
      </w:r>
      <w:r w:rsidR="005E1CDB">
        <w:t>5</w:t>
      </w:r>
      <w:r w:rsidR="00053CB4">
        <w:fldChar w:fldCharType="end"/>
      </w:r>
      <w:r w:rsidR="00A81E6E">
        <w:t xml:space="preserve"> </w:t>
      </w:r>
      <w:r w:rsidRPr="00490811">
        <w:t xml:space="preserve">and the </w:t>
      </w:r>
      <w:r w:rsidR="00346701">
        <w:t>CMR</w:t>
      </w:r>
      <w:r w:rsidRPr="00490811">
        <w:t xml:space="preserve"> Schedule</w:t>
      </w:r>
      <w:r>
        <w:t>;</w:t>
      </w:r>
    </w:p>
    <w:p w14:paraId="146B447C" w14:textId="1F82C489" w:rsidR="00693C3F" w:rsidRDefault="004855F4" w:rsidP="004538F9">
      <w:pPr>
        <w:pStyle w:val="COTCOCLV4-ASDEFCON"/>
      </w:pPr>
      <w:r w:rsidRPr="00C62E66">
        <w:t xml:space="preserve">monitoring the Contractor’s </w:t>
      </w:r>
      <w:r w:rsidR="006A3688">
        <w:t>WHS</w:t>
      </w:r>
      <w:r w:rsidRPr="00C62E66">
        <w:t xml:space="preserve"> and environmental compliance in connection with the provision of the Services</w:t>
      </w:r>
      <w:r w:rsidR="00693C3F">
        <w:t xml:space="preserve">; </w:t>
      </w:r>
      <w:del w:id="1421" w:author="Author">
        <w:r w:rsidR="00693C3F">
          <w:delText>and</w:delText>
        </w:r>
      </w:del>
    </w:p>
    <w:p w14:paraId="722F0955" w14:textId="76BA6D85" w:rsidR="004855F4" w:rsidRDefault="00693C3F" w:rsidP="004538F9">
      <w:pPr>
        <w:pStyle w:val="COTCOCLV4-ASDEFCON"/>
      </w:pPr>
      <w:r>
        <w:t>assess</w:t>
      </w:r>
      <w:r w:rsidR="00A12B84">
        <w:t>ing</w:t>
      </w:r>
      <w:r>
        <w:t xml:space="preserve"> the financial viability of the Contractor to perform and complete any Contract</w:t>
      </w:r>
      <w:del w:id="1422" w:author="Author">
        <w:r w:rsidR="00FE0826">
          <w:delText>.</w:delText>
        </w:r>
      </w:del>
      <w:ins w:id="1423" w:author="Author">
        <w:r w:rsidR="00CE6A14">
          <w:t xml:space="preserve"> and</w:t>
        </w:r>
      </w:ins>
    </w:p>
    <w:p w14:paraId="1D11181D" w14:textId="695A7B5E" w:rsidR="00CE6A14" w:rsidRPr="00C62E66" w:rsidRDefault="00CE6A14" w:rsidP="004538F9">
      <w:pPr>
        <w:pStyle w:val="COTCOCLV4-ASDEFCON"/>
        <w:rPr>
          <w:ins w:id="1424" w:author="Author"/>
        </w:rPr>
      </w:pPr>
      <w:ins w:id="1425" w:author="Author">
        <w:r w:rsidRPr="00F50300">
          <w:t xml:space="preserve">monitoring and assessing compliance with the Commonwealth Supplier Code of Conduct in accordance with clause </w:t>
        </w:r>
        <w:r>
          <w:fldChar w:fldCharType="begin"/>
        </w:r>
        <w:r>
          <w:instrText xml:space="preserve"> REF _Ref175060285 \r \h </w:instrText>
        </w:r>
        <w:r>
          <w:fldChar w:fldCharType="separate"/>
        </w:r>
        <w:r w:rsidR="005E1CDB">
          <w:t>10.1</w:t>
        </w:r>
        <w:r>
          <w:fldChar w:fldCharType="end"/>
        </w:r>
        <w:r w:rsidRPr="00F50300">
          <w:t>.</w:t>
        </w:r>
      </w:ins>
    </w:p>
    <w:p w14:paraId="1185FC3D" w14:textId="519401C0" w:rsidR="007A39B4" w:rsidRPr="00776825" w:rsidRDefault="007A39B4" w:rsidP="004538F9">
      <w:pPr>
        <w:pStyle w:val="COTCOCLV3-ASDEFCON"/>
      </w:pPr>
      <w:bookmarkStart w:id="1426" w:name="_Ref409698587"/>
      <w:r w:rsidRPr="00776825">
        <w:t xml:space="preserve">If the Contractor enters into a Subcontract in accordance with clause </w:t>
      </w:r>
      <w:r w:rsidR="009E0881">
        <w:fldChar w:fldCharType="begin"/>
      </w:r>
      <w:r w:rsidR="009E0881">
        <w:instrText xml:space="preserve"> REF _Ref265674209 \r \h </w:instrText>
      </w:r>
      <w:r w:rsidR="00FE0826">
        <w:instrText xml:space="preserve"> \* MERGEFORMAT </w:instrText>
      </w:r>
      <w:r w:rsidR="009E0881">
        <w:fldChar w:fldCharType="separate"/>
      </w:r>
      <w:r w:rsidR="005E1CDB">
        <w:t>9.9</w:t>
      </w:r>
      <w:r w:rsidR="009E0881">
        <w:fldChar w:fldCharType="end"/>
      </w:r>
      <w:r w:rsidRPr="00776825">
        <w:t>, the Contractor shall ensure the Subcontracts require Subcontractors to give the Commonwealth Representative, and any person authorised by the Commonwealth Representative, access to Subcontractors’ premises, and to records and accounts in connection with the performance of work under the Subcontract, including the right to copy.</w:t>
      </w:r>
      <w:bookmarkEnd w:id="1426"/>
    </w:p>
    <w:p w14:paraId="5C2A7B76" w14:textId="77777777" w:rsidR="008F0599" w:rsidRPr="00776825" w:rsidRDefault="008F0599" w:rsidP="004538F9">
      <w:pPr>
        <w:pStyle w:val="COTCOCLV3-ASDEFCON"/>
      </w:pPr>
      <w:r w:rsidRPr="00776825">
        <w:t>The Commonwealth shall comply with, and shall require any delegate or person authorised by the Commonwealth Representative to comply with, any reasonable Contractor</w:t>
      </w:r>
      <w:r w:rsidR="007A39B4" w:rsidRPr="00776825">
        <w:t xml:space="preserve"> or Subcontractor</w:t>
      </w:r>
      <w:r w:rsidRPr="00776825">
        <w:t xml:space="preserve"> safety and security requirements or codes o</w:t>
      </w:r>
      <w:bookmarkStart w:id="1427" w:name="_Toc483031595"/>
      <w:r w:rsidRPr="00776825">
        <w:t>f behaviour for the premises.</w:t>
      </w:r>
    </w:p>
    <w:p w14:paraId="64CF4CC2" w14:textId="77777777" w:rsidR="008F0599" w:rsidRPr="00776825" w:rsidRDefault="008F0599" w:rsidP="004538F9">
      <w:pPr>
        <w:pStyle w:val="COTCOCLV2-ASDEFCON"/>
      </w:pPr>
      <w:bookmarkStart w:id="1428" w:name="_Ref93124090"/>
      <w:bookmarkStart w:id="1429" w:name="_Toc229471813"/>
      <w:bookmarkStart w:id="1430" w:name="_Toc480532224"/>
      <w:bookmarkStart w:id="1431" w:name="_Toc175218982"/>
      <w:bookmarkStart w:id="1432" w:name="_Toc175225946"/>
      <w:bookmarkStart w:id="1433" w:name="_Toc153359581"/>
      <w:r w:rsidRPr="00776825">
        <w:t>Contractor Access (Core)</w:t>
      </w:r>
      <w:bookmarkEnd w:id="1428"/>
      <w:bookmarkEnd w:id="1429"/>
      <w:bookmarkEnd w:id="1430"/>
      <w:bookmarkEnd w:id="1431"/>
      <w:bookmarkEnd w:id="1432"/>
      <w:bookmarkEnd w:id="1433"/>
    </w:p>
    <w:p w14:paraId="7FC0A815" w14:textId="77777777" w:rsidR="008F0599" w:rsidRPr="00776825" w:rsidRDefault="008F0599" w:rsidP="004538F9">
      <w:pPr>
        <w:pStyle w:val="COTCOCLV3-ASDEFCON"/>
      </w:pPr>
      <w:r w:rsidRPr="00776825">
        <w:t xml:space="preserve">The Commonwealth shall allow the Contractor or its </w:t>
      </w:r>
      <w:r w:rsidRPr="00C676B9">
        <w:t>Key Persons</w:t>
      </w:r>
      <w:r w:rsidRPr="00776825">
        <w:t xml:space="preserve"> access to Commonwealth </w:t>
      </w:r>
      <w:r w:rsidR="006A3688">
        <w:t>P</w:t>
      </w:r>
      <w:r w:rsidR="006A3688" w:rsidRPr="00776825">
        <w:t xml:space="preserve">remises </w:t>
      </w:r>
      <w:r w:rsidRPr="00776825">
        <w:t>for the purpose of performing the Contract.</w:t>
      </w:r>
    </w:p>
    <w:p w14:paraId="1CFD2644" w14:textId="4145D3EE" w:rsidR="008F0599" w:rsidRPr="00776825" w:rsidRDefault="008F0599" w:rsidP="004538F9">
      <w:pPr>
        <w:pStyle w:val="COTCOCLV3-ASDEFCON"/>
      </w:pPr>
      <w:r w:rsidRPr="00776825">
        <w:t>The Contractor shall comply with, and require persons afforded access under</w:t>
      </w:r>
      <w:r w:rsidR="001C31ED">
        <w:t xml:space="preserve"> this</w:t>
      </w:r>
      <w:r w:rsidRPr="00776825">
        <w:t xml:space="preserve"> clause </w:t>
      </w:r>
      <w:r w:rsidRPr="00776825">
        <w:fldChar w:fldCharType="begin"/>
      </w:r>
      <w:r w:rsidRPr="00776825">
        <w:instrText xml:space="preserve"> REF _Ref93124090 \r \h </w:instrText>
      </w:r>
      <w:r w:rsidR="00776825">
        <w:instrText xml:space="preserve"> \* MERGEFORMAT </w:instrText>
      </w:r>
      <w:r w:rsidRPr="00776825">
        <w:fldChar w:fldCharType="separate"/>
      </w:r>
      <w:r w:rsidR="005E1CDB">
        <w:t>9.8</w:t>
      </w:r>
      <w:r w:rsidRPr="00776825">
        <w:fldChar w:fldCharType="end"/>
      </w:r>
      <w:r w:rsidRPr="00776825">
        <w:t xml:space="preserve"> to comply with, any relevant Commonwealth safety </w:t>
      </w:r>
      <w:r w:rsidR="00F62741">
        <w:t xml:space="preserve">and security </w:t>
      </w:r>
      <w:r w:rsidRPr="00776825">
        <w:t xml:space="preserve">requirements, regulations, standing orders, or codes of behaviour for the Commonwealth </w:t>
      </w:r>
      <w:r w:rsidR="006A3688">
        <w:t>P</w:t>
      </w:r>
      <w:r w:rsidR="006A3688" w:rsidRPr="00776825">
        <w:t>remises</w:t>
      </w:r>
      <w:r w:rsidRPr="00776825">
        <w:t>.</w:t>
      </w:r>
    </w:p>
    <w:p w14:paraId="36B1C343" w14:textId="694E961E" w:rsidR="008F0599" w:rsidRDefault="008F0599" w:rsidP="004538F9">
      <w:pPr>
        <w:pStyle w:val="COTCOCLV3-ASDEFCON"/>
      </w:pPr>
      <w:r w:rsidRPr="00776825">
        <w:t xml:space="preserve">The Commonwealth retains the right to deny access on occasions to the Contractor or its Key Persons because of safety and security arrangements or as a result of failure by the Contractor or Key Persons to comply with clause </w:t>
      </w:r>
      <w:r w:rsidR="009051F8">
        <w:fldChar w:fldCharType="begin"/>
      </w:r>
      <w:r w:rsidR="009051F8">
        <w:instrText xml:space="preserve"> REF _Ref2762965 \r \h </w:instrText>
      </w:r>
      <w:r w:rsidR="009051F8">
        <w:fldChar w:fldCharType="separate"/>
      </w:r>
      <w:r w:rsidR="005E1CDB">
        <w:t>9.10</w:t>
      </w:r>
      <w:r w:rsidR="009051F8">
        <w:fldChar w:fldCharType="end"/>
      </w:r>
      <w:r w:rsidRPr="00776825">
        <w:t>.</w:t>
      </w:r>
    </w:p>
    <w:p w14:paraId="5C9CC2E5" w14:textId="77777777" w:rsidR="005E3356" w:rsidRPr="00776825" w:rsidRDefault="005E3356" w:rsidP="004538F9">
      <w:pPr>
        <w:pStyle w:val="COTCOCLV3-ASDEFCON"/>
      </w:pPr>
      <w:r w:rsidRPr="00A704D8">
        <w:t>The Contractor acknowledges that it may be provided with the ability to access Commonwealth-held information in connection with its performance of the Services, including through access to Commonwealth information technology systems.  Without limiting the Contractor’s other obligations under this Contract or otherwise at law, the Contractor shall not seek to access or use Commonwealth-held information except to the extent strictly required for the provision of the Services</w:t>
      </w:r>
      <w:r>
        <w:t>.</w:t>
      </w:r>
    </w:p>
    <w:p w14:paraId="04EDB811" w14:textId="77777777" w:rsidR="008F0599" w:rsidRPr="00776825" w:rsidRDefault="008F0599" w:rsidP="004538F9">
      <w:pPr>
        <w:pStyle w:val="COTCOCLV2-ASDEFCON"/>
      </w:pPr>
      <w:bookmarkStart w:id="1434" w:name="_Toc229471814"/>
      <w:bookmarkStart w:id="1435" w:name="_Ref265674209"/>
      <w:bookmarkStart w:id="1436" w:name="_Toc480532225"/>
      <w:bookmarkStart w:id="1437" w:name="_Toc175218983"/>
      <w:bookmarkStart w:id="1438" w:name="_Toc175225947"/>
      <w:bookmarkStart w:id="1439" w:name="_Toc480022456"/>
      <w:bookmarkStart w:id="1440" w:name="_Toc488220236"/>
      <w:bookmarkStart w:id="1441" w:name="_Ref520688013"/>
      <w:bookmarkStart w:id="1442" w:name="_Ref520688034"/>
      <w:bookmarkStart w:id="1443" w:name="_Toc524940664"/>
      <w:bookmarkStart w:id="1444" w:name="_Toc153359582"/>
      <w:r w:rsidRPr="00776825">
        <w:t>Subcontracts (Core)</w:t>
      </w:r>
      <w:bookmarkEnd w:id="1434"/>
      <w:bookmarkEnd w:id="1435"/>
      <w:bookmarkEnd w:id="1436"/>
      <w:bookmarkEnd w:id="1437"/>
      <w:bookmarkEnd w:id="1438"/>
      <w:bookmarkEnd w:id="1444"/>
    </w:p>
    <w:p w14:paraId="2EBB14BB" w14:textId="77777777" w:rsidR="008F0599" w:rsidRPr="00776825" w:rsidRDefault="008F0599" w:rsidP="004538F9">
      <w:pPr>
        <w:pStyle w:val="COTCOCLV3-ASDEFCON"/>
      </w:pPr>
      <w:r w:rsidRPr="00776825">
        <w:t xml:space="preserve">The Contractor shall not Subcontract the whole of the work under the Deed or any Contract. </w:t>
      </w:r>
      <w:r w:rsidR="003123F5" w:rsidRPr="005F6BC7">
        <w:t xml:space="preserve">The Contractor shall not Subcontract any part of the work </w:t>
      </w:r>
      <w:r w:rsidR="003123F5">
        <w:t xml:space="preserve">under the Contract </w:t>
      </w:r>
      <w:r w:rsidR="003123F5" w:rsidRPr="005F6BC7">
        <w:t>without the prior written approval of the Commonwealth Representative.</w:t>
      </w:r>
    </w:p>
    <w:p w14:paraId="5A171862" w14:textId="77777777" w:rsidR="008F0599" w:rsidRPr="00776825" w:rsidRDefault="008F0599" w:rsidP="004538F9">
      <w:pPr>
        <w:pStyle w:val="COTCOCLV3-ASDEFCON"/>
      </w:pPr>
      <w:r w:rsidRPr="00776825">
        <w:t xml:space="preserve">The Contractor, by subcontracting any </w:t>
      </w:r>
      <w:r w:rsidR="003123F5">
        <w:t>part of the work</w:t>
      </w:r>
      <w:r w:rsidRPr="00776825">
        <w:t xml:space="preserve"> for any Contract or by obtaining the Commonwealth</w:t>
      </w:r>
      <w:r w:rsidR="003F27CA">
        <w:t xml:space="preserve"> Representative</w:t>
      </w:r>
      <w:r w:rsidRPr="00776825">
        <w:t>’s approval of a Subcontractor, shall not be relieved of its liabilities or obligations, and shall be responsible for all Subcontractors.</w:t>
      </w:r>
    </w:p>
    <w:p w14:paraId="430F4842" w14:textId="77777777" w:rsidR="00767172" w:rsidRDefault="00767172" w:rsidP="004538F9">
      <w:pPr>
        <w:pStyle w:val="COTCOCLV3-ASDEFCON"/>
      </w:pPr>
      <w:r>
        <w:t>Without limiting the Contractor's obligations under the Contract, the Contractor shall ensure that:</w:t>
      </w:r>
    </w:p>
    <w:p w14:paraId="3C53F1F4" w14:textId="32535DA9" w:rsidR="00767172" w:rsidRDefault="00767172" w:rsidP="004538F9">
      <w:pPr>
        <w:pStyle w:val="COTCOCLV4-ASDEFCON"/>
      </w:pPr>
      <w:r>
        <w:t xml:space="preserve">the requirements of </w:t>
      </w:r>
      <w:r w:rsidRPr="0045583F">
        <w:t xml:space="preserve">clauses </w:t>
      </w:r>
      <w:r w:rsidR="00F62741">
        <w:fldChar w:fldCharType="begin"/>
      </w:r>
      <w:r w:rsidR="00F62741">
        <w:instrText xml:space="preserve"> REF _Ref435781446 \w \h </w:instrText>
      </w:r>
      <w:r w:rsidR="00F62741">
        <w:fldChar w:fldCharType="separate"/>
      </w:r>
      <w:r w:rsidR="005E1CDB">
        <w:t>3.1</w:t>
      </w:r>
      <w:r w:rsidR="00F62741">
        <w:fldChar w:fldCharType="end"/>
      </w:r>
      <w:r w:rsidRPr="00F62741">
        <w:t xml:space="preserve">, </w:t>
      </w:r>
      <w:r w:rsidR="00161CDD">
        <w:fldChar w:fldCharType="begin"/>
      </w:r>
      <w:r w:rsidR="00161CDD">
        <w:instrText xml:space="preserve"> REF _Ref5198808 \w \h </w:instrText>
      </w:r>
      <w:r w:rsidR="00161CDD">
        <w:fldChar w:fldCharType="separate"/>
      </w:r>
      <w:r w:rsidR="005E1CDB">
        <w:t>5.2.1</w:t>
      </w:r>
      <w:r w:rsidR="00161CDD">
        <w:fldChar w:fldCharType="end"/>
      </w:r>
      <w:r w:rsidRPr="00F62741">
        <w:t>,</w:t>
      </w:r>
      <w:r w:rsidR="007D6E9C" w:rsidRPr="007D6E9C">
        <w:t xml:space="preserve"> </w:t>
      </w:r>
      <w:r w:rsidR="007D6E9C">
        <w:fldChar w:fldCharType="begin"/>
      </w:r>
      <w:r w:rsidR="007D6E9C">
        <w:instrText xml:space="preserve"> REF _Ref435781572 \w \h </w:instrText>
      </w:r>
      <w:r w:rsidR="007D6E9C">
        <w:fldChar w:fldCharType="separate"/>
      </w:r>
      <w:r w:rsidR="005E1CDB">
        <w:t>9.6</w:t>
      </w:r>
      <w:r w:rsidR="007D6E9C">
        <w:fldChar w:fldCharType="end"/>
      </w:r>
      <w:r w:rsidR="007D6E9C">
        <w:t xml:space="preserve">, </w:t>
      </w:r>
      <w:r w:rsidR="00F62741">
        <w:fldChar w:fldCharType="begin"/>
      </w:r>
      <w:r w:rsidR="00F62741">
        <w:instrText xml:space="preserve"> REF _Ref435781542 \w \h </w:instrText>
      </w:r>
      <w:r w:rsidR="00F62741">
        <w:fldChar w:fldCharType="separate"/>
      </w:r>
      <w:r w:rsidR="005E1CDB">
        <w:t>10.1</w:t>
      </w:r>
      <w:r w:rsidR="00F62741">
        <w:fldChar w:fldCharType="end"/>
      </w:r>
      <w:r w:rsidRPr="00F62741">
        <w:t xml:space="preserve">, </w:t>
      </w:r>
      <w:r w:rsidR="00161CDD">
        <w:fldChar w:fldCharType="begin"/>
      </w:r>
      <w:r w:rsidR="00161CDD">
        <w:instrText xml:space="preserve"> REF _Ref153376370 \w \h </w:instrText>
      </w:r>
      <w:r w:rsidR="00161CDD">
        <w:fldChar w:fldCharType="separate"/>
      </w:r>
      <w:r w:rsidR="005E1CDB">
        <w:t>10.2</w:t>
      </w:r>
      <w:r w:rsidR="00161CDD">
        <w:fldChar w:fldCharType="end"/>
      </w:r>
      <w:r w:rsidR="00161CDD">
        <w:t xml:space="preserve"> </w:t>
      </w:r>
      <w:r w:rsidR="007D6E9C" w:rsidRPr="00F62741">
        <w:t>and</w:t>
      </w:r>
      <w:r w:rsidR="007D6E9C">
        <w:t xml:space="preserve"> </w:t>
      </w:r>
      <w:r w:rsidR="00F62741">
        <w:fldChar w:fldCharType="begin"/>
      </w:r>
      <w:r w:rsidR="00F62741">
        <w:instrText xml:space="preserve"> REF _Ref35399993 \w \h </w:instrText>
      </w:r>
      <w:r w:rsidR="00F62741">
        <w:fldChar w:fldCharType="separate"/>
      </w:r>
      <w:r w:rsidR="005E1CDB">
        <w:t>10.6</w:t>
      </w:r>
      <w:r w:rsidR="00F62741">
        <w:fldChar w:fldCharType="end"/>
      </w:r>
      <w:r w:rsidR="007D6E9C">
        <w:t xml:space="preserve"> </w:t>
      </w:r>
      <w:r w:rsidRPr="0045583F">
        <w:t>are</w:t>
      </w:r>
      <w:r>
        <w:t xml:space="preserve"> included in all Subcontracts; </w:t>
      </w:r>
    </w:p>
    <w:p w14:paraId="7B75FFA5" w14:textId="11CE0F5B" w:rsidR="00767172" w:rsidRPr="00F62741" w:rsidRDefault="00767172" w:rsidP="004538F9">
      <w:pPr>
        <w:pStyle w:val="COTCOCLV4-ASDEFCON"/>
      </w:pPr>
      <w:r>
        <w:t xml:space="preserve">each Subcontractor that requires access to any Commonwealth </w:t>
      </w:r>
      <w:r w:rsidR="00123EA3">
        <w:t>Premises</w:t>
      </w:r>
      <w:r>
        <w:t xml:space="preserve"> or to security classified information is subject to the requirements of clause </w:t>
      </w:r>
      <w:r w:rsidR="00F62741">
        <w:fldChar w:fldCharType="begin"/>
      </w:r>
      <w:r w:rsidR="00F62741">
        <w:instrText xml:space="preserve"> REF _Ref2762965 \w \h </w:instrText>
      </w:r>
      <w:r w:rsidR="00F62741">
        <w:fldChar w:fldCharType="separate"/>
      </w:r>
      <w:r w:rsidR="005E1CDB">
        <w:t>9.10</w:t>
      </w:r>
      <w:r w:rsidR="00F62741">
        <w:fldChar w:fldCharType="end"/>
      </w:r>
      <w:r w:rsidRPr="00F62741">
        <w:t xml:space="preserve">; </w:t>
      </w:r>
    </w:p>
    <w:p w14:paraId="78DD4D41" w14:textId="15E1EA7A" w:rsidR="00767172" w:rsidRPr="005C0EDF" w:rsidRDefault="00767172" w:rsidP="004538F9">
      <w:pPr>
        <w:pStyle w:val="COTCOCLV4-ASDEFCON"/>
      </w:pPr>
      <w:r w:rsidRPr="005C0EDF">
        <w:t xml:space="preserve">the requirements of clauses </w:t>
      </w:r>
      <w:r w:rsidR="00F62741">
        <w:fldChar w:fldCharType="begin"/>
      </w:r>
      <w:r w:rsidR="00F62741">
        <w:instrText xml:space="preserve"> REF _Ref93124090 \w \h </w:instrText>
      </w:r>
      <w:r w:rsidR="00F62741">
        <w:fldChar w:fldCharType="separate"/>
      </w:r>
      <w:r w:rsidR="005E1CDB">
        <w:t>9.8</w:t>
      </w:r>
      <w:r w:rsidR="00F62741">
        <w:fldChar w:fldCharType="end"/>
      </w:r>
      <w:r w:rsidRPr="00F62741">
        <w:t xml:space="preserve">, </w:t>
      </w:r>
      <w:r w:rsidR="00D9778A">
        <w:fldChar w:fldCharType="begin"/>
      </w:r>
      <w:r w:rsidR="00D9778A">
        <w:instrText xml:space="preserve"> REF _Ref2762965 \w \h </w:instrText>
      </w:r>
      <w:r w:rsidR="00D9778A">
        <w:fldChar w:fldCharType="separate"/>
      </w:r>
      <w:r w:rsidR="005E1CDB">
        <w:t>9.10</w:t>
      </w:r>
      <w:r w:rsidR="00D9778A">
        <w:fldChar w:fldCharType="end"/>
      </w:r>
      <w:r w:rsidRPr="00F62741">
        <w:t xml:space="preserve"> and </w:t>
      </w:r>
      <w:r w:rsidR="00F62741">
        <w:fldChar w:fldCharType="begin"/>
      </w:r>
      <w:r w:rsidR="00F62741">
        <w:instrText xml:space="preserve"> REF _Ref435781784 \w \h </w:instrText>
      </w:r>
      <w:r w:rsidR="00F62741">
        <w:fldChar w:fldCharType="separate"/>
      </w:r>
      <w:r w:rsidR="005E1CDB">
        <w:t>9.11</w:t>
      </w:r>
      <w:r w:rsidR="00F62741">
        <w:fldChar w:fldCharType="end"/>
      </w:r>
      <w:r w:rsidRPr="005C0EDF">
        <w:t xml:space="preserve">, are included in all Subcontracts; </w:t>
      </w:r>
      <w:r w:rsidR="000173DF">
        <w:t>and</w:t>
      </w:r>
    </w:p>
    <w:p w14:paraId="5CE9C19B" w14:textId="1FB6EB6B" w:rsidR="00767172" w:rsidRDefault="00767172" w:rsidP="004538F9">
      <w:pPr>
        <w:pStyle w:val="COTCOCLV4-ASDEFCON"/>
      </w:pPr>
      <w:r>
        <w:t xml:space="preserve">the Contractor obtains rights, in each Subcontract, that are equivalent to the rights of the </w:t>
      </w:r>
      <w:r w:rsidRPr="005C0EDF">
        <w:t xml:space="preserve">Commonwealth under </w:t>
      </w:r>
      <w:r w:rsidR="006D38BE">
        <w:fldChar w:fldCharType="begin"/>
      </w:r>
      <w:r w:rsidR="006D38BE">
        <w:instrText xml:space="preserve"> REF _Ref532278393 \w \h </w:instrText>
      </w:r>
      <w:r w:rsidR="006D38BE">
        <w:fldChar w:fldCharType="separate"/>
      </w:r>
      <w:r w:rsidR="005E1CDB">
        <w:t>11.3</w:t>
      </w:r>
      <w:r w:rsidR="006D38BE">
        <w:fldChar w:fldCharType="end"/>
      </w:r>
      <w:r w:rsidR="000173DF">
        <w:t>.</w:t>
      </w:r>
    </w:p>
    <w:p w14:paraId="0EB52F0E" w14:textId="77777777" w:rsidR="008F0599" w:rsidRPr="00776825" w:rsidRDefault="008F0599" w:rsidP="004538F9">
      <w:pPr>
        <w:pStyle w:val="COTCOCLV3-ASDEFCON"/>
      </w:pPr>
      <w:r w:rsidRPr="00776825">
        <w:t xml:space="preserve">The Contractor shall not enter into a Subcontract for any Contract with a Subcontractor named by the </w:t>
      </w:r>
      <w:r w:rsidR="002D4F6A">
        <w:t>Workplace Gender Equality Agency</w:t>
      </w:r>
      <w:r w:rsidRPr="00776825">
        <w:t xml:space="preserve"> as an employer currently not complying with the </w:t>
      </w:r>
      <w:r w:rsidR="002D4F6A">
        <w:rPr>
          <w:i/>
        </w:rPr>
        <w:t>Workplace Gender Equality Act 2012</w:t>
      </w:r>
      <w:r w:rsidR="00964D52">
        <w:t xml:space="preserve"> (Cth)</w:t>
      </w:r>
      <w:r w:rsidRPr="00776825">
        <w:t>.</w:t>
      </w:r>
    </w:p>
    <w:p w14:paraId="57DAD419" w14:textId="7F7F6D12" w:rsidR="000A32BB" w:rsidRDefault="000A32BB" w:rsidP="004538F9">
      <w:pPr>
        <w:pStyle w:val="COTCOCLV3-ASDEFCON"/>
      </w:pPr>
      <w:r w:rsidRPr="00776825">
        <w:t>The Contractor, if requested by the Commonwealth Representative, shall provide the Commonwealth Representative with names of all Subcontractors and a copy of any Subcontract, which copy need not contain prices.</w:t>
      </w:r>
      <w:r w:rsidR="00CE720A">
        <w:t xml:space="preserve"> </w:t>
      </w:r>
      <w:r w:rsidRPr="00776825">
        <w:t xml:space="preserve"> The Contractor acknowledges and shall inform its Subcontractors that the Commonwealth may be required to publicly disclose the Subcontractors’ participation in the performance of </w:t>
      </w:r>
      <w:r w:rsidR="007D6E9C">
        <w:t>any</w:t>
      </w:r>
      <w:r w:rsidR="007D6E9C" w:rsidRPr="00776825">
        <w:t xml:space="preserve"> </w:t>
      </w:r>
      <w:r w:rsidRPr="00776825">
        <w:t>Contract.</w:t>
      </w:r>
    </w:p>
    <w:p w14:paraId="3EC829F1" w14:textId="611943A9" w:rsidR="001A5872" w:rsidRPr="00C00F9F" w:rsidRDefault="001A5872" w:rsidP="001A5872">
      <w:pPr>
        <w:keepNext/>
        <w:shd w:val="clear" w:color="auto" w:fill="000000"/>
        <w:rPr>
          <w:b/>
          <w:i/>
          <w:color w:val="FFFFFF"/>
          <w:szCs w:val="40"/>
        </w:rPr>
      </w:pPr>
      <w:r w:rsidRPr="00AC5386">
        <w:rPr>
          <w:b/>
          <w:i/>
          <w:color w:val="FFFFFF"/>
          <w:szCs w:val="40"/>
        </w:rPr>
        <w:t xml:space="preserve">Note to drafters: </w:t>
      </w:r>
      <w:r>
        <w:rPr>
          <w:b/>
          <w:i/>
          <w:color w:val="FFFFFF"/>
          <w:szCs w:val="40"/>
        </w:rPr>
        <w:t xml:space="preserve">These clauses </w:t>
      </w:r>
      <w:r w:rsidR="00FC70ED">
        <w:rPr>
          <w:b/>
          <w:i/>
          <w:color w:val="FFFFFF"/>
          <w:szCs w:val="40"/>
        </w:rPr>
        <w:fldChar w:fldCharType="begin"/>
      </w:r>
      <w:r w:rsidR="00FC70ED">
        <w:rPr>
          <w:b/>
          <w:i/>
          <w:color w:val="FFFFFF"/>
          <w:szCs w:val="40"/>
        </w:rPr>
        <w:instrText xml:space="preserve"> REF _Ref83643200 \r \h </w:instrText>
      </w:r>
      <w:r w:rsidR="00FC70ED">
        <w:rPr>
          <w:b/>
          <w:i/>
          <w:color w:val="FFFFFF"/>
          <w:szCs w:val="40"/>
        </w:rPr>
      </w:r>
      <w:r w:rsidR="00FC70ED">
        <w:rPr>
          <w:b/>
          <w:i/>
          <w:color w:val="FFFFFF"/>
          <w:szCs w:val="40"/>
        </w:rPr>
        <w:fldChar w:fldCharType="separate"/>
      </w:r>
      <w:r w:rsidR="005E1CDB">
        <w:rPr>
          <w:b/>
          <w:i/>
          <w:color w:val="FFFFFF"/>
          <w:szCs w:val="40"/>
        </w:rPr>
        <w:t>9.9.6</w:t>
      </w:r>
      <w:r w:rsidR="00FC70ED">
        <w:rPr>
          <w:b/>
          <w:i/>
          <w:color w:val="FFFFFF"/>
          <w:szCs w:val="40"/>
        </w:rPr>
        <w:fldChar w:fldCharType="end"/>
      </w:r>
      <w:r>
        <w:rPr>
          <w:b/>
          <w:i/>
          <w:color w:val="FFFFFF"/>
          <w:szCs w:val="40"/>
        </w:rPr>
        <w:t xml:space="preserve"> </w:t>
      </w:r>
      <w:r w:rsidR="000425E1">
        <w:rPr>
          <w:b/>
          <w:i/>
          <w:color w:val="FFFFFF"/>
          <w:szCs w:val="40"/>
        </w:rPr>
        <w:t xml:space="preserve">to </w:t>
      </w:r>
      <w:r w:rsidR="00FC70ED">
        <w:rPr>
          <w:b/>
          <w:i/>
          <w:color w:val="FFFFFF"/>
          <w:szCs w:val="40"/>
        </w:rPr>
        <w:fldChar w:fldCharType="begin"/>
      </w:r>
      <w:r w:rsidR="00FC70ED">
        <w:rPr>
          <w:b/>
          <w:i/>
          <w:color w:val="FFFFFF"/>
          <w:szCs w:val="40"/>
        </w:rPr>
        <w:instrText xml:space="preserve"> REF _Ref83131268 \r \h </w:instrText>
      </w:r>
      <w:r w:rsidR="00FC70ED">
        <w:rPr>
          <w:b/>
          <w:i/>
          <w:color w:val="FFFFFF"/>
          <w:szCs w:val="40"/>
        </w:rPr>
      </w:r>
      <w:r w:rsidR="00FC70ED">
        <w:rPr>
          <w:b/>
          <w:i/>
          <w:color w:val="FFFFFF"/>
          <w:szCs w:val="40"/>
        </w:rPr>
        <w:fldChar w:fldCharType="separate"/>
      </w:r>
      <w:r w:rsidR="005E1CDB">
        <w:rPr>
          <w:b/>
          <w:i/>
          <w:color w:val="FFFFFF"/>
          <w:szCs w:val="40"/>
        </w:rPr>
        <w:t>9.9.10</w:t>
      </w:r>
      <w:r w:rsidR="00FC70ED">
        <w:rPr>
          <w:b/>
          <w:i/>
          <w:color w:val="FFFFFF"/>
          <w:szCs w:val="40"/>
        </w:rPr>
        <w:fldChar w:fldCharType="end"/>
      </w:r>
      <w:r>
        <w:rPr>
          <w:b/>
          <w:i/>
          <w:color w:val="FFFFFF"/>
          <w:szCs w:val="40"/>
        </w:rPr>
        <w:t xml:space="preserve"> must be included in the draft RFT when a </w:t>
      </w:r>
      <w:r w:rsidRPr="00AC5386">
        <w:rPr>
          <w:b/>
          <w:i/>
          <w:color w:val="FFFFFF"/>
          <w:szCs w:val="40"/>
        </w:rPr>
        <w:t xml:space="preserve">procurement will be subject to the </w:t>
      </w:r>
      <w:r>
        <w:rPr>
          <w:b/>
          <w:i/>
          <w:color w:val="FFFFFF"/>
          <w:szCs w:val="40"/>
        </w:rPr>
        <w:t>Payment Times</w:t>
      </w:r>
      <w:r w:rsidRPr="00AC5386">
        <w:rPr>
          <w:b/>
          <w:i/>
          <w:color w:val="FFFFFF"/>
          <w:szCs w:val="40"/>
        </w:rPr>
        <w:t xml:space="preserve"> Procurement Connected </w:t>
      </w:r>
      <w:r>
        <w:rPr>
          <w:b/>
          <w:i/>
          <w:color w:val="FFFFFF"/>
          <w:szCs w:val="40"/>
        </w:rPr>
        <w:t>Policy (PT PCP)</w:t>
      </w:r>
      <w:r w:rsidR="00FD353B">
        <w:rPr>
          <w:b/>
          <w:i/>
          <w:color w:val="FFFFFF"/>
          <w:szCs w:val="40"/>
        </w:rPr>
        <w:t>. The PT PCP applies to</w:t>
      </w:r>
      <w:r>
        <w:rPr>
          <w:b/>
          <w:i/>
          <w:color w:val="FFFFFF"/>
          <w:szCs w:val="40"/>
        </w:rPr>
        <w:t xml:space="preserve"> procurement</w:t>
      </w:r>
      <w:r w:rsidR="00FD353B">
        <w:rPr>
          <w:b/>
          <w:i/>
          <w:color w:val="FFFFFF"/>
          <w:szCs w:val="40"/>
        </w:rPr>
        <w:t xml:space="preserve">s </w:t>
      </w:r>
      <w:r w:rsidR="00FD353B" w:rsidRPr="00FD353B">
        <w:rPr>
          <w:b/>
          <w:i/>
          <w:color w:val="FFFFFF"/>
          <w:szCs w:val="40"/>
        </w:rPr>
        <w:t xml:space="preserve">of </w:t>
      </w:r>
      <w:r w:rsidR="00FD353B">
        <w:rPr>
          <w:b/>
          <w:i/>
          <w:color w:val="FFFFFF"/>
          <w:szCs w:val="40"/>
        </w:rPr>
        <w:t>new standing offers</w:t>
      </w:r>
      <w:r w:rsidR="00FD353B" w:rsidRPr="00FD353B">
        <w:rPr>
          <w:b/>
          <w:i/>
          <w:color w:val="FFFFFF"/>
          <w:szCs w:val="40"/>
        </w:rPr>
        <w:t xml:space="preserve"> where the estimated value of all anticipated orders awarded under the standing offer is expected to exce</w:t>
      </w:r>
      <w:r w:rsidR="00FD353B">
        <w:rPr>
          <w:b/>
          <w:i/>
          <w:color w:val="FFFFFF"/>
          <w:szCs w:val="40"/>
        </w:rPr>
        <w:t xml:space="preserve">ed $4 million (GST inclusive). </w:t>
      </w:r>
      <w:r>
        <w:rPr>
          <w:b/>
          <w:i/>
          <w:color w:val="FFFFFF"/>
          <w:szCs w:val="40"/>
        </w:rPr>
        <w:t xml:space="preserve">If the value of the procurement is not known, it should be assumed for the purposes of the PT PCP, that the procurement is valued above $4 million (inc GST), unless it is reasonable to assume otherwise. </w:t>
      </w:r>
    </w:p>
    <w:p w14:paraId="1FFDEB27" w14:textId="77777777" w:rsidR="001A5872" w:rsidRPr="00C00F9F" w:rsidRDefault="001A5872" w:rsidP="001A5872">
      <w:pPr>
        <w:keepNext/>
        <w:shd w:val="clear" w:color="auto" w:fill="000000"/>
        <w:rPr>
          <w:b/>
          <w:i/>
          <w:color w:val="FFFFFF"/>
          <w:szCs w:val="40"/>
        </w:rPr>
      </w:pPr>
      <w:r w:rsidRPr="00C00F9F">
        <w:rPr>
          <w:b/>
          <w:i/>
          <w:color w:val="FFFFFF"/>
          <w:szCs w:val="40"/>
        </w:rPr>
        <w:t xml:space="preserve"> It is not mandatory to include the</w:t>
      </w:r>
      <w:r>
        <w:rPr>
          <w:b/>
          <w:i/>
          <w:color w:val="FFFFFF"/>
          <w:szCs w:val="40"/>
        </w:rPr>
        <w:t>se</w:t>
      </w:r>
      <w:r w:rsidRPr="00C00F9F">
        <w:rPr>
          <w:b/>
          <w:i/>
          <w:color w:val="FFFFFF"/>
          <w:szCs w:val="40"/>
        </w:rPr>
        <w:t xml:space="preserve"> clauses if any of the limitations at 2.1 of the </w:t>
      </w:r>
      <w:r>
        <w:rPr>
          <w:b/>
          <w:i/>
          <w:color w:val="FFFFFF"/>
          <w:szCs w:val="40"/>
        </w:rPr>
        <w:t>PT PCP</w:t>
      </w:r>
      <w:r w:rsidRPr="00C00F9F">
        <w:rPr>
          <w:b/>
          <w:i/>
          <w:color w:val="FFFFFF"/>
          <w:szCs w:val="40"/>
        </w:rPr>
        <w:t xml:space="preserve"> apply.</w:t>
      </w:r>
    </w:p>
    <w:p w14:paraId="4EABD05A" w14:textId="77777777" w:rsidR="00FB5B02" w:rsidRPr="00041AAA" w:rsidRDefault="000F1911" w:rsidP="004538F9">
      <w:pPr>
        <w:pStyle w:val="NoteToTenderers-ASDEFCON"/>
      </w:pPr>
      <w:r w:rsidRPr="00041AAA">
        <w:t>Note to tenderers: The Payment Times Procurement Connected Policy (PT PCP) imposes obligations on large businesses who enter into a contract with the Commonwealth to pay invoices under their new Subcontracts (up to $1 million (inc GST)) within 20 days. Late payments of invoices in scope will incur interest. Further information about the Payment Times Procurement Connected Policy is available from the Department of Treasury at</w:t>
      </w:r>
      <w:r w:rsidR="00FB5B02" w:rsidRPr="00041AAA">
        <w:t>:</w:t>
      </w:r>
    </w:p>
    <w:p w14:paraId="29D84B6F" w14:textId="1A44D453" w:rsidR="00FB5B02" w:rsidRDefault="000F1911" w:rsidP="00041AAA">
      <w:pPr>
        <w:pStyle w:val="NoteToTenderersBullets-ASDEFCON"/>
        <w:rPr>
          <w:color w:val="auto"/>
        </w:rPr>
      </w:pPr>
      <w:r w:rsidRPr="00D05B28">
        <w:rPr>
          <w:color w:val="auto"/>
        </w:rPr>
        <w:t xml:space="preserve"> </w:t>
      </w:r>
      <w:hyperlink r:id="rId21" w:history="1">
        <w:r w:rsidR="00FB5B02" w:rsidRPr="00A6309E">
          <w:rPr>
            <w:rStyle w:val="Hyperlink"/>
          </w:rPr>
          <w:t>https://treasury.gov.au/small-business/payment-times-procurement-connected-policy</w:t>
        </w:r>
      </w:hyperlink>
      <w:r w:rsidRPr="00D05B28">
        <w:rPr>
          <w:color w:val="auto"/>
        </w:rPr>
        <w:t xml:space="preserve">. </w:t>
      </w:r>
    </w:p>
    <w:p w14:paraId="323F6E33" w14:textId="226578CE" w:rsidR="000F1911" w:rsidRPr="00041AAA" w:rsidRDefault="000F1911" w:rsidP="00041AAA">
      <w:pPr>
        <w:pStyle w:val="NoteToTenderers-ASDEFCON"/>
      </w:pPr>
      <w:r w:rsidRPr="00041AAA">
        <w:t xml:space="preserve">The PT PCP complements the Government Supplier Pay on Time or Pay Interest Policy. </w:t>
      </w:r>
    </w:p>
    <w:p w14:paraId="46737424" w14:textId="5A61F3A7" w:rsidR="000F1911" w:rsidRPr="00041AAA" w:rsidRDefault="000F1911" w:rsidP="00041AAA">
      <w:pPr>
        <w:pStyle w:val="NoteToTenderers-ASDEFCON"/>
      </w:pPr>
      <w:r w:rsidRPr="00041AAA">
        <w:t xml:space="preserve">The following clauses will be included in the </w:t>
      </w:r>
      <w:r w:rsidR="00BC4E8C" w:rsidRPr="00041AAA">
        <w:t>COD</w:t>
      </w:r>
      <w:r w:rsidRPr="00041AAA">
        <w:t xml:space="preserve"> if:</w:t>
      </w:r>
    </w:p>
    <w:p w14:paraId="563B6C35" w14:textId="77777777" w:rsidR="000F1911" w:rsidRPr="00041AAA" w:rsidRDefault="000F1911" w:rsidP="00041AAA">
      <w:pPr>
        <w:pStyle w:val="NoteToTenderers-ASDEFCON"/>
      </w:pPr>
      <w:r w:rsidRPr="00041AAA">
        <w:t>•</w:t>
      </w:r>
      <w:r w:rsidRPr="00041AAA">
        <w:tab/>
        <w:t>the Tenderer is a Reporting Entity as at the date of its tender response; and</w:t>
      </w:r>
    </w:p>
    <w:p w14:paraId="2C70BDEF" w14:textId="1AEDCBBA" w:rsidR="001A5872" w:rsidRPr="00041AAA" w:rsidRDefault="000F1911" w:rsidP="00041AAA">
      <w:pPr>
        <w:pStyle w:val="NoteToTenderers-ASDEFCON"/>
      </w:pPr>
      <w:r w:rsidRPr="00041AAA">
        <w:t>•</w:t>
      </w:r>
      <w:r w:rsidRPr="00041AAA">
        <w:tab/>
        <w:t>the value of the Contract is above $4 million (inc GST) as at contract execution.</w:t>
      </w:r>
      <w:r w:rsidRPr="00041AAA" w:rsidDel="000F1911">
        <w:t xml:space="preserve"> </w:t>
      </w:r>
      <w:bookmarkStart w:id="1445" w:name="_Ref52997197"/>
    </w:p>
    <w:p w14:paraId="03064183" w14:textId="77777777" w:rsidR="000F1911" w:rsidRPr="00D05B28" w:rsidRDefault="000F1911" w:rsidP="004538F9">
      <w:pPr>
        <w:pStyle w:val="COTCOCLV3-ASDEFCON"/>
      </w:pPr>
      <w:bookmarkStart w:id="1446" w:name="_Ref83643200"/>
      <w:bookmarkStart w:id="1447" w:name="_Ref80096083"/>
      <w:bookmarkEnd w:id="1445"/>
      <w:r w:rsidRPr="00D05B28">
        <w:t>The Contractor shall comply with the Payment Times Procurement Connected Policy (PT PCP), including the obligation to provide and comply with a PT PCP Remediation Plan (as defined in the PT PCP) when required to do so by the PT PCP Policy Team.</w:t>
      </w:r>
      <w:bookmarkEnd w:id="1446"/>
    </w:p>
    <w:p w14:paraId="7C334CD7" w14:textId="22740CF7" w:rsidR="001A5872" w:rsidRPr="00D05B28" w:rsidRDefault="001A5872" w:rsidP="004538F9">
      <w:pPr>
        <w:pStyle w:val="COTCOCLV3-ASDEFCON"/>
      </w:pPr>
      <w:r w:rsidRPr="00D05B28">
        <w:t>If the Contractor enters into a PT PCP Subcontract, the Contractor shall include in that subcontract:</w:t>
      </w:r>
      <w:bookmarkEnd w:id="1447"/>
    </w:p>
    <w:p w14:paraId="4AADAC54" w14:textId="77777777" w:rsidR="001A5872" w:rsidRPr="00041AAA" w:rsidRDefault="001A5872" w:rsidP="004538F9">
      <w:pPr>
        <w:pStyle w:val="COTCOCLV4-ASDEFCON"/>
      </w:pPr>
      <w:r w:rsidRPr="00041AAA">
        <w:t>a requirement for the Contractor to pay the PT PCP Subcontractor:</w:t>
      </w:r>
    </w:p>
    <w:p w14:paraId="03B8F86C" w14:textId="4426766C" w:rsidR="001A5872" w:rsidRPr="00041AAA" w:rsidRDefault="001A5872" w:rsidP="004538F9">
      <w:pPr>
        <w:pStyle w:val="COTCOCLV5-ASDEFCON"/>
      </w:pPr>
      <w:bookmarkStart w:id="1448" w:name="_Ref52997139"/>
      <w:r w:rsidRPr="00041AAA">
        <w:t>within 20 days after the acknowledgement of the satisfactory delivery of the goods or services and receipt of a Correctly Rendered Invoice provided that this does not affect any other obligation to comply with applicable legislation that provides for a shorter payment period; and</w:t>
      </w:r>
      <w:bookmarkEnd w:id="1448"/>
    </w:p>
    <w:p w14:paraId="6A1EFBE8" w14:textId="61DA953C" w:rsidR="001A5872" w:rsidRPr="00041AAA" w:rsidRDefault="001A5872" w:rsidP="004538F9">
      <w:pPr>
        <w:pStyle w:val="COTCOCLV5-ASDEFCON"/>
      </w:pPr>
      <w:bookmarkStart w:id="1449" w:name="_Ref53043442"/>
      <w:bookmarkStart w:id="1450" w:name="_Ref53390681"/>
      <w:bookmarkStart w:id="1451" w:name="_Ref53208738"/>
      <w:r w:rsidRPr="00041AAA">
        <w:t xml:space="preserve">subject to clause </w:t>
      </w:r>
      <w:r w:rsidRPr="00041AAA">
        <w:fldChar w:fldCharType="begin"/>
      </w:r>
      <w:r w:rsidRPr="00041AAA">
        <w:instrText xml:space="preserve"> REF _Ref53396737 \w \h  \* MERGEFORMAT </w:instrText>
      </w:r>
      <w:r w:rsidRPr="00041AAA">
        <w:fldChar w:fldCharType="separate"/>
      </w:r>
      <w:r w:rsidR="005E1CDB" w:rsidRPr="00041AAA">
        <w:t>9.9.9</w:t>
      </w:r>
      <w:r w:rsidRPr="00041AAA">
        <w:fldChar w:fldCharType="end"/>
      </w:r>
      <w:r w:rsidRPr="00041AAA">
        <w:t xml:space="preserve">, for payments made by the Contractor after the payment is due, the unpaid amount plus interest on the unpaid amount calculated in accordance with </w:t>
      </w:r>
      <w:bookmarkEnd w:id="1449"/>
      <w:r w:rsidRPr="00041AAA">
        <w:t xml:space="preserve">the formula for late payments at clause </w:t>
      </w:r>
      <w:r w:rsidR="00FD353B" w:rsidRPr="00041AAA">
        <w:fldChar w:fldCharType="begin"/>
      </w:r>
      <w:r w:rsidR="00FD353B" w:rsidRPr="00041AAA">
        <w:instrText xml:space="preserve"> REF _Ref228693769 \w \h </w:instrText>
      </w:r>
      <w:r w:rsidR="00FD353B" w:rsidRPr="00041AAA">
        <w:fldChar w:fldCharType="separate"/>
      </w:r>
      <w:r w:rsidR="005E1CDB" w:rsidRPr="00041AAA">
        <w:t>6.8</w:t>
      </w:r>
      <w:r w:rsidR="00FD353B" w:rsidRPr="00041AAA">
        <w:fldChar w:fldCharType="end"/>
      </w:r>
      <w:r w:rsidRPr="00041AAA">
        <w:t>;</w:t>
      </w:r>
      <w:bookmarkEnd w:id="1450"/>
      <w:r w:rsidRPr="00041AAA">
        <w:t xml:space="preserve"> </w:t>
      </w:r>
    </w:p>
    <w:bookmarkEnd w:id="1451"/>
    <w:p w14:paraId="41B2E7B8" w14:textId="77777777" w:rsidR="001A5872" w:rsidRPr="00041AAA" w:rsidRDefault="001A5872" w:rsidP="004538F9">
      <w:pPr>
        <w:pStyle w:val="COTCOCLV4-ASDEFCON"/>
      </w:pPr>
      <w:r w:rsidRPr="00041AAA">
        <w:t xml:space="preserve">a statement that the PT PCP applies to that subcontract; </w:t>
      </w:r>
    </w:p>
    <w:p w14:paraId="07706207" w14:textId="10D7A8CB" w:rsidR="001A5872" w:rsidRPr="00041AAA" w:rsidRDefault="001A5872" w:rsidP="004538F9">
      <w:pPr>
        <w:pStyle w:val="COTCOCLV4-ASDEFCON"/>
      </w:pPr>
      <w:bookmarkStart w:id="1452" w:name="_Ref80096100"/>
      <w:r w:rsidRPr="00041AAA">
        <w:t>a statement that the subcontractor may make a complaint to the PT PCP Policy Team  in accordance with the PT PCP if there has been non</w:t>
      </w:r>
      <w:r w:rsidRPr="00041AAA">
        <w:noBreakHyphen/>
        <w:t xml:space="preserve">compliance with the requirements of this clause </w:t>
      </w:r>
      <w:r w:rsidR="00FD353B" w:rsidRPr="00041AAA">
        <w:fldChar w:fldCharType="begin"/>
      </w:r>
      <w:r w:rsidR="00FD353B" w:rsidRPr="00041AAA">
        <w:instrText xml:space="preserve"> REF _Ref80096083 \w \h </w:instrText>
      </w:r>
      <w:r w:rsidR="00FD353B" w:rsidRPr="00041AAA">
        <w:fldChar w:fldCharType="separate"/>
      </w:r>
      <w:r w:rsidR="005E1CDB" w:rsidRPr="00041AAA">
        <w:t>9.9.6</w:t>
      </w:r>
      <w:r w:rsidR="00FD353B" w:rsidRPr="00041AAA">
        <w:fldChar w:fldCharType="end"/>
      </w:r>
      <w:r w:rsidR="00FC70ED" w:rsidRPr="00041AAA">
        <w:t>;</w:t>
      </w:r>
      <w:bookmarkEnd w:id="1452"/>
    </w:p>
    <w:p w14:paraId="592CD374" w14:textId="2A4F94E3" w:rsidR="00283AC1" w:rsidRPr="00041AAA" w:rsidRDefault="001A5872" w:rsidP="004538F9">
      <w:pPr>
        <w:pStyle w:val="COTCOCLV4-ASDEFCON"/>
      </w:pPr>
      <w:r w:rsidRPr="00041AAA">
        <w:t xml:space="preserve">a statement that the Contractor must respond to any complaint of non-compliance made by the subcontractor under clause </w:t>
      </w:r>
      <w:r w:rsidR="00FD353B" w:rsidRPr="00041AAA">
        <w:fldChar w:fldCharType="begin"/>
      </w:r>
      <w:r w:rsidR="00FD353B" w:rsidRPr="00041AAA">
        <w:instrText xml:space="preserve"> REF _Ref80096100 \w \h </w:instrText>
      </w:r>
      <w:r w:rsidR="00FD353B" w:rsidRPr="00041AAA">
        <w:fldChar w:fldCharType="separate"/>
      </w:r>
      <w:r w:rsidR="005E1CDB" w:rsidRPr="00041AAA">
        <w:t>9.9.7c</w:t>
      </w:r>
      <w:r w:rsidR="00FD353B" w:rsidRPr="00041AAA">
        <w:fldChar w:fldCharType="end"/>
      </w:r>
      <w:r w:rsidR="00283AC1" w:rsidRPr="00041AAA">
        <w:t xml:space="preserve">; and </w:t>
      </w:r>
    </w:p>
    <w:p w14:paraId="7D6D5465" w14:textId="22A6C3CF" w:rsidR="001A5872" w:rsidRPr="00041AAA" w:rsidRDefault="00283AC1" w:rsidP="004538F9">
      <w:pPr>
        <w:pStyle w:val="COTCOCLV4-ASDEFCON"/>
      </w:pPr>
      <w:r w:rsidRPr="00041AAA">
        <w:t>a statement that, if requested by the PT PCP Policy Team, the Contractor must complete a questionnaire in the form of Appendix C to the PT PCP</w:t>
      </w:r>
      <w:r w:rsidR="000F1911" w:rsidRPr="00041AAA">
        <w:t>.</w:t>
      </w:r>
    </w:p>
    <w:p w14:paraId="681AAF54" w14:textId="77777777" w:rsidR="001A5872" w:rsidRPr="00D05B28" w:rsidRDefault="001A5872" w:rsidP="004538F9">
      <w:pPr>
        <w:pStyle w:val="COTCOCLV3-ASDEFCON"/>
        <w:rPr>
          <w:szCs w:val="20"/>
        </w:rPr>
      </w:pPr>
      <w:r w:rsidRPr="00D05B28">
        <w:t>If the Contractor enters into a Reporting Entity Subcontract, the Contractor:</w:t>
      </w:r>
    </w:p>
    <w:p w14:paraId="62C50C92" w14:textId="52AD54B5" w:rsidR="001A5872" w:rsidRPr="00041AAA" w:rsidRDefault="001A5872" w:rsidP="004538F9">
      <w:pPr>
        <w:pStyle w:val="COTCOCLV4-ASDEFCON"/>
      </w:pPr>
      <w:r w:rsidRPr="00041AAA">
        <w:t xml:space="preserve">shall include in that subcontract obligations equivalent to those in clause </w:t>
      </w:r>
      <w:r w:rsidR="00FD353B" w:rsidRPr="00041AAA">
        <w:fldChar w:fldCharType="begin"/>
      </w:r>
      <w:r w:rsidR="00FD353B" w:rsidRPr="00041AAA">
        <w:instrText xml:space="preserve"> REF _Ref80096083 \w \h </w:instrText>
      </w:r>
      <w:r w:rsidR="00FB5B02" w:rsidRPr="00041AAA">
        <w:instrText xml:space="preserve"> \* MERGEFORMAT </w:instrText>
      </w:r>
      <w:r w:rsidR="00FD353B" w:rsidRPr="00041AAA">
        <w:fldChar w:fldCharType="separate"/>
      </w:r>
      <w:r w:rsidR="005E1CDB" w:rsidRPr="00041AAA">
        <w:t>9.9.6</w:t>
      </w:r>
      <w:r w:rsidR="00FD353B" w:rsidRPr="00041AAA">
        <w:fldChar w:fldCharType="end"/>
      </w:r>
      <w:r w:rsidRPr="00041AAA">
        <w:t xml:space="preserve">; and </w:t>
      </w:r>
    </w:p>
    <w:p w14:paraId="3C801BD3" w14:textId="77777777" w:rsidR="001A5872" w:rsidRPr="00041AAA" w:rsidRDefault="001A5872" w:rsidP="004538F9">
      <w:pPr>
        <w:pStyle w:val="COTCOCLV4-ASDEFCON"/>
      </w:pPr>
      <w:bookmarkStart w:id="1453" w:name="_Ref80096184"/>
      <w:r w:rsidRPr="00041AAA">
        <w:t>use reasonable endeavours to include in that subcontract a requirement that if the Reporting Entity Subcontractor in turn enters into a Reporting Entity Subcontract, then that subcontract will include:</w:t>
      </w:r>
      <w:bookmarkEnd w:id="1453"/>
    </w:p>
    <w:p w14:paraId="19B83EE1" w14:textId="77A28064" w:rsidR="001A5872" w:rsidRPr="00041AAA" w:rsidRDefault="001A5872" w:rsidP="004538F9">
      <w:pPr>
        <w:pStyle w:val="COTCOCLV5-ASDEFCON"/>
      </w:pPr>
      <w:r w:rsidRPr="00041AAA">
        <w:t xml:space="preserve">obligations equivalent to those in clause </w:t>
      </w:r>
      <w:r w:rsidR="00FD353B" w:rsidRPr="00041AAA">
        <w:fldChar w:fldCharType="begin"/>
      </w:r>
      <w:r w:rsidR="00FD353B" w:rsidRPr="00041AAA">
        <w:instrText xml:space="preserve"> REF _Ref80096083 \w \h </w:instrText>
      </w:r>
      <w:r w:rsidR="00FB5B02" w:rsidRPr="00041AAA">
        <w:instrText xml:space="preserve"> \* MERGEFORMAT </w:instrText>
      </w:r>
      <w:r w:rsidR="00FD353B" w:rsidRPr="00041AAA">
        <w:fldChar w:fldCharType="separate"/>
      </w:r>
      <w:r w:rsidR="005E1CDB" w:rsidRPr="00041AAA">
        <w:t>9.9.6</w:t>
      </w:r>
      <w:r w:rsidR="00FD353B" w:rsidRPr="00041AAA">
        <w:fldChar w:fldCharType="end"/>
      </w:r>
      <w:r w:rsidRPr="00041AAA">
        <w:t>; and</w:t>
      </w:r>
    </w:p>
    <w:p w14:paraId="4C50ED51" w14:textId="649C8B7D" w:rsidR="001A5872" w:rsidRPr="00041AAA" w:rsidRDefault="001A5872" w:rsidP="004538F9">
      <w:pPr>
        <w:pStyle w:val="COTCOCLV5-ASDEFCON"/>
      </w:pPr>
      <w:r w:rsidRPr="00041AAA">
        <w:t xml:space="preserve">obligations equivalent to this clause </w:t>
      </w:r>
      <w:r w:rsidR="00FD353B" w:rsidRPr="00041AAA">
        <w:fldChar w:fldCharType="begin"/>
      </w:r>
      <w:r w:rsidR="00FD353B" w:rsidRPr="00041AAA">
        <w:instrText xml:space="preserve"> REF _Ref80096184 \w \h </w:instrText>
      </w:r>
      <w:r w:rsidR="00FB5B02" w:rsidRPr="00041AAA">
        <w:instrText xml:space="preserve"> \* MERGEFORMAT </w:instrText>
      </w:r>
      <w:r w:rsidR="00FD353B" w:rsidRPr="00041AAA">
        <w:fldChar w:fldCharType="separate"/>
      </w:r>
      <w:r w:rsidR="005E1CDB" w:rsidRPr="00041AAA">
        <w:t>9.9.8b</w:t>
      </w:r>
      <w:r w:rsidR="00FD353B" w:rsidRPr="00041AAA">
        <w:fldChar w:fldCharType="end"/>
      </w:r>
      <w:r w:rsidRPr="00041AAA">
        <w:t xml:space="preserve"> (such that the obligations in this clause </w:t>
      </w:r>
      <w:r w:rsidR="00FD353B" w:rsidRPr="00041AAA">
        <w:fldChar w:fldCharType="begin"/>
      </w:r>
      <w:r w:rsidR="00FD353B" w:rsidRPr="00041AAA">
        <w:instrText xml:space="preserve"> REF _Ref80096184 \w \h </w:instrText>
      </w:r>
      <w:r w:rsidR="00FB5B02" w:rsidRPr="00041AAA">
        <w:instrText xml:space="preserve"> \* MERGEFORMAT </w:instrText>
      </w:r>
      <w:r w:rsidR="00FD353B" w:rsidRPr="00041AAA">
        <w:fldChar w:fldCharType="separate"/>
      </w:r>
      <w:r w:rsidR="005E1CDB" w:rsidRPr="00041AAA">
        <w:t>9.9.8b</w:t>
      </w:r>
      <w:r w:rsidR="00FD353B" w:rsidRPr="00041AAA">
        <w:fldChar w:fldCharType="end"/>
      </w:r>
      <w:r w:rsidRPr="00041AAA">
        <w:t xml:space="preserve"> are to continue to be flowed down the supply chain to all Reporting Entity Subcontractors). </w:t>
      </w:r>
    </w:p>
    <w:p w14:paraId="727CA874" w14:textId="1738757D" w:rsidR="001A5872" w:rsidRPr="00D05B28" w:rsidRDefault="001A5872" w:rsidP="004538F9">
      <w:pPr>
        <w:pStyle w:val="COTCOCLV3-ASDEFCON"/>
        <w:rPr>
          <w:szCs w:val="20"/>
        </w:rPr>
      </w:pPr>
      <w:bookmarkStart w:id="1454" w:name="_Ref83643226"/>
      <w:bookmarkStart w:id="1455" w:name="_Ref53396737"/>
      <w:r w:rsidRPr="00D05B28">
        <w:t xml:space="preserve">The Contractor is not required to pay interest in accordance with clause </w:t>
      </w:r>
      <w:r w:rsidR="00FD353B" w:rsidRPr="00D05B28">
        <w:fldChar w:fldCharType="begin"/>
      </w:r>
      <w:r w:rsidR="00FD353B" w:rsidRPr="00D05B28">
        <w:instrText xml:space="preserve"> REF _Ref53390681 \w \h </w:instrText>
      </w:r>
      <w:r w:rsidR="00FD353B" w:rsidRPr="00D05B28">
        <w:fldChar w:fldCharType="separate"/>
      </w:r>
      <w:r w:rsidR="005E1CDB">
        <w:t>9.9.7a(ii)</w:t>
      </w:r>
      <w:r w:rsidR="00FD353B" w:rsidRPr="00D05B28">
        <w:fldChar w:fldCharType="end"/>
      </w:r>
      <w:r w:rsidRPr="00D05B28">
        <w:t xml:space="preserve"> if either:</w:t>
      </w:r>
      <w:bookmarkEnd w:id="1454"/>
    </w:p>
    <w:bookmarkEnd w:id="1455"/>
    <w:p w14:paraId="335761CD" w14:textId="77777777" w:rsidR="001A5872" w:rsidRPr="00041AAA" w:rsidRDefault="001A5872" w:rsidP="004538F9">
      <w:pPr>
        <w:pStyle w:val="COTCOCLV4-ASDEFCON"/>
      </w:pPr>
      <w:r w:rsidRPr="00041AAA">
        <w:t xml:space="preserve">the Commonwealth has failed to pay the Contractor in accordance with the timeframes and requirements under this Contract; or </w:t>
      </w:r>
    </w:p>
    <w:p w14:paraId="56885AE0" w14:textId="0873479F" w:rsidR="001A5872" w:rsidRPr="00041AAA" w:rsidRDefault="001A5872" w:rsidP="004538F9">
      <w:pPr>
        <w:pStyle w:val="COTCOCLV4-ASDEFCON"/>
      </w:pPr>
      <w:r w:rsidRPr="00041AAA">
        <w:t xml:space="preserve">the amount of the interest that would otherwise be payable is less than $100 (inc GST). </w:t>
      </w:r>
    </w:p>
    <w:p w14:paraId="28C1CC7C" w14:textId="583A7FC0" w:rsidR="000F1911" w:rsidRPr="00D05B28" w:rsidRDefault="000F1911" w:rsidP="004538F9">
      <w:pPr>
        <w:pStyle w:val="COTCOCLV3-ASDEFCON"/>
      </w:pPr>
      <w:bookmarkStart w:id="1456" w:name="_Ref83131268"/>
      <w:r w:rsidRPr="00D05B28">
        <w:t xml:space="preserve">The Contractor agrees that if it is the subject of a complaint in relation to its compliance with clauses </w:t>
      </w:r>
      <w:r>
        <w:fldChar w:fldCharType="begin"/>
      </w:r>
      <w:r>
        <w:instrText xml:space="preserve"> REF _Ref83643200 \r \h </w:instrText>
      </w:r>
      <w:r>
        <w:fldChar w:fldCharType="separate"/>
      </w:r>
      <w:r w:rsidR="005E1CDB">
        <w:t>9.9.6</w:t>
      </w:r>
      <w:r>
        <w:fldChar w:fldCharType="end"/>
      </w:r>
      <w:r>
        <w:t xml:space="preserve"> </w:t>
      </w:r>
      <w:r w:rsidRPr="00D05B28">
        <w:t>to</w:t>
      </w:r>
      <w:r>
        <w:t xml:space="preserve"> </w:t>
      </w:r>
      <w:r>
        <w:fldChar w:fldCharType="begin"/>
      </w:r>
      <w:r>
        <w:instrText xml:space="preserve"> REF _Ref83643226 \r \h </w:instrText>
      </w:r>
      <w:r>
        <w:fldChar w:fldCharType="separate"/>
      </w:r>
      <w:r w:rsidR="005E1CDB">
        <w:t>9.9.9</w:t>
      </w:r>
      <w:r>
        <w:fldChar w:fldCharType="end"/>
      </w:r>
      <w:r w:rsidRPr="00D05B28">
        <w:t>, or the associated payment provisions of a PT PCP Subcontract, the Contractor shall:</w:t>
      </w:r>
      <w:bookmarkEnd w:id="1456"/>
      <w:r w:rsidRPr="00D05B28">
        <w:t xml:space="preserve"> </w:t>
      </w:r>
    </w:p>
    <w:p w14:paraId="2DCE7A07" w14:textId="77777777" w:rsidR="000F1911" w:rsidRPr="00041AAA" w:rsidRDefault="000F1911" w:rsidP="004538F9">
      <w:pPr>
        <w:pStyle w:val="COTCOCLV4-ASDEFCON"/>
      </w:pPr>
      <w:r w:rsidRPr="00041AAA">
        <w:t xml:space="preserve">not take any prejudicial action against the complainant due to the complaint or any investigation or inquiry in relation to the complaint; and </w:t>
      </w:r>
    </w:p>
    <w:p w14:paraId="652C353C" w14:textId="77777777" w:rsidR="000F1911" w:rsidRPr="00041AAA" w:rsidRDefault="000F1911" w:rsidP="004538F9">
      <w:pPr>
        <w:pStyle w:val="COTCOCLV4-ASDEFCON"/>
      </w:pPr>
      <w:bookmarkStart w:id="1457" w:name="_Ref80010169"/>
      <w:r w:rsidRPr="00041AAA">
        <w:t>cooperate in good faith with the PT PCP Policy Team in connection with any investigation or inquiry and any attempt to resolve the complaint.</w:t>
      </w:r>
      <w:bookmarkEnd w:id="1457"/>
      <w:r w:rsidRPr="00041AAA">
        <w:t xml:space="preserve">  </w:t>
      </w:r>
    </w:p>
    <w:p w14:paraId="01079CC6" w14:textId="77777777" w:rsidR="008F0599" w:rsidRPr="00776825" w:rsidRDefault="008F0599" w:rsidP="004538F9">
      <w:pPr>
        <w:pStyle w:val="COTCOCLV2-ASDEFCON"/>
      </w:pPr>
      <w:bookmarkStart w:id="1458" w:name="_Ref2762965"/>
      <w:bookmarkStart w:id="1459" w:name="_Ref2762980"/>
      <w:bookmarkStart w:id="1460" w:name="_Toc229471815"/>
      <w:bookmarkStart w:id="1461" w:name="_Toc480532226"/>
      <w:bookmarkStart w:id="1462" w:name="_Toc175218984"/>
      <w:bookmarkStart w:id="1463" w:name="_Toc175225948"/>
      <w:bookmarkStart w:id="1464" w:name="_Toc153359583"/>
      <w:r w:rsidRPr="00776825">
        <w:t>Defence Security (Core)</w:t>
      </w:r>
      <w:bookmarkEnd w:id="1439"/>
      <w:bookmarkEnd w:id="1440"/>
      <w:bookmarkEnd w:id="1441"/>
      <w:bookmarkEnd w:id="1442"/>
      <w:bookmarkEnd w:id="1443"/>
      <w:bookmarkEnd w:id="1458"/>
      <w:bookmarkEnd w:id="1459"/>
      <w:bookmarkEnd w:id="1460"/>
      <w:bookmarkEnd w:id="1461"/>
      <w:bookmarkEnd w:id="1462"/>
      <w:bookmarkEnd w:id="1463"/>
      <w:bookmarkEnd w:id="1464"/>
      <w:r w:rsidRPr="00776825">
        <w:t xml:space="preserve"> </w:t>
      </w:r>
    </w:p>
    <w:p w14:paraId="1C161BAB" w14:textId="77777777" w:rsidR="008F0599" w:rsidRPr="00776825" w:rsidRDefault="008F0599" w:rsidP="004538F9">
      <w:pPr>
        <w:pStyle w:val="COTCOCLV3-ASDEFCON"/>
      </w:pPr>
      <w:r w:rsidRPr="00776825">
        <w:t xml:space="preserve">If the Contractor requires access to any Commonwealth </w:t>
      </w:r>
      <w:r w:rsidR="00BF5DE4">
        <w:t xml:space="preserve">Premises </w:t>
      </w:r>
      <w:r w:rsidRPr="00776825">
        <w:t>under the control or responsibility of Defence, the Contractor shall:</w:t>
      </w:r>
    </w:p>
    <w:p w14:paraId="17302A65" w14:textId="77777777" w:rsidR="008F0599" w:rsidRPr="00776825" w:rsidRDefault="008F0599" w:rsidP="004538F9">
      <w:pPr>
        <w:pStyle w:val="COTCOCLV4-ASDEFCON"/>
      </w:pPr>
      <w:r w:rsidRPr="00776825">
        <w:t xml:space="preserve">comply with any security requirements </w:t>
      </w:r>
      <w:r w:rsidR="005768D1">
        <w:t xml:space="preserve">(including those contained in the </w:t>
      </w:r>
      <w:r w:rsidR="001836B5">
        <w:t>DSPF</w:t>
      </w:r>
      <w:r w:rsidR="005768D1">
        <w:t xml:space="preserve">) </w:t>
      </w:r>
      <w:r w:rsidRPr="00776825">
        <w:t>notified to the Contractor by the Commonwealth Representative from time to time; and</w:t>
      </w:r>
    </w:p>
    <w:p w14:paraId="2DD7174F" w14:textId="77777777" w:rsidR="008F0599" w:rsidRPr="00776825" w:rsidRDefault="008F0599" w:rsidP="004538F9">
      <w:pPr>
        <w:pStyle w:val="COTCOCLV4-ASDEFCON"/>
      </w:pPr>
      <w:r w:rsidRPr="00776825">
        <w:t xml:space="preserve">ensure that </w:t>
      </w:r>
      <w:r w:rsidR="00767172">
        <w:t>Contractor Personnel</w:t>
      </w:r>
      <w:r w:rsidR="007D6E9C">
        <w:t>,</w:t>
      </w:r>
      <w:r w:rsidRPr="00776825">
        <w:t xml:space="preserve"> Subcontractors </w:t>
      </w:r>
      <w:r w:rsidR="007D6E9C">
        <w:t>and Subcontractor Personnel</w:t>
      </w:r>
      <w:r w:rsidR="007D6E9C" w:rsidRPr="00253DEF">
        <w:t xml:space="preserve"> </w:t>
      </w:r>
      <w:r w:rsidRPr="00776825">
        <w:t xml:space="preserve">are aware of </w:t>
      </w:r>
      <w:r w:rsidR="004956DB">
        <w:t xml:space="preserve">and comply with </w:t>
      </w:r>
      <w:r w:rsidRPr="00776825">
        <w:t>the Commonwealth’s security requirements.</w:t>
      </w:r>
    </w:p>
    <w:p w14:paraId="2FA5ECC8" w14:textId="77777777" w:rsidR="008F0599" w:rsidRPr="00776825" w:rsidRDefault="008F0599" w:rsidP="004538F9">
      <w:pPr>
        <w:pStyle w:val="COTCOCLV3-ASDEFCON"/>
      </w:pPr>
      <w:r w:rsidRPr="00776825">
        <w:t xml:space="preserve">The Contractor shall: </w:t>
      </w:r>
    </w:p>
    <w:p w14:paraId="0B7983E5" w14:textId="77777777" w:rsidR="008F0599" w:rsidRPr="00776825" w:rsidRDefault="008F0599" w:rsidP="004538F9">
      <w:pPr>
        <w:pStyle w:val="COTCOCLV4-ASDEFCON"/>
      </w:pPr>
      <w:r w:rsidRPr="00776825">
        <w:t xml:space="preserve">ensure that </w:t>
      </w:r>
      <w:r w:rsidR="0002339C">
        <w:t>Contractor</w:t>
      </w:r>
      <w:r w:rsidRPr="00776825">
        <w:t xml:space="preserve"> </w:t>
      </w:r>
      <w:r w:rsidR="00767172">
        <w:t>Personnel</w:t>
      </w:r>
      <w:r w:rsidR="007D6E9C">
        <w:t>,</w:t>
      </w:r>
      <w:r w:rsidRPr="00776825">
        <w:t xml:space="preserve"> Subcontractors</w:t>
      </w:r>
      <w:r w:rsidR="00FD283D">
        <w:t xml:space="preserve"> </w:t>
      </w:r>
      <w:r w:rsidR="007D6E9C">
        <w:t>and Subcontractor Personnel</w:t>
      </w:r>
      <w:r w:rsidR="007D6E9C" w:rsidRPr="00253DEF">
        <w:t xml:space="preserve"> </w:t>
      </w:r>
      <w:r w:rsidR="00FD283D">
        <w:t>undertake</w:t>
      </w:r>
      <w:r w:rsidRPr="00776825">
        <w:t xml:space="preserve"> any security checks</w:t>
      </w:r>
      <w:r w:rsidR="00FD283D">
        <w:t>, clearances</w:t>
      </w:r>
      <w:r w:rsidRPr="00776825">
        <w:t xml:space="preserve"> or </w:t>
      </w:r>
      <w:r w:rsidR="00D47BC5" w:rsidRPr="00776825">
        <w:t>accreditation</w:t>
      </w:r>
      <w:r w:rsidR="00A42E4C">
        <w:t>s</w:t>
      </w:r>
      <w:r w:rsidRPr="00776825">
        <w:t xml:space="preserve"> as required by the Commonwealth;</w:t>
      </w:r>
    </w:p>
    <w:p w14:paraId="4FC5B21C" w14:textId="77777777" w:rsidR="008F0599" w:rsidRPr="00776825" w:rsidRDefault="00767172" w:rsidP="004538F9">
      <w:pPr>
        <w:pStyle w:val="COTCOCLV4-ASDEFCON"/>
      </w:pPr>
      <w:r>
        <w:t xml:space="preserve">promptly </w:t>
      </w:r>
      <w:r w:rsidR="008F0599" w:rsidRPr="00776825">
        <w:t>notify the Commonwealth</w:t>
      </w:r>
      <w:r w:rsidR="00BF5DE4">
        <w:t xml:space="preserve"> Representative</w:t>
      </w:r>
      <w:r w:rsidR="008F0599" w:rsidRPr="00776825">
        <w:t xml:space="preserve"> of any changes to circumstances which may affect the Contractor’s capacity to provide Services in accordance with the Commonwealth’s security requirements; and</w:t>
      </w:r>
    </w:p>
    <w:p w14:paraId="6E4EAA0F" w14:textId="77777777" w:rsidR="008F0599" w:rsidRPr="00776825" w:rsidRDefault="008F0599" w:rsidP="004538F9">
      <w:pPr>
        <w:pStyle w:val="COTCOCLV4-ASDEFCON"/>
      </w:pPr>
      <w:r w:rsidRPr="00776825">
        <w:t xml:space="preserve">provide a written undertaking in respect of security or access to the Commonwealth </w:t>
      </w:r>
      <w:r w:rsidR="00BF5DE4">
        <w:t>Premises</w:t>
      </w:r>
      <w:r w:rsidRPr="00776825">
        <w:t xml:space="preserve"> in the form required by the Commonwealth.</w:t>
      </w:r>
    </w:p>
    <w:p w14:paraId="6ACEC5FC" w14:textId="79111918" w:rsidR="00A35955" w:rsidRDefault="00A35955" w:rsidP="004538F9">
      <w:pPr>
        <w:pStyle w:val="NoteToDrafters-ASDEFCON"/>
        <w:rPr>
          <w:rFonts w:cs="Arial"/>
          <w:color w:val="FFFFFF" w:themeColor="background1"/>
        </w:rPr>
      </w:pPr>
      <w:r>
        <w:t xml:space="preserve">Note to drafters:  For further information on personnel security clearances and types of accreditation, refer to Principles 23, 40 and 73 of the DSPF.  Facility accreditations will be required for certain Business </w:t>
      </w:r>
      <w:r w:rsidRPr="007836E8">
        <w:rPr>
          <w:color w:val="FFFFFF" w:themeColor="background1"/>
        </w:rPr>
        <w:t>Impact Levels.  For information</w:t>
      </w:r>
      <w:r w:rsidR="004D691A">
        <w:rPr>
          <w:color w:val="FFFFFF" w:themeColor="background1"/>
        </w:rPr>
        <w:t xml:space="preserve"> on</w:t>
      </w:r>
      <w:r w:rsidRPr="007836E8">
        <w:rPr>
          <w:color w:val="FFFFFF" w:themeColor="background1"/>
        </w:rPr>
        <w:t xml:space="preserve"> Business Impact Levels </w:t>
      </w:r>
      <w:r w:rsidR="00311B81">
        <w:rPr>
          <w:color w:val="FFFFFF" w:themeColor="background1"/>
        </w:rPr>
        <w:t>refer to:</w:t>
      </w:r>
    </w:p>
    <w:p w14:paraId="673F9AC8" w14:textId="69087888" w:rsidR="00311B81" w:rsidRDefault="00311B81" w:rsidP="004538F9">
      <w:pPr>
        <w:pStyle w:val="NoteToDraftersBullets-ASDEFCON"/>
      </w:pPr>
      <w:del w:id="1465" w:author="Author">
        <w:r w:rsidRPr="00D81CA2">
          <w:delText>http://drnet/eig/Defence-Security/Security-Risk-Management/Pages/BIL.aspx</w:delText>
        </w:r>
      </w:del>
      <w:ins w:id="1466" w:author="Author">
        <w:r w:rsidR="00041AAA">
          <w:fldChar w:fldCharType="begin"/>
        </w:r>
        <w:r w:rsidR="00041AAA">
          <w:instrText xml:space="preserve"> HYPERLINK "http://drnet/eig/Defence-Security/Security-Risk-Management/Pages/BIL.aspx%20" </w:instrText>
        </w:r>
        <w:r w:rsidR="00041AAA">
          <w:fldChar w:fldCharType="separate"/>
        </w:r>
        <w:r w:rsidRPr="00BB6202">
          <w:rPr>
            <w:rStyle w:val="Hyperlink"/>
          </w:rPr>
          <w:t>http://drnet/eig/Defence-Security/Security-Risk-Management/Pages/BIL.aspx</w:t>
        </w:r>
        <w:r w:rsidR="00041AAA">
          <w:rPr>
            <w:rStyle w:val="Hyperlink"/>
          </w:rPr>
          <w:fldChar w:fldCharType="end"/>
        </w:r>
      </w:ins>
      <w:r>
        <w:t xml:space="preserve"> </w:t>
      </w:r>
    </w:p>
    <w:p w14:paraId="049DF831" w14:textId="77777777" w:rsidR="00A35955" w:rsidRDefault="00A35955" w:rsidP="004538F9">
      <w:pPr>
        <w:pStyle w:val="NoteToDrafters-ASDEFCON"/>
      </w:pPr>
      <w:r>
        <w:t>or contact the relevant Regional DSVS Office.</w:t>
      </w:r>
    </w:p>
    <w:p w14:paraId="3B472EE4" w14:textId="77777777" w:rsidR="00A35955" w:rsidRDefault="00A35955" w:rsidP="004538F9">
      <w:pPr>
        <w:pStyle w:val="NoteToDrafters-ASDEFCON"/>
      </w:pPr>
      <w:r>
        <w:t>Where the procurement involves complex security arrangements or a range of personnel security clearances, details should be set out in the Security Classification and Categorisation Guide at Attachment J.  In this event, reference to that attachment should be made in the relevant section of the Details Schedule.</w:t>
      </w:r>
    </w:p>
    <w:p w14:paraId="34DEB86C" w14:textId="44FCDF7E" w:rsidR="00A35955" w:rsidRDefault="00A35955" w:rsidP="004538F9">
      <w:pPr>
        <w:pStyle w:val="NoteToTenderers-ASDEFCON"/>
        <w:rPr>
          <w:rFonts w:cs="Arial"/>
        </w:rPr>
      </w:pPr>
      <w:r>
        <w:t xml:space="preserve">Note to tenderers:  </w:t>
      </w:r>
      <w:r w:rsidRPr="00621DC9">
        <w:t xml:space="preserve">For information on security classification, and required facility accreditations refer to </w:t>
      </w:r>
      <w:r w:rsidRPr="005E570F">
        <w:t>the Security Classification and Categorisation Guide (SCCG) at Attachment J (if applicable),</w:t>
      </w:r>
      <w:r>
        <w:t xml:space="preserve"> </w:t>
      </w:r>
      <w:r w:rsidRPr="00621DC9">
        <w:rPr>
          <w:rFonts w:cs="Arial"/>
        </w:rPr>
        <w:t xml:space="preserve">Principle 73 </w:t>
      </w:r>
      <w:r w:rsidRPr="00621DC9">
        <w:t xml:space="preserve">and Principle 10 </w:t>
      </w:r>
      <w:r w:rsidRPr="00621DC9">
        <w:rPr>
          <w:rFonts w:cs="Arial"/>
        </w:rPr>
        <w:t>of the DSPF, and the Australian Government’s Protective Security Principles Framework at:</w:t>
      </w:r>
    </w:p>
    <w:p w14:paraId="3416BFD0" w14:textId="3D625592" w:rsidR="00311B81" w:rsidRPr="00161CDD" w:rsidRDefault="00041AAA" w:rsidP="004538F9">
      <w:pPr>
        <w:pStyle w:val="NoteToTenderersBullets-ASDEFCON"/>
        <w:rPr>
          <w:rFonts w:cs="Arial"/>
        </w:rPr>
      </w:pPr>
      <w:hyperlink r:id="rId22" w:history="1">
        <w:r w:rsidR="00311B81" w:rsidRPr="004D3A02">
          <w:rPr>
            <w:rStyle w:val="Hyperlink"/>
          </w:rPr>
          <w:t>https://www.protectivesecurity.gov.au/policies</w:t>
        </w:r>
      </w:hyperlink>
      <w:r w:rsidR="00311B81">
        <w:t>.</w:t>
      </w:r>
    </w:p>
    <w:p w14:paraId="78D9F36A" w14:textId="7A2A8035" w:rsidR="00A35955" w:rsidRDefault="00A35955" w:rsidP="004538F9">
      <w:pPr>
        <w:pStyle w:val="COTCOCLV3-ASDEFCON"/>
      </w:pPr>
      <w:bookmarkStart w:id="1467" w:name="_Ref143519935"/>
      <w:r>
        <w:t xml:space="preserve">The security classification of the information and assets accessible to the Contractor and work </w:t>
      </w:r>
      <w:r w:rsidRPr="00C34E9A">
        <w:t>to</w:t>
      </w:r>
      <w:r>
        <w:t xml:space="preserve"> be performed under the Deed will be up to and including the level specified in the Details Schedule.  The Contractor shall:</w:t>
      </w:r>
      <w:bookmarkEnd w:id="1467"/>
    </w:p>
    <w:p w14:paraId="5C5C12DB" w14:textId="77777777" w:rsidR="00A35955" w:rsidRDefault="00A35955" w:rsidP="004538F9">
      <w:pPr>
        <w:pStyle w:val="COTCOCLV4-ASDEFCON"/>
      </w:pPr>
      <w:r>
        <w:t xml:space="preserve">comply with the classification and protection of official information requirements of </w:t>
      </w:r>
      <w:r w:rsidRPr="00621DC9">
        <w:rPr>
          <w:rFonts w:cs="Arial"/>
          <w:color w:val="auto"/>
        </w:rPr>
        <w:t xml:space="preserve">Principle </w:t>
      </w:r>
      <w:r w:rsidRPr="00621DC9">
        <w:rPr>
          <w:color w:val="auto"/>
        </w:rPr>
        <w:t>10 of the</w:t>
      </w:r>
      <w:r w:rsidRPr="00621DC9">
        <w:rPr>
          <w:rFonts w:cs="Arial"/>
          <w:color w:val="auto"/>
        </w:rPr>
        <w:t xml:space="preserve"> DSPF</w:t>
      </w:r>
      <w:r>
        <w:t>; and</w:t>
      </w:r>
    </w:p>
    <w:p w14:paraId="534C4462" w14:textId="77777777" w:rsidR="00A35955" w:rsidRDefault="00A35955" w:rsidP="004538F9">
      <w:pPr>
        <w:pStyle w:val="COTCOCLV4-ASDEFCON"/>
      </w:pPr>
      <w:bookmarkStart w:id="1468" w:name="_Ref97552300"/>
      <w:r>
        <w:t xml:space="preserve">ensure that all required personnel (if any) possess a personnel security clearance at the level specified in the Details Schedule, and comply with the requirements and procedures of </w:t>
      </w:r>
      <w:r w:rsidRPr="00621DC9">
        <w:rPr>
          <w:rFonts w:cs="Arial"/>
          <w:color w:val="000000" w:themeColor="text1"/>
        </w:rPr>
        <w:t>Principle 40 of the DSPF</w:t>
      </w:r>
      <w:r>
        <w:t>.</w:t>
      </w:r>
      <w:bookmarkEnd w:id="1468"/>
    </w:p>
    <w:p w14:paraId="2FE841DD" w14:textId="77777777" w:rsidR="00A35955" w:rsidRPr="005E570F" w:rsidRDefault="00A35955" w:rsidP="00041AAA">
      <w:pPr>
        <w:pStyle w:val="NoteToDrafters-ASDEFCON"/>
      </w:pPr>
      <w:r w:rsidRPr="005E570F">
        <w:t>Note to drafters:  DISP membership in accordance with Control 16.1 of the DSPF is required in various circumstances, including but not limited to where:</w:t>
      </w:r>
    </w:p>
    <w:p w14:paraId="7C338217" w14:textId="77777777" w:rsidR="00A35955" w:rsidRPr="005E570F" w:rsidRDefault="00A35955" w:rsidP="00041AAA">
      <w:pPr>
        <w:pStyle w:val="NoteToDrafters-ASDEFCON"/>
      </w:pPr>
      <w:r w:rsidRPr="005E570F">
        <w:t>•</w:t>
      </w:r>
      <w:r w:rsidRPr="005E570F">
        <w:tab/>
        <w:t xml:space="preserve">a contractor is working on classified information or assets, storing or transporting Defence weapons or explosive ordnance, providing security services for Defence bases and facilities; </w:t>
      </w:r>
    </w:p>
    <w:p w14:paraId="5F129F25" w14:textId="77777777" w:rsidR="00A35955" w:rsidRPr="005E570F" w:rsidRDefault="00A35955" w:rsidP="00041AAA">
      <w:pPr>
        <w:pStyle w:val="NoteToDrafters-ASDEFCON"/>
      </w:pPr>
      <w:r w:rsidRPr="005E570F">
        <w:t>•</w:t>
      </w:r>
      <w:r w:rsidRPr="005E570F">
        <w:tab/>
        <w:t xml:space="preserve">the procurement involves weapons or explosive ordnance; or </w:t>
      </w:r>
    </w:p>
    <w:p w14:paraId="687032C5" w14:textId="426E828F" w:rsidR="00A35955" w:rsidRPr="005E570F" w:rsidRDefault="00A35955" w:rsidP="00041AAA">
      <w:pPr>
        <w:pStyle w:val="NoteToDrafters-ASDEFCON"/>
      </w:pPr>
      <w:r w:rsidRPr="005E570F">
        <w:t>•</w:t>
      </w:r>
      <w:r w:rsidRPr="005E570F">
        <w:tab/>
        <w:t xml:space="preserve">as a result of a Defence business requirement.  </w:t>
      </w:r>
    </w:p>
    <w:p w14:paraId="335891B9" w14:textId="77777777" w:rsidR="00A35955" w:rsidRDefault="00A35955" w:rsidP="004538F9">
      <w:pPr>
        <w:pStyle w:val="NoteToDrafters-ASDEFCON"/>
      </w:pPr>
      <w:r>
        <w:t>For further assistance and guidance in relation to determining whether DISP membership is required, refer to DISP Factsheet here:</w:t>
      </w:r>
    </w:p>
    <w:p w14:paraId="0504E4EF" w14:textId="77777777" w:rsidR="006C6F14" w:rsidRDefault="009223DC" w:rsidP="0064782A">
      <w:pPr>
        <w:pStyle w:val="NoteToDraftersBullets-ASDEFCON"/>
        <w:rPr>
          <w:del w:id="1469" w:author="Author"/>
        </w:rPr>
      </w:pPr>
      <w:del w:id="1470" w:author="Author">
        <w:r w:rsidRPr="009223DC">
          <w:delText>http://ibss/PublishedWebsite/LatestFinal/836F0CF2-84F0-43C2-8A34-6D34BD246B0D/Item/EBDAF9B0-2B07-45D4-BC51-67963BAA2394</w:delText>
        </w:r>
        <w:r w:rsidR="006C6F14">
          <w:delText>.</w:delText>
        </w:r>
      </w:del>
    </w:p>
    <w:p w14:paraId="12DC6BA7" w14:textId="00798D7F" w:rsidR="006C6F14" w:rsidRDefault="00041AAA" w:rsidP="004538F9">
      <w:pPr>
        <w:pStyle w:val="NoteToDraftersBullets-ASDEFCON"/>
        <w:rPr>
          <w:ins w:id="1471" w:author="Author"/>
        </w:rPr>
      </w:pPr>
      <w:ins w:id="1472" w:author="Author">
        <w:r>
          <w:fldChar w:fldCharType="begin"/>
        </w:r>
        <w:r>
          <w:instrText xml:space="preserve"> HYPERLINK "http://ibss/PublishedWebsite/LatestFinal/836F0CF2-84F0-43C2-8A34-6D34BD246B0D/Item/EBD</w:instrText>
        </w:r>
        <w:r>
          <w:instrText xml:space="preserve">AF9B0-2B07-45D4-BC51-67963BAA2394" </w:instrText>
        </w:r>
        <w:r>
          <w:fldChar w:fldCharType="separate"/>
        </w:r>
        <w:r w:rsidR="009223DC" w:rsidRPr="00977E44">
          <w:rPr>
            <w:rStyle w:val="Hyperlink"/>
          </w:rPr>
          <w:t>http://ibss/PublishedWebsite/LatestFinal/836F0CF2-84F0-43C2-8A34-6D34BD246B0D/Item/EBDAF9B0-2B07-45D4-BC51-67963BAA2394</w:t>
        </w:r>
        <w:r>
          <w:rPr>
            <w:rStyle w:val="Hyperlink"/>
          </w:rPr>
          <w:fldChar w:fldCharType="end"/>
        </w:r>
        <w:r w:rsidR="006C6F14">
          <w:t>.</w:t>
        </w:r>
      </w:ins>
    </w:p>
    <w:p w14:paraId="60EA2164" w14:textId="14AE67EB" w:rsidR="00A35955" w:rsidRDefault="00A35955" w:rsidP="00041AAA">
      <w:pPr>
        <w:pStyle w:val="NoteToTenderers-ASDEFCON"/>
      </w:pPr>
      <w:r>
        <w:t xml:space="preserve">Note to tenderers:  For information on the DISP (and equivalent international agreements or arrangements for overseas tenderers) refer to Control 16.1 of the DSPF.  For access to the </w:t>
      </w:r>
      <w:r w:rsidR="004D691A">
        <w:t>DSPF,</w:t>
      </w:r>
      <w:r>
        <w:t xml:space="preserve"> tenderers should contact the Contact Officer listed in the Tender Details Schedule.</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0"/>
      </w:tblGrid>
      <w:tr w:rsidR="00A35955" w14:paraId="1C428CE7" w14:textId="77777777" w:rsidTr="00E62A37">
        <w:tc>
          <w:tcPr>
            <w:tcW w:w="9070" w:type="dxa"/>
            <w:shd w:val="clear" w:color="auto" w:fill="auto"/>
          </w:tcPr>
          <w:p w14:paraId="110FF124" w14:textId="567E8A89" w:rsidR="00A35955" w:rsidRDefault="00A35955" w:rsidP="00041AAA">
            <w:pPr>
              <w:pStyle w:val="Note-ASDEFCON"/>
            </w:pPr>
            <w:r>
              <w:t xml:space="preserve">Option </w:t>
            </w:r>
            <w:del w:id="1473" w:author="Author">
              <w:r>
                <w:delText>1</w:delText>
              </w:r>
            </w:del>
            <w:ins w:id="1474" w:author="Author">
              <w:r w:rsidR="003A1F41">
                <w:t>A</w:t>
              </w:r>
            </w:ins>
            <w:r>
              <w:t xml:space="preserve">:  If the Contractor will require DISP membership </w:t>
            </w:r>
            <w:r w:rsidRPr="008931D3">
              <w:t xml:space="preserve">in accordance with Control 16.1 of the </w:t>
            </w:r>
            <w:del w:id="1475" w:author="Author">
              <w:r w:rsidRPr="008931D3">
                <w:delText>DFSP</w:delText>
              </w:r>
            </w:del>
            <w:ins w:id="1476" w:author="Author">
              <w:r w:rsidR="003A1F41" w:rsidRPr="008931D3">
                <w:t>D</w:t>
              </w:r>
              <w:r w:rsidR="003A1F41">
                <w:t>SPF</w:t>
              </w:r>
            </w:ins>
            <w:r w:rsidRPr="008931D3">
              <w:t>.</w:t>
            </w:r>
          </w:p>
          <w:p w14:paraId="2BA2B690" w14:textId="17D8A998" w:rsidR="00A35955" w:rsidRDefault="00A35955" w:rsidP="004538F9">
            <w:pPr>
              <w:pStyle w:val="COTCOCLV3-ASDEFCON"/>
            </w:pPr>
            <w:bookmarkStart w:id="1477" w:name="_Ref97552215"/>
            <w:r>
              <w:t xml:space="preserve">The Contractor shall obtain and maintain all elements of DISP membership at the levels specified in the Details Schedule (or an equivalent international agreement or arrangement) in accordance with </w:t>
            </w:r>
            <w:r>
              <w:rPr>
                <w:rFonts w:cs="Arial"/>
                <w:color w:val="000000" w:themeColor="text1"/>
              </w:rPr>
              <w:t>Control 16.1</w:t>
            </w:r>
            <w:r w:rsidRPr="00621DC9">
              <w:rPr>
                <w:rFonts w:cs="Arial"/>
                <w:color w:val="000000" w:themeColor="text1"/>
              </w:rPr>
              <w:t xml:space="preserve"> of the DSPF</w:t>
            </w:r>
            <w:r>
              <w:rPr>
                <w:rFonts w:cs="Arial"/>
                <w:color w:val="000000" w:themeColor="text1"/>
              </w:rPr>
              <w:t xml:space="preserve"> for the purposes of the Deed</w:t>
            </w:r>
            <w:r>
              <w:t>.</w:t>
            </w:r>
            <w:bookmarkEnd w:id="1477"/>
          </w:p>
        </w:tc>
      </w:tr>
    </w:tbl>
    <w:p w14:paraId="4024448C" w14:textId="77777777" w:rsidR="00A35955" w:rsidRDefault="00A35955" w:rsidP="004538F9">
      <w:pPr>
        <w:pStyle w:val="ASDEFCONOptionSpace"/>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0"/>
      </w:tblGrid>
      <w:tr w:rsidR="00A35955" w14:paraId="7BB4D539" w14:textId="77777777" w:rsidTr="00E62A37">
        <w:tc>
          <w:tcPr>
            <w:tcW w:w="9070" w:type="dxa"/>
            <w:shd w:val="clear" w:color="auto" w:fill="auto"/>
          </w:tcPr>
          <w:p w14:paraId="4A668567" w14:textId="35E9A937" w:rsidR="00A35955" w:rsidRDefault="00A35955" w:rsidP="00041AAA">
            <w:pPr>
              <w:pStyle w:val="Note-ASDEFCON"/>
            </w:pPr>
            <w:r>
              <w:t xml:space="preserve">Option </w:t>
            </w:r>
            <w:del w:id="1478" w:author="Author">
              <w:r>
                <w:delText>2</w:delText>
              </w:r>
            </w:del>
            <w:ins w:id="1479" w:author="Author">
              <w:r w:rsidR="003A1F41">
                <w:t>B</w:t>
              </w:r>
            </w:ins>
            <w:r>
              <w:t xml:space="preserve">:  If the Contractor will not require DISP membership </w:t>
            </w:r>
            <w:r w:rsidRPr="008931D3">
              <w:t xml:space="preserve">in accordance with Control 16.1 of the </w:t>
            </w:r>
            <w:del w:id="1480" w:author="Author">
              <w:r w:rsidRPr="008931D3">
                <w:delText>DFSP</w:delText>
              </w:r>
            </w:del>
            <w:ins w:id="1481" w:author="Author">
              <w:r w:rsidR="003A1F41" w:rsidRPr="008931D3">
                <w:t>D</w:t>
              </w:r>
              <w:r w:rsidR="003A1F41">
                <w:t>SPF</w:t>
              </w:r>
            </w:ins>
            <w:r w:rsidRPr="008931D3">
              <w:t>.</w:t>
            </w:r>
          </w:p>
          <w:p w14:paraId="5A189263" w14:textId="7E06DE6A" w:rsidR="00A35955" w:rsidRDefault="00A35955" w:rsidP="004538F9">
            <w:pPr>
              <w:pStyle w:val="COTCOCLV3-ASDEFCON"/>
            </w:pPr>
            <w:bookmarkStart w:id="1482" w:name="_Ref97552253"/>
            <w:r w:rsidRPr="005E570F">
              <w:t xml:space="preserve">The Contractor is not required to hold </w:t>
            </w:r>
            <w:r>
              <w:t>DISP</w:t>
            </w:r>
            <w:r w:rsidRPr="005E570F">
              <w:t xml:space="preserve"> membership within the meaning of Control 16.1 of the DSPF for the purposes of the </w:t>
            </w:r>
            <w:r>
              <w:t>Deed</w:t>
            </w:r>
            <w:r w:rsidRPr="005E570F">
              <w:t>.</w:t>
            </w:r>
            <w:bookmarkEnd w:id="1482"/>
            <w:r w:rsidRPr="005E570F">
              <w:t xml:space="preserve"> </w:t>
            </w:r>
          </w:p>
        </w:tc>
      </w:tr>
    </w:tbl>
    <w:p w14:paraId="561E38D0" w14:textId="77777777" w:rsidR="00B91A3A" w:rsidRDefault="00B91A3A" w:rsidP="004538F9">
      <w:pPr>
        <w:pStyle w:val="ASDEFCONOptionSpace"/>
      </w:pPr>
    </w:p>
    <w:p w14:paraId="6B32B49E" w14:textId="591A0427" w:rsidR="0024196F" w:rsidRPr="00E9010F" w:rsidRDefault="0024196F" w:rsidP="0024196F">
      <w:pPr>
        <w:pStyle w:val="DMO-NoteToDrafters"/>
        <w:spacing w:before="0"/>
        <w:jc w:val="both"/>
      </w:pPr>
      <w:r w:rsidRPr="00E9010F">
        <w:t xml:space="preserve">Note to drafters:  Where work to be performed overseas will involve security classified information and/or </w:t>
      </w:r>
      <w:r w:rsidR="00D50CF9">
        <w:t>assets</w:t>
      </w:r>
      <w:r w:rsidRPr="00E9010F">
        <w:t>, the following option is to be included. Otherwise the option should be deleted.</w:t>
      </w:r>
    </w:p>
    <w:p w14:paraId="1348010B" w14:textId="77777777" w:rsidR="0024196F" w:rsidRPr="00E9010F" w:rsidRDefault="0024196F" w:rsidP="0024196F">
      <w:pPr>
        <w:pStyle w:val="DMO-NoteToDrafters"/>
        <w:spacing w:before="0"/>
        <w:jc w:val="both"/>
      </w:pPr>
      <w:r w:rsidRPr="00E9010F">
        <w:t xml:space="preserve">If, at the time of drafting, it is not clear that this clause will be required, the option is to be included in the draft contract. Otherwise, the option should be deleted. </w:t>
      </w:r>
    </w:p>
    <w:p w14:paraId="4C5CCF59" w14:textId="77777777" w:rsidR="0024196F" w:rsidRPr="00E9010F" w:rsidRDefault="0024196F" w:rsidP="0024196F">
      <w:pPr>
        <w:pStyle w:val="DMO-NotetoTenderers"/>
        <w:spacing w:before="0"/>
        <w:jc w:val="both"/>
      </w:pPr>
      <w:r w:rsidRPr="00E9010F">
        <w:t xml:space="preserve">Note to tenderers:  If the tenderer proposes to perform work at an overseas location and that work involved information and/or </w:t>
      </w:r>
      <w:r w:rsidR="00D50CF9">
        <w:t>assets</w:t>
      </w:r>
      <w:r w:rsidR="00D50CF9" w:rsidRPr="00E9010F">
        <w:t xml:space="preserve"> </w:t>
      </w:r>
      <w:r w:rsidRPr="00E9010F">
        <w:t>that is subject to a security classification, and that aspect proposal is agreed in any resultant contract, the following clauses will be included.</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7"/>
      </w:tblGrid>
      <w:tr w:rsidR="0024196F" w14:paraId="1B3E5749" w14:textId="77777777" w:rsidTr="0024196F">
        <w:tc>
          <w:tcPr>
            <w:tcW w:w="9287" w:type="dxa"/>
            <w:shd w:val="clear" w:color="auto" w:fill="auto"/>
          </w:tcPr>
          <w:p w14:paraId="1F8B66B2" w14:textId="77777777" w:rsidR="0024196F" w:rsidRDefault="0024196F" w:rsidP="00041AAA">
            <w:pPr>
              <w:pStyle w:val="Note-ASDEFCON"/>
            </w:pPr>
            <w:r>
              <w:t xml:space="preserve">Option: </w:t>
            </w:r>
            <w:r w:rsidR="00D525B2">
              <w:t xml:space="preserve">If </w:t>
            </w:r>
            <w:r>
              <w:t xml:space="preserve">work is to be performed overseas and will involve security classified information and/or </w:t>
            </w:r>
            <w:r w:rsidR="00D50CF9">
              <w:t xml:space="preserve">assets </w:t>
            </w:r>
            <w:r>
              <w:t>(as identified in the Details Schedule).</w:t>
            </w:r>
          </w:p>
          <w:p w14:paraId="41EF7A94" w14:textId="77777777" w:rsidR="0024196F" w:rsidRDefault="0024196F" w:rsidP="004538F9">
            <w:pPr>
              <w:pStyle w:val="COTCOCLV3-ASDEFCON"/>
            </w:pPr>
            <w:bookmarkStart w:id="1483" w:name="_Ref455040175"/>
            <w:r>
              <w:t xml:space="preserve">Where work under the Contract is performed overseas, the Contractor shall </w:t>
            </w:r>
            <w:r w:rsidR="00D50CF9" w:rsidRPr="00445565">
              <w:t>hold a Facility Security Clearance at the relevant level verified by DS&amp;VS through a bilateral security instrument in accordance with Principle 16 of the DSPF.</w:t>
            </w:r>
            <w:bookmarkEnd w:id="1483"/>
            <w:r w:rsidRPr="00C62E66">
              <w:t xml:space="preserve"> </w:t>
            </w:r>
          </w:p>
        </w:tc>
      </w:tr>
    </w:tbl>
    <w:p w14:paraId="41A744FD" w14:textId="77777777" w:rsidR="00BF5DE4" w:rsidRDefault="00BF5DE4" w:rsidP="004538F9">
      <w:pPr>
        <w:pStyle w:val="ASDEFCONOptionSpace"/>
      </w:pPr>
      <w:r w:rsidRPr="00776825">
        <w:t xml:space="preserve"> </w:t>
      </w:r>
    </w:p>
    <w:p w14:paraId="490E83F6" w14:textId="77777777" w:rsidR="005C6DFD" w:rsidRPr="00B951AD" w:rsidRDefault="005C6DFD" w:rsidP="004538F9">
      <w:pPr>
        <w:pStyle w:val="ASDEFCONOptionSpace"/>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7"/>
      </w:tblGrid>
      <w:tr w:rsidR="000813D0" w14:paraId="5DDAA366" w14:textId="77777777" w:rsidTr="000813D0">
        <w:tc>
          <w:tcPr>
            <w:tcW w:w="9287" w:type="dxa"/>
            <w:shd w:val="clear" w:color="auto" w:fill="auto"/>
          </w:tcPr>
          <w:p w14:paraId="4CE95D57" w14:textId="77777777" w:rsidR="000813D0" w:rsidRPr="005F1971" w:rsidRDefault="000813D0" w:rsidP="00041AAA">
            <w:pPr>
              <w:pStyle w:val="Note-ASDEFCON"/>
            </w:pPr>
            <w:r>
              <w:t xml:space="preserve">Option:  </w:t>
            </w:r>
            <w:r w:rsidRPr="00763FA1">
              <w:t>For when the procurement involves classified information or security protected assets</w:t>
            </w:r>
            <w:r w:rsidR="009138C4">
              <w:t xml:space="preserve"> (as identified in the Details Schedule)</w:t>
            </w:r>
            <w:r>
              <w:t>.</w:t>
            </w:r>
          </w:p>
          <w:p w14:paraId="2FAEBECE" w14:textId="77777777" w:rsidR="000813D0" w:rsidRDefault="000813D0" w:rsidP="004538F9">
            <w:pPr>
              <w:pStyle w:val="COTCOCLV3-ASDEFCON"/>
            </w:pPr>
            <w:bookmarkStart w:id="1484" w:name="_Ref455049318"/>
            <w:r w:rsidRPr="00655A49">
              <w:t xml:space="preserve">The Contractor shall classify all information in its possession relating to the performance of the </w:t>
            </w:r>
            <w:r>
              <w:t xml:space="preserve">Deed or any </w:t>
            </w:r>
            <w:r w:rsidRPr="00655A49">
              <w:t>Contract according to the Security Classification</w:t>
            </w:r>
            <w:r>
              <w:t xml:space="preserve"> and Categorisation Guide</w:t>
            </w:r>
            <w:r w:rsidRPr="00655A49">
              <w:t xml:space="preserve"> in</w:t>
            </w:r>
            <w:r>
              <w:t xml:space="preserve"> </w:t>
            </w:r>
            <w:r w:rsidRPr="00123EA3">
              <w:t>Attachment J</w:t>
            </w:r>
            <w:r w:rsidRPr="009B3DDE">
              <w:t xml:space="preserve"> </w:t>
            </w:r>
            <w:r w:rsidRPr="00655A49">
              <w:t>and shall ensure that such information is safeguarded and protected according to its level of security classification.</w:t>
            </w:r>
            <w:bookmarkEnd w:id="1484"/>
          </w:p>
        </w:tc>
      </w:tr>
    </w:tbl>
    <w:p w14:paraId="27BB7399" w14:textId="77777777" w:rsidR="00F45720" w:rsidRDefault="00F45720" w:rsidP="004538F9">
      <w:pPr>
        <w:pStyle w:val="ASDEFCONOptionSpace"/>
      </w:pPr>
    </w:p>
    <w:p w14:paraId="5D4E6B81" w14:textId="77777777" w:rsidR="009138C4" w:rsidRDefault="009138C4" w:rsidP="004538F9">
      <w:pPr>
        <w:pStyle w:val="COTCOCLV3-ASDEFCON"/>
      </w:pPr>
      <w:r>
        <w:t>With respect to security classified information, the Contractor shall:</w:t>
      </w:r>
    </w:p>
    <w:p w14:paraId="247F132D" w14:textId="77777777" w:rsidR="008F0599" w:rsidRPr="00776825" w:rsidRDefault="00A20DDA" w:rsidP="004538F9">
      <w:pPr>
        <w:pStyle w:val="COTCOCLV4-ASDEFCON"/>
      </w:pPr>
      <w:r w:rsidRPr="003821BD">
        <w:t>ensure that n</w:t>
      </w:r>
      <w:r w:rsidR="0003300B">
        <w:t>o</w:t>
      </w:r>
      <w:r w:rsidR="008F0599" w:rsidRPr="00776825">
        <w:t xml:space="preserve"> security classified information furnished or generated under the</w:t>
      </w:r>
      <w:r w:rsidR="00B653A4">
        <w:t xml:space="preserve"> Deed </w:t>
      </w:r>
      <w:r w:rsidR="00FD2DF1">
        <w:t xml:space="preserve">or </w:t>
      </w:r>
      <w:r w:rsidR="00B653A4">
        <w:t>any</w:t>
      </w:r>
      <w:r w:rsidR="008F0599" w:rsidRPr="00776825">
        <w:t xml:space="preserve"> Contract shall</w:t>
      </w:r>
      <w:r w:rsidR="0003300B">
        <w:t xml:space="preserve"> </w:t>
      </w:r>
      <w:r w:rsidR="008F0599" w:rsidRPr="00776825">
        <w:t>be released to a third party, including a representative of another country, without prior written approval of the originator through the Commonwealth Representative</w:t>
      </w:r>
      <w:r w:rsidR="009138C4">
        <w:t>;</w:t>
      </w:r>
    </w:p>
    <w:p w14:paraId="3A0F5A9F" w14:textId="77777777" w:rsidR="008F0599" w:rsidRPr="00776825" w:rsidRDefault="008F0599" w:rsidP="004538F9">
      <w:pPr>
        <w:pStyle w:val="COTCOCLV4-ASDEFCON"/>
      </w:pPr>
      <w:r w:rsidRPr="00776825">
        <w:t xml:space="preserve">promptly report to the Commonwealth Representative any </w:t>
      </w:r>
      <w:r w:rsidR="009138C4">
        <w:t xml:space="preserve">security incident, as defined by the </w:t>
      </w:r>
      <w:r w:rsidR="001836B5">
        <w:t>DSPF</w:t>
      </w:r>
      <w:r w:rsidR="009138C4">
        <w:t xml:space="preserve">, including </w:t>
      </w:r>
      <w:r w:rsidRPr="00776825">
        <w:t>instance</w:t>
      </w:r>
      <w:r w:rsidR="009138C4">
        <w:t>s</w:t>
      </w:r>
      <w:r w:rsidRPr="00776825">
        <w:t xml:space="preserve"> in which it is known or suspected that security classified information furnished or generated under </w:t>
      </w:r>
      <w:r w:rsidRPr="00D47E7C">
        <w:t>the Deed or any Contract</w:t>
      </w:r>
      <w:r w:rsidRPr="00776825">
        <w:t xml:space="preserve"> has been lost or disclosed to unauthorised parties, including a representative of another country</w:t>
      </w:r>
      <w:r w:rsidR="009138C4">
        <w:t>; and</w:t>
      </w:r>
      <w:r w:rsidRPr="00776825">
        <w:t xml:space="preserve"> </w:t>
      </w:r>
    </w:p>
    <w:p w14:paraId="7A146538" w14:textId="77777777" w:rsidR="008F0599" w:rsidRDefault="00A20DDA" w:rsidP="004538F9">
      <w:pPr>
        <w:pStyle w:val="COTCOCLV4-ASDEFCON"/>
      </w:pPr>
      <w:bookmarkStart w:id="1485" w:name="_Ref251677869"/>
      <w:bookmarkStart w:id="1486" w:name="_Ref455040567"/>
      <w:r>
        <w:t>ensure that a</w:t>
      </w:r>
      <w:r w:rsidR="008F0599" w:rsidRPr="00776825">
        <w:t xml:space="preserve">ll security classified information transmitted between the parties or a party and a Subcontractor, in Australia, whether generated in Australia or overseas, shall be subject to the </w:t>
      </w:r>
      <w:r w:rsidR="008F46A3">
        <w:t xml:space="preserve">terms </w:t>
      </w:r>
      <w:r w:rsidR="008F0599" w:rsidRPr="00776825">
        <w:t xml:space="preserve">of </w:t>
      </w:r>
      <w:r w:rsidR="00AB2B57">
        <w:rPr>
          <w:rFonts w:cs="Arial"/>
        </w:rPr>
        <w:t>Principle 71</w:t>
      </w:r>
      <w:r w:rsidR="001836B5" w:rsidRPr="00882D32">
        <w:rPr>
          <w:rFonts w:cs="Arial"/>
        </w:rPr>
        <w:t xml:space="preserve"> of the DSPF</w:t>
      </w:r>
      <w:r w:rsidR="009138C4">
        <w:t>.</w:t>
      </w:r>
      <w:bookmarkEnd w:id="1485"/>
      <w:bookmarkEnd w:id="1486"/>
    </w:p>
    <w:p w14:paraId="7B7BFEEA" w14:textId="77777777" w:rsidR="009138C4" w:rsidRPr="00776825" w:rsidRDefault="009138C4" w:rsidP="009138C4">
      <w:pPr>
        <w:pStyle w:val="DMO-NoteToDrafters"/>
        <w:spacing w:before="0"/>
        <w:jc w:val="both"/>
      </w:pPr>
      <w:r w:rsidRPr="00E9010F">
        <w:t>Note to drafters:  If, at the time of drafting, it is not clear that COMSEC material will be required to be transmitted within Australia, the following option is to be included in the draft contract.  Otherwise, the option should be deleted.</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7"/>
      </w:tblGrid>
      <w:tr w:rsidR="009138C4" w14:paraId="2180F171" w14:textId="77777777" w:rsidTr="009138C4">
        <w:tc>
          <w:tcPr>
            <w:tcW w:w="9287" w:type="dxa"/>
            <w:shd w:val="clear" w:color="auto" w:fill="auto"/>
          </w:tcPr>
          <w:p w14:paraId="5EEF54A9" w14:textId="77777777" w:rsidR="009138C4" w:rsidRPr="00776825" w:rsidRDefault="009138C4" w:rsidP="00041AAA">
            <w:pPr>
              <w:pStyle w:val="Note-ASDEFCON"/>
            </w:pPr>
            <w:r>
              <w:t xml:space="preserve">Option: </w:t>
            </w:r>
            <w:r w:rsidRPr="00776825">
              <w:t xml:space="preserve"> For when COMSEC material is transmitted in Australia</w:t>
            </w:r>
            <w:r>
              <w:t xml:space="preserve"> (as identified in the Details Schedule)</w:t>
            </w:r>
            <w:r w:rsidRPr="00776825">
              <w:t>.</w:t>
            </w:r>
          </w:p>
          <w:p w14:paraId="1E8FC8C3" w14:textId="77777777" w:rsidR="009138C4" w:rsidRDefault="009138C4" w:rsidP="00D930CD">
            <w:pPr>
              <w:pStyle w:val="COTCOCLV3-ASDEFCON"/>
            </w:pPr>
            <w:bookmarkStart w:id="1487" w:name="_Ref455049336"/>
            <w:r>
              <w:t>Where COMSEC materiel is transmitted in Australia, the Contractor shall ensure that:</w:t>
            </w:r>
            <w:bookmarkEnd w:id="1487"/>
          </w:p>
          <w:p w14:paraId="0D15B3DD" w14:textId="70FB55F5" w:rsidR="009138C4" w:rsidRDefault="00F6476A" w:rsidP="004538F9">
            <w:pPr>
              <w:pStyle w:val="COTCOCLV4-ASDEFCON"/>
            </w:pPr>
            <w:r>
              <w:t>w</w:t>
            </w:r>
            <w:r w:rsidR="009138C4">
              <w:t>ithout limiting clause</w:t>
            </w:r>
            <w:r w:rsidR="00D50CF9">
              <w:t xml:space="preserve"> </w:t>
            </w:r>
            <w:r w:rsidR="00D50CF9">
              <w:fldChar w:fldCharType="begin"/>
            </w:r>
            <w:r w:rsidR="00D50CF9">
              <w:instrText xml:space="preserve"> REF _Ref251677869 \r \h </w:instrText>
            </w:r>
            <w:r w:rsidR="00D50CF9">
              <w:fldChar w:fldCharType="separate"/>
            </w:r>
            <w:r w:rsidR="005E1CDB">
              <w:t>9.10.8c</w:t>
            </w:r>
            <w:r w:rsidR="00D50CF9">
              <w:fldChar w:fldCharType="end"/>
            </w:r>
            <w:r w:rsidR="009138C4">
              <w:t>, a</w:t>
            </w:r>
            <w:r w:rsidR="009138C4" w:rsidRPr="00776825">
              <w:t xml:space="preserve">ll COMSEC material transmitted between the parties or a party and a Subcontractor in Australia shall be subject to the special security </w:t>
            </w:r>
            <w:r w:rsidR="009138C4" w:rsidRPr="00074C24">
              <w:t>provisions</w:t>
            </w:r>
            <w:r w:rsidR="009138C4" w:rsidRPr="00776825">
              <w:t xml:space="preserve"> of </w:t>
            </w:r>
            <w:r w:rsidR="001836B5" w:rsidRPr="00882D32">
              <w:rPr>
                <w:rFonts w:cs="Arial"/>
              </w:rPr>
              <w:t>Principle 13 of the</w:t>
            </w:r>
            <w:r w:rsidR="001836B5" w:rsidRPr="002F09FC">
              <w:rPr>
                <w:rFonts w:cs="Arial"/>
              </w:rPr>
              <w:t xml:space="preserve"> </w:t>
            </w:r>
            <w:r w:rsidR="001836B5" w:rsidRPr="00882D32">
              <w:rPr>
                <w:rFonts w:cs="Arial"/>
              </w:rPr>
              <w:t>DSPF</w:t>
            </w:r>
            <w:r w:rsidR="009138C4">
              <w:t>; and</w:t>
            </w:r>
          </w:p>
          <w:p w14:paraId="14A1E2A8" w14:textId="77777777" w:rsidR="009138C4" w:rsidRDefault="009138C4" w:rsidP="00041AAA">
            <w:pPr>
              <w:pStyle w:val="COTCOCLV4-ASDEFCON"/>
            </w:pPr>
            <w:r>
              <w:t>a</w:t>
            </w:r>
            <w:r w:rsidRPr="00776825">
              <w:t xml:space="preserve">ll security classified information transmitted between the parties or a party and a Subcontractor </w:t>
            </w:r>
            <w:r>
              <w:t xml:space="preserve">located </w:t>
            </w:r>
            <w:r w:rsidRPr="00776825">
              <w:t xml:space="preserve">overseas whether generated in Australia or </w:t>
            </w:r>
            <w:r>
              <w:t xml:space="preserve">by </w:t>
            </w:r>
            <w:r w:rsidRPr="00776825">
              <w:t>another country shall be subject to the laws of the overseas country regarding the custody and protection of security classified information, and to any bilateral security instrument between Australia and the overseas country.</w:t>
            </w:r>
          </w:p>
        </w:tc>
      </w:tr>
    </w:tbl>
    <w:p w14:paraId="6ABB4E8B" w14:textId="77777777" w:rsidR="008F0599" w:rsidRDefault="008F0599" w:rsidP="004538F9">
      <w:pPr>
        <w:pStyle w:val="ASDEFCONOptionSpace"/>
      </w:pPr>
    </w:p>
    <w:p w14:paraId="2EC12A2D" w14:textId="77777777" w:rsidR="009138C4" w:rsidRPr="00776825" w:rsidRDefault="009138C4" w:rsidP="009138C4">
      <w:pPr>
        <w:pStyle w:val="DMO-NoteToDrafters"/>
        <w:spacing w:before="60"/>
        <w:jc w:val="both"/>
      </w:pPr>
      <w:r w:rsidRPr="00E9010F">
        <w:t>Note to drafters:  If, at the time of drafting, it is not clear that COMSEC material will be required to be transmitted overseas, the following option is to be included in the draft contract.  Otherwise, the option should be deleted.</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7"/>
      </w:tblGrid>
      <w:tr w:rsidR="000813D0" w14:paraId="7F6CFC3E" w14:textId="77777777" w:rsidTr="000813D0">
        <w:tc>
          <w:tcPr>
            <w:tcW w:w="9287" w:type="dxa"/>
            <w:shd w:val="clear" w:color="auto" w:fill="auto"/>
          </w:tcPr>
          <w:p w14:paraId="437BC79B" w14:textId="77777777" w:rsidR="000813D0" w:rsidRPr="00776825" w:rsidRDefault="000813D0" w:rsidP="00041AAA">
            <w:pPr>
              <w:pStyle w:val="Note-ASDEFCON"/>
            </w:pPr>
            <w:r>
              <w:t xml:space="preserve">Option: </w:t>
            </w:r>
            <w:r w:rsidRPr="00776825">
              <w:t xml:space="preserve"> For when COMSEC material is transmitted overseas</w:t>
            </w:r>
            <w:r w:rsidR="00F6476A">
              <w:t xml:space="preserve"> (as identified in the Details Schedule)</w:t>
            </w:r>
            <w:r w:rsidRPr="00776825">
              <w:t>.</w:t>
            </w:r>
          </w:p>
          <w:p w14:paraId="7EA5552E" w14:textId="77777777" w:rsidR="00F6476A" w:rsidRDefault="00F6476A" w:rsidP="00D930CD">
            <w:pPr>
              <w:pStyle w:val="COTCOCLV3-ASDEFCON"/>
            </w:pPr>
            <w:bookmarkStart w:id="1488" w:name="_Ref455049337"/>
            <w:r>
              <w:t>Where COMSEC materiel is transmitted overseas, t</w:t>
            </w:r>
            <w:r w:rsidR="000813D0" w:rsidRPr="003821BD">
              <w:t>h</w:t>
            </w:r>
            <w:r w:rsidR="000813D0">
              <w:t>e Contractor shall ensure that</w:t>
            </w:r>
            <w:r>
              <w:t>:</w:t>
            </w:r>
            <w:bookmarkEnd w:id="1488"/>
          </w:p>
          <w:p w14:paraId="27C1B7AE" w14:textId="77777777" w:rsidR="00F6476A" w:rsidRDefault="000813D0" w:rsidP="004538F9">
            <w:pPr>
              <w:pStyle w:val="COTCOCLV4-ASDEFCON"/>
            </w:pPr>
            <w:r>
              <w:t>a</w:t>
            </w:r>
            <w:r w:rsidRPr="00776825">
              <w:t xml:space="preserve">ll COMSEC material transmitted between the parties or a party and </w:t>
            </w:r>
            <w:r w:rsidR="00F6476A">
              <w:t xml:space="preserve">a </w:t>
            </w:r>
            <w:r w:rsidRPr="00776825">
              <w:t xml:space="preserve">Subcontractor </w:t>
            </w:r>
            <w:r>
              <w:t xml:space="preserve">located </w:t>
            </w:r>
            <w:r w:rsidRPr="00776825">
              <w:t xml:space="preserve">overseas shall be subject to approval in the first instance by the </w:t>
            </w:r>
            <w:r>
              <w:t>Director A</w:t>
            </w:r>
            <w:r w:rsidRPr="00776825">
              <w:t xml:space="preserve">SD, in respect of Australian COMSEC material and by the respective COMSEC authorities in other countries in respect of COMSEC material </w:t>
            </w:r>
            <w:r>
              <w:t xml:space="preserve">originating from </w:t>
            </w:r>
            <w:r w:rsidRPr="00776825">
              <w:t>those countries</w:t>
            </w:r>
            <w:r w:rsidR="00F6476A">
              <w:t>; and</w:t>
            </w:r>
          </w:p>
          <w:p w14:paraId="4DB04C53" w14:textId="77777777" w:rsidR="000813D0" w:rsidRDefault="00F6476A" w:rsidP="004538F9">
            <w:pPr>
              <w:pStyle w:val="COTCOCLV4-ASDEFCON"/>
            </w:pPr>
            <w:r>
              <w:t>o</w:t>
            </w:r>
            <w:r w:rsidR="000813D0">
              <w:t xml:space="preserve">nce approved for release, </w:t>
            </w:r>
            <w:r w:rsidR="000813D0" w:rsidRPr="00776825">
              <w:t>the material shall be subject to the laws of the overseas countr</w:t>
            </w:r>
            <w:r w:rsidR="000813D0">
              <w:t>y</w:t>
            </w:r>
            <w:r w:rsidR="000813D0" w:rsidRPr="00776825">
              <w:t xml:space="preserve"> regarding the custody and protection of COMSEC material as determined by the Director </w:t>
            </w:r>
            <w:r w:rsidR="00D525B2">
              <w:t>A</w:t>
            </w:r>
            <w:r w:rsidR="000813D0" w:rsidRPr="00776825">
              <w:t>SD and to any bilateral security instrument between Australia and the overseas country.</w:t>
            </w:r>
          </w:p>
        </w:tc>
      </w:tr>
    </w:tbl>
    <w:p w14:paraId="1315CC8A" w14:textId="77777777" w:rsidR="00F6476A" w:rsidRDefault="00F6476A" w:rsidP="004538F9">
      <w:pPr>
        <w:pStyle w:val="ASDEFCONOptionSpace"/>
      </w:pPr>
    </w:p>
    <w:p w14:paraId="465480E8" w14:textId="26427B25" w:rsidR="008F0599" w:rsidRPr="00776825" w:rsidRDefault="008F0599" w:rsidP="004538F9">
      <w:pPr>
        <w:pStyle w:val="COTCOCLV3-ASDEFCON"/>
      </w:pPr>
      <w:r w:rsidRPr="00776825">
        <w:t>If there has been a breach by the Contractor,</w:t>
      </w:r>
      <w:r w:rsidR="0002339C">
        <w:t xml:space="preserve"> Contractor Personnel,</w:t>
      </w:r>
      <w:r w:rsidRPr="00776825">
        <w:t xml:space="preserve"> </w:t>
      </w:r>
      <w:r w:rsidR="002B585F">
        <w:t xml:space="preserve">a Subcontractor, </w:t>
      </w:r>
      <w:r w:rsidRPr="00776825">
        <w:t xml:space="preserve">or </w:t>
      </w:r>
      <w:r w:rsidR="0002339C">
        <w:t>Subcontractor Personnel</w:t>
      </w:r>
      <w:r w:rsidR="002B585F">
        <w:t>,</w:t>
      </w:r>
      <w:r w:rsidRPr="00776825">
        <w:t xml:space="preserve"> of clause </w:t>
      </w:r>
      <w:r w:rsidRPr="00776825">
        <w:fldChar w:fldCharType="begin"/>
      </w:r>
      <w:r w:rsidRPr="00776825">
        <w:instrText xml:space="preserve"> REF _Ref2762965 \r \h </w:instrText>
      </w:r>
      <w:r w:rsidR="00776825">
        <w:instrText xml:space="preserve"> \* MERGEFORMAT </w:instrText>
      </w:r>
      <w:r w:rsidRPr="00776825">
        <w:fldChar w:fldCharType="separate"/>
      </w:r>
      <w:r w:rsidR="005E1CDB">
        <w:t>9.10</w:t>
      </w:r>
      <w:r w:rsidRPr="00776825">
        <w:fldChar w:fldCharType="end"/>
      </w:r>
      <w:r w:rsidRPr="00776825">
        <w:t>, the Commonwealth Representative may give the Contractor a notice of termination for default</w:t>
      </w:r>
      <w:r w:rsidR="00005454" w:rsidRPr="00776825">
        <w:t xml:space="preserve"> under clause </w:t>
      </w:r>
      <w:r w:rsidR="00E8599C" w:rsidRPr="00776825">
        <w:fldChar w:fldCharType="begin"/>
      </w:r>
      <w:r w:rsidR="00E8599C" w:rsidRPr="00776825">
        <w:instrText xml:space="preserve"> REF _Ref516046153 \r \h </w:instrText>
      </w:r>
      <w:r w:rsidR="00776825">
        <w:instrText xml:space="preserve"> \* MERGEFORMAT </w:instrText>
      </w:r>
      <w:r w:rsidR="00E8599C" w:rsidRPr="00776825">
        <w:fldChar w:fldCharType="separate"/>
      </w:r>
      <w:r w:rsidR="005E1CDB">
        <w:t>11.2.1</w:t>
      </w:r>
      <w:r w:rsidR="00E8599C" w:rsidRPr="00776825">
        <w:fldChar w:fldCharType="end"/>
      </w:r>
      <w:r w:rsidRPr="00776825">
        <w:t>.</w:t>
      </w:r>
    </w:p>
    <w:p w14:paraId="32E215A8" w14:textId="77777777" w:rsidR="006D68C8" w:rsidRPr="002E5DAB" w:rsidRDefault="006D68C8" w:rsidP="004538F9">
      <w:pPr>
        <w:pStyle w:val="COTCOCLV2-ASDEFCON"/>
      </w:pPr>
      <w:bookmarkStart w:id="1489" w:name="_Toc436660823"/>
      <w:bookmarkStart w:id="1490" w:name="_Toc419787436"/>
      <w:bookmarkStart w:id="1491" w:name="_Toc419787536"/>
      <w:bookmarkStart w:id="1492" w:name="_Toc427065917"/>
      <w:bookmarkStart w:id="1493" w:name="_Toc429665603"/>
      <w:bookmarkStart w:id="1494" w:name="_Toc436660832"/>
      <w:bookmarkStart w:id="1495" w:name="_Toc436660834"/>
      <w:bookmarkStart w:id="1496" w:name="_Ref404949477"/>
      <w:bookmarkStart w:id="1497" w:name="_Ref435781784"/>
      <w:bookmarkStart w:id="1498" w:name="_Toc480532227"/>
      <w:bookmarkStart w:id="1499" w:name="_Toc175218985"/>
      <w:bookmarkStart w:id="1500" w:name="_Toc175225949"/>
      <w:bookmarkStart w:id="1501" w:name="_Toc153359584"/>
      <w:bookmarkEnd w:id="1427"/>
      <w:bookmarkEnd w:id="1489"/>
      <w:bookmarkEnd w:id="1490"/>
      <w:bookmarkEnd w:id="1491"/>
      <w:bookmarkEnd w:id="1492"/>
      <w:bookmarkEnd w:id="1493"/>
      <w:bookmarkEnd w:id="1494"/>
      <w:bookmarkEnd w:id="1495"/>
      <w:r w:rsidRPr="002E5DAB">
        <w:t>Conflict of Interest (Core)</w:t>
      </w:r>
      <w:bookmarkEnd w:id="1496"/>
      <w:bookmarkEnd w:id="1497"/>
      <w:bookmarkEnd w:id="1498"/>
      <w:bookmarkEnd w:id="1499"/>
      <w:bookmarkEnd w:id="1500"/>
      <w:bookmarkEnd w:id="1501"/>
    </w:p>
    <w:p w14:paraId="26658B8D" w14:textId="77777777" w:rsidR="00AE4E02" w:rsidRDefault="006D68C8" w:rsidP="004538F9">
      <w:pPr>
        <w:pStyle w:val="COTCOCLV3-ASDEFCON"/>
      </w:pPr>
      <w:bookmarkStart w:id="1502" w:name="_Ref404949436"/>
      <w:r w:rsidRPr="002E5DAB">
        <w:t>The Contractor</w:t>
      </w:r>
      <w:r w:rsidR="00AE4E02">
        <w:t>:</w:t>
      </w:r>
      <w:r w:rsidRPr="002E5DAB">
        <w:t xml:space="preserve"> </w:t>
      </w:r>
    </w:p>
    <w:p w14:paraId="20A75892" w14:textId="77777777" w:rsidR="00AE4E02" w:rsidRDefault="006D68C8" w:rsidP="004538F9">
      <w:pPr>
        <w:pStyle w:val="COTCOCLV4-ASDEFCON"/>
      </w:pPr>
      <w:r w:rsidRPr="002E5DAB">
        <w:t>warrants that, to the best of its knowledge after making diligent inquiries at the Effective Date</w:t>
      </w:r>
      <w:r w:rsidR="00AE4E02">
        <w:t xml:space="preserve"> specified in the Details Schedule</w:t>
      </w:r>
      <w:r w:rsidRPr="002E5DAB">
        <w:t xml:space="preserve">, no conflict of interest exists or is likely to arise in the performance of its obligations under the Deed or any Contract by itself or by any </w:t>
      </w:r>
      <w:r w:rsidR="0002339C">
        <w:t>Contractor</w:t>
      </w:r>
      <w:r w:rsidRPr="002E5DAB">
        <w:t xml:space="preserve"> </w:t>
      </w:r>
      <w:r w:rsidR="00AE4E02">
        <w:t>Personnel</w:t>
      </w:r>
      <w:r w:rsidR="00783851">
        <w:t>,</w:t>
      </w:r>
      <w:r w:rsidRPr="002E5DAB">
        <w:t xml:space="preserve"> Subcontractors</w:t>
      </w:r>
      <w:r w:rsidR="00783851">
        <w:t xml:space="preserve"> or Subcontractor Personnel</w:t>
      </w:r>
      <w:r w:rsidR="00AE4E02">
        <w:t>; and</w:t>
      </w:r>
      <w:r w:rsidRPr="002E5DAB">
        <w:t xml:space="preserve">  </w:t>
      </w:r>
    </w:p>
    <w:p w14:paraId="4EFDA34B" w14:textId="77777777" w:rsidR="006D68C8" w:rsidRPr="002E5DAB" w:rsidRDefault="006D68C8" w:rsidP="004538F9">
      <w:pPr>
        <w:pStyle w:val="COTCOCLV4-ASDEFCON"/>
      </w:pPr>
      <w:r w:rsidRPr="002E5DAB">
        <w:t xml:space="preserve">shall </w:t>
      </w:r>
      <w:r w:rsidR="0002339C">
        <w:t xml:space="preserve">promptly </w:t>
      </w:r>
      <w:r w:rsidRPr="002E5DAB">
        <w:t>notify the Commonwealth in writing if such a conflict of interest arises, or appears likely to arise.</w:t>
      </w:r>
      <w:bookmarkEnd w:id="1502"/>
    </w:p>
    <w:p w14:paraId="736E4E4F" w14:textId="0EE5A9EB" w:rsidR="00AE4E02" w:rsidRDefault="006D68C8" w:rsidP="004538F9">
      <w:pPr>
        <w:pStyle w:val="COTCOCLV3-ASDEFCON"/>
      </w:pPr>
      <w:bookmarkStart w:id="1503" w:name="_Ref404949437"/>
      <w:r w:rsidRPr="00AE4E02">
        <w:t xml:space="preserve">Within </w:t>
      </w:r>
      <w:r w:rsidR="00AE4E02" w:rsidRPr="00AE4E02">
        <w:t>five Working Days</w:t>
      </w:r>
      <w:r w:rsidRPr="00AE4E02">
        <w:t xml:space="preserve"> after giving notice under clause </w:t>
      </w:r>
      <w:r w:rsidR="005E3960" w:rsidRPr="00AE4E02">
        <w:fldChar w:fldCharType="begin"/>
      </w:r>
      <w:r w:rsidR="005E3960" w:rsidRPr="00AE4E02">
        <w:instrText xml:space="preserve"> REF _Ref404949436 \r \h </w:instrText>
      </w:r>
      <w:r w:rsidR="00AE4E02" w:rsidRPr="00AE4E02">
        <w:instrText xml:space="preserve"> \* MERGEFORMAT </w:instrText>
      </w:r>
      <w:r w:rsidR="005E3960" w:rsidRPr="00AE4E02">
        <w:fldChar w:fldCharType="separate"/>
      </w:r>
      <w:r w:rsidR="005E1CDB">
        <w:t>9.11.1</w:t>
      </w:r>
      <w:r w:rsidR="005E3960" w:rsidRPr="00AE4E02">
        <w:fldChar w:fldCharType="end"/>
      </w:r>
      <w:r w:rsidRPr="00AE4E02">
        <w:t>, the Contractor shall notify the Commonwealth</w:t>
      </w:r>
      <w:r w:rsidR="0002339C">
        <w:t>,</w:t>
      </w:r>
      <w:r w:rsidRPr="00AE4E02">
        <w:t xml:space="preserve"> in writing</w:t>
      </w:r>
      <w:r w:rsidR="0002339C">
        <w:t>,</w:t>
      </w:r>
      <w:r w:rsidRPr="00AE4E02">
        <w:t xml:space="preserve"> of the steps </w:t>
      </w:r>
      <w:r w:rsidR="0002339C">
        <w:t xml:space="preserve">the Contractor </w:t>
      </w:r>
      <w:r w:rsidRPr="00AE4E02">
        <w:t xml:space="preserve">will take to resolve the issue.  If the Commonwealth considers those steps are inadequate, it may direct the Contractor to resolve the issue in a manner proposed by the Commonwealth.  </w:t>
      </w:r>
    </w:p>
    <w:p w14:paraId="69BF1346" w14:textId="65CAD4B3" w:rsidR="00AE4E02" w:rsidRPr="00AE4E02" w:rsidRDefault="006D68C8" w:rsidP="004538F9">
      <w:pPr>
        <w:pStyle w:val="COTCOCLV3-ASDEFCON"/>
      </w:pPr>
      <w:r w:rsidRPr="00AE4E02">
        <w:t xml:space="preserve">If the Contractor fails to notify the Commonwealth in accordance with clauses </w:t>
      </w:r>
      <w:r w:rsidR="005E3960" w:rsidRPr="00AE4E02">
        <w:fldChar w:fldCharType="begin"/>
      </w:r>
      <w:r w:rsidR="005E3960" w:rsidRPr="00AE4E02">
        <w:instrText xml:space="preserve"> REF _Ref404949436 \r \h </w:instrText>
      </w:r>
      <w:r w:rsidR="00AE4E02" w:rsidRPr="00AE4E02">
        <w:instrText xml:space="preserve"> \* MERGEFORMAT </w:instrText>
      </w:r>
      <w:r w:rsidR="005E3960" w:rsidRPr="00AE4E02">
        <w:fldChar w:fldCharType="separate"/>
      </w:r>
      <w:r w:rsidR="005E1CDB">
        <w:t>9.11.1</w:t>
      </w:r>
      <w:r w:rsidR="005E3960" w:rsidRPr="00AE4E02">
        <w:fldChar w:fldCharType="end"/>
      </w:r>
      <w:r w:rsidRPr="00AE4E02">
        <w:t xml:space="preserve"> or </w:t>
      </w:r>
      <w:r w:rsidR="005E3960" w:rsidRPr="00AE4E02">
        <w:fldChar w:fldCharType="begin"/>
      </w:r>
      <w:r w:rsidR="005E3960" w:rsidRPr="00AE4E02">
        <w:instrText xml:space="preserve"> REF _Ref404949437 \r \h </w:instrText>
      </w:r>
      <w:r w:rsidR="00AE4E02" w:rsidRPr="00AE4E02">
        <w:instrText xml:space="preserve"> \* MERGEFORMAT </w:instrText>
      </w:r>
      <w:r w:rsidR="005E3960" w:rsidRPr="00AE4E02">
        <w:fldChar w:fldCharType="separate"/>
      </w:r>
      <w:r w:rsidR="005E1CDB">
        <w:t>9.11.2</w:t>
      </w:r>
      <w:r w:rsidR="005E3960" w:rsidRPr="00AE4E02">
        <w:fldChar w:fldCharType="end"/>
      </w:r>
      <w:r w:rsidRPr="00AE4E02">
        <w:t xml:space="preserve"> or is unable or unwilling to resolve the issue in the required manner, the Commonwealth may terminate the Deed and any Contract in accordance with clause </w:t>
      </w:r>
      <w:r w:rsidR="005E3960" w:rsidRPr="00AE4E02">
        <w:fldChar w:fldCharType="begin"/>
      </w:r>
      <w:r w:rsidR="005E3960" w:rsidRPr="00AE4E02">
        <w:instrText xml:space="preserve"> REF _Ref53456586 \r \h </w:instrText>
      </w:r>
      <w:r w:rsidR="00AE4E02" w:rsidRPr="00AE4E02">
        <w:instrText xml:space="preserve"> \* MERGEFORMAT </w:instrText>
      </w:r>
      <w:r w:rsidR="005E3960" w:rsidRPr="00AE4E02">
        <w:fldChar w:fldCharType="separate"/>
      </w:r>
      <w:r w:rsidR="005E1CDB">
        <w:t>11.2</w:t>
      </w:r>
      <w:r w:rsidR="005E3960" w:rsidRPr="00AE4E02">
        <w:fldChar w:fldCharType="end"/>
      </w:r>
      <w:r w:rsidRPr="00AE4E02">
        <w:t>.</w:t>
      </w:r>
      <w:bookmarkEnd w:id="1503"/>
    </w:p>
    <w:p w14:paraId="625357E4" w14:textId="77777777" w:rsidR="00205404" w:rsidRPr="002E5DAB" w:rsidRDefault="00205404" w:rsidP="004538F9">
      <w:pPr>
        <w:pStyle w:val="COTCOCLV2-ASDEFCON"/>
      </w:pPr>
      <w:bookmarkStart w:id="1504" w:name="_Toc480532228"/>
      <w:bookmarkStart w:id="1505" w:name="_Toc175218986"/>
      <w:bookmarkStart w:id="1506" w:name="_Toc175225950"/>
      <w:bookmarkStart w:id="1507" w:name="_Toc229471816"/>
      <w:bookmarkStart w:id="1508" w:name="_Toc153359585"/>
      <w:r w:rsidRPr="002E5DAB">
        <w:t>Post Defence Separation Employment (Core)</w:t>
      </w:r>
      <w:bookmarkEnd w:id="1504"/>
      <w:bookmarkEnd w:id="1505"/>
      <w:bookmarkEnd w:id="1506"/>
      <w:bookmarkEnd w:id="1508"/>
    </w:p>
    <w:p w14:paraId="325FC283" w14:textId="77777777" w:rsidR="00205404" w:rsidRPr="002E5DAB" w:rsidRDefault="00205404" w:rsidP="004538F9">
      <w:pPr>
        <w:pStyle w:val="COTCOCLV3-ASDEFCON"/>
      </w:pPr>
      <w:bookmarkStart w:id="1509" w:name="_Ref436914315"/>
      <w:r w:rsidRPr="002E5DAB">
        <w:t>Except with the prior written Approval of the Commonwealth Representative, the Contractor shall not permit a</w:t>
      </w:r>
      <w:r>
        <w:t>ny</w:t>
      </w:r>
      <w:r w:rsidRPr="002E5DAB">
        <w:t xml:space="preserve"> </w:t>
      </w:r>
      <w:r>
        <w:t>Defence Personnel</w:t>
      </w:r>
      <w:r w:rsidRPr="002E5DAB">
        <w:t xml:space="preserve"> </w:t>
      </w:r>
      <w:r>
        <w:t>or</w:t>
      </w:r>
      <w:r w:rsidRPr="002E5DAB">
        <w:t xml:space="preserve"> Defence Service Provider</w:t>
      </w:r>
      <w:r>
        <w:t>s</w:t>
      </w:r>
      <w:r w:rsidRPr="002E5DAB">
        <w:t xml:space="preserve"> who, at any time during the preceding 12 month period </w:t>
      </w:r>
      <w:r>
        <w:t>were</w:t>
      </w:r>
      <w:r w:rsidRPr="002E5DAB">
        <w:t xml:space="preserve"> engaged or involved in:</w:t>
      </w:r>
      <w:bookmarkEnd w:id="1509"/>
    </w:p>
    <w:p w14:paraId="1EB5D8A9" w14:textId="77777777" w:rsidR="00205404" w:rsidRPr="002E5DAB" w:rsidRDefault="00205404" w:rsidP="004538F9">
      <w:pPr>
        <w:pStyle w:val="COTCOCLV4-ASDEFCON"/>
      </w:pPr>
      <w:r w:rsidRPr="002E5DAB">
        <w:t xml:space="preserve">the preparation or management of the Deed or any Contract; </w:t>
      </w:r>
    </w:p>
    <w:p w14:paraId="4145804B" w14:textId="77777777" w:rsidR="00205404" w:rsidRPr="002E5DAB" w:rsidRDefault="00205404" w:rsidP="004538F9">
      <w:pPr>
        <w:pStyle w:val="COTCOCLV4-ASDEFCON"/>
      </w:pPr>
      <w:r w:rsidRPr="002E5DAB">
        <w:t>the assessment or selection of the Contractor; or</w:t>
      </w:r>
      <w:r w:rsidRPr="002E5DAB" w:rsidDel="00144D0B">
        <w:t xml:space="preserve"> </w:t>
      </w:r>
    </w:p>
    <w:p w14:paraId="2257A03A" w14:textId="77777777" w:rsidR="00205404" w:rsidRPr="002E5DAB" w:rsidRDefault="00205404" w:rsidP="004538F9">
      <w:pPr>
        <w:pStyle w:val="COTCOCLV4-ASDEFCON"/>
      </w:pPr>
      <w:r w:rsidRPr="002E5DAB">
        <w:t>the planning or performance of the pro</w:t>
      </w:r>
      <w:r>
        <w:t>curement</w:t>
      </w:r>
      <w:r w:rsidRPr="002E5DAB">
        <w:t xml:space="preserve"> or any activity relevant or related to the Deed or any Contract,</w:t>
      </w:r>
    </w:p>
    <w:p w14:paraId="16AAA8E4" w14:textId="77777777" w:rsidR="00205404" w:rsidRPr="002E5DAB" w:rsidRDefault="00205404" w:rsidP="004538F9">
      <w:pPr>
        <w:pStyle w:val="COTCOCLV3NONUM-ASDEFCON"/>
      </w:pPr>
      <w:r w:rsidRPr="002E5DAB">
        <w:t>to perform or contribute to the performance of the Deed or any Contract.</w:t>
      </w:r>
    </w:p>
    <w:p w14:paraId="2C1DE1CF" w14:textId="373C7446" w:rsidR="00205404" w:rsidRPr="002E5DAB" w:rsidRDefault="00205404" w:rsidP="004538F9">
      <w:pPr>
        <w:pStyle w:val="COTCOCLV3-ASDEFCON"/>
      </w:pPr>
      <w:r w:rsidRPr="002E5DAB">
        <w:t xml:space="preserve">To avoid doubt, the 12 month period referred to in clause </w:t>
      </w:r>
      <w:r w:rsidR="00D9778A">
        <w:fldChar w:fldCharType="begin"/>
      </w:r>
      <w:r w:rsidR="00D9778A">
        <w:instrText xml:space="preserve"> REF _Ref436914315 \w \h </w:instrText>
      </w:r>
      <w:r w:rsidR="00D9778A">
        <w:fldChar w:fldCharType="separate"/>
      </w:r>
      <w:r w:rsidR="005E1CDB">
        <w:t>9.12.1</w:t>
      </w:r>
      <w:r w:rsidR="00D9778A">
        <w:fldChar w:fldCharType="end"/>
      </w:r>
      <w:r w:rsidRPr="002E5DAB">
        <w:t xml:space="preserve"> applies from the date which is 12 months before the date on which the Contractor proposes that the person start performing or contributing to the performance of the Deed or any Contract.</w:t>
      </w:r>
    </w:p>
    <w:p w14:paraId="116C97C5" w14:textId="723B5E67" w:rsidR="00205404" w:rsidRPr="002E5DAB" w:rsidRDefault="00205404" w:rsidP="004538F9">
      <w:pPr>
        <w:pStyle w:val="COTCOCLV3-ASDEFCON"/>
      </w:pPr>
      <w:r w:rsidRPr="002E5DAB">
        <w:t xml:space="preserve">The Commonwealth Representative shall not unreasonably withhold approval under clause </w:t>
      </w:r>
      <w:r w:rsidR="00A2260E">
        <w:fldChar w:fldCharType="begin"/>
      </w:r>
      <w:r w:rsidR="00A2260E">
        <w:instrText xml:space="preserve"> REF _Ref436914315 \w \h </w:instrText>
      </w:r>
      <w:r w:rsidR="00A2260E">
        <w:fldChar w:fldCharType="separate"/>
      </w:r>
      <w:r w:rsidR="005E1CDB">
        <w:t>9.12.1</w:t>
      </w:r>
      <w:r w:rsidR="00A2260E">
        <w:fldChar w:fldCharType="end"/>
      </w:r>
      <w:r w:rsidRPr="002E5DAB">
        <w:t xml:space="preserve"> and, in making a decision, shall consider:</w:t>
      </w:r>
    </w:p>
    <w:p w14:paraId="0E0724AE" w14:textId="77777777" w:rsidR="00205404" w:rsidRPr="002E5DAB" w:rsidRDefault="00205404" w:rsidP="004538F9">
      <w:pPr>
        <w:pStyle w:val="COTCOCLV4-ASDEFCON"/>
      </w:pPr>
      <w:r w:rsidRPr="002E5DAB">
        <w:t>the character and duration of the engagement, services or work that was performed by the person during the relevant 12 month period;</w:t>
      </w:r>
    </w:p>
    <w:p w14:paraId="4316DEF5" w14:textId="77777777" w:rsidR="00205404" w:rsidRPr="002E5DAB" w:rsidRDefault="00205404" w:rsidP="004538F9">
      <w:pPr>
        <w:pStyle w:val="COTCOCLV4-ASDEFCON"/>
      </w:pPr>
      <w:r w:rsidRPr="002E5DAB">
        <w:t>any information provided by the Contractor about the character and duration of the services proposed to be performed by the person under the Deed or any Contract;</w:t>
      </w:r>
    </w:p>
    <w:p w14:paraId="5F743C3C" w14:textId="5493DF78" w:rsidR="00205404" w:rsidRPr="002E5DAB" w:rsidRDefault="00205404" w:rsidP="004538F9">
      <w:pPr>
        <w:pStyle w:val="COTCOCLV4-ASDEFCON"/>
      </w:pPr>
      <w:r w:rsidRPr="002E5DAB">
        <w:t xml:space="preserve">the potential for real or perceived conflicts of interest or probity concerns to arise if the person performs or contributes to the performance of the Deed or any Contract in the manner proposed under </w:t>
      </w:r>
      <w:r w:rsidR="00A2260E">
        <w:fldChar w:fldCharType="begin"/>
      </w:r>
      <w:r w:rsidR="00A2260E">
        <w:instrText xml:space="preserve"> REF _Ref436914315 \w \h </w:instrText>
      </w:r>
      <w:r w:rsidR="00A2260E">
        <w:fldChar w:fldCharType="separate"/>
      </w:r>
      <w:r w:rsidR="005E1CDB">
        <w:t>9.12.1</w:t>
      </w:r>
      <w:r w:rsidR="00A2260E">
        <w:fldChar w:fldCharType="end"/>
      </w:r>
      <w:r w:rsidRPr="002E5DAB">
        <w:t>, and the arrangements which the Contractor proposes to put in place to manage or reduce those conflicts of interest or probity concerns;</w:t>
      </w:r>
    </w:p>
    <w:p w14:paraId="0937C4D5" w14:textId="77777777" w:rsidR="00205404" w:rsidRPr="002E5DAB" w:rsidRDefault="00205404" w:rsidP="004538F9">
      <w:pPr>
        <w:pStyle w:val="COTCOCLV4-ASDEFCON"/>
      </w:pPr>
      <w:r w:rsidRPr="002E5DAB">
        <w:t>any information provided by the Contractor concerning any significant effect that withholding approval will have on the person’s employment or remuneration opportunities or the performance of the Deed or any Contract; and</w:t>
      </w:r>
    </w:p>
    <w:p w14:paraId="3B86DC99" w14:textId="2DCD1AA8" w:rsidR="00205404" w:rsidRPr="002E5DAB" w:rsidRDefault="00205404" w:rsidP="004538F9">
      <w:pPr>
        <w:pStyle w:val="COTCOCLV4-ASDEFCON"/>
      </w:pPr>
      <w:r w:rsidRPr="002E5DAB">
        <w:t xml:space="preserve">the policy requirements set out in </w:t>
      </w:r>
      <w:r w:rsidR="00D50E41">
        <w:t xml:space="preserve">DI ADMINPOL Annex C AG5 and the </w:t>
      </w:r>
      <w:r w:rsidR="00D50E41">
        <w:rPr>
          <w:i/>
        </w:rPr>
        <w:t>Integrity Policy</w:t>
      </w:r>
      <w:r w:rsidRPr="002E5DAB">
        <w:t>, as applicable.</w:t>
      </w:r>
    </w:p>
    <w:p w14:paraId="3FC99C6B" w14:textId="77777777" w:rsidR="008F0599" w:rsidRPr="00776825" w:rsidRDefault="00D47BF8" w:rsidP="004538F9">
      <w:pPr>
        <w:pStyle w:val="COTCOCLV1-ASDEFCON"/>
      </w:pPr>
      <w:bookmarkStart w:id="1510" w:name="_Toc480532229"/>
      <w:bookmarkStart w:id="1511" w:name="_Toc175218987"/>
      <w:bookmarkStart w:id="1512" w:name="_Toc175225951"/>
      <w:bookmarkStart w:id="1513" w:name="_Toc153359586"/>
      <w:r w:rsidRPr="00776825">
        <w:t>POLICY AND LAW</w:t>
      </w:r>
      <w:bookmarkEnd w:id="1507"/>
      <w:bookmarkEnd w:id="1510"/>
      <w:bookmarkEnd w:id="1511"/>
      <w:bookmarkEnd w:id="1512"/>
      <w:bookmarkEnd w:id="1513"/>
      <w:r w:rsidRPr="00776825">
        <w:t xml:space="preserve"> </w:t>
      </w:r>
    </w:p>
    <w:p w14:paraId="34828F9C" w14:textId="77777777" w:rsidR="008F0599" w:rsidRPr="00776825" w:rsidRDefault="008E1141" w:rsidP="004538F9">
      <w:pPr>
        <w:pStyle w:val="COTCOCLV2-ASDEFCON"/>
      </w:pPr>
      <w:bookmarkStart w:id="1514" w:name="_Toc229471817"/>
      <w:bookmarkStart w:id="1515" w:name="_Ref434917629"/>
      <w:bookmarkStart w:id="1516" w:name="_Ref435781542"/>
      <w:bookmarkStart w:id="1517" w:name="_Toc480532230"/>
      <w:bookmarkStart w:id="1518" w:name="_Ref175060285"/>
      <w:bookmarkStart w:id="1519" w:name="_Toc175218988"/>
      <w:bookmarkStart w:id="1520" w:name="_Ref175220023"/>
      <w:bookmarkStart w:id="1521" w:name="_Toc175225952"/>
      <w:bookmarkStart w:id="1522" w:name="_Toc153359587"/>
      <w:r>
        <w:t>Governing</w:t>
      </w:r>
      <w:r w:rsidRPr="00776825">
        <w:t xml:space="preserve"> </w:t>
      </w:r>
      <w:r w:rsidR="008F0599" w:rsidRPr="00776825">
        <w:t>Law (Core)</w:t>
      </w:r>
      <w:bookmarkEnd w:id="1514"/>
      <w:bookmarkEnd w:id="1515"/>
      <w:bookmarkEnd w:id="1516"/>
      <w:bookmarkEnd w:id="1517"/>
      <w:bookmarkEnd w:id="1518"/>
      <w:bookmarkEnd w:id="1519"/>
      <w:bookmarkEnd w:id="1520"/>
      <w:bookmarkEnd w:id="1521"/>
      <w:bookmarkEnd w:id="1522"/>
    </w:p>
    <w:p w14:paraId="0FCC2C3E" w14:textId="77777777" w:rsidR="008F0599" w:rsidRDefault="008F0599" w:rsidP="004538F9">
      <w:pPr>
        <w:pStyle w:val="COTCOCLV3-ASDEFCON"/>
      </w:pPr>
      <w:r w:rsidRPr="00776825">
        <w:t xml:space="preserve">The laws of the </w:t>
      </w:r>
      <w:r w:rsidR="00AE4E02" w:rsidRPr="00AE4E02">
        <w:t>jurisdiction specified in the Details Schedule</w:t>
      </w:r>
      <w:r w:rsidR="00AE4E02">
        <w:rPr>
          <w:b/>
        </w:rPr>
        <w:t xml:space="preserve"> </w:t>
      </w:r>
      <w:r w:rsidRPr="00776825">
        <w:t>shall apply to the Deed and any Contract.  The courts of that State or Territory shall have non-exclusive jurisdiction to decide any matter arising out of the Deed or any Contract.</w:t>
      </w:r>
    </w:p>
    <w:p w14:paraId="26C9EE76" w14:textId="77777777" w:rsidR="004F0629" w:rsidRDefault="004F0629" w:rsidP="004538F9">
      <w:pPr>
        <w:pStyle w:val="COTCOCLV3-ASDEFCON"/>
      </w:pPr>
      <w:r>
        <w:t xml:space="preserve">The Contractor shall, in the performance of the Deed or any Contract, comply with </w:t>
      </w:r>
      <w:r w:rsidR="00967088">
        <w:t xml:space="preserve">and ensure </w:t>
      </w:r>
      <w:r w:rsidR="00766818">
        <w:t>Contractor</w:t>
      </w:r>
      <w:r w:rsidR="00967088">
        <w:t xml:space="preserve"> </w:t>
      </w:r>
      <w:r w:rsidR="00AE4E02">
        <w:t>Personnel</w:t>
      </w:r>
      <w:r w:rsidR="00783851">
        <w:t>,</w:t>
      </w:r>
      <w:r w:rsidR="00AE4E02">
        <w:t xml:space="preserve"> </w:t>
      </w:r>
      <w:r w:rsidR="00967088">
        <w:t xml:space="preserve">Subcontractors </w:t>
      </w:r>
      <w:r w:rsidR="00783851">
        <w:t xml:space="preserve">and Subcontractor Personnel </w:t>
      </w:r>
      <w:r w:rsidR="00967088">
        <w:t xml:space="preserve">comply with </w:t>
      </w:r>
      <w:r>
        <w:t>the laws from time to time in force in the State, Territory, or other jurisdictions</w:t>
      </w:r>
      <w:r w:rsidR="00967088">
        <w:t xml:space="preserve"> (including overseas)</w:t>
      </w:r>
      <w:r>
        <w:t xml:space="preserve"> in which any part of the Contract is to be carried out. </w:t>
      </w:r>
    </w:p>
    <w:p w14:paraId="2BCDF797" w14:textId="77777777" w:rsidR="00805DA8" w:rsidRDefault="00805DA8" w:rsidP="004538F9">
      <w:pPr>
        <w:pStyle w:val="COTCOCLV3-ASDEFCON"/>
      </w:pPr>
      <w:r>
        <w:t>The Contractor shall provide to the Commonwealth Representative within 10 Working Days after a request by the Commonwealth written confirmation that, to the best of the Contractor’s knowledge and based on reasonable enquiries undertaken by the Contractor, the Contractor, Contractor Personnel, Subcontractors and Subcontractor Personnel are compliant with all laws (including foreign anti-corruption legislation) regarding the offering of unlawful inducements in connection with the performance of the Deed and any Contract and Subcontracts.</w:t>
      </w:r>
    </w:p>
    <w:p w14:paraId="17A023B7" w14:textId="77777777" w:rsidR="008535C9" w:rsidRDefault="008535C9" w:rsidP="004538F9">
      <w:pPr>
        <w:pStyle w:val="COTCOCLV3-ASDEFCON"/>
      </w:pPr>
      <w:bookmarkStart w:id="1523" w:name="_Ref500765902"/>
      <w:r>
        <w:t>The Contractor:</w:t>
      </w:r>
      <w:bookmarkStart w:id="1524" w:name="_Toc509912280"/>
      <w:bookmarkStart w:id="1525" w:name="_Toc509912456"/>
      <w:bookmarkStart w:id="1526" w:name="_Toc509912607"/>
      <w:bookmarkStart w:id="1527" w:name="_Toc509912758"/>
      <w:bookmarkStart w:id="1528" w:name="_Toc509915322"/>
      <w:bookmarkStart w:id="1529" w:name="_Toc509915470"/>
      <w:bookmarkStart w:id="1530" w:name="_Toc509923618"/>
      <w:bookmarkStart w:id="1531" w:name="_Toc509923768"/>
      <w:bookmarkEnd w:id="1523"/>
      <w:bookmarkEnd w:id="1524"/>
      <w:bookmarkEnd w:id="1525"/>
      <w:bookmarkEnd w:id="1526"/>
      <w:bookmarkEnd w:id="1527"/>
      <w:bookmarkEnd w:id="1528"/>
      <w:bookmarkEnd w:id="1529"/>
      <w:bookmarkEnd w:id="1530"/>
      <w:bookmarkEnd w:id="1531"/>
    </w:p>
    <w:p w14:paraId="7586DE5F" w14:textId="77777777" w:rsidR="008535C9" w:rsidRDefault="008535C9" w:rsidP="004538F9">
      <w:pPr>
        <w:pStyle w:val="COTCOCLV4-ASDEFCON"/>
      </w:pPr>
      <w:bookmarkStart w:id="1532" w:name="_Ref500765904"/>
      <w:r>
        <w:t>shall take all reasonable measures to prevent, detect and investigate any fraud that may occur, is occurring or has occurred under the</w:t>
      </w:r>
      <w:r w:rsidR="00B315BD">
        <w:t xml:space="preserve"> Deed, any </w:t>
      </w:r>
      <w:r>
        <w:t>Contract or any Subcontract; and,</w:t>
      </w:r>
      <w:bookmarkStart w:id="1533" w:name="_Toc509912281"/>
      <w:bookmarkStart w:id="1534" w:name="_Toc509912457"/>
      <w:bookmarkStart w:id="1535" w:name="_Toc509912608"/>
      <w:bookmarkStart w:id="1536" w:name="_Toc509912759"/>
      <w:bookmarkStart w:id="1537" w:name="_Toc509915323"/>
      <w:bookmarkStart w:id="1538" w:name="_Toc509915471"/>
      <w:bookmarkStart w:id="1539" w:name="_Toc509923619"/>
      <w:bookmarkStart w:id="1540" w:name="_Toc509923769"/>
      <w:bookmarkEnd w:id="1532"/>
      <w:bookmarkEnd w:id="1533"/>
      <w:bookmarkEnd w:id="1534"/>
      <w:bookmarkEnd w:id="1535"/>
      <w:bookmarkEnd w:id="1536"/>
      <w:bookmarkEnd w:id="1537"/>
      <w:bookmarkEnd w:id="1538"/>
      <w:bookmarkEnd w:id="1539"/>
      <w:bookmarkEnd w:id="1540"/>
    </w:p>
    <w:p w14:paraId="520DD9DF" w14:textId="6B204BCC" w:rsidR="008535C9" w:rsidRDefault="008535C9" w:rsidP="004538F9">
      <w:pPr>
        <w:pStyle w:val="COTCOCLV4-ASDEFCON"/>
      </w:pPr>
      <w:r>
        <w:t xml:space="preserve">acknowledges and agrees that its obligation in clause </w:t>
      </w:r>
      <w:r>
        <w:fldChar w:fldCharType="begin"/>
      </w:r>
      <w:r>
        <w:instrText xml:space="preserve"> REF _Ref500765902 \r \h </w:instrText>
      </w:r>
      <w:r>
        <w:fldChar w:fldCharType="separate"/>
      </w:r>
      <w:r w:rsidR="005E1CDB">
        <w:t>10.1.4</w:t>
      </w:r>
      <w:r>
        <w:fldChar w:fldCharType="end"/>
      </w:r>
      <w:r>
        <w:fldChar w:fldCharType="begin"/>
      </w:r>
      <w:r>
        <w:instrText xml:space="preserve"> REF _Ref500765904 \r \h </w:instrText>
      </w:r>
      <w:r>
        <w:fldChar w:fldCharType="separate"/>
      </w:r>
      <w:r w:rsidR="005E1CDB">
        <w:t>a</w:t>
      </w:r>
      <w:r>
        <w:fldChar w:fldCharType="end"/>
      </w:r>
      <w:r>
        <w:t xml:space="preserve"> extends to taking all reasonable measures to prevent, detect and investigate any fraud which has or may be committed by Contractor Personnel.</w:t>
      </w:r>
      <w:bookmarkStart w:id="1541" w:name="_Toc509912282"/>
      <w:bookmarkStart w:id="1542" w:name="_Toc509912458"/>
      <w:bookmarkStart w:id="1543" w:name="_Toc509912609"/>
      <w:bookmarkStart w:id="1544" w:name="_Toc509912760"/>
      <w:bookmarkStart w:id="1545" w:name="_Toc509915324"/>
      <w:bookmarkStart w:id="1546" w:name="_Toc509915472"/>
      <w:bookmarkStart w:id="1547" w:name="_Toc509923620"/>
      <w:bookmarkStart w:id="1548" w:name="_Toc509923770"/>
      <w:bookmarkEnd w:id="1541"/>
      <w:bookmarkEnd w:id="1542"/>
      <w:bookmarkEnd w:id="1543"/>
      <w:bookmarkEnd w:id="1544"/>
      <w:bookmarkEnd w:id="1545"/>
      <w:bookmarkEnd w:id="1546"/>
      <w:bookmarkEnd w:id="1547"/>
      <w:bookmarkEnd w:id="1548"/>
    </w:p>
    <w:p w14:paraId="786C277C" w14:textId="77777777" w:rsidR="008535C9" w:rsidRDefault="008535C9" w:rsidP="00041AAA">
      <w:pPr>
        <w:pStyle w:val="COTCOCLV4-ASDEFCON"/>
      </w:pPr>
      <w:r>
        <w:t>If the Contractor knows that any fraud is occurring or has occurred, it shall, as soon as practicable, provide written details to the Commonwealth, and provide such further information and assistance as the Commonwealth, or any person authorised by the Commonwealth, reasonably requires in relation to the fraud.</w:t>
      </w:r>
      <w:bookmarkStart w:id="1549" w:name="_Toc509912283"/>
      <w:bookmarkStart w:id="1550" w:name="_Toc509912459"/>
      <w:bookmarkStart w:id="1551" w:name="_Toc509912610"/>
      <w:bookmarkStart w:id="1552" w:name="_Toc509912761"/>
      <w:bookmarkStart w:id="1553" w:name="_Toc509915325"/>
      <w:bookmarkStart w:id="1554" w:name="_Toc509915473"/>
      <w:bookmarkStart w:id="1555" w:name="_Toc509923621"/>
      <w:bookmarkStart w:id="1556" w:name="_Toc509923771"/>
      <w:bookmarkEnd w:id="1549"/>
      <w:bookmarkEnd w:id="1550"/>
      <w:bookmarkEnd w:id="1551"/>
      <w:bookmarkEnd w:id="1552"/>
      <w:bookmarkEnd w:id="1553"/>
      <w:bookmarkEnd w:id="1554"/>
      <w:bookmarkEnd w:id="1555"/>
      <w:bookmarkEnd w:id="1556"/>
    </w:p>
    <w:p w14:paraId="6833BA54" w14:textId="775B43CA" w:rsidR="008D2AD8" w:rsidRDefault="008D2AD8" w:rsidP="004538F9">
      <w:pPr>
        <w:pStyle w:val="COTCOCLV3-ASDEFCON"/>
      </w:pPr>
      <w:r w:rsidRPr="008D2AD8">
        <w:t xml:space="preserve">The </w:t>
      </w:r>
      <w:r w:rsidRPr="00AE4E02">
        <w:t>United Nations Convention on Contracts for the International Sale of Goods</w:t>
      </w:r>
      <w:r w:rsidRPr="008D2AD8">
        <w:t xml:space="preserve"> shall not apply to the Contract. </w:t>
      </w:r>
    </w:p>
    <w:p w14:paraId="0344A355" w14:textId="71FD6B35" w:rsidR="00EE2EF4" w:rsidRPr="008D2AD8" w:rsidRDefault="00EE2EF4" w:rsidP="004538F9">
      <w:pPr>
        <w:pStyle w:val="COTCOCLV2-ASDEFCON"/>
      </w:pPr>
      <w:bookmarkStart w:id="1557" w:name="_Ref153376370"/>
      <w:bookmarkStart w:id="1558" w:name="_Toc175218989"/>
      <w:bookmarkStart w:id="1559" w:name="_Toc175225953"/>
      <w:bookmarkStart w:id="1560" w:name="_Toc153359588"/>
      <w:r w:rsidRPr="004239BB">
        <w:t>Policy Requirements (Core)</w:t>
      </w:r>
      <w:bookmarkEnd w:id="1557"/>
      <w:bookmarkEnd w:id="1558"/>
      <w:bookmarkEnd w:id="1559"/>
      <w:bookmarkEnd w:id="1560"/>
    </w:p>
    <w:p w14:paraId="7E7D1FD8" w14:textId="77777777" w:rsidR="008F0599" w:rsidRDefault="008F0599" w:rsidP="004538F9">
      <w:pPr>
        <w:pStyle w:val="NoteToDrafters-ASDEFCON"/>
      </w:pPr>
      <w:bookmarkStart w:id="1561" w:name="_Toc21500079"/>
      <w:r w:rsidRPr="00776825">
        <w:t>Note to drafters:</w:t>
      </w:r>
      <w:r w:rsidR="00B07BF4" w:rsidRPr="00776825">
        <w:t xml:space="preserve"> </w:t>
      </w:r>
      <w:r w:rsidRPr="00776825">
        <w:t xml:space="preserve"> Prior to RFT release and prior to the execution of any resultant </w:t>
      </w:r>
      <w:r w:rsidR="00E43666">
        <w:t>D</w:t>
      </w:r>
      <w:r w:rsidRPr="00776825">
        <w:t xml:space="preserve">eed, the Glossary should be updated to reflect the version of the following documents and policies current at the time of RFT release and signature of any resultant </w:t>
      </w:r>
      <w:r w:rsidR="00783515" w:rsidRPr="00776825">
        <w:t>Deed</w:t>
      </w:r>
      <w:r w:rsidRPr="00776825">
        <w:t xml:space="preserve">, as applicable.  </w:t>
      </w:r>
    </w:p>
    <w:p w14:paraId="63650BF7" w14:textId="7A0A3201" w:rsidR="000C4F09" w:rsidRDefault="00C63F1F" w:rsidP="004538F9">
      <w:pPr>
        <w:pStyle w:val="NoteToDrafters-ASDEFCON"/>
      </w:pPr>
      <w:r>
        <w:t>If there are</w:t>
      </w:r>
      <w:r w:rsidRPr="00DA53A9">
        <w:t xml:space="preserve"> </w:t>
      </w:r>
      <w:r w:rsidR="00783515" w:rsidRPr="00DA53A9">
        <w:t>other Commonwealth or Defence polic</w:t>
      </w:r>
      <w:r w:rsidR="00365C96">
        <w:t>i</w:t>
      </w:r>
      <w:r w:rsidR="00783515" w:rsidRPr="00DA53A9">
        <w:t xml:space="preserve">es relevant to the procurement activity, </w:t>
      </w:r>
      <w:r>
        <w:t>that are not otherwise referenced in the draft Contract, they can be listed below.</w:t>
      </w:r>
    </w:p>
    <w:p w14:paraId="08E107C9" w14:textId="77777777" w:rsidR="008F0599" w:rsidRPr="00776825" w:rsidRDefault="008F0599" w:rsidP="004538F9">
      <w:pPr>
        <w:pStyle w:val="COTCOCLV3-ASDEFCON"/>
      </w:pPr>
      <w:r w:rsidRPr="00776825">
        <w:t>The Contractor shall comply with</w:t>
      </w:r>
      <w:r w:rsidR="00B716DE">
        <w:t>,</w:t>
      </w:r>
      <w:r w:rsidRPr="00776825">
        <w:t xml:space="preserve"> and require </w:t>
      </w:r>
      <w:r w:rsidR="00766818">
        <w:t>Contractor</w:t>
      </w:r>
      <w:r w:rsidRPr="00776825">
        <w:t xml:space="preserve"> </w:t>
      </w:r>
      <w:r w:rsidR="00365C96">
        <w:t>Personnel</w:t>
      </w:r>
      <w:r w:rsidR="00467A94">
        <w:t>,</w:t>
      </w:r>
      <w:r w:rsidRPr="00776825">
        <w:t xml:space="preserve"> Subcontractors</w:t>
      </w:r>
      <w:r w:rsidR="00467A94">
        <w:t xml:space="preserve"> and Subcontractor Personnel</w:t>
      </w:r>
      <w:r w:rsidRPr="00776825">
        <w:t xml:space="preserve"> to comply with</w:t>
      </w:r>
      <w:r w:rsidR="00B716DE">
        <w:t>,</w:t>
      </w:r>
      <w:r w:rsidRPr="00776825">
        <w:t xml:space="preserve"> the following Commonwealth policies of general application relevant or applicable to </w:t>
      </w:r>
      <w:r w:rsidR="00D465A4">
        <w:t xml:space="preserve">any </w:t>
      </w:r>
      <w:r w:rsidRPr="00776825">
        <w:t xml:space="preserve">Contract: </w:t>
      </w:r>
    </w:p>
    <w:bookmarkEnd w:id="1561"/>
    <w:p w14:paraId="3BF45D6C" w14:textId="600D783F" w:rsidR="00D50E41" w:rsidRDefault="00D50E41" w:rsidP="004538F9">
      <w:pPr>
        <w:pStyle w:val="COTCOCLV4-ASDEFCON"/>
      </w:pPr>
      <w:r>
        <w:t xml:space="preserve">DI </w:t>
      </w:r>
      <w:del w:id="1562" w:author="Author">
        <w:r>
          <w:delText>ADMINPOL</w:delText>
        </w:r>
      </w:del>
      <w:r>
        <w:t>, and in particular:</w:t>
      </w:r>
    </w:p>
    <w:p w14:paraId="0A601BB1" w14:textId="7FCAFDD9" w:rsidR="003A1F41" w:rsidRPr="00794A90" w:rsidRDefault="00D50E41" w:rsidP="004538F9">
      <w:pPr>
        <w:pStyle w:val="COTCOCLV5-ASDEFCON"/>
      </w:pPr>
      <w:del w:id="1563" w:author="Author">
        <w:r>
          <w:delText>Annex C,</w:delText>
        </w:r>
      </w:del>
      <w:ins w:id="1564" w:author="Author">
        <w:r w:rsidR="003A1F41">
          <w:t>Administration and Governance Provision 4</w:t>
        </w:r>
      </w:ins>
      <w:r w:rsidR="003A1F41">
        <w:t xml:space="preserve"> </w:t>
      </w:r>
      <w:r w:rsidR="003A1F41" w:rsidRPr="00794A90">
        <w:t>AG4 – Incident reporting and management and the Incident Reporting and Management Manual;</w:t>
      </w:r>
    </w:p>
    <w:p w14:paraId="24130C73" w14:textId="2FDB9F56" w:rsidR="003A1F41" w:rsidRPr="00794A90" w:rsidRDefault="00D50E41" w:rsidP="004538F9">
      <w:pPr>
        <w:pStyle w:val="COTCOCLV5-ASDEFCON"/>
      </w:pPr>
      <w:del w:id="1565" w:author="Author">
        <w:r>
          <w:delText>Annex C</w:delText>
        </w:r>
      </w:del>
      <w:ins w:id="1566" w:author="Author">
        <w:r w:rsidR="003A1F41">
          <w:t>Administration and Governance Provision 5</w:t>
        </w:r>
      </w:ins>
      <w:r w:rsidR="003A1F41" w:rsidRPr="00794A90">
        <w:t>, AG5 – Conflicts of interest and declarations of interest and the Integrity Policy</w:t>
      </w:r>
      <w:del w:id="1567" w:author="Author">
        <w:r>
          <w:delText>;</w:delText>
        </w:r>
      </w:del>
      <w:ins w:id="1568" w:author="Author">
        <w:r w:rsidR="003A1F41" w:rsidRPr="00794A90">
          <w:t xml:space="preserve"> Manual;</w:t>
        </w:r>
        <w:r w:rsidR="003A1F41">
          <w:t xml:space="preserve"> and</w:t>
        </w:r>
      </w:ins>
    </w:p>
    <w:p w14:paraId="09D165A2" w14:textId="177C62A3" w:rsidR="003A1F41" w:rsidRDefault="00D50E41" w:rsidP="004538F9">
      <w:pPr>
        <w:pStyle w:val="COTCOCLV5-ASDEFCON"/>
      </w:pPr>
      <w:del w:id="1569" w:author="Author">
        <w:r>
          <w:delText>Annex J</w:delText>
        </w:r>
      </w:del>
      <w:ins w:id="1570" w:author="Author">
        <w:r w:rsidR="003A1F41">
          <w:t>People Provision 7</w:t>
        </w:r>
      </w:ins>
      <w:r w:rsidR="003A1F41" w:rsidRPr="00794A90">
        <w:t>, PPL 7 – Required behaviours in Defence and Chapter 3 of the Complaints and Alternative Resolutions Manual</w:t>
      </w:r>
      <w:r w:rsidR="003A1F41">
        <w:t xml:space="preserve">; </w:t>
      </w:r>
    </w:p>
    <w:p w14:paraId="06B52700" w14:textId="77777777" w:rsidR="009C51A6" w:rsidRDefault="009C51A6" w:rsidP="004538F9">
      <w:pPr>
        <w:pStyle w:val="COTCOCLV4-ASDEFCON"/>
      </w:pPr>
      <w:r>
        <w:t>Financial Policy Gifts and Benefits (Including Hospitality) – Receiving;</w:t>
      </w:r>
    </w:p>
    <w:p w14:paraId="459E81F0" w14:textId="05F9ED8E" w:rsidR="009C51A6" w:rsidRDefault="009C51A6" w:rsidP="004538F9">
      <w:pPr>
        <w:pStyle w:val="COTCOCLV4-ASDEFCON"/>
      </w:pPr>
      <w:r>
        <w:t>Financial Policy Gifts and Benefits (Including Hospitality) – Spending;</w:t>
      </w:r>
    </w:p>
    <w:p w14:paraId="3531E503" w14:textId="39BA92CC" w:rsidR="00D20B6D" w:rsidRPr="000D710B" w:rsidRDefault="00D20B6D" w:rsidP="004538F9">
      <w:pPr>
        <w:pStyle w:val="COTCOCLV4-ASDEFCON"/>
      </w:pPr>
      <w:r w:rsidRPr="00662B2A">
        <w:t xml:space="preserve">Australian Defence Force alcohol policy </w:t>
      </w:r>
      <w:r>
        <w:t xml:space="preserve">as </w:t>
      </w:r>
      <w:r w:rsidRPr="00662B2A">
        <w:t xml:space="preserve">detailed in </w:t>
      </w:r>
      <w:r w:rsidR="00AA2564">
        <w:t>MILPERSMAN Part 4 Chapter 1</w:t>
      </w:r>
      <w:r w:rsidRPr="00662B2A">
        <w:t>;</w:t>
      </w:r>
      <w:r>
        <w:t xml:space="preserve"> </w:t>
      </w:r>
    </w:p>
    <w:p w14:paraId="562B84D2" w14:textId="77777777" w:rsidR="00C63F1F" w:rsidRDefault="00C63F1F" w:rsidP="004538F9">
      <w:pPr>
        <w:pStyle w:val="COTCOCLV4-ASDEFCON"/>
      </w:pPr>
      <w:bookmarkStart w:id="1571" w:name="_Toc229471820"/>
      <w:r w:rsidRPr="0066376A">
        <w:t xml:space="preserve">Public Interest Disclosure policy </w:t>
      </w:r>
      <w:r>
        <w:t xml:space="preserve">detailed at: </w:t>
      </w:r>
    </w:p>
    <w:p w14:paraId="19E0CA21" w14:textId="77777777" w:rsidR="00D05B28" w:rsidRDefault="00E62A37" w:rsidP="0064782A">
      <w:pPr>
        <w:ind w:left="1418"/>
        <w:rPr>
          <w:del w:id="1572" w:author="Author"/>
        </w:rPr>
      </w:pPr>
      <w:del w:id="1573" w:author="Author">
        <w:r>
          <w:fldChar w:fldCharType="begin"/>
        </w:r>
        <w:r w:rsidR="00825C78">
          <w:delInstrText>HYPERLINK "https://www.ombudsman.gov.au/complaints/public-interest-disclosure-whistleblowing"</w:delInstrText>
        </w:r>
        <w:r>
          <w:fldChar w:fldCharType="separate"/>
        </w:r>
        <w:r w:rsidR="00825C78">
          <w:rPr>
            <w:rStyle w:val="Hyperlink"/>
            <w:szCs w:val="20"/>
          </w:rPr>
          <w:delText>https://www.ombudsman.gov.au/complaints/public-interest-disclosure-whistleblowing</w:delText>
        </w:r>
        <w:r>
          <w:rPr>
            <w:rStyle w:val="Hyperlink"/>
            <w:szCs w:val="20"/>
          </w:rPr>
          <w:fldChar w:fldCharType="end"/>
        </w:r>
        <w:r w:rsidR="00C63F1F">
          <w:delText>;</w:delText>
        </w:r>
        <w:r w:rsidR="00C63F1F" w:rsidRPr="00B642F3">
          <w:delText xml:space="preserve"> </w:delText>
        </w:r>
        <w:r w:rsidR="00D05B28" w:rsidRPr="00D05B28">
          <w:delText>and</w:delText>
        </w:r>
      </w:del>
    </w:p>
    <w:p w14:paraId="4EEC0F80" w14:textId="0368C5F0" w:rsidR="00D05B28" w:rsidRDefault="00041AAA" w:rsidP="00372B77">
      <w:pPr>
        <w:ind w:left="1418"/>
        <w:rPr>
          <w:ins w:id="1574" w:author="Author"/>
        </w:rPr>
      </w:pPr>
      <w:ins w:id="1575" w:author="Author">
        <w:r>
          <w:fldChar w:fldCharType="begin"/>
        </w:r>
        <w:r>
          <w:instrText xml:space="preserve"> HYPERLINK "https://www.ombudsman.gov.au/complaints/public-interest-disclosure-whistleblowing" </w:instrText>
        </w:r>
        <w:r>
          <w:fldChar w:fldCharType="separate"/>
        </w:r>
        <w:r w:rsidR="00825C78">
          <w:rPr>
            <w:rStyle w:val="Hyperlink"/>
            <w:szCs w:val="20"/>
          </w:rPr>
          <w:t>https://www.ombudsman.gov.au/complaints/public-interest-disclosure-whistleblowing</w:t>
        </w:r>
        <w:r>
          <w:rPr>
            <w:rStyle w:val="Hyperlink"/>
            <w:szCs w:val="20"/>
          </w:rPr>
          <w:fldChar w:fldCharType="end"/>
        </w:r>
        <w:r w:rsidR="00C63F1F">
          <w:t>;</w:t>
        </w:r>
        <w:r w:rsidR="00C63F1F" w:rsidRPr="00B642F3">
          <w:t xml:space="preserve"> </w:t>
        </w:r>
        <w:r w:rsidR="00D05B28" w:rsidRPr="00D05B28">
          <w:t>and</w:t>
        </w:r>
      </w:ins>
    </w:p>
    <w:p w14:paraId="600E45F3" w14:textId="558C5AD3" w:rsidR="00C63F1F" w:rsidRPr="00041AAA" w:rsidRDefault="00D05B28" w:rsidP="004538F9">
      <w:pPr>
        <w:pStyle w:val="COTCOCLV4-ASDEFCON"/>
        <w:rPr>
          <w:b/>
        </w:rPr>
      </w:pPr>
      <w:r w:rsidRPr="00D930CD">
        <w:rPr>
          <w:b/>
        </w:rPr>
        <w:fldChar w:fldCharType="begin">
          <w:ffData>
            <w:name w:val=""/>
            <w:enabled/>
            <w:calcOnExit w:val="0"/>
            <w:textInput>
              <w:default w:val="[DRAFTERS TO INSERT ANY OTHER RELEVANT COMMONWEALTH AND DEFENCE POLICIES THAT REGULATE DELIVERY OF THE SUPPLIES]"/>
            </w:textInput>
          </w:ffData>
        </w:fldChar>
      </w:r>
      <w:r w:rsidRPr="00D930CD">
        <w:rPr>
          <w:b/>
        </w:rPr>
        <w:instrText xml:space="preserve"> FORMTEXT </w:instrText>
      </w:r>
      <w:r w:rsidRPr="00D930CD">
        <w:rPr>
          <w:b/>
        </w:rPr>
      </w:r>
      <w:r w:rsidRPr="00D930CD">
        <w:rPr>
          <w:b/>
        </w:rPr>
        <w:fldChar w:fldCharType="separate"/>
      </w:r>
      <w:r w:rsidR="005E1CDB" w:rsidRPr="00D930CD">
        <w:rPr>
          <w:b/>
          <w:noProof/>
        </w:rPr>
        <w:t>[DRAFTERS TO INSERT ANY OTHER RELEVANT COMMONWEALTH AND DEFENCE POLICIES THAT REGULATE DELIVERY OF THE SUPPLIES]</w:t>
      </w:r>
      <w:r w:rsidRPr="00D930CD">
        <w:rPr>
          <w:b/>
        </w:rPr>
        <w:fldChar w:fldCharType="end"/>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7"/>
      </w:tblGrid>
      <w:tr w:rsidR="00662B2A" w14:paraId="395A09F0" w14:textId="77777777" w:rsidTr="00662B2A">
        <w:tc>
          <w:tcPr>
            <w:tcW w:w="9287" w:type="dxa"/>
            <w:shd w:val="clear" w:color="auto" w:fill="auto"/>
          </w:tcPr>
          <w:p w14:paraId="1E9E5DBC" w14:textId="77777777" w:rsidR="00662B2A" w:rsidRPr="007D4B28" w:rsidRDefault="00662B2A" w:rsidP="00041AAA">
            <w:pPr>
              <w:pStyle w:val="Note-ASDEFCON"/>
            </w:pPr>
            <w:bookmarkStart w:id="1576" w:name="_Ref395800191"/>
            <w:r>
              <w:t xml:space="preserve">Option: </w:t>
            </w:r>
            <w:r w:rsidRPr="000F6CF4">
              <w:t xml:space="preserve"> </w:t>
            </w:r>
            <w:r w:rsidR="007D4B28" w:rsidRPr="007D4B28">
              <w:t>For use if the IPP mandatory minimum requirements are NOT included in the RFT.</w:t>
            </w:r>
          </w:p>
          <w:p w14:paraId="3A07FB38" w14:textId="77777777" w:rsidR="003249E0" w:rsidRDefault="00662B2A" w:rsidP="00D930CD">
            <w:pPr>
              <w:pStyle w:val="NoteToTenderers-ASDEFCON"/>
            </w:pPr>
            <w:r w:rsidRPr="000F6CF4">
              <w:t xml:space="preserve">Note to tenderers:  </w:t>
            </w:r>
            <w:r w:rsidR="007D4B28">
              <w:t>It is Commonwealth policy to stimulate Indigenous entrepreneurship and business development, providing Indigenous Australians with more opportunities to participate in the economy</w:t>
            </w:r>
            <w:r w:rsidR="007D4B28" w:rsidRPr="00451456">
              <w:t xml:space="preserve">. </w:t>
            </w:r>
            <w:r w:rsidR="00BE378B">
              <w:t>The Commonwealth Indigenous Procurement Policy is available at</w:t>
            </w:r>
            <w:r w:rsidR="003249E0">
              <w:t>:</w:t>
            </w:r>
          </w:p>
          <w:p w14:paraId="3C7EC2B3" w14:textId="657E3F1C" w:rsidR="00662B2A" w:rsidRPr="000F6CF4" w:rsidRDefault="00041AAA" w:rsidP="00041AAA">
            <w:pPr>
              <w:pStyle w:val="NoteToTenderers-ASDEFCON"/>
            </w:pPr>
            <w:hyperlink r:id="rId23" w:history="1">
              <w:r w:rsidR="00921CE9">
                <w:rPr>
                  <w:rStyle w:val="Hyperlink"/>
                </w:rPr>
                <w:t>https://www.niaa.gov.au/indigenous-affairs/economic-development/indigenous-procurement-policy-ipp</w:t>
              </w:r>
            </w:hyperlink>
            <w:r w:rsidR="007D4B28" w:rsidRPr="00451456">
              <w:t xml:space="preserve"> </w:t>
            </w:r>
          </w:p>
          <w:p w14:paraId="660018DA" w14:textId="77777777" w:rsidR="007D4B28" w:rsidRDefault="007D4B28" w:rsidP="00D930CD">
            <w:pPr>
              <w:pStyle w:val="COTCOCLV3-ASDEFCON"/>
            </w:pPr>
            <w:bookmarkStart w:id="1577" w:name="_Ref417378061"/>
            <w:r>
              <w:t>The Contractor shall use its reasonable endeavours to increase its:</w:t>
            </w:r>
          </w:p>
          <w:p w14:paraId="2CC65C81" w14:textId="77777777" w:rsidR="007D4B28" w:rsidRDefault="007D4B28" w:rsidP="00D930CD">
            <w:pPr>
              <w:pStyle w:val="COTCOCLV4-ASDEFCON"/>
            </w:pPr>
            <w:r>
              <w:t>purchasing from Indigenous enterprises; and</w:t>
            </w:r>
          </w:p>
          <w:p w14:paraId="50D79DA0" w14:textId="77777777" w:rsidR="007D4B28" w:rsidRDefault="007D4B28" w:rsidP="00D930CD">
            <w:pPr>
              <w:pStyle w:val="COTCOCLV4-ASDEFCON"/>
            </w:pPr>
            <w:r>
              <w:t>employment of Indigenous Australians,</w:t>
            </w:r>
          </w:p>
          <w:p w14:paraId="7AC6D804" w14:textId="3747F47B" w:rsidR="00662B2A" w:rsidRPr="00662B2A" w:rsidRDefault="007D4B28" w:rsidP="004538F9">
            <w:pPr>
              <w:pStyle w:val="COTCOCLV3NONUM-ASDEFCON"/>
            </w:pPr>
            <w:r>
              <w:t xml:space="preserve">in the performance of the </w:t>
            </w:r>
            <w:r w:rsidR="003C4ED1">
              <w:t>Deed</w:t>
            </w:r>
            <w:r>
              <w:t xml:space="preserve">. For the purposes of this clause </w:t>
            </w:r>
            <w:r w:rsidR="00420091" w:rsidRPr="00420091">
              <w:t>’</w:t>
            </w:r>
            <w:r w:rsidRPr="00420091">
              <w:rPr>
                <w:b/>
              </w:rPr>
              <w:t>Indigenous enterprise</w:t>
            </w:r>
            <w:r w:rsidR="00420091">
              <w:t xml:space="preserve">‘ </w:t>
            </w:r>
            <w:r>
              <w:t>means an organisation that is 50 per cent or more Indigenous owned that is operating a business. Supply Nation maintains a list of enterprises that meet the definition of “Indigenous enterprises” (</w:t>
            </w:r>
            <w:hyperlink r:id="rId24" w:history="1">
              <w:r w:rsidR="00D85BB4" w:rsidRPr="001D1979">
                <w:rPr>
                  <w:rStyle w:val="Hyperlink"/>
                </w:rPr>
                <w:t>www.supplynation.org.au</w:t>
              </w:r>
            </w:hyperlink>
            <w:r>
              <w:t>).</w:t>
            </w:r>
            <w:bookmarkEnd w:id="1577"/>
          </w:p>
        </w:tc>
      </w:tr>
    </w:tbl>
    <w:p w14:paraId="4E3C1906" w14:textId="77777777" w:rsidR="00662B2A" w:rsidRDefault="00662B2A" w:rsidP="004538F9">
      <w:pPr>
        <w:pStyle w:val="ASDEFCONOptionSpace"/>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7"/>
      </w:tblGrid>
      <w:tr w:rsidR="00662B2A" w14:paraId="540A9F33" w14:textId="77777777" w:rsidTr="00662B2A">
        <w:tc>
          <w:tcPr>
            <w:tcW w:w="9287" w:type="dxa"/>
            <w:shd w:val="clear" w:color="auto" w:fill="auto"/>
          </w:tcPr>
          <w:p w14:paraId="7298D70A" w14:textId="0C291D1A" w:rsidR="00E70071" w:rsidRDefault="00662B2A" w:rsidP="00041AAA">
            <w:pPr>
              <w:pStyle w:val="Note-ASDEFCON"/>
              <w:rPr>
                <w:bCs/>
                <w:iCs/>
                <w:szCs w:val="20"/>
              </w:rPr>
            </w:pPr>
            <w:bookmarkStart w:id="1578" w:name="_Ref404862719"/>
            <w:r>
              <w:t xml:space="preserve">Option: </w:t>
            </w:r>
            <w:r w:rsidRPr="00E83AAD">
              <w:t xml:space="preserve"> </w:t>
            </w:r>
            <w:r w:rsidR="00D85BB4">
              <w:t>For when a procurement is at or above the relevant procurement threshold, and does not meet the exemptions set out at Appendix A to the CPRs</w:t>
            </w:r>
            <w:r w:rsidR="00462503">
              <w:t>.</w:t>
            </w:r>
          </w:p>
          <w:p w14:paraId="1288DF0B" w14:textId="204E2EBC" w:rsidR="002677B0" w:rsidRDefault="00662B2A" w:rsidP="00D930CD">
            <w:pPr>
              <w:pStyle w:val="NoteToDrafters-ASDEFCON"/>
              <w:rPr>
                <w:bCs/>
                <w:iCs/>
                <w:szCs w:val="20"/>
              </w:rPr>
            </w:pPr>
            <w:r w:rsidRPr="00F91F7E">
              <w:t>Note to drafters</w:t>
            </w:r>
            <w:r w:rsidR="00E70071">
              <w:t>:</w:t>
            </w:r>
            <w:r w:rsidRPr="00A316C4">
              <w:t xml:space="preserve"> </w:t>
            </w:r>
            <w:r w:rsidR="00E70071">
              <w:t xml:space="preserve"> </w:t>
            </w:r>
            <w:r w:rsidRPr="00593037">
              <w:rPr>
                <w:rFonts w:eastAsia="Calibri"/>
              </w:rPr>
              <w:t>If the procurement is</w:t>
            </w:r>
            <w:r w:rsidR="00E70071" w:rsidRPr="00E83AAD">
              <w:t xml:space="preserve"> at or above the relevant procurement threshold and does not meet the exemptions set out at Appendix A to the CPRs</w:t>
            </w:r>
            <w:r w:rsidR="00E70071">
              <w:t xml:space="preserve"> or a Defence specific</w:t>
            </w:r>
            <w:r w:rsidRPr="00593037">
              <w:rPr>
                <w:rFonts w:eastAsia="Calibri"/>
              </w:rPr>
              <w:t xml:space="preserve"> </w:t>
            </w:r>
            <w:r w:rsidR="00E70071">
              <w:rPr>
                <w:bCs/>
                <w:iCs/>
              </w:rPr>
              <w:t>exemption</w:t>
            </w:r>
            <w:r w:rsidR="00A23177">
              <w:rPr>
                <w:bCs/>
                <w:iCs/>
              </w:rPr>
              <w:t>,</w:t>
            </w:r>
            <w:r w:rsidRPr="00B14EF4">
              <w:rPr>
                <w:rFonts w:eastAsia="Calibri"/>
              </w:rPr>
              <w:t xml:space="preserve"> the procurement will still be </w:t>
            </w:r>
            <w:r w:rsidRPr="00B14EF4">
              <w:rPr>
                <w:bCs/>
                <w:iCs/>
              </w:rPr>
              <w:t xml:space="preserve">subject to the </w:t>
            </w:r>
            <w:r w:rsidRPr="00B14EF4">
              <w:t>Workplace Gender Equality Procurement Principles</w:t>
            </w:r>
            <w:r w:rsidRPr="00B14EF4">
              <w:rPr>
                <w:bCs/>
                <w:iCs/>
              </w:rPr>
              <w:t xml:space="preserve"> and</w:t>
            </w:r>
            <w:r w:rsidRPr="000F7F1A">
              <w:rPr>
                <w:bCs/>
                <w:iCs/>
              </w:rPr>
              <w:t xml:space="preserve"> </w:t>
            </w:r>
            <w:r>
              <w:rPr>
                <w:bCs/>
                <w:iCs/>
              </w:rPr>
              <w:t xml:space="preserve">the following clauses </w:t>
            </w:r>
            <w:r w:rsidRPr="000F7F1A">
              <w:t>must be used</w:t>
            </w:r>
            <w:r w:rsidR="00E70071">
              <w:t>.</w:t>
            </w:r>
            <w:r w:rsidR="005B5138">
              <w:t xml:space="preserve"> A list of Defence specific </w:t>
            </w:r>
            <w:r w:rsidR="005B5138" w:rsidRPr="00F0526B">
              <w:t xml:space="preserve">exemptions is found in the factsheet ‘Exemptions from Division 2 of the Commonwealth Procurement Rules’ which is available here: </w:t>
            </w:r>
          </w:p>
          <w:p w14:paraId="5FB70F54" w14:textId="77777777" w:rsidR="002677B0" w:rsidRDefault="009223DC" w:rsidP="0064782A">
            <w:pPr>
              <w:pStyle w:val="NoteToDraftersBullets-ASDEFCON"/>
              <w:rPr>
                <w:del w:id="1579" w:author="Author"/>
              </w:rPr>
            </w:pPr>
            <w:del w:id="1580" w:author="Author">
              <w:r w:rsidRPr="009223DC">
                <w:delText>http://ibss/PublishedWebsite/LatestFinal/836F0CF2-84F0-43C2-8A34-6D34BD246B0D/Item/EBDAF9B0-2B07-45D4-BC51-67963BAA2394</w:delText>
              </w:r>
            </w:del>
          </w:p>
          <w:p w14:paraId="605A7701" w14:textId="5E7AEE52" w:rsidR="002677B0" w:rsidRDefault="00041AAA" w:rsidP="00D930CD">
            <w:pPr>
              <w:pStyle w:val="NoteToDrafters-ASDEFCON"/>
              <w:rPr>
                <w:ins w:id="1581" w:author="Author"/>
              </w:rPr>
            </w:pPr>
            <w:ins w:id="1582" w:author="Author">
              <w:r>
                <w:fldChar w:fldCharType="begin"/>
              </w:r>
              <w:r>
                <w:instrText xml:space="preserve"> HYPERLINK "http://ibss/PublishedWebsite/LatestFinal/836F0CF2-84F0-43C2-8A34-6D34BD246B0D/Item/EBDAF9B0-2B07-45D4-BC51-67963BAA2394" </w:instrText>
              </w:r>
              <w:r>
                <w:fldChar w:fldCharType="separate"/>
              </w:r>
              <w:r w:rsidR="009223DC" w:rsidRPr="000E7A8F">
                <w:rPr>
                  <w:rStyle w:val="Hyperlink"/>
                </w:rPr>
                <w:t>http://ibss/PublishedWebsite/LatestFinal/836F0CF2-84F0-43C2-8A34-6D34BD246B0D/Item/EBDAF9B0-2B07-45D4-BC51-67963BAA2394</w:t>
              </w:r>
              <w:r>
                <w:rPr>
                  <w:rStyle w:val="Hyperlink"/>
                </w:rPr>
                <w:fldChar w:fldCharType="end"/>
              </w:r>
              <w:r w:rsidR="000E7A8F">
                <w:t>.</w:t>
              </w:r>
            </w:ins>
          </w:p>
          <w:p w14:paraId="4E40A9EC" w14:textId="3506E551" w:rsidR="00662B2A" w:rsidRDefault="00662B2A" w:rsidP="00D930CD">
            <w:pPr>
              <w:pStyle w:val="NoteToTenderers-ASDEFCON"/>
            </w:pPr>
            <w:r>
              <w:t xml:space="preserve">Note to tenderers:  </w:t>
            </w:r>
            <w:r w:rsidRPr="000F6CF4">
              <w:rPr>
                <w:bCs/>
                <w:iCs/>
              </w:rPr>
              <w:t>These clauses</w:t>
            </w:r>
            <w:r>
              <w:rPr>
                <w:bCs/>
                <w:iCs/>
              </w:rPr>
              <w:t xml:space="preserve"> </w:t>
            </w:r>
            <w:r>
              <w:rPr>
                <w:bCs/>
                <w:iCs/>
              </w:rPr>
              <w:fldChar w:fldCharType="begin"/>
            </w:r>
            <w:r>
              <w:rPr>
                <w:bCs/>
                <w:iCs/>
              </w:rPr>
              <w:instrText xml:space="preserve"> REF _Ref387832822 \r \h </w:instrText>
            </w:r>
            <w:r>
              <w:rPr>
                <w:bCs/>
                <w:iCs/>
              </w:rPr>
            </w:r>
            <w:r>
              <w:rPr>
                <w:bCs/>
                <w:iCs/>
              </w:rPr>
              <w:fldChar w:fldCharType="separate"/>
            </w:r>
            <w:r w:rsidR="005E1CDB">
              <w:rPr>
                <w:bCs/>
                <w:iCs/>
              </w:rPr>
              <w:t>10.2.3</w:t>
            </w:r>
            <w:r>
              <w:rPr>
                <w:bCs/>
                <w:iCs/>
              </w:rPr>
              <w:fldChar w:fldCharType="end"/>
            </w:r>
            <w:r>
              <w:rPr>
                <w:bCs/>
                <w:iCs/>
              </w:rPr>
              <w:t xml:space="preserve"> </w:t>
            </w:r>
            <w:r w:rsidRPr="000F6CF4">
              <w:rPr>
                <w:bCs/>
                <w:iCs/>
              </w:rPr>
              <w:t xml:space="preserve">and </w:t>
            </w:r>
            <w:r>
              <w:rPr>
                <w:bCs/>
                <w:iCs/>
              </w:rPr>
              <w:fldChar w:fldCharType="begin"/>
            </w:r>
            <w:r>
              <w:rPr>
                <w:bCs/>
                <w:iCs/>
              </w:rPr>
              <w:instrText xml:space="preserve"> REF _Ref372899359 \r \h </w:instrText>
            </w:r>
            <w:r>
              <w:rPr>
                <w:bCs/>
                <w:iCs/>
              </w:rPr>
            </w:r>
            <w:r>
              <w:rPr>
                <w:bCs/>
                <w:iCs/>
              </w:rPr>
              <w:fldChar w:fldCharType="separate"/>
            </w:r>
            <w:r w:rsidR="005E1CDB">
              <w:rPr>
                <w:bCs/>
                <w:iCs/>
              </w:rPr>
              <w:t>10.2.4</w:t>
            </w:r>
            <w:r>
              <w:rPr>
                <w:bCs/>
                <w:iCs/>
              </w:rPr>
              <w:fldChar w:fldCharType="end"/>
            </w:r>
            <w:r>
              <w:rPr>
                <w:bCs/>
                <w:iCs/>
              </w:rPr>
              <w:t xml:space="preserve"> </w:t>
            </w:r>
            <w:r>
              <w:t xml:space="preserve">apply only to the extent that the tenderer has identified itself </w:t>
            </w:r>
            <w:r w:rsidRPr="001314B8">
              <w:t>as a Relevant Employer</w:t>
            </w:r>
            <w:r>
              <w:t xml:space="preserve"> </w:t>
            </w:r>
            <w:r w:rsidRPr="001314B8">
              <w:t>for the purposes of t</w:t>
            </w:r>
            <w:r>
              <w:t xml:space="preserve">he </w:t>
            </w:r>
            <w:r w:rsidRPr="00F00C50">
              <w:t>Workplace Gender Equality Procurement Principles</w:t>
            </w:r>
            <w:r>
              <w:t>.  The Workplace Gender Equality Procurement Principles will only apply to overseas based contractors to the extent that they have 100 or more employees in Australia.</w:t>
            </w:r>
            <w:bookmarkStart w:id="1583" w:name="_Ref372899347"/>
          </w:p>
          <w:p w14:paraId="21C3A21F" w14:textId="77777777" w:rsidR="00662B2A" w:rsidRPr="00DF0CF2" w:rsidRDefault="00662B2A" w:rsidP="004538F9">
            <w:pPr>
              <w:pStyle w:val="COTCOCLV3-ASDEFCON"/>
            </w:pPr>
            <w:bookmarkStart w:id="1584" w:name="_Ref387832822"/>
            <w:r w:rsidRPr="00DF0CF2">
              <w:t xml:space="preserve">The Contractor </w:t>
            </w:r>
            <w:r>
              <w:t>shall</w:t>
            </w:r>
            <w:r w:rsidRPr="00DF0CF2">
              <w:t xml:space="preserve"> comply with its obligations under the </w:t>
            </w:r>
            <w:r w:rsidRPr="00E83AAD">
              <w:rPr>
                <w:i/>
              </w:rPr>
              <w:t>Workplace Gender Equality Act 2012</w:t>
            </w:r>
            <w:r w:rsidRPr="00DF0CF2">
              <w:t xml:space="preserve"> (Cth) (WGE Act).</w:t>
            </w:r>
            <w:bookmarkEnd w:id="1583"/>
            <w:bookmarkEnd w:id="1584"/>
            <w:r w:rsidRPr="00DF0CF2">
              <w:t xml:space="preserve">  </w:t>
            </w:r>
          </w:p>
          <w:p w14:paraId="692F3B80" w14:textId="77777777" w:rsidR="00662B2A" w:rsidRDefault="00662B2A" w:rsidP="004538F9">
            <w:pPr>
              <w:pStyle w:val="COTCOCLV3-ASDEFCON"/>
            </w:pPr>
            <w:bookmarkStart w:id="1585" w:name="_Ref372899359"/>
            <w:r w:rsidRPr="00DF0CF2">
              <w:t xml:space="preserve">If the Contractor becomes non-compliant with the WGE Act during the period of the Contract, the Contractor </w:t>
            </w:r>
            <w:r>
              <w:t>shall</w:t>
            </w:r>
            <w:r w:rsidRPr="00DF0CF2">
              <w:t xml:space="preserve"> notify the Commonwealth Representative.</w:t>
            </w:r>
            <w:bookmarkEnd w:id="1585"/>
          </w:p>
        </w:tc>
      </w:tr>
    </w:tbl>
    <w:p w14:paraId="73648903" w14:textId="77777777" w:rsidR="0047729E" w:rsidRDefault="0047729E" w:rsidP="004538F9">
      <w:pPr>
        <w:pStyle w:val="ASDEFCONOptionSpace"/>
      </w:pPr>
      <w:bookmarkStart w:id="1586" w:name="_Ref427221241"/>
      <w:bookmarkStart w:id="1587" w:name="_Ref427221273"/>
      <w:bookmarkStart w:id="1588" w:name="_Ref438465087"/>
      <w:bookmarkStart w:id="1589" w:name="_Toc480532233"/>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7"/>
      </w:tblGrid>
      <w:tr w:rsidR="0047729E" w14:paraId="0862EB10" w14:textId="77777777" w:rsidTr="0047729E">
        <w:tc>
          <w:tcPr>
            <w:tcW w:w="9287" w:type="dxa"/>
            <w:shd w:val="clear" w:color="auto" w:fill="auto"/>
          </w:tcPr>
          <w:p w14:paraId="72E9342B" w14:textId="489DC48C" w:rsidR="0047729E" w:rsidRDefault="0047729E" w:rsidP="00041AAA">
            <w:pPr>
              <w:pStyle w:val="Note-ASDEFCON"/>
            </w:pPr>
            <w:r>
              <w:t xml:space="preserve">Option:  </w:t>
            </w:r>
            <w:r w:rsidRPr="0047729E">
              <w:t xml:space="preserve">For when a procurement is subject to the </w:t>
            </w:r>
            <w:r w:rsidR="00096775">
              <w:t>Shadow</w:t>
            </w:r>
            <w:r w:rsidRPr="0047729E">
              <w:t xml:space="preserve"> Economy Procurement Connected Policy.</w:t>
            </w:r>
          </w:p>
          <w:p w14:paraId="77834E07" w14:textId="678A0B78" w:rsidR="0047729E" w:rsidRDefault="0047729E" w:rsidP="00D930CD">
            <w:pPr>
              <w:pStyle w:val="NoteToDrafters-ASDEFCON"/>
            </w:pPr>
            <w:r>
              <w:t xml:space="preserve">Note to drafters: A procurement will be subject to the </w:t>
            </w:r>
            <w:r w:rsidR="00096775">
              <w:t>Shadow</w:t>
            </w:r>
            <w:r>
              <w:t xml:space="preserve"> Economy Procurement Connected Policy where the procurement is conducted by open tender, subject to the CPRs and is valued at over $4 million (inc GST).</w:t>
            </w:r>
            <w:r w:rsidR="0007553C">
              <w:t xml:space="preserve"> In the</w:t>
            </w:r>
            <w:r w:rsidR="0007553C" w:rsidRPr="0007553C">
              <w:t xml:space="preserve"> context</w:t>
            </w:r>
            <w:r w:rsidR="0007553C">
              <w:t xml:space="preserve"> of a standing offer</w:t>
            </w:r>
            <w:r w:rsidR="0007553C" w:rsidRPr="0007553C">
              <w:t>, the estimated value of the procurement is the collective total value of all potential orders under the standing offer</w:t>
            </w:r>
            <w:r w:rsidR="0007553C">
              <w:t>.</w:t>
            </w:r>
          </w:p>
          <w:p w14:paraId="01175E75" w14:textId="765BD65E" w:rsidR="003249E0" w:rsidRDefault="0047729E" w:rsidP="00D930CD">
            <w:pPr>
              <w:pStyle w:val="NoteToTenderers-ASDEFCON"/>
            </w:pPr>
            <w:r>
              <w:t xml:space="preserve">Note to tenderers:  The </w:t>
            </w:r>
            <w:r w:rsidR="00096775">
              <w:t>Shadow</w:t>
            </w:r>
            <w:r>
              <w:t xml:space="preserve"> Economy Procurement Connected Policy imposes obligations on the Commonwealth to obtain from contractors satisfactory and valid STRs and to require contractors to obtain and hold STRs in respect of certain Subcontractors.  Further information about the requirements arising under the </w:t>
            </w:r>
            <w:r w:rsidR="00096775">
              <w:t>Shadow</w:t>
            </w:r>
            <w:r>
              <w:t xml:space="preserve"> Economy Procurement Connected Policy is available from the Department of Treasury at</w:t>
            </w:r>
            <w:r w:rsidR="003249E0">
              <w:t>:</w:t>
            </w:r>
          </w:p>
          <w:p w14:paraId="03555EDA" w14:textId="2D859AD1" w:rsidR="0047729E" w:rsidRDefault="00041AAA" w:rsidP="00041AAA">
            <w:pPr>
              <w:pStyle w:val="NoteToTenderers-ASDEFCON"/>
            </w:pPr>
            <w:hyperlink r:id="rId25" w:history="1">
              <w:r w:rsidR="002677B0" w:rsidRPr="00F33F9F">
                <w:rPr>
                  <w:rStyle w:val="Hyperlink"/>
                </w:rPr>
                <w:t>https://treasury.gov.au/publication/p2019-t369466</w:t>
              </w:r>
            </w:hyperlink>
            <w:r w:rsidR="0047729E">
              <w:t>.</w:t>
            </w:r>
          </w:p>
          <w:p w14:paraId="7D2491DB" w14:textId="50A48155" w:rsidR="0047729E" w:rsidRDefault="0047729E" w:rsidP="00D930CD">
            <w:pPr>
              <w:pStyle w:val="NoteToTenderers-ASDEFCON"/>
            </w:pPr>
            <w:r>
              <w:t xml:space="preserve">The Contractor will be required to obtain and hold copies of satisfactory and valid STRs for any Subcontractors that the Contractor directly engages (ie first tier Subcontractors) where the </w:t>
            </w:r>
            <w:r w:rsidR="0007553C">
              <w:t>sub</w:t>
            </w:r>
            <w:r>
              <w:t>contract value will be over $4 million (inc GST).  Any STRs obtained from these Subcontractors must be provided to the Commonwealth upon request.</w:t>
            </w:r>
          </w:p>
          <w:p w14:paraId="7EFC7565" w14:textId="77777777" w:rsidR="0047729E" w:rsidRDefault="0047729E" w:rsidP="00D930CD">
            <w:pPr>
              <w:pStyle w:val="COTCOCLV3-ASDEFCON"/>
            </w:pPr>
            <w:bookmarkStart w:id="1590" w:name="_Ref11744409"/>
            <w:r w:rsidRPr="00852590">
              <w:t xml:space="preserve">The Contractor shall not enter into a Subcontract with a proposed direct Subcontractor (or agree to a novation of a </w:t>
            </w:r>
            <w:r w:rsidR="0004347B">
              <w:t xml:space="preserve">direct </w:t>
            </w:r>
            <w:r w:rsidRPr="00852590">
              <w:t>Subcontract) if the total value of all work under the Subcontract is expected to exceed $4 million (inc GST), unless the Contractor has obtained and holds any the following STRs, as applicable to the proposed direct Subcontractor:</w:t>
            </w:r>
            <w:bookmarkEnd w:id="1590"/>
            <w:r w:rsidRPr="00852590">
              <w:t xml:space="preserve"> </w:t>
            </w:r>
          </w:p>
          <w:tbl>
            <w:tblPr>
              <w:tblW w:w="0" w:type="auto"/>
              <w:tblInd w:w="8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79"/>
              <w:gridCol w:w="4079"/>
            </w:tblGrid>
            <w:tr w:rsidR="00341A27" w14:paraId="47813A2C" w14:textId="77777777" w:rsidTr="001432AE">
              <w:trPr>
                <w:trHeight w:val="485"/>
              </w:trPr>
              <w:tc>
                <w:tcPr>
                  <w:tcW w:w="4079" w:type="dxa"/>
                  <w:shd w:val="clear" w:color="auto" w:fill="D9D9D9"/>
                </w:tcPr>
                <w:p w14:paraId="6FB4D0CA" w14:textId="77777777" w:rsidR="00341A27" w:rsidRPr="007A4BE6" w:rsidRDefault="00341A27" w:rsidP="00341A27">
                  <w:pPr>
                    <w:pStyle w:val="Table10ptHeading-ASDEFCON"/>
                    <w:rPr>
                      <w:rFonts w:eastAsia="Calibri"/>
                    </w:rPr>
                  </w:pPr>
                  <w:r w:rsidRPr="007A4BE6">
                    <w:rPr>
                      <w:rFonts w:eastAsia="Calibri"/>
                    </w:rPr>
                    <w:t>If the proposed Subcontractor to enter into the Subcontract is:</w:t>
                  </w:r>
                </w:p>
              </w:tc>
              <w:tc>
                <w:tcPr>
                  <w:tcW w:w="4079" w:type="dxa"/>
                  <w:shd w:val="clear" w:color="auto" w:fill="D9D9D9"/>
                </w:tcPr>
                <w:p w14:paraId="06BACE19" w14:textId="77777777" w:rsidR="00341A27" w:rsidRPr="007A4BE6" w:rsidRDefault="00341A27" w:rsidP="00341A27">
                  <w:pPr>
                    <w:pStyle w:val="Table10ptHeading-ASDEFCON"/>
                    <w:rPr>
                      <w:rFonts w:eastAsia="Calibri"/>
                    </w:rPr>
                  </w:pPr>
                  <w:r w:rsidRPr="007A4BE6">
                    <w:rPr>
                      <w:rFonts w:eastAsia="Calibri"/>
                    </w:rPr>
                    <w:t>STRs required:</w:t>
                  </w:r>
                </w:p>
              </w:tc>
            </w:tr>
            <w:tr w:rsidR="00341A27" w14:paraId="45043776" w14:textId="77777777" w:rsidTr="001432AE">
              <w:trPr>
                <w:trHeight w:val="503"/>
              </w:trPr>
              <w:tc>
                <w:tcPr>
                  <w:tcW w:w="4079" w:type="dxa"/>
                  <w:shd w:val="clear" w:color="auto" w:fill="D9D9D9"/>
                </w:tcPr>
                <w:p w14:paraId="43A18074" w14:textId="77777777" w:rsidR="00341A27" w:rsidRPr="007A4BE6" w:rsidRDefault="00341A27" w:rsidP="00341A27">
                  <w:pPr>
                    <w:pStyle w:val="Table10ptHeading-ASDEFCON"/>
                    <w:rPr>
                      <w:rFonts w:eastAsia="Calibri"/>
                    </w:rPr>
                  </w:pPr>
                  <w:r w:rsidRPr="007A4BE6">
                    <w:rPr>
                      <w:rFonts w:eastAsia="Calibri"/>
                    </w:rPr>
                    <w:t>(a)</w:t>
                  </w:r>
                </w:p>
              </w:tc>
              <w:tc>
                <w:tcPr>
                  <w:tcW w:w="4079" w:type="dxa"/>
                  <w:shd w:val="clear" w:color="auto" w:fill="D9D9D9"/>
                </w:tcPr>
                <w:p w14:paraId="25C9AD25" w14:textId="77777777" w:rsidR="00341A27" w:rsidRPr="007A4BE6" w:rsidRDefault="00341A27" w:rsidP="00341A27">
                  <w:pPr>
                    <w:pStyle w:val="Table10ptHeading-ASDEFCON"/>
                    <w:rPr>
                      <w:rFonts w:eastAsia="Calibri"/>
                    </w:rPr>
                  </w:pPr>
                  <w:r w:rsidRPr="007A4BE6">
                    <w:rPr>
                      <w:rFonts w:eastAsia="Calibri"/>
                    </w:rPr>
                    <w:t>(b)</w:t>
                  </w:r>
                </w:p>
              </w:tc>
            </w:tr>
            <w:tr w:rsidR="00341A27" w14:paraId="0922308F" w14:textId="77777777" w:rsidTr="001432AE">
              <w:trPr>
                <w:trHeight w:val="485"/>
              </w:trPr>
              <w:tc>
                <w:tcPr>
                  <w:tcW w:w="4079" w:type="dxa"/>
                  <w:shd w:val="clear" w:color="auto" w:fill="auto"/>
                </w:tcPr>
                <w:p w14:paraId="4DD08D99" w14:textId="77777777" w:rsidR="00341A27" w:rsidRDefault="00341A27" w:rsidP="00341A27">
                  <w:pPr>
                    <w:pStyle w:val="COTCOCLV4-ASDEFCON"/>
                    <w:tabs>
                      <w:tab w:val="clear" w:pos="1418"/>
                      <w:tab w:val="num" w:pos="591"/>
                    </w:tabs>
                    <w:ind w:left="591"/>
                  </w:pPr>
                  <w:r w:rsidRPr="00A12224">
                    <w:t>a body corporate or natural person;</w:t>
                  </w:r>
                </w:p>
              </w:tc>
              <w:tc>
                <w:tcPr>
                  <w:tcW w:w="4079" w:type="dxa"/>
                  <w:shd w:val="clear" w:color="auto" w:fill="auto"/>
                </w:tcPr>
                <w:p w14:paraId="54D4F75B" w14:textId="77777777" w:rsidR="00341A27" w:rsidRPr="00F61B0F" w:rsidRDefault="00341A27" w:rsidP="00341A27">
                  <w:pPr>
                    <w:pStyle w:val="ASDEFCONNormal"/>
                    <w:rPr>
                      <w:rFonts w:eastAsia="Calibri"/>
                    </w:rPr>
                  </w:pPr>
                  <w:r w:rsidRPr="00F61B0F">
                    <w:rPr>
                      <w:rFonts w:eastAsia="Calibri"/>
                    </w:rPr>
                    <w:t>a satisfactory and valid STR in respect of that body corporate or person;</w:t>
                  </w:r>
                </w:p>
              </w:tc>
            </w:tr>
            <w:tr w:rsidR="00341A27" w14:paraId="0E8B69FF" w14:textId="77777777" w:rsidTr="001432AE">
              <w:trPr>
                <w:trHeight w:val="485"/>
              </w:trPr>
              <w:tc>
                <w:tcPr>
                  <w:tcW w:w="4079" w:type="dxa"/>
                  <w:shd w:val="clear" w:color="auto" w:fill="auto"/>
                </w:tcPr>
                <w:p w14:paraId="7FAD90E6" w14:textId="77777777" w:rsidR="00341A27" w:rsidRPr="00A12224" w:rsidRDefault="00341A27" w:rsidP="00341A27">
                  <w:pPr>
                    <w:pStyle w:val="COTCOCLV4-ASDEFCON"/>
                    <w:tabs>
                      <w:tab w:val="clear" w:pos="1418"/>
                      <w:tab w:val="num" w:pos="591"/>
                    </w:tabs>
                    <w:ind w:left="591"/>
                  </w:pPr>
                  <w:r w:rsidRPr="00A12224">
                    <w:t>a partner acting for and on behalf of a partnership;</w:t>
                  </w:r>
                </w:p>
              </w:tc>
              <w:tc>
                <w:tcPr>
                  <w:tcW w:w="4079" w:type="dxa"/>
                  <w:shd w:val="clear" w:color="auto" w:fill="auto"/>
                </w:tcPr>
                <w:p w14:paraId="409CB52D" w14:textId="77777777" w:rsidR="00341A27" w:rsidRPr="00F61B0F" w:rsidRDefault="00341A27" w:rsidP="00341A27">
                  <w:pPr>
                    <w:pStyle w:val="ASDEFCONNormal"/>
                    <w:rPr>
                      <w:rFonts w:eastAsia="Calibri"/>
                    </w:rPr>
                  </w:pPr>
                  <w:r w:rsidRPr="00F61B0F">
                    <w:rPr>
                      <w:rFonts w:eastAsia="Calibri"/>
                    </w:rPr>
                    <w:t>a satisfactory and valid STR:</w:t>
                  </w:r>
                </w:p>
                <w:p w14:paraId="56DF4F4C" w14:textId="77777777" w:rsidR="00341A27" w:rsidRDefault="00341A27" w:rsidP="00341A27">
                  <w:pPr>
                    <w:pStyle w:val="COTCOCLV5-ASDEFCON"/>
                    <w:tabs>
                      <w:tab w:val="clear" w:pos="1985"/>
                      <w:tab w:val="num" w:pos="623"/>
                    </w:tabs>
                    <w:ind w:left="623"/>
                  </w:pPr>
                  <w:r>
                    <w:t xml:space="preserve">on behalf of the partnership; and </w:t>
                  </w:r>
                </w:p>
                <w:p w14:paraId="4FF1E92E" w14:textId="77777777" w:rsidR="00341A27" w:rsidRPr="00A12224" w:rsidRDefault="00341A27" w:rsidP="00341A27">
                  <w:pPr>
                    <w:pStyle w:val="COTCOCLV5-ASDEFCON"/>
                    <w:tabs>
                      <w:tab w:val="clear" w:pos="1985"/>
                      <w:tab w:val="num" w:pos="623"/>
                    </w:tabs>
                    <w:ind w:left="623"/>
                  </w:pPr>
                  <w:r>
                    <w:t>in respect of each partner in the partnership that will be directly involved in the delivery of the Subcontract;</w:t>
                  </w:r>
                </w:p>
              </w:tc>
            </w:tr>
            <w:tr w:rsidR="00341A27" w14:paraId="7AB3247E" w14:textId="77777777" w:rsidTr="001432AE">
              <w:trPr>
                <w:trHeight w:val="485"/>
              </w:trPr>
              <w:tc>
                <w:tcPr>
                  <w:tcW w:w="4079" w:type="dxa"/>
                  <w:shd w:val="clear" w:color="auto" w:fill="auto"/>
                </w:tcPr>
                <w:p w14:paraId="156E1EC7" w14:textId="77777777" w:rsidR="00341A27" w:rsidRPr="00A12224" w:rsidRDefault="00341A27" w:rsidP="00341A27">
                  <w:pPr>
                    <w:pStyle w:val="COTCOCLV4-ASDEFCON"/>
                    <w:tabs>
                      <w:tab w:val="clear" w:pos="1418"/>
                      <w:tab w:val="num" w:pos="591"/>
                    </w:tabs>
                    <w:ind w:left="591"/>
                  </w:pPr>
                  <w:r w:rsidRPr="00A12224">
                    <w:t>a trustee acting in its capacity as trustee of a trust;</w:t>
                  </w:r>
                </w:p>
              </w:tc>
              <w:tc>
                <w:tcPr>
                  <w:tcW w:w="4079" w:type="dxa"/>
                  <w:shd w:val="clear" w:color="auto" w:fill="auto"/>
                </w:tcPr>
                <w:p w14:paraId="3C9F622E" w14:textId="77777777" w:rsidR="00341A27" w:rsidRPr="00F61B0F" w:rsidRDefault="00341A27" w:rsidP="00341A27">
                  <w:pPr>
                    <w:pStyle w:val="ASDEFCONNormal"/>
                    <w:rPr>
                      <w:rFonts w:eastAsia="Calibri"/>
                    </w:rPr>
                  </w:pPr>
                  <w:r w:rsidRPr="00F61B0F">
                    <w:rPr>
                      <w:rFonts w:eastAsia="Calibri"/>
                    </w:rPr>
                    <w:t>a satisfactory and valid STR in respect of the:</w:t>
                  </w:r>
                </w:p>
                <w:p w14:paraId="498646CB" w14:textId="77777777" w:rsidR="00341A27" w:rsidRDefault="00341A27" w:rsidP="00341A27">
                  <w:pPr>
                    <w:pStyle w:val="COTCOCLV5-ASDEFCON"/>
                    <w:tabs>
                      <w:tab w:val="clear" w:pos="1985"/>
                      <w:tab w:val="num" w:pos="623"/>
                    </w:tabs>
                    <w:ind w:left="623"/>
                  </w:pPr>
                  <w:r>
                    <w:t>trustee; and</w:t>
                  </w:r>
                </w:p>
                <w:p w14:paraId="3F56A98C" w14:textId="77777777" w:rsidR="00341A27" w:rsidRDefault="00341A27" w:rsidP="00341A27">
                  <w:pPr>
                    <w:pStyle w:val="COTCOCLV5-ASDEFCON"/>
                    <w:tabs>
                      <w:tab w:val="clear" w:pos="1985"/>
                      <w:tab w:val="num" w:pos="623"/>
                    </w:tabs>
                    <w:ind w:left="623"/>
                  </w:pPr>
                  <w:r>
                    <w:t>the trust;</w:t>
                  </w:r>
                </w:p>
              </w:tc>
            </w:tr>
            <w:tr w:rsidR="00341A27" w14:paraId="38922D66" w14:textId="77777777" w:rsidTr="001432AE">
              <w:trPr>
                <w:trHeight w:val="485"/>
              </w:trPr>
              <w:tc>
                <w:tcPr>
                  <w:tcW w:w="4079" w:type="dxa"/>
                  <w:shd w:val="clear" w:color="auto" w:fill="auto"/>
                </w:tcPr>
                <w:p w14:paraId="458BDE4C" w14:textId="77777777" w:rsidR="00341A27" w:rsidRPr="00A12224" w:rsidRDefault="00341A27" w:rsidP="00341A27">
                  <w:pPr>
                    <w:pStyle w:val="COTCOCLV4-ASDEFCON"/>
                    <w:tabs>
                      <w:tab w:val="clear" w:pos="1418"/>
                      <w:tab w:val="num" w:pos="591"/>
                    </w:tabs>
                    <w:ind w:left="591"/>
                  </w:pPr>
                  <w:r w:rsidRPr="00A12224">
                    <w:t>a joint venture participant;</w:t>
                  </w:r>
                </w:p>
              </w:tc>
              <w:tc>
                <w:tcPr>
                  <w:tcW w:w="4079" w:type="dxa"/>
                  <w:shd w:val="clear" w:color="auto" w:fill="auto"/>
                </w:tcPr>
                <w:p w14:paraId="21DBF270" w14:textId="77777777" w:rsidR="00341A27" w:rsidRPr="00F61B0F" w:rsidRDefault="00341A27" w:rsidP="00341A27">
                  <w:pPr>
                    <w:pStyle w:val="ASDEFCONNormal"/>
                    <w:rPr>
                      <w:rFonts w:eastAsia="Calibri"/>
                    </w:rPr>
                  </w:pPr>
                  <w:r w:rsidRPr="00F61B0F">
                    <w:rPr>
                      <w:rFonts w:eastAsia="Calibri"/>
                    </w:rPr>
                    <w:t>a satisfactory and valid STR in respect of:</w:t>
                  </w:r>
                </w:p>
                <w:p w14:paraId="0DF06A96" w14:textId="77777777" w:rsidR="00341A27" w:rsidRDefault="00341A27" w:rsidP="00341A27">
                  <w:pPr>
                    <w:pStyle w:val="COTCOCLV5-ASDEFCON"/>
                    <w:tabs>
                      <w:tab w:val="clear" w:pos="1985"/>
                      <w:tab w:val="num" w:pos="623"/>
                    </w:tabs>
                    <w:ind w:left="623"/>
                  </w:pPr>
                  <w:r>
                    <w:t>each participant in the joint venture; and</w:t>
                  </w:r>
                </w:p>
                <w:p w14:paraId="5B35C34C" w14:textId="77777777" w:rsidR="00341A27" w:rsidRDefault="00341A27" w:rsidP="00341A27">
                  <w:pPr>
                    <w:pStyle w:val="COTCOCLV5-ASDEFCON"/>
                    <w:tabs>
                      <w:tab w:val="clear" w:pos="1985"/>
                      <w:tab w:val="num" w:pos="623"/>
                    </w:tabs>
                    <w:ind w:left="623"/>
                  </w:pPr>
                  <w:r>
                    <w:t>if the operator of the joint venture is not a participant in the joint venture, the joint venture operator;</w:t>
                  </w:r>
                </w:p>
              </w:tc>
            </w:tr>
            <w:tr w:rsidR="00341A27" w14:paraId="49CC5F50" w14:textId="77777777" w:rsidTr="001432AE">
              <w:trPr>
                <w:trHeight w:val="485"/>
              </w:trPr>
              <w:tc>
                <w:tcPr>
                  <w:tcW w:w="4079" w:type="dxa"/>
                  <w:shd w:val="clear" w:color="auto" w:fill="auto"/>
                </w:tcPr>
                <w:p w14:paraId="5AE48662" w14:textId="77777777" w:rsidR="00341A27" w:rsidRPr="00A12224" w:rsidRDefault="00341A27" w:rsidP="00341A27">
                  <w:pPr>
                    <w:pStyle w:val="COTCOCLV4-ASDEFCON"/>
                    <w:tabs>
                      <w:tab w:val="clear" w:pos="1418"/>
                      <w:tab w:val="num" w:pos="591"/>
                    </w:tabs>
                    <w:ind w:left="591"/>
                  </w:pPr>
                  <w:r w:rsidRPr="00A12224">
                    <w:t>a member of a Consolidated Group;</w:t>
                  </w:r>
                </w:p>
              </w:tc>
              <w:tc>
                <w:tcPr>
                  <w:tcW w:w="4079" w:type="dxa"/>
                  <w:shd w:val="clear" w:color="auto" w:fill="auto"/>
                </w:tcPr>
                <w:p w14:paraId="0C043FC3" w14:textId="77777777" w:rsidR="00341A27" w:rsidRPr="00F61B0F" w:rsidRDefault="00341A27" w:rsidP="00341A27">
                  <w:pPr>
                    <w:pStyle w:val="ASDEFCONNormal"/>
                    <w:rPr>
                      <w:rFonts w:eastAsia="Calibri"/>
                    </w:rPr>
                  </w:pPr>
                  <w:r w:rsidRPr="00F61B0F">
                    <w:rPr>
                      <w:rFonts w:eastAsia="Calibri"/>
                    </w:rPr>
                    <w:t>a satisfactory and valid STR in respect of:</w:t>
                  </w:r>
                </w:p>
                <w:p w14:paraId="1A0ECD5F" w14:textId="77777777" w:rsidR="00341A27" w:rsidRDefault="00341A27" w:rsidP="00341A27">
                  <w:pPr>
                    <w:pStyle w:val="COTCOCLV5-ASDEFCON"/>
                    <w:tabs>
                      <w:tab w:val="clear" w:pos="1985"/>
                      <w:tab w:val="num" w:pos="623"/>
                    </w:tabs>
                    <w:ind w:left="623"/>
                  </w:pPr>
                  <w:r>
                    <w:t>the relevant member of the Consolidated Group; and</w:t>
                  </w:r>
                </w:p>
                <w:p w14:paraId="44E96B76" w14:textId="77777777" w:rsidR="00341A27" w:rsidRDefault="00341A27" w:rsidP="00341A27">
                  <w:pPr>
                    <w:pStyle w:val="COTCOCLV5-ASDEFCON"/>
                    <w:tabs>
                      <w:tab w:val="clear" w:pos="1985"/>
                      <w:tab w:val="num" w:pos="623"/>
                    </w:tabs>
                    <w:ind w:left="623"/>
                  </w:pPr>
                  <w:r>
                    <w:t>the head company in the Consolidated Group;</w:t>
                  </w:r>
                </w:p>
              </w:tc>
            </w:tr>
            <w:tr w:rsidR="00341A27" w14:paraId="11099E21" w14:textId="77777777" w:rsidTr="001432AE">
              <w:trPr>
                <w:trHeight w:val="485"/>
              </w:trPr>
              <w:tc>
                <w:tcPr>
                  <w:tcW w:w="4079" w:type="dxa"/>
                  <w:shd w:val="clear" w:color="auto" w:fill="auto"/>
                </w:tcPr>
                <w:p w14:paraId="40716AE9" w14:textId="77777777" w:rsidR="00341A27" w:rsidRPr="00A12224" w:rsidRDefault="00341A27" w:rsidP="00341A27">
                  <w:pPr>
                    <w:pStyle w:val="COTCOCLV4-ASDEFCON"/>
                    <w:tabs>
                      <w:tab w:val="clear" w:pos="1418"/>
                      <w:tab w:val="num" w:pos="591"/>
                    </w:tabs>
                    <w:ind w:left="591"/>
                  </w:pPr>
                  <w:r w:rsidRPr="00A12224">
                    <w:t>a member of a GST Group;</w:t>
                  </w:r>
                </w:p>
              </w:tc>
              <w:tc>
                <w:tcPr>
                  <w:tcW w:w="4079" w:type="dxa"/>
                  <w:shd w:val="clear" w:color="auto" w:fill="auto"/>
                </w:tcPr>
                <w:p w14:paraId="5A1F473B" w14:textId="77777777" w:rsidR="00341A27" w:rsidRPr="00F61B0F" w:rsidRDefault="00341A27" w:rsidP="00341A27">
                  <w:pPr>
                    <w:pStyle w:val="ASDEFCONNormal"/>
                    <w:rPr>
                      <w:rFonts w:eastAsia="Calibri"/>
                    </w:rPr>
                  </w:pPr>
                  <w:r w:rsidRPr="00F61B0F">
                    <w:rPr>
                      <w:rFonts w:eastAsia="Calibri"/>
                    </w:rPr>
                    <w:t>a satisfactory and valid STR in respect of the:</w:t>
                  </w:r>
                </w:p>
                <w:p w14:paraId="7CFC936C" w14:textId="77777777" w:rsidR="00341A27" w:rsidRDefault="00341A27" w:rsidP="00341A27">
                  <w:pPr>
                    <w:pStyle w:val="COTCOCLV5-ASDEFCON"/>
                    <w:tabs>
                      <w:tab w:val="clear" w:pos="1985"/>
                      <w:tab w:val="num" w:pos="623"/>
                    </w:tabs>
                    <w:ind w:left="623"/>
                  </w:pPr>
                  <w:r>
                    <w:t xml:space="preserve">the GST Group member; and </w:t>
                  </w:r>
                </w:p>
                <w:p w14:paraId="00B09325" w14:textId="77777777" w:rsidR="00341A27" w:rsidRDefault="00341A27" w:rsidP="00341A27">
                  <w:pPr>
                    <w:pStyle w:val="COTCOCLV5-ASDEFCON"/>
                    <w:tabs>
                      <w:tab w:val="clear" w:pos="1985"/>
                      <w:tab w:val="num" w:pos="623"/>
                    </w:tabs>
                    <w:ind w:left="623"/>
                  </w:pPr>
                  <w:r>
                    <w:t>the GST Group representative.</w:t>
                  </w:r>
                </w:p>
              </w:tc>
            </w:tr>
          </w:tbl>
          <w:p w14:paraId="5AE24EF9" w14:textId="77777777" w:rsidR="0047729E" w:rsidRPr="00852590" w:rsidRDefault="0047729E" w:rsidP="00041AAA">
            <w:pPr>
              <w:pStyle w:val="COTCOCLV4-ASDEFCON"/>
              <w:numPr>
                <w:ilvl w:val="0"/>
                <w:numId w:val="0"/>
              </w:numPr>
            </w:pPr>
          </w:p>
          <w:p w14:paraId="36FC9893" w14:textId="77777777" w:rsidR="0047729E" w:rsidRDefault="0047729E" w:rsidP="00D930CD">
            <w:pPr>
              <w:pStyle w:val="COTCOCLV3-ASDEFCON"/>
            </w:pPr>
            <w:bookmarkStart w:id="1591" w:name="_Ref11744425"/>
            <w:r w:rsidRPr="00A12224">
              <w:t>The Contractor shall obtain and hold additional STRs in the following circumstances within 10 Working Days of the Contractor becoming aware of the circumstances arising:</w:t>
            </w:r>
            <w:bookmarkEnd w:id="1591"/>
          </w:p>
          <w:tbl>
            <w:tblPr>
              <w:tblW w:w="0" w:type="auto"/>
              <w:tblInd w:w="8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79"/>
              <w:gridCol w:w="4079"/>
            </w:tblGrid>
            <w:tr w:rsidR="00341A27" w14:paraId="42A316B2" w14:textId="77777777" w:rsidTr="001432AE">
              <w:trPr>
                <w:trHeight w:val="412"/>
              </w:trPr>
              <w:tc>
                <w:tcPr>
                  <w:tcW w:w="4079" w:type="dxa"/>
                  <w:shd w:val="clear" w:color="auto" w:fill="D9D9D9"/>
                </w:tcPr>
                <w:p w14:paraId="01004115" w14:textId="77777777" w:rsidR="00341A27" w:rsidRPr="007A4BE6" w:rsidRDefault="00341A27" w:rsidP="00341A27">
                  <w:pPr>
                    <w:pStyle w:val="Table10ptHeading-ASDEFCON"/>
                    <w:rPr>
                      <w:rFonts w:eastAsia="Calibri"/>
                    </w:rPr>
                  </w:pPr>
                  <w:r w:rsidRPr="007A4BE6">
                    <w:rPr>
                      <w:rFonts w:eastAsia="Calibri"/>
                    </w:rPr>
                    <w:t>If the Contractor or Subcontractor is:</w:t>
                  </w:r>
                </w:p>
              </w:tc>
              <w:tc>
                <w:tcPr>
                  <w:tcW w:w="4079" w:type="dxa"/>
                  <w:shd w:val="clear" w:color="auto" w:fill="D9D9D9"/>
                </w:tcPr>
                <w:p w14:paraId="01CD78E2" w14:textId="77777777" w:rsidR="00341A27" w:rsidRPr="007A4BE6" w:rsidRDefault="00341A27" w:rsidP="00341A27">
                  <w:pPr>
                    <w:pStyle w:val="Table10ptHeading-ASDEFCON"/>
                    <w:rPr>
                      <w:rFonts w:eastAsia="Calibri"/>
                    </w:rPr>
                  </w:pPr>
                  <w:r w:rsidRPr="007A4BE6">
                    <w:rPr>
                      <w:rFonts w:eastAsia="Calibri"/>
                    </w:rPr>
                    <w:t>Additional STRs required:</w:t>
                  </w:r>
                </w:p>
              </w:tc>
            </w:tr>
            <w:tr w:rsidR="00341A27" w14:paraId="2D7D2E40" w14:textId="77777777" w:rsidTr="001432AE">
              <w:trPr>
                <w:trHeight w:val="428"/>
              </w:trPr>
              <w:tc>
                <w:tcPr>
                  <w:tcW w:w="4079" w:type="dxa"/>
                  <w:shd w:val="clear" w:color="auto" w:fill="D9D9D9"/>
                </w:tcPr>
                <w:p w14:paraId="05AA9088" w14:textId="77777777" w:rsidR="00341A27" w:rsidRPr="007A4BE6" w:rsidRDefault="00341A27" w:rsidP="00341A27">
                  <w:pPr>
                    <w:pStyle w:val="Table10ptHeading-ASDEFCON"/>
                    <w:rPr>
                      <w:rFonts w:eastAsia="Calibri"/>
                    </w:rPr>
                  </w:pPr>
                  <w:r w:rsidRPr="007A4BE6">
                    <w:rPr>
                      <w:rFonts w:eastAsia="Calibri"/>
                    </w:rPr>
                    <w:t>(a)</w:t>
                  </w:r>
                </w:p>
              </w:tc>
              <w:tc>
                <w:tcPr>
                  <w:tcW w:w="4079" w:type="dxa"/>
                  <w:shd w:val="clear" w:color="auto" w:fill="D9D9D9"/>
                </w:tcPr>
                <w:p w14:paraId="7B775ECF" w14:textId="77777777" w:rsidR="00341A27" w:rsidRPr="007A4BE6" w:rsidRDefault="00341A27" w:rsidP="00341A27">
                  <w:pPr>
                    <w:pStyle w:val="Table10ptHeading-ASDEFCON"/>
                    <w:rPr>
                      <w:rFonts w:eastAsia="Calibri"/>
                    </w:rPr>
                  </w:pPr>
                  <w:r w:rsidRPr="007A4BE6">
                    <w:rPr>
                      <w:rFonts w:eastAsia="Calibri"/>
                    </w:rPr>
                    <w:t>(b)</w:t>
                  </w:r>
                </w:p>
              </w:tc>
            </w:tr>
            <w:tr w:rsidR="00341A27" w14:paraId="0906DE36" w14:textId="77777777" w:rsidTr="001432AE">
              <w:trPr>
                <w:trHeight w:val="412"/>
              </w:trPr>
              <w:tc>
                <w:tcPr>
                  <w:tcW w:w="4079" w:type="dxa"/>
                  <w:shd w:val="clear" w:color="auto" w:fill="auto"/>
                </w:tcPr>
                <w:p w14:paraId="36641B40" w14:textId="77777777" w:rsidR="00341A27" w:rsidRDefault="00341A27" w:rsidP="00341A27">
                  <w:pPr>
                    <w:pStyle w:val="COTCOCLV4-ASDEFCON"/>
                    <w:tabs>
                      <w:tab w:val="clear" w:pos="1418"/>
                      <w:tab w:val="num" w:pos="591"/>
                    </w:tabs>
                    <w:ind w:left="591"/>
                  </w:pPr>
                  <w:r w:rsidRPr="00A12224">
                    <w:t>a partner acting for and on behalf of a partnership</w:t>
                  </w:r>
                  <w:r>
                    <w:t>;</w:t>
                  </w:r>
                </w:p>
              </w:tc>
              <w:tc>
                <w:tcPr>
                  <w:tcW w:w="4079" w:type="dxa"/>
                  <w:shd w:val="clear" w:color="auto" w:fill="auto"/>
                </w:tcPr>
                <w:p w14:paraId="39764376" w14:textId="77777777" w:rsidR="00341A27" w:rsidRPr="00F61B0F" w:rsidRDefault="00341A27" w:rsidP="00341A27">
                  <w:pPr>
                    <w:pStyle w:val="ASDEFCONNormal"/>
                    <w:rPr>
                      <w:rFonts w:eastAsia="Calibri"/>
                    </w:rPr>
                  </w:pPr>
                  <w:r w:rsidRPr="00F61B0F">
                    <w:rPr>
                      <w:rFonts w:eastAsia="Calibri"/>
                    </w:rPr>
                    <w:t xml:space="preserve">a satisfactory and valid STR in respect of any additional partner that becomes directly involved in the delivery of the </w:t>
                  </w:r>
                  <w:r>
                    <w:rPr>
                      <w:rFonts w:eastAsia="Calibri"/>
                    </w:rPr>
                    <w:t>Deed</w:t>
                  </w:r>
                  <w:r w:rsidRPr="00F61B0F">
                    <w:rPr>
                      <w:rFonts w:eastAsia="Calibri"/>
                    </w:rPr>
                    <w:t xml:space="preserve"> or Subcontract (as applicable);</w:t>
                  </w:r>
                </w:p>
              </w:tc>
            </w:tr>
            <w:tr w:rsidR="00341A27" w14:paraId="7E4DBE14" w14:textId="77777777" w:rsidTr="001432AE">
              <w:trPr>
                <w:trHeight w:val="412"/>
              </w:trPr>
              <w:tc>
                <w:tcPr>
                  <w:tcW w:w="4079" w:type="dxa"/>
                  <w:shd w:val="clear" w:color="auto" w:fill="auto"/>
                </w:tcPr>
                <w:p w14:paraId="67877703" w14:textId="77777777" w:rsidR="00341A27" w:rsidRPr="00A12224" w:rsidRDefault="00341A27" w:rsidP="00341A27">
                  <w:pPr>
                    <w:pStyle w:val="COTCOCLV4-ASDEFCON"/>
                    <w:tabs>
                      <w:tab w:val="clear" w:pos="1418"/>
                      <w:tab w:val="num" w:pos="591"/>
                    </w:tabs>
                    <w:ind w:left="591"/>
                  </w:pPr>
                  <w:r w:rsidRPr="002A4AA4">
                    <w:t>a trustee acting in its capacity as trustee of a trust</w:t>
                  </w:r>
                  <w:r>
                    <w:t>;</w:t>
                  </w:r>
                </w:p>
              </w:tc>
              <w:tc>
                <w:tcPr>
                  <w:tcW w:w="4079" w:type="dxa"/>
                  <w:shd w:val="clear" w:color="auto" w:fill="auto"/>
                </w:tcPr>
                <w:p w14:paraId="52ED8D2C" w14:textId="77777777" w:rsidR="00341A27" w:rsidRPr="00F61B0F" w:rsidRDefault="00341A27" w:rsidP="00341A27">
                  <w:pPr>
                    <w:pStyle w:val="ASDEFCONNormal"/>
                    <w:rPr>
                      <w:rFonts w:eastAsia="Calibri"/>
                    </w:rPr>
                  </w:pPr>
                  <w:r w:rsidRPr="00F61B0F">
                    <w:rPr>
                      <w:rFonts w:eastAsia="Calibri"/>
                    </w:rPr>
                    <w:t>a satisfactory and valid STR in respect of any new trustee appointed to the trust;</w:t>
                  </w:r>
                </w:p>
              </w:tc>
            </w:tr>
            <w:tr w:rsidR="00341A27" w14:paraId="35158994" w14:textId="77777777" w:rsidTr="001432AE">
              <w:trPr>
                <w:trHeight w:val="412"/>
              </w:trPr>
              <w:tc>
                <w:tcPr>
                  <w:tcW w:w="4079" w:type="dxa"/>
                  <w:shd w:val="clear" w:color="auto" w:fill="auto"/>
                </w:tcPr>
                <w:p w14:paraId="0781F117" w14:textId="77777777" w:rsidR="00341A27" w:rsidRPr="002A4AA4" w:rsidRDefault="00341A27" w:rsidP="00341A27">
                  <w:pPr>
                    <w:pStyle w:val="COTCOCLV4-ASDEFCON"/>
                    <w:tabs>
                      <w:tab w:val="clear" w:pos="1418"/>
                      <w:tab w:val="num" w:pos="591"/>
                    </w:tabs>
                    <w:ind w:left="591"/>
                  </w:pPr>
                  <w:r w:rsidRPr="002A4AA4">
                    <w:t>a joint venture participant;</w:t>
                  </w:r>
                </w:p>
              </w:tc>
              <w:tc>
                <w:tcPr>
                  <w:tcW w:w="4079" w:type="dxa"/>
                  <w:shd w:val="clear" w:color="auto" w:fill="auto"/>
                </w:tcPr>
                <w:p w14:paraId="1F0AC185" w14:textId="77777777" w:rsidR="00341A27" w:rsidRPr="00F61B0F" w:rsidRDefault="00341A27" w:rsidP="00341A27">
                  <w:pPr>
                    <w:pStyle w:val="ASDEFCONNormal"/>
                    <w:rPr>
                      <w:rFonts w:eastAsia="Calibri"/>
                    </w:rPr>
                  </w:pPr>
                  <w:r w:rsidRPr="00F61B0F">
                    <w:rPr>
                      <w:rFonts w:eastAsia="Calibri"/>
                    </w:rPr>
                    <w:t>a satisfactory and valid STR in respect of:</w:t>
                  </w:r>
                </w:p>
                <w:p w14:paraId="7AAECDB3" w14:textId="77777777" w:rsidR="00341A27" w:rsidRDefault="00341A27" w:rsidP="00341A27">
                  <w:pPr>
                    <w:pStyle w:val="COTCOCLV5-ASDEFCON"/>
                    <w:tabs>
                      <w:tab w:val="clear" w:pos="1985"/>
                      <w:tab w:val="num" w:pos="623"/>
                    </w:tabs>
                    <w:ind w:left="623"/>
                  </w:pPr>
                  <w:r>
                    <w:t>any new participant in the joint venture; and</w:t>
                  </w:r>
                </w:p>
                <w:p w14:paraId="1F1649AF" w14:textId="77777777" w:rsidR="00341A27" w:rsidRPr="00A12224" w:rsidRDefault="00341A27" w:rsidP="00341A27">
                  <w:pPr>
                    <w:pStyle w:val="COTCOCLV5-ASDEFCON"/>
                    <w:tabs>
                      <w:tab w:val="clear" w:pos="1985"/>
                      <w:tab w:val="num" w:pos="623"/>
                    </w:tabs>
                    <w:ind w:left="623"/>
                  </w:pPr>
                  <w:r>
                    <w:t>any new joint venture operator if the new operator is not already a participant in the joint venture;</w:t>
                  </w:r>
                </w:p>
              </w:tc>
            </w:tr>
            <w:tr w:rsidR="00341A27" w14:paraId="4903FD86" w14:textId="77777777" w:rsidTr="001432AE">
              <w:trPr>
                <w:trHeight w:val="412"/>
              </w:trPr>
              <w:tc>
                <w:tcPr>
                  <w:tcW w:w="4079" w:type="dxa"/>
                  <w:shd w:val="clear" w:color="auto" w:fill="auto"/>
                </w:tcPr>
                <w:p w14:paraId="164BC5CA" w14:textId="77777777" w:rsidR="00341A27" w:rsidRPr="002A4AA4" w:rsidRDefault="00341A27" w:rsidP="00341A27">
                  <w:pPr>
                    <w:pStyle w:val="COTCOCLV4-ASDEFCON"/>
                    <w:tabs>
                      <w:tab w:val="clear" w:pos="1418"/>
                      <w:tab w:val="num" w:pos="591"/>
                    </w:tabs>
                    <w:ind w:left="591"/>
                  </w:pPr>
                  <w:r w:rsidRPr="002A4AA4">
                    <w:t>a member of a Consolidated Group;</w:t>
                  </w:r>
                </w:p>
              </w:tc>
              <w:tc>
                <w:tcPr>
                  <w:tcW w:w="4079" w:type="dxa"/>
                  <w:shd w:val="clear" w:color="auto" w:fill="auto"/>
                </w:tcPr>
                <w:p w14:paraId="73EF93BF" w14:textId="77777777" w:rsidR="00341A27" w:rsidRPr="00F61B0F" w:rsidRDefault="00341A27" w:rsidP="00341A27">
                  <w:pPr>
                    <w:pStyle w:val="ASDEFCONNormal"/>
                    <w:rPr>
                      <w:rFonts w:eastAsia="Calibri"/>
                    </w:rPr>
                  </w:pPr>
                  <w:r w:rsidRPr="00F61B0F">
                    <w:rPr>
                      <w:rFonts w:eastAsia="Calibri"/>
                    </w:rPr>
                    <w:t>a satisfactory and valid STR in respect of any new head company of the Consolidated Group; and</w:t>
                  </w:r>
                </w:p>
              </w:tc>
            </w:tr>
            <w:tr w:rsidR="00341A27" w14:paraId="38573FCC" w14:textId="77777777" w:rsidTr="001432AE">
              <w:trPr>
                <w:trHeight w:val="412"/>
              </w:trPr>
              <w:tc>
                <w:tcPr>
                  <w:tcW w:w="4079" w:type="dxa"/>
                  <w:shd w:val="clear" w:color="auto" w:fill="auto"/>
                </w:tcPr>
                <w:p w14:paraId="3921D054" w14:textId="77777777" w:rsidR="00341A27" w:rsidRPr="002A4AA4" w:rsidRDefault="00341A27" w:rsidP="00341A27">
                  <w:pPr>
                    <w:pStyle w:val="COTCOCLV4-ASDEFCON"/>
                    <w:tabs>
                      <w:tab w:val="clear" w:pos="1418"/>
                      <w:tab w:val="num" w:pos="591"/>
                    </w:tabs>
                    <w:ind w:left="591"/>
                  </w:pPr>
                  <w:r w:rsidRPr="002A4AA4">
                    <w:t>a member of a GST Group;</w:t>
                  </w:r>
                </w:p>
              </w:tc>
              <w:tc>
                <w:tcPr>
                  <w:tcW w:w="4079" w:type="dxa"/>
                  <w:shd w:val="clear" w:color="auto" w:fill="auto"/>
                </w:tcPr>
                <w:p w14:paraId="6141E767" w14:textId="77777777" w:rsidR="00341A27" w:rsidRPr="00F61B0F" w:rsidRDefault="00341A27" w:rsidP="00341A27">
                  <w:pPr>
                    <w:pStyle w:val="ASDEFCONNormal"/>
                    <w:rPr>
                      <w:rFonts w:eastAsia="Calibri"/>
                    </w:rPr>
                  </w:pPr>
                  <w:r w:rsidRPr="00F61B0F">
                    <w:rPr>
                      <w:rFonts w:eastAsia="Calibri"/>
                    </w:rPr>
                    <w:t>a satisfactory and valid STR in respect of any new representative for the GST Group.</w:t>
                  </w:r>
                </w:p>
              </w:tc>
            </w:tr>
          </w:tbl>
          <w:p w14:paraId="1726B959" w14:textId="655AA557" w:rsidR="0047729E" w:rsidRPr="00A12224" w:rsidRDefault="0047729E" w:rsidP="00041AAA">
            <w:pPr>
              <w:pStyle w:val="COTCOCLV4-ASDEFCON"/>
              <w:numPr>
                <w:ilvl w:val="0"/>
                <w:numId w:val="0"/>
              </w:numPr>
            </w:pPr>
          </w:p>
          <w:p w14:paraId="43A13F42" w14:textId="659FA036" w:rsidR="0047729E" w:rsidRDefault="0047729E" w:rsidP="00D930CD">
            <w:pPr>
              <w:pStyle w:val="COTCOCLV3-ASDEFCON"/>
            </w:pPr>
            <w:r>
              <w:t xml:space="preserve">The Contractor shall provide the Commonwealth with copies of the STRs referred to in clause </w:t>
            </w:r>
            <w:r w:rsidR="00731544">
              <w:fldChar w:fldCharType="begin"/>
            </w:r>
            <w:r w:rsidR="00731544">
              <w:instrText xml:space="preserve"> REF _Ref11744409 \r \h </w:instrText>
            </w:r>
            <w:r w:rsidR="00731544">
              <w:fldChar w:fldCharType="separate"/>
            </w:r>
            <w:r w:rsidR="005E1CDB">
              <w:t>10.2.5</w:t>
            </w:r>
            <w:r w:rsidR="00731544">
              <w:fldChar w:fldCharType="end"/>
            </w:r>
            <w:r w:rsidR="00731544">
              <w:t xml:space="preserve"> </w:t>
            </w:r>
            <w:r>
              <w:t xml:space="preserve">or </w:t>
            </w:r>
            <w:r w:rsidR="00731544">
              <w:fldChar w:fldCharType="begin"/>
            </w:r>
            <w:r w:rsidR="00731544">
              <w:instrText xml:space="preserve"> REF _Ref11744425 \r \h </w:instrText>
            </w:r>
            <w:r w:rsidR="00731544">
              <w:fldChar w:fldCharType="separate"/>
            </w:r>
            <w:r w:rsidR="005E1CDB">
              <w:t>10.2.6</w:t>
            </w:r>
            <w:r w:rsidR="00731544">
              <w:fldChar w:fldCharType="end"/>
            </w:r>
            <w:r w:rsidR="00731544">
              <w:t xml:space="preserve"> </w:t>
            </w:r>
            <w:r>
              <w:t xml:space="preserve">within 5 Working Days after a written request by the Commonwealth.  </w:t>
            </w:r>
          </w:p>
          <w:p w14:paraId="1C049C19" w14:textId="77777777" w:rsidR="0047729E" w:rsidRDefault="0047729E" w:rsidP="00D930CD">
            <w:pPr>
              <w:pStyle w:val="COTCOCLV3-ASDEFCON"/>
            </w:pPr>
            <w:r>
              <w:t xml:space="preserve">For the purposes of the Contract, an STR is taken to be: </w:t>
            </w:r>
          </w:p>
          <w:p w14:paraId="77E52BBE" w14:textId="638FD23B" w:rsidR="0047729E" w:rsidRDefault="0047729E" w:rsidP="004538F9">
            <w:pPr>
              <w:pStyle w:val="COTCOCLV4-ASDEFCON"/>
            </w:pPr>
            <w:r w:rsidRPr="007A4BE6">
              <w:rPr>
                <w:b/>
                <w:i/>
              </w:rPr>
              <w:t>satisfactory</w:t>
            </w:r>
            <w:r>
              <w:t xml:space="preserve"> if the STR states that the entity has met the conditions, as set out in the </w:t>
            </w:r>
            <w:r w:rsidR="00096775">
              <w:t>Shadow</w:t>
            </w:r>
            <w:r>
              <w:t xml:space="preserve"> Economy Procurement Connected Policy, of having a satisfactory engagement with the Australian tax system; and</w:t>
            </w:r>
          </w:p>
          <w:p w14:paraId="2DCC0EDC" w14:textId="77777777" w:rsidR="0047729E" w:rsidRDefault="0047729E" w:rsidP="004538F9">
            <w:pPr>
              <w:pStyle w:val="COTCOCLV4-ASDEFCON"/>
            </w:pPr>
            <w:r w:rsidRPr="007A4BE6">
              <w:rPr>
                <w:b/>
                <w:i/>
              </w:rPr>
              <w:t>valid</w:t>
            </w:r>
            <w:r>
              <w:t xml:space="preserve"> if the STR has not expired as at the date on which the STR is required to be held.</w:t>
            </w:r>
          </w:p>
        </w:tc>
      </w:tr>
    </w:tbl>
    <w:p w14:paraId="55E06FD2" w14:textId="77777777" w:rsidR="0047729E" w:rsidRDefault="0047729E" w:rsidP="004538F9">
      <w:pPr>
        <w:pStyle w:val="ASDEFCONOptionSpace"/>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1"/>
      </w:tblGrid>
      <w:tr w:rsidR="00EE2EF4" w14:paraId="63EF8B0C" w14:textId="77777777" w:rsidTr="00EE2EF4">
        <w:tc>
          <w:tcPr>
            <w:tcW w:w="9071" w:type="dxa"/>
            <w:shd w:val="clear" w:color="auto" w:fill="auto"/>
          </w:tcPr>
          <w:p w14:paraId="1868381D" w14:textId="1F810C82" w:rsidR="00EE2EF4" w:rsidRPr="00A65AD2" w:rsidRDefault="00EE2EF4" w:rsidP="00041AAA">
            <w:pPr>
              <w:pStyle w:val="Note-ASDEFCON"/>
            </w:pPr>
            <w:bookmarkStart w:id="1592" w:name="_Ref11852793"/>
            <w:r>
              <w:t xml:space="preserve">Option:  </w:t>
            </w:r>
            <w:r w:rsidRPr="00A65AD2">
              <w:t xml:space="preserve">These clauses must be included if </w:t>
            </w:r>
            <w:r>
              <w:t>a</w:t>
            </w:r>
            <w:r w:rsidRPr="00A65AD2">
              <w:t xml:space="preserve"> procurement is valued at over $200,000 (GST Inclusive).</w:t>
            </w:r>
          </w:p>
          <w:p w14:paraId="713D6701" w14:textId="6BB729B7" w:rsidR="00EE2EF4" w:rsidRPr="00041AAA" w:rsidRDefault="00EE2EF4" w:rsidP="00041AAA">
            <w:pPr>
              <w:pStyle w:val="NoteToTenderers-ASDEFCON"/>
            </w:pPr>
            <w:r w:rsidRPr="00041AAA">
              <w:t xml:space="preserve">Note to tenderers:  In accordance with the Buy Australian Plan and to support transparency in Australian Government procurement, tenderers for Australian Government contracts worth over $200,000 (GST Inclusive) are required to disclose their country of tax residency.  Each request for a Quotation may constitute </w:t>
            </w:r>
            <w:r w:rsidR="009050D6" w:rsidRPr="00041AAA">
              <w:t>a fresh request for tender as envisaged by the policy.   To avoid the need to reaffirm this information with each Quotation sought under the standing offer, the draft conditions of deed include</w:t>
            </w:r>
            <w:r w:rsidR="00293118" w:rsidRPr="00041AAA">
              <w:t>s</w:t>
            </w:r>
            <w:r w:rsidR="009050D6" w:rsidRPr="00041AAA">
              <w:t xml:space="preserve"> the below requirement.  </w:t>
            </w:r>
            <w:r w:rsidRPr="00041AAA">
              <w:t>For further information, see the Department of the Treasury, Department of Finance and the Australian Tax Office:</w:t>
            </w:r>
          </w:p>
          <w:p w14:paraId="5BA59396" w14:textId="31F1D7F2" w:rsidR="00EE2EF4" w:rsidRPr="00A65AD2" w:rsidRDefault="00041AAA" w:rsidP="00D930CD">
            <w:pPr>
              <w:pStyle w:val="NoteToTenderersBullets-ASDEFCON"/>
            </w:pPr>
            <w:hyperlink r:id="rId26" w:history="1">
              <w:r w:rsidR="00EE2EF4" w:rsidRPr="00A65AD2">
                <w:rPr>
                  <w:color w:val="0000FF"/>
                  <w:u w:val="single"/>
                </w:rPr>
                <w:t>https://treasury.gov.au/policy-topics/taxation/country-tax-residency-disclosures</w:t>
              </w:r>
            </w:hyperlink>
            <w:r w:rsidR="00EE2EF4" w:rsidRPr="00A65AD2">
              <w:t>;</w:t>
            </w:r>
          </w:p>
          <w:p w14:paraId="7A1BD601" w14:textId="25F63456" w:rsidR="00EE2EF4" w:rsidRPr="00A65AD2" w:rsidRDefault="00041AAA" w:rsidP="00D930CD">
            <w:pPr>
              <w:pStyle w:val="NoteToTenderersBullets-ASDEFCON"/>
            </w:pPr>
            <w:hyperlink r:id="rId27" w:history="1">
              <w:r w:rsidR="00EE2EF4" w:rsidRPr="00A65AD2">
                <w:rPr>
                  <w:color w:val="0000FF"/>
                  <w:u w:val="single"/>
                </w:rPr>
                <w:t>https://www.finance.gov.au/business/buyaustralianplan</w:t>
              </w:r>
            </w:hyperlink>
            <w:r w:rsidR="00EE2EF4" w:rsidRPr="00A65AD2">
              <w:t>; and</w:t>
            </w:r>
          </w:p>
          <w:p w14:paraId="0CD40454" w14:textId="77777777" w:rsidR="00EE2EF4" w:rsidRPr="00A65AD2" w:rsidRDefault="00EE2EF4" w:rsidP="0064782A">
            <w:pPr>
              <w:pStyle w:val="NoteToTenderersBullets-ASDEFCON"/>
              <w:rPr>
                <w:del w:id="1593" w:author="Author"/>
              </w:rPr>
            </w:pPr>
            <w:del w:id="1594" w:author="Author">
              <w:r w:rsidRPr="00A65AD2">
                <w:fldChar w:fldCharType="begin"/>
              </w:r>
              <w:r w:rsidR="00825C78">
                <w:delInstrText>HYPERLINK "https://www.ato.gov.au/businesses-and-organisations/international-tax-for-business/working-out-your-residency"</w:delInstrText>
              </w:r>
              <w:r w:rsidRPr="00A65AD2">
                <w:fldChar w:fldCharType="separate"/>
              </w:r>
              <w:r w:rsidR="00825C78">
                <w:rPr>
                  <w:color w:val="0000FF"/>
                  <w:u w:val="single"/>
                </w:rPr>
                <w:delText>https://www.ato.gov.au/businesses-and-organisations/international-tax-for-business/working-out-your-residency</w:delText>
              </w:r>
              <w:r w:rsidRPr="00A65AD2">
                <w:rPr>
                  <w:color w:val="0000FF"/>
                  <w:u w:val="single"/>
                </w:rPr>
                <w:fldChar w:fldCharType="end"/>
              </w:r>
              <w:r w:rsidRPr="00A65AD2">
                <w:delText>.</w:delText>
              </w:r>
            </w:del>
          </w:p>
          <w:p w14:paraId="18EDCF83" w14:textId="71427D6A" w:rsidR="00EE2EF4" w:rsidRPr="00A65AD2" w:rsidRDefault="00041AAA" w:rsidP="00D930CD">
            <w:pPr>
              <w:pStyle w:val="NoteToTenderersBullets-ASDEFCON"/>
              <w:rPr>
                <w:ins w:id="1595" w:author="Author"/>
              </w:rPr>
            </w:pPr>
            <w:ins w:id="1596" w:author="Author">
              <w:r>
                <w:fldChar w:fldCharType="begin"/>
              </w:r>
              <w:r>
                <w:instrText xml:space="preserve"> HYPERLINK "https://www.ato.gov.au/businesses-and-organisations/international-tax-for-business/working-out-your-residency" </w:instrText>
              </w:r>
              <w:r>
                <w:fldChar w:fldCharType="separate"/>
              </w:r>
              <w:r w:rsidR="00825C78">
                <w:rPr>
                  <w:color w:val="0000FF"/>
                  <w:u w:val="single"/>
                </w:rPr>
                <w:t>https://www.ato.gov.au/businesses-and-organisations/international-tax-for-business/working-out-your-residency</w:t>
              </w:r>
              <w:r>
                <w:rPr>
                  <w:color w:val="0000FF"/>
                  <w:u w:val="single"/>
                </w:rPr>
                <w:fldChar w:fldCharType="end"/>
              </w:r>
              <w:r w:rsidR="00EE2EF4" w:rsidRPr="00A65AD2">
                <w:t>.</w:t>
              </w:r>
            </w:ins>
          </w:p>
          <w:p w14:paraId="5CFC3B37" w14:textId="77777777" w:rsidR="002677B0" w:rsidRPr="00041AAA" w:rsidRDefault="00EE2EF4" w:rsidP="00041AAA">
            <w:pPr>
              <w:pStyle w:val="NoteToTenderers-ASDEFCON"/>
            </w:pPr>
            <w:r w:rsidRPr="00041AAA">
              <w:t>Queries relating to the collection and use of data identifying an entity’s country of tax residency can be directed to the Department of the Treasury at</w:t>
            </w:r>
            <w:r w:rsidR="002677B0" w:rsidRPr="00041AAA">
              <w:t>:</w:t>
            </w:r>
          </w:p>
          <w:p w14:paraId="763EA4D6" w14:textId="1ED231DD" w:rsidR="00EE2EF4" w:rsidRPr="00A65AD2" w:rsidRDefault="00041AAA" w:rsidP="00D930CD">
            <w:pPr>
              <w:pStyle w:val="NoteToTenderersBullets-ASDEFCON"/>
            </w:pPr>
            <w:hyperlink r:id="rId28" w:history="1">
              <w:r w:rsidR="00EE2EF4" w:rsidRPr="00A65AD2">
                <w:rPr>
                  <w:color w:val="0000FF"/>
                  <w:u w:val="single"/>
                </w:rPr>
                <w:t>MNETaxTransparency@treasury.gov.au</w:t>
              </w:r>
            </w:hyperlink>
            <w:r w:rsidR="00EE2EF4" w:rsidRPr="00A65AD2">
              <w:t>.</w:t>
            </w:r>
          </w:p>
          <w:p w14:paraId="5C46942F" w14:textId="6155A129" w:rsidR="00EE2EF4" w:rsidRPr="00A65AD2" w:rsidRDefault="00EE2EF4" w:rsidP="004538F9">
            <w:pPr>
              <w:pStyle w:val="COTCOCLV3-ASDEFCON"/>
            </w:pPr>
            <w:bookmarkStart w:id="1597" w:name="_Ref140653512"/>
            <w:r w:rsidRPr="00A65AD2">
              <w:t>T</w:t>
            </w:r>
            <w:r w:rsidR="009050D6">
              <w:t xml:space="preserve">he Contractor shall </w:t>
            </w:r>
            <w:r w:rsidRPr="00A65AD2">
              <w:t>provide:</w:t>
            </w:r>
            <w:bookmarkEnd w:id="1597"/>
          </w:p>
          <w:p w14:paraId="1AAFC563" w14:textId="6C4CF2BF" w:rsidR="00EE2EF4" w:rsidRPr="00A65AD2" w:rsidRDefault="009050D6" w:rsidP="00041AAA">
            <w:pPr>
              <w:pStyle w:val="COTCOCLV4-ASDEFCON"/>
            </w:pPr>
            <w:r>
              <w:t xml:space="preserve">a written update on </w:t>
            </w:r>
            <w:r w:rsidR="00EE2EF4" w:rsidRPr="00A65AD2">
              <w:t xml:space="preserve">the </w:t>
            </w:r>
            <w:r>
              <w:t>Contractor</w:t>
            </w:r>
            <w:r w:rsidR="00EE2EF4" w:rsidRPr="00A65AD2">
              <w:t>’s country of tax residency; and</w:t>
            </w:r>
          </w:p>
          <w:p w14:paraId="64343989" w14:textId="3A96D5AA" w:rsidR="00EE2EF4" w:rsidRDefault="009050D6" w:rsidP="00041AAA">
            <w:pPr>
              <w:pStyle w:val="COTCOCLV4-ASDEFCON"/>
            </w:pPr>
            <w:r>
              <w:t xml:space="preserve">a written update on </w:t>
            </w:r>
            <w:r w:rsidR="00EE2EF4" w:rsidRPr="00A65AD2">
              <w:t xml:space="preserve">the </w:t>
            </w:r>
            <w:r>
              <w:t>Contractor</w:t>
            </w:r>
            <w:r w:rsidR="00EE2EF4" w:rsidRPr="00A65AD2">
              <w:t>’s ultimate parent en</w:t>
            </w:r>
            <w:r>
              <w:t>tity’s country of tax residency,</w:t>
            </w:r>
          </w:p>
          <w:p w14:paraId="0C9BA406" w14:textId="5BC0194A" w:rsidR="009050D6" w:rsidRPr="00A65AD2" w:rsidRDefault="009050D6" w:rsidP="00041AAA">
            <w:pPr>
              <w:pStyle w:val="COTCOCLV3-ASDEFCON"/>
              <w:numPr>
                <w:ilvl w:val="0"/>
                <w:numId w:val="0"/>
              </w:numPr>
              <w:ind w:left="851"/>
            </w:pPr>
            <w:r>
              <w:t xml:space="preserve">within a reasonable period after becoming aware that this information has changed during the term of the </w:t>
            </w:r>
            <w:r w:rsidR="00F94A06">
              <w:t>Deed</w:t>
            </w:r>
            <w:r>
              <w:t>.</w:t>
            </w:r>
          </w:p>
          <w:p w14:paraId="42901D0D" w14:textId="13D75454" w:rsidR="00EE2EF4" w:rsidRPr="00A65AD2" w:rsidRDefault="00EE2EF4" w:rsidP="004538F9">
            <w:pPr>
              <w:pStyle w:val="COTCOCLV3-ASDEFCON"/>
            </w:pPr>
            <w:bookmarkStart w:id="1598" w:name="_Ref140653726"/>
            <w:r w:rsidRPr="00A65AD2">
              <w:t xml:space="preserve">In </w:t>
            </w:r>
            <w:r w:rsidR="009050D6">
              <w:t>complying with</w:t>
            </w:r>
            <w:r w:rsidRPr="00A65AD2">
              <w:t xml:space="preserve"> clause </w:t>
            </w:r>
            <w:r w:rsidRPr="00A65AD2">
              <w:fldChar w:fldCharType="begin"/>
            </w:r>
            <w:r w:rsidRPr="00A65AD2">
              <w:instrText xml:space="preserve"> REF _Ref140653512 \w \h </w:instrText>
            </w:r>
            <w:r w:rsidRPr="00A65AD2">
              <w:fldChar w:fldCharType="separate"/>
            </w:r>
            <w:r w:rsidR="005E1CDB">
              <w:t>10.2.9</w:t>
            </w:r>
            <w:r w:rsidRPr="00A65AD2">
              <w:fldChar w:fldCharType="end"/>
            </w:r>
            <w:r w:rsidRPr="00A65AD2">
              <w:t xml:space="preserve">, if the </w:t>
            </w:r>
            <w:r w:rsidR="009050D6">
              <w:t>Contractor</w:t>
            </w:r>
            <w:r w:rsidRPr="00A65AD2">
              <w:t xml:space="preserve"> or the </w:t>
            </w:r>
            <w:r w:rsidR="009050D6">
              <w:t>Contractor</w:t>
            </w:r>
            <w:r w:rsidRPr="00A65AD2">
              <w:t>’s ultimate parent entity has multiple tax residencies, each of the countries of which they are a tax resident shall be disclosed.</w:t>
            </w:r>
            <w:bookmarkEnd w:id="1598"/>
          </w:p>
          <w:p w14:paraId="03C627BF" w14:textId="18730077" w:rsidR="00EE2EF4" w:rsidRDefault="00EE2EF4" w:rsidP="004538F9">
            <w:pPr>
              <w:pStyle w:val="COTCOCLV3-ASDEFCON"/>
            </w:pPr>
            <w:r w:rsidRPr="00A65AD2">
              <w:t xml:space="preserve">Tie-breaker rules (where an entity is considered a resident of one treaty country only for the purposes of that treaty) are not relevant in determining </w:t>
            </w:r>
            <w:r w:rsidR="005D05DD" w:rsidRPr="00A65AD2">
              <w:t xml:space="preserve">the </w:t>
            </w:r>
            <w:r w:rsidR="005D05DD">
              <w:t>Contractor</w:t>
            </w:r>
            <w:r w:rsidR="005D05DD" w:rsidRPr="00A65AD2">
              <w:t>’s</w:t>
            </w:r>
            <w:r w:rsidR="005D05DD">
              <w:t xml:space="preserve"> or the Contractor’s</w:t>
            </w:r>
            <w:r w:rsidR="005D05DD" w:rsidRPr="00A65AD2">
              <w:t xml:space="preserve"> ultimate parent en</w:t>
            </w:r>
            <w:r w:rsidR="005D05DD">
              <w:t>tity’s country of tax residency</w:t>
            </w:r>
            <w:r w:rsidRPr="00A65AD2">
              <w:t>.</w:t>
            </w:r>
          </w:p>
        </w:tc>
      </w:tr>
    </w:tbl>
    <w:p w14:paraId="4C334D66" w14:textId="77777777" w:rsidR="00EE2EF4" w:rsidRDefault="00EE2EF4" w:rsidP="004538F9">
      <w:pPr>
        <w:pStyle w:val="ASDEFCONOptionSpace"/>
      </w:pPr>
    </w:p>
    <w:p w14:paraId="1E2EAF2C" w14:textId="74FDEB28" w:rsidR="008F0599" w:rsidRPr="00776825" w:rsidRDefault="00057753" w:rsidP="004538F9">
      <w:pPr>
        <w:pStyle w:val="COTCOCLV2-ASDEFCON"/>
      </w:pPr>
      <w:bookmarkStart w:id="1599" w:name="_Ref152600659"/>
      <w:bookmarkStart w:id="1600" w:name="_Toc175218990"/>
      <w:bookmarkStart w:id="1601" w:name="_Toc175225954"/>
      <w:bookmarkStart w:id="1602" w:name="_Toc153359589"/>
      <w:r>
        <w:t>Work</w:t>
      </w:r>
      <w:r w:rsidRPr="00776825">
        <w:t xml:space="preserve"> </w:t>
      </w:r>
      <w:r w:rsidR="008F0599" w:rsidRPr="00776825">
        <w:t>Health and Safety (Core)</w:t>
      </w:r>
      <w:bookmarkEnd w:id="1571"/>
      <w:bookmarkEnd w:id="1576"/>
      <w:bookmarkEnd w:id="1578"/>
      <w:bookmarkEnd w:id="1586"/>
      <w:bookmarkEnd w:id="1587"/>
      <w:bookmarkEnd w:id="1588"/>
      <w:bookmarkEnd w:id="1589"/>
      <w:bookmarkEnd w:id="1592"/>
      <w:bookmarkEnd w:id="1599"/>
      <w:bookmarkEnd w:id="1600"/>
      <w:bookmarkEnd w:id="1601"/>
      <w:bookmarkEnd w:id="1602"/>
    </w:p>
    <w:p w14:paraId="0002E356" w14:textId="77777777" w:rsidR="00057753" w:rsidRDefault="001250D4" w:rsidP="004538F9">
      <w:pPr>
        <w:pStyle w:val="COTCOCLV3-ASDEFCON"/>
      </w:pPr>
      <w:bookmarkStart w:id="1603" w:name="_Toc229471821"/>
      <w:r>
        <w:t>The Commonwealth and the Contractor</w:t>
      </w:r>
      <w:r w:rsidR="00057753">
        <w:t>:</w:t>
      </w:r>
    </w:p>
    <w:p w14:paraId="09D7FE23" w14:textId="77777777" w:rsidR="00057753" w:rsidRDefault="001250D4" w:rsidP="004538F9">
      <w:pPr>
        <w:pStyle w:val="COTCOCLV4-ASDEFCON"/>
      </w:pPr>
      <w:r>
        <w:t xml:space="preserve">shall, where applicable, </w:t>
      </w:r>
      <w:r w:rsidRPr="005D46C3">
        <w:t xml:space="preserve">comply with, and </w:t>
      </w:r>
      <w:r>
        <w:t xml:space="preserve">the Contractor </w:t>
      </w:r>
      <w:r w:rsidRPr="005D46C3">
        <w:t xml:space="preserve">shall ensure that all Subcontractors comply with, the obligation under the </w:t>
      </w:r>
      <w:r>
        <w:t>WHS Legislation</w:t>
      </w:r>
      <w:r w:rsidRPr="005D46C3">
        <w:t xml:space="preserve"> to</w:t>
      </w:r>
      <w:r>
        <w:t>, so far as is reasonably practicable,</w:t>
      </w:r>
      <w:r w:rsidRPr="005D46C3">
        <w:t xml:space="preserve"> consult, co-operate and co-ordinate activities with the Commonwealth</w:t>
      </w:r>
      <w:r>
        <w:t>, the Contractor or the Subcontractors (as the case may be)</w:t>
      </w:r>
      <w:r w:rsidRPr="005D46C3">
        <w:t xml:space="preserve"> and any other person who, concurr</w:t>
      </w:r>
      <w:r>
        <w:t>ently with the Commonwealth, the Contractor or the Subcontractor (as the case may be), has</w:t>
      </w:r>
      <w:r w:rsidRPr="005D46C3">
        <w:t xml:space="preserve"> a </w:t>
      </w:r>
      <w:r w:rsidR="00365C96">
        <w:t>WHS</w:t>
      </w:r>
      <w:r w:rsidRPr="005D46C3">
        <w:t xml:space="preserve"> duty</w:t>
      </w:r>
      <w:r>
        <w:t xml:space="preserve"> under the WHS Legislation</w:t>
      </w:r>
      <w:r w:rsidRPr="005D46C3">
        <w:t xml:space="preserve"> in relation to the same matter; and</w:t>
      </w:r>
    </w:p>
    <w:p w14:paraId="3E3D386B" w14:textId="77777777" w:rsidR="00057753" w:rsidRPr="005D46C3" w:rsidRDefault="001250D4" w:rsidP="004538F9">
      <w:pPr>
        <w:pStyle w:val="COTCOCLV4-ASDEFCON"/>
      </w:pPr>
      <w:r>
        <w:t>acknowledge that they have a duty under the applicable WHS Legislation to</w:t>
      </w:r>
      <w:r w:rsidRPr="005D46C3">
        <w:t xml:space="preserve"> ensure, so far as is reasonably practicable, the health and safety of:</w:t>
      </w:r>
    </w:p>
    <w:p w14:paraId="4DAA2EEB" w14:textId="77777777" w:rsidR="00057753" w:rsidRDefault="00057753" w:rsidP="004538F9">
      <w:pPr>
        <w:pStyle w:val="COTCOCLV5-ASDEFCON"/>
      </w:pPr>
      <w:r>
        <w:t xml:space="preserve">Commonwealth </w:t>
      </w:r>
      <w:r w:rsidR="00365C96">
        <w:t>Personnel</w:t>
      </w:r>
      <w:r>
        <w:t xml:space="preserve">; </w:t>
      </w:r>
    </w:p>
    <w:p w14:paraId="14D6CA23" w14:textId="77777777" w:rsidR="00057753" w:rsidRDefault="00057753" w:rsidP="004538F9">
      <w:pPr>
        <w:pStyle w:val="COTCOCLV5-ASDEFCON"/>
      </w:pPr>
      <w:r>
        <w:t xml:space="preserve">Contractor </w:t>
      </w:r>
      <w:r w:rsidR="00365C96">
        <w:t xml:space="preserve">Personnel </w:t>
      </w:r>
      <w:r>
        <w:t xml:space="preserve">and Subcontractor </w:t>
      </w:r>
      <w:r w:rsidR="00365C96">
        <w:t>Personnel</w:t>
      </w:r>
      <w:r>
        <w:t>; and</w:t>
      </w:r>
    </w:p>
    <w:p w14:paraId="0F154F40" w14:textId="77777777" w:rsidR="00057753" w:rsidRDefault="00057753" w:rsidP="004538F9">
      <w:pPr>
        <w:pStyle w:val="COTCOCLV5-ASDEFCON"/>
      </w:pPr>
      <w:r>
        <w:t>other persons,</w:t>
      </w:r>
    </w:p>
    <w:p w14:paraId="3F8DF602" w14:textId="77777777" w:rsidR="00057753" w:rsidRPr="007A5C48" w:rsidRDefault="00057753" w:rsidP="004538F9">
      <w:pPr>
        <w:pStyle w:val="COTCOCLV4NONUM-ASDEFCON"/>
      </w:pPr>
      <w:r>
        <w:t xml:space="preserve">in connection with the </w:t>
      </w:r>
      <w:r w:rsidRPr="007A5C48">
        <w:t>Services.</w:t>
      </w:r>
    </w:p>
    <w:p w14:paraId="44238790" w14:textId="77777777" w:rsidR="00057753" w:rsidRPr="007A5C48" w:rsidRDefault="00057753" w:rsidP="004538F9">
      <w:pPr>
        <w:pStyle w:val="COTCOCLV3-ASDEFCON"/>
      </w:pPr>
      <w:r w:rsidRPr="007A5C48">
        <w:t>The Contractor represents and warrants that:</w:t>
      </w:r>
    </w:p>
    <w:p w14:paraId="22147B2D" w14:textId="77777777" w:rsidR="00057753" w:rsidRPr="007A5C48" w:rsidRDefault="00057753" w:rsidP="004538F9">
      <w:pPr>
        <w:pStyle w:val="COTCOCLV4-ASDEFCON"/>
      </w:pPr>
      <w:r w:rsidRPr="007A5C48">
        <w:t xml:space="preserve">it has given careful, prudent and comprehensive consideration to the </w:t>
      </w:r>
      <w:r w:rsidR="00766818">
        <w:t>WHS</w:t>
      </w:r>
      <w:r w:rsidRPr="007A5C48">
        <w:t xml:space="preserve"> implications of the work to be performed by it under the Deed and any Contract; and</w:t>
      </w:r>
      <w:r w:rsidRPr="007A5C48" w:rsidDel="00355DC6">
        <w:t xml:space="preserve"> </w:t>
      </w:r>
    </w:p>
    <w:p w14:paraId="06C63B5A" w14:textId="77777777" w:rsidR="00057753" w:rsidRPr="00950D68" w:rsidRDefault="00057753" w:rsidP="004538F9">
      <w:pPr>
        <w:pStyle w:val="COTCOCLV4-ASDEFCON"/>
      </w:pPr>
      <w:r w:rsidRPr="007A5C48">
        <w:t>the proposed method of performance of that work complies with, and includes</w:t>
      </w:r>
      <w:r w:rsidRPr="005D46C3">
        <w:t xml:space="preserve"> a system for identifying and managing </w:t>
      </w:r>
      <w:r w:rsidR="00365C96">
        <w:t>WHS</w:t>
      </w:r>
      <w:r w:rsidRPr="005D46C3">
        <w:t xml:space="preserve"> risks which complies with, all applicable legislation relating to </w:t>
      </w:r>
      <w:r w:rsidR="00365C96">
        <w:t>WHS</w:t>
      </w:r>
      <w:r w:rsidRPr="005D46C3">
        <w:t xml:space="preserve"> including the </w:t>
      </w:r>
      <w:r w:rsidR="001250D4">
        <w:t xml:space="preserve">applicable </w:t>
      </w:r>
      <w:r>
        <w:t>WHS Legislation</w:t>
      </w:r>
      <w:r w:rsidRPr="005D46C3">
        <w:t>.</w:t>
      </w:r>
    </w:p>
    <w:p w14:paraId="7DDFA28A" w14:textId="77777777" w:rsidR="00057753" w:rsidRDefault="00057753" w:rsidP="004538F9">
      <w:pPr>
        <w:pStyle w:val="COTCOCLV3-ASDEFCON"/>
      </w:pPr>
      <w:r>
        <w:t xml:space="preserve">The Contractor shall: </w:t>
      </w:r>
    </w:p>
    <w:p w14:paraId="076B86D7" w14:textId="77777777" w:rsidR="00057753" w:rsidRPr="00355DC6" w:rsidRDefault="001250D4" w:rsidP="004538F9">
      <w:pPr>
        <w:pStyle w:val="COTCOCLV4-ASDEFCON"/>
      </w:pPr>
      <w:r w:rsidRPr="00CD485B">
        <w:t xml:space="preserve">provide </w:t>
      </w:r>
      <w:r>
        <w:t xml:space="preserve">the </w:t>
      </w:r>
      <w:r w:rsidRPr="00CD485B">
        <w:t xml:space="preserve">Services in such a way that the Commonwealth and </w:t>
      </w:r>
      <w:r>
        <w:t xml:space="preserve">Commonwealth </w:t>
      </w:r>
      <w:r w:rsidR="00365C96">
        <w:t>Personnel</w:t>
      </w:r>
      <w:r w:rsidR="00365C96" w:rsidRPr="00CD485B">
        <w:t xml:space="preserve"> </w:t>
      </w:r>
      <w:r w:rsidRPr="00CD485B">
        <w:t>are able to undertake any roles or obligations in connection with the Services</w:t>
      </w:r>
      <w:r>
        <w:t xml:space="preserve"> </w:t>
      </w:r>
      <w:r w:rsidRPr="00CD485B">
        <w:t>(such as in relation to testing or auditing); and</w:t>
      </w:r>
    </w:p>
    <w:p w14:paraId="43209F93" w14:textId="77777777" w:rsidR="00057753" w:rsidRDefault="001250D4" w:rsidP="004538F9">
      <w:pPr>
        <w:pStyle w:val="COTCOCLV4-ASDEFCON"/>
      </w:pPr>
      <w:r w:rsidRPr="00CD485B">
        <w:t xml:space="preserve">ensure that the Commonwealth and </w:t>
      </w:r>
      <w:r>
        <w:t xml:space="preserve">Commonwealth </w:t>
      </w:r>
      <w:r w:rsidR="00365C96">
        <w:t>Personnel</w:t>
      </w:r>
      <w:r w:rsidR="00365C96" w:rsidRPr="00CD485B">
        <w:t xml:space="preserve"> </w:t>
      </w:r>
      <w:r w:rsidRPr="00CD485B">
        <w:t xml:space="preserve">are able to make full use of the Services for the purposes for which they are intended, and to maintain, support and develop </w:t>
      </w:r>
      <w:r w:rsidR="00F622D1">
        <w:t>the Services</w:t>
      </w:r>
      <w:r w:rsidRPr="00CD485B">
        <w:t>,</w:t>
      </w:r>
    </w:p>
    <w:p w14:paraId="5596B074" w14:textId="77777777" w:rsidR="00057753" w:rsidRDefault="001250D4" w:rsidP="004538F9">
      <w:pPr>
        <w:pStyle w:val="COTCOCLV3NONUM-ASDEFCON"/>
      </w:pPr>
      <w:r w:rsidRPr="006C7879">
        <w:t>without the Commonwealth</w:t>
      </w:r>
      <w:r>
        <w:t xml:space="preserve"> </w:t>
      </w:r>
      <w:r w:rsidRPr="006C7879">
        <w:t>or</w:t>
      </w:r>
      <w:r>
        <w:t xml:space="preserve"> Commonwealth </w:t>
      </w:r>
      <w:r w:rsidR="00B716DE">
        <w:t>Personnel</w:t>
      </w:r>
      <w:r w:rsidR="00B716DE" w:rsidRPr="006C7879">
        <w:t xml:space="preserve"> </w:t>
      </w:r>
      <w:r w:rsidRPr="006C7879">
        <w:t xml:space="preserve">contravening </w:t>
      </w:r>
      <w:r>
        <w:t xml:space="preserve">any legislation relating to </w:t>
      </w:r>
      <w:r w:rsidR="00365C96">
        <w:t>WHS</w:t>
      </w:r>
      <w:r>
        <w:t xml:space="preserve"> including </w:t>
      </w:r>
      <w:r w:rsidRPr="006C7879">
        <w:t xml:space="preserve">the </w:t>
      </w:r>
      <w:r>
        <w:t>applicable WHS Legislation, any</w:t>
      </w:r>
      <w:r w:rsidRPr="006C7879">
        <w:t xml:space="preserve"> applicable </w:t>
      </w:r>
      <w:r>
        <w:t xml:space="preserve">standards relating to </w:t>
      </w:r>
      <w:r w:rsidR="00116A48">
        <w:t>WHS</w:t>
      </w:r>
      <w:r w:rsidRPr="006C7879">
        <w:t xml:space="preserve"> or any policy relat</w:t>
      </w:r>
      <w:r>
        <w:t>ing</w:t>
      </w:r>
      <w:r w:rsidRPr="006C7879">
        <w:t xml:space="preserve"> to </w:t>
      </w:r>
      <w:r w:rsidR="00116A48">
        <w:t>WHS</w:t>
      </w:r>
      <w:r>
        <w:t xml:space="preserve"> identified in the Deed or any Contract</w:t>
      </w:r>
      <w:r w:rsidRPr="006C7879">
        <w:t>.</w:t>
      </w:r>
      <w:r w:rsidR="00057753">
        <w:t xml:space="preserve"> </w:t>
      </w:r>
    </w:p>
    <w:p w14:paraId="10FC3B1E" w14:textId="77777777" w:rsidR="00057753" w:rsidRPr="00040900" w:rsidRDefault="001250D4" w:rsidP="004538F9">
      <w:pPr>
        <w:pStyle w:val="COTCOCLV3-ASDEFCON"/>
      </w:pPr>
      <w:r w:rsidRPr="005D46C3">
        <w:t>Without limiting the Contractor</w:t>
      </w:r>
      <w:r>
        <w:t>’</w:t>
      </w:r>
      <w:r w:rsidRPr="005D46C3">
        <w:t xml:space="preserve">s obligations under the </w:t>
      </w:r>
      <w:r>
        <w:t xml:space="preserve">Deed or any </w:t>
      </w:r>
      <w:r w:rsidRPr="005D46C3">
        <w:t>Contract or at law</w:t>
      </w:r>
      <w:r>
        <w:t xml:space="preserve"> or in equity</w:t>
      </w:r>
      <w:r w:rsidR="00F622D1">
        <w:t xml:space="preserve"> (and subject to any relevant foreign government restrictions)</w:t>
      </w:r>
      <w:r w:rsidRPr="005D46C3">
        <w:t>, the Contractor shall</w:t>
      </w:r>
      <w:r>
        <w:t>, in connection with or related to the Services, provide</w:t>
      </w:r>
      <w:r w:rsidR="002A6FF0">
        <w:t>,</w:t>
      </w:r>
      <w:r>
        <w:t xml:space="preserve"> and shall use its </w:t>
      </w:r>
      <w:r w:rsidR="00733A93">
        <w:t xml:space="preserve">reasonable </w:t>
      </w:r>
      <w:r>
        <w:t>endeavours to ensure that a Subcontractor provides, to the Commonwealth Representative within 10 Working Days (or such other period as agreed by the Commonwealth in writing) of a request by the Commonwealth Representative</w:t>
      </w:r>
      <w:r w:rsidRPr="003A077F">
        <w:rPr>
          <w:rFonts w:cs="Arial"/>
          <w:szCs w:val="20"/>
        </w:rPr>
        <w:t xml:space="preserve"> </w:t>
      </w:r>
      <w:r w:rsidRPr="00DC2BF5">
        <w:rPr>
          <w:rFonts w:cs="Arial"/>
          <w:szCs w:val="20"/>
        </w:rPr>
        <w:t>any information or copies of documentation requested by the Commonwealth Representative and held by the Contractor or Subcontractor (as the case may be) to enable the Commonwealth to comply with its obligations under the WHS Legislation.</w:t>
      </w:r>
    </w:p>
    <w:p w14:paraId="3774B3BC" w14:textId="6EC5EA00" w:rsidR="00057753" w:rsidRPr="005D46C3" w:rsidRDefault="001250D4" w:rsidP="004538F9">
      <w:pPr>
        <w:pStyle w:val="COTCOCLV3-ASDEFCON"/>
      </w:pPr>
      <w:r>
        <w:t xml:space="preserve">Subject to clause </w:t>
      </w:r>
      <w:r w:rsidR="00E609A7">
        <w:fldChar w:fldCharType="begin"/>
      </w:r>
      <w:r w:rsidR="00E609A7">
        <w:instrText xml:space="preserve"> REF _Ref2762965 \r \h </w:instrText>
      </w:r>
      <w:r w:rsidR="00E609A7">
        <w:fldChar w:fldCharType="separate"/>
      </w:r>
      <w:r w:rsidR="005E1CDB">
        <w:t>9.10</w:t>
      </w:r>
      <w:r w:rsidR="00E609A7">
        <w:fldChar w:fldCharType="end"/>
      </w:r>
      <w:r>
        <w:t xml:space="preserve"> and any relevant foreign government restrictions, the Commonwealth shall provide to the Contractor in a timely manner any information or copies of documentation reasonably requested by the Contractor and held by the Commonwealth to enable the Contractor to comply with its obligations under the applicable WHS Legislation in relation to the Deed or any Contract.</w:t>
      </w:r>
    </w:p>
    <w:p w14:paraId="131FF1DD" w14:textId="77777777" w:rsidR="00057753" w:rsidRPr="002257A7" w:rsidRDefault="001250D4" w:rsidP="004538F9">
      <w:pPr>
        <w:pStyle w:val="COTCOCLV3-ASDEFCON"/>
      </w:pPr>
      <w:r>
        <w:t>To the extent not inconsistent with the express requirements of the Deed or any Contract, t</w:t>
      </w:r>
      <w:r w:rsidRPr="002257A7">
        <w:t xml:space="preserve">he Commonwealth Representative may direct the Contractor to take specified measures that the Commonwealth Representative considers reasonably necessary to comply with </w:t>
      </w:r>
      <w:r w:rsidRPr="005D46C3">
        <w:t xml:space="preserve">applicable legislation relating to </w:t>
      </w:r>
      <w:r w:rsidR="007566CF">
        <w:t>WHS</w:t>
      </w:r>
      <w:r w:rsidRPr="005D46C3">
        <w:t xml:space="preserve"> including </w:t>
      </w:r>
      <w:r w:rsidRPr="002257A7">
        <w:t xml:space="preserve">the </w:t>
      </w:r>
      <w:r>
        <w:t>WHS Legislation in relation to the provision of the Services</w:t>
      </w:r>
      <w:r w:rsidRPr="002257A7">
        <w:t xml:space="preserve">. </w:t>
      </w:r>
      <w:r w:rsidR="00CE720A">
        <w:t xml:space="preserve"> </w:t>
      </w:r>
      <w:r w:rsidRPr="002257A7">
        <w:t>The Contractor shall comply with the direction</w:t>
      </w:r>
      <w:r>
        <w:t xml:space="preserve"> </w:t>
      </w:r>
      <w:r w:rsidRPr="000603BD">
        <w:t xml:space="preserve">unless the Contractor demonstrates to the reasonable satisfaction of the Commonwealth </w:t>
      </w:r>
      <w:r>
        <w:t xml:space="preserve">Representative </w:t>
      </w:r>
      <w:r w:rsidRPr="000603BD">
        <w:t>that it is already complying with the WHS Legislation in relation to the mat</w:t>
      </w:r>
      <w:r>
        <w:t>ter to which the direction</w:t>
      </w:r>
      <w:r w:rsidRPr="000603BD">
        <w:t xml:space="preserve"> relates or the direction goes beyond </w:t>
      </w:r>
      <w:r>
        <w:rPr>
          <w:rFonts w:cs="Arial"/>
        </w:rPr>
        <w:t>what is reasonably necessary to achieve compliance with</w:t>
      </w:r>
      <w:r w:rsidRPr="000603BD" w:rsidDel="00B30985">
        <w:t xml:space="preserve"> </w:t>
      </w:r>
      <w:r w:rsidRPr="000603BD">
        <w:t>the WHS Legislation</w:t>
      </w:r>
      <w:r w:rsidRPr="002257A7">
        <w:t>.</w:t>
      </w:r>
      <w:r w:rsidR="00057753" w:rsidRPr="002257A7">
        <w:t xml:space="preserve"> </w:t>
      </w:r>
    </w:p>
    <w:p w14:paraId="4B8E7876" w14:textId="77777777" w:rsidR="00057753" w:rsidRDefault="00057753" w:rsidP="004538F9">
      <w:pPr>
        <w:pStyle w:val="COTCOCLV3-ASDEFCON"/>
      </w:pPr>
      <w:r w:rsidRPr="002257A7">
        <w:t xml:space="preserve">The Contractor shall not use </w:t>
      </w:r>
      <w:r>
        <w:t>ACM</w:t>
      </w:r>
      <w:r w:rsidRPr="002257A7">
        <w:t xml:space="preserve"> in providing the Services and shall not take any </w:t>
      </w:r>
      <w:r>
        <w:t>ACM</w:t>
      </w:r>
      <w:r w:rsidRPr="002257A7">
        <w:t xml:space="preserve"> onto Commonwealth </w:t>
      </w:r>
      <w:r>
        <w:t>P</w:t>
      </w:r>
      <w:r w:rsidRPr="002257A7">
        <w:t>remises in connection with providing the Services.</w:t>
      </w:r>
      <w:r>
        <w:t xml:space="preserve">  </w:t>
      </w:r>
    </w:p>
    <w:p w14:paraId="33B02427" w14:textId="77777777" w:rsidR="00057753" w:rsidRDefault="00057753" w:rsidP="004538F9">
      <w:pPr>
        <w:pStyle w:val="COTCOCLV3-ASDEFCON"/>
        <w:rPr>
          <w:szCs w:val="20"/>
        </w:rPr>
      </w:pPr>
      <w:r>
        <w:t>U</w:t>
      </w:r>
      <w:r w:rsidRPr="003C5E7D">
        <w:t>nless the Commonwealth Representative otherwise agrees in writing, the Contractor shall</w:t>
      </w:r>
      <w:r>
        <w:rPr>
          <w:szCs w:val="20"/>
        </w:rPr>
        <w:t>:</w:t>
      </w:r>
    </w:p>
    <w:p w14:paraId="0767CB7B" w14:textId="77777777" w:rsidR="00057753" w:rsidRPr="00A23E31" w:rsidRDefault="00057753" w:rsidP="004538F9">
      <w:pPr>
        <w:pStyle w:val="COTCOCLV4-ASDEFCON"/>
      </w:pPr>
      <w:r w:rsidRPr="00A23E31">
        <w:t>ensure that any deliverable provided to the Commonwealth in connection with the Services does not conta</w:t>
      </w:r>
      <w:r>
        <w:t>in a Problematic Substance; and</w:t>
      </w:r>
    </w:p>
    <w:p w14:paraId="33F5E2F5" w14:textId="77777777" w:rsidR="00057753" w:rsidRDefault="00057753" w:rsidP="004538F9">
      <w:pPr>
        <w:pStyle w:val="COTCOCLV4-ASDEFCON"/>
      </w:pPr>
      <w:r w:rsidRPr="00A23E31">
        <w:t>not use, handle or store a Problematic Substance on Commonwealth Premises in connection with the Services</w:t>
      </w:r>
      <w:r>
        <w:t>.</w:t>
      </w:r>
    </w:p>
    <w:p w14:paraId="7B10B076" w14:textId="77777777" w:rsidR="00057753" w:rsidRDefault="00057753" w:rsidP="004538F9">
      <w:pPr>
        <w:pStyle w:val="COTCOCLV3-ASDEFCON"/>
      </w:pPr>
      <w:bookmarkStart w:id="1604" w:name="_Ref404862666"/>
      <w:bookmarkStart w:id="1605" w:name="OLE_LINK27"/>
      <w:r>
        <w:t xml:space="preserve">Where the Commonwealth Representative agrees that </w:t>
      </w:r>
      <w:r w:rsidRPr="00141B58">
        <w:t>a deliverable may contain a Problematic Substance or that the Contractor may use, handle or store a Problematic Substance on Commonwealth Premises</w:t>
      </w:r>
      <w:r>
        <w:t>,</w:t>
      </w:r>
      <w:r w:rsidRPr="00141B58">
        <w:t xml:space="preserve"> t</w:t>
      </w:r>
      <w:r>
        <w:t>he Contractor shall ensure that:</w:t>
      </w:r>
      <w:bookmarkEnd w:id="1604"/>
    </w:p>
    <w:p w14:paraId="4A4E8871" w14:textId="77777777" w:rsidR="00057753" w:rsidRPr="00607474" w:rsidRDefault="001250D4" w:rsidP="004538F9">
      <w:pPr>
        <w:pStyle w:val="COTCOCLV4-ASDEFCON"/>
      </w:pPr>
      <w:r w:rsidRPr="00466355">
        <w:t xml:space="preserve">full details of the </w:t>
      </w:r>
      <w:r>
        <w:t xml:space="preserve">Problematic </w:t>
      </w:r>
      <w:r w:rsidRPr="00466355">
        <w:t>Substance</w:t>
      </w:r>
      <w:r>
        <w:t>s are</w:t>
      </w:r>
      <w:r w:rsidRPr="00466355">
        <w:t xml:space="preserve"> provided to the Commonwealth </w:t>
      </w:r>
      <w:r>
        <w:t xml:space="preserve">Representative </w:t>
      </w:r>
      <w:r w:rsidRPr="00466355">
        <w:t xml:space="preserve">in the format of a </w:t>
      </w:r>
      <w:r>
        <w:t xml:space="preserve">SDS, except where the </w:t>
      </w:r>
      <w:r w:rsidRPr="00424BB1">
        <w:t>applicable SDS exists within the Australian ChemAlert database and the Contractor identifies that SDS to the Commonwealth Representative by reference to its unique record within that database</w:t>
      </w:r>
      <w:r w:rsidRPr="00607474">
        <w:t>; and</w:t>
      </w:r>
      <w:r w:rsidR="00057753" w:rsidRPr="00607474">
        <w:t xml:space="preserve"> </w:t>
      </w:r>
    </w:p>
    <w:p w14:paraId="41D52E58" w14:textId="77777777" w:rsidR="00057753" w:rsidRPr="00EB49CC" w:rsidRDefault="001250D4" w:rsidP="004538F9">
      <w:pPr>
        <w:pStyle w:val="COTCOCLV4-ASDEFCON"/>
      </w:pPr>
      <w:r>
        <w:t xml:space="preserve">the Problematic Substance </w:t>
      </w:r>
      <w:r>
        <w:rPr>
          <w:rFonts w:cs="Arial"/>
          <w:szCs w:val="20"/>
        </w:rPr>
        <w:t>is</w:t>
      </w:r>
      <w:r w:rsidRPr="005840F5">
        <w:t xml:space="preserve"> correctly labelled and packaged</w:t>
      </w:r>
      <w:r>
        <w:t xml:space="preserve"> </w:t>
      </w:r>
      <w:r>
        <w:rPr>
          <w:rFonts w:cs="Arial"/>
          <w:szCs w:val="20"/>
        </w:rPr>
        <w:t>(including to clearly identify the nature of the substance and its associated hazards)</w:t>
      </w:r>
      <w:r w:rsidRPr="005840F5">
        <w:t xml:space="preserve"> in accordance with Australian legislative and regulatory requirements</w:t>
      </w:r>
      <w:r>
        <w:t xml:space="preserve">, and that all documentation </w:t>
      </w:r>
      <w:r w:rsidRPr="00EB49CC">
        <w:t xml:space="preserve">supporting the </w:t>
      </w:r>
      <w:r>
        <w:t>Services</w:t>
      </w:r>
      <w:r w:rsidRPr="00EB49CC">
        <w:t xml:space="preserve"> clearly identifies the nature of the substance and its associated hazards</w:t>
      </w:r>
      <w:r w:rsidR="00057753" w:rsidRPr="00EB49CC">
        <w:t>.</w:t>
      </w:r>
    </w:p>
    <w:p w14:paraId="2A5FB0E6" w14:textId="77777777" w:rsidR="00D27208" w:rsidRDefault="002A6FF0" w:rsidP="004538F9">
      <w:pPr>
        <w:pStyle w:val="COTCOCLV3-ASDEFCON"/>
      </w:pPr>
      <w:bookmarkStart w:id="1606" w:name="_Ref435782969"/>
      <w:r w:rsidRPr="007566CF">
        <w:t>If</w:t>
      </w:r>
      <w:r w:rsidRPr="002A6FF0">
        <w:t xml:space="preserve"> a Notifiable Incident occurs </w:t>
      </w:r>
      <w:r w:rsidR="004A1233">
        <w:t xml:space="preserve">in connection with work carried out under the </w:t>
      </w:r>
      <w:r w:rsidR="00D27208">
        <w:t xml:space="preserve">Deed or any </w:t>
      </w:r>
      <w:r w:rsidR="004A1233">
        <w:t>Contract</w:t>
      </w:r>
      <w:r w:rsidR="00D27208">
        <w:t>:</w:t>
      </w:r>
    </w:p>
    <w:p w14:paraId="3412339C" w14:textId="77777777" w:rsidR="00D27208" w:rsidRDefault="00C808D3" w:rsidP="004538F9">
      <w:pPr>
        <w:pStyle w:val="COTCOCLV4-ASDEFCON"/>
      </w:pPr>
      <w:r>
        <w:t>on Commonwealth Premises</w:t>
      </w:r>
      <w:r w:rsidR="00D27208">
        <w:t>;</w:t>
      </w:r>
      <w:r>
        <w:t xml:space="preserve"> </w:t>
      </w:r>
    </w:p>
    <w:p w14:paraId="3952A929" w14:textId="77777777" w:rsidR="00D27208" w:rsidRDefault="00D27208" w:rsidP="004538F9">
      <w:pPr>
        <w:pStyle w:val="COTCOCLV4-ASDEFCON"/>
      </w:pPr>
      <w:r>
        <w:t xml:space="preserve">which </w:t>
      </w:r>
      <w:r w:rsidR="00C808D3">
        <w:t>involves Commonwealth Personnel</w:t>
      </w:r>
      <w:r>
        <w:t>;</w:t>
      </w:r>
      <w:r w:rsidR="004A1233">
        <w:t xml:space="preserve"> or </w:t>
      </w:r>
    </w:p>
    <w:p w14:paraId="33305A4B" w14:textId="77777777" w:rsidR="00D27208" w:rsidRDefault="00D27208" w:rsidP="004538F9">
      <w:pPr>
        <w:pStyle w:val="COTCOCLV4-ASDEFCON"/>
      </w:pPr>
      <w:r>
        <w:t xml:space="preserve">which involves </w:t>
      </w:r>
      <w:r w:rsidR="004A1233">
        <w:t>a Commonwealth specified system of work</w:t>
      </w:r>
      <w:r>
        <w:t>,</w:t>
      </w:r>
      <w:r w:rsidR="00C808D3">
        <w:t xml:space="preserve"> </w:t>
      </w:r>
    </w:p>
    <w:p w14:paraId="6104C543" w14:textId="77777777" w:rsidR="002A6FF0" w:rsidRPr="002A6FF0" w:rsidRDefault="00C808D3" w:rsidP="004538F9">
      <w:pPr>
        <w:pStyle w:val="COTCOCLV3NONUM-ASDEFCON"/>
      </w:pPr>
      <w:r>
        <w:t xml:space="preserve">the Contractor </w:t>
      </w:r>
      <w:r w:rsidR="00D27208">
        <w:t>shall</w:t>
      </w:r>
      <w:r w:rsidR="002A6FF0" w:rsidRPr="002A6FF0">
        <w:t>:</w:t>
      </w:r>
      <w:bookmarkEnd w:id="1606"/>
    </w:p>
    <w:p w14:paraId="0F108943" w14:textId="77777777" w:rsidR="002A6FF0" w:rsidRPr="002A6FF0" w:rsidRDefault="002A6FF0" w:rsidP="004538F9">
      <w:pPr>
        <w:pStyle w:val="COTCOCLV4-ASDEFCON"/>
      </w:pPr>
      <w:r w:rsidRPr="002A6FF0">
        <w:t>immediately report the incident to the Commonwealth;</w:t>
      </w:r>
    </w:p>
    <w:p w14:paraId="086E94BA" w14:textId="77777777" w:rsidR="002A6FF0" w:rsidRPr="002A6FF0" w:rsidRDefault="002A6FF0" w:rsidP="004538F9">
      <w:pPr>
        <w:pStyle w:val="COTCOCLV4-ASDEFCON"/>
      </w:pPr>
      <w:r w:rsidRPr="002A6FF0">
        <w:t xml:space="preserve">promptly provide the Commonwealth with copies of any notices or other documentation provided to, or issued by, the relevant Commonwealth, State or Territory regulator in relation to the Notifiable Incident;  </w:t>
      </w:r>
    </w:p>
    <w:p w14:paraId="154C5EB1" w14:textId="77777777" w:rsidR="002A6FF0" w:rsidRPr="002A6FF0" w:rsidRDefault="002A6FF0" w:rsidP="004538F9">
      <w:pPr>
        <w:pStyle w:val="COTCOCLV4-ASDEFCON"/>
      </w:pPr>
      <w:r w:rsidRPr="002A6FF0">
        <w:t xml:space="preserve">provide the Commonwealth with such other information as may be required by the Commonwealth to facilitate the notification to or investigation by the Commonwealth regulator of the Notifiable Incident in accordance with the WHS Legislation (including the completion of the Department of Defence Form AE527 (as amended or replaced from time to time)); and </w:t>
      </w:r>
    </w:p>
    <w:p w14:paraId="2DD96BD7" w14:textId="77777777" w:rsidR="002A6FF0" w:rsidRPr="002A6FF0" w:rsidRDefault="002A6FF0" w:rsidP="004538F9">
      <w:pPr>
        <w:pStyle w:val="COTCOCLV4-ASDEFCON"/>
      </w:pPr>
      <w:r w:rsidRPr="002A6FF0">
        <w:t>provide other reasonable assistance required by the Commonwealth to undertake mandatory incident reporting.</w:t>
      </w:r>
    </w:p>
    <w:p w14:paraId="090AF226" w14:textId="77777777" w:rsidR="00E609A7" w:rsidRDefault="00E609A7" w:rsidP="004538F9">
      <w:pPr>
        <w:pStyle w:val="COTCOCLV3-ASDEFCON"/>
      </w:pPr>
      <w:bookmarkStart w:id="1607" w:name="_Ref415492514"/>
      <w:bookmarkEnd w:id="1605"/>
      <w:r>
        <w:t xml:space="preserve">From time to time the Commonwealth may advise the Contractor of hazards to health and safety that have been identified at, or in the proximity of, Commonwealth Premises where Contractor </w:t>
      </w:r>
      <w:r w:rsidR="00766818">
        <w:t xml:space="preserve">Personnel </w:t>
      </w:r>
      <w:r>
        <w:t>and</w:t>
      </w:r>
      <w:r w:rsidR="00335B0E">
        <w:t xml:space="preserve"> </w:t>
      </w:r>
      <w:r>
        <w:t>/</w:t>
      </w:r>
      <w:r w:rsidR="00335B0E">
        <w:t xml:space="preserve"> </w:t>
      </w:r>
      <w:r>
        <w:t xml:space="preserve">or Subcontractor </w:t>
      </w:r>
      <w:r w:rsidR="00766818">
        <w:t xml:space="preserve">Personnel </w:t>
      </w:r>
      <w:r>
        <w:t>may be working.</w:t>
      </w:r>
      <w:bookmarkEnd w:id="1607"/>
    </w:p>
    <w:p w14:paraId="03F84385" w14:textId="0978BC21" w:rsidR="00E609A7" w:rsidRDefault="00E609A7" w:rsidP="004538F9">
      <w:pPr>
        <w:pStyle w:val="COTCOCLV3-ASDEFCON"/>
      </w:pPr>
      <w:r>
        <w:t xml:space="preserve">On receipt of advice from the Commonwealth under clause </w:t>
      </w:r>
      <w:r w:rsidR="002A6FF0">
        <w:fldChar w:fldCharType="begin"/>
      </w:r>
      <w:r w:rsidR="002A6FF0">
        <w:instrText xml:space="preserve"> REF _Ref415492514 \r \h </w:instrText>
      </w:r>
      <w:r w:rsidR="002A6FF0">
        <w:fldChar w:fldCharType="separate"/>
      </w:r>
      <w:r w:rsidR="005E1CDB">
        <w:t>10.3.11</w:t>
      </w:r>
      <w:r w:rsidR="002A6FF0">
        <w:fldChar w:fldCharType="end"/>
      </w:r>
      <w:r>
        <w:t xml:space="preserve">, the Contractor shall undertake necessary risk assessments, identify control measures and advise Contractor </w:t>
      </w:r>
      <w:r w:rsidR="00766818">
        <w:t xml:space="preserve">Personnel </w:t>
      </w:r>
      <w:r>
        <w:t xml:space="preserve">and/or Subcontractor </w:t>
      </w:r>
      <w:r w:rsidR="00766818">
        <w:t xml:space="preserve">Personnel </w:t>
      </w:r>
      <w:r>
        <w:t>of the hazards and risks and relevant control measures.</w:t>
      </w:r>
    </w:p>
    <w:p w14:paraId="66430321" w14:textId="7E6BDCE9" w:rsidR="00CD470D" w:rsidRPr="000C482A" w:rsidRDefault="00CD470D" w:rsidP="004538F9">
      <w:pPr>
        <w:pStyle w:val="COTCOCLV2-ASDEFCON"/>
      </w:pPr>
      <w:bookmarkStart w:id="1608" w:name="_Toc263778542"/>
      <w:bookmarkStart w:id="1609" w:name="_Toc435711863"/>
      <w:bookmarkStart w:id="1610" w:name="_Toc435773129"/>
      <w:bookmarkStart w:id="1611" w:name="_Toc435777886"/>
      <w:bookmarkStart w:id="1612" w:name="_Toc435783601"/>
      <w:bookmarkStart w:id="1613" w:name="_Toc436227357"/>
      <w:bookmarkStart w:id="1614" w:name="_Toc436660855"/>
      <w:bookmarkStart w:id="1615" w:name="_Toc229471742"/>
      <w:bookmarkStart w:id="1616" w:name="_Toc265501951"/>
      <w:bookmarkStart w:id="1617" w:name="_Toc480532234"/>
      <w:bookmarkStart w:id="1618" w:name="_Toc175218991"/>
      <w:bookmarkStart w:id="1619" w:name="_Ref175219992"/>
      <w:bookmarkStart w:id="1620" w:name="_Toc175225955"/>
      <w:bookmarkStart w:id="1621" w:name="_Toc153359590"/>
      <w:bookmarkEnd w:id="1608"/>
      <w:bookmarkEnd w:id="1609"/>
      <w:bookmarkEnd w:id="1610"/>
      <w:bookmarkEnd w:id="1611"/>
      <w:bookmarkEnd w:id="1612"/>
      <w:bookmarkEnd w:id="1613"/>
      <w:bookmarkEnd w:id="1614"/>
      <w:r w:rsidRPr="000C482A">
        <w:t>Environmental Obligations (Core)</w:t>
      </w:r>
      <w:bookmarkEnd w:id="1615"/>
      <w:bookmarkEnd w:id="1616"/>
      <w:bookmarkEnd w:id="1617"/>
      <w:bookmarkEnd w:id="1618"/>
      <w:bookmarkEnd w:id="1619"/>
      <w:bookmarkEnd w:id="1620"/>
      <w:bookmarkEnd w:id="1621"/>
    </w:p>
    <w:p w14:paraId="33DC0392" w14:textId="77777777" w:rsidR="00CD470D" w:rsidRPr="000C482A" w:rsidRDefault="00CD470D" w:rsidP="004538F9">
      <w:pPr>
        <w:pStyle w:val="COTCOCLV3-ASDEFCON"/>
      </w:pPr>
      <w:r w:rsidRPr="000C482A">
        <w:t>The Contractor shall perform its obligations under the</w:t>
      </w:r>
      <w:r w:rsidR="00E95D6D">
        <w:t xml:space="preserve"> Deed and any</w:t>
      </w:r>
      <w:r w:rsidRPr="000C482A">
        <w:t xml:space="preserve"> Contract in such a way that:</w:t>
      </w:r>
    </w:p>
    <w:p w14:paraId="1A81D82D" w14:textId="77777777" w:rsidR="00CD470D" w:rsidRPr="000C482A" w:rsidRDefault="00CD470D" w:rsidP="004538F9">
      <w:pPr>
        <w:pStyle w:val="COTCOCLV4-ASDEFCON"/>
      </w:pPr>
      <w:r w:rsidRPr="000C482A">
        <w:t xml:space="preserve">the Commonwealth is not placed in breach of; and </w:t>
      </w:r>
    </w:p>
    <w:p w14:paraId="024EEB8D" w14:textId="77777777" w:rsidR="00CD470D" w:rsidRPr="000C482A" w:rsidRDefault="00CD470D" w:rsidP="004538F9">
      <w:pPr>
        <w:pStyle w:val="COTCOCLV4-ASDEFCON"/>
      </w:pPr>
      <w:r w:rsidRPr="000C482A">
        <w:t>the Commonwealth is able to support and to make full use of the S</w:t>
      </w:r>
      <w:r>
        <w:t>ervices</w:t>
      </w:r>
      <w:r w:rsidRPr="000C482A">
        <w:t xml:space="preserve"> for the purposes for which they are intended without being in breach of,</w:t>
      </w:r>
    </w:p>
    <w:p w14:paraId="28AF325A" w14:textId="77777777" w:rsidR="00CD470D" w:rsidRPr="000C482A" w:rsidRDefault="00CD470D" w:rsidP="004538F9">
      <w:pPr>
        <w:pStyle w:val="COTCOCLV3NONUM-ASDEFCON"/>
      </w:pPr>
      <w:r w:rsidRPr="000C482A">
        <w:t xml:space="preserve">any applicable environmental legislation including the </w:t>
      </w:r>
      <w:r w:rsidRPr="007566CF">
        <w:rPr>
          <w:i/>
        </w:rPr>
        <w:t>Environment Protection and Biodiversity Conservation Act 1999</w:t>
      </w:r>
      <w:r w:rsidR="007566CF">
        <w:t xml:space="preserve"> (Cth)</w:t>
      </w:r>
      <w:r w:rsidRPr="000C482A">
        <w:t>.</w:t>
      </w:r>
    </w:p>
    <w:p w14:paraId="642B6E07" w14:textId="77777777" w:rsidR="008F0599" w:rsidRPr="00776825" w:rsidRDefault="008F0599" w:rsidP="004538F9">
      <w:pPr>
        <w:pStyle w:val="COTCOCLV2-ASDEFCON"/>
      </w:pPr>
      <w:bookmarkStart w:id="1622" w:name="_Toc480532235"/>
      <w:bookmarkStart w:id="1623" w:name="_Toc175218992"/>
      <w:bookmarkStart w:id="1624" w:name="_Toc175225956"/>
      <w:bookmarkStart w:id="1625" w:name="_Toc153359591"/>
      <w:r w:rsidRPr="00776825">
        <w:t>Severability (Core)</w:t>
      </w:r>
      <w:bookmarkEnd w:id="1603"/>
      <w:bookmarkEnd w:id="1622"/>
      <w:bookmarkEnd w:id="1623"/>
      <w:bookmarkEnd w:id="1624"/>
      <w:bookmarkEnd w:id="1625"/>
    </w:p>
    <w:p w14:paraId="7128F063" w14:textId="77777777" w:rsidR="008F0599" w:rsidRPr="00776825" w:rsidRDefault="008F0599" w:rsidP="004538F9">
      <w:pPr>
        <w:pStyle w:val="COTCOCLV3-ASDEFCON"/>
      </w:pPr>
      <w:r w:rsidRPr="00776825">
        <w:t>If any part of the Deed or any Contract is or becomes illegal, invalid or unenforceable, the legality, validity or enforceability of the remainder of the Deed or any Contract, as applicable, shall not be affected and shall be read as if that part had been severed.</w:t>
      </w:r>
    </w:p>
    <w:p w14:paraId="4A9AEABE" w14:textId="77777777" w:rsidR="008F0599" w:rsidRPr="00776825" w:rsidRDefault="008F0599" w:rsidP="004538F9">
      <w:pPr>
        <w:pStyle w:val="COTCOCLV2-ASDEFCON"/>
      </w:pPr>
      <w:bookmarkStart w:id="1626" w:name="_Ref35399993"/>
      <w:bookmarkStart w:id="1627" w:name="_Ref35400014"/>
      <w:bookmarkStart w:id="1628" w:name="_Ref35400046"/>
      <w:bookmarkStart w:id="1629" w:name="_Ref35400068"/>
      <w:bookmarkStart w:id="1630" w:name="_Ref35400084"/>
      <w:bookmarkStart w:id="1631" w:name="_Ref35400113"/>
      <w:bookmarkStart w:id="1632" w:name="_Toc40084245"/>
      <w:bookmarkStart w:id="1633" w:name="_Toc229471822"/>
      <w:bookmarkStart w:id="1634" w:name="_Toc480532236"/>
      <w:bookmarkStart w:id="1635" w:name="_Toc175218993"/>
      <w:bookmarkStart w:id="1636" w:name="_Toc175225957"/>
      <w:bookmarkStart w:id="1637" w:name="_Toc153359592"/>
      <w:r w:rsidRPr="00776825">
        <w:t>Privacy (Core)</w:t>
      </w:r>
      <w:bookmarkEnd w:id="1626"/>
      <w:bookmarkEnd w:id="1627"/>
      <w:bookmarkEnd w:id="1628"/>
      <w:bookmarkEnd w:id="1629"/>
      <w:bookmarkEnd w:id="1630"/>
      <w:bookmarkEnd w:id="1631"/>
      <w:bookmarkEnd w:id="1632"/>
      <w:bookmarkEnd w:id="1633"/>
      <w:bookmarkEnd w:id="1634"/>
      <w:bookmarkEnd w:id="1635"/>
      <w:bookmarkEnd w:id="1636"/>
      <w:bookmarkEnd w:id="1637"/>
    </w:p>
    <w:p w14:paraId="342C60B4" w14:textId="77777777" w:rsidR="00D052DC" w:rsidRDefault="00D052DC" w:rsidP="004538F9">
      <w:pPr>
        <w:pStyle w:val="COTCOCLV3-ASDEFCON"/>
      </w:pPr>
      <w:bookmarkStart w:id="1638" w:name="_Ref405185866"/>
      <w:bookmarkStart w:id="1639" w:name="_Ref35400006"/>
      <w:r w:rsidRPr="00FB152D">
        <w:t xml:space="preserve">The Contractor </w:t>
      </w:r>
      <w:r>
        <w:t>shall</w:t>
      </w:r>
      <w:r w:rsidRPr="00FB152D">
        <w:t>:</w:t>
      </w:r>
      <w:bookmarkEnd w:id="1638"/>
      <w:r w:rsidRPr="00FB152D">
        <w:t xml:space="preserve"> </w:t>
      </w:r>
    </w:p>
    <w:p w14:paraId="25869F87" w14:textId="77777777" w:rsidR="00D052DC" w:rsidRDefault="00D052DC" w:rsidP="004538F9">
      <w:pPr>
        <w:pStyle w:val="COTCOCLV4-ASDEFCON"/>
      </w:pPr>
      <w:r w:rsidRPr="00FB152D">
        <w:t xml:space="preserve">if it obtains Personal Information in the course of performing the </w:t>
      </w:r>
      <w:r>
        <w:t xml:space="preserve">Deed or any </w:t>
      </w:r>
      <w:r w:rsidRPr="00FB152D">
        <w:t xml:space="preserve">Contract, use or disclose that Personal Information only for the purposes of </w:t>
      </w:r>
      <w:r>
        <w:t>the</w:t>
      </w:r>
      <w:r w:rsidRPr="00FB152D">
        <w:t xml:space="preserve"> </w:t>
      </w:r>
      <w:r>
        <w:t xml:space="preserve">Deed or that </w:t>
      </w:r>
      <w:r w:rsidRPr="00FB152D">
        <w:t>Contract</w:t>
      </w:r>
      <w:r w:rsidR="00261881">
        <w:t xml:space="preserve"> subject to any applicable exemptions in the </w:t>
      </w:r>
      <w:r w:rsidR="00261881">
        <w:rPr>
          <w:i/>
        </w:rPr>
        <w:t xml:space="preserve">Privacy Act 1988 </w:t>
      </w:r>
      <w:r w:rsidR="00261881">
        <w:t>(Cth)</w:t>
      </w:r>
      <w:r>
        <w:t>;</w:t>
      </w:r>
    </w:p>
    <w:p w14:paraId="38A2B21E" w14:textId="77777777" w:rsidR="00D052DC" w:rsidRDefault="00D052DC" w:rsidP="004538F9">
      <w:pPr>
        <w:pStyle w:val="COTCOCLV4-ASDEFCON"/>
      </w:pPr>
      <w:r>
        <w:t xml:space="preserve">comply with its obligations under the </w:t>
      </w:r>
      <w:r>
        <w:rPr>
          <w:i/>
        </w:rPr>
        <w:t xml:space="preserve">Privacy Act 1988 </w:t>
      </w:r>
      <w:r>
        <w:t>(</w:t>
      </w:r>
      <w:r w:rsidRPr="00490E69">
        <w:t>C</w:t>
      </w:r>
      <w:r>
        <w:t>th)</w:t>
      </w:r>
      <w:r w:rsidRPr="00FB152D">
        <w:t xml:space="preserve">; </w:t>
      </w:r>
      <w:r>
        <w:t>and</w:t>
      </w:r>
    </w:p>
    <w:p w14:paraId="54980BF4" w14:textId="77777777" w:rsidR="00D052DC" w:rsidRDefault="00D052DC" w:rsidP="004538F9">
      <w:pPr>
        <w:pStyle w:val="COTCOCLV4-ASDEFCON"/>
      </w:pPr>
      <w:r>
        <w:t xml:space="preserve">as a contracted service provider, </w:t>
      </w:r>
      <w:r w:rsidRPr="00FB152D">
        <w:t xml:space="preserve">not do any act or engage in any practice which, if done or engaged in by the Commonwealth, would be a breach of the </w:t>
      </w:r>
      <w:r>
        <w:t xml:space="preserve">Australian Privacy Principles. </w:t>
      </w:r>
    </w:p>
    <w:p w14:paraId="680F6E6C" w14:textId="77777777" w:rsidR="00D052DC" w:rsidRDefault="00B06291" w:rsidP="004538F9">
      <w:pPr>
        <w:pStyle w:val="COTCOCLV3-ASDEFCON"/>
        <w:rPr>
          <w:bCs/>
        </w:rPr>
      </w:pPr>
      <w:bookmarkStart w:id="1640" w:name="_Ref405185872"/>
      <w:r>
        <w:t>T</w:t>
      </w:r>
      <w:r w:rsidR="00D052DC" w:rsidRPr="00FB152D">
        <w:t xml:space="preserve">he Contractor shall notify the Commonwealth </w:t>
      </w:r>
      <w:r w:rsidR="00D052DC">
        <w:t xml:space="preserve">as soon as </w:t>
      </w:r>
      <w:r w:rsidR="00261881">
        <w:t xml:space="preserve">reasonably </w:t>
      </w:r>
      <w:r w:rsidR="00D052DC">
        <w:t>practicable</w:t>
      </w:r>
      <w:r w:rsidR="00D052DC" w:rsidRPr="00FB152D">
        <w:t xml:space="preserve"> if:</w:t>
      </w:r>
      <w:bookmarkEnd w:id="1640"/>
    </w:p>
    <w:p w14:paraId="330C1CD2" w14:textId="635B6DE5" w:rsidR="00D052DC" w:rsidRDefault="00D052DC" w:rsidP="004538F9">
      <w:pPr>
        <w:pStyle w:val="COTCOCLV4-ASDEFCON"/>
      </w:pPr>
      <w:bookmarkStart w:id="1641" w:name="_Ref405185873"/>
      <w:r w:rsidRPr="00FB152D">
        <w:t xml:space="preserve">it becomes aware of a breach or possible breach of any of the obligations contained, </w:t>
      </w:r>
      <w:r>
        <w:t xml:space="preserve">or referred to, in this clause </w:t>
      </w:r>
      <w:r>
        <w:fldChar w:fldCharType="begin"/>
      </w:r>
      <w:r>
        <w:instrText xml:space="preserve"> REF _Ref35399993 \r \h </w:instrText>
      </w:r>
      <w:r>
        <w:fldChar w:fldCharType="separate"/>
      </w:r>
      <w:r w:rsidR="005E1CDB">
        <w:t>10.6</w:t>
      </w:r>
      <w:r>
        <w:fldChar w:fldCharType="end"/>
      </w:r>
      <w:r>
        <w:t xml:space="preserve">, whether by the Contractor, Subcontractor or any other person to whom the Personal Information has been disclosed for the purposes of the Deed or any </w:t>
      </w:r>
      <w:r w:rsidRPr="00FB152D">
        <w:t>Contract;</w:t>
      </w:r>
      <w:r>
        <w:t xml:space="preserve"> or</w:t>
      </w:r>
      <w:bookmarkEnd w:id="1641"/>
    </w:p>
    <w:p w14:paraId="72BA7A3B" w14:textId="77777777" w:rsidR="00D052DC" w:rsidRDefault="00D052DC" w:rsidP="004538F9">
      <w:pPr>
        <w:pStyle w:val="COTCOCLV4-ASDEFCON"/>
      </w:pPr>
      <w:r>
        <w:t xml:space="preserve">in relation to </w:t>
      </w:r>
      <w:r w:rsidRPr="00FB152D">
        <w:t xml:space="preserve">Personal Information obtained in the course </w:t>
      </w:r>
      <w:r>
        <w:t xml:space="preserve">of </w:t>
      </w:r>
      <w:r w:rsidRPr="00FB152D">
        <w:t xml:space="preserve">performing </w:t>
      </w:r>
      <w:r>
        <w:t xml:space="preserve">the Deed or any </w:t>
      </w:r>
      <w:r w:rsidRPr="00FB152D">
        <w:t>Contract</w:t>
      </w:r>
      <w:r>
        <w:t>:</w:t>
      </w:r>
    </w:p>
    <w:p w14:paraId="76F01062" w14:textId="77777777" w:rsidR="00D052DC" w:rsidRDefault="00D052DC" w:rsidP="004538F9">
      <w:pPr>
        <w:pStyle w:val="COTCOCLV5-ASDEFCON"/>
      </w:pPr>
      <w:r>
        <w:t>it becomes aware that a disclosure of such Personal Information</w:t>
      </w:r>
      <w:r w:rsidRPr="00FB152D">
        <w:t xml:space="preserve"> may be required by law</w:t>
      </w:r>
      <w:r>
        <w:t xml:space="preserve">; </w:t>
      </w:r>
      <w:r w:rsidRPr="00FB152D">
        <w:t>or</w:t>
      </w:r>
      <w:r w:rsidRPr="00A47464">
        <w:t xml:space="preserve"> </w:t>
      </w:r>
    </w:p>
    <w:p w14:paraId="72B16F9E" w14:textId="77777777" w:rsidR="00D052DC" w:rsidRDefault="00D052DC" w:rsidP="004538F9">
      <w:pPr>
        <w:pStyle w:val="COTCOCLV5-ASDEFCON"/>
      </w:pPr>
      <w:r w:rsidRPr="00FB152D">
        <w:t>it is approached by</w:t>
      </w:r>
      <w:r w:rsidR="00261881">
        <w:t xml:space="preserve"> the Privacy Commissioner</w:t>
      </w:r>
      <w:r>
        <w:t>.</w:t>
      </w:r>
    </w:p>
    <w:p w14:paraId="1C13EF85" w14:textId="542CD20A" w:rsidR="00D052DC" w:rsidRDefault="00D052DC" w:rsidP="004538F9">
      <w:pPr>
        <w:pStyle w:val="COTCOCLV3-ASDEFCON"/>
      </w:pPr>
      <w:r w:rsidRPr="00FB152D">
        <w:t xml:space="preserve">The Contractor </w:t>
      </w:r>
      <w:r>
        <w:t>shall</w:t>
      </w:r>
      <w:r w:rsidRPr="00FB152D">
        <w:t xml:space="preserve"> ensure that </w:t>
      </w:r>
      <w:r w:rsidR="00A54854">
        <w:t>Contractor</w:t>
      </w:r>
      <w:r w:rsidRPr="00FB152D">
        <w:t xml:space="preserve"> </w:t>
      </w:r>
      <w:r w:rsidR="0053778C">
        <w:t>Personnel</w:t>
      </w:r>
      <w:r w:rsidR="00A54854">
        <w:t>, Subcontractors and Subcontractor Personnel</w:t>
      </w:r>
      <w:r w:rsidRPr="00FB152D">
        <w:t xml:space="preserve"> </w:t>
      </w:r>
      <w:r>
        <w:t xml:space="preserve">who deal with Personal Information for the purposes of the Deed or any </w:t>
      </w:r>
      <w:r w:rsidRPr="00FB152D">
        <w:t>Contract a</w:t>
      </w:r>
      <w:r>
        <w:t>re aware of, and</w:t>
      </w:r>
      <w:r w:rsidRPr="00FB152D">
        <w:t xml:space="preserve"> comply with</w:t>
      </w:r>
      <w:r>
        <w:t>,</w:t>
      </w:r>
      <w:r w:rsidRPr="00FB152D">
        <w:t xml:space="preserve"> this clause </w:t>
      </w:r>
      <w:r>
        <w:fldChar w:fldCharType="begin"/>
      </w:r>
      <w:r>
        <w:instrText xml:space="preserve"> REF _Ref35399993 \r \h </w:instrText>
      </w:r>
      <w:r>
        <w:fldChar w:fldCharType="separate"/>
      </w:r>
      <w:r w:rsidR="005E1CDB">
        <w:t>10.6</w:t>
      </w:r>
      <w:r>
        <w:fldChar w:fldCharType="end"/>
      </w:r>
      <w:r w:rsidRPr="00FB152D">
        <w:t xml:space="preserve">. </w:t>
      </w:r>
    </w:p>
    <w:p w14:paraId="0A6575A1" w14:textId="77777777" w:rsidR="000C4F09" w:rsidRDefault="000C4F09" w:rsidP="00041AAA">
      <w:pPr>
        <w:pStyle w:val="COTCOCLV2-ASDEFCON"/>
        <w:keepNext w:val="0"/>
      </w:pPr>
      <w:bookmarkStart w:id="1642" w:name="_Toc81549006"/>
      <w:bookmarkStart w:id="1643" w:name="_Toc175218994"/>
      <w:bookmarkStart w:id="1644" w:name="_Toc175225958"/>
      <w:bookmarkStart w:id="1645" w:name="_Toc80689231"/>
      <w:bookmarkStart w:id="1646" w:name="_Toc153359593"/>
      <w:r>
        <w:t>Child Safety (Optional)</w:t>
      </w:r>
      <w:bookmarkEnd w:id="1642"/>
      <w:bookmarkEnd w:id="1643"/>
      <w:bookmarkEnd w:id="1644"/>
      <w:bookmarkEnd w:id="1646"/>
    </w:p>
    <w:tbl>
      <w:tblPr>
        <w:tblW w:w="0" w:type="auto"/>
        <w:tblBorders>
          <w:top w:val="single" w:sz="8" w:space="0" w:color="auto"/>
          <w:left w:val="single" w:sz="8" w:space="0" w:color="auto"/>
          <w:bottom w:val="single" w:sz="8" w:space="0" w:color="auto"/>
          <w:right w:val="single" w:sz="8" w:space="0" w:color="auto"/>
        </w:tblBorders>
        <w:tblLayout w:type="fixed"/>
        <w:tblLook w:val="0000" w:firstRow="0" w:lastRow="0" w:firstColumn="0" w:lastColumn="0" w:noHBand="0" w:noVBand="0"/>
      </w:tblPr>
      <w:tblGrid>
        <w:gridCol w:w="9071"/>
      </w:tblGrid>
      <w:tr w:rsidR="00010452" w14:paraId="6FC6BBA1" w14:textId="77777777" w:rsidTr="00010452">
        <w:tc>
          <w:tcPr>
            <w:tcW w:w="9071" w:type="dxa"/>
            <w:shd w:val="clear" w:color="auto" w:fill="auto"/>
          </w:tcPr>
          <w:p w14:paraId="7953B84A" w14:textId="77777777" w:rsidR="00010452" w:rsidRDefault="00010452" w:rsidP="00041AAA">
            <w:pPr>
              <w:pStyle w:val="Note-ASDEFCON"/>
            </w:pPr>
            <w:r w:rsidRPr="007853AF">
              <w:t xml:space="preserve">Option:  For </w:t>
            </w:r>
            <w:r>
              <w:t>when the Commonwealth Child Safe Framework applies</w:t>
            </w:r>
          </w:p>
          <w:p w14:paraId="239AD62F" w14:textId="3CB6B2D4" w:rsidR="00010452" w:rsidRPr="00041AAA" w:rsidRDefault="00010452" w:rsidP="0052774E">
            <w:pPr>
              <w:pStyle w:val="NoteToDrafters-ASDEFCON"/>
            </w:pPr>
            <w:r w:rsidRPr="0056272A">
              <w:t xml:space="preserve">Note to drafters:  The Department of Prime Minister and Cabinet) has developed the </w:t>
            </w:r>
            <w:del w:id="1647" w:author="Author">
              <w:r w:rsidR="006F1B00">
                <w:fldChar w:fldCharType="begin"/>
              </w:r>
              <w:r w:rsidR="009223DC">
                <w:delInstrText>HYPERLINK "https://www.childsafety.gov.au/what-we-do/lead-commonwealth-child-safe-framework"</w:delInstrText>
              </w:r>
              <w:r w:rsidR="006F1B00">
                <w:fldChar w:fldCharType="separate"/>
              </w:r>
              <w:r w:rsidR="009223DC">
                <w:rPr>
                  <w:rStyle w:val="Hyperlink"/>
                </w:rPr>
                <w:delText>Commonwealth Child Safe Framework (CCSF)</w:delText>
              </w:r>
              <w:r w:rsidR="006F1B00">
                <w:fldChar w:fldCharType="end"/>
              </w:r>
            </w:del>
            <w:ins w:id="1648" w:author="Author">
              <w:r w:rsidR="00041AAA">
                <w:fldChar w:fldCharType="begin"/>
              </w:r>
              <w:r w:rsidR="00041AAA">
                <w:instrText xml:space="preserve"> HYPERLINK "https://www.childsafety.gov.au/what-we-do/lead-commonwealth-child-safe-framework" </w:instrText>
              </w:r>
              <w:r w:rsidR="00041AAA">
                <w:fldChar w:fldCharType="separate"/>
              </w:r>
              <w:r w:rsidR="009223DC">
                <w:rPr>
                  <w:rStyle w:val="Hyperlink"/>
                </w:rPr>
                <w:t>Commonwealth Child Safe Framework (CCSF)</w:t>
              </w:r>
              <w:r w:rsidR="00041AAA">
                <w:rPr>
                  <w:rStyle w:val="Hyperlink"/>
                </w:rPr>
                <w:fldChar w:fldCharType="end"/>
              </w:r>
            </w:ins>
            <w:r w:rsidRPr="0056272A">
              <w:t xml:space="preserve"> to protect children and young people who may have contact with Commonwealth entities.  The CCSF sets out the minimum standards for Commonwealth entities to protect children.  </w:t>
            </w:r>
          </w:p>
          <w:p w14:paraId="06178A1E" w14:textId="313EFCD1" w:rsidR="00010452" w:rsidRPr="00041AAA" w:rsidRDefault="00010452" w:rsidP="0052774E">
            <w:pPr>
              <w:pStyle w:val="NoteToDrafters-ASDEFCON"/>
            </w:pPr>
            <w:r w:rsidRPr="00010452">
              <w:t xml:space="preserve">Defence and all Defence officials have an obligation under the </w:t>
            </w:r>
            <w:hyperlink r:id="rId29" w:history="1">
              <w:r w:rsidRPr="006F1B00">
                <w:rPr>
                  <w:rStyle w:val="Hyperlink"/>
                </w:rPr>
                <w:t>Chi</w:t>
              </w:r>
              <w:r w:rsidRPr="00372B77">
                <w:rPr>
                  <w:rStyle w:val="Hyperlink"/>
                </w:rPr>
                <w:t>ld Protection legislation</w:t>
              </w:r>
            </w:hyperlink>
            <w:r w:rsidRPr="0056272A">
              <w:t xml:space="preserve"> and the Work Health Safety Act 2011 (Cth) to ensure the health and safety of youth when they en</w:t>
            </w:r>
            <w:r w:rsidRPr="008C6CD0">
              <w:t>gage or interact with Defence. This obligation also extends to Defence contractors. Youth special care provisions also extend to over 18 year olds participating in a Defence Youth Progra</w:t>
            </w:r>
            <w:r w:rsidRPr="00CA549A">
              <w:t xml:space="preserve">m. </w:t>
            </w:r>
          </w:p>
          <w:p w14:paraId="5A1588EE" w14:textId="77777777" w:rsidR="006F1B00" w:rsidRDefault="00010452" w:rsidP="0052774E">
            <w:pPr>
              <w:pStyle w:val="NoteToDrafters-ASDEFCON"/>
            </w:pPr>
            <w:r w:rsidRPr="0056272A">
              <w:t>Defence policy relating to Child Safety is contained in YOUTHPOLMA</w:t>
            </w:r>
            <w:r w:rsidRPr="008C6CD0">
              <w:t>N</w:t>
            </w:r>
            <w:r w:rsidR="006F1B00">
              <w:t>, which can be found here:</w:t>
            </w:r>
          </w:p>
          <w:p w14:paraId="501A477C" w14:textId="58759CF0" w:rsidR="00010452" w:rsidRPr="002320E0" w:rsidRDefault="00041AAA" w:rsidP="004538F9">
            <w:pPr>
              <w:pStyle w:val="NoteToDraftersBullets-ASDEFCON"/>
            </w:pPr>
            <w:hyperlink r:id="rId30" w:history="1">
              <w:r w:rsidR="00323E30" w:rsidRPr="00F33F9F">
                <w:rPr>
                  <w:rStyle w:val="Hyperlink"/>
                </w:rPr>
                <w:t>https://www.defenceyouth.gov.au/defence-youth-policy/</w:t>
              </w:r>
            </w:hyperlink>
            <w:r w:rsidR="006F1B00" w:rsidRPr="005B268D">
              <w:t>.</w:t>
            </w:r>
            <w:r w:rsidR="00010452" w:rsidRPr="008C6CD0">
              <w:t xml:space="preserve"> </w:t>
            </w:r>
          </w:p>
          <w:p w14:paraId="1B354ECB" w14:textId="77777777" w:rsidR="00010452" w:rsidRPr="00041AAA" w:rsidRDefault="00010452" w:rsidP="0052774E">
            <w:pPr>
              <w:pStyle w:val="NoteToDrafters-ASDEFCON"/>
            </w:pPr>
            <w:r w:rsidRPr="0056272A">
              <w:t xml:space="preserve">Defence has developed relevant clauses, for use with ASDEFCON based approaches to market, which </w:t>
            </w:r>
            <w:r w:rsidRPr="008C6CD0">
              <w:t>address the requirements of the CCSF and YOUTHPOLMAN.  These clauses are adapted from model clauses included in Department of Finance’s ClauseBank and must be inserted into Defence procuremen</w:t>
            </w:r>
            <w:r w:rsidRPr="00CA549A">
              <w:t>ts using the ASDEFCON Suite of Tendering and Contracting Templates, where the Contractor will engage with or interact with youth in performing its obligations under the Contract</w:t>
            </w:r>
          </w:p>
          <w:p w14:paraId="15F6905D" w14:textId="421F3B69" w:rsidR="00BC0294" w:rsidRDefault="00010452" w:rsidP="0052774E">
            <w:pPr>
              <w:pStyle w:val="NoteToDrafters-ASDEFCON"/>
            </w:pPr>
            <w:r w:rsidRPr="008C6CD0">
              <w:t>The clauses can be found here:</w:t>
            </w:r>
          </w:p>
          <w:p w14:paraId="47F73E37" w14:textId="77777777" w:rsidR="00BC0294" w:rsidRDefault="00BC0294" w:rsidP="0064782A">
            <w:pPr>
              <w:pStyle w:val="NoteToDraftersBullets-ASDEFCON"/>
              <w:rPr>
                <w:del w:id="1649" w:author="Author"/>
              </w:rPr>
            </w:pPr>
            <w:del w:id="1650" w:author="Author">
              <w:r w:rsidRPr="00BC0294">
                <w:delText>http://drnet/casg/commercial/CommercialPolicyFramework/Pages/ASDEFCON-Templates.aspx</w:delText>
              </w:r>
            </w:del>
          </w:p>
          <w:p w14:paraId="3335D6E7" w14:textId="162ECFDF" w:rsidR="00BC0294" w:rsidRDefault="00041AAA" w:rsidP="004538F9">
            <w:pPr>
              <w:pStyle w:val="NoteToDraftersBullets-ASDEFCON"/>
              <w:rPr>
                <w:ins w:id="1651" w:author="Author"/>
              </w:rPr>
            </w:pPr>
            <w:ins w:id="1652" w:author="Author">
              <w:r>
                <w:fldChar w:fldCharType="begin"/>
              </w:r>
              <w:r>
                <w:instrText xml:space="preserve"> HYPERLINK "http://drnet/casg/commercial/CommercialPolicyFramework/Pages/ASDEFCON-Templates.aspx" </w:instrText>
              </w:r>
              <w:r>
                <w:fldChar w:fldCharType="separate"/>
              </w:r>
              <w:r w:rsidR="00BC0294" w:rsidRPr="00612492">
                <w:rPr>
                  <w:rStyle w:val="Hyperlink"/>
                </w:rPr>
                <w:t>http://drnet/casg/commercial/CommercialPolicyFramework/Pages/ASDEFCON-Templates.aspx</w:t>
              </w:r>
              <w:r>
                <w:rPr>
                  <w:rStyle w:val="Hyperlink"/>
                </w:rPr>
                <w:fldChar w:fldCharType="end"/>
              </w:r>
            </w:ins>
          </w:p>
          <w:p w14:paraId="65B51D9B" w14:textId="024BCC10" w:rsidR="00010452" w:rsidRPr="00041AAA" w:rsidRDefault="00010452" w:rsidP="0052774E">
            <w:pPr>
              <w:pStyle w:val="NoteToDrafters-ASDEFCON"/>
            </w:pPr>
            <w:r w:rsidRPr="008C6CD0">
              <w:t>If you have any questions relating to the clauses please email:</w:t>
            </w:r>
          </w:p>
          <w:p w14:paraId="703D9DF8" w14:textId="33129A2D" w:rsidR="00010452" w:rsidRPr="00041AAA" w:rsidRDefault="00041AAA" w:rsidP="00041AAA">
            <w:pPr>
              <w:pStyle w:val="NoteToDraftersBullets-ASDEFCON"/>
            </w:pPr>
            <w:hyperlink r:id="rId31" w:history="1">
              <w:r w:rsidR="006F1B00" w:rsidRPr="00372B77">
                <w:rPr>
                  <w:rStyle w:val="Hyperlink"/>
                </w:rPr>
                <w:t>procurement.asdefcon@defence.gov.au</w:t>
              </w:r>
            </w:hyperlink>
            <w:r w:rsidR="00010452" w:rsidRPr="0056272A">
              <w:t>.</w:t>
            </w:r>
          </w:p>
          <w:p w14:paraId="06E22B0F" w14:textId="77777777" w:rsidR="00010452" w:rsidRPr="00041AAA" w:rsidRDefault="00010452" w:rsidP="0052774E">
            <w:pPr>
              <w:pStyle w:val="NoteToDrafters-ASDEFCON"/>
            </w:pPr>
            <w:r w:rsidRPr="0056272A">
              <w:t>For information in relation to CCSF and policy related questions please email:</w:t>
            </w:r>
          </w:p>
          <w:p w14:paraId="2D9A8A95" w14:textId="6BB174E8" w:rsidR="00010452" w:rsidRPr="00041AAA" w:rsidRDefault="00041AAA" w:rsidP="00041AAA">
            <w:pPr>
              <w:pStyle w:val="NoteToDraftersBullets-ASDEFCON"/>
            </w:pPr>
            <w:hyperlink r:id="rId32" w:history="1">
              <w:r w:rsidR="006F1B00" w:rsidRPr="00372B77">
                <w:rPr>
                  <w:rStyle w:val="Hyperlink"/>
                </w:rPr>
                <w:t>procurement.policy@defence.gov.au</w:t>
              </w:r>
            </w:hyperlink>
            <w:r w:rsidR="00010452" w:rsidRPr="0056272A">
              <w:t>.</w:t>
            </w:r>
          </w:p>
          <w:p w14:paraId="1CC34F72" w14:textId="77777777" w:rsidR="00010452" w:rsidRPr="00041AAA" w:rsidRDefault="00010452" w:rsidP="0052774E">
            <w:pPr>
              <w:pStyle w:val="NoteToDrafters-ASDEFCON"/>
            </w:pPr>
            <w:r w:rsidRPr="0056272A">
              <w:t>For further assistance and guidance in relation to the application of the CCSF please refer to the Child Safety Framework Factsheet here.</w:t>
            </w:r>
          </w:p>
          <w:p w14:paraId="2537FBE1" w14:textId="731A9D98" w:rsidR="00010452" w:rsidRPr="00010452" w:rsidRDefault="00825C78" w:rsidP="004538F9">
            <w:pPr>
              <w:pStyle w:val="NoteToDraftersBullets-ASDEFCON"/>
            </w:pPr>
            <w:del w:id="1653" w:author="Author">
              <w:r w:rsidRPr="00825C78">
                <w:delText>http://ibss/PublishedWebsite/LatestFinal/836F0CF2-84F0-43C2-8A34-6D34BD246B0D/Item/EBDAF9B0-2B07-45D4-BC51-67963BAA2394</w:delText>
              </w:r>
            </w:del>
            <w:ins w:id="1654" w:author="Author">
              <w:r w:rsidR="00041AAA">
                <w:fldChar w:fldCharType="begin"/>
              </w:r>
              <w:r w:rsidR="00041AAA">
                <w:instrText xml:space="preserve"> HYPERLINK "http://ibss/PublishedWebsite/LatestFinal/836F0CF2-84F0-43C2-8A34-6D34BD246B0D/Item/EBDAF9B0</w:instrText>
              </w:r>
              <w:r w:rsidR="00041AAA">
                <w:instrText xml:space="preserve">-2B07-45D4-BC51-67963BAA2394" </w:instrText>
              </w:r>
              <w:r w:rsidR="00041AAA">
                <w:fldChar w:fldCharType="separate"/>
              </w:r>
              <w:r w:rsidRPr="000E7A8F">
                <w:rPr>
                  <w:rStyle w:val="Hyperlink"/>
                </w:rPr>
                <w:t>http://ibss/PublishedWebsite/LatestFinal/836F0CF2-84F0-43C2-8A34-6D34BD246B0D/Item/EBDAF9B0-2B07-45D4-BC51-67963BAA2394</w:t>
              </w:r>
              <w:r w:rsidR="00041AAA">
                <w:rPr>
                  <w:rStyle w:val="Hyperlink"/>
                </w:rPr>
                <w:fldChar w:fldCharType="end"/>
              </w:r>
              <w:r w:rsidR="000E7A8F">
                <w:t>.</w:t>
              </w:r>
            </w:ins>
          </w:p>
        </w:tc>
      </w:tr>
    </w:tbl>
    <w:p w14:paraId="5EE32DB1" w14:textId="77777777" w:rsidR="00E26208" w:rsidRDefault="00E26208" w:rsidP="00010452">
      <w:pPr>
        <w:spacing w:after="0"/>
        <w:rPr>
          <w:rFonts w:cs="Arial"/>
          <w:b/>
          <w:i/>
        </w:rPr>
      </w:pPr>
    </w:p>
    <w:p w14:paraId="7FE71F62" w14:textId="77777777" w:rsidR="000C4F09" w:rsidRDefault="000C4F09" w:rsidP="004538F9">
      <w:pPr>
        <w:pStyle w:val="COTCOCLV2-ASDEFCON"/>
      </w:pPr>
      <w:bookmarkStart w:id="1655" w:name="_Toc143094370"/>
      <w:bookmarkStart w:id="1656" w:name="_Toc143519021"/>
      <w:bookmarkStart w:id="1657" w:name="_Toc143520050"/>
      <w:bookmarkStart w:id="1658" w:name="_Toc143524108"/>
      <w:bookmarkStart w:id="1659" w:name="_Toc147831426"/>
      <w:bookmarkStart w:id="1660" w:name="_Toc151041275"/>
      <w:bookmarkStart w:id="1661" w:name="_Toc152326171"/>
      <w:bookmarkStart w:id="1662" w:name="_Toc153359594"/>
      <w:bookmarkStart w:id="1663" w:name="_Toc143094371"/>
      <w:bookmarkStart w:id="1664" w:name="_Toc143519022"/>
      <w:bookmarkStart w:id="1665" w:name="_Toc143520051"/>
      <w:bookmarkStart w:id="1666" w:name="_Toc143524109"/>
      <w:bookmarkStart w:id="1667" w:name="_Toc147831427"/>
      <w:bookmarkStart w:id="1668" w:name="_Toc151041276"/>
      <w:bookmarkStart w:id="1669" w:name="_Toc152326172"/>
      <w:bookmarkStart w:id="1670" w:name="_Toc153359595"/>
      <w:bookmarkStart w:id="1671" w:name="_Toc143094372"/>
      <w:bookmarkStart w:id="1672" w:name="_Toc143519023"/>
      <w:bookmarkStart w:id="1673" w:name="_Toc143520052"/>
      <w:bookmarkStart w:id="1674" w:name="_Toc143524110"/>
      <w:bookmarkStart w:id="1675" w:name="_Toc147831428"/>
      <w:bookmarkStart w:id="1676" w:name="_Toc151041277"/>
      <w:bookmarkStart w:id="1677" w:name="_Toc152326173"/>
      <w:bookmarkStart w:id="1678" w:name="_Toc153359596"/>
      <w:bookmarkStart w:id="1679" w:name="_Toc143094373"/>
      <w:bookmarkStart w:id="1680" w:name="_Toc143519024"/>
      <w:bookmarkStart w:id="1681" w:name="_Toc143520053"/>
      <w:bookmarkStart w:id="1682" w:name="_Toc143524111"/>
      <w:bookmarkStart w:id="1683" w:name="_Toc147831429"/>
      <w:bookmarkStart w:id="1684" w:name="_Toc151041278"/>
      <w:bookmarkStart w:id="1685" w:name="_Toc152326174"/>
      <w:bookmarkStart w:id="1686" w:name="_Toc153359597"/>
      <w:bookmarkStart w:id="1687" w:name="_Toc143094374"/>
      <w:bookmarkStart w:id="1688" w:name="_Toc143519025"/>
      <w:bookmarkStart w:id="1689" w:name="_Toc143520054"/>
      <w:bookmarkStart w:id="1690" w:name="_Toc143524112"/>
      <w:bookmarkStart w:id="1691" w:name="_Toc147831430"/>
      <w:bookmarkStart w:id="1692" w:name="_Toc151041279"/>
      <w:bookmarkStart w:id="1693" w:name="_Toc152326175"/>
      <w:bookmarkStart w:id="1694" w:name="_Toc153359598"/>
      <w:bookmarkStart w:id="1695" w:name="_Toc143094375"/>
      <w:bookmarkStart w:id="1696" w:name="_Toc143519026"/>
      <w:bookmarkStart w:id="1697" w:name="_Toc143520055"/>
      <w:bookmarkStart w:id="1698" w:name="_Toc143524113"/>
      <w:bookmarkStart w:id="1699" w:name="_Toc147831431"/>
      <w:bookmarkStart w:id="1700" w:name="_Toc151041280"/>
      <w:bookmarkStart w:id="1701" w:name="_Toc152326176"/>
      <w:bookmarkStart w:id="1702" w:name="_Toc153359599"/>
      <w:bookmarkStart w:id="1703" w:name="_Toc143094376"/>
      <w:bookmarkStart w:id="1704" w:name="_Toc143519027"/>
      <w:bookmarkStart w:id="1705" w:name="_Toc143520056"/>
      <w:bookmarkStart w:id="1706" w:name="_Toc143524114"/>
      <w:bookmarkStart w:id="1707" w:name="_Toc147831432"/>
      <w:bookmarkStart w:id="1708" w:name="_Toc151041281"/>
      <w:bookmarkStart w:id="1709" w:name="_Toc152326177"/>
      <w:bookmarkStart w:id="1710" w:name="_Toc153359600"/>
      <w:bookmarkStart w:id="1711" w:name="_Toc143094377"/>
      <w:bookmarkStart w:id="1712" w:name="_Toc143519028"/>
      <w:bookmarkStart w:id="1713" w:name="_Toc143520057"/>
      <w:bookmarkStart w:id="1714" w:name="_Toc143524115"/>
      <w:bookmarkStart w:id="1715" w:name="_Toc147831433"/>
      <w:bookmarkStart w:id="1716" w:name="_Toc151041282"/>
      <w:bookmarkStart w:id="1717" w:name="_Toc152326178"/>
      <w:bookmarkStart w:id="1718" w:name="_Toc153359601"/>
      <w:bookmarkStart w:id="1719" w:name="_Toc143094378"/>
      <w:bookmarkStart w:id="1720" w:name="_Toc143519029"/>
      <w:bookmarkStart w:id="1721" w:name="_Toc143520058"/>
      <w:bookmarkStart w:id="1722" w:name="_Toc143524116"/>
      <w:bookmarkStart w:id="1723" w:name="_Toc147831434"/>
      <w:bookmarkStart w:id="1724" w:name="_Toc151041283"/>
      <w:bookmarkStart w:id="1725" w:name="_Toc152326179"/>
      <w:bookmarkStart w:id="1726" w:name="_Toc153359602"/>
      <w:bookmarkStart w:id="1727" w:name="_Toc143094379"/>
      <w:bookmarkStart w:id="1728" w:name="_Toc143519030"/>
      <w:bookmarkStart w:id="1729" w:name="_Toc143520059"/>
      <w:bookmarkStart w:id="1730" w:name="_Toc143524117"/>
      <w:bookmarkStart w:id="1731" w:name="_Toc147831435"/>
      <w:bookmarkStart w:id="1732" w:name="_Toc151041284"/>
      <w:bookmarkStart w:id="1733" w:name="_Toc152326180"/>
      <w:bookmarkStart w:id="1734" w:name="_Toc153359603"/>
      <w:bookmarkStart w:id="1735" w:name="_Toc143094380"/>
      <w:bookmarkStart w:id="1736" w:name="_Toc143519031"/>
      <w:bookmarkStart w:id="1737" w:name="_Toc143520060"/>
      <w:bookmarkStart w:id="1738" w:name="_Toc143524118"/>
      <w:bookmarkStart w:id="1739" w:name="_Toc147831436"/>
      <w:bookmarkStart w:id="1740" w:name="_Toc151041285"/>
      <w:bookmarkStart w:id="1741" w:name="_Toc152326181"/>
      <w:bookmarkStart w:id="1742" w:name="_Toc153359604"/>
      <w:bookmarkStart w:id="1743" w:name="_Toc143094381"/>
      <w:bookmarkStart w:id="1744" w:name="_Toc143519032"/>
      <w:bookmarkStart w:id="1745" w:name="_Toc143520061"/>
      <w:bookmarkStart w:id="1746" w:name="_Toc143524119"/>
      <w:bookmarkStart w:id="1747" w:name="_Toc147831437"/>
      <w:bookmarkStart w:id="1748" w:name="_Toc151041286"/>
      <w:bookmarkStart w:id="1749" w:name="_Toc152326182"/>
      <w:bookmarkStart w:id="1750" w:name="_Toc153359605"/>
      <w:bookmarkStart w:id="1751" w:name="_Toc153359606"/>
      <w:bookmarkStart w:id="1752" w:name="_Toc175218995"/>
      <w:bookmarkStart w:id="1753" w:name="_Toc175225959"/>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r>
        <w:t>Modern Slavery (Optional)</w:t>
      </w:r>
      <w:bookmarkEnd w:id="1645"/>
      <w:bookmarkEnd w:id="1751"/>
      <w:bookmarkEnd w:id="1752"/>
      <w:bookmarkEnd w:id="1753"/>
    </w:p>
    <w:p w14:paraId="5BD64BAB" w14:textId="77777777" w:rsidR="00E62A37" w:rsidRDefault="00E62A37" w:rsidP="00041AAA">
      <w:pPr>
        <w:pStyle w:val="ASDEFCONOptionSpace"/>
      </w:pPr>
    </w:p>
    <w:tbl>
      <w:tblPr>
        <w:tblW w:w="9071" w:type="dxa"/>
        <w:tblBorders>
          <w:top w:val="single" w:sz="8" w:space="0" w:color="auto"/>
          <w:left w:val="single" w:sz="8" w:space="0" w:color="auto"/>
          <w:bottom w:val="single" w:sz="8" w:space="0" w:color="auto"/>
          <w:right w:val="single" w:sz="8" w:space="0" w:color="auto"/>
        </w:tblBorders>
        <w:tblLayout w:type="fixed"/>
        <w:tblLook w:val="0000" w:firstRow="0" w:lastRow="0" w:firstColumn="0" w:lastColumn="0" w:noHBand="0" w:noVBand="0"/>
      </w:tblPr>
      <w:tblGrid>
        <w:gridCol w:w="9071"/>
      </w:tblGrid>
      <w:tr w:rsidR="00E62A37" w14:paraId="51AF142F" w14:textId="77777777" w:rsidTr="00041AAA">
        <w:tc>
          <w:tcPr>
            <w:tcW w:w="9071" w:type="dxa"/>
            <w:shd w:val="clear" w:color="auto" w:fill="auto"/>
          </w:tcPr>
          <w:p w14:paraId="3853A9F6" w14:textId="77777777" w:rsidR="00E62A37" w:rsidRPr="00F44344" w:rsidRDefault="00E62A37" w:rsidP="00041AAA">
            <w:pPr>
              <w:pStyle w:val="Note-ASDEFCON"/>
            </w:pPr>
            <w:r>
              <w:t xml:space="preserve">Option:  </w:t>
            </w:r>
            <w:r w:rsidRPr="00F44344">
              <w:t>For inclusion where the modern slavery risk assessment for the procurement has determined there is a risk of modern slavery existing in the relevant supply chain.</w:t>
            </w:r>
          </w:p>
          <w:p w14:paraId="7CAC14EF" w14:textId="36571E88" w:rsidR="00E62A37" w:rsidRPr="00041AAA" w:rsidRDefault="00E62A37" w:rsidP="0052774E">
            <w:pPr>
              <w:pStyle w:val="NoteToDrafters-ASDEFCON"/>
            </w:pPr>
            <w:r w:rsidRPr="00041AAA">
              <w:t xml:space="preserve">Note to drafters:  The procurement should be assessed for the risk of modern slavery existing in the supply chain.  Guidance on performing this risk assessment, as well as other guidance on the Modern Slavery Act 2018 (Cth), can be found on the </w:t>
            </w:r>
            <w:r w:rsidR="00825C78" w:rsidRPr="00041AAA">
              <w:t>Attorney-General’s Department</w:t>
            </w:r>
            <w:r w:rsidRPr="00041AAA">
              <w:t xml:space="preserve"> (A</w:t>
            </w:r>
            <w:r w:rsidR="00825C78" w:rsidRPr="00041AAA">
              <w:t>GD</w:t>
            </w:r>
            <w:r w:rsidRPr="00041AAA">
              <w:t>) Modern Slavery Register site here:</w:t>
            </w:r>
          </w:p>
          <w:p w14:paraId="70AC1B78" w14:textId="2AF203C4" w:rsidR="00E62A37" w:rsidRPr="00F44344" w:rsidRDefault="00041AAA" w:rsidP="0052774E">
            <w:pPr>
              <w:pStyle w:val="NoteToDraftersBullets-ASDEFCON"/>
              <w:rPr>
                <w:color w:val="FFFFFF" w:themeColor="background1"/>
              </w:rPr>
            </w:pPr>
            <w:hyperlink r:id="rId33" w:history="1">
              <w:r w:rsidR="00E62A37" w:rsidRPr="00F44344">
                <w:rPr>
                  <w:rStyle w:val="Hyperlink"/>
                </w:rPr>
                <w:t>https://modernslaveryregister.gov.au/resources/</w:t>
              </w:r>
            </w:hyperlink>
            <w:r w:rsidR="00E62A37" w:rsidRPr="00F44344">
              <w:rPr>
                <w:color w:val="FFFFFF" w:themeColor="background1"/>
              </w:rPr>
              <w:t>.</w:t>
            </w:r>
          </w:p>
          <w:p w14:paraId="15A6B42C" w14:textId="473B08DB" w:rsidR="00E62A37" w:rsidRPr="00041AAA" w:rsidRDefault="00E62A37" w:rsidP="0052774E">
            <w:pPr>
              <w:pStyle w:val="NoteToDrafters-ASDEFCON"/>
            </w:pPr>
            <w:r w:rsidRPr="00041AAA">
              <w:t xml:space="preserve">If the modern slavery risk assessment determines that there is a risk of modern slavery existing in the supply chain, drafters must include the model clauses for Defence procurements subject to the requirements of the Modern Slavery Act 2018 (Cth).  These model clauses are based on the </w:t>
            </w:r>
            <w:r w:rsidR="00825C78" w:rsidRPr="00041AAA">
              <w:t>AGD</w:t>
            </w:r>
            <w:r w:rsidRPr="00041AAA">
              <w:t>’s model clauses and have been developed for use with ASDEFCON-based contracts.  They are contained in the ASDEFCON Clausebank which can be found here:</w:t>
            </w:r>
          </w:p>
          <w:p w14:paraId="5F1CB359" w14:textId="77777777" w:rsidR="00E62A37" w:rsidRPr="00F44344" w:rsidRDefault="00E62A37" w:rsidP="00E62A37">
            <w:pPr>
              <w:pStyle w:val="NoteToDraftersBullets-ASDEFCON"/>
              <w:rPr>
                <w:del w:id="1754" w:author="Author"/>
                <w:color w:val="FFFFFF" w:themeColor="background1"/>
              </w:rPr>
            </w:pPr>
            <w:del w:id="1755" w:author="Author">
              <w:r w:rsidRPr="00F44344">
                <w:rPr>
                  <w:color w:val="FFFFFF" w:themeColor="background1"/>
                </w:rPr>
                <w:delText>http://drnet/casg/commercial/CommercialPolicyFramework/Pages/ASDEFCON-Templates.aspx.</w:delText>
              </w:r>
            </w:del>
          </w:p>
          <w:p w14:paraId="375AACEA" w14:textId="218734B2" w:rsidR="00E62A37" w:rsidRPr="00F44344" w:rsidRDefault="00041AAA" w:rsidP="004538F9">
            <w:pPr>
              <w:pStyle w:val="NoteToDraftersBullets-ASDEFCON"/>
              <w:rPr>
                <w:ins w:id="1756" w:author="Author"/>
                <w:color w:val="FFFFFF" w:themeColor="background1"/>
              </w:rPr>
            </w:pPr>
            <w:ins w:id="1757" w:author="Author">
              <w:r>
                <w:fldChar w:fldCharType="begin"/>
              </w:r>
              <w:r>
                <w:instrText xml:space="preserve"> HYPERLINK "http://</w:instrText>
              </w:r>
              <w:r>
                <w:instrText xml:space="preserve">drnet/casg/commercial/CommercialPolicyFramework/Pages/ASDEFCON-Templates.aspx" </w:instrText>
              </w:r>
              <w:r>
                <w:fldChar w:fldCharType="separate"/>
              </w:r>
              <w:r w:rsidR="00E62A37" w:rsidRPr="00617EA3">
                <w:rPr>
                  <w:rStyle w:val="Hyperlink"/>
                </w:rPr>
                <w:t>http://drnet/casg/commercial/CommercialPolicyFramework/Pages/ASDEFCON-Templates.aspx</w:t>
              </w:r>
              <w:r>
                <w:rPr>
                  <w:rStyle w:val="Hyperlink"/>
                </w:rPr>
                <w:fldChar w:fldCharType="end"/>
              </w:r>
              <w:r w:rsidR="00E62A37" w:rsidRPr="00F44344">
                <w:rPr>
                  <w:color w:val="FFFFFF" w:themeColor="background1"/>
                </w:rPr>
                <w:t>.</w:t>
              </w:r>
            </w:ins>
          </w:p>
          <w:p w14:paraId="2CA857F0" w14:textId="77777777" w:rsidR="00E62A37" w:rsidRPr="00041AAA" w:rsidRDefault="00E62A37" w:rsidP="0052774E">
            <w:pPr>
              <w:pStyle w:val="NoteToDrafters-ASDEFCON"/>
            </w:pPr>
            <w:r w:rsidRPr="00041AAA">
              <w:t>If you have any questions relating to the clauses please email:</w:t>
            </w:r>
          </w:p>
          <w:p w14:paraId="51425E3D" w14:textId="5AFD56DF" w:rsidR="00E62A37" w:rsidRPr="00F44344" w:rsidRDefault="00041AAA" w:rsidP="00041AAA">
            <w:pPr>
              <w:pStyle w:val="NoteToDraftersBullets-ASDEFCON"/>
              <w:rPr>
                <w:color w:val="FFFFFF" w:themeColor="background1"/>
              </w:rPr>
            </w:pPr>
            <w:hyperlink r:id="rId34" w:history="1">
              <w:r w:rsidR="00E62A37" w:rsidRPr="008F5D0C">
                <w:rPr>
                  <w:rStyle w:val="Hyperlink"/>
                </w:rPr>
                <w:t>procurement.asdefcon@defence.gov.au</w:t>
              </w:r>
            </w:hyperlink>
            <w:r w:rsidR="00E62A37" w:rsidRPr="00F44344">
              <w:rPr>
                <w:color w:val="FFFFFF" w:themeColor="background1"/>
              </w:rPr>
              <w:t>.</w:t>
            </w:r>
          </w:p>
          <w:p w14:paraId="7A263202" w14:textId="77777777" w:rsidR="00E62A37" w:rsidRPr="00041AAA" w:rsidRDefault="00E62A37" w:rsidP="0052774E">
            <w:pPr>
              <w:pStyle w:val="NoteToDrafters-ASDEFCON"/>
            </w:pPr>
            <w:r w:rsidRPr="00041AAA">
              <w:t>For further assistance and guidance in relation to the application of the Modern Slavery clauses please refer to the Modern Slavery Factsheet here:</w:t>
            </w:r>
          </w:p>
          <w:p w14:paraId="5E468026" w14:textId="6B194328" w:rsidR="00E62A37" w:rsidRPr="00E62A37" w:rsidRDefault="00825C78" w:rsidP="004538F9">
            <w:pPr>
              <w:pStyle w:val="NoteToDraftersBullets-ASDEFCON"/>
              <w:rPr>
                <w:color w:val="FFFFFF" w:themeColor="background1"/>
                <w:u w:val="single"/>
              </w:rPr>
            </w:pPr>
            <w:del w:id="1758" w:author="Author">
              <w:r w:rsidRPr="00825C78">
                <w:rPr>
                  <w:color w:val="FFFFFF" w:themeColor="background1"/>
                </w:rPr>
                <w:delText>http://ibss/PublishedWebsite/LatestFinal/836F0CF2-84F0-43C2-8A34-6D34BD246B0D/Item/700DDE0B-7EB6-4C98-BD11-CE00EAE739DA</w:delText>
              </w:r>
              <w:r w:rsidR="00BC0294">
                <w:rPr>
                  <w:color w:val="FFFFFF" w:themeColor="background1"/>
                </w:rPr>
                <w:delText xml:space="preserve">.  </w:delText>
              </w:r>
            </w:del>
            <w:ins w:id="1759" w:author="Author">
              <w:r w:rsidR="00041AAA">
                <w:fldChar w:fldCharType="begin"/>
              </w:r>
              <w:r w:rsidR="00041AAA">
                <w:instrText xml:space="preserve"> HYPERLINK "http://ibss/PublishedWeb</w:instrText>
              </w:r>
              <w:r w:rsidR="00041AAA">
                <w:instrText xml:space="preserve">site/LatestFinal/836F0CF2-84F0-43C2-8A34-6D34BD246B0D/Item/700DDE0B-7EB6-4C98-BD11-CE00EAE739DA" </w:instrText>
              </w:r>
              <w:r w:rsidR="00041AAA">
                <w:fldChar w:fldCharType="separate"/>
              </w:r>
              <w:r w:rsidRPr="00617EA3">
                <w:rPr>
                  <w:rStyle w:val="Hyperlink"/>
                </w:rPr>
                <w:t>http://ibss/PublishedWebsite/LatestFinal/836F0CF2-84F0-43C2-8A34-6D34BD246B0D/Item/700DDE0B-7EB6-4C98-BD11-CE00EAE739DA</w:t>
              </w:r>
              <w:r w:rsidR="00041AAA">
                <w:rPr>
                  <w:rStyle w:val="Hyperlink"/>
                </w:rPr>
                <w:fldChar w:fldCharType="end"/>
              </w:r>
              <w:r w:rsidR="00BC0294">
                <w:rPr>
                  <w:color w:val="FFFFFF" w:themeColor="background1"/>
                </w:rPr>
                <w:t xml:space="preserve">.  </w:t>
              </w:r>
            </w:ins>
          </w:p>
        </w:tc>
      </w:tr>
    </w:tbl>
    <w:p w14:paraId="28943499" w14:textId="77777777" w:rsidR="003A1F41" w:rsidRPr="003A1F41" w:rsidRDefault="003A1F41" w:rsidP="0091722B">
      <w:pPr>
        <w:pStyle w:val="COTCOCLV2-ASDEFCON"/>
        <w:rPr>
          <w:ins w:id="1760" w:author="Author"/>
        </w:rPr>
      </w:pPr>
      <w:bookmarkStart w:id="1761" w:name="_Toc143520064"/>
      <w:bookmarkStart w:id="1762" w:name="_Toc143524122"/>
      <w:bookmarkStart w:id="1763" w:name="_Toc147831440"/>
      <w:bookmarkStart w:id="1764" w:name="_Toc151041288"/>
      <w:bookmarkStart w:id="1765" w:name="_Toc152326184"/>
      <w:bookmarkStart w:id="1766" w:name="_Toc153359607"/>
      <w:bookmarkStart w:id="1767" w:name="_Toc143520065"/>
      <w:bookmarkStart w:id="1768" w:name="_Toc143524123"/>
      <w:bookmarkStart w:id="1769" w:name="_Toc147831441"/>
      <w:bookmarkStart w:id="1770" w:name="_Toc151041289"/>
      <w:bookmarkStart w:id="1771" w:name="_Toc152326185"/>
      <w:bookmarkStart w:id="1772" w:name="_Toc153359608"/>
      <w:bookmarkStart w:id="1773" w:name="_Toc143520066"/>
      <w:bookmarkStart w:id="1774" w:name="_Toc143524124"/>
      <w:bookmarkStart w:id="1775" w:name="_Toc147831442"/>
      <w:bookmarkStart w:id="1776" w:name="_Toc151041290"/>
      <w:bookmarkStart w:id="1777" w:name="_Toc152326186"/>
      <w:bookmarkStart w:id="1778" w:name="_Toc153359609"/>
      <w:bookmarkStart w:id="1779" w:name="_Toc143520067"/>
      <w:bookmarkStart w:id="1780" w:name="_Toc143524125"/>
      <w:bookmarkStart w:id="1781" w:name="_Toc147831443"/>
      <w:bookmarkStart w:id="1782" w:name="_Toc151041291"/>
      <w:bookmarkStart w:id="1783" w:name="_Toc152326187"/>
      <w:bookmarkStart w:id="1784" w:name="_Toc153359610"/>
      <w:bookmarkStart w:id="1785" w:name="_Toc143520068"/>
      <w:bookmarkStart w:id="1786" w:name="_Toc143524126"/>
      <w:bookmarkStart w:id="1787" w:name="_Toc147831444"/>
      <w:bookmarkStart w:id="1788" w:name="_Toc151041292"/>
      <w:bookmarkStart w:id="1789" w:name="_Toc152326188"/>
      <w:bookmarkStart w:id="1790" w:name="_Toc153359611"/>
      <w:bookmarkStart w:id="1791" w:name="_Toc143520069"/>
      <w:bookmarkStart w:id="1792" w:name="_Toc143524127"/>
      <w:bookmarkStart w:id="1793" w:name="_Toc147831445"/>
      <w:bookmarkStart w:id="1794" w:name="_Toc151041293"/>
      <w:bookmarkStart w:id="1795" w:name="_Toc152326189"/>
      <w:bookmarkStart w:id="1796" w:name="_Toc153359612"/>
      <w:bookmarkStart w:id="1797" w:name="_Toc143520070"/>
      <w:bookmarkStart w:id="1798" w:name="_Toc143524128"/>
      <w:bookmarkStart w:id="1799" w:name="_Toc147831446"/>
      <w:bookmarkStart w:id="1800" w:name="_Toc151041294"/>
      <w:bookmarkStart w:id="1801" w:name="_Toc152326190"/>
      <w:bookmarkStart w:id="1802" w:name="_Toc153359613"/>
      <w:bookmarkStart w:id="1803" w:name="_Toc143520071"/>
      <w:bookmarkStart w:id="1804" w:name="_Toc143524129"/>
      <w:bookmarkStart w:id="1805" w:name="_Toc147831447"/>
      <w:bookmarkStart w:id="1806" w:name="_Toc151041295"/>
      <w:bookmarkStart w:id="1807" w:name="_Toc152326191"/>
      <w:bookmarkStart w:id="1808" w:name="_Toc153359614"/>
      <w:bookmarkStart w:id="1809" w:name="_Toc435711867"/>
      <w:bookmarkStart w:id="1810" w:name="_Toc435773133"/>
      <w:bookmarkStart w:id="1811" w:name="_Toc435777890"/>
      <w:bookmarkStart w:id="1812" w:name="_Toc435783605"/>
      <w:bookmarkStart w:id="1813" w:name="_Toc436227361"/>
      <w:bookmarkStart w:id="1814" w:name="_Toc436660859"/>
      <w:bookmarkStart w:id="1815" w:name="_Toc405191874"/>
      <w:bookmarkStart w:id="1816" w:name="_Toc419787461"/>
      <w:bookmarkStart w:id="1817" w:name="_Toc419787561"/>
      <w:bookmarkStart w:id="1818" w:name="_Toc427065942"/>
      <w:bookmarkStart w:id="1819" w:name="_Toc429665628"/>
      <w:bookmarkStart w:id="1820" w:name="_Toc419787463"/>
      <w:bookmarkStart w:id="1821" w:name="_Toc419787563"/>
      <w:bookmarkStart w:id="1822" w:name="_Toc427065944"/>
      <w:bookmarkStart w:id="1823" w:name="_Toc429665630"/>
      <w:bookmarkStart w:id="1824" w:name="_Ref172273615"/>
      <w:bookmarkStart w:id="1825" w:name="_Toc172275066"/>
      <w:bookmarkStart w:id="1826" w:name="_Toc175225960"/>
      <w:bookmarkStart w:id="1827" w:name="_Toc229471823"/>
      <w:bookmarkStart w:id="1828" w:name="_Toc480532237"/>
      <w:bookmarkEnd w:id="1639"/>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ins w:id="1829" w:author="Author">
        <w:r w:rsidRPr="003A1F41">
          <w:t>Commonwealth Supplier Code of Conduct (Core)</w:t>
        </w:r>
        <w:bookmarkEnd w:id="1824"/>
        <w:bookmarkEnd w:id="1825"/>
        <w:bookmarkEnd w:id="1826"/>
      </w:ins>
    </w:p>
    <w:p w14:paraId="58B2A833" w14:textId="77777777" w:rsidR="003A1F41" w:rsidRPr="003A1F41" w:rsidRDefault="003A1F41" w:rsidP="003A1F41">
      <w:pPr>
        <w:keepNext/>
        <w:shd w:val="clear" w:color="auto" w:fill="000000"/>
        <w:rPr>
          <w:ins w:id="1830" w:author="Author"/>
          <w:b/>
          <w:i/>
          <w:color w:val="FFFFFF" w:themeColor="background1"/>
          <w:szCs w:val="40"/>
        </w:rPr>
      </w:pPr>
      <w:ins w:id="1831" w:author="Author">
        <w:r w:rsidRPr="003A1F41">
          <w:rPr>
            <w:b/>
            <w:i/>
            <w:color w:val="FFFFFF" w:themeColor="background1"/>
            <w:szCs w:val="40"/>
          </w:rPr>
          <w:t xml:space="preserve">Note to drafters: A procurement must incorporate the Commonwealth Supplier Code of Conduct in accordance with paragraph 6.11 of the CPRs. </w:t>
        </w:r>
      </w:ins>
    </w:p>
    <w:p w14:paraId="58EB8577" w14:textId="3B99F2F1" w:rsidR="003A1F41" w:rsidRPr="003A1F41" w:rsidRDefault="003A1F41" w:rsidP="003A1F41">
      <w:pPr>
        <w:keepNext/>
        <w:shd w:val="clear" w:color="auto" w:fill="000000"/>
        <w:rPr>
          <w:ins w:id="1832" w:author="Author"/>
          <w:b/>
          <w:i/>
          <w:color w:val="FFFFFF" w:themeColor="background1"/>
          <w:szCs w:val="40"/>
        </w:rPr>
      </w:pPr>
      <w:ins w:id="1833" w:author="Author">
        <w:r w:rsidRPr="003A1F41">
          <w:rPr>
            <w:b/>
            <w:i/>
            <w:color w:val="FFFFFF" w:themeColor="background1"/>
            <w:szCs w:val="40"/>
          </w:rPr>
          <w:t xml:space="preserve">Drafters must consider the interaction and alignment of this clause with clauses </w:t>
        </w:r>
        <w:r w:rsidRPr="003A1F41">
          <w:rPr>
            <w:b/>
            <w:i/>
            <w:color w:val="FFFFFF" w:themeColor="background1"/>
            <w:szCs w:val="40"/>
          </w:rPr>
          <w:fldChar w:fldCharType="begin"/>
        </w:r>
        <w:r w:rsidRPr="003A1F41">
          <w:rPr>
            <w:b/>
            <w:i/>
            <w:color w:val="FFFFFF" w:themeColor="background1"/>
            <w:szCs w:val="40"/>
          </w:rPr>
          <w:instrText xml:space="preserve"> REF _Ref435781446 \r \h </w:instrText>
        </w:r>
        <w:r w:rsidRPr="003A1F41">
          <w:rPr>
            <w:b/>
            <w:i/>
            <w:color w:val="FFFFFF" w:themeColor="background1"/>
            <w:szCs w:val="40"/>
          </w:rPr>
        </w:r>
        <w:r w:rsidRPr="003A1F41">
          <w:rPr>
            <w:b/>
            <w:i/>
            <w:color w:val="FFFFFF" w:themeColor="background1"/>
            <w:szCs w:val="40"/>
          </w:rPr>
          <w:fldChar w:fldCharType="separate"/>
        </w:r>
        <w:r w:rsidR="005E1CDB">
          <w:rPr>
            <w:b/>
            <w:i/>
            <w:color w:val="FFFFFF" w:themeColor="background1"/>
            <w:szCs w:val="40"/>
          </w:rPr>
          <w:t>3.1</w:t>
        </w:r>
        <w:r w:rsidRPr="003A1F41">
          <w:rPr>
            <w:b/>
            <w:i/>
            <w:color w:val="FFFFFF" w:themeColor="background1"/>
            <w:szCs w:val="40"/>
          </w:rPr>
          <w:fldChar w:fldCharType="end"/>
        </w:r>
        <w:r w:rsidRPr="003A1F41">
          <w:rPr>
            <w:b/>
            <w:i/>
            <w:color w:val="FFFFFF" w:themeColor="background1"/>
            <w:szCs w:val="40"/>
          </w:rPr>
          <w:t xml:space="preserve">, </w:t>
        </w:r>
        <w:r w:rsidR="001C27B3">
          <w:rPr>
            <w:b/>
            <w:i/>
            <w:color w:val="FFFFFF" w:themeColor="background1"/>
            <w:szCs w:val="40"/>
          </w:rPr>
          <w:fldChar w:fldCharType="begin"/>
        </w:r>
        <w:r w:rsidR="001C27B3">
          <w:rPr>
            <w:b/>
            <w:i/>
            <w:color w:val="FFFFFF" w:themeColor="background1"/>
            <w:szCs w:val="40"/>
          </w:rPr>
          <w:instrText xml:space="preserve"> REF _Ref175219926 \r \h </w:instrText>
        </w:r>
        <w:r w:rsidR="001C27B3">
          <w:rPr>
            <w:b/>
            <w:i/>
            <w:color w:val="FFFFFF" w:themeColor="background1"/>
            <w:szCs w:val="40"/>
          </w:rPr>
        </w:r>
        <w:r w:rsidR="001C27B3">
          <w:rPr>
            <w:b/>
            <w:i/>
            <w:color w:val="FFFFFF" w:themeColor="background1"/>
            <w:szCs w:val="40"/>
          </w:rPr>
          <w:fldChar w:fldCharType="separate"/>
        </w:r>
        <w:r w:rsidR="005E1CDB">
          <w:rPr>
            <w:b/>
            <w:i/>
            <w:color w:val="FFFFFF" w:themeColor="background1"/>
            <w:szCs w:val="40"/>
          </w:rPr>
          <w:t>3.5</w:t>
        </w:r>
        <w:r w:rsidR="001C27B3">
          <w:rPr>
            <w:b/>
            <w:i/>
            <w:color w:val="FFFFFF" w:themeColor="background1"/>
            <w:szCs w:val="40"/>
          </w:rPr>
          <w:fldChar w:fldCharType="end"/>
        </w:r>
        <w:r w:rsidRPr="003A1F41">
          <w:rPr>
            <w:b/>
            <w:i/>
            <w:color w:val="FFFFFF" w:themeColor="background1"/>
            <w:szCs w:val="40"/>
          </w:rPr>
          <w:t xml:space="preserve">, </w:t>
        </w:r>
        <w:r w:rsidRPr="003A1F41">
          <w:rPr>
            <w:b/>
            <w:i/>
            <w:color w:val="FFFFFF" w:themeColor="background1"/>
            <w:szCs w:val="40"/>
          </w:rPr>
          <w:fldChar w:fldCharType="begin"/>
        </w:r>
        <w:r w:rsidRPr="003A1F41">
          <w:rPr>
            <w:b/>
            <w:i/>
            <w:color w:val="FFFFFF" w:themeColor="background1"/>
            <w:szCs w:val="40"/>
          </w:rPr>
          <w:instrText xml:space="preserve"> REF _Ref404949477 \r \h </w:instrText>
        </w:r>
        <w:r w:rsidRPr="003A1F41">
          <w:rPr>
            <w:b/>
            <w:i/>
            <w:color w:val="FFFFFF" w:themeColor="background1"/>
            <w:szCs w:val="40"/>
          </w:rPr>
        </w:r>
        <w:r w:rsidRPr="003A1F41">
          <w:rPr>
            <w:b/>
            <w:i/>
            <w:color w:val="FFFFFF" w:themeColor="background1"/>
            <w:szCs w:val="40"/>
          </w:rPr>
          <w:fldChar w:fldCharType="separate"/>
        </w:r>
        <w:r w:rsidR="005E1CDB">
          <w:rPr>
            <w:b/>
            <w:i/>
            <w:color w:val="FFFFFF" w:themeColor="background1"/>
            <w:szCs w:val="40"/>
          </w:rPr>
          <w:t>9.11</w:t>
        </w:r>
        <w:r w:rsidRPr="003A1F41">
          <w:rPr>
            <w:b/>
            <w:i/>
            <w:color w:val="FFFFFF" w:themeColor="background1"/>
            <w:szCs w:val="40"/>
          </w:rPr>
          <w:fldChar w:fldCharType="end"/>
        </w:r>
        <w:r w:rsidRPr="003A1F41">
          <w:rPr>
            <w:b/>
            <w:i/>
            <w:color w:val="FFFFFF" w:themeColor="background1"/>
            <w:szCs w:val="40"/>
          </w:rPr>
          <w:t xml:space="preserve">, </w:t>
        </w:r>
        <w:r w:rsidRPr="003A1F41">
          <w:rPr>
            <w:b/>
            <w:i/>
            <w:color w:val="FFFFFF" w:themeColor="background1"/>
            <w:szCs w:val="40"/>
          </w:rPr>
          <w:fldChar w:fldCharType="begin"/>
        </w:r>
        <w:r w:rsidRPr="003A1F41">
          <w:rPr>
            <w:b/>
            <w:i/>
            <w:color w:val="FFFFFF" w:themeColor="background1"/>
            <w:szCs w:val="40"/>
          </w:rPr>
          <w:instrText xml:space="preserve"> REF _Ref99336250 \r \h </w:instrText>
        </w:r>
        <w:r w:rsidRPr="003A1F41">
          <w:rPr>
            <w:b/>
            <w:i/>
            <w:color w:val="FFFFFF" w:themeColor="background1"/>
            <w:szCs w:val="40"/>
          </w:rPr>
        </w:r>
        <w:r w:rsidRPr="003A1F41">
          <w:rPr>
            <w:b/>
            <w:i/>
            <w:color w:val="FFFFFF" w:themeColor="background1"/>
            <w:szCs w:val="40"/>
          </w:rPr>
          <w:fldChar w:fldCharType="separate"/>
        </w:r>
        <w:r w:rsidR="005E1CDB">
          <w:rPr>
            <w:b/>
            <w:i/>
            <w:color w:val="FFFFFF" w:themeColor="background1"/>
            <w:szCs w:val="40"/>
          </w:rPr>
          <w:t>9.4</w:t>
        </w:r>
        <w:r w:rsidRPr="003A1F41">
          <w:rPr>
            <w:b/>
            <w:i/>
            <w:color w:val="FFFFFF" w:themeColor="background1"/>
            <w:szCs w:val="40"/>
          </w:rPr>
          <w:fldChar w:fldCharType="end"/>
        </w:r>
        <w:r w:rsidRPr="003A1F41">
          <w:rPr>
            <w:b/>
            <w:i/>
            <w:color w:val="FFFFFF" w:themeColor="background1"/>
            <w:szCs w:val="40"/>
          </w:rPr>
          <w:t xml:space="preserve">, </w:t>
        </w:r>
        <w:r w:rsidR="001C27B3">
          <w:rPr>
            <w:b/>
            <w:i/>
            <w:color w:val="FFFFFF" w:themeColor="background1"/>
            <w:szCs w:val="40"/>
          </w:rPr>
          <w:fldChar w:fldCharType="begin"/>
        </w:r>
        <w:r w:rsidR="001C27B3">
          <w:rPr>
            <w:b/>
            <w:i/>
            <w:color w:val="FFFFFF" w:themeColor="background1"/>
            <w:szCs w:val="40"/>
          </w:rPr>
          <w:instrText xml:space="preserve"> REF _Ref175220037 \r \h </w:instrText>
        </w:r>
        <w:r w:rsidR="001C27B3">
          <w:rPr>
            <w:b/>
            <w:i/>
            <w:color w:val="FFFFFF" w:themeColor="background1"/>
            <w:szCs w:val="40"/>
          </w:rPr>
        </w:r>
        <w:r w:rsidR="001C27B3">
          <w:rPr>
            <w:b/>
            <w:i/>
            <w:color w:val="FFFFFF" w:themeColor="background1"/>
            <w:szCs w:val="40"/>
          </w:rPr>
          <w:fldChar w:fldCharType="separate"/>
        </w:r>
        <w:r w:rsidR="005E1CDB">
          <w:rPr>
            <w:b/>
            <w:i/>
            <w:color w:val="FFFFFF" w:themeColor="background1"/>
            <w:szCs w:val="40"/>
          </w:rPr>
          <w:t>9.7</w:t>
        </w:r>
        <w:r w:rsidR="001C27B3">
          <w:rPr>
            <w:b/>
            <w:i/>
            <w:color w:val="FFFFFF" w:themeColor="background1"/>
            <w:szCs w:val="40"/>
          </w:rPr>
          <w:fldChar w:fldCharType="end"/>
        </w:r>
        <w:r w:rsidR="001C27B3">
          <w:rPr>
            <w:b/>
            <w:i/>
            <w:color w:val="FFFFFF" w:themeColor="background1"/>
            <w:szCs w:val="40"/>
          </w:rPr>
          <w:t xml:space="preserve">, </w:t>
        </w:r>
        <w:r w:rsidR="001C27B3">
          <w:rPr>
            <w:b/>
            <w:i/>
            <w:color w:val="FFFFFF" w:themeColor="background1"/>
            <w:szCs w:val="40"/>
          </w:rPr>
          <w:fldChar w:fldCharType="begin"/>
        </w:r>
        <w:r w:rsidR="001C27B3">
          <w:rPr>
            <w:b/>
            <w:i/>
            <w:color w:val="FFFFFF" w:themeColor="background1"/>
            <w:szCs w:val="40"/>
          </w:rPr>
          <w:instrText xml:space="preserve"> REF _Ref175220023 \r \h </w:instrText>
        </w:r>
        <w:r w:rsidR="001C27B3">
          <w:rPr>
            <w:b/>
            <w:i/>
            <w:color w:val="FFFFFF" w:themeColor="background1"/>
            <w:szCs w:val="40"/>
          </w:rPr>
        </w:r>
        <w:r w:rsidR="001C27B3">
          <w:rPr>
            <w:b/>
            <w:i/>
            <w:color w:val="FFFFFF" w:themeColor="background1"/>
            <w:szCs w:val="40"/>
          </w:rPr>
          <w:fldChar w:fldCharType="separate"/>
        </w:r>
        <w:r w:rsidR="005E1CDB">
          <w:rPr>
            <w:b/>
            <w:i/>
            <w:color w:val="FFFFFF" w:themeColor="background1"/>
            <w:szCs w:val="40"/>
          </w:rPr>
          <w:t>10.1</w:t>
        </w:r>
        <w:r w:rsidR="001C27B3">
          <w:rPr>
            <w:b/>
            <w:i/>
            <w:color w:val="FFFFFF" w:themeColor="background1"/>
            <w:szCs w:val="40"/>
          </w:rPr>
          <w:fldChar w:fldCharType="end"/>
        </w:r>
        <w:r w:rsidR="001C27B3">
          <w:rPr>
            <w:b/>
            <w:i/>
            <w:color w:val="FFFFFF" w:themeColor="background1"/>
            <w:szCs w:val="40"/>
          </w:rPr>
          <w:t xml:space="preserve">, </w:t>
        </w:r>
        <w:r w:rsidR="001C27B3">
          <w:rPr>
            <w:b/>
            <w:i/>
            <w:color w:val="FFFFFF" w:themeColor="background1"/>
            <w:szCs w:val="40"/>
          </w:rPr>
          <w:fldChar w:fldCharType="begin"/>
        </w:r>
        <w:r w:rsidR="001C27B3">
          <w:rPr>
            <w:b/>
            <w:i/>
            <w:color w:val="FFFFFF" w:themeColor="background1"/>
            <w:szCs w:val="40"/>
          </w:rPr>
          <w:instrText xml:space="preserve"> REF _Ref152600659 \r \h </w:instrText>
        </w:r>
        <w:r w:rsidR="001C27B3">
          <w:rPr>
            <w:b/>
            <w:i/>
            <w:color w:val="FFFFFF" w:themeColor="background1"/>
            <w:szCs w:val="40"/>
          </w:rPr>
        </w:r>
        <w:r w:rsidR="001C27B3">
          <w:rPr>
            <w:b/>
            <w:i/>
            <w:color w:val="FFFFFF" w:themeColor="background1"/>
            <w:szCs w:val="40"/>
          </w:rPr>
          <w:fldChar w:fldCharType="separate"/>
        </w:r>
        <w:r w:rsidR="005E1CDB">
          <w:rPr>
            <w:b/>
            <w:i/>
            <w:color w:val="FFFFFF" w:themeColor="background1"/>
            <w:szCs w:val="40"/>
          </w:rPr>
          <w:t>10.3</w:t>
        </w:r>
        <w:r w:rsidR="001C27B3">
          <w:rPr>
            <w:b/>
            <w:i/>
            <w:color w:val="FFFFFF" w:themeColor="background1"/>
            <w:szCs w:val="40"/>
          </w:rPr>
          <w:fldChar w:fldCharType="end"/>
        </w:r>
        <w:r w:rsidR="001C27B3">
          <w:rPr>
            <w:b/>
            <w:i/>
            <w:color w:val="FFFFFF" w:themeColor="background1"/>
            <w:szCs w:val="40"/>
          </w:rPr>
          <w:t xml:space="preserve">, </w:t>
        </w:r>
        <w:r w:rsidR="001C27B3">
          <w:rPr>
            <w:b/>
            <w:i/>
            <w:color w:val="FFFFFF" w:themeColor="background1"/>
            <w:szCs w:val="40"/>
          </w:rPr>
          <w:fldChar w:fldCharType="begin"/>
        </w:r>
        <w:r w:rsidR="001C27B3">
          <w:rPr>
            <w:b/>
            <w:i/>
            <w:color w:val="FFFFFF" w:themeColor="background1"/>
            <w:szCs w:val="40"/>
          </w:rPr>
          <w:instrText xml:space="preserve"> REF _Ref175219992 \r \h </w:instrText>
        </w:r>
        <w:r w:rsidR="001C27B3">
          <w:rPr>
            <w:b/>
            <w:i/>
            <w:color w:val="FFFFFF" w:themeColor="background1"/>
            <w:szCs w:val="40"/>
          </w:rPr>
        </w:r>
        <w:r w:rsidR="001C27B3">
          <w:rPr>
            <w:b/>
            <w:i/>
            <w:color w:val="FFFFFF" w:themeColor="background1"/>
            <w:szCs w:val="40"/>
          </w:rPr>
          <w:fldChar w:fldCharType="separate"/>
        </w:r>
        <w:r w:rsidR="005E1CDB">
          <w:rPr>
            <w:b/>
            <w:i/>
            <w:color w:val="FFFFFF" w:themeColor="background1"/>
            <w:szCs w:val="40"/>
          </w:rPr>
          <w:t>10.4</w:t>
        </w:r>
        <w:r w:rsidR="001C27B3">
          <w:rPr>
            <w:b/>
            <w:i/>
            <w:color w:val="FFFFFF" w:themeColor="background1"/>
            <w:szCs w:val="40"/>
          </w:rPr>
          <w:fldChar w:fldCharType="end"/>
        </w:r>
        <w:r w:rsidR="001C27B3">
          <w:rPr>
            <w:b/>
            <w:i/>
            <w:color w:val="FFFFFF" w:themeColor="background1"/>
            <w:szCs w:val="40"/>
          </w:rPr>
          <w:t xml:space="preserve">, </w:t>
        </w:r>
        <w:r w:rsidRPr="003A1F41">
          <w:rPr>
            <w:b/>
            <w:i/>
            <w:color w:val="FFFFFF" w:themeColor="background1"/>
            <w:szCs w:val="40"/>
          </w:rPr>
          <w:fldChar w:fldCharType="begin"/>
        </w:r>
        <w:r w:rsidRPr="003A1F41">
          <w:rPr>
            <w:b/>
            <w:i/>
            <w:color w:val="FFFFFF" w:themeColor="background1"/>
            <w:szCs w:val="40"/>
          </w:rPr>
          <w:instrText xml:space="preserve"> REF _Ref53456586 \r \h </w:instrText>
        </w:r>
        <w:r w:rsidRPr="003A1F41">
          <w:rPr>
            <w:b/>
            <w:i/>
            <w:color w:val="FFFFFF" w:themeColor="background1"/>
            <w:szCs w:val="40"/>
          </w:rPr>
        </w:r>
        <w:r w:rsidRPr="003A1F41">
          <w:rPr>
            <w:b/>
            <w:i/>
            <w:color w:val="FFFFFF" w:themeColor="background1"/>
            <w:szCs w:val="40"/>
          </w:rPr>
          <w:fldChar w:fldCharType="separate"/>
        </w:r>
        <w:r w:rsidR="005E1CDB">
          <w:rPr>
            <w:b/>
            <w:i/>
            <w:color w:val="FFFFFF" w:themeColor="background1"/>
            <w:szCs w:val="40"/>
          </w:rPr>
          <w:t>11.2</w:t>
        </w:r>
        <w:r w:rsidRPr="003A1F41">
          <w:rPr>
            <w:b/>
            <w:i/>
            <w:color w:val="FFFFFF" w:themeColor="background1"/>
            <w:szCs w:val="40"/>
          </w:rPr>
          <w:fldChar w:fldCharType="end"/>
        </w:r>
        <w:r w:rsidRPr="003A1F41">
          <w:rPr>
            <w:b/>
            <w:i/>
            <w:color w:val="FFFFFF" w:themeColor="background1"/>
            <w:szCs w:val="40"/>
          </w:rPr>
          <w:t xml:space="preserve"> prior to RFT release and prior to any resultant Contract.</w:t>
        </w:r>
      </w:ins>
    </w:p>
    <w:p w14:paraId="5E6C175F" w14:textId="77777777" w:rsidR="003A1F41" w:rsidRPr="003A1F41" w:rsidRDefault="003A1F41" w:rsidP="003A1F41">
      <w:pPr>
        <w:numPr>
          <w:ilvl w:val="2"/>
          <w:numId w:val="27"/>
        </w:numPr>
        <w:rPr>
          <w:ins w:id="1834" w:author="Author"/>
          <w:color w:val="000000"/>
          <w:szCs w:val="40"/>
        </w:rPr>
      </w:pPr>
      <w:bookmarkStart w:id="1835" w:name="_Ref171935828"/>
      <w:ins w:id="1836" w:author="Author">
        <w:r w:rsidRPr="003A1F41">
          <w:rPr>
            <w:color w:val="000000"/>
            <w:szCs w:val="40"/>
          </w:rPr>
          <w:t>The Contractor shall (and shall ensure that all Contractor Personnel) comply with the Commonwealth Supplier Code of Conduct in the performance of the Contract.</w:t>
        </w:r>
        <w:bookmarkEnd w:id="1835"/>
        <w:r w:rsidRPr="003A1F41">
          <w:rPr>
            <w:color w:val="000000"/>
            <w:szCs w:val="40"/>
          </w:rPr>
          <w:t xml:space="preserve"> </w:t>
        </w:r>
      </w:ins>
    </w:p>
    <w:p w14:paraId="73C97BFD" w14:textId="77777777" w:rsidR="003A1F41" w:rsidRPr="003A1F41" w:rsidRDefault="003A1F41" w:rsidP="003A1F41">
      <w:pPr>
        <w:numPr>
          <w:ilvl w:val="2"/>
          <w:numId w:val="27"/>
        </w:numPr>
        <w:rPr>
          <w:ins w:id="1837" w:author="Author"/>
          <w:color w:val="000000"/>
          <w:szCs w:val="40"/>
        </w:rPr>
      </w:pPr>
      <w:bookmarkStart w:id="1838" w:name="_Ref172273588"/>
      <w:ins w:id="1839" w:author="Author">
        <w:r w:rsidRPr="003A1F41">
          <w:rPr>
            <w:color w:val="000000"/>
            <w:szCs w:val="40"/>
          </w:rPr>
          <w:t>The Contractor shall notify the Commonwealth Representative immediately after becoming aware of any potential or actual non-compliance with the Commonwealth Supplier Code of Conduct, including:</w:t>
        </w:r>
        <w:bookmarkEnd w:id="1838"/>
        <w:r w:rsidRPr="003A1F41">
          <w:rPr>
            <w:color w:val="000000"/>
            <w:szCs w:val="40"/>
          </w:rPr>
          <w:t xml:space="preserve"> </w:t>
        </w:r>
      </w:ins>
    </w:p>
    <w:p w14:paraId="13A68902" w14:textId="77777777" w:rsidR="003A1F41" w:rsidRPr="003A1F41" w:rsidRDefault="003A1F41" w:rsidP="003A1F41">
      <w:pPr>
        <w:numPr>
          <w:ilvl w:val="3"/>
          <w:numId w:val="5"/>
        </w:numPr>
        <w:rPr>
          <w:ins w:id="1840" w:author="Author"/>
          <w:color w:val="000000"/>
          <w:szCs w:val="40"/>
        </w:rPr>
      </w:pPr>
      <w:ins w:id="1841" w:author="Author">
        <w:r w:rsidRPr="003A1F41">
          <w:rPr>
            <w:color w:val="000000"/>
            <w:szCs w:val="40"/>
          </w:rPr>
          <w:t xml:space="preserve">a description of the non-compliance, </w:t>
        </w:r>
      </w:ins>
    </w:p>
    <w:p w14:paraId="76E2BB02" w14:textId="77777777" w:rsidR="003A1F41" w:rsidRPr="003A1F41" w:rsidRDefault="003A1F41" w:rsidP="003A1F41">
      <w:pPr>
        <w:numPr>
          <w:ilvl w:val="3"/>
          <w:numId w:val="5"/>
        </w:numPr>
        <w:rPr>
          <w:ins w:id="1842" w:author="Author"/>
          <w:color w:val="000000"/>
          <w:szCs w:val="40"/>
        </w:rPr>
      </w:pPr>
      <w:ins w:id="1843" w:author="Author">
        <w:r w:rsidRPr="003A1F41">
          <w:rPr>
            <w:color w:val="000000"/>
            <w:szCs w:val="40"/>
          </w:rPr>
          <w:t xml:space="preserve">the date that the non-compliance occurred, and </w:t>
        </w:r>
      </w:ins>
    </w:p>
    <w:p w14:paraId="732D3F26" w14:textId="77777777" w:rsidR="003A1F41" w:rsidRPr="003A1F41" w:rsidRDefault="003A1F41" w:rsidP="003A1F41">
      <w:pPr>
        <w:numPr>
          <w:ilvl w:val="3"/>
          <w:numId w:val="5"/>
        </w:numPr>
        <w:rPr>
          <w:ins w:id="1844" w:author="Author"/>
          <w:color w:val="000000"/>
          <w:szCs w:val="40"/>
        </w:rPr>
      </w:pPr>
      <w:ins w:id="1845" w:author="Author">
        <w:r w:rsidRPr="003A1F41">
          <w:rPr>
            <w:color w:val="000000"/>
            <w:szCs w:val="40"/>
          </w:rPr>
          <w:t xml:space="preserve">whether any Contractor Personnel engaged in the performance of the Contract were or may have been involved in the non-compliance. </w:t>
        </w:r>
      </w:ins>
    </w:p>
    <w:p w14:paraId="29DC85B9" w14:textId="77777777" w:rsidR="003A1F41" w:rsidRPr="003A1F41" w:rsidRDefault="003A1F41" w:rsidP="003A1F41">
      <w:pPr>
        <w:numPr>
          <w:ilvl w:val="2"/>
          <w:numId w:val="5"/>
        </w:numPr>
        <w:rPr>
          <w:ins w:id="1846" w:author="Author"/>
          <w:color w:val="000000"/>
          <w:szCs w:val="40"/>
        </w:rPr>
      </w:pPr>
      <w:ins w:id="1847" w:author="Author">
        <w:r w:rsidRPr="003A1F41">
          <w:rPr>
            <w:color w:val="000000"/>
            <w:szCs w:val="40"/>
          </w:rPr>
          <w:t>If the Commonwealth considers that a potential or actual non-compliance with the Commonwealth Supplier Code of Conduct has occurred, the Commonwealth may by notice to the Contractor, without limiting any of its other rights under the Contract, require that the Contractor:</w:t>
        </w:r>
      </w:ins>
    </w:p>
    <w:p w14:paraId="0C02D9DC" w14:textId="77777777" w:rsidR="003A1F41" w:rsidRPr="003A1F41" w:rsidRDefault="003A1F41" w:rsidP="003A1F41">
      <w:pPr>
        <w:numPr>
          <w:ilvl w:val="3"/>
          <w:numId w:val="5"/>
        </w:numPr>
        <w:rPr>
          <w:ins w:id="1848" w:author="Author"/>
          <w:color w:val="000000"/>
          <w:szCs w:val="40"/>
        </w:rPr>
      </w:pPr>
      <w:bookmarkStart w:id="1849" w:name="_Ref172273600"/>
      <w:ins w:id="1850" w:author="Author">
        <w:r w:rsidRPr="003A1F41">
          <w:rPr>
            <w:color w:val="000000"/>
            <w:szCs w:val="40"/>
          </w:rPr>
          <w:t>provide a response to the Commonwealth Representative within 3 Working Days on whether a potential or actual non-compliance has occurred; and</w:t>
        </w:r>
        <w:bookmarkEnd w:id="1849"/>
        <w:r w:rsidRPr="003A1F41">
          <w:rPr>
            <w:color w:val="000000"/>
            <w:szCs w:val="40"/>
          </w:rPr>
          <w:t xml:space="preserve"> </w:t>
        </w:r>
      </w:ins>
    </w:p>
    <w:p w14:paraId="646C839E" w14:textId="418B5553" w:rsidR="003A1F41" w:rsidRPr="003A1F41" w:rsidRDefault="003A1F41" w:rsidP="003A1F41">
      <w:pPr>
        <w:numPr>
          <w:ilvl w:val="3"/>
          <w:numId w:val="5"/>
        </w:numPr>
        <w:rPr>
          <w:ins w:id="1851" w:author="Author"/>
          <w:color w:val="000000"/>
          <w:szCs w:val="40"/>
        </w:rPr>
      </w:pPr>
      <w:ins w:id="1852" w:author="Author">
        <w:r w:rsidRPr="003A1F41">
          <w:rPr>
            <w:color w:val="000000"/>
            <w:szCs w:val="40"/>
          </w:rPr>
          <w:t xml:space="preserve">comply with its obligations under clause </w:t>
        </w:r>
        <w:r w:rsidRPr="003A1F41">
          <w:rPr>
            <w:color w:val="000000"/>
            <w:szCs w:val="40"/>
          </w:rPr>
          <w:fldChar w:fldCharType="begin"/>
        </w:r>
        <w:r w:rsidRPr="003A1F41">
          <w:rPr>
            <w:color w:val="000000"/>
            <w:szCs w:val="40"/>
          </w:rPr>
          <w:instrText xml:space="preserve"> REF _Ref172273615 \r \h </w:instrText>
        </w:r>
        <w:r w:rsidRPr="003A1F41">
          <w:rPr>
            <w:color w:val="000000"/>
            <w:szCs w:val="40"/>
          </w:rPr>
        </w:r>
        <w:r w:rsidRPr="003A1F41">
          <w:rPr>
            <w:color w:val="000000"/>
            <w:szCs w:val="40"/>
          </w:rPr>
          <w:fldChar w:fldCharType="separate"/>
        </w:r>
        <w:r w:rsidR="005E1CDB">
          <w:rPr>
            <w:color w:val="000000"/>
            <w:szCs w:val="40"/>
          </w:rPr>
          <w:t>10.9</w:t>
        </w:r>
        <w:r w:rsidRPr="003A1F41">
          <w:rPr>
            <w:color w:val="000000"/>
            <w:szCs w:val="40"/>
          </w:rPr>
          <w:fldChar w:fldCharType="end"/>
        </w:r>
        <w:r w:rsidRPr="003A1F41">
          <w:rPr>
            <w:color w:val="000000"/>
            <w:szCs w:val="40"/>
          </w:rPr>
          <w:t>.</w:t>
        </w:r>
      </w:ins>
    </w:p>
    <w:p w14:paraId="3202352B" w14:textId="77777777" w:rsidR="003A1F41" w:rsidRPr="003A1F41" w:rsidRDefault="003A1F41" w:rsidP="003A1F41">
      <w:pPr>
        <w:numPr>
          <w:ilvl w:val="2"/>
          <w:numId w:val="5"/>
        </w:numPr>
        <w:rPr>
          <w:ins w:id="1853" w:author="Author"/>
          <w:color w:val="000000"/>
          <w:szCs w:val="40"/>
        </w:rPr>
      </w:pPr>
      <w:ins w:id="1854" w:author="Author">
        <w:r w:rsidRPr="003A1F41">
          <w:rPr>
            <w:color w:val="000000"/>
            <w:szCs w:val="40"/>
          </w:rPr>
          <w:t>The Commonwealth Representative may request, and the Contractor shall provide, further information on any matter relating to:</w:t>
        </w:r>
      </w:ins>
    </w:p>
    <w:p w14:paraId="19BE7443" w14:textId="77777777" w:rsidR="003A1F41" w:rsidRPr="003A1F41" w:rsidRDefault="003A1F41" w:rsidP="003A1F41">
      <w:pPr>
        <w:numPr>
          <w:ilvl w:val="3"/>
          <w:numId w:val="5"/>
        </w:numPr>
        <w:rPr>
          <w:ins w:id="1855" w:author="Author"/>
          <w:color w:val="000000"/>
          <w:szCs w:val="40"/>
        </w:rPr>
      </w:pPr>
      <w:ins w:id="1856" w:author="Author">
        <w:r w:rsidRPr="003A1F41">
          <w:rPr>
            <w:color w:val="000000"/>
            <w:szCs w:val="40"/>
          </w:rPr>
          <w:t xml:space="preserve">the policies, frameworks, or systems the Contractor has established to monitor and assess compliance with the Commonwealth Supplier Code of Conduct; </w:t>
        </w:r>
      </w:ins>
    </w:p>
    <w:p w14:paraId="3A7EE650" w14:textId="77777777" w:rsidR="003A1F41" w:rsidRPr="003A1F41" w:rsidRDefault="003A1F41" w:rsidP="003A1F41">
      <w:pPr>
        <w:numPr>
          <w:ilvl w:val="3"/>
          <w:numId w:val="5"/>
        </w:numPr>
        <w:rPr>
          <w:ins w:id="1857" w:author="Author"/>
          <w:color w:val="000000"/>
          <w:szCs w:val="40"/>
        </w:rPr>
      </w:pPr>
      <w:ins w:id="1858" w:author="Author">
        <w:r w:rsidRPr="003A1F41">
          <w:rPr>
            <w:color w:val="000000"/>
            <w:szCs w:val="40"/>
          </w:rPr>
          <w:t>the Contractor’s compliance with the Commonwealth Supplier Code of Conduct; or</w:t>
        </w:r>
      </w:ins>
    </w:p>
    <w:p w14:paraId="315658D7" w14:textId="02E32732" w:rsidR="003A1F41" w:rsidRPr="003A1F41" w:rsidRDefault="003A1F41" w:rsidP="003A1F41">
      <w:pPr>
        <w:numPr>
          <w:ilvl w:val="3"/>
          <w:numId w:val="5"/>
        </w:numPr>
        <w:rPr>
          <w:ins w:id="1859" w:author="Author"/>
          <w:color w:val="000000"/>
          <w:szCs w:val="40"/>
        </w:rPr>
      </w:pPr>
      <w:ins w:id="1860" w:author="Author">
        <w:r w:rsidRPr="003A1F41">
          <w:rPr>
            <w:color w:val="000000"/>
            <w:szCs w:val="40"/>
          </w:rPr>
          <w:t xml:space="preserve">an actual or potential non-compliance with the Commonwealth Supplier Code of Conduct, including its obligations under clauses </w:t>
        </w:r>
        <w:r w:rsidRPr="003A1F41">
          <w:rPr>
            <w:color w:val="000000"/>
            <w:szCs w:val="40"/>
          </w:rPr>
          <w:fldChar w:fldCharType="begin"/>
        </w:r>
        <w:r w:rsidRPr="003A1F41">
          <w:rPr>
            <w:color w:val="000000"/>
            <w:szCs w:val="40"/>
          </w:rPr>
          <w:instrText xml:space="preserve"> REF _Ref171935828 \r \h </w:instrText>
        </w:r>
        <w:r w:rsidRPr="003A1F41">
          <w:rPr>
            <w:color w:val="000000"/>
            <w:szCs w:val="40"/>
          </w:rPr>
        </w:r>
        <w:r w:rsidRPr="003A1F41">
          <w:rPr>
            <w:color w:val="000000"/>
            <w:szCs w:val="40"/>
          </w:rPr>
          <w:fldChar w:fldCharType="separate"/>
        </w:r>
        <w:r w:rsidR="005E1CDB">
          <w:rPr>
            <w:color w:val="000000"/>
            <w:szCs w:val="40"/>
          </w:rPr>
          <w:t>10.9.1</w:t>
        </w:r>
        <w:r w:rsidRPr="003A1F41">
          <w:rPr>
            <w:color w:val="000000"/>
            <w:szCs w:val="40"/>
          </w:rPr>
          <w:fldChar w:fldCharType="end"/>
        </w:r>
        <w:r w:rsidRPr="003A1F41">
          <w:rPr>
            <w:color w:val="000000"/>
            <w:szCs w:val="40"/>
          </w:rPr>
          <w:t xml:space="preserve"> or </w:t>
        </w:r>
        <w:r w:rsidRPr="003A1F41">
          <w:rPr>
            <w:color w:val="000000"/>
            <w:szCs w:val="40"/>
          </w:rPr>
          <w:fldChar w:fldCharType="begin"/>
        </w:r>
        <w:r w:rsidRPr="003A1F41">
          <w:rPr>
            <w:color w:val="000000"/>
            <w:szCs w:val="40"/>
          </w:rPr>
          <w:instrText xml:space="preserve"> REF _Ref172273600 \r \h </w:instrText>
        </w:r>
        <w:r w:rsidRPr="003A1F41">
          <w:rPr>
            <w:color w:val="000000"/>
            <w:szCs w:val="40"/>
          </w:rPr>
        </w:r>
        <w:r w:rsidRPr="003A1F41">
          <w:rPr>
            <w:color w:val="000000"/>
            <w:szCs w:val="40"/>
          </w:rPr>
          <w:fldChar w:fldCharType="separate"/>
        </w:r>
        <w:r w:rsidR="005E1CDB">
          <w:rPr>
            <w:color w:val="000000"/>
            <w:szCs w:val="40"/>
          </w:rPr>
          <w:t>10.9.3a</w:t>
        </w:r>
        <w:r w:rsidRPr="003A1F41">
          <w:rPr>
            <w:color w:val="000000"/>
            <w:szCs w:val="40"/>
          </w:rPr>
          <w:fldChar w:fldCharType="end"/>
        </w:r>
        <w:r w:rsidRPr="003A1F41">
          <w:rPr>
            <w:color w:val="000000"/>
            <w:szCs w:val="40"/>
          </w:rPr>
          <w:t>.</w:t>
        </w:r>
      </w:ins>
    </w:p>
    <w:p w14:paraId="589AF869" w14:textId="77777777" w:rsidR="003A1F41" w:rsidRPr="003A1F41" w:rsidRDefault="003A1F41" w:rsidP="003A1F41">
      <w:pPr>
        <w:ind w:left="851"/>
        <w:rPr>
          <w:ins w:id="1861" w:author="Author"/>
          <w:color w:val="000000"/>
          <w:szCs w:val="20"/>
        </w:rPr>
      </w:pPr>
      <w:ins w:id="1862" w:author="Author">
        <w:r w:rsidRPr="003A1F41">
          <w:rPr>
            <w:color w:val="000000"/>
            <w:szCs w:val="20"/>
          </w:rPr>
          <w:t xml:space="preserve">The Contractor shall provide such information within the timeframes and in the manner specified by the Commonwealth Representative at the time of request. </w:t>
        </w:r>
      </w:ins>
    </w:p>
    <w:p w14:paraId="4C38B8D9" w14:textId="0050837E" w:rsidR="003A1F41" w:rsidRPr="003A1F41" w:rsidRDefault="003A1F41" w:rsidP="003A1F41">
      <w:pPr>
        <w:numPr>
          <w:ilvl w:val="2"/>
          <w:numId w:val="5"/>
        </w:numPr>
        <w:rPr>
          <w:ins w:id="1863" w:author="Author"/>
          <w:color w:val="000000"/>
          <w:szCs w:val="40"/>
        </w:rPr>
      </w:pPr>
      <w:ins w:id="1864" w:author="Author">
        <w:r w:rsidRPr="003A1F41">
          <w:rPr>
            <w:color w:val="000000"/>
            <w:szCs w:val="40"/>
          </w:rPr>
          <w:t xml:space="preserve">The Contractor acknowledges and agrees that compliance with the Commonwealth Supplier Code of Conduct and the obligations under clause </w:t>
        </w:r>
        <w:r w:rsidRPr="003A1F41">
          <w:rPr>
            <w:color w:val="000000"/>
            <w:szCs w:val="40"/>
          </w:rPr>
          <w:fldChar w:fldCharType="begin"/>
        </w:r>
        <w:r w:rsidRPr="003A1F41">
          <w:rPr>
            <w:color w:val="000000"/>
            <w:szCs w:val="40"/>
          </w:rPr>
          <w:instrText xml:space="preserve"> REF _Ref172273615 \r \h </w:instrText>
        </w:r>
        <w:r w:rsidRPr="003A1F41">
          <w:rPr>
            <w:color w:val="000000"/>
            <w:szCs w:val="40"/>
          </w:rPr>
        </w:r>
        <w:r w:rsidRPr="003A1F41">
          <w:rPr>
            <w:color w:val="000000"/>
            <w:szCs w:val="40"/>
          </w:rPr>
          <w:fldChar w:fldCharType="separate"/>
        </w:r>
        <w:r w:rsidR="005E1CDB">
          <w:rPr>
            <w:color w:val="000000"/>
            <w:szCs w:val="40"/>
          </w:rPr>
          <w:t>10.9</w:t>
        </w:r>
        <w:r w:rsidRPr="003A1F41">
          <w:rPr>
            <w:color w:val="000000"/>
            <w:szCs w:val="40"/>
          </w:rPr>
          <w:fldChar w:fldCharType="end"/>
        </w:r>
        <w:r w:rsidRPr="003A1F41">
          <w:rPr>
            <w:color w:val="000000"/>
            <w:szCs w:val="40"/>
          </w:rPr>
          <w:t xml:space="preserve"> shall not relieve the Contractor from its liabilities or other obligations under the Contract or at law. </w:t>
        </w:r>
      </w:ins>
    </w:p>
    <w:p w14:paraId="37183B78" w14:textId="77777777" w:rsidR="003A1F41" w:rsidRPr="003A1F41" w:rsidRDefault="003A1F41" w:rsidP="003A1F41">
      <w:pPr>
        <w:numPr>
          <w:ilvl w:val="2"/>
          <w:numId w:val="5"/>
        </w:numPr>
        <w:rPr>
          <w:ins w:id="1865" w:author="Author"/>
          <w:color w:val="000000"/>
          <w:szCs w:val="40"/>
        </w:rPr>
      </w:pPr>
      <w:ins w:id="1866" w:author="Author">
        <w:r w:rsidRPr="003A1F41">
          <w:rPr>
            <w:color w:val="000000"/>
            <w:szCs w:val="40"/>
          </w:rPr>
          <w:t xml:space="preserve">The Contractor’s performance of its obligations under this clause will be at no additional cost to the Commonwealth. </w:t>
        </w:r>
      </w:ins>
    </w:p>
    <w:p w14:paraId="37AE2DE1" w14:textId="56326471" w:rsidR="003A1F41" w:rsidRPr="003A1F41" w:rsidRDefault="003A1F41" w:rsidP="003A1F41">
      <w:pPr>
        <w:numPr>
          <w:ilvl w:val="2"/>
          <w:numId w:val="5"/>
        </w:numPr>
        <w:rPr>
          <w:ins w:id="1867" w:author="Author"/>
          <w:color w:val="000000"/>
          <w:szCs w:val="40"/>
        </w:rPr>
      </w:pPr>
      <w:ins w:id="1868" w:author="Author">
        <w:r w:rsidRPr="003A1F41">
          <w:rPr>
            <w:color w:val="000000"/>
            <w:szCs w:val="40"/>
          </w:rPr>
          <w:t xml:space="preserve">If the Contractor fails to comply with the Commonwealth Supplier Code of Conduct in accordance with clause </w:t>
        </w:r>
        <w:r w:rsidRPr="003A1F41">
          <w:rPr>
            <w:color w:val="000000"/>
            <w:szCs w:val="40"/>
          </w:rPr>
          <w:fldChar w:fldCharType="begin"/>
        </w:r>
        <w:r w:rsidRPr="003A1F41">
          <w:rPr>
            <w:color w:val="000000"/>
            <w:szCs w:val="40"/>
          </w:rPr>
          <w:instrText xml:space="preserve"> REF _Ref171935828 \r \h </w:instrText>
        </w:r>
        <w:r w:rsidRPr="003A1F41">
          <w:rPr>
            <w:color w:val="000000"/>
            <w:szCs w:val="40"/>
          </w:rPr>
        </w:r>
        <w:r w:rsidRPr="003A1F41">
          <w:rPr>
            <w:color w:val="000000"/>
            <w:szCs w:val="40"/>
          </w:rPr>
          <w:fldChar w:fldCharType="separate"/>
        </w:r>
        <w:r w:rsidR="005E1CDB">
          <w:rPr>
            <w:color w:val="000000"/>
            <w:szCs w:val="40"/>
          </w:rPr>
          <w:t>10.9.1</w:t>
        </w:r>
        <w:r w:rsidRPr="003A1F41">
          <w:rPr>
            <w:color w:val="000000"/>
            <w:szCs w:val="40"/>
          </w:rPr>
          <w:fldChar w:fldCharType="end"/>
        </w:r>
        <w:r w:rsidRPr="003A1F41">
          <w:rPr>
            <w:color w:val="000000"/>
            <w:szCs w:val="40"/>
          </w:rPr>
          <w:t xml:space="preserve">, the Commonwealth may give the Contractor a notice of termination for default under clause </w:t>
        </w:r>
        <w:r w:rsidRPr="003A1F41">
          <w:rPr>
            <w:color w:val="000000"/>
            <w:szCs w:val="40"/>
          </w:rPr>
          <w:fldChar w:fldCharType="begin"/>
        </w:r>
        <w:r w:rsidRPr="003A1F41">
          <w:rPr>
            <w:color w:val="000000"/>
            <w:szCs w:val="40"/>
          </w:rPr>
          <w:instrText xml:space="preserve"> REF _Ref516046153 \r \h </w:instrText>
        </w:r>
        <w:r w:rsidRPr="003A1F41">
          <w:rPr>
            <w:color w:val="000000"/>
            <w:szCs w:val="40"/>
          </w:rPr>
        </w:r>
        <w:r w:rsidRPr="003A1F41">
          <w:rPr>
            <w:color w:val="000000"/>
            <w:szCs w:val="40"/>
          </w:rPr>
          <w:fldChar w:fldCharType="separate"/>
        </w:r>
        <w:r w:rsidR="005E1CDB">
          <w:rPr>
            <w:color w:val="000000"/>
            <w:szCs w:val="40"/>
          </w:rPr>
          <w:t>11.2.1</w:t>
        </w:r>
        <w:r w:rsidRPr="003A1F41">
          <w:rPr>
            <w:color w:val="000000"/>
            <w:szCs w:val="40"/>
          </w:rPr>
          <w:fldChar w:fldCharType="end"/>
        </w:r>
        <w:r w:rsidRPr="003A1F41">
          <w:rPr>
            <w:color w:val="000000"/>
            <w:szCs w:val="40"/>
          </w:rPr>
          <w:t>.</w:t>
        </w:r>
      </w:ins>
    </w:p>
    <w:p w14:paraId="3022EEED" w14:textId="77777777" w:rsidR="003A1F41" w:rsidRPr="003A1F41" w:rsidRDefault="003A1F41" w:rsidP="0052774E">
      <w:pPr>
        <w:pStyle w:val="COTCOCLV2-ASDEFCON"/>
        <w:rPr>
          <w:ins w:id="1869" w:author="Author"/>
        </w:rPr>
      </w:pPr>
      <w:bookmarkStart w:id="1870" w:name="_Toc164779696"/>
      <w:bookmarkStart w:id="1871" w:name="_Toc175225961"/>
      <w:ins w:id="1872" w:author="Author">
        <w:r w:rsidRPr="003A1F41">
          <w:t>Australian Skills Guarantee (Optional)</w:t>
        </w:r>
        <w:bookmarkEnd w:id="1870"/>
        <w:bookmarkEnd w:id="1871"/>
        <w:r w:rsidRPr="003A1F41">
          <w:t xml:space="preserve"> </w:t>
        </w:r>
      </w:ins>
    </w:p>
    <w:tbl>
      <w:tblPr>
        <w:tblW w:w="9070"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0"/>
      </w:tblGrid>
      <w:tr w:rsidR="003A1F41" w:rsidRPr="003A1F41" w14:paraId="289D2C38" w14:textId="77777777" w:rsidTr="00BB6202">
        <w:trPr>
          <w:ins w:id="1873" w:author="Author"/>
        </w:trPr>
        <w:tc>
          <w:tcPr>
            <w:tcW w:w="9070" w:type="dxa"/>
            <w:shd w:val="clear" w:color="auto" w:fill="auto"/>
          </w:tcPr>
          <w:p w14:paraId="4734B9F0" w14:textId="77777777" w:rsidR="003A1F41" w:rsidRPr="003A1F41" w:rsidRDefault="003A1F41" w:rsidP="003A1F41">
            <w:pPr>
              <w:spacing w:before="60"/>
              <w:rPr>
                <w:ins w:id="1874" w:author="Author"/>
                <w:b/>
                <w:i/>
                <w:color w:val="000000"/>
              </w:rPr>
            </w:pPr>
            <w:ins w:id="1875" w:author="Author">
              <w:r w:rsidRPr="003A1F41">
                <w:rPr>
                  <w:b/>
                  <w:i/>
                  <w:color w:val="000000"/>
                </w:rPr>
                <w:t xml:space="preserve">Option:  For inclusion </w:t>
              </w:r>
              <w:r w:rsidRPr="003A1F41">
                <w:rPr>
                  <w:b/>
                  <w:i/>
                  <w:szCs w:val="40"/>
                </w:rPr>
                <w:t>when a procurement is subject to the Australian Skills Guarantee Policy</w:t>
              </w:r>
              <w:r w:rsidRPr="003A1F41">
                <w:rPr>
                  <w:b/>
                  <w:i/>
                  <w:color w:val="000000"/>
                </w:rPr>
                <w:t>.</w:t>
              </w:r>
            </w:ins>
          </w:p>
          <w:p w14:paraId="4F4B7199" w14:textId="77777777" w:rsidR="00FA41C6" w:rsidRDefault="003A1F41" w:rsidP="00C07B75">
            <w:pPr>
              <w:shd w:val="clear" w:color="auto" w:fill="000000"/>
              <w:rPr>
                <w:ins w:id="1876" w:author="Author"/>
                <w:b/>
                <w:i/>
                <w:color w:val="FFFFFF" w:themeColor="background1"/>
                <w:szCs w:val="40"/>
              </w:rPr>
            </w:pPr>
            <w:ins w:id="1877" w:author="Author">
              <w:r w:rsidRPr="003A1F41">
                <w:rPr>
                  <w:b/>
                  <w:i/>
                  <w:color w:val="FFFFFF" w:themeColor="background1"/>
                  <w:szCs w:val="40"/>
                </w:rPr>
                <w:t xml:space="preserve">Note to drafters:  A procurement will be subject to the Australian Skills Guarantee (ASG) Procurement Connected Policy (PCP) within ICT and Construction as follows: </w:t>
              </w:r>
            </w:ins>
          </w:p>
          <w:p w14:paraId="15659C41" w14:textId="0AA749CD" w:rsidR="003A1F41" w:rsidRPr="003A1F41" w:rsidRDefault="003A1F41" w:rsidP="00FA41C6">
            <w:pPr>
              <w:pStyle w:val="NoteToDraftersList-ASDEFCON"/>
              <w:rPr>
                <w:ins w:id="1878" w:author="Author"/>
              </w:rPr>
            </w:pPr>
            <w:ins w:id="1879" w:author="Author">
              <w:r w:rsidRPr="003A1F41">
                <w:t xml:space="preserve">Major construction projects (projects with a total contract value of $10 million (GST     Inclusive) or more; </w:t>
              </w:r>
            </w:ins>
          </w:p>
          <w:p w14:paraId="762828ED" w14:textId="6268B938" w:rsidR="003A1F41" w:rsidRPr="003A1F41" w:rsidRDefault="003A1F41" w:rsidP="00FA41C6">
            <w:pPr>
              <w:pStyle w:val="NoteToDraftersList-ASDEFCON"/>
              <w:rPr>
                <w:ins w:id="1880" w:author="Author"/>
              </w:rPr>
            </w:pPr>
            <w:ins w:id="1881" w:author="Author">
              <w:r w:rsidRPr="003A1F41">
                <w:t xml:space="preserve">Direct Commonwealth procurements in the ICT sector, with a total contract value of $10 million (GST Inclusive) or more; and </w:t>
              </w:r>
            </w:ins>
          </w:p>
          <w:p w14:paraId="7DB6F897" w14:textId="3AFE1B43" w:rsidR="003A1F41" w:rsidRPr="003A1F41" w:rsidRDefault="003A1F41" w:rsidP="00FA41C6">
            <w:pPr>
              <w:pStyle w:val="NoteToDraftersList-ASDEFCON"/>
              <w:rPr>
                <w:ins w:id="1882" w:author="Author"/>
              </w:rPr>
            </w:pPr>
            <w:ins w:id="1883" w:author="Author">
              <w:r w:rsidRPr="003A1F41">
                <w:t xml:space="preserve">Flagship construction projects (projects with a total contract value of $100 million or more in the construction sector).  </w:t>
              </w:r>
            </w:ins>
          </w:p>
          <w:p w14:paraId="6F6BB9A8" w14:textId="77777777" w:rsidR="003A1F41" w:rsidRPr="003A1F41" w:rsidRDefault="003A1F41" w:rsidP="003A1F41">
            <w:pPr>
              <w:shd w:val="clear" w:color="auto" w:fill="000000"/>
              <w:rPr>
                <w:ins w:id="1884" w:author="Author"/>
                <w:b/>
                <w:i/>
                <w:color w:val="FFFFFF" w:themeColor="background1"/>
                <w:szCs w:val="40"/>
              </w:rPr>
            </w:pPr>
            <w:ins w:id="1885" w:author="Author">
              <w:r w:rsidRPr="003A1F41">
                <w:rPr>
                  <w:b/>
                  <w:i/>
                  <w:color w:val="FFFFFF" w:themeColor="background1"/>
                  <w:szCs w:val="40"/>
                </w:rPr>
                <w:t xml:space="preserve">Information relating to the ASG PCP can be found at the Department of Employment and Workplace Relations (DEWR) website here: </w:t>
              </w:r>
            </w:ins>
          </w:p>
          <w:p w14:paraId="12BE452A" w14:textId="0686290B" w:rsidR="003A1F41" w:rsidRPr="003A1F41" w:rsidRDefault="00041AAA" w:rsidP="00FA41C6">
            <w:pPr>
              <w:pStyle w:val="NoteToDraftersBullets-ASDEFCON"/>
              <w:rPr>
                <w:ins w:id="1886" w:author="Author"/>
                <w:color w:val="FFFFFF" w:themeColor="background1"/>
              </w:rPr>
            </w:pPr>
            <w:ins w:id="1887" w:author="Author">
              <w:r>
                <w:fldChar w:fldCharType="begin"/>
              </w:r>
              <w:r>
                <w:instrText xml:space="preserve"> HYPERLINK "https://www.dewr.gov.au/australian-skills-guarantee" </w:instrText>
              </w:r>
              <w:r>
                <w:fldChar w:fldCharType="separate"/>
              </w:r>
              <w:r w:rsidR="003A1F41" w:rsidRPr="003A1F41">
                <w:rPr>
                  <w:color w:val="0000FF"/>
                  <w:u w:val="single"/>
                </w:rPr>
                <w:t>https://www.dewr.gov.au/australian-skills-guarantee</w:t>
              </w:r>
              <w:r>
                <w:rPr>
                  <w:color w:val="0000FF"/>
                  <w:u w:val="single"/>
                </w:rPr>
                <w:fldChar w:fldCharType="end"/>
              </w:r>
              <w:r w:rsidR="003A1F41" w:rsidRPr="003A1F41">
                <w:rPr>
                  <w:color w:val="FFFFFF" w:themeColor="background1"/>
                </w:rPr>
                <w:t>.</w:t>
              </w:r>
            </w:ins>
          </w:p>
          <w:p w14:paraId="28701BB9" w14:textId="77777777" w:rsidR="003A1F41" w:rsidRPr="003A1F41" w:rsidRDefault="003A1F41" w:rsidP="003A1F41">
            <w:pPr>
              <w:shd w:val="clear" w:color="auto" w:fill="000000"/>
              <w:rPr>
                <w:ins w:id="1888" w:author="Author"/>
                <w:b/>
                <w:i/>
                <w:color w:val="FFFFFF" w:themeColor="background1"/>
                <w:szCs w:val="40"/>
              </w:rPr>
            </w:pPr>
            <w:ins w:id="1889" w:author="Author">
              <w:r w:rsidRPr="003A1F41">
                <w:rPr>
                  <w:b/>
                  <w:i/>
                  <w:color w:val="FFFFFF" w:themeColor="background1"/>
                  <w:szCs w:val="40"/>
                </w:rPr>
                <w:t>If a procurement is subject to the ASG PCP drafters must include the model clauses for Defence procurements subject to the requirements of the ASG.  These model clauses are based on the DEWR model clauses and have been developed for use with ASDEFCON-based contracts. They are contained in the ASDEFCON Clausebank which can be found here:</w:t>
              </w:r>
            </w:ins>
          </w:p>
          <w:p w14:paraId="6FE45C46" w14:textId="63E150FA" w:rsidR="003A1F41" w:rsidRPr="003A1F41" w:rsidRDefault="00041AAA" w:rsidP="00FA41C6">
            <w:pPr>
              <w:pStyle w:val="NoteToDraftersBullets-ASDEFCON"/>
              <w:rPr>
                <w:ins w:id="1890" w:author="Author"/>
                <w:color w:val="FFFFFF" w:themeColor="background1"/>
              </w:rPr>
            </w:pPr>
            <w:ins w:id="1891" w:author="Author">
              <w:r>
                <w:fldChar w:fldCharType="begin"/>
              </w:r>
              <w:r>
                <w:instrText xml:space="preserve"> HYPERLINK "http://drnet/casg/commercial/CommercialPolicyFramework/Pages/ASDEFCON-Templates.aspx" </w:instrText>
              </w:r>
              <w:r>
                <w:fldChar w:fldCharType="separate"/>
              </w:r>
              <w:r w:rsidR="003A1F41" w:rsidRPr="003A1F41">
                <w:rPr>
                  <w:color w:val="0000FF"/>
                  <w:u w:val="single"/>
                </w:rPr>
                <w:t>http://drnet/casg/commercial/CommercialPolicyFramework/Pages/ASDEFCON-Templates.aspx</w:t>
              </w:r>
              <w:r>
                <w:rPr>
                  <w:color w:val="0000FF"/>
                  <w:u w:val="single"/>
                </w:rPr>
                <w:fldChar w:fldCharType="end"/>
              </w:r>
              <w:r w:rsidR="003A1F41" w:rsidRPr="003A1F41">
                <w:t>.</w:t>
              </w:r>
            </w:ins>
          </w:p>
          <w:p w14:paraId="26B4E1FE" w14:textId="77777777" w:rsidR="003A1F41" w:rsidRPr="003A1F41" w:rsidRDefault="003A1F41" w:rsidP="003A1F41">
            <w:pPr>
              <w:shd w:val="clear" w:color="auto" w:fill="000000"/>
              <w:rPr>
                <w:ins w:id="1892" w:author="Author"/>
                <w:b/>
                <w:i/>
                <w:color w:val="FFFFFF" w:themeColor="background1"/>
                <w:szCs w:val="40"/>
              </w:rPr>
            </w:pPr>
            <w:ins w:id="1893" w:author="Author">
              <w:r w:rsidRPr="003A1F41">
                <w:rPr>
                  <w:b/>
                  <w:i/>
                  <w:color w:val="FFFFFF" w:themeColor="background1"/>
                  <w:szCs w:val="40"/>
                </w:rPr>
                <w:t xml:space="preserve">If you have any questions relating to the clauses please email the ASDEFCON and Contracting Initiatives team at: </w:t>
              </w:r>
            </w:ins>
          </w:p>
          <w:p w14:paraId="044E8ACB" w14:textId="55EC79AF" w:rsidR="003A1F41" w:rsidRPr="003A1F41" w:rsidRDefault="00041AAA" w:rsidP="00FA41C6">
            <w:pPr>
              <w:pStyle w:val="NoteToDraftersBullets-ASDEFCON"/>
              <w:rPr>
                <w:ins w:id="1894" w:author="Author"/>
                <w:color w:val="FFFFFF" w:themeColor="background1"/>
              </w:rPr>
            </w:pPr>
            <w:ins w:id="1895" w:author="Author">
              <w:r>
                <w:fldChar w:fldCharType="begin"/>
              </w:r>
              <w:r>
                <w:instrText xml:space="preserve"> HYPERLINK "mailto:procurement.asdefcon@defence.gov.au" </w:instrText>
              </w:r>
              <w:r>
                <w:fldChar w:fldCharType="separate"/>
              </w:r>
              <w:r w:rsidR="003A1F41" w:rsidRPr="003A1F41">
                <w:rPr>
                  <w:color w:val="0000FF"/>
                  <w:u w:val="single"/>
                </w:rPr>
                <w:t>procurement.asdefcon@defence.gov.au</w:t>
              </w:r>
              <w:r>
                <w:rPr>
                  <w:color w:val="0000FF"/>
                  <w:u w:val="single"/>
                </w:rPr>
                <w:fldChar w:fldCharType="end"/>
              </w:r>
              <w:r w:rsidR="003A1F41" w:rsidRPr="003A1F41">
                <w:rPr>
                  <w:color w:val="FFFFFF" w:themeColor="background1"/>
                </w:rPr>
                <w:t>.</w:t>
              </w:r>
            </w:ins>
          </w:p>
          <w:p w14:paraId="542F4617" w14:textId="77777777" w:rsidR="003A1F41" w:rsidRPr="003A1F41" w:rsidRDefault="003A1F41" w:rsidP="003A1F41">
            <w:pPr>
              <w:shd w:val="clear" w:color="auto" w:fill="000000"/>
              <w:rPr>
                <w:ins w:id="1896" w:author="Author"/>
                <w:b/>
                <w:i/>
                <w:color w:val="FFFFFF" w:themeColor="background1"/>
                <w:szCs w:val="40"/>
              </w:rPr>
            </w:pPr>
            <w:ins w:id="1897" w:author="Author">
              <w:r w:rsidRPr="003A1F41">
                <w:rPr>
                  <w:b/>
                  <w:i/>
                  <w:color w:val="FFFFFF" w:themeColor="background1"/>
                  <w:szCs w:val="40"/>
                </w:rPr>
                <w:t>If you have any questions relating to the ASG PCP or policy related questions, please email the Commercial Policy team at:</w:t>
              </w:r>
            </w:ins>
          </w:p>
          <w:p w14:paraId="34A0D0F9" w14:textId="6C0519DF" w:rsidR="003A1F41" w:rsidRPr="003A1F41" w:rsidRDefault="00041AAA" w:rsidP="00FA41C6">
            <w:pPr>
              <w:pStyle w:val="NoteToDraftersBullets-ASDEFCON"/>
              <w:rPr>
                <w:ins w:id="1898" w:author="Author"/>
                <w:color w:val="FFFFFF" w:themeColor="background1"/>
              </w:rPr>
            </w:pPr>
            <w:ins w:id="1899" w:author="Author">
              <w:r>
                <w:fldChar w:fldCharType="begin"/>
              </w:r>
              <w:r>
                <w:instrText xml:space="preserve"> HYPERLINK "mailto:procurement.policy@defence.gov.au" </w:instrText>
              </w:r>
              <w:r>
                <w:fldChar w:fldCharType="separate"/>
              </w:r>
              <w:r w:rsidR="003A1F41" w:rsidRPr="003A1F41">
                <w:rPr>
                  <w:color w:val="0000FF"/>
                  <w:u w:val="single"/>
                  <w:lang w:val="en-US"/>
                </w:rPr>
                <w:t>procurement.policy@defence.gov.au</w:t>
              </w:r>
              <w:r>
                <w:rPr>
                  <w:color w:val="0000FF"/>
                  <w:u w:val="single"/>
                  <w:lang w:val="en-US"/>
                </w:rPr>
                <w:fldChar w:fldCharType="end"/>
              </w:r>
              <w:r w:rsidR="003A1F41" w:rsidRPr="003A1F41">
                <w:rPr>
                  <w:color w:val="FFFFFF" w:themeColor="background1"/>
                </w:rPr>
                <w:t>.</w:t>
              </w:r>
            </w:ins>
          </w:p>
          <w:p w14:paraId="187DBA86" w14:textId="77777777" w:rsidR="003A1F41" w:rsidRPr="003A1F41" w:rsidRDefault="003A1F41" w:rsidP="003A1F41">
            <w:pPr>
              <w:shd w:val="clear" w:color="auto" w:fill="000000"/>
              <w:rPr>
                <w:ins w:id="1900" w:author="Author"/>
                <w:b/>
                <w:i/>
                <w:color w:val="FFFFFF" w:themeColor="background1"/>
                <w:szCs w:val="40"/>
              </w:rPr>
            </w:pPr>
            <w:ins w:id="1901" w:author="Author">
              <w:r w:rsidRPr="003A1F41">
                <w:rPr>
                  <w:b/>
                  <w:i/>
                  <w:color w:val="FFFFFF" w:themeColor="background1"/>
                  <w:szCs w:val="40"/>
                </w:rPr>
                <w:t xml:space="preserve">Or DEWR at: </w:t>
              </w:r>
            </w:ins>
          </w:p>
          <w:p w14:paraId="2A6966E5" w14:textId="1ABE5E0D" w:rsidR="003A1F41" w:rsidRPr="003A1F41" w:rsidRDefault="00041AAA" w:rsidP="00FA41C6">
            <w:pPr>
              <w:pStyle w:val="NoteToDraftersBullets-ASDEFCON"/>
              <w:rPr>
                <w:ins w:id="1902" w:author="Author"/>
                <w:color w:val="FFFFFF" w:themeColor="background1"/>
              </w:rPr>
            </w:pPr>
            <w:ins w:id="1903" w:author="Author">
              <w:r>
                <w:fldChar w:fldCharType="begin"/>
              </w:r>
              <w:r>
                <w:instrText xml:space="preserve"> HYPERLINK "mailto:ASG@dewr.gov.au" </w:instrText>
              </w:r>
              <w:r>
                <w:fldChar w:fldCharType="separate"/>
              </w:r>
              <w:r w:rsidR="003A1F41" w:rsidRPr="003A1F41">
                <w:rPr>
                  <w:color w:val="0000FF"/>
                  <w:u w:val="single"/>
                </w:rPr>
                <w:t>ASG@dewr.gov.au</w:t>
              </w:r>
              <w:r>
                <w:rPr>
                  <w:color w:val="0000FF"/>
                  <w:u w:val="single"/>
                </w:rPr>
                <w:fldChar w:fldCharType="end"/>
              </w:r>
              <w:r w:rsidR="003A1F41" w:rsidRPr="003A1F41">
                <w:rPr>
                  <w:color w:val="FFFFFF" w:themeColor="background1"/>
                </w:rPr>
                <w:t>.</w:t>
              </w:r>
            </w:ins>
          </w:p>
        </w:tc>
      </w:tr>
    </w:tbl>
    <w:p w14:paraId="43D8832E" w14:textId="5EC20E27" w:rsidR="008F0599" w:rsidRPr="00776825" w:rsidRDefault="00D47BF8" w:rsidP="004538F9">
      <w:pPr>
        <w:pStyle w:val="COTCOCLV1-ASDEFCON"/>
      </w:pPr>
      <w:bookmarkStart w:id="1904" w:name="_Toc175218996"/>
      <w:bookmarkStart w:id="1905" w:name="_Toc175225962"/>
      <w:bookmarkStart w:id="1906" w:name="_Toc153359615"/>
      <w:r w:rsidRPr="00776825">
        <w:t>DISPUTES AND TERMINATION</w:t>
      </w:r>
      <w:bookmarkEnd w:id="1827"/>
      <w:bookmarkEnd w:id="1828"/>
      <w:bookmarkEnd w:id="1904"/>
      <w:bookmarkEnd w:id="1905"/>
      <w:bookmarkEnd w:id="1906"/>
    </w:p>
    <w:p w14:paraId="642D4896" w14:textId="77777777" w:rsidR="008F0599" w:rsidRPr="00776825" w:rsidRDefault="008F0599" w:rsidP="004538F9">
      <w:pPr>
        <w:pStyle w:val="COTCOCLV2-ASDEFCON"/>
      </w:pPr>
      <w:bookmarkStart w:id="1907" w:name="_Ref516046093"/>
      <w:bookmarkStart w:id="1908" w:name="_Ref516046110"/>
      <w:bookmarkStart w:id="1909" w:name="_Ref516046118"/>
      <w:bookmarkStart w:id="1910" w:name="_Toc229471824"/>
      <w:bookmarkStart w:id="1911" w:name="_Toc480532238"/>
      <w:bookmarkStart w:id="1912" w:name="_Toc175218997"/>
      <w:bookmarkStart w:id="1913" w:name="_Toc175225963"/>
      <w:bookmarkStart w:id="1914" w:name="_Toc153359616"/>
      <w:r w:rsidRPr="00776825">
        <w:t>Resolution of Disputes (Core)</w:t>
      </w:r>
      <w:bookmarkEnd w:id="1907"/>
      <w:bookmarkEnd w:id="1908"/>
      <w:bookmarkEnd w:id="1909"/>
      <w:bookmarkEnd w:id="1910"/>
      <w:bookmarkEnd w:id="1911"/>
      <w:bookmarkEnd w:id="1912"/>
      <w:bookmarkEnd w:id="1913"/>
      <w:bookmarkEnd w:id="1914"/>
    </w:p>
    <w:p w14:paraId="38468A45" w14:textId="77777777" w:rsidR="008F0599" w:rsidRPr="00776825" w:rsidRDefault="008F0599" w:rsidP="004538F9">
      <w:pPr>
        <w:pStyle w:val="COTCOCLV3-ASDEFCON"/>
      </w:pPr>
      <w:r w:rsidRPr="00776825">
        <w:t xml:space="preserve">If a dispute arising between the Commonwealth and the Contractor cannot be settled by negotiation (including negotiation between senior management of the parties) within </w:t>
      </w:r>
      <w:r w:rsidR="00A54854" w:rsidRPr="00A54854">
        <w:t>30</w:t>
      </w:r>
      <w:r w:rsidRPr="00776825">
        <w:t xml:space="preserve"> days, the parties may agree to use an alternative dispute resolution process to attempt to resolve the dispute. </w:t>
      </w:r>
    </w:p>
    <w:p w14:paraId="05334280" w14:textId="77777777" w:rsidR="008F0599" w:rsidRPr="00776825" w:rsidRDefault="008F0599" w:rsidP="004538F9">
      <w:pPr>
        <w:pStyle w:val="COTCOCLV3-ASDEFCON"/>
      </w:pPr>
      <w:r w:rsidRPr="00776825">
        <w:t xml:space="preserve">The parties shall continue to </w:t>
      </w:r>
      <w:r w:rsidR="0039281D">
        <w:t>perform</w:t>
      </w:r>
      <w:r w:rsidRPr="00776825">
        <w:t xml:space="preserve"> under the </w:t>
      </w:r>
      <w:r w:rsidR="004D23FE">
        <w:t xml:space="preserve">Deed and any </w:t>
      </w:r>
      <w:r w:rsidRPr="00776825">
        <w:t>Contract</w:t>
      </w:r>
      <w:r w:rsidR="0039281D">
        <w:t xml:space="preserve"> when there is a dispute</w:t>
      </w:r>
      <w:r w:rsidRPr="00776825">
        <w:t xml:space="preserve">. </w:t>
      </w:r>
    </w:p>
    <w:p w14:paraId="1A8ADC47" w14:textId="77777777" w:rsidR="008F0599" w:rsidRPr="00776825" w:rsidRDefault="00A41034" w:rsidP="004538F9">
      <w:pPr>
        <w:pStyle w:val="COTCOCLV2-ASDEFCON"/>
      </w:pPr>
      <w:bookmarkStart w:id="1915" w:name="_Ref53456586"/>
      <w:bookmarkStart w:id="1916" w:name="_Toc229471825"/>
      <w:bookmarkStart w:id="1917" w:name="_Toc480532239"/>
      <w:bookmarkStart w:id="1918" w:name="_Toc175218998"/>
      <w:bookmarkStart w:id="1919" w:name="_Toc175225964"/>
      <w:bookmarkStart w:id="1920" w:name="_Toc153359617"/>
      <w:r>
        <w:t xml:space="preserve">Termination for </w:t>
      </w:r>
      <w:r w:rsidR="008F0599" w:rsidRPr="00776825">
        <w:t>Contractor Default (Core)</w:t>
      </w:r>
      <w:bookmarkEnd w:id="1915"/>
      <w:bookmarkEnd w:id="1916"/>
      <w:bookmarkEnd w:id="1917"/>
      <w:bookmarkEnd w:id="1918"/>
      <w:bookmarkEnd w:id="1919"/>
      <w:bookmarkEnd w:id="1920"/>
    </w:p>
    <w:p w14:paraId="5C3156F9" w14:textId="77777777" w:rsidR="008F0599" w:rsidRPr="00776825" w:rsidRDefault="0039281D" w:rsidP="004538F9">
      <w:pPr>
        <w:pStyle w:val="COTCOCLV3-ASDEFCON"/>
      </w:pPr>
      <w:bookmarkStart w:id="1921" w:name="_Ref516046153"/>
      <w:r>
        <w:t>T</w:t>
      </w:r>
      <w:r w:rsidR="008F0599" w:rsidRPr="00776825">
        <w:t>he Commonwealth may</w:t>
      </w:r>
      <w:r>
        <w:t>, in addition to any other right or remedy it may have,</w:t>
      </w:r>
      <w:r w:rsidR="008F0599" w:rsidRPr="00776825">
        <w:t xml:space="preserve"> terminate the Deed or any Contract </w:t>
      </w:r>
      <w:r w:rsidR="00534E5A" w:rsidRPr="00776825">
        <w:t>by notice in writing</w:t>
      </w:r>
      <w:r w:rsidR="00C26351">
        <w:t xml:space="preserve"> to the Contractor,</w:t>
      </w:r>
      <w:r w:rsidR="00534E5A" w:rsidRPr="00776825">
        <w:t xml:space="preserve"> if</w:t>
      </w:r>
      <w:r w:rsidR="008F0599" w:rsidRPr="00776825">
        <w:t>:</w:t>
      </w:r>
      <w:bookmarkEnd w:id="1921"/>
      <w:r w:rsidR="008F0599" w:rsidRPr="00776825">
        <w:t xml:space="preserve"> </w:t>
      </w:r>
    </w:p>
    <w:p w14:paraId="6BE27DB9" w14:textId="60E987E8" w:rsidR="008F0599" w:rsidRPr="00776825" w:rsidRDefault="00C808D3" w:rsidP="004538F9">
      <w:pPr>
        <w:pStyle w:val="COTCOCLV4-ASDEFCON"/>
      </w:pPr>
      <w:bookmarkStart w:id="1922" w:name="_Ref517697090"/>
      <w:r>
        <w:t>an Insolvency Event occurs</w:t>
      </w:r>
      <w:r w:rsidR="00C670C3" w:rsidRPr="00C670C3">
        <w:t>, except to the extent the exercise of a right under this clause</w:t>
      </w:r>
      <w:r w:rsidR="00B115F0">
        <w:t xml:space="preserve"> </w:t>
      </w:r>
      <w:r w:rsidR="00B115F0">
        <w:fldChar w:fldCharType="begin"/>
      </w:r>
      <w:r w:rsidR="00B115F0">
        <w:instrText xml:space="preserve"> REF _Ref517697090 \w \h </w:instrText>
      </w:r>
      <w:r w:rsidR="00B115F0">
        <w:fldChar w:fldCharType="separate"/>
      </w:r>
      <w:r w:rsidR="005E1CDB">
        <w:t>11.2.1a</w:t>
      </w:r>
      <w:r w:rsidR="00B115F0">
        <w:fldChar w:fldCharType="end"/>
      </w:r>
      <w:r w:rsidR="00C670C3" w:rsidRPr="00C670C3">
        <w:t xml:space="preserve"> is prevented by law</w:t>
      </w:r>
      <w:r>
        <w:t>;</w:t>
      </w:r>
      <w:bookmarkEnd w:id="1922"/>
    </w:p>
    <w:p w14:paraId="6AFE184B" w14:textId="5F8C9C84" w:rsidR="008F0599" w:rsidRPr="00776825" w:rsidRDefault="00C808D3" w:rsidP="004538F9">
      <w:pPr>
        <w:pStyle w:val="COTCOCLV4-ASDEFCON"/>
      </w:pPr>
      <w:bookmarkStart w:id="1923" w:name="_Ref143519467"/>
      <w:r>
        <w:t xml:space="preserve">the Contractor </w:t>
      </w:r>
      <w:r w:rsidR="008F0599" w:rsidRPr="00776825">
        <w:t xml:space="preserve">commits </w:t>
      </w:r>
      <w:r w:rsidR="00B918A0">
        <w:t>a Default</w:t>
      </w:r>
      <w:r w:rsidR="008F0599" w:rsidRPr="00776825">
        <w:t xml:space="preserve"> for which the Deed or any Contract provides a notice of terminat</w:t>
      </w:r>
      <w:r w:rsidR="004339E3">
        <w:t>ion for default may be given;</w:t>
      </w:r>
      <w:bookmarkEnd w:id="1923"/>
      <w:r w:rsidR="008F0599" w:rsidRPr="00776825">
        <w:t xml:space="preserve"> </w:t>
      </w:r>
    </w:p>
    <w:p w14:paraId="30F6D947" w14:textId="77777777" w:rsidR="000934CE" w:rsidRDefault="00C808D3" w:rsidP="004538F9">
      <w:pPr>
        <w:pStyle w:val="COTCOCLV4-ASDEFCON"/>
      </w:pPr>
      <w:r>
        <w:t xml:space="preserve">the Contractor </w:t>
      </w:r>
      <w:r w:rsidR="008F0599" w:rsidRPr="00776825">
        <w:t xml:space="preserve">fails to take action to remedy a default by the Contractor of another obligation to be performed or observed under the Deed or any Contract within </w:t>
      </w:r>
      <w:r w:rsidR="00A54854">
        <w:t>10 Working D</w:t>
      </w:r>
      <w:r w:rsidR="008F0599" w:rsidRPr="00776825">
        <w:t xml:space="preserve">ays of being given notice in writing by the Commonwealth Representative or the Authorised Officer, to do so or, if action is taken within </w:t>
      </w:r>
      <w:r w:rsidR="00A54854">
        <w:t>10 Working</w:t>
      </w:r>
      <w:r w:rsidR="00A54854" w:rsidRPr="005F6BC7">
        <w:t xml:space="preserve"> </w:t>
      </w:r>
      <w:r w:rsidR="00A54854">
        <w:t>D</w:t>
      </w:r>
      <w:r w:rsidR="00A54854" w:rsidRPr="005F6BC7">
        <w:t>ays</w:t>
      </w:r>
      <w:r w:rsidR="008F0599" w:rsidRPr="00776825">
        <w:t>, the Contractor fails to remedy the default within the</w:t>
      </w:r>
      <w:r w:rsidR="004339E3">
        <w:t xml:space="preserve"> pe</w:t>
      </w:r>
      <w:r w:rsidR="008F5D9D">
        <w:t>riod specified in the notice</w:t>
      </w:r>
      <w:r w:rsidR="000934CE">
        <w:t>;</w:t>
      </w:r>
    </w:p>
    <w:p w14:paraId="08FA3F28" w14:textId="7C328913" w:rsidR="000934CE" w:rsidRDefault="00C808D3" w:rsidP="004538F9">
      <w:pPr>
        <w:pStyle w:val="COTCOCLV4-ASDEFCON"/>
      </w:pPr>
      <w:r>
        <w:t xml:space="preserve">the Contractor </w:t>
      </w:r>
      <w:r w:rsidR="00260804">
        <w:t>breach</w:t>
      </w:r>
      <w:r w:rsidR="00D27208">
        <w:t>es any of its obligations under</w:t>
      </w:r>
      <w:r w:rsidR="002C0D3D">
        <w:t xml:space="preserve"> clause </w:t>
      </w:r>
      <w:r w:rsidR="002C0D3D">
        <w:fldChar w:fldCharType="begin"/>
      </w:r>
      <w:r w:rsidR="002C0D3D">
        <w:instrText xml:space="preserve"> REF _</w:instrText>
      </w:r>
      <w:del w:id="1924" w:author="Author">
        <w:r w:rsidR="00591832">
          <w:delInstrText>Ref11852793</w:delInstrText>
        </w:r>
      </w:del>
      <w:ins w:id="1925" w:author="Author">
        <w:r w:rsidR="002C0D3D">
          <w:instrText>Ref152600659</w:instrText>
        </w:r>
      </w:ins>
      <w:r w:rsidR="002C0D3D">
        <w:instrText xml:space="preserve"> \r \h </w:instrText>
      </w:r>
      <w:r w:rsidR="002C0D3D">
        <w:fldChar w:fldCharType="separate"/>
      </w:r>
      <w:del w:id="1926" w:author="Author">
        <w:r w:rsidR="005B42AF">
          <w:delText>0</w:delText>
        </w:r>
      </w:del>
      <w:ins w:id="1927" w:author="Author">
        <w:r w:rsidR="005E1CDB">
          <w:t>10.3</w:t>
        </w:r>
      </w:ins>
      <w:r w:rsidR="002C0D3D">
        <w:fldChar w:fldCharType="end"/>
      </w:r>
      <w:r w:rsidR="000934CE">
        <w:t>; or</w:t>
      </w:r>
    </w:p>
    <w:p w14:paraId="03558427" w14:textId="77777777" w:rsidR="00A54854" w:rsidRDefault="00C808D3" w:rsidP="004538F9">
      <w:pPr>
        <w:pStyle w:val="COTCOCLV4-ASDEFCON"/>
      </w:pPr>
      <w:r>
        <w:t xml:space="preserve">the Contractor </w:t>
      </w:r>
      <w:r w:rsidR="000934CE">
        <w:t xml:space="preserve">fails to </w:t>
      </w:r>
      <w:r w:rsidR="00CF4216">
        <w:t xml:space="preserve">obtain or </w:t>
      </w:r>
      <w:r w:rsidR="000934CE">
        <w:t>maintain any Authorisation required to enable it to comply with its obligations under the Deed or any resultant Contract, except to the extent that the failure was outside the Contractor’s reasonable control</w:t>
      </w:r>
      <w:r w:rsidR="00A54854">
        <w:t>;</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7"/>
      </w:tblGrid>
      <w:tr w:rsidR="00223104" w14:paraId="45D63705" w14:textId="77777777" w:rsidTr="00223104">
        <w:tc>
          <w:tcPr>
            <w:tcW w:w="9287" w:type="dxa"/>
            <w:shd w:val="clear" w:color="auto" w:fill="auto"/>
          </w:tcPr>
          <w:p w14:paraId="02BB7C80" w14:textId="5B440081" w:rsidR="00223104" w:rsidRPr="002274F4" w:rsidRDefault="00223104" w:rsidP="00041AAA">
            <w:pPr>
              <w:pStyle w:val="Note-ASDEFCON"/>
            </w:pPr>
            <w:r w:rsidRPr="002274F4">
              <w:t xml:space="preserve">Option: for when a limitation of liability is included at clause </w:t>
            </w:r>
            <w:r w:rsidRPr="002274F4">
              <w:fldChar w:fldCharType="begin"/>
            </w:r>
            <w:r w:rsidRPr="002274F4">
              <w:instrText xml:space="preserve"> REF _Ref265132409 \w \h  \* MERGEFORMAT </w:instrText>
            </w:r>
            <w:r w:rsidRPr="002274F4">
              <w:fldChar w:fldCharType="separate"/>
            </w:r>
            <w:r w:rsidR="005E1CDB">
              <w:t>7.3</w:t>
            </w:r>
            <w:r w:rsidRPr="002274F4">
              <w:fldChar w:fldCharType="end"/>
            </w:r>
          </w:p>
          <w:p w14:paraId="6DA3F40B" w14:textId="0E49B837" w:rsidR="00223104" w:rsidRDefault="00223104" w:rsidP="004538F9">
            <w:pPr>
              <w:pStyle w:val="COTCOCLV4-ASDEFCON"/>
            </w:pPr>
            <w:r>
              <w:t xml:space="preserve">the Contractor </w:t>
            </w:r>
            <w:r w:rsidRPr="00A54854">
              <w:t xml:space="preserve">would have, except for the operation of clause </w:t>
            </w:r>
            <w:r>
              <w:fldChar w:fldCharType="begin"/>
            </w:r>
            <w:r>
              <w:instrText xml:space="preserve"> REF _Ref265132409 \w \h </w:instrText>
            </w:r>
            <w:r>
              <w:fldChar w:fldCharType="separate"/>
            </w:r>
            <w:r w:rsidR="005E1CDB">
              <w:t>7.3</w:t>
            </w:r>
            <w:r>
              <w:fldChar w:fldCharType="end"/>
            </w:r>
            <w:r w:rsidRPr="00A54854">
              <w:t xml:space="preserve">, been liable for Commonwealth loss in relation to the cap provided for in clause </w:t>
            </w:r>
            <w:r>
              <w:fldChar w:fldCharType="begin"/>
            </w:r>
            <w:r>
              <w:instrText xml:space="preserve"> REF _Ref265132409 \w \h </w:instrText>
            </w:r>
            <w:r>
              <w:fldChar w:fldCharType="separate"/>
            </w:r>
            <w:r w:rsidR="005E1CDB">
              <w:t>7.3</w:t>
            </w:r>
            <w:r>
              <w:fldChar w:fldCharType="end"/>
            </w:r>
            <w:r w:rsidRPr="00A54854">
              <w:t xml:space="preserve"> to an amount equal to or greater than the amount of the liability cap.</w:t>
            </w:r>
          </w:p>
        </w:tc>
      </w:tr>
    </w:tbl>
    <w:p w14:paraId="077D283E" w14:textId="77777777" w:rsidR="003249E0" w:rsidRDefault="003249E0" w:rsidP="004538F9">
      <w:pPr>
        <w:pStyle w:val="ASDEFCONOptionSpace"/>
      </w:pPr>
    </w:p>
    <w:p w14:paraId="4609904F" w14:textId="5C38BB7A" w:rsidR="008F0599" w:rsidRPr="00776825" w:rsidRDefault="008F0599" w:rsidP="004538F9">
      <w:pPr>
        <w:pStyle w:val="COTCOCLV3-ASDEFCON"/>
      </w:pPr>
      <w:r w:rsidRPr="00776825">
        <w:t>If the Deed or any Contract is terminated under this clause or otherwise:</w:t>
      </w:r>
    </w:p>
    <w:p w14:paraId="77F20A33" w14:textId="77777777" w:rsidR="008F0599" w:rsidRPr="00776825" w:rsidRDefault="008F0599" w:rsidP="004538F9">
      <w:pPr>
        <w:pStyle w:val="COTCOCLV4-ASDEFCON"/>
      </w:pPr>
      <w:r w:rsidRPr="00776825">
        <w:t xml:space="preserve">the Contractor shall deliver to the Commonwealth, as required by the Commonwealth, all documents in its possession, power or control or in the possession, power or control of </w:t>
      </w:r>
      <w:r w:rsidR="00951237">
        <w:t>the Contractor Personnel</w:t>
      </w:r>
      <w:r w:rsidRPr="00776825">
        <w:t xml:space="preserve"> or Subcontractors and </w:t>
      </w:r>
      <w:r w:rsidR="00951237">
        <w:t>Subcontractor P</w:t>
      </w:r>
      <w:r w:rsidRPr="00776825">
        <w:t xml:space="preserve">ersonnel, which contain or relate to any </w:t>
      </w:r>
      <w:r w:rsidR="009631C8">
        <w:t>Confidential</w:t>
      </w:r>
      <w:r w:rsidRPr="00776825">
        <w:t xml:space="preserve"> Information or which are security classified;</w:t>
      </w:r>
    </w:p>
    <w:p w14:paraId="1B7E4F20" w14:textId="7D193E11" w:rsidR="008F0599" w:rsidRPr="00776825" w:rsidRDefault="008F0599" w:rsidP="004538F9">
      <w:pPr>
        <w:pStyle w:val="COTCOCLV4-ASDEFCON"/>
      </w:pPr>
      <w:r w:rsidRPr="00776825">
        <w:t xml:space="preserve">subject to clause </w:t>
      </w:r>
      <w:r w:rsidR="0039281D">
        <w:fldChar w:fldCharType="begin"/>
      </w:r>
      <w:r w:rsidR="0039281D">
        <w:instrText xml:space="preserve"> REF _Ref100370291 \w \h </w:instrText>
      </w:r>
      <w:r w:rsidR="0039281D">
        <w:fldChar w:fldCharType="separate"/>
      </w:r>
      <w:r w:rsidR="005E1CDB">
        <w:t>11.5</w:t>
      </w:r>
      <w:r w:rsidR="0039281D">
        <w:fldChar w:fldCharType="end"/>
      </w:r>
      <w:r w:rsidRPr="00776825">
        <w:t>, the parties shall be relieved from future performance, in respect of the Deed or any Contract, without prejudice to any right of action that has accrued at the date of termination;</w:t>
      </w:r>
    </w:p>
    <w:p w14:paraId="57AE3732" w14:textId="592FC6DE" w:rsidR="008F0599" w:rsidRPr="00776825" w:rsidRDefault="0039281D" w:rsidP="004538F9">
      <w:pPr>
        <w:pStyle w:val="COTCOCLV4-ASDEFCON"/>
      </w:pPr>
      <w:r>
        <w:t>[</w:t>
      </w:r>
      <w:r w:rsidRPr="006E39CA">
        <w:rPr>
          <w:shd w:val="clear" w:color="auto" w:fill="B3B3B3"/>
        </w:rPr>
        <w:t xml:space="preserve">subject to the liability caps in clause </w:t>
      </w:r>
      <w:r>
        <w:rPr>
          <w:shd w:val="clear" w:color="auto" w:fill="B3B3B3"/>
        </w:rPr>
        <w:fldChar w:fldCharType="begin"/>
      </w:r>
      <w:r>
        <w:rPr>
          <w:shd w:val="clear" w:color="auto" w:fill="B3B3B3"/>
        </w:rPr>
        <w:instrText xml:space="preserve"> REF _Ref265132409 \w \h </w:instrText>
      </w:r>
      <w:r>
        <w:rPr>
          <w:shd w:val="clear" w:color="auto" w:fill="B3B3B3"/>
        </w:rPr>
      </w:r>
      <w:r>
        <w:rPr>
          <w:shd w:val="clear" w:color="auto" w:fill="B3B3B3"/>
        </w:rPr>
        <w:fldChar w:fldCharType="separate"/>
      </w:r>
      <w:r w:rsidR="005E1CDB">
        <w:rPr>
          <w:shd w:val="clear" w:color="auto" w:fill="B3B3B3"/>
        </w:rPr>
        <w:t>7.3</w:t>
      </w:r>
      <w:r>
        <w:rPr>
          <w:shd w:val="clear" w:color="auto" w:fill="B3B3B3"/>
        </w:rPr>
        <w:fldChar w:fldCharType="end"/>
      </w:r>
      <w:r>
        <w:t xml:space="preserve">], </w:t>
      </w:r>
      <w:r w:rsidR="008F0599" w:rsidRPr="00776825">
        <w:t>rights to recover damages, including full contractual damages, shall not be affected;</w:t>
      </w:r>
    </w:p>
    <w:p w14:paraId="51885852" w14:textId="6373DA4C" w:rsidR="008F0599" w:rsidRPr="00776825" w:rsidRDefault="008F0599" w:rsidP="004538F9">
      <w:pPr>
        <w:pStyle w:val="COTCOCLV4-ASDEFCON"/>
      </w:pPr>
      <w:r w:rsidRPr="00776825">
        <w:t xml:space="preserve">the Contractor shall deliver to the Commonwealth the TD for Services </w:t>
      </w:r>
      <w:r w:rsidR="0039281D">
        <w:t>provided</w:t>
      </w:r>
      <w:r w:rsidR="0039281D" w:rsidRPr="00776825">
        <w:t xml:space="preserve"> </w:t>
      </w:r>
      <w:r w:rsidRPr="00776825">
        <w:t>prior to the date of termination, within 30 days</w:t>
      </w:r>
      <w:r w:rsidR="000C028B">
        <w:t xml:space="preserve"> of</w:t>
      </w:r>
      <w:r w:rsidRPr="00776825">
        <w:t xml:space="preserve"> receipt of the notice of termination, or other period agreed by the parties; and</w:t>
      </w:r>
    </w:p>
    <w:p w14:paraId="76B135DA" w14:textId="41C19175" w:rsidR="008F0599" w:rsidRPr="00776825" w:rsidRDefault="008F0599" w:rsidP="004538F9">
      <w:pPr>
        <w:pStyle w:val="COTCOCLV4-ASDEFCON"/>
      </w:pPr>
      <w:r w:rsidRPr="00776825">
        <w:t xml:space="preserve">the Contractor shall return to the Commonwealth all </w:t>
      </w:r>
      <w:r w:rsidR="001C29BF">
        <w:t>CMCA</w:t>
      </w:r>
      <w:r w:rsidR="001C29BF" w:rsidRPr="00776825">
        <w:t xml:space="preserve"> </w:t>
      </w:r>
      <w:r w:rsidRPr="00776825">
        <w:t xml:space="preserve">in its possession, power or control or in the possession, power or control of </w:t>
      </w:r>
      <w:r w:rsidR="00951237">
        <w:t>the Contractor Personnel,</w:t>
      </w:r>
      <w:r w:rsidRPr="00776825">
        <w:t xml:space="preserve"> Subcontractors</w:t>
      </w:r>
      <w:r w:rsidR="00951237">
        <w:t xml:space="preserve"> or Subcontractor Personnel</w:t>
      </w:r>
      <w:r w:rsidRPr="00776825">
        <w:t>.</w:t>
      </w:r>
    </w:p>
    <w:p w14:paraId="076BD3E6" w14:textId="77777777" w:rsidR="008F0599" w:rsidRPr="00776825" w:rsidRDefault="008F0599" w:rsidP="004538F9">
      <w:pPr>
        <w:pStyle w:val="COTCOCLV3-ASDEFCON"/>
      </w:pPr>
      <w:r w:rsidRPr="00776825">
        <w:t xml:space="preserve">The Commonwealth may also terminate the Deed </w:t>
      </w:r>
      <w:r w:rsidR="00221F03">
        <w:t xml:space="preserve">and any Contract </w:t>
      </w:r>
      <w:r w:rsidRPr="00776825">
        <w:t>by written notice if:</w:t>
      </w:r>
      <w:bookmarkStart w:id="1928" w:name="_Toc435711871"/>
      <w:bookmarkStart w:id="1929" w:name="_Toc435773137"/>
      <w:bookmarkStart w:id="1930" w:name="_Toc435777894"/>
      <w:bookmarkStart w:id="1931" w:name="_Toc435783609"/>
      <w:bookmarkStart w:id="1932" w:name="_Toc436227365"/>
      <w:bookmarkEnd w:id="1928"/>
      <w:bookmarkEnd w:id="1929"/>
      <w:bookmarkEnd w:id="1930"/>
      <w:bookmarkEnd w:id="1931"/>
      <w:bookmarkEnd w:id="1932"/>
    </w:p>
    <w:p w14:paraId="4EACE104" w14:textId="77777777" w:rsidR="008F0599" w:rsidRPr="00776825" w:rsidRDefault="008F0599" w:rsidP="004538F9">
      <w:pPr>
        <w:pStyle w:val="COTCOCLV4-ASDEFCON"/>
      </w:pPr>
      <w:r w:rsidRPr="00776825">
        <w:t>the Contractor has persistently failed to meet its obligations under the Deed, or any Contract; or</w:t>
      </w:r>
      <w:bookmarkStart w:id="1933" w:name="_Toc435711872"/>
      <w:bookmarkStart w:id="1934" w:name="_Toc435773138"/>
      <w:bookmarkStart w:id="1935" w:name="_Toc435777895"/>
      <w:bookmarkStart w:id="1936" w:name="_Toc435783610"/>
      <w:bookmarkStart w:id="1937" w:name="_Toc436227366"/>
      <w:bookmarkEnd w:id="1933"/>
      <w:bookmarkEnd w:id="1934"/>
      <w:bookmarkEnd w:id="1935"/>
      <w:bookmarkEnd w:id="1936"/>
      <w:bookmarkEnd w:id="1937"/>
    </w:p>
    <w:p w14:paraId="594134B6" w14:textId="77777777" w:rsidR="008F0599" w:rsidRPr="00776825" w:rsidRDefault="008F0599" w:rsidP="004538F9">
      <w:pPr>
        <w:pStyle w:val="COTCOCLV4-ASDEFCON"/>
      </w:pPr>
      <w:r w:rsidRPr="00776825">
        <w:t>in the Commonwealth's reasonable opinion, even though any breaches may have been remedied on each occasion, the cumulative effect of these breaches is sufficient for the Commonwealth to conclude that the Contractor cannot be relied upon to provide the Services required by the Commonwealth and the relationship between the parties is no longer workable.</w:t>
      </w:r>
      <w:bookmarkStart w:id="1938" w:name="_Toc435711873"/>
      <w:bookmarkStart w:id="1939" w:name="_Toc435773139"/>
      <w:bookmarkStart w:id="1940" w:name="_Toc435777896"/>
      <w:bookmarkStart w:id="1941" w:name="_Toc435783611"/>
      <w:bookmarkStart w:id="1942" w:name="_Toc436227367"/>
      <w:bookmarkEnd w:id="1938"/>
      <w:bookmarkEnd w:id="1939"/>
      <w:bookmarkEnd w:id="1940"/>
      <w:bookmarkEnd w:id="1941"/>
      <w:bookmarkEnd w:id="1942"/>
    </w:p>
    <w:p w14:paraId="3590174A" w14:textId="77777777" w:rsidR="00C808D3" w:rsidRPr="00776825" w:rsidRDefault="00C808D3" w:rsidP="004538F9">
      <w:pPr>
        <w:pStyle w:val="COTCOCLV2-ASDEFCON"/>
      </w:pPr>
      <w:bookmarkStart w:id="1943" w:name="_Ref436229710"/>
      <w:bookmarkStart w:id="1944" w:name="_Toc480532240"/>
      <w:bookmarkStart w:id="1945" w:name="_Toc175218999"/>
      <w:bookmarkStart w:id="1946" w:name="_Toc175225965"/>
      <w:bookmarkStart w:id="1947" w:name="_Ref527972702"/>
      <w:bookmarkStart w:id="1948" w:name="_Ref527973531"/>
      <w:bookmarkStart w:id="1949" w:name="_Ref532278393"/>
      <w:bookmarkStart w:id="1950" w:name="_Toc229471827"/>
      <w:bookmarkStart w:id="1951" w:name="_Toc153359618"/>
      <w:r w:rsidRPr="00776825">
        <w:t>Termination for Convenience (Core)</w:t>
      </w:r>
      <w:bookmarkEnd w:id="1943"/>
      <w:bookmarkEnd w:id="1944"/>
      <w:bookmarkEnd w:id="1945"/>
      <w:bookmarkEnd w:id="1946"/>
      <w:bookmarkEnd w:id="1951"/>
    </w:p>
    <w:p w14:paraId="73DA3E4F" w14:textId="77777777" w:rsidR="00C808D3" w:rsidRPr="00776825" w:rsidRDefault="00C808D3" w:rsidP="004538F9">
      <w:pPr>
        <w:pStyle w:val="COTCOCLV3-ASDEFCON"/>
      </w:pPr>
      <w:bookmarkStart w:id="1952" w:name="_Ref436295674"/>
      <w:r w:rsidRPr="00776825">
        <w:t>In addition to any other rights it has under the</w:t>
      </w:r>
      <w:r>
        <w:t xml:space="preserve"> Deed or any</w:t>
      </w:r>
      <w:r w:rsidRPr="00776825">
        <w:t xml:space="preserve"> Contract, the Commonwealth may at any time terminate </w:t>
      </w:r>
      <w:r>
        <w:t xml:space="preserve">the Deed or </w:t>
      </w:r>
      <w:r w:rsidRPr="00776825">
        <w:t>any</w:t>
      </w:r>
      <w:r>
        <w:t xml:space="preserve"> Contract</w:t>
      </w:r>
      <w:r w:rsidR="00F45720">
        <w:t xml:space="preserve"> </w:t>
      </w:r>
      <w:r w:rsidRPr="00776825">
        <w:t xml:space="preserve">by </w:t>
      </w:r>
      <w:r>
        <w:t>notifying the Contractor in writing</w:t>
      </w:r>
      <w:r w:rsidRPr="00776825">
        <w:t>.</w:t>
      </w:r>
      <w:bookmarkEnd w:id="1952"/>
    </w:p>
    <w:p w14:paraId="16954108" w14:textId="32EF849A" w:rsidR="00C808D3" w:rsidRPr="00776825" w:rsidRDefault="00C808D3" w:rsidP="004538F9">
      <w:pPr>
        <w:pStyle w:val="COTCOCLV3-ASDEFCON"/>
      </w:pPr>
      <w:r w:rsidRPr="00776825">
        <w:t xml:space="preserve">If the Commonwealth Representative issues a notice under clause </w:t>
      </w:r>
      <w:r w:rsidR="00D302FF">
        <w:fldChar w:fldCharType="begin"/>
      </w:r>
      <w:r w:rsidR="00D302FF">
        <w:instrText xml:space="preserve"> REF _Ref436295674 \w \h </w:instrText>
      </w:r>
      <w:r w:rsidR="00D302FF">
        <w:fldChar w:fldCharType="separate"/>
      </w:r>
      <w:r w:rsidR="005E1CDB">
        <w:t>11.3.1</w:t>
      </w:r>
      <w:r w:rsidR="00D302FF">
        <w:fldChar w:fldCharType="end"/>
      </w:r>
      <w:r w:rsidRPr="00776825">
        <w:t>, the Contractor shall:</w:t>
      </w:r>
    </w:p>
    <w:p w14:paraId="76EC8BC5" w14:textId="77777777" w:rsidR="00C808D3" w:rsidRPr="00776825" w:rsidRDefault="00C808D3" w:rsidP="004538F9">
      <w:pPr>
        <w:pStyle w:val="COTCOCLV4-ASDEFCON"/>
      </w:pPr>
      <w:r w:rsidRPr="00776825">
        <w:t xml:space="preserve">stop </w:t>
      </w:r>
      <w:r w:rsidR="00F45720">
        <w:t xml:space="preserve">or reduce </w:t>
      </w:r>
      <w:r w:rsidRPr="00776825">
        <w:t>work in connection with any current Contracts in accordance with the notice;</w:t>
      </w:r>
    </w:p>
    <w:p w14:paraId="6BBB09C9" w14:textId="77777777" w:rsidR="00C808D3" w:rsidRPr="00776825" w:rsidRDefault="00C808D3" w:rsidP="004538F9">
      <w:pPr>
        <w:pStyle w:val="COTCOCLV4-ASDEFCON"/>
      </w:pPr>
      <w:r w:rsidRPr="00776825">
        <w:t>comply with any directions given to the Contractor by the Commonwealth; and</w:t>
      </w:r>
    </w:p>
    <w:p w14:paraId="017362BA" w14:textId="77777777" w:rsidR="00C808D3" w:rsidRPr="00776825" w:rsidRDefault="00C808D3" w:rsidP="004538F9">
      <w:pPr>
        <w:pStyle w:val="COTCOCLV4-ASDEFCON"/>
      </w:pPr>
      <w:r w:rsidRPr="00776825">
        <w:t>mitigate all loss, costs (including the costs of its compliance with any directions) and expenses in connection with the termination</w:t>
      </w:r>
      <w:r w:rsidR="00E52FBF">
        <w:t xml:space="preserve"> or reduction</w:t>
      </w:r>
      <w:r w:rsidRPr="00776825">
        <w:t xml:space="preserve">, including those arising from affected Subcontracts. </w:t>
      </w:r>
    </w:p>
    <w:p w14:paraId="429F330A" w14:textId="77777777" w:rsidR="00C808D3" w:rsidRPr="00776825" w:rsidRDefault="00C808D3" w:rsidP="004538F9">
      <w:pPr>
        <w:pStyle w:val="COTCOCLV3-ASDEFCON"/>
      </w:pPr>
      <w:r w:rsidRPr="00776825">
        <w:t>The Commonwealth shall only be liable for:</w:t>
      </w:r>
    </w:p>
    <w:p w14:paraId="7075ECAF" w14:textId="43D2123E" w:rsidR="00C808D3" w:rsidRPr="00776825" w:rsidRDefault="00C808D3" w:rsidP="004538F9">
      <w:pPr>
        <w:pStyle w:val="COTCOCLV4-ASDEFCON"/>
      </w:pPr>
      <w:r w:rsidRPr="00776825">
        <w:t xml:space="preserve">payments under the payment </w:t>
      </w:r>
      <w:r w:rsidR="00B918A0">
        <w:t>provisions</w:t>
      </w:r>
      <w:r w:rsidR="00B918A0" w:rsidRPr="00776825">
        <w:t xml:space="preserve"> </w:t>
      </w:r>
      <w:r w:rsidRPr="00776825">
        <w:t xml:space="preserve">of the Contract for work conducted before the </w:t>
      </w:r>
      <w:r>
        <w:t>d</w:t>
      </w:r>
      <w:r w:rsidRPr="00776825">
        <w:t xml:space="preserve">ate </w:t>
      </w:r>
      <w:r>
        <w:t>the</w:t>
      </w:r>
      <w:r w:rsidRPr="00776825">
        <w:t xml:space="preserve"> termination</w:t>
      </w:r>
      <w:r w:rsidR="00F45720">
        <w:t xml:space="preserve"> or reduction</w:t>
      </w:r>
      <w:r>
        <w:t xml:space="preserve"> takes effect</w:t>
      </w:r>
      <w:r w:rsidRPr="00776825">
        <w:t>; and</w:t>
      </w:r>
    </w:p>
    <w:p w14:paraId="7705EA02" w14:textId="77777777" w:rsidR="00C808D3" w:rsidRPr="00776825" w:rsidRDefault="00C808D3" w:rsidP="004538F9">
      <w:pPr>
        <w:pStyle w:val="COTCOCLV4-ASDEFCON"/>
      </w:pPr>
      <w:r w:rsidRPr="00776825">
        <w:t>any reasonable costs incurred by the Contractor that are directly attributable to the termination</w:t>
      </w:r>
      <w:r w:rsidR="00F45720">
        <w:t xml:space="preserve"> or reduction</w:t>
      </w:r>
      <w:r w:rsidRPr="00776825">
        <w:t>,</w:t>
      </w:r>
    </w:p>
    <w:p w14:paraId="38EF596B" w14:textId="77777777" w:rsidR="00C808D3" w:rsidRPr="00776825" w:rsidRDefault="00C808D3" w:rsidP="004538F9">
      <w:pPr>
        <w:pStyle w:val="COTCOCLV3NONUM-ASDEFCON"/>
      </w:pPr>
      <w:r>
        <w:t>if</w:t>
      </w:r>
      <w:r w:rsidRPr="00776825">
        <w:t xml:space="preserve"> the Contractor substantiates these amounts to the satisfaction of the Commonwealth Representative.</w:t>
      </w:r>
    </w:p>
    <w:p w14:paraId="5146401A" w14:textId="77777777" w:rsidR="00C808D3" w:rsidRPr="00776825" w:rsidRDefault="00C808D3" w:rsidP="004538F9">
      <w:pPr>
        <w:pStyle w:val="COTCOCLV3-ASDEFCON"/>
      </w:pPr>
      <w:r w:rsidRPr="00776825">
        <w:t>The Contractor shall not be entitled to</w:t>
      </w:r>
      <w:r w:rsidRPr="00A41034">
        <w:t xml:space="preserve"> </w:t>
      </w:r>
      <w:r w:rsidRPr="00776825">
        <w:t>any profit anticipated on any part of the Contract terminated</w:t>
      </w:r>
      <w:r w:rsidR="00F45720">
        <w:t xml:space="preserve"> or reduc</w:t>
      </w:r>
      <w:r w:rsidR="00E52FBF">
        <w:t>ed for convenience</w:t>
      </w:r>
      <w:r>
        <w:t>.</w:t>
      </w:r>
    </w:p>
    <w:p w14:paraId="0F16044F" w14:textId="77777777" w:rsidR="008F0599" w:rsidRPr="00776825" w:rsidRDefault="008F0599" w:rsidP="004538F9">
      <w:pPr>
        <w:pStyle w:val="COTCOCLV2-ASDEFCON"/>
      </w:pPr>
      <w:bookmarkStart w:id="1953" w:name="_Toc480532241"/>
      <w:bookmarkStart w:id="1954" w:name="_Toc175219000"/>
      <w:bookmarkStart w:id="1955" w:name="_Toc175225966"/>
      <w:bookmarkStart w:id="1956" w:name="_Toc153359619"/>
      <w:r w:rsidRPr="00776825">
        <w:t>Right of Commonwealth to Recover Money</w:t>
      </w:r>
      <w:bookmarkEnd w:id="1947"/>
      <w:bookmarkEnd w:id="1948"/>
      <w:r w:rsidRPr="00776825">
        <w:t xml:space="preserve"> (Core)</w:t>
      </w:r>
      <w:bookmarkEnd w:id="1949"/>
      <w:bookmarkEnd w:id="1950"/>
      <w:bookmarkEnd w:id="1953"/>
      <w:bookmarkEnd w:id="1954"/>
      <w:bookmarkEnd w:id="1955"/>
      <w:bookmarkEnd w:id="1956"/>
    </w:p>
    <w:p w14:paraId="5AAFFC86" w14:textId="2EEEBE4B" w:rsidR="008F0599" w:rsidRPr="00776825" w:rsidRDefault="008F0599" w:rsidP="004538F9">
      <w:pPr>
        <w:pStyle w:val="COTCOCLV3-ASDEFCON"/>
      </w:pPr>
      <w:r w:rsidRPr="00776825">
        <w:t xml:space="preserve">Without limiting the Commonwealth’s </w:t>
      </w:r>
      <w:r w:rsidR="00A74B7D">
        <w:t xml:space="preserve">other </w:t>
      </w:r>
      <w:r w:rsidRPr="00776825">
        <w:t xml:space="preserve">rights </w:t>
      </w:r>
      <w:r w:rsidR="00A74B7D">
        <w:t xml:space="preserve">or remedies </w:t>
      </w:r>
      <w:r w:rsidRPr="00776825">
        <w:t>under the Deed or any Contract</w:t>
      </w:r>
      <w:r w:rsidR="00A74B7D">
        <w:t xml:space="preserve"> or at law</w:t>
      </w:r>
      <w:r w:rsidRPr="00776825">
        <w:t xml:space="preserve">, if the Contractor owes any debt to the Commonwealth in relation to </w:t>
      </w:r>
      <w:r w:rsidR="008C0E33">
        <w:t xml:space="preserve">the Deed or </w:t>
      </w:r>
      <w:r w:rsidRPr="00776825">
        <w:t>any Contract, the Commonwealth may:</w:t>
      </w:r>
    </w:p>
    <w:p w14:paraId="2C7798DE" w14:textId="77777777" w:rsidR="008F0599" w:rsidRPr="00776825" w:rsidRDefault="008F0599" w:rsidP="004538F9">
      <w:pPr>
        <w:pStyle w:val="COTCOCLV4-ASDEFCON"/>
      </w:pPr>
      <w:r w:rsidRPr="00776825">
        <w:t>deduct the amount of the debt from payment of any claim; or</w:t>
      </w:r>
    </w:p>
    <w:p w14:paraId="03303D9E" w14:textId="77777777" w:rsidR="008F0599" w:rsidRPr="00776825" w:rsidRDefault="0039281D" w:rsidP="004538F9">
      <w:pPr>
        <w:pStyle w:val="COTCOCLV4-ASDEFCON"/>
      </w:pPr>
      <w:r>
        <w:t>give</w:t>
      </w:r>
      <w:r w:rsidRPr="00776825">
        <w:t xml:space="preserve"> </w:t>
      </w:r>
      <w:r w:rsidR="008F0599" w:rsidRPr="00776825">
        <w:t xml:space="preserve">the Contractor </w:t>
      </w:r>
      <w:r w:rsidR="00B918A0">
        <w:t xml:space="preserve">a </w:t>
      </w:r>
      <w:r w:rsidR="008F0599" w:rsidRPr="00776825">
        <w:t xml:space="preserve">written notice of the existence of a debt </w:t>
      </w:r>
      <w:r w:rsidR="007E2FCE">
        <w:t xml:space="preserve">recoverable </w:t>
      </w:r>
      <w:r w:rsidR="008F0599" w:rsidRPr="00776825">
        <w:t>which shall be paid by the Contractor within 30 days of receipt of notice.</w:t>
      </w:r>
    </w:p>
    <w:p w14:paraId="6CB87604" w14:textId="77777777" w:rsidR="008F0599" w:rsidRPr="00776825" w:rsidRDefault="008F0599" w:rsidP="004538F9">
      <w:pPr>
        <w:pStyle w:val="COTCOCLV3-ASDEFCON"/>
      </w:pPr>
      <w:r w:rsidRPr="00776825">
        <w:t xml:space="preserve">If any sum of money owed to the Commonwealth is not received by its due date for payment, the Contractor shall pay to the Commonwealth interest at the </w:t>
      </w:r>
      <w:r w:rsidR="001C2DE3">
        <w:t>General Interest Charge</w:t>
      </w:r>
      <w:r w:rsidRPr="00776825">
        <w:t xml:space="preserve"> </w:t>
      </w:r>
      <w:r w:rsidR="002274F4">
        <w:t>R</w:t>
      </w:r>
      <w:r w:rsidR="002274F4" w:rsidRPr="00776825">
        <w:t xml:space="preserve">ate </w:t>
      </w:r>
      <w:r w:rsidRPr="00776825">
        <w:t>current at the date the payment was due for each day the payment is late.</w:t>
      </w:r>
    </w:p>
    <w:p w14:paraId="7B946A51" w14:textId="7F822E27" w:rsidR="008F0599" w:rsidRPr="00776825" w:rsidRDefault="008F0599" w:rsidP="004538F9">
      <w:pPr>
        <w:pStyle w:val="COTCOCLV2-ASDEFCON"/>
      </w:pPr>
      <w:bookmarkStart w:id="1957" w:name="_Ref100370291"/>
      <w:bookmarkStart w:id="1958" w:name="_Toc229471828"/>
      <w:bookmarkStart w:id="1959" w:name="_Toc480532242"/>
      <w:bookmarkStart w:id="1960" w:name="_Toc175219001"/>
      <w:bookmarkStart w:id="1961" w:name="_Toc175225967"/>
      <w:bookmarkStart w:id="1962" w:name="_Toc153359620"/>
      <w:r w:rsidRPr="00776825">
        <w:t>Survivorship (Core)</w:t>
      </w:r>
      <w:bookmarkEnd w:id="1957"/>
      <w:bookmarkEnd w:id="1958"/>
      <w:bookmarkEnd w:id="1959"/>
      <w:bookmarkEnd w:id="1960"/>
      <w:bookmarkEnd w:id="1961"/>
      <w:bookmarkEnd w:id="1962"/>
    </w:p>
    <w:p w14:paraId="07BFA7BB" w14:textId="77777777" w:rsidR="008F0599" w:rsidRPr="00776825" w:rsidRDefault="008F0599" w:rsidP="004538F9">
      <w:pPr>
        <w:pStyle w:val="COTCOCLV3-ASDEFCON"/>
      </w:pPr>
      <w:r w:rsidRPr="00776825">
        <w:t xml:space="preserve">Any provision of the Deed or any Contract which expressly or by implication from its nature is intended to survive the termination or expiration of the Deed or </w:t>
      </w:r>
      <w:r w:rsidR="003460F6">
        <w:t xml:space="preserve">any </w:t>
      </w:r>
      <w:r w:rsidRPr="00776825">
        <w:t xml:space="preserve">Contract and any rights arising on termination or expiration shall survive, including </w:t>
      </w:r>
      <w:r w:rsidR="00D64387">
        <w:t>provisions</w:t>
      </w:r>
      <w:r w:rsidR="004C2D17">
        <w:t xml:space="preserve"> relating to </w:t>
      </w:r>
      <w:r w:rsidR="009631C8">
        <w:t>Confidential</w:t>
      </w:r>
      <w:r w:rsidRPr="00776825">
        <w:t xml:space="preserve"> Information, </w:t>
      </w:r>
      <w:r w:rsidR="004C2D17">
        <w:t>P</w:t>
      </w:r>
      <w:r w:rsidRPr="00776825">
        <w:t>rivacy, I</w:t>
      </w:r>
      <w:r w:rsidR="0039281D">
        <w:t xml:space="preserve">ntellectual </w:t>
      </w:r>
      <w:r w:rsidRPr="00776825">
        <w:t>P</w:t>
      </w:r>
      <w:r w:rsidR="0039281D">
        <w:t>roperty</w:t>
      </w:r>
      <w:r w:rsidR="004C2D17">
        <w:t xml:space="preserve">, </w:t>
      </w:r>
      <w:r w:rsidRPr="00776825">
        <w:t>the Right of Commonwealth to Recover Money, Defence Security and any warranties, guarantees, licences, indemnities or financial a</w:t>
      </w:r>
      <w:r w:rsidR="005848CF">
        <w:t xml:space="preserve">nd performance securities given </w:t>
      </w:r>
      <w:r w:rsidRPr="00776825">
        <w:t>under the Deed or any Contract.</w:t>
      </w:r>
    </w:p>
    <w:p w14:paraId="5E925F9D" w14:textId="77777777" w:rsidR="008F0599" w:rsidRPr="00776825" w:rsidRDefault="008F0599" w:rsidP="004538F9">
      <w:pPr>
        <w:pStyle w:val="COTCOCLV3-ASDEFCON"/>
        <w:sectPr w:rsidR="008F0599" w:rsidRPr="00776825" w:rsidSect="00266ED6">
          <w:footerReference w:type="default" r:id="rId35"/>
          <w:pgSz w:w="11907" w:h="16840" w:code="9"/>
          <w:pgMar w:top="1418" w:right="1418" w:bottom="1418" w:left="1418" w:header="567" w:footer="567" w:gutter="0"/>
          <w:paperSrc w:first="257" w:other="257"/>
          <w:pgNumType w:start="1"/>
          <w:cols w:space="720"/>
        </w:sectPr>
      </w:pPr>
    </w:p>
    <w:p w14:paraId="306AEA18" w14:textId="77777777" w:rsidR="008F0599" w:rsidRPr="00776825" w:rsidRDefault="008F0599" w:rsidP="004538F9">
      <w:pPr>
        <w:pStyle w:val="ASDEFCONNormal"/>
      </w:pPr>
      <w:r w:rsidRPr="00776825">
        <w:t>EXECUTED AS A DEED by</w:t>
      </w:r>
    </w:p>
    <w:p w14:paraId="10A36F51" w14:textId="77777777" w:rsidR="008F0599" w:rsidRPr="00776825" w:rsidRDefault="008F0599" w:rsidP="004538F9">
      <w:pPr>
        <w:pStyle w:val="ASDEFCONNormal"/>
      </w:pPr>
    </w:p>
    <w:p w14:paraId="68F22CAC" w14:textId="39C18FA5" w:rsidR="008F0599" w:rsidRPr="00776825" w:rsidRDefault="005848CF" w:rsidP="004538F9">
      <w:pPr>
        <w:pStyle w:val="ASDEFCONNormal"/>
      </w:pPr>
      <w:r>
        <w:t>SIGNED</w:t>
      </w:r>
      <w:del w:id="1965" w:author="Author">
        <w:r w:rsidR="008F0599" w:rsidRPr="00776825">
          <w:delText>, SEALED and DELIVERED</w:delText>
        </w:r>
      </w:del>
      <w:r w:rsidR="008F0599" w:rsidRPr="00776825">
        <w:t xml:space="preserve"> for and on behalf of</w:t>
      </w:r>
    </w:p>
    <w:p w14:paraId="2DA8AFCE" w14:textId="77777777" w:rsidR="008F0599" w:rsidRPr="00776825" w:rsidRDefault="008F0599" w:rsidP="004538F9">
      <w:pPr>
        <w:pStyle w:val="ASDEFCONNormal"/>
      </w:pPr>
      <w:r w:rsidRPr="00776825">
        <w:t>THE COMMONWEALTH OF AUSTRALIA:</w:t>
      </w:r>
    </w:p>
    <w:p w14:paraId="3B6D4C33" w14:textId="77777777" w:rsidR="00BF4175" w:rsidRPr="00715F8B" w:rsidRDefault="00BF4175" w:rsidP="004538F9">
      <w:pPr>
        <w:pStyle w:val="ASDEFCONNormal"/>
      </w:pPr>
    </w:p>
    <w:p w14:paraId="6B111C9D" w14:textId="77777777" w:rsidR="00BF4175" w:rsidRPr="00715F8B" w:rsidRDefault="00BF4175" w:rsidP="004538F9">
      <w:pPr>
        <w:pStyle w:val="ASDEFCONNormal"/>
      </w:pPr>
    </w:p>
    <w:tbl>
      <w:tblPr>
        <w:tblW w:w="0" w:type="auto"/>
        <w:tblLayout w:type="fixed"/>
        <w:tblLook w:val="0000" w:firstRow="0" w:lastRow="0" w:firstColumn="0" w:lastColumn="0" w:noHBand="0" w:noVBand="0"/>
      </w:tblPr>
      <w:tblGrid>
        <w:gridCol w:w="2718"/>
        <w:gridCol w:w="360"/>
        <w:gridCol w:w="2880"/>
        <w:gridCol w:w="270"/>
        <w:gridCol w:w="1620"/>
      </w:tblGrid>
      <w:tr w:rsidR="00BF4175" w:rsidRPr="00715F8B" w14:paraId="69BC53FD" w14:textId="77777777" w:rsidTr="003B2A8D">
        <w:tc>
          <w:tcPr>
            <w:tcW w:w="2718" w:type="dxa"/>
            <w:tcBorders>
              <w:bottom w:val="dashed" w:sz="4" w:space="0" w:color="auto"/>
            </w:tcBorders>
          </w:tcPr>
          <w:p w14:paraId="0A8395F2" w14:textId="77777777" w:rsidR="00BF4175" w:rsidRPr="00715F8B" w:rsidRDefault="00BF4175" w:rsidP="00223104">
            <w:pPr>
              <w:pStyle w:val="Table10ptText-ASDEFCON"/>
            </w:pPr>
          </w:p>
        </w:tc>
        <w:tc>
          <w:tcPr>
            <w:tcW w:w="360" w:type="dxa"/>
          </w:tcPr>
          <w:p w14:paraId="751C0F65" w14:textId="77777777" w:rsidR="00BF4175" w:rsidRPr="00715F8B" w:rsidRDefault="00BF4175" w:rsidP="00223104">
            <w:pPr>
              <w:pStyle w:val="Table10ptText-ASDEFCON"/>
            </w:pPr>
          </w:p>
        </w:tc>
        <w:tc>
          <w:tcPr>
            <w:tcW w:w="2880" w:type="dxa"/>
            <w:tcBorders>
              <w:bottom w:val="dashed" w:sz="4" w:space="0" w:color="auto"/>
            </w:tcBorders>
          </w:tcPr>
          <w:p w14:paraId="50879585" w14:textId="77777777" w:rsidR="00BF4175" w:rsidRPr="00715F8B" w:rsidRDefault="00BF4175" w:rsidP="00223104">
            <w:pPr>
              <w:pStyle w:val="Table10ptText-ASDEFCON"/>
            </w:pPr>
          </w:p>
        </w:tc>
        <w:tc>
          <w:tcPr>
            <w:tcW w:w="270" w:type="dxa"/>
          </w:tcPr>
          <w:p w14:paraId="7C7FE4A8" w14:textId="77777777" w:rsidR="00BF4175" w:rsidRPr="00715F8B" w:rsidRDefault="00BF4175" w:rsidP="00223104">
            <w:pPr>
              <w:pStyle w:val="Table10ptText-ASDEFCON"/>
            </w:pPr>
          </w:p>
        </w:tc>
        <w:tc>
          <w:tcPr>
            <w:tcW w:w="1620" w:type="dxa"/>
            <w:tcBorders>
              <w:bottom w:val="dashed" w:sz="4" w:space="0" w:color="auto"/>
            </w:tcBorders>
          </w:tcPr>
          <w:p w14:paraId="5173FCF6" w14:textId="77777777" w:rsidR="00BF4175" w:rsidRPr="00715F8B" w:rsidRDefault="00BF4175" w:rsidP="00223104">
            <w:pPr>
              <w:pStyle w:val="Table10ptText-ASDEFCON"/>
            </w:pPr>
          </w:p>
        </w:tc>
      </w:tr>
      <w:tr w:rsidR="00BF4175" w:rsidRPr="00715F8B" w14:paraId="51CE1B4C" w14:textId="77777777" w:rsidTr="003B2A8D">
        <w:tc>
          <w:tcPr>
            <w:tcW w:w="2718" w:type="dxa"/>
            <w:tcBorders>
              <w:top w:val="dashed" w:sz="4" w:space="0" w:color="auto"/>
            </w:tcBorders>
          </w:tcPr>
          <w:p w14:paraId="78EEFCF4" w14:textId="77777777" w:rsidR="00BF4175" w:rsidRPr="00715F8B" w:rsidRDefault="00BF4175" w:rsidP="004538F9">
            <w:pPr>
              <w:pStyle w:val="Table10ptText-ASDEFCON"/>
            </w:pPr>
            <w:r w:rsidRPr="00715F8B">
              <w:t>(signature)</w:t>
            </w:r>
          </w:p>
        </w:tc>
        <w:tc>
          <w:tcPr>
            <w:tcW w:w="360" w:type="dxa"/>
          </w:tcPr>
          <w:p w14:paraId="036B1A00" w14:textId="77777777" w:rsidR="00BF4175" w:rsidRPr="00715F8B" w:rsidRDefault="00BF4175" w:rsidP="00223104">
            <w:pPr>
              <w:pStyle w:val="Table10ptText-ASDEFCON"/>
            </w:pPr>
          </w:p>
        </w:tc>
        <w:tc>
          <w:tcPr>
            <w:tcW w:w="2880" w:type="dxa"/>
            <w:tcBorders>
              <w:top w:val="dashed" w:sz="4" w:space="0" w:color="auto"/>
            </w:tcBorders>
          </w:tcPr>
          <w:p w14:paraId="3ED12121" w14:textId="77777777" w:rsidR="00BF4175" w:rsidRPr="00715F8B" w:rsidRDefault="00BF4175" w:rsidP="004538F9">
            <w:pPr>
              <w:pStyle w:val="Table10ptText-ASDEFCON"/>
            </w:pPr>
            <w:r w:rsidRPr="00715F8B">
              <w:t>(print name and position)</w:t>
            </w:r>
          </w:p>
        </w:tc>
        <w:tc>
          <w:tcPr>
            <w:tcW w:w="270" w:type="dxa"/>
          </w:tcPr>
          <w:p w14:paraId="77F0D27D" w14:textId="77777777" w:rsidR="00BF4175" w:rsidRPr="00715F8B" w:rsidRDefault="00BF4175" w:rsidP="00223104">
            <w:pPr>
              <w:pStyle w:val="Table10ptText-ASDEFCON"/>
            </w:pPr>
          </w:p>
        </w:tc>
        <w:tc>
          <w:tcPr>
            <w:tcW w:w="1620" w:type="dxa"/>
            <w:tcBorders>
              <w:top w:val="dashed" w:sz="4" w:space="0" w:color="auto"/>
            </w:tcBorders>
          </w:tcPr>
          <w:p w14:paraId="6CC80E01" w14:textId="77777777" w:rsidR="00BF4175" w:rsidRPr="00715F8B" w:rsidRDefault="00BF4175" w:rsidP="004538F9">
            <w:pPr>
              <w:pStyle w:val="Table10ptText-ASDEFCON"/>
            </w:pPr>
            <w:r w:rsidRPr="00715F8B">
              <w:t>(date)</w:t>
            </w:r>
          </w:p>
        </w:tc>
      </w:tr>
    </w:tbl>
    <w:p w14:paraId="6AFA11D7" w14:textId="77777777" w:rsidR="00BF4175" w:rsidRPr="00715F8B" w:rsidRDefault="00BF4175" w:rsidP="004538F9">
      <w:pPr>
        <w:pStyle w:val="ASDEFCONNormal"/>
      </w:pPr>
    </w:p>
    <w:p w14:paraId="168B6024" w14:textId="77777777" w:rsidR="00BF4175" w:rsidRPr="00715F8B" w:rsidRDefault="00BF4175" w:rsidP="004538F9">
      <w:pPr>
        <w:pStyle w:val="ASDEFCONNormal"/>
      </w:pPr>
      <w:r w:rsidRPr="00715F8B">
        <w:t>In the presence of:</w:t>
      </w:r>
    </w:p>
    <w:p w14:paraId="7BF40271" w14:textId="77777777" w:rsidR="00BF4175" w:rsidRPr="00715F8B" w:rsidRDefault="00BF4175" w:rsidP="004538F9">
      <w:pPr>
        <w:pStyle w:val="ASDEFCONNormal"/>
      </w:pPr>
    </w:p>
    <w:tbl>
      <w:tblPr>
        <w:tblW w:w="0" w:type="auto"/>
        <w:tblLayout w:type="fixed"/>
        <w:tblLook w:val="0000" w:firstRow="0" w:lastRow="0" w:firstColumn="0" w:lastColumn="0" w:noHBand="0" w:noVBand="0"/>
      </w:tblPr>
      <w:tblGrid>
        <w:gridCol w:w="2718"/>
        <w:gridCol w:w="360"/>
        <w:gridCol w:w="2880"/>
        <w:gridCol w:w="270"/>
        <w:gridCol w:w="1620"/>
      </w:tblGrid>
      <w:tr w:rsidR="00BF4175" w:rsidRPr="00715F8B" w14:paraId="4E54713D" w14:textId="77777777" w:rsidTr="003B2A8D">
        <w:tc>
          <w:tcPr>
            <w:tcW w:w="2718" w:type="dxa"/>
            <w:tcBorders>
              <w:bottom w:val="dashed" w:sz="4" w:space="0" w:color="auto"/>
            </w:tcBorders>
          </w:tcPr>
          <w:p w14:paraId="5B0EA02F" w14:textId="77777777" w:rsidR="00BF4175" w:rsidRPr="00715F8B" w:rsidRDefault="00BF4175" w:rsidP="00223104">
            <w:pPr>
              <w:pStyle w:val="Table10ptText-ASDEFCON"/>
            </w:pPr>
          </w:p>
        </w:tc>
        <w:tc>
          <w:tcPr>
            <w:tcW w:w="360" w:type="dxa"/>
          </w:tcPr>
          <w:p w14:paraId="5B242415" w14:textId="77777777" w:rsidR="00BF4175" w:rsidRPr="00715F8B" w:rsidRDefault="00BF4175" w:rsidP="00223104">
            <w:pPr>
              <w:pStyle w:val="Table10ptText-ASDEFCON"/>
            </w:pPr>
          </w:p>
        </w:tc>
        <w:tc>
          <w:tcPr>
            <w:tcW w:w="2880" w:type="dxa"/>
            <w:tcBorders>
              <w:bottom w:val="dashed" w:sz="4" w:space="0" w:color="auto"/>
            </w:tcBorders>
          </w:tcPr>
          <w:p w14:paraId="148920E2" w14:textId="77777777" w:rsidR="00BF4175" w:rsidRPr="00715F8B" w:rsidRDefault="00BF4175" w:rsidP="00223104">
            <w:pPr>
              <w:pStyle w:val="Table10ptText-ASDEFCON"/>
            </w:pPr>
          </w:p>
        </w:tc>
        <w:tc>
          <w:tcPr>
            <w:tcW w:w="270" w:type="dxa"/>
          </w:tcPr>
          <w:p w14:paraId="6BBF3D1D" w14:textId="77777777" w:rsidR="00BF4175" w:rsidRPr="00715F8B" w:rsidRDefault="00BF4175" w:rsidP="00223104">
            <w:pPr>
              <w:pStyle w:val="Table10ptText-ASDEFCON"/>
            </w:pPr>
          </w:p>
        </w:tc>
        <w:tc>
          <w:tcPr>
            <w:tcW w:w="1620" w:type="dxa"/>
            <w:tcBorders>
              <w:bottom w:val="dashed" w:sz="4" w:space="0" w:color="auto"/>
            </w:tcBorders>
          </w:tcPr>
          <w:p w14:paraId="22987886" w14:textId="77777777" w:rsidR="00BF4175" w:rsidRPr="00715F8B" w:rsidRDefault="00BF4175" w:rsidP="00223104">
            <w:pPr>
              <w:pStyle w:val="Table10ptText-ASDEFCON"/>
            </w:pPr>
          </w:p>
        </w:tc>
      </w:tr>
      <w:tr w:rsidR="00BF4175" w:rsidRPr="00715F8B" w14:paraId="53740F5E" w14:textId="77777777" w:rsidTr="00223104">
        <w:trPr>
          <w:trHeight w:val="448"/>
        </w:trPr>
        <w:tc>
          <w:tcPr>
            <w:tcW w:w="2718" w:type="dxa"/>
            <w:tcBorders>
              <w:top w:val="dashed" w:sz="4" w:space="0" w:color="auto"/>
            </w:tcBorders>
          </w:tcPr>
          <w:p w14:paraId="188912B8" w14:textId="77777777" w:rsidR="00BF4175" w:rsidRPr="00715F8B" w:rsidRDefault="00BF4175" w:rsidP="004538F9">
            <w:pPr>
              <w:pStyle w:val="Table10ptText-ASDEFCON"/>
            </w:pPr>
            <w:r w:rsidRPr="00715F8B">
              <w:t>(signature of witness)</w:t>
            </w:r>
          </w:p>
        </w:tc>
        <w:tc>
          <w:tcPr>
            <w:tcW w:w="360" w:type="dxa"/>
          </w:tcPr>
          <w:p w14:paraId="5D9FE35A" w14:textId="77777777" w:rsidR="00BF4175" w:rsidRPr="00715F8B" w:rsidRDefault="00BF4175" w:rsidP="00223104">
            <w:pPr>
              <w:pStyle w:val="Table10ptText-ASDEFCON"/>
            </w:pPr>
          </w:p>
        </w:tc>
        <w:tc>
          <w:tcPr>
            <w:tcW w:w="2880" w:type="dxa"/>
            <w:tcBorders>
              <w:top w:val="dashed" w:sz="4" w:space="0" w:color="auto"/>
            </w:tcBorders>
          </w:tcPr>
          <w:p w14:paraId="59E1CA9C" w14:textId="77777777" w:rsidR="00BF4175" w:rsidRPr="00715F8B" w:rsidRDefault="00BF4175" w:rsidP="004538F9">
            <w:pPr>
              <w:pStyle w:val="Table10ptText-ASDEFCON"/>
            </w:pPr>
            <w:r w:rsidRPr="00715F8B">
              <w:t>(print name of witness)</w:t>
            </w:r>
          </w:p>
        </w:tc>
        <w:tc>
          <w:tcPr>
            <w:tcW w:w="270" w:type="dxa"/>
          </w:tcPr>
          <w:p w14:paraId="4626B77C" w14:textId="77777777" w:rsidR="00BF4175" w:rsidRPr="00715F8B" w:rsidRDefault="00BF4175" w:rsidP="00223104">
            <w:pPr>
              <w:pStyle w:val="Table10ptText-ASDEFCON"/>
            </w:pPr>
          </w:p>
        </w:tc>
        <w:tc>
          <w:tcPr>
            <w:tcW w:w="1620" w:type="dxa"/>
            <w:tcBorders>
              <w:top w:val="dashed" w:sz="4" w:space="0" w:color="auto"/>
            </w:tcBorders>
          </w:tcPr>
          <w:p w14:paraId="5659F0B4" w14:textId="77777777" w:rsidR="00BF4175" w:rsidRPr="00715F8B" w:rsidRDefault="00BF4175" w:rsidP="004538F9">
            <w:pPr>
              <w:pStyle w:val="Table10ptText-ASDEFCON"/>
            </w:pPr>
            <w:r w:rsidRPr="00715F8B">
              <w:t>(date)</w:t>
            </w:r>
          </w:p>
        </w:tc>
      </w:tr>
    </w:tbl>
    <w:p w14:paraId="267E6B28" w14:textId="77777777" w:rsidR="00BF4175" w:rsidRPr="00776825" w:rsidRDefault="00BF4175" w:rsidP="004538F9">
      <w:pPr>
        <w:pStyle w:val="ASDEFCONNormal"/>
      </w:pPr>
    </w:p>
    <w:p w14:paraId="5AE1A77C" w14:textId="77777777" w:rsidR="008F0599" w:rsidRPr="00776825" w:rsidRDefault="008F0599" w:rsidP="004538F9">
      <w:pPr>
        <w:pStyle w:val="ASDEFCONNormal"/>
      </w:pPr>
    </w:p>
    <w:p w14:paraId="1DE3249A" w14:textId="51B07C97" w:rsidR="008F0599" w:rsidRPr="005848CF" w:rsidRDefault="005848CF" w:rsidP="004538F9">
      <w:pPr>
        <w:pStyle w:val="ASDEFCONNormal"/>
      </w:pPr>
      <w:r>
        <w:t>SIGNED</w:t>
      </w:r>
      <w:del w:id="1966" w:author="Author">
        <w:r>
          <w:delText>, SEALED and</w:delText>
        </w:r>
        <w:r w:rsidR="008F0599" w:rsidRPr="005848CF">
          <w:delText xml:space="preserve"> DELIVERED</w:delText>
        </w:r>
      </w:del>
      <w:r w:rsidR="008F0599" w:rsidRPr="005848CF">
        <w:t xml:space="preserve"> for and on behalf of</w:t>
      </w:r>
    </w:p>
    <w:p w14:paraId="2DFFF8A5" w14:textId="77777777" w:rsidR="00BF4175" w:rsidRPr="00715F8B" w:rsidRDefault="00BF4175" w:rsidP="004538F9">
      <w:pPr>
        <w:pStyle w:val="ASDEFCONNormal"/>
      </w:pPr>
      <w:r w:rsidRPr="00715F8B">
        <w:t>THE CONTRACTOR:</w:t>
      </w:r>
    </w:p>
    <w:p w14:paraId="4FF29D78" w14:textId="77777777" w:rsidR="008F0599" w:rsidRPr="00776825" w:rsidRDefault="008F0599" w:rsidP="004538F9">
      <w:pPr>
        <w:pStyle w:val="ASDEFCONNormal"/>
      </w:pPr>
    </w:p>
    <w:p w14:paraId="554151C8" w14:textId="4DE37AA0" w:rsidR="00C67CB3" w:rsidRDefault="00C67CB3" w:rsidP="004538F9">
      <w:pPr>
        <w:pStyle w:val="Note-ASDEFCON"/>
      </w:pPr>
      <w:r>
        <w:t>Note for Deed Signature:  Guidance on executing agreements, including some statutory requirements to ensure the execution is effective, are detailed in the ‘Executing Agreements Fact Sheet’, found on the Procurement and Contracting intranet page at:</w:t>
      </w:r>
    </w:p>
    <w:p w14:paraId="7AA889EA" w14:textId="77777777" w:rsidR="00C67CB3" w:rsidRDefault="005F623C" w:rsidP="0064782A">
      <w:pPr>
        <w:pStyle w:val="Note-ASDEFCON"/>
        <w:numPr>
          <w:ilvl w:val="0"/>
          <w:numId w:val="64"/>
        </w:numPr>
        <w:ind w:hanging="720"/>
        <w:rPr>
          <w:del w:id="1967" w:author="Author"/>
        </w:rPr>
      </w:pPr>
      <w:del w:id="1968" w:author="Author">
        <w:r w:rsidRPr="005F623C">
          <w:delText xml:space="preserve"> http://ibss/PublishedWebsite/LatestFinal/836F0CF2-84F0-43C2-8A34-6D34BD246B0D/Item/EBDAF9B0-2B07-45D4-BC51-67963BAA2394</w:delText>
        </w:r>
      </w:del>
    </w:p>
    <w:p w14:paraId="45EB4364" w14:textId="35E3F960" w:rsidR="00C67CB3" w:rsidRDefault="00041AAA" w:rsidP="004538F9">
      <w:pPr>
        <w:pStyle w:val="Note-ASDEFCON"/>
        <w:rPr>
          <w:ins w:id="1969" w:author="Author"/>
        </w:rPr>
      </w:pPr>
      <w:ins w:id="1970" w:author="Author">
        <w:r>
          <w:fldChar w:fldCharType="begin"/>
        </w:r>
        <w:r>
          <w:instrText xml:space="preserve"> HYPERLINK "%20http:/ibss/PublishedWebsite/LatestFinal/836F0CF2-84F0-43C2-8A34-6D34BD246B0D/Item/EBDAF9B0-2B07-45D4-BC51-67963BAA2394" </w:instrText>
        </w:r>
        <w:r>
          <w:fldChar w:fldCharType="separate"/>
        </w:r>
        <w:r w:rsidR="005F623C" w:rsidRPr="00CB0AAF">
          <w:rPr>
            <w:rStyle w:val="Hyperlink"/>
          </w:rPr>
          <w:t xml:space="preserve"> http://ibss/PublishedWebsite/LatestFinal/836F0CF2-84F0-43C2-8A34-6D34BD246B0D/Item/EBDAF9B0-2B07-45D4-BC51-67963BAA2394</w:t>
        </w:r>
        <w:r>
          <w:rPr>
            <w:rStyle w:val="Hyperlink"/>
          </w:rPr>
          <w:fldChar w:fldCharType="end"/>
        </w:r>
      </w:ins>
    </w:p>
    <w:p w14:paraId="6D853615" w14:textId="00DE2FE6" w:rsidR="00C67CB3" w:rsidRDefault="00C67CB3" w:rsidP="004538F9">
      <w:pPr>
        <w:pStyle w:val="Note-ASDEFCON"/>
      </w:pPr>
      <w:r>
        <w:t>This guidance is developed for Commonwealth Personnel and should be used to assess the Contractor’s execution of the Deed.  The Contractor should seek its own independent legal advice on its execution of the Deed.</w:t>
      </w:r>
    </w:p>
    <w:p w14:paraId="7C06FFC6" w14:textId="361CA952" w:rsidR="008F0599" w:rsidRPr="00FA41C6" w:rsidRDefault="00855EA1" w:rsidP="004538F9">
      <w:pPr>
        <w:pStyle w:val="ASDEFCONNormal"/>
        <w:rPr>
          <w:b/>
        </w:rPr>
      </w:pPr>
      <w:r w:rsidRPr="00FA41C6">
        <w:rPr>
          <w:b/>
        </w:rPr>
        <w:fldChar w:fldCharType="begin">
          <w:ffData>
            <w:name w:val="Text96"/>
            <w:enabled/>
            <w:calcOnExit w:val="0"/>
            <w:textInput>
              <w:default w:val="(INSERT APPROPRIATE CONTRACTOR'S EXECUTION CLAUSE)"/>
            </w:textInput>
          </w:ffData>
        </w:fldChar>
      </w:r>
      <w:bookmarkStart w:id="1971" w:name="Text96"/>
      <w:r w:rsidRPr="00FA41C6">
        <w:rPr>
          <w:b/>
        </w:rPr>
        <w:instrText xml:space="preserve"> FORMTEXT </w:instrText>
      </w:r>
      <w:r w:rsidRPr="00FA41C6">
        <w:rPr>
          <w:b/>
        </w:rPr>
      </w:r>
      <w:r w:rsidRPr="00FA41C6">
        <w:rPr>
          <w:b/>
        </w:rPr>
        <w:fldChar w:fldCharType="separate"/>
      </w:r>
      <w:r w:rsidR="005E1CDB" w:rsidRPr="00FA41C6">
        <w:rPr>
          <w:b/>
          <w:noProof/>
        </w:rPr>
        <w:t>(INSERT APPROPRIATE CONTRACTOR'S EXECUTION CLAUSE)</w:t>
      </w:r>
      <w:r w:rsidRPr="00FA41C6">
        <w:rPr>
          <w:b/>
        </w:rPr>
        <w:fldChar w:fldCharType="end"/>
      </w:r>
      <w:bookmarkEnd w:id="1971"/>
    </w:p>
    <w:p w14:paraId="338F5581" w14:textId="77777777" w:rsidR="00F90C2B" w:rsidRPr="00CF4216" w:rsidRDefault="00F90C2B" w:rsidP="004538F9">
      <w:pPr>
        <w:pStyle w:val="ASDEFCONNormal"/>
      </w:pPr>
    </w:p>
    <w:sectPr w:rsidR="00F90C2B" w:rsidRPr="00CF4216" w:rsidSect="00DC773A">
      <w:pgSz w:w="11907" w:h="16840" w:code="9"/>
      <w:pgMar w:top="1418" w:right="1418" w:bottom="1418" w:left="1418" w:header="567" w:footer="567" w:gutter="0"/>
      <w:paperSrc w:first="257" w:other="257"/>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CCD8B4" w14:textId="77777777" w:rsidR="00041AAA" w:rsidRDefault="00041AAA">
      <w:r>
        <w:separator/>
      </w:r>
    </w:p>
  </w:endnote>
  <w:endnote w:type="continuationSeparator" w:id="0">
    <w:p w14:paraId="600789C9" w14:textId="77777777" w:rsidR="00041AAA" w:rsidRDefault="00041AAA">
      <w:r>
        <w:continuationSeparator/>
      </w:r>
    </w:p>
  </w:endnote>
  <w:endnote w:type="continuationNotice" w:id="1">
    <w:p w14:paraId="194FEDCB" w14:textId="77777777" w:rsidR="00041AAA" w:rsidRDefault="00041AAA" w:rsidP="00041AAA">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Bold">
    <w:panose1 w:val="020B0704020202020204"/>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D81BC7" w14:textId="77777777" w:rsidR="0052774E" w:rsidRDefault="0052774E" w:rsidP="00DC77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56AE5E22" w14:textId="77777777" w:rsidR="0052774E" w:rsidRDefault="00041AAA">
    <w:pPr>
      <w:pStyle w:val="Footer"/>
      <w:ind w:right="360"/>
    </w:pPr>
    <w:r>
      <w:fldChar w:fldCharType="begin" w:fldLock="1"/>
    </w:r>
    <w:r>
      <w:instrText xml:space="preserve"> DOCVARIABLE  CUFooterText  \* MERGEFORMAT \* MERGEFORMAT </w:instrText>
    </w:r>
    <w:r>
      <w:fldChar w:fldCharType="separate"/>
    </w:r>
    <w:r w:rsidR="0052774E">
      <w:t>Legal\100224769.1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6"/>
    </w:tblGrid>
    <w:tr w:rsidR="0052774E" w:rsidRPr="00F90C2B" w14:paraId="3871AF65" w14:textId="77777777" w:rsidTr="006D06C8">
      <w:tc>
        <w:tcPr>
          <w:tcW w:w="2500" w:type="pct"/>
        </w:tcPr>
        <w:p w14:paraId="09A740E3" w14:textId="6B1B6F5C" w:rsidR="0052774E" w:rsidRDefault="00E22067" w:rsidP="006D06C8">
          <w:pPr>
            <w:pStyle w:val="ASDEFCONHeaderFooterLeft"/>
          </w:pPr>
          <w:r>
            <w:fldChar w:fldCharType="begin"/>
          </w:r>
          <w:r>
            <w:instrText xml:space="preserve"> DOCPROPERTY Footer_Left </w:instrText>
          </w:r>
          <w:r>
            <w:fldChar w:fldCharType="separate"/>
          </w:r>
          <w:r w:rsidR="0052774E">
            <w:t>Draft Conditions of Deed</w:t>
          </w:r>
          <w:r>
            <w:fldChar w:fldCharType="end"/>
          </w:r>
          <w:r w:rsidR="0052774E">
            <w:t xml:space="preserve"> </w:t>
          </w:r>
          <w:r>
            <w:fldChar w:fldCharType="begin"/>
          </w:r>
          <w:r>
            <w:instrText xml:space="preserve"> DOCPROPERTY Version </w:instrText>
          </w:r>
          <w:r>
            <w:fldChar w:fldCharType="separate"/>
          </w:r>
          <w:r w:rsidR="0052774E">
            <w:t>(V3.</w:t>
          </w:r>
          <w:del w:id="35" w:author="Author">
            <w:r w:rsidR="005B42AF">
              <w:delText>0</w:delText>
            </w:r>
          </w:del>
          <w:ins w:id="36" w:author="Author">
            <w:r w:rsidR="0052774E">
              <w:t>1</w:t>
            </w:r>
          </w:ins>
          <w:r w:rsidR="0052774E">
            <w:t>)</w:t>
          </w:r>
          <w:r>
            <w:fldChar w:fldCharType="end"/>
          </w:r>
        </w:p>
      </w:tc>
      <w:tc>
        <w:tcPr>
          <w:tcW w:w="2500" w:type="pct"/>
        </w:tcPr>
        <w:p w14:paraId="7070F4F1" w14:textId="153E076E" w:rsidR="0052774E" w:rsidRPr="00F90C2B" w:rsidRDefault="0052774E" w:rsidP="00F90C2B">
          <w:pPr>
            <w:pStyle w:val="ASDEFCONHeaderFooterRight"/>
          </w:pPr>
          <w:r w:rsidRPr="00F90C2B">
            <w:t>R-</w:t>
          </w:r>
          <w:r w:rsidRPr="00F90C2B">
            <w:fldChar w:fldCharType="begin"/>
          </w:r>
          <w:r w:rsidRPr="00F90C2B">
            <w:instrText xml:space="preserve"> PAGE </w:instrText>
          </w:r>
          <w:r w:rsidRPr="00F90C2B">
            <w:fldChar w:fldCharType="separate"/>
          </w:r>
          <w:r w:rsidR="00CB7B3E">
            <w:rPr>
              <w:noProof/>
            </w:rPr>
            <w:t>3</w:t>
          </w:r>
          <w:r w:rsidRPr="00F90C2B">
            <w:fldChar w:fldCharType="end"/>
          </w:r>
        </w:p>
      </w:tc>
    </w:tr>
    <w:tr w:rsidR="0052774E" w14:paraId="6DD292EF" w14:textId="77777777" w:rsidTr="006D06C8">
      <w:tc>
        <w:tcPr>
          <w:tcW w:w="5000" w:type="pct"/>
          <w:gridSpan w:val="2"/>
        </w:tcPr>
        <w:p w14:paraId="7C629A9E" w14:textId="2F2301C6" w:rsidR="0052774E" w:rsidRDefault="00E22067" w:rsidP="006D06C8">
          <w:pPr>
            <w:pStyle w:val="ASDEFCONHeaderFooterClassification"/>
          </w:pPr>
          <w:r>
            <w:fldChar w:fldCharType="begin"/>
          </w:r>
          <w:r>
            <w:instrText xml:space="preserve"> DOCPROPERTY Classification </w:instrText>
          </w:r>
          <w:r>
            <w:fldChar w:fldCharType="separate"/>
          </w:r>
          <w:r w:rsidR="0052774E">
            <w:t>Official</w:t>
          </w:r>
          <w:r>
            <w:fldChar w:fldCharType="end"/>
          </w:r>
        </w:p>
      </w:tc>
    </w:tr>
  </w:tbl>
  <w:p w14:paraId="425BDEA0" w14:textId="77777777" w:rsidR="0052774E" w:rsidRPr="006D06C8" w:rsidRDefault="0052774E" w:rsidP="006D06C8">
    <w:pPr>
      <w:pStyle w:val="ASDEFCONHeaderFooterLef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176AFD" w14:textId="77777777" w:rsidR="0052774E" w:rsidRDefault="00041AAA">
    <w:pPr>
      <w:pStyle w:val="Footer"/>
    </w:pPr>
    <w:r>
      <w:fldChar w:fldCharType="begin" w:fldLock="1"/>
    </w:r>
    <w:r>
      <w:instrText xml:space="preserve"> DOCVARIABLE  CUFooterText  \* MERGEFORMAT \* MERGEFORMAT </w:instrText>
    </w:r>
    <w:r>
      <w:fldChar w:fldCharType="separate"/>
    </w:r>
    <w:r w:rsidR="0052774E">
      <w:t>Legal\100224769.1</w:t>
    </w:r>
    <w: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6"/>
    </w:tblGrid>
    <w:tr w:rsidR="0052774E" w:rsidRPr="00F90C2B" w14:paraId="71F4D023" w14:textId="77777777" w:rsidTr="006D06C8">
      <w:tc>
        <w:tcPr>
          <w:tcW w:w="2500" w:type="pct"/>
        </w:tcPr>
        <w:p w14:paraId="1046A268" w14:textId="168C07A6" w:rsidR="0052774E" w:rsidRDefault="00E22067" w:rsidP="006D06C8">
          <w:pPr>
            <w:pStyle w:val="ASDEFCONHeaderFooterLeft"/>
          </w:pPr>
          <w:r>
            <w:fldChar w:fldCharType="begin"/>
          </w:r>
          <w:r>
            <w:instrText xml:space="preserve"> DOCPROPERTY Footer_Left </w:instrText>
          </w:r>
          <w:r>
            <w:fldChar w:fldCharType="separate"/>
          </w:r>
          <w:r w:rsidR="0052774E">
            <w:t>Draft Conditions of Deed</w:t>
          </w:r>
          <w:r>
            <w:fldChar w:fldCharType="end"/>
          </w:r>
          <w:r w:rsidR="0052774E">
            <w:t xml:space="preserve"> </w:t>
          </w:r>
          <w:r>
            <w:fldChar w:fldCharType="begin"/>
          </w:r>
          <w:r>
            <w:instrText xml:space="preserve"> DOCPROPERTY Version </w:instrText>
          </w:r>
          <w:r>
            <w:fldChar w:fldCharType="separate"/>
          </w:r>
          <w:r w:rsidR="0052774E">
            <w:t>(V3.</w:t>
          </w:r>
          <w:del w:id="344" w:author="Author">
            <w:r w:rsidR="005B42AF">
              <w:delText>0</w:delText>
            </w:r>
          </w:del>
          <w:ins w:id="345" w:author="Author">
            <w:r w:rsidR="0052774E">
              <w:t>1</w:t>
            </w:r>
          </w:ins>
          <w:r w:rsidR="0052774E">
            <w:t>)</w:t>
          </w:r>
          <w:r>
            <w:fldChar w:fldCharType="end"/>
          </w:r>
        </w:p>
      </w:tc>
      <w:tc>
        <w:tcPr>
          <w:tcW w:w="2500" w:type="pct"/>
        </w:tcPr>
        <w:p w14:paraId="00D1213D" w14:textId="212B05EE" w:rsidR="0052774E" w:rsidRPr="00F90C2B" w:rsidRDefault="0052774E" w:rsidP="00F90C2B">
          <w:pPr>
            <w:pStyle w:val="ASDEFCONHeaderFooterRight"/>
          </w:pPr>
          <w:r w:rsidRPr="00F90C2B">
            <w:fldChar w:fldCharType="begin"/>
          </w:r>
          <w:r w:rsidRPr="00F90C2B">
            <w:instrText xml:space="preserve"> PAGE </w:instrText>
          </w:r>
          <w:r w:rsidRPr="00F90C2B">
            <w:fldChar w:fldCharType="separate"/>
          </w:r>
          <w:r w:rsidR="00CB7B3E">
            <w:rPr>
              <w:noProof/>
            </w:rPr>
            <w:t>iii</w:t>
          </w:r>
          <w:r w:rsidRPr="00F90C2B">
            <w:fldChar w:fldCharType="end"/>
          </w:r>
        </w:p>
      </w:tc>
    </w:tr>
    <w:tr w:rsidR="0052774E" w14:paraId="0C2811F5" w14:textId="77777777" w:rsidTr="006D06C8">
      <w:tc>
        <w:tcPr>
          <w:tcW w:w="5000" w:type="pct"/>
          <w:gridSpan w:val="2"/>
        </w:tcPr>
        <w:p w14:paraId="57E1CAA5" w14:textId="5121B479" w:rsidR="0052774E" w:rsidRDefault="00E22067" w:rsidP="006D06C8">
          <w:pPr>
            <w:pStyle w:val="ASDEFCONHeaderFooterClassification"/>
          </w:pPr>
          <w:r>
            <w:fldChar w:fldCharType="begin"/>
          </w:r>
          <w:r>
            <w:instrText xml:space="preserve"> DOCPROPERTY Classification </w:instrText>
          </w:r>
          <w:r>
            <w:fldChar w:fldCharType="separate"/>
          </w:r>
          <w:r w:rsidR="0052774E">
            <w:t>Official</w:t>
          </w:r>
          <w:r>
            <w:fldChar w:fldCharType="end"/>
          </w:r>
        </w:p>
      </w:tc>
    </w:tr>
  </w:tbl>
  <w:p w14:paraId="78459AB3" w14:textId="77777777" w:rsidR="0052774E" w:rsidRPr="006D06C8" w:rsidRDefault="0052774E" w:rsidP="006D06C8">
    <w:pPr>
      <w:pStyle w:val="ASDEFCONHeaderFooterLeft"/>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6"/>
    </w:tblGrid>
    <w:tr w:rsidR="0052774E" w:rsidRPr="00F90C2B" w14:paraId="11420DE0" w14:textId="77777777" w:rsidTr="006D06C8">
      <w:tc>
        <w:tcPr>
          <w:tcW w:w="2500" w:type="pct"/>
        </w:tcPr>
        <w:p w14:paraId="16E714D3" w14:textId="150E1C16" w:rsidR="0052774E" w:rsidRDefault="00E22067" w:rsidP="005F564A">
          <w:pPr>
            <w:pStyle w:val="ASDEFCONHeaderFooterLeft"/>
          </w:pPr>
          <w:r>
            <w:fldChar w:fldCharType="begin"/>
          </w:r>
          <w:r>
            <w:instrText xml:space="preserve"> DOCPROPERTY Footer_Left </w:instrText>
          </w:r>
          <w:r>
            <w:fldChar w:fldCharType="separate"/>
          </w:r>
          <w:r w:rsidR="0052774E">
            <w:t>Draft Conditions of Deed</w:t>
          </w:r>
          <w:r>
            <w:fldChar w:fldCharType="end"/>
          </w:r>
          <w:r w:rsidR="0052774E">
            <w:t xml:space="preserve"> </w:t>
          </w:r>
          <w:r w:rsidR="0052774E">
            <w:fldChar w:fldCharType="begin"/>
          </w:r>
          <w:r w:rsidR="0052774E">
            <w:instrText xml:space="preserve"> DOCPROPERTY  Author  \* MERGEFORMAT </w:instrText>
          </w:r>
          <w:r w:rsidR="0052774E">
            <w:fldChar w:fldCharType="end"/>
          </w:r>
          <w:r w:rsidR="00041AAA">
            <w:fldChar w:fldCharType="begin"/>
          </w:r>
          <w:r w:rsidR="00041AAA">
            <w:instrText xml:space="preserve"> DOCPROPERTY  Version  \* MERGEFORMAT </w:instrText>
          </w:r>
          <w:r w:rsidR="00041AAA">
            <w:fldChar w:fldCharType="separate"/>
          </w:r>
          <w:r w:rsidR="0052774E">
            <w:t>(V3.</w:t>
          </w:r>
          <w:del w:id="1963" w:author="Author">
            <w:r w:rsidR="005B42AF">
              <w:delText>0</w:delText>
            </w:r>
          </w:del>
          <w:ins w:id="1964" w:author="Author">
            <w:r w:rsidR="0052774E">
              <w:t>1</w:t>
            </w:r>
          </w:ins>
          <w:r w:rsidR="0052774E">
            <w:t>)</w:t>
          </w:r>
          <w:r w:rsidR="00041AAA">
            <w:fldChar w:fldCharType="end"/>
          </w:r>
        </w:p>
      </w:tc>
      <w:tc>
        <w:tcPr>
          <w:tcW w:w="2500" w:type="pct"/>
        </w:tcPr>
        <w:p w14:paraId="3A16A198" w14:textId="375B1CCE" w:rsidR="0052774E" w:rsidRPr="00F90C2B" w:rsidRDefault="0052774E" w:rsidP="00F90C2B">
          <w:pPr>
            <w:pStyle w:val="ASDEFCONHeaderFooterRight"/>
          </w:pPr>
          <w:r w:rsidRPr="00F90C2B">
            <w:fldChar w:fldCharType="begin"/>
          </w:r>
          <w:r w:rsidRPr="00F90C2B">
            <w:instrText xml:space="preserve"> PAGE </w:instrText>
          </w:r>
          <w:r w:rsidRPr="00F90C2B">
            <w:fldChar w:fldCharType="separate"/>
          </w:r>
          <w:r w:rsidR="00CB7B3E">
            <w:rPr>
              <w:noProof/>
            </w:rPr>
            <w:t>15</w:t>
          </w:r>
          <w:r w:rsidRPr="00F90C2B">
            <w:fldChar w:fldCharType="end"/>
          </w:r>
        </w:p>
      </w:tc>
    </w:tr>
    <w:tr w:rsidR="0052774E" w14:paraId="5FB6E144" w14:textId="77777777" w:rsidTr="006D06C8">
      <w:tc>
        <w:tcPr>
          <w:tcW w:w="5000" w:type="pct"/>
          <w:gridSpan w:val="2"/>
        </w:tcPr>
        <w:p w14:paraId="2E1B130F" w14:textId="6300B562" w:rsidR="0052774E" w:rsidRDefault="00E22067" w:rsidP="006D06C8">
          <w:pPr>
            <w:pStyle w:val="ASDEFCONHeaderFooterClassification"/>
          </w:pPr>
          <w:r>
            <w:fldChar w:fldCharType="begin"/>
          </w:r>
          <w:r>
            <w:instrText xml:space="preserve"> DOCPROPERTY Classification </w:instrText>
          </w:r>
          <w:r>
            <w:fldChar w:fldCharType="separate"/>
          </w:r>
          <w:r w:rsidR="0052774E">
            <w:t>Official</w:t>
          </w:r>
          <w:r>
            <w:fldChar w:fldCharType="end"/>
          </w:r>
        </w:p>
      </w:tc>
    </w:tr>
  </w:tbl>
  <w:p w14:paraId="05ECDE19" w14:textId="77777777" w:rsidR="0052774E" w:rsidRPr="006D06C8" w:rsidRDefault="0052774E" w:rsidP="006D06C8">
    <w:pPr>
      <w:pStyle w:val="ASDEFCONHeaderFooterLef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A16D878" w14:textId="77777777" w:rsidR="00041AAA" w:rsidRDefault="00041AAA">
      <w:r>
        <w:separator/>
      </w:r>
    </w:p>
  </w:footnote>
  <w:footnote w:type="continuationSeparator" w:id="0">
    <w:p w14:paraId="1603BECA" w14:textId="77777777" w:rsidR="00041AAA" w:rsidRDefault="00041AAA">
      <w:r>
        <w:continuationSeparator/>
      </w:r>
    </w:p>
  </w:footnote>
  <w:footnote w:type="continuationNotice" w:id="1">
    <w:p w14:paraId="0E398202" w14:textId="77777777" w:rsidR="00041AAA" w:rsidRDefault="00041AAA" w:rsidP="00041AAA">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6"/>
    </w:tblGrid>
    <w:tr w:rsidR="0052774E" w14:paraId="0EBE7247" w14:textId="77777777" w:rsidTr="006D06C8">
      <w:tc>
        <w:tcPr>
          <w:tcW w:w="5000" w:type="pct"/>
          <w:gridSpan w:val="2"/>
        </w:tcPr>
        <w:p w14:paraId="6670C18F" w14:textId="444BFA45" w:rsidR="0052774E" w:rsidRDefault="00E22067" w:rsidP="006D06C8">
          <w:pPr>
            <w:pStyle w:val="ASDEFCONHeaderFooterClassification"/>
          </w:pPr>
          <w:r>
            <w:fldChar w:fldCharType="begin"/>
          </w:r>
          <w:r>
            <w:instrText xml:space="preserve"> DOCPROPERTY Classification </w:instrText>
          </w:r>
          <w:r>
            <w:fldChar w:fldCharType="separate"/>
          </w:r>
          <w:r w:rsidR="0052774E">
            <w:t>Official</w:t>
          </w:r>
          <w:r>
            <w:fldChar w:fldCharType="end"/>
          </w:r>
        </w:p>
      </w:tc>
    </w:tr>
    <w:tr w:rsidR="0052774E" w14:paraId="3AC9680B" w14:textId="77777777" w:rsidTr="006D06C8">
      <w:tc>
        <w:tcPr>
          <w:tcW w:w="2500" w:type="pct"/>
        </w:tcPr>
        <w:p w14:paraId="3B32D3C7" w14:textId="77777777" w:rsidR="0052774E" w:rsidRDefault="00E22067" w:rsidP="006D06C8">
          <w:pPr>
            <w:pStyle w:val="ASDEFCONHeaderFooterLeft"/>
          </w:pPr>
          <w:r>
            <w:fldChar w:fldCharType="begin"/>
          </w:r>
          <w:r>
            <w:instrText xml:space="preserve"> DOCPROPERTY Header_Left </w:instrText>
          </w:r>
          <w:r>
            <w:fldChar w:fldCharType="separate"/>
          </w:r>
          <w:r w:rsidR="0052774E">
            <w:t>ASDEFCON (Standing Offer for Services)</w:t>
          </w:r>
          <w:r>
            <w:fldChar w:fldCharType="end"/>
          </w:r>
        </w:p>
      </w:tc>
      <w:tc>
        <w:tcPr>
          <w:tcW w:w="2500" w:type="pct"/>
        </w:tcPr>
        <w:p w14:paraId="27F345CC" w14:textId="77777777" w:rsidR="0052774E" w:rsidRDefault="00E22067" w:rsidP="006D06C8">
          <w:pPr>
            <w:pStyle w:val="ASDEFCONHeaderFooterRight"/>
          </w:pPr>
          <w:r>
            <w:fldChar w:fldCharType="begin"/>
          </w:r>
          <w:r>
            <w:instrText xml:space="preserve"> DOCPROPERTY Header_Right </w:instrText>
          </w:r>
          <w:r>
            <w:fldChar w:fldCharType="separate"/>
          </w:r>
          <w:r w:rsidR="0052774E">
            <w:t>PART 2</w:t>
          </w:r>
          <w:r>
            <w:fldChar w:fldCharType="end"/>
          </w:r>
        </w:p>
      </w:tc>
    </w:tr>
  </w:tbl>
  <w:p w14:paraId="5BA94C08" w14:textId="77777777" w:rsidR="0052774E" w:rsidRPr="006D06C8" w:rsidRDefault="0052774E" w:rsidP="006D06C8">
    <w:pPr>
      <w:pStyle w:val="ASDEFCONHeaderFooterLef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0"/>
    <w:multiLevelType w:val="singleLevel"/>
    <w:tmpl w:val="A1245E3A"/>
    <w:lvl w:ilvl="0">
      <w:start w:val="1"/>
      <w:numFmt w:val="bullet"/>
      <w:pStyle w:val="ListBullet5"/>
      <w:lvlText w:val=""/>
      <w:lvlJc w:val="left"/>
      <w:pPr>
        <w:tabs>
          <w:tab w:val="num" w:pos="1492"/>
        </w:tabs>
        <w:ind w:left="1492" w:hanging="360"/>
      </w:pPr>
      <w:rPr>
        <w:rFonts w:ascii="Symbol" w:hAnsi="Symbol" w:hint="default"/>
      </w:rPr>
    </w:lvl>
  </w:abstractNum>
  <w:abstractNum w:abstractNumId="1" w15:restartNumberingAfterBreak="0">
    <w:nsid w:val="FFFFFF82"/>
    <w:multiLevelType w:val="singleLevel"/>
    <w:tmpl w:val="36C20640"/>
    <w:lvl w:ilvl="0">
      <w:start w:val="1"/>
      <w:numFmt w:val="bullet"/>
      <w:pStyle w:val="ListBullet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7568B212"/>
    <w:lvl w:ilvl="0">
      <w:start w:val="1"/>
      <w:numFmt w:val="bullet"/>
      <w:pStyle w:val="ListBullet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8C88CEF6"/>
    <w:lvl w:ilvl="0">
      <w:start w:val="1"/>
      <w:numFmt w:val="bullet"/>
      <w:pStyle w:val="ListBullet"/>
      <w:lvlText w:val=""/>
      <w:lvlJc w:val="left"/>
      <w:pPr>
        <w:tabs>
          <w:tab w:val="num" w:pos="360"/>
        </w:tabs>
        <w:ind w:left="360" w:hanging="360"/>
      </w:pPr>
      <w:rPr>
        <w:rFonts w:ascii="Symbol" w:hAnsi="Symbol" w:hint="default"/>
      </w:rPr>
    </w:lvl>
  </w:abstractNum>
  <w:abstractNum w:abstractNumId="4"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5" w15:restartNumberingAfterBreak="0">
    <w:nsid w:val="0C026B33"/>
    <w:multiLevelType w:val="hybridMultilevel"/>
    <w:tmpl w:val="7846B39A"/>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1A46F9B"/>
    <w:multiLevelType w:val="multilevel"/>
    <w:tmpl w:val="B0485F70"/>
    <w:lvl w:ilvl="0">
      <w:start w:val="1"/>
      <w:numFmt w:val="lowerLetter"/>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11D00BF8"/>
    <w:multiLevelType w:val="hybridMultilevel"/>
    <w:tmpl w:val="502048C6"/>
    <w:lvl w:ilvl="0" w:tplc="2B9C8BA6">
      <w:start w:val="1"/>
      <w:numFmt w:val="bullet"/>
      <w:pStyle w:val="DMO-NoteToDraftersBullet"/>
      <w:lvlText w:val=""/>
      <w:lvlJc w:val="left"/>
      <w:pPr>
        <w:tabs>
          <w:tab w:val="num" w:pos="851"/>
        </w:tabs>
        <w:ind w:left="851" w:hanging="851"/>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2601520"/>
    <w:multiLevelType w:val="hybridMultilevel"/>
    <w:tmpl w:val="5666139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1E060C17"/>
    <w:multiLevelType w:val="multilevel"/>
    <w:tmpl w:val="B55E443A"/>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23215CFF"/>
    <w:multiLevelType w:val="multilevel"/>
    <w:tmpl w:val="BB8425B2"/>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239A7F63"/>
    <w:multiLevelType w:val="multilevel"/>
    <w:tmpl w:val="3D4A9058"/>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2" w15:restartNumberingAfterBreak="0">
    <w:nsid w:val="247135B2"/>
    <w:multiLevelType w:val="hybridMultilevel"/>
    <w:tmpl w:val="39C00802"/>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3" w15:restartNumberingAfterBreak="0">
    <w:nsid w:val="2573626E"/>
    <w:multiLevelType w:val="multilevel"/>
    <w:tmpl w:val="782839D0"/>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2774556E"/>
    <w:multiLevelType w:val="hybridMultilevel"/>
    <w:tmpl w:val="0F708AE0"/>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5" w15:restartNumberingAfterBreak="0">
    <w:nsid w:val="27841F1F"/>
    <w:multiLevelType w:val="hybridMultilevel"/>
    <w:tmpl w:val="E0105F28"/>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DDD2F8F"/>
    <w:multiLevelType w:val="singleLevel"/>
    <w:tmpl w:val="FD261D0A"/>
    <w:lvl w:ilvl="0">
      <w:start w:val="1"/>
      <w:numFmt w:val="upperLetter"/>
      <w:pStyle w:val="Attachments"/>
      <w:lvlText w:val="%1."/>
      <w:lvlJc w:val="left"/>
      <w:pPr>
        <w:tabs>
          <w:tab w:val="num" w:pos="1440"/>
        </w:tabs>
        <w:ind w:left="1440" w:hanging="533"/>
      </w:pPr>
      <w:rPr>
        <w:rFonts w:cs="Times New Roman"/>
      </w:rPr>
    </w:lvl>
  </w:abstractNum>
  <w:abstractNum w:abstractNumId="17" w15:restartNumberingAfterBreak="0">
    <w:nsid w:val="333B1B3A"/>
    <w:multiLevelType w:val="hybridMultilevel"/>
    <w:tmpl w:val="F816EE12"/>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8" w15:restartNumberingAfterBreak="0">
    <w:nsid w:val="342F3596"/>
    <w:multiLevelType w:val="multilevel"/>
    <w:tmpl w:val="0E5A0002"/>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9" w15:restartNumberingAfterBreak="0">
    <w:nsid w:val="343C31C6"/>
    <w:multiLevelType w:val="multilevel"/>
    <w:tmpl w:val="766EE828"/>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1" w15:restartNumberingAfterBreak="0">
    <w:nsid w:val="3A2F682E"/>
    <w:multiLevelType w:val="multilevel"/>
    <w:tmpl w:val="83A82ABA"/>
    <w:lvl w:ilvl="0">
      <w:start w:val="1"/>
      <w:numFmt w:val="bullet"/>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2" w15:restartNumberingAfterBreak="0">
    <w:nsid w:val="3F5F691D"/>
    <w:multiLevelType w:val="multilevel"/>
    <w:tmpl w:val="96560E5A"/>
    <w:name w:val="DMO - NumList A2"/>
    <w:lvl w:ilvl="0">
      <w:start w:val="1"/>
      <w:numFmt w:val="decimal"/>
      <w:lvlText w:val="%1."/>
      <w:lvlJc w:val="left"/>
      <w:pPr>
        <w:tabs>
          <w:tab w:val="num" w:pos="851"/>
        </w:tabs>
        <w:ind w:left="851" w:hanging="851"/>
      </w:pPr>
      <w:rPr>
        <w:rFonts w:ascii="Arial" w:hAnsi="Arial" w:hint="default"/>
        <w:b/>
        <w:i w:val="0"/>
        <w:sz w:val="20"/>
      </w:rPr>
    </w:lvl>
    <w:lvl w:ilvl="1">
      <w:start w:val="1"/>
      <w:numFmt w:val="decimal"/>
      <w:lvlText w:val="9.7.%2"/>
      <w:lvlJc w:val="left"/>
      <w:pPr>
        <w:tabs>
          <w:tab w:val="num" w:pos="851"/>
        </w:tabs>
        <w:ind w:left="851" w:hanging="851"/>
      </w:pPr>
      <w:rPr>
        <w:rFonts w:cs="Times New Roman" w:hint="default"/>
        <w:b w:val="0"/>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lowerLetter"/>
      <w:lvlText w:val="%3."/>
      <w:lvlJc w:val="left"/>
      <w:pPr>
        <w:tabs>
          <w:tab w:val="num" w:pos="1418"/>
        </w:tabs>
        <w:ind w:left="1418" w:hanging="567"/>
      </w:pPr>
      <w:rPr>
        <w:rFonts w:ascii="Arial" w:hAnsi="Arial" w:hint="default"/>
        <w:sz w:val="20"/>
      </w:rPr>
    </w:lvl>
    <w:lvl w:ilvl="3">
      <w:start w:val="1"/>
      <w:numFmt w:val="lowerRoman"/>
      <w:lvlText w:val="(%4)"/>
      <w:lvlJc w:val="left"/>
      <w:pPr>
        <w:tabs>
          <w:tab w:val="num" w:pos="1985"/>
        </w:tabs>
        <w:ind w:left="1985" w:hanging="567"/>
      </w:pPr>
      <w:rPr>
        <w:rFonts w:ascii="Arial" w:hAnsi="Arial" w:hint="default"/>
        <w:sz w:val="20"/>
      </w:rPr>
    </w:lvl>
    <w:lvl w:ilvl="4">
      <w:start w:val="1"/>
      <w:numFmt w:val="lowerLetter"/>
      <w:lvlText w:val="(%5)"/>
      <w:lvlJc w:val="left"/>
      <w:pPr>
        <w:tabs>
          <w:tab w:val="num" w:pos="0"/>
        </w:tabs>
        <w:ind w:left="1800" w:hanging="360"/>
      </w:pPr>
      <w:rPr>
        <w:rFonts w:hint="default"/>
      </w:rPr>
    </w:lvl>
    <w:lvl w:ilvl="5">
      <w:start w:val="1"/>
      <w:numFmt w:val="lowerRoman"/>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3" w15:restartNumberingAfterBreak="0">
    <w:nsid w:val="4005385E"/>
    <w:multiLevelType w:val="hybridMultilevel"/>
    <w:tmpl w:val="5B703546"/>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4" w15:restartNumberingAfterBreak="0">
    <w:nsid w:val="40DE429D"/>
    <w:multiLevelType w:val="hybridMultilevel"/>
    <w:tmpl w:val="8E725458"/>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25" w15:restartNumberingAfterBreak="0">
    <w:nsid w:val="417F6DFB"/>
    <w:multiLevelType w:val="hybridMultilevel"/>
    <w:tmpl w:val="920AFFB4"/>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6" w15:restartNumberingAfterBreak="0">
    <w:nsid w:val="42FF7DF9"/>
    <w:multiLevelType w:val="multilevel"/>
    <w:tmpl w:val="B8844CD0"/>
    <w:lvl w:ilvl="0">
      <w:start w:val="1"/>
      <w:numFmt w:val="decimal"/>
      <w:pStyle w:val="ASDEFCONsimpleparagraph"/>
      <w:lvlText w:val="%1."/>
      <w:lvlJc w:val="left"/>
      <w:pPr>
        <w:tabs>
          <w:tab w:val="num" w:pos="851"/>
        </w:tabs>
        <w:ind w:left="851" w:hanging="851"/>
      </w:pPr>
      <w:rPr>
        <w:rFonts w:cs="Times New Roman" w:hint="default"/>
        <w:b w:val="0"/>
        <w:i w:val="0"/>
      </w:rPr>
    </w:lvl>
    <w:lvl w:ilvl="1">
      <w:start w:val="14"/>
      <w:numFmt w:val="none"/>
      <w:lvlText w:val="7.14"/>
      <w:lvlJc w:val="left"/>
      <w:pPr>
        <w:tabs>
          <w:tab w:val="num" w:pos="851"/>
        </w:tabs>
        <w:ind w:left="851" w:hanging="851"/>
      </w:pPr>
      <w:rPr>
        <w:rFonts w:cs="Times New Roman" w:hint="default"/>
        <w:b/>
        <w:i w:val="0"/>
        <w:sz w:val="22"/>
        <w:szCs w:val="22"/>
      </w:rPr>
    </w:lvl>
    <w:lvl w:ilvl="2">
      <w:start w:val="1"/>
      <w:numFmt w:val="decimal"/>
      <w:lvlText w:val="%1.%2.%3"/>
      <w:lvlJc w:val="left"/>
      <w:pPr>
        <w:tabs>
          <w:tab w:val="num" w:pos="851"/>
        </w:tabs>
        <w:ind w:left="851" w:hanging="851"/>
      </w:pPr>
      <w:rPr>
        <w:rFonts w:cs="Times New Roman" w:hint="default"/>
      </w:rPr>
    </w:lvl>
    <w:lvl w:ilvl="3">
      <w:start w:val="1"/>
      <w:numFmt w:val="decimal"/>
      <w:lvlText w:val="%4."/>
      <w:lvlJc w:val="left"/>
      <w:pPr>
        <w:tabs>
          <w:tab w:val="num" w:pos="0"/>
        </w:tabs>
        <w:ind w:left="1134" w:hanging="1134"/>
      </w:pPr>
      <w:rPr>
        <w:rFonts w:cs="Times New Roman" w:hint="default"/>
      </w:rPr>
    </w:lvl>
    <w:lvl w:ilvl="4">
      <w:start w:val="1"/>
      <w:numFmt w:val="none"/>
      <w:suff w:val="nothing"/>
      <w:lvlText w:val=""/>
      <w:lvlJc w:val="left"/>
      <w:pPr>
        <w:ind w:left="1134" w:hanging="1134"/>
      </w:pPr>
      <w:rPr>
        <w:rFonts w:cs="Times New Roman" w:hint="default"/>
      </w:rPr>
    </w:lvl>
    <w:lvl w:ilvl="5">
      <w:start w:val="1"/>
      <w:numFmt w:val="lowerLetter"/>
      <w:lvlText w:val="%6."/>
      <w:lvlJc w:val="left"/>
      <w:pPr>
        <w:tabs>
          <w:tab w:val="num" w:pos="1701"/>
        </w:tabs>
        <w:ind w:left="1701" w:hanging="850"/>
      </w:pPr>
      <w:rPr>
        <w:rFonts w:cs="Times New Roman" w:hint="default"/>
        <w:sz w:val="22"/>
        <w:szCs w:val="22"/>
      </w:rPr>
    </w:lvl>
    <w:lvl w:ilvl="6">
      <w:start w:val="1"/>
      <w:numFmt w:val="lowerLetter"/>
      <w:lvlText w:val="%7."/>
      <w:lvlJc w:val="left"/>
      <w:pPr>
        <w:tabs>
          <w:tab w:val="num" w:pos="2061"/>
        </w:tabs>
        <w:ind w:left="2061" w:hanging="360"/>
      </w:pPr>
      <w:rPr>
        <w:rFonts w:hint="default"/>
        <w:b w:val="0"/>
        <w:i w:val="0"/>
      </w:rPr>
    </w:lvl>
    <w:lvl w:ilvl="7">
      <w:start w:val="1"/>
      <w:numFmt w:val="decimal"/>
      <w:lvlText w:val="..%8"/>
      <w:lvlJc w:val="left"/>
      <w:pPr>
        <w:tabs>
          <w:tab w:val="num" w:pos="0"/>
        </w:tabs>
        <w:ind w:left="0" w:firstLine="0"/>
      </w:pPr>
      <w:rPr>
        <w:rFonts w:cs="Times New Roman" w:hint="default"/>
      </w:rPr>
    </w:lvl>
    <w:lvl w:ilvl="8">
      <w:start w:val="1"/>
      <w:numFmt w:val="decimal"/>
      <w:lvlText w:val="..%8.%9"/>
      <w:lvlJc w:val="left"/>
      <w:pPr>
        <w:tabs>
          <w:tab w:val="num" w:pos="0"/>
        </w:tabs>
        <w:ind w:left="0" w:firstLine="0"/>
      </w:pPr>
      <w:rPr>
        <w:rFonts w:cs="Times New Roman" w:hint="default"/>
      </w:rPr>
    </w:lvl>
  </w:abstractNum>
  <w:abstractNum w:abstractNumId="27" w15:restartNumberingAfterBreak="0">
    <w:nsid w:val="49B32659"/>
    <w:multiLevelType w:val="hybridMultilevel"/>
    <w:tmpl w:val="EF98386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9" w15:restartNumberingAfterBreak="0">
    <w:nsid w:val="4FD319C4"/>
    <w:multiLevelType w:val="multilevel"/>
    <w:tmpl w:val="CFD83E02"/>
    <w:name w:val="DMO - NumList A"/>
    <w:lvl w:ilvl="0">
      <w:start w:val="1"/>
      <w:numFmt w:val="decimal"/>
      <w:lvlText w:val="%1"/>
      <w:lvlJc w:val="left"/>
      <w:pPr>
        <w:tabs>
          <w:tab w:val="num" w:pos="851"/>
        </w:tabs>
        <w:ind w:left="851" w:hanging="851"/>
      </w:pPr>
      <w:rPr>
        <w:rFonts w:ascii="Arial" w:hAnsi="Arial" w:hint="default"/>
        <w:b/>
        <w:i w:val="0"/>
        <w:sz w:val="20"/>
      </w:rPr>
    </w:lvl>
    <w:lvl w:ilvl="1">
      <w:start w:val="1"/>
      <w:numFmt w:val="decimal"/>
      <w:lvlText w:val="%1.%2"/>
      <w:lvlJc w:val="left"/>
      <w:pPr>
        <w:tabs>
          <w:tab w:val="num" w:pos="851"/>
        </w:tabs>
        <w:ind w:left="851" w:hanging="851"/>
      </w:pPr>
      <w:rPr>
        <w:rFonts w:ascii="Arial" w:hAnsi="Arial" w:hint="default"/>
        <w:b/>
        <w:i w:val="0"/>
        <w:sz w:val="20"/>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418" w:hanging="56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0"/>
        </w:tabs>
        <w:ind w:left="5760" w:hanging="360"/>
      </w:pPr>
      <w:rPr>
        <w:rFonts w:hint="default"/>
      </w:rPr>
    </w:lvl>
    <w:lvl w:ilvl="7">
      <w:start w:val="1"/>
      <w:numFmt w:val="lowerLetter"/>
      <w:lvlText w:val="%8."/>
      <w:lvlJc w:val="left"/>
      <w:pPr>
        <w:tabs>
          <w:tab w:val="num" w:pos="0"/>
        </w:tabs>
        <w:ind w:left="6120" w:hanging="360"/>
      </w:pPr>
      <w:rPr>
        <w:rFonts w:hint="default"/>
      </w:rPr>
    </w:lvl>
    <w:lvl w:ilvl="8">
      <w:start w:val="1"/>
      <w:numFmt w:val="lowerRoman"/>
      <w:lvlText w:val="%9."/>
      <w:lvlJc w:val="left"/>
      <w:pPr>
        <w:tabs>
          <w:tab w:val="num" w:pos="0"/>
        </w:tabs>
        <w:ind w:left="6480" w:hanging="360"/>
      </w:pPr>
      <w:rPr>
        <w:rFonts w:hint="default"/>
      </w:rPr>
    </w:lvl>
  </w:abstractNum>
  <w:abstractNum w:abstractNumId="30" w15:restartNumberingAfterBreak="0">
    <w:nsid w:val="519F7B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1" w15:restartNumberingAfterBreak="0">
    <w:nsid w:val="531E78F4"/>
    <w:multiLevelType w:val="multilevel"/>
    <w:tmpl w:val="FACC064A"/>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pStyle w:val="Heading3"/>
      <w:lvlText w:val="%1.%2.%3"/>
      <w:lvlJc w:val="left"/>
      <w:pPr>
        <w:tabs>
          <w:tab w:val="num" w:pos="1134"/>
        </w:tabs>
        <w:ind w:left="1134" w:hanging="1134"/>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440"/>
        </w:tabs>
        <w:ind w:left="1440" w:hanging="1440"/>
      </w:pPr>
      <w:rPr>
        <w:rFonts w:hint="default"/>
      </w:rPr>
    </w:lvl>
    <w:lvl w:ilvl="5">
      <w:start w:val="1"/>
      <w:numFmt w:val="decimal"/>
      <w:pStyle w:val="Heading6"/>
      <w:lvlText w:val="%1.%2.%3.%4.%5.%6"/>
      <w:lvlJc w:val="left"/>
      <w:pPr>
        <w:tabs>
          <w:tab w:val="num" w:pos="1800"/>
        </w:tabs>
        <w:ind w:left="1440" w:hanging="1440"/>
      </w:pPr>
      <w:rPr>
        <w:rFonts w:hint="default"/>
      </w:rPr>
    </w:lvl>
    <w:lvl w:ilvl="6">
      <w:start w:val="1"/>
      <w:numFmt w:val="decimal"/>
      <w:pStyle w:val="Heading7"/>
      <w:lvlText w:val="%1.%2.%3.%4.%5.%6.%7"/>
      <w:lvlJc w:val="left"/>
      <w:pPr>
        <w:tabs>
          <w:tab w:val="num" w:pos="2160"/>
        </w:tabs>
        <w:ind w:left="1440" w:hanging="1440"/>
      </w:pPr>
      <w:rPr>
        <w:rFonts w:hint="default"/>
      </w:rPr>
    </w:lvl>
    <w:lvl w:ilvl="7">
      <w:start w:val="1"/>
      <w:numFmt w:val="decimal"/>
      <w:pStyle w:val="Heading8"/>
      <w:lvlText w:val="%1.%2.%3.%4.%5.%6.%7.%8"/>
      <w:lvlJc w:val="left"/>
      <w:pPr>
        <w:tabs>
          <w:tab w:val="num" w:pos="2520"/>
        </w:tabs>
        <w:ind w:left="1440" w:hanging="1440"/>
      </w:pPr>
      <w:rPr>
        <w:rFonts w:hint="default"/>
      </w:rPr>
    </w:lvl>
    <w:lvl w:ilvl="8">
      <w:start w:val="1"/>
      <w:numFmt w:val="decimal"/>
      <w:pStyle w:val="Heading9"/>
      <w:lvlText w:val="%1.%2.%3.%4.%5.%6.%7.%8.%9"/>
      <w:lvlJc w:val="left"/>
      <w:pPr>
        <w:tabs>
          <w:tab w:val="num" w:pos="2880"/>
        </w:tabs>
        <w:ind w:left="1440" w:hanging="1440"/>
      </w:pPr>
      <w:rPr>
        <w:rFonts w:hint="default"/>
      </w:rPr>
    </w:lvl>
  </w:abstractNum>
  <w:abstractNum w:abstractNumId="32" w15:restartNumberingAfterBreak="0">
    <w:nsid w:val="535828C6"/>
    <w:multiLevelType w:val="multilevel"/>
    <w:tmpl w:val="83D860D8"/>
    <w:lvl w:ilvl="0">
      <w:start w:val="1"/>
      <w:numFmt w:val="upperRoman"/>
      <w:pStyle w:val="Heading1"/>
      <w:lvlText w:val="Article %1."/>
      <w:lvlJc w:val="left"/>
      <w:pPr>
        <w:tabs>
          <w:tab w:val="num" w:pos="4680"/>
        </w:tabs>
        <w:ind w:left="0" w:firstLine="0"/>
      </w:pPr>
    </w:lvl>
    <w:lvl w:ilvl="1">
      <w:start w:val="1"/>
      <w:numFmt w:val="decimalZero"/>
      <w:isLgl/>
      <w:lvlText w:val="Section %1.%2"/>
      <w:lvlJc w:val="left"/>
      <w:pPr>
        <w:tabs>
          <w:tab w:val="num" w:pos="5760"/>
        </w:tabs>
        <w:ind w:left="0" w:firstLine="0"/>
      </w:pPr>
    </w:lvl>
    <w:lvl w:ilvl="2">
      <w:start w:val="1"/>
      <w:numFmt w:val="lowerLetter"/>
      <w:lvlText w:val="(%3)"/>
      <w:lvlJc w:val="left"/>
      <w:pPr>
        <w:tabs>
          <w:tab w:val="num" w:pos="172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656"/>
        </w:tabs>
        <w:ind w:left="1008" w:hanging="432"/>
      </w:pPr>
    </w:lvl>
    <w:lvl w:ilvl="5">
      <w:start w:val="1"/>
      <w:numFmt w:val="lowerLetter"/>
      <w:lvlText w:val="%6)"/>
      <w:lvlJc w:val="left"/>
      <w:pPr>
        <w:tabs>
          <w:tab w:val="num" w:pos="180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2088"/>
        </w:tabs>
        <w:ind w:left="1440" w:hanging="432"/>
      </w:pPr>
    </w:lvl>
    <w:lvl w:ilvl="8">
      <w:start w:val="1"/>
      <w:numFmt w:val="lowerRoman"/>
      <w:lvlText w:val="%9."/>
      <w:lvlJc w:val="right"/>
      <w:pPr>
        <w:tabs>
          <w:tab w:val="num" w:pos="1584"/>
        </w:tabs>
        <w:ind w:left="1584" w:hanging="144"/>
      </w:pPr>
    </w:lvl>
  </w:abstractNum>
  <w:abstractNum w:abstractNumId="33" w15:restartNumberingAfterBreak="0">
    <w:nsid w:val="57755E04"/>
    <w:multiLevelType w:val="multilevel"/>
    <w:tmpl w:val="E668AC42"/>
    <w:lvl w:ilvl="0">
      <w:start w:val="1"/>
      <w:numFmt w:val="lowerLetter"/>
      <w:lvlText w:val="%1."/>
      <w:lvlJc w:val="left"/>
      <w:pPr>
        <w:tabs>
          <w:tab w:val="num" w:pos="1701"/>
        </w:tabs>
        <w:ind w:left="1701"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0">
    <w:nsid w:val="5818494A"/>
    <w:multiLevelType w:val="hybridMultilevel"/>
    <w:tmpl w:val="5552A7A6"/>
    <w:lvl w:ilvl="0" w:tplc="1F683590">
      <w:start w:val="1"/>
      <w:numFmt w:val="decimal"/>
      <w:lvlText w:val="%1."/>
      <w:lvlJc w:val="left"/>
      <w:pPr>
        <w:tabs>
          <w:tab w:val="num" w:pos="851"/>
        </w:tabs>
        <w:ind w:left="851" w:hanging="851"/>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5" w15:restartNumberingAfterBreak="0">
    <w:nsid w:val="5DFA14E0"/>
    <w:multiLevelType w:val="multilevel"/>
    <w:tmpl w:val="41A82F8C"/>
    <w:lvl w:ilvl="0">
      <w:start w:val="1"/>
      <w:numFmt w:val="lowerLetter"/>
      <w:lvlText w:val="%1."/>
      <w:lvlJc w:val="left"/>
      <w:pPr>
        <w:tabs>
          <w:tab w:val="num" w:pos="855"/>
        </w:tabs>
        <w:ind w:left="855" w:hanging="85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15:restartNumberingAfterBreak="0">
    <w:nsid w:val="64B8248A"/>
    <w:multiLevelType w:val="multilevel"/>
    <w:tmpl w:val="4FAE3C44"/>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7" w15:restartNumberingAfterBreak="0">
    <w:nsid w:val="67D81068"/>
    <w:multiLevelType w:val="hybridMultilevel"/>
    <w:tmpl w:val="7BE0CB70"/>
    <w:lvl w:ilvl="0" w:tplc="35B6E120">
      <w:start w:val="1"/>
      <w:numFmt w:val="lowerLetter"/>
      <w:pStyle w:val="ASDEFCONSublist"/>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8" w15:restartNumberingAfterBreak="0">
    <w:nsid w:val="69A8193E"/>
    <w:multiLevelType w:val="hybridMultilevel"/>
    <w:tmpl w:val="AC4C8A1A"/>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A2B5475"/>
    <w:multiLevelType w:val="multilevel"/>
    <w:tmpl w:val="6B20236A"/>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0" w15:restartNumberingAfterBreak="0">
    <w:nsid w:val="6A371BD7"/>
    <w:multiLevelType w:val="multilevel"/>
    <w:tmpl w:val="ECEA8AB2"/>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1" w15:restartNumberingAfterBreak="0">
    <w:nsid w:val="71855B3E"/>
    <w:multiLevelType w:val="hybridMultilevel"/>
    <w:tmpl w:val="FEA2354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2" w15:restartNumberingAfterBreak="0">
    <w:nsid w:val="719F1F3F"/>
    <w:multiLevelType w:val="multilevel"/>
    <w:tmpl w:val="A88C79CA"/>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3" w15:restartNumberingAfterBreak="0">
    <w:nsid w:val="78897D63"/>
    <w:multiLevelType w:val="hybridMultilevel"/>
    <w:tmpl w:val="F444840C"/>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4" w15:restartNumberingAfterBreak="0">
    <w:nsid w:val="7B801EAB"/>
    <w:multiLevelType w:val="multilevel"/>
    <w:tmpl w:val="56EAD9E0"/>
    <w:lvl w:ilvl="0">
      <w:start w:val="1"/>
      <w:numFmt w:val="bullet"/>
      <w:lvlText w:val=""/>
      <w:lvlJc w:val="left"/>
      <w:pPr>
        <w:tabs>
          <w:tab w:val="num" w:pos="3402"/>
        </w:tabs>
        <w:ind w:left="3402"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5" w15:restartNumberingAfterBreak="0">
    <w:nsid w:val="7E1127D5"/>
    <w:multiLevelType w:val="hybridMultilevel"/>
    <w:tmpl w:val="9CD4DA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24"/>
  </w:num>
  <w:num w:numId="2">
    <w:abstractNumId w:val="11"/>
  </w:num>
  <w:num w:numId="3">
    <w:abstractNumId w:val="31"/>
  </w:num>
  <w:num w:numId="4">
    <w:abstractNumId w:val="26"/>
  </w:num>
  <w:num w:numId="5">
    <w:abstractNumId w:val="36"/>
  </w:num>
  <w:num w:numId="6">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5"/>
  </w:num>
  <w:num w:numId="8">
    <w:abstractNumId w:val="17"/>
  </w:num>
  <w:num w:numId="9">
    <w:abstractNumId w:val="38"/>
  </w:num>
  <w:num w:numId="10">
    <w:abstractNumId w:val="25"/>
  </w:num>
  <w:num w:numId="11">
    <w:abstractNumId w:val="32"/>
  </w:num>
  <w:num w:numId="12">
    <w:abstractNumId w:val="43"/>
  </w:num>
  <w:num w:numId="13">
    <w:abstractNumId w:val="18"/>
  </w:num>
  <w:num w:numId="14">
    <w:abstractNumId w:val="21"/>
  </w:num>
  <w:num w:numId="15">
    <w:abstractNumId w:val="45"/>
  </w:num>
  <w:num w:numId="16">
    <w:abstractNumId w:val="14"/>
  </w:num>
  <w:num w:numId="17">
    <w:abstractNumId w:val="12"/>
  </w:num>
  <w:num w:numId="18">
    <w:abstractNumId w:val="5"/>
  </w:num>
  <w:num w:numId="19">
    <w:abstractNumId w:val="9"/>
  </w:num>
  <w:num w:numId="20">
    <w:abstractNumId w:val="20"/>
  </w:num>
  <w:num w:numId="21">
    <w:abstractNumId w:val="4"/>
  </w:num>
  <w:num w:numId="22">
    <w:abstractNumId w:val="28"/>
  </w:num>
  <w:num w:numId="23">
    <w:abstractNumId w:val="40"/>
  </w:num>
  <w:num w:numId="24">
    <w:abstractNumId w:val="37"/>
  </w:num>
  <w:num w:numId="25">
    <w:abstractNumId w:val="7"/>
  </w:num>
  <w:num w:numId="26">
    <w:abstractNumId w:val="42"/>
  </w:num>
  <w:num w:numId="2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9"/>
  </w:num>
  <w:num w:numId="30">
    <w:abstractNumId w:val="10"/>
  </w:num>
  <w:num w:numId="31">
    <w:abstractNumId w:val="44"/>
  </w:num>
  <w:num w:numId="32">
    <w:abstractNumId w:val="19"/>
  </w:num>
  <w:num w:numId="33">
    <w:abstractNumId w:val="30"/>
  </w:num>
  <w:num w:numId="34">
    <w:abstractNumId w:val="13"/>
  </w:num>
  <w:num w:numId="35">
    <w:abstractNumId w:val="6"/>
  </w:num>
  <w:num w:numId="36">
    <w:abstractNumId w:val="34"/>
  </w:num>
  <w:num w:numId="37">
    <w:abstractNumId w:val="23"/>
  </w:num>
  <w:num w:numId="38">
    <w:abstractNumId w:val="35"/>
  </w:num>
  <w:num w:numId="39">
    <w:abstractNumId w:val="16"/>
  </w:num>
  <w:num w:numId="4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6"/>
  </w:num>
  <w:num w:numId="42">
    <w:abstractNumId w:val="41"/>
  </w:num>
  <w:num w:numId="43">
    <w:abstractNumId w:val="36"/>
  </w:num>
  <w:num w:numId="44">
    <w:abstractNumId w:val="28"/>
  </w:num>
  <w:num w:numId="45">
    <w:abstractNumId w:val="28"/>
  </w:num>
  <w:num w:numId="46">
    <w:abstractNumId w:val="36"/>
  </w:num>
  <w:num w:numId="47">
    <w:abstractNumId w:val="36"/>
  </w:num>
  <w:num w:numId="48">
    <w:abstractNumId w:val="36"/>
  </w:num>
  <w:num w:numId="49">
    <w:abstractNumId w:val="36"/>
  </w:num>
  <w:num w:numId="50">
    <w:abstractNumId w:val="36"/>
  </w:num>
  <w:num w:numId="51">
    <w:abstractNumId w:val="36"/>
  </w:num>
  <w:num w:numId="52">
    <w:abstractNumId w:val="36"/>
  </w:num>
  <w:num w:numId="53">
    <w:abstractNumId w:val="36"/>
  </w:num>
  <w:num w:numId="54">
    <w:abstractNumId w:val="36"/>
  </w:num>
  <w:num w:numId="55">
    <w:abstractNumId w:val="36"/>
  </w:num>
  <w:num w:numId="56">
    <w:abstractNumId w:val="36"/>
  </w:num>
  <w:num w:numId="57">
    <w:abstractNumId w:val="36"/>
  </w:num>
  <w:num w:numId="58">
    <w:abstractNumId w:val="36"/>
  </w:num>
  <w:num w:numId="59">
    <w:abstractNumId w:val="36"/>
  </w:num>
  <w:num w:numId="60">
    <w:abstractNumId w:val="36"/>
  </w:num>
  <w:num w:numId="61">
    <w:abstractNumId w:val="36"/>
  </w:num>
  <w:num w:numId="62">
    <w:abstractNumId w:val="36"/>
  </w:num>
  <w:num w:numId="63">
    <w:abstractNumId w:val="36"/>
  </w:num>
  <w:num w:numId="64">
    <w:abstractNumId w:val="8"/>
  </w:num>
  <w:num w:numId="65">
    <w:abstractNumId w:val="36"/>
  </w:num>
  <w:num w:numId="66">
    <w:abstractNumId w:val="36"/>
  </w:num>
  <w:num w:numId="67">
    <w:abstractNumId w:val="36"/>
  </w:num>
  <w:num w:numId="68">
    <w:abstractNumId w:val="42"/>
  </w:num>
  <w:num w:numId="69">
    <w:abstractNumId w:val="27"/>
  </w:num>
  <w:num w:numId="70">
    <w:abstractNumId w:val="28"/>
    <w:lvlOverride w:ilvl="0">
      <w:startOverride w:val="100"/>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3"/>
  </w:num>
  <w:num w:numId="72">
    <w:abstractNumId w:val="2"/>
  </w:num>
  <w:num w:numId="73">
    <w:abstractNumId w:val="1"/>
  </w:num>
  <w:num w:numId="74">
    <w:abstractNumId w:val="0"/>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web"/>
  <w:zoom w:percent="100"/>
  <w:removePersonalInformation/>
  <w:removeDateAndTime/>
  <w:embedSystemFonts/>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00"/>
  <w:displayHorizontalDrawingGridEvery w:val="0"/>
  <w:displayVerticalDrawingGridEvery w:val="0"/>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UFooterText" w:val="Legal\100224769.1"/>
  </w:docVars>
  <w:rsids>
    <w:rsidRoot w:val="00F30AAA"/>
    <w:rsid w:val="00002965"/>
    <w:rsid w:val="00003FC0"/>
    <w:rsid w:val="00004011"/>
    <w:rsid w:val="00004699"/>
    <w:rsid w:val="00004F5B"/>
    <w:rsid w:val="0000534B"/>
    <w:rsid w:val="00005454"/>
    <w:rsid w:val="000060C6"/>
    <w:rsid w:val="00006134"/>
    <w:rsid w:val="00006B72"/>
    <w:rsid w:val="00010452"/>
    <w:rsid w:val="0001062E"/>
    <w:rsid w:val="00010DD0"/>
    <w:rsid w:val="000132A2"/>
    <w:rsid w:val="00013B24"/>
    <w:rsid w:val="00013F5D"/>
    <w:rsid w:val="00014203"/>
    <w:rsid w:val="000173DF"/>
    <w:rsid w:val="0002339C"/>
    <w:rsid w:val="00025A4E"/>
    <w:rsid w:val="00027C8E"/>
    <w:rsid w:val="00030956"/>
    <w:rsid w:val="00031014"/>
    <w:rsid w:val="0003300B"/>
    <w:rsid w:val="00035288"/>
    <w:rsid w:val="00036070"/>
    <w:rsid w:val="00036DF8"/>
    <w:rsid w:val="00037015"/>
    <w:rsid w:val="0003713D"/>
    <w:rsid w:val="00037D1A"/>
    <w:rsid w:val="00040B61"/>
    <w:rsid w:val="00041AAA"/>
    <w:rsid w:val="000425E1"/>
    <w:rsid w:val="0004347B"/>
    <w:rsid w:val="00043E20"/>
    <w:rsid w:val="00043F64"/>
    <w:rsid w:val="00044174"/>
    <w:rsid w:val="0004461E"/>
    <w:rsid w:val="00046F76"/>
    <w:rsid w:val="00047BF3"/>
    <w:rsid w:val="00050A33"/>
    <w:rsid w:val="00051BC2"/>
    <w:rsid w:val="00051DED"/>
    <w:rsid w:val="00053CB4"/>
    <w:rsid w:val="00054EBD"/>
    <w:rsid w:val="00055074"/>
    <w:rsid w:val="00056C98"/>
    <w:rsid w:val="00057753"/>
    <w:rsid w:val="00057868"/>
    <w:rsid w:val="00057934"/>
    <w:rsid w:val="00057FDE"/>
    <w:rsid w:val="000602EA"/>
    <w:rsid w:val="000608BD"/>
    <w:rsid w:val="0006102F"/>
    <w:rsid w:val="0006373F"/>
    <w:rsid w:val="00066A49"/>
    <w:rsid w:val="00066D15"/>
    <w:rsid w:val="00071CE2"/>
    <w:rsid w:val="00074C24"/>
    <w:rsid w:val="00075040"/>
    <w:rsid w:val="0007553C"/>
    <w:rsid w:val="000758AA"/>
    <w:rsid w:val="000763B8"/>
    <w:rsid w:val="000813D0"/>
    <w:rsid w:val="00082874"/>
    <w:rsid w:val="00084D35"/>
    <w:rsid w:val="00085B2C"/>
    <w:rsid w:val="000909A8"/>
    <w:rsid w:val="00092248"/>
    <w:rsid w:val="000934CE"/>
    <w:rsid w:val="0009389A"/>
    <w:rsid w:val="0009467D"/>
    <w:rsid w:val="00094A31"/>
    <w:rsid w:val="000953FE"/>
    <w:rsid w:val="00096775"/>
    <w:rsid w:val="00097290"/>
    <w:rsid w:val="000A066B"/>
    <w:rsid w:val="000A0676"/>
    <w:rsid w:val="000A09C4"/>
    <w:rsid w:val="000A0FD2"/>
    <w:rsid w:val="000A32BB"/>
    <w:rsid w:val="000A3728"/>
    <w:rsid w:val="000A38B2"/>
    <w:rsid w:val="000A523D"/>
    <w:rsid w:val="000A5CCE"/>
    <w:rsid w:val="000B22C6"/>
    <w:rsid w:val="000B343F"/>
    <w:rsid w:val="000B37B2"/>
    <w:rsid w:val="000B4817"/>
    <w:rsid w:val="000B5ADC"/>
    <w:rsid w:val="000B7073"/>
    <w:rsid w:val="000B77C9"/>
    <w:rsid w:val="000C028B"/>
    <w:rsid w:val="000C0D9D"/>
    <w:rsid w:val="000C4F09"/>
    <w:rsid w:val="000C5788"/>
    <w:rsid w:val="000D005D"/>
    <w:rsid w:val="000D1400"/>
    <w:rsid w:val="000D36A9"/>
    <w:rsid w:val="000D50A2"/>
    <w:rsid w:val="000D6685"/>
    <w:rsid w:val="000D710B"/>
    <w:rsid w:val="000E0715"/>
    <w:rsid w:val="000E0871"/>
    <w:rsid w:val="000E2632"/>
    <w:rsid w:val="000E27C5"/>
    <w:rsid w:val="000E32FE"/>
    <w:rsid w:val="000E4320"/>
    <w:rsid w:val="000E46EB"/>
    <w:rsid w:val="000E6EBF"/>
    <w:rsid w:val="000E7A8F"/>
    <w:rsid w:val="000E7F8B"/>
    <w:rsid w:val="000F1911"/>
    <w:rsid w:val="000F37B1"/>
    <w:rsid w:val="000F3D31"/>
    <w:rsid w:val="000F410D"/>
    <w:rsid w:val="000F4416"/>
    <w:rsid w:val="000F5E62"/>
    <w:rsid w:val="000F75F4"/>
    <w:rsid w:val="001003E6"/>
    <w:rsid w:val="00100BC6"/>
    <w:rsid w:val="00101983"/>
    <w:rsid w:val="00101AF8"/>
    <w:rsid w:val="00102589"/>
    <w:rsid w:val="001034EA"/>
    <w:rsid w:val="00105684"/>
    <w:rsid w:val="001077C1"/>
    <w:rsid w:val="0011160B"/>
    <w:rsid w:val="001126EE"/>
    <w:rsid w:val="00112FE0"/>
    <w:rsid w:val="0011310A"/>
    <w:rsid w:val="0011321A"/>
    <w:rsid w:val="0011343A"/>
    <w:rsid w:val="001135CC"/>
    <w:rsid w:val="00113C71"/>
    <w:rsid w:val="001155A1"/>
    <w:rsid w:val="00115DDC"/>
    <w:rsid w:val="00116A48"/>
    <w:rsid w:val="001200A6"/>
    <w:rsid w:val="00120F46"/>
    <w:rsid w:val="00121594"/>
    <w:rsid w:val="0012224C"/>
    <w:rsid w:val="001222DE"/>
    <w:rsid w:val="00122655"/>
    <w:rsid w:val="001228BF"/>
    <w:rsid w:val="00123EA3"/>
    <w:rsid w:val="001241AF"/>
    <w:rsid w:val="001250D4"/>
    <w:rsid w:val="00126C0B"/>
    <w:rsid w:val="00131B82"/>
    <w:rsid w:val="00132E8C"/>
    <w:rsid w:val="00134683"/>
    <w:rsid w:val="00135464"/>
    <w:rsid w:val="00136728"/>
    <w:rsid w:val="00140397"/>
    <w:rsid w:val="00141710"/>
    <w:rsid w:val="00142787"/>
    <w:rsid w:val="001436F6"/>
    <w:rsid w:val="0014662B"/>
    <w:rsid w:val="001519B5"/>
    <w:rsid w:val="00152D5A"/>
    <w:rsid w:val="001541DE"/>
    <w:rsid w:val="00155BB0"/>
    <w:rsid w:val="0015641E"/>
    <w:rsid w:val="00157616"/>
    <w:rsid w:val="00161CDD"/>
    <w:rsid w:val="00161DF4"/>
    <w:rsid w:val="001629E6"/>
    <w:rsid w:val="001638E6"/>
    <w:rsid w:val="00164CB2"/>
    <w:rsid w:val="0016532D"/>
    <w:rsid w:val="001666A2"/>
    <w:rsid w:val="001670F5"/>
    <w:rsid w:val="00167174"/>
    <w:rsid w:val="00167FDB"/>
    <w:rsid w:val="001701B8"/>
    <w:rsid w:val="001727F3"/>
    <w:rsid w:val="0017584E"/>
    <w:rsid w:val="00176D7A"/>
    <w:rsid w:val="0017720F"/>
    <w:rsid w:val="00180633"/>
    <w:rsid w:val="00180A80"/>
    <w:rsid w:val="00181FFC"/>
    <w:rsid w:val="00182EC7"/>
    <w:rsid w:val="001836B5"/>
    <w:rsid w:val="0018423B"/>
    <w:rsid w:val="00184C97"/>
    <w:rsid w:val="00185FDC"/>
    <w:rsid w:val="00186DC5"/>
    <w:rsid w:val="0019086D"/>
    <w:rsid w:val="00192699"/>
    <w:rsid w:val="00192835"/>
    <w:rsid w:val="0019558A"/>
    <w:rsid w:val="00195DB4"/>
    <w:rsid w:val="001976B4"/>
    <w:rsid w:val="001A175F"/>
    <w:rsid w:val="001A2021"/>
    <w:rsid w:val="001A209C"/>
    <w:rsid w:val="001A2B3A"/>
    <w:rsid w:val="001A306E"/>
    <w:rsid w:val="001A32E6"/>
    <w:rsid w:val="001A4554"/>
    <w:rsid w:val="001A4D54"/>
    <w:rsid w:val="001A5872"/>
    <w:rsid w:val="001A5B1D"/>
    <w:rsid w:val="001A6414"/>
    <w:rsid w:val="001B0CD7"/>
    <w:rsid w:val="001B1C26"/>
    <w:rsid w:val="001B28AE"/>
    <w:rsid w:val="001B44A4"/>
    <w:rsid w:val="001B78B4"/>
    <w:rsid w:val="001C13C6"/>
    <w:rsid w:val="001C27B3"/>
    <w:rsid w:val="001C29BF"/>
    <w:rsid w:val="001C2DE3"/>
    <w:rsid w:val="001C31ED"/>
    <w:rsid w:val="001C58ED"/>
    <w:rsid w:val="001C59D2"/>
    <w:rsid w:val="001C6CFD"/>
    <w:rsid w:val="001C7DF2"/>
    <w:rsid w:val="001C7E0A"/>
    <w:rsid w:val="001D0387"/>
    <w:rsid w:val="001D151D"/>
    <w:rsid w:val="001D295D"/>
    <w:rsid w:val="001D3CC2"/>
    <w:rsid w:val="001D6FA4"/>
    <w:rsid w:val="001D6FD7"/>
    <w:rsid w:val="001D7EA2"/>
    <w:rsid w:val="001E1A3E"/>
    <w:rsid w:val="001E1B14"/>
    <w:rsid w:val="001E1B1B"/>
    <w:rsid w:val="001E1C05"/>
    <w:rsid w:val="001E4E57"/>
    <w:rsid w:val="001E58C6"/>
    <w:rsid w:val="001E5AB7"/>
    <w:rsid w:val="001E7A4A"/>
    <w:rsid w:val="001F3A94"/>
    <w:rsid w:val="001F4456"/>
    <w:rsid w:val="001F4ADF"/>
    <w:rsid w:val="001F4CDF"/>
    <w:rsid w:val="001F52DD"/>
    <w:rsid w:val="001F5BE6"/>
    <w:rsid w:val="00200A05"/>
    <w:rsid w:val="00200AAD"/>
    <w:rsid w:val="002010DA"/>
    <w:rsid w:val="00203338"/>
    <w:rsid w:val="00204346"/>
    <w:rsid w:val="00204CFB"/>
    <w:rsid w:val="00205404"/>
    <w:rsid w:val="00207649"/>
    <w:rsid w:val="00210995"/>
    <w:rsid w:val="002117C4"/>
    <w:rsid w:val="0021591A"/>
    <w:rsid w:val="002159BD"/>
    <w:rsid w:val="002166FE"/>
    <w:rsid w:val="00216FC9"/>
    <w:rsid w:val="00221295"/>
    <w:rsid w:val="00221F03"/>
    <w:rsid w:val="0022282E"/>
    <w:rsid w:val="00222B58"/>
    <w:rsid w:val="00222C11"/>
    <w:rsid w:val="00223104"/>
    <w:rsid w:val="0022454D"/>
    <w:rsid w:val="00224F7E"/>
    <w:rsid w:val="00226759"/>
    <w:rsid w:val="002274F4"/>
    <w:rsid w:val="002320E0"/>
    <w:rsid w:val="002369FE"/>
    <w:rsid w:val="002412FC"/>
    <w:rsid w:val="0024196F"/>
    <w:rsid w:val="00244102"/>
    <w:rsid w:val="00245BE5"/>
    <w:rsid w:val="00245C59"/>
    <w:rsid w:val="002460F6"/>
    <w:rsid w:val="0024632F"/>
    <w:rsid w:val="00250098"/>
    <w:rsid w:val="00250192"/>
    <w:rsid w:val="002503C9"/>
    <w:rsid w:val="00250580"/>
    <w:rsid w:val="00253A40"/>
    <w:rsid w:val="00253B4F"/>
    <w:rsid w:val="00254FE7"/>
    <w:rsid w:val="0025508D"/>
    <w:rsid w:val="0025618A"/>
    <w:rsid w:val="00256321"/>
    <w:rsid w:val="002606E9"/>
    <w:rsid w:val="00260804"/>
    <w:rsid w:val="00261881"/>
    <w:rsid w:val="002644DE"/>
    <w:rsid w:val="00265591"/>
    <w:rsid w:val="00266E59"/>
    <w:rsid w:val="00266ED6"/>
    <w:rsid w:val="0026719D"/>
    <w:rsid w:val="002677B0"/>
    <w:rsid w:val="002706B1"/>
    <w:rsid w:val="002733C2"/>
    <w:rsid w:val="00274975"/>
    <w:rsid w:val="0027582A"/>
    <w:rsid w:val="00276692"/>
    <w:rsid w:val="00276CC7"/>
    <w:rsid w:val="002770D6"/>
    <w:rsid w:val="00277265"/>
    <w:rsid w:val="00280789"/>
    <w:rsid w:val="00282B88"/>
    <w:rsid w:val="00283AC1"/>
    <w:rsid w:val="00283AED"/>
    <w:rsid w:val="002841FE"/>
    <w:rsid w:val="002843D7"/>
    <w:rsid w:val="002846CC"/>
    <w:rsid w:val="002848C8"/>
    <w:rsid w:val="00284E66"/>
    <w:rsid w:val="00293118"/>
    <w:rsid w:val="00293DAD"/>
    <w:rsid w:val="00295144"/>
    <w:rsid w:val="00296933"/>
    <w:rsid w:val="002A1237"/>
    <w:rsid w:val="002A2057"/>
    <w:rsid w:val="002A6FF0"/>
    <w:rsid w:val="002A7A45"/>
    <w:rsid w:val="002B0220"/>
    <w:rsid w:val="002B29B3"/>
    <w:rsid w:val="002B2CE5"/>
    <w:rsid w:val="002B35A0"/>
    <w:rsid w:val="002B3AF8"/>
    <w:rsid w:val="002B491F"/>
    <w:rsid w:val="002B585F"/>
    <w:rsid w:val="002C0D3D"/>
    <w:rsid w:val="002C0F56"/>
    <w:rsid w:val="002C1631"/>
    <w:rsid w:val="002C5A84"/>
    <w:rsid w:val="002C732B"/>
    <w:rsid w:val="002D074E"/>
    <w:rsid w:val="002D1BC3"/>
    <w:rsid w:val="002D1D66"/>
    <w:rsid w:val="002D2131"/>
    <w:rsid w:val="002D2ADA"/>
    <w:rsid w:val="002D4F6A"/>
    <w:rsid w:val="002D5D3F"/>
    <w:rsid w:val="002D6538"/>
    <w:rsid w:val="002D7964"/>
    <w:rsid w:val="002E2F05"/>
    <w:rsid w:val="002E3909"/>
    <w:rsid w:val="002E6908"/>
    <w:rsid w:val="002E74BF"/>
    <w:rsid w:val="002F046A"/>
    <w:rsid w:val="002F09FC"/>
    <w:rsid w:val="002F4205"/>
    <w:rsid w:val="002F43B2"/>
    <w:rsid w:val="002F47C4"/>
    <w:rsid w:val="002F4DDB"/>
    <w:rsid w:val="002F5F14"/>
    <w:rsid w:val="002F739E"/>
    <w:rsid w:val="00301398"/>
    <w:rsid w:val="003024D8"/>
    <w:rsid w:val="00303715"/>
    <w:rsid w:val="00311B81"/>
    <w:rsid w:val="003123F5"/>
    <w:rsid w:val="00312E01"/>
    <w:rsid w:val="00315D5B"/>
    <w:rsid w:val="00320410"/>
    <w:rsid w:val="0032154C"/>
    <w:rsid w:val="0032381E"/>
    <w:rsid w:val="00323E30"/>
    <w:rsid w:val="003249E0"/>
    <w:rsid w:val="00330181"/>
    <w:rsid w:val="003302C5"/>
    <w:rsid w:val="00331F23"/>
    <w:rsid w:val="00332059"/>
    <w:rsid w:val="00332161"/>
    <w:rsid w:val="00332FD9"/>
    <w:rsid w:val="003342C1"/>
    <w:rsid w:val="003343DF"/>
    <w:rsid w:val="0033503A"/>
    <w:rsid w:val="003350D1"/>
    <w:rsid w:val="0033546C"/>
    <w:rsid w:val="00335B0E"/>
    <w:rsid w:val="00340642"/>
    <w:rsid w:val="00341366"/>
    <w:rsid w:val="00341A27"/>
    <w:rsid w:val="0034203F"/>
    <w:rsid w:val="00342277"/>
    <w:rsid w:val="003422FA"/>
    <w:rsid w:val="00342522"/>
    <w:rsid w:val="0034268F"/>
    <w:rsid w:val="00344D80"/>
    <w:rsid w:val="003453FB"/>
    <w:rsid w:val="003460F6"/>
    <w:rsid w:val="00346701"/>
    <w:rsid w:val="00347639"/>
    <w:rsid w:val="00347EDB"/>
    <w:rsid w:val="00350FF5"/>
    <w:rsid w:val="00351851"/>
    <w:rsid w:val="00356B60"/>
    <w:rsid w:val="0035706B"/>
    <w:rsid w:val="003574BE"/>
    <w:rsid w:val="0036114F"/>
    <w:rsid w:val="00361219"/>
    <w:rsid w:val="00361A3B"/>
    <w:rsid w:val="00362035"/>
    <w:rsid w:val="003633BB"/>
    <w:rsid w:val="00363869"/>
    <w:rsid w:val="00363BA5"/>
    <w:rsid w:val="00365C96"/>
    <w:rsid w:val="00365DE5"/>
    <w:rsid w:val="003674DA"/>
    <w:rsid w:val="00371C5A"/>
    <w:rsid w:val="00371E17"/>
    <w:rsid w:val="00372B77"/>
    <w:rsid w:val="00372C6E"/>
    <w:rsid w:val="0037381A"/>
    <w:rsid w:val="00374D9D"/>
    <w:rsid w:val="00375D96"/>
    <w:rsid w:val="00375E39"/>
    <w:rsid w:val="00376BBB"/>
    <w:rsid w:val="00376CE0"/>
    <w:rsid w:val="00380971"/>
    <w:rsid w:val="00381721"/>
    <w:rsid w:val="00381909"/>
    <w:rsid w:val="00381936"/>
    <w:rsid w:val="00381EB1"/>
    <w:rsid w:val="003821E3"/>
    <w:rsid w:val="00383F52"/>
    <w:rsid w:val="00385ABD"/>
    <w:rsid w:val="00385AEC"/>
    <w:rsid w:val="00386D50"/>
    <w:rsid w:val="00387248"/>
    <w:rsid w:val="00390562"/>
    <w:rsid w:val="00390B34"/>
    <w:rsid w:val="00390B49"/>
    <w:rsid w:val="0039281D"/>
    <w:rsid w:val="00392B48"/>
    <w:rsid w:val="00392FDF"/>
    <w:rsid w:val="003931EE"/>
    <w:rsid w:val="003937A2"/>
    <w:rsid w:val="00396FDA"/>
    <w:rsid w:val="003A0FF9"/>
    <w:rsid w:val="003A12CF"/>
    <w:rsid w:val="003A1F41"/>
    <w:rsid w:val="003A2650"/>
    <w:rsid w:val="003A460A"/>
    <w:rsid w:val="003A4A5C"/>
    <w:rsid w:val="003A5851"/>
    <w:rsid w:val="003A5984"/>
    <w:rsid w:val="003A743F"/>
    <w:rsid w:val="003A7DD4"/>
    <w:rsid w:val="003A7F6F"/>
    <w:rsid w:val="003B1B53"/>
    <w:rsid w:val="003B1B6B"/>
    <w:rsid w:val="003B1D02"/>
    <w:rsid w:val="003B2A8D"/>
    <w:rsid w:val="003B573B"/>
    <w:rsid w:val="003B7169"/>
    <w:rsid w:val="003B7A54"/>
    <w:rsid w:val="003B7E44"/>
    <w:rsid w:val="003C09FE"/>
    <w:rsid w:val="003C43DF"/>
    <w:rsid w:val="003C45A6"/>
    <w:rsid w:val="003C4ED1"/>
    <w:rsid w:val="003C6A76"/>
    <w:rsid w:val="003D0049"/>
    <w:rsid w:val="003D1824"/>
    <w:rsid w:val="003D1F92"/>
    <w:rsid w:val="003D2CC1"/>
    <w:rsid w:val="003D5F21"/>
    <w:rsid w:val="003D712A"/>
    <w:rsid w:val="003E04F9"/>
    <w:rsid w:val="003E36D9"/>
    <w:rsid w:val="003E4F9F"/>
    <w:rsid w:val="003E6412"/>
    <w:rsid w:val="003E6FF1"/>
    <w:rsid w:val="003E7945"/>
    <w:rsid w:val="003E7958"/>
    <w:rsid w:val="003F060F"/>
    <w:rsid w:val="003F27CA"/>
    <w:rsid w:val="003F3B90"/>
    <w:rsid w:val="003F402B"/>
    <w:rsid w:val="003F403B"/>
    <w:rsid w:val="003F4D1C"/>
    <w:rsid w:val="003F52F6"/>
    <w:rsid w:val="003F5D76"/>
    <w:rsid w:val="003F69DD"/>
    <w:rsid w:val="003F75FB"/>
    <w:rsid w:val="004000FF"/>
    <w:rsid w:val="00400AED"/>
    <w:rsid w:val="00401863"/>
    <w:rsid w:val="00402AD5"/>
    <w:rsid w:val="00403DD0"/>
    <w:rsid w:val="00404CEB"/>
    <w:rsid w:val="0040513F"/>
    <w:rsid w:val="00405B33"/>
    <w:rsid w:val="00405C48"/>
    <w:rsid w:val="00406C44"/>
    <w:rsid w:val="00410A3E"/>
    <w:rsid w:val="00411468"/>
    <w:rsid w:val="00412E59"/>
    <w:rsid w:val="0041441F"/>
    <w:rsid w:val="00416592"/>
    <w:rsid w:val="00420091"/>
    <w:rsid w:val="0042102E"/>
    <w:rsid w:val="004239BB"/>
    <w:rsid w:val="004261D2"/>
    <w:rsid w:val="00430D37"/>
    <w:rsid w:val="004339E3"/>
    <w:rsid w:val="00433CFE"/>
    <w:rsid w:val="004341BC"/>
    <w:rsid w:val="00435E3C"/>
    <w:rsid w:val="00444612"/>
    <w:rsid w:val="004452AE"/>
    <w:rsid w:val="00446A96"/>
    <w:rsid w:val="0044771F"/>
    <w:rsid w:val="00447FC4"/>
    <w:rsid w:val="00450E0B"/>
    <w:rsid w:val="00451B49"/>
    <w:rsid w:val="00452E42"/>
    <w:rsid w:val="0045371E"/>
    <w:rsid w:val="004538F9"/>
    <w:rsid w:val="0045454E"/>
    <w:rsid w:val="0045758F"/>
    <w:rsid w:val="00460360"/>
    <w:rsid w:val="00462503"/>
    <w:rsid w:val="004634FD"/>
    <w:rsid w:val="004640A3"/>
    <w:rsid w:val="00464C40"/>
    <w:rsid w:val="00467A94"/>
    <w:rsid w:val="00467D1F"/>
    <w:rsid w:val="0047228E"/>
    <w:rsid w:val="00473B13"/>
    <w:rsid w:val="00474581"/>
    <w:rsid w:val="004749BE"/>
    <w:rsid w:val="00474E86"/>
    <w:rsid w:val="00476A9B"/>
    <w:rsid w:val="0047729E"/>
    <w:rsid w:val="004804BF"/>
    <w:rsid w:val="004808DD"/>
    <w:rsid w:val="00482362"/>
    <w:rsid w:val="00484788"/>
    <w:rsid w:val="004854C5"/>
    <w:rsid w:val="004855F4"/>
    <w:rsid w:val="00486449"/>
    <w:rsid w:val="0048759E"/>
    <w:rsid w:val="00492540"/>
    <w:rsid w:val="00493410"/>
    <w:rsid w:val="004939E7"/>
    <w:rsid w:val="00494BE2"/>
    <w:rsid w:val="00495622"/>
    <w:rsid w:val="004956DB"/>
    <w:rsid w:val="00496519"/>
    <w:rsid w:val="0049751A"/>
    <w:rsid w:val="0049764F"/>
    <w:rsid w:val="004A1233"/>
    <w:rsid w:val="004A4416"/>
    <w:rsid w:val="004A66C5"/>
    <w:rsid w:val="004A6F95"/>
    <w:rsid w:val="004A77D2"/>
    <w:rsid w:val="004B0E78"/>
    <w:rsid w:val="004B11D1"/>
    <w:rsid w:val="004B266F"/>
    <w:rsid w:val="004B2D60"/>
    <w:rsid w:val="004B3242"/>
    <w:rsid w:val="004B38C0"/>
    <w:rsid w:val="004B4DF1"/>
    <w:rsid w:val="004B642C"/>
    <w:rsid w:val="004B6447"/>
    <w:rsid w:val="004B6D78"/>
    <w:rsid w:val="004C074B"/>
    <w:rsid w:val="004C15AF"/>
    <w:rsid w:val="004C2D17"/>
    <w:rsid w:val="004C7203"/>
    <w:rsid w:val="004C7305"/>
    <w:rsid w:val="004C755B"/>
    <w:rsid w:val="004D10BC"/>
    <w:rsid w:val="004D1A30"/>
    <w:rsid w:val="004D23FE"/>
    <w:rsid w:val="004D2B80"/>
    <w:rsid w:val="004D3EFF"/>
    <w:rsid w:val="004D4651"/>
    <w:rsid w:val="004D4CB2"/>
    <w:rsid w:val="004D59B4"/>
    <w:rsid w:val="004D691A"/>
    <w:rsid w:val="004E132A"/>
    <w:rsid w:val="004E2A18"/>
    <w:rsid w:val="004E31A8"/>
    <w:rsid w:val="004E4B72"/>
    <w:rsid w:val="004E5875"/>
    <w:rsid w:val="004E67D8"/>
    <w:rsid w:val="004E796C"/>
    <w:rsid w:val="004F0629"/>
    <w:rsid w:val="004F2CA8"/>
    <w:rsid w:val="004F3D38"/>
    <w:rsid w:val="004F46F6"/>
    <w:rsid w:val="004F7012"/>
    <w:rsid w:val="004F7726"/>
    <w:rsid w:val="004F77A7"/>
    <w:rsid w:val="00500D89"/>
    <w:rsid w:val="00502C71"/>
    <w:rsid w:val="00503376"/>
    <w:rsid w:val="00504652"/>
    <w:rsid w:val="00505AF6"/>
    <w:rsid w:val="00506984"/>
    <w:rsid w:val="00510C6F"/>
    <w:rsid w:val="00511153"/>
    <w:rsid w:val="0051245E"/>
    <w:rsid w:val="0051281F"/>
    <w:rsid w:val="00513444"/>
    <w:rsid w:val="005151BA"/>
    <w:rsid w:val="00516E6E"/>
    <w:rsid w:val="00521B46"/>
    <w:rsid w:val="00524E00"/>
    <w:rsid w:val="00525D78"/>
    <w:rsid w:val="00527152"/>
    <w:rsid w:val="0052774E"/>
    <w:rsid w:val="00530086"/>
    <w:rsid w:val="00530941"/>
    <w:rsid w:val="00530B8A"/>
    <w:rsid w:val="00530E4B"/>
    <w:rsid w:val="00531EC9"/>
    <w:rsid w:val="00532C56"/>
    <w:rsid w:val="00532EAF"/>
    <w:rsid w:val="00533404"/>
    <w:rsid w:val="00534374"/>
    <w:rsid w:val="00534E5A"/>
    <w:rsid w:val="0053529B"/>
    <w:rsid w:val="00536903"/>
    <w:rsid w:val="0053778C"/>
    <w:rsid w:val="005403A7"/>
    <w:rsid w:val="00540E4C"/>
    <w:rsid w:val="005410EB"/>
    <w:rsid w:val="00541684"/>
    <w:rsid w:val="0054416A"/>
    <w:rsid w:val="005456FB"/>
    <w:rsid w:val="005505B6"/>
    <w:rsid w:val="00551AE1"/>
    <w:rsid w:val="00553B50"/>
    <w:rsid w:val="005551BA"/>
    <w:rsid w:val="00555971"/>
    <w:rsid w:val="00556349"/>
    <w:rsid w:val="005573CC"/>
    <w:rsid w:val="005575A6"/>
    <w:rsid w:val="0056050C"/>
    <w:rsid w:val="005618D5"/>
    <w:rsid w:val="00561A9C"/>
    <w:rsid w:val="0056272A"/>
    <w:rsid w:val="00562807"/>
    <w:rsid w:val="005662CC"/>
    <w:rsid w:val="00570DC2"/>
    <w:rsid w:val="00571982"/>
    <w:rsid w:val="005724ED"/>
    <w:rsid w:val="00573882"/>
    <w:rsid w:val="005768D1"/>
    <w:rsid w:val="00582EC2"/>
    <w:rsid w:val="00584800"/>
    <w:rsid w:val="005848CF"/>
    <w:rsid w:val="00585181"/>
    <w:rsid w:val="00586D2F"/>
    <w:rsid w:val="0058736F"/>
    <w:rsid w:val="005876DE"/>
    <w:rsid w:val="00591832"/>
    <w:rsid w:val="00591E57"/>
    <w:rsid w:val="0059348E"/>
    <w:rsid w:val="0059567D"/>
    <w:rsid w:val="00596A65"/>
    <w:rsid w:val="0059743F"/>
    <w:rsid w:val="005A02AA"/>
    <w:rsid w:val="005A2C4F"/>
    <w:rsid w:val="005A31E0"/>
    <w:rsid w:val="005A41E9"/>
    <w:rsid w:val="005B0B3C"/>
    <w:rsid w:val="005B1DFF"/>
    <w:rsid w:val="005B1E5B"/>
    <w:rsid w:val="005B1ED9"/>
    <w:rsid w:val="005B28C5"/>
    <w:rsid w:val="005B300F"/>
    <w:rsid w:val="005B3754"/>
    <w:rsid w:val="005B42AF"/>
    <w:rsid w:val="005B5138"/>
    <w:rsid w:val="005B6A96"/>
    <w:rsid w:val="005B6B94"/>
    <w:rsid w:val="005B6D24"/>
    <w:rsid w:val="005B7DA1"/>
    <w:rsid w:val="005C4339"/>
    <w:rsid w:val="005C53A8"/>
    <w:rsid w:val="005C6DFD"/>
    <w:rsid w:val="005C7D06"/>
    <w:rsid w:val="005D05DD"/>
    <w:rsid w:val="005D1AFF"/>
    <w:rsid w:val="005D1B29"/>
    <w:rsid w:val="005D3397"/>
    <w:rsid w:val="005D3C41"/>
    <w:rsid w:val="005D4541"/>
    <w:rsid w:val="005D615C"/>
    <w:rsid w:val="005D7C52"/>
    <w:rsid w:val="005D7DAA"/>
    <w:rsid w:val="005E0425"/>
    <w:rsid w:val="005E0C06"/>
    <w:rsid w:val="005E0EA1"/>
    <w:rsid w:val="005E1283"/>
    <w:rsid w:val="005E19AE"/>
    <w:rsid w:val="005E1CDB"/>
    <w:rsid w:val="005E29E6"/>
    <w:rsid w:val="005E3356"/>
    <w:rsid w:val="005E33B3"/>
    <w:rsid w:val="005E3960"/>
    <w:rsid w:val="005E41C4"/>
    <w:rsid w:val="005E4839"/>
    <w:rsid w:val="005E566F"/>
    <w:rsid w:val="005E6697"/>
    <w:rsid w:val="005F0F5C"/>
    <w:rsid w:val="005F1621"/>
    <w:rsid w:val="005F1A16"/>
    <w:rsid w:val="005F2A9E"/>
    <w:rsid w:val="005F3ADD"/>
    <w:rsid w:val="005F4443"/>
    <w:rsid w:val="005F48EE"/>
    <w:rsid w:val="005F564A"/>
    <w:rsid w:val="005F623C"/>
    <w:rsid w:val="005F6A56"/>
    <w:rsid w:val="00602991"/>
    <w:rsid w:val="00602E7C"/>
    <w:rsid w:val="0060465A"/>
    <w:rsid w:val="0060473C"/>
    <w:rsid w:val="0060526F"/>
    <w:rsid w:val="006054E6"/>
    <w:rsid w:val="00611056"/>
    <w:rsid w:val="00611770"/>
    <w:rsid w:val="00611D01"/>
    <w:rsid w:val="00612492"/>
    <w:rsid w:val="00612EAC"/>
    <w:rsid w:val="00615604"/>
    <w:rsid w:val="006160E0"/>
    <w:rsid w:val="006163F0"/>
    <w:rsid w:val="00617CBB"/>
    <w:rsid w:val="00617EA3"/>
    <w:rsid w:val="00622BA5"/>
    <w:rsid w:val="0062508D"/>
    <w:rsid w:val="006276E8"/>
    <w:rsid w:val="006277C6"/>
    <w:rsid w:val="00632072"/>
    <w:rsid w:val="00633B64"/>
    <w:rsid w:val="00634AE8"/>
    <w:rsid w:val="00635E9A"/>
    <w:rsid w:val="00635F95"/>
    <w:rsid w:val="00640A2F"/>
    <w:rsid w:val="0064107F"/>
    <w:rsid w:val="00641C3E"/>
    <w:rsid w:val="0064229C"/>
    <w:rsid w:val="006430B4"/>
    <w:rsid w:val="00643217"/>
    <w:rsid w:val="006447C9"/>
    <w:rsid w:val="00645625"/>
    <w:rsid w:val="00646BAC"/>
    <w:rsid w:val="00646C0F"/>
    <w:rsid w:val="0064782A"/>
    <w:rsid w:val="00651258"/>
    <w:rsid w:val="00653777"/>
    <w:rsid w:val="006539B5"/>
    <w:rsid w:val="00653F7F"/>
    <w:rsid w:val="00655AF4"/>
    <w:rsid w:val="00656403"/>
    <w:rsid w:val="00656930"/>
    <w:rsid w:val="00657837"/>
    <w:rsid w:val="00660923"/>
    <w:rsid w:val="00661DDA"/>
    <w:rsid w:val="00662B2A"/>
    <w:rsid w:val="006634A2"/>
    <w:rsid w:val="0066556B"/>
    <w:rsid w:val="006659B7"/>
    <w:rsid w:val="00665B68"/>
    <w:rsid w:val="00670F0F"/>
    <w:rsid w:val="00671991"/>
    <w:rsid w:val="0067464B"/>
    <w:rsid w:val="00674F0D"/>
    <w:rsid w:val="00676429"/>
    <w:rsid w:val="00676487"/>
    <w:rsid w:val="00677E6A"/>
    <w:rsid w:val="00677FB3"/>
    <w:rsid w:val="006838AF"/>
    <w:rsid w:val="00684B24"/>
    <w:rsid w:val="00684D73"/>
    <w:rsid w:val="00684E38"/>
    <w:rsid w:val="00685A70"/>
    <w:rsid w:val="0069022D"/>
    <w:rsid w:val="00690915"/>
    <w:rsid w:val="00691671"/>
    <w:rsid w:val="00693C3F"/>
    <w:rsid w:val="00694BB7"/>
    <w:rsid w:val="00695204"/>
    <w:rsid w:val="00696453"/>
    <w:rsid w:val="00697050"/>
    <w:rsid w:val="00697171"/>
    <w:rsid w:val="006A0726"/>
    <w:rsid w:val="006A3688"/>
    <w:rsid w:val="006A37E9"/>
    <w:rsid w:val="006A634A"/>
    <w:rsid w:val="006A70ED"/>
    <w:rsid w:val="006B0F50"/>
    <w:rsid w:val="006B34A9"/>
    <w:rsid w:val="006B3902"/>
    <w:rsid w:val="006B42F4"/>
    <w:rsid w:val="006B46BA"/>
    <w:rsid w:val="006B60E8"/>
    <w:rsid w:val="006C4D72"/>
    <w:rsid w:val="006C5740"/>
    <w:rsid w:val="006C62F5"/>
    <w:rsid w:val="006C6780"/>
    <w:rsid w:val="006C6F14"/>
    <w:rsid w:val="006C72AB"/>
    <w:rsid w:val="006D06C8"/>
    <w:rsid w:val="006D1D3D"/>
    <w:rsid w:val="006D2607"/>
    <w:rsid w:val="006D2D06"/>
    <w:rsid w:val="006D3371"/>
    <w:rsid w:val="006D38BE"/>
    <w:rsid w:val="006D3F82"/>
    <w:rsid w:val="006D68C8"/>
    <w:rsid w:val="006D7B0A"/>
    <w:rsid w:val="006E1896"/>
    <w:rsid w:val="006E1C54"/>
    <w:rsid w:val="006E298D"/>
    <w:rsid w:val="006E2B40"/>
    <w:rsid w:val="006E608A"/>
    <w:rsid w:val="006E7BA2"/>
    <w:rsid w:val="006F0C21"/>
    <w:rsid w:val="006F105D"/>
    <w:rsid w:val="006F1427"/>
    <w:rsid w:val="006F1B00"/>
    <w:rsid w:val="006F2551"/>
    <w:rsid w:val="006F26CE"/>
    <w:rsid w:val="006F561D"/>
    <w:rsid w:val="006F59A6"/>
    <w:rsid w:val="006F6BD4"/>
    <w:rsid w:val="006F78AC"/>
    <w:rsid w:val="00700DC5"/>
    <w:rsid w:val="0070130A"/>
    <w:rsid w:val="007031B3"/>
    <w:rsid w:val="0070480D"/>
    <w:rsid w:val="007055B8"/>
    <w:rsid w:val="00706037"/>
    <w:rsid w:val="00706718"/>
    <w:rsid w:val="0070773C"/>
    <w:rsid w:val="00710794"/>
    <w:rsid w:val="00710D56"/>
    <w:rsid w:val="00710D68"/>
    <w:rsid w:val="007123BA"/>
    <w:rsid w:val="00713149"/>
    <w:rsid w:val="007132C6"/>
    <w:rsid w:val="00714AAB"/>
    <w:rsid w:val="0071694D"/>
    <w:rsid w:val="00716CB4"/>
    <w:rsid w:val="00717327"/>
    <w:rsid w:val="00720957"/>
    <w:rsid w:val="007216CD"/>
    <w:rsid w:val="00722D36"/>
    <w:rsid w:val="007235D4"/>
    <w:rsid w:val="00723918"/>
    <w:rsid w:val="00725D1F"/>
    <w:rsid w:val="007260C7"/>
    <w:rsid w:val="007274B5"/>
    <w:rsid w:val="00730ACD"/>
    <w:rsid w:val="0073142A"/>
    <w:rsid w:val="00731544"/>
    <w:rsid w:val="00733A93"/>
    <w:rsid w:val="00735BEF"/>
    <w:rsid w:val="00735D9F"/>
    <w:rsid w:val="00735F02"/>
    <w:rsid w:val="00737524"/>
    <w:rsid w:val="007401F8"/>
    <w:rsid w:val="00741222"/>
    <w:rsid w:val="00742047"/>
    <w:rsid w:val="007426EC"/>
    <w:rsid w:val="00742AD6"/>
    <w:rsid w:val="007447E1"/>
    <w:rsid w:val="00744B83"/>
    <w:rsid w:val="00745B81"/>
    <w:rsid w:val="0074666B"/>
    <w:rsid w:val="0074672D"/>
    <w:rsid w:val="00746805"/>
    <w:rsid w:val="0075086C"/>
    <w:rsid w:val="007513E0"/>
    <w:rsid w:val="007518BB"/>
    <w:rsid w:val="007520C0"/>
    <w:rsid w:val="0075276B"/>
    <w:rsid w:val="0075370B"/>
    <w:rsid w:val="00754150"/>
    <w:rsid w:val="007558D8"/>
    <w:rsid w:val="00755F8E"/>
    <w:rsid w:val="007566CF"/>
    <w:rsid w:val="007600C6"/>
    <w:rsid w:val="00760247"/>
    <w:rsid w:val="00762F05"/>
    <w:rsid w:val="007632AA"/>
    <w:rsid w:val="007637D9"/>
    <w:rsid w:val="00765592"/>
    <w:rsid w:val="0076619B"/>
    <w:rsid w:val="0076632B"/>
    <w:rsid w:val="007666B8"/>
    <w:rsid w:val="00766818"/>
    <w:rsid w:val="00767172"/>
    <w:rsid w:val="00767A32"/>
    <w:rsid w:val="00767D50"/>
    <w:rsid w:val="00770F78"/>
    <w:rsid w:val="007710D3"/>
    <w:rsid w:val="007719F5"/>
    <w:rsid w:val="007724F4"/>
    <w:rsid w:val="007725AE"/>
    <w:rsid w:val="00772AF4"/>
    <w:rsid w:val="007734C3"/>
    <w:rsid w:val="00774B60"/>
    <w:rsid w:val="00774CA0"/>
    <w:rsid w:val="00776825"/>
    <w:rsid w:val="00776C15"/>
    <w:rsid w:val="00777410"/>
    <w:rsid w:val="0077747F"/>
    <w:rsid w:val="007804EC"/>
    <w:rsid w:val="00780C45"/>
    <w:rsid w:val="007811EB"/>
    <w:rsid w:val="007814AF"/>
    <w:rsid w:val="00781C0F"/>
    <w:rsid w:val="0078202D"/>
    <w:rsid w:val="0078291D"/>
    <w:rsid w:val="00782BE6"/>
    <w:rsid w:val="00783515"/>
    <w:rsid w:val="00783851"/>
    <w:rsid w:val="00783C8C"/>
    <w:rsid w:val="00784E41"/>
    <w:rsid w:val="00785795"/>
    <w:rsid w:val="00785BC2"/>
    <w:rsid w:val="00790541"/>
    <w:rsid w:val="0079193B"/>
    <w:rsid w:val="00791D1B"/>
    <w:rsid w:val="00792E1A"/>
    <w:rsid w:val="007935A5"/>
    <w:rsid w:val="00793D65"/>
    <w:rsid w:val="00794413"/>
    <w:rsid w:val="007953A3"/>
    <w:rsid w:val="00796700"/>
    <w:rsid w:val="00796D9A"/>
    <w:rsid w:val="007978D2"/>
    <w:rsid w:val="00797FB4"/>
    <w:rsid w:val="007A0D57"/>
    <w:rsid w:val="007A2D95"/>
    <w:rsid w:val="007A39B4"/>
    <w:rsid w:val="007A3D8C"/>
    <w:rsid w:val="007A41F2"/>
    <w:rsid w:val="007A5C48"/>
    <w:rsid w:val="007A663D"/>
    <w:rsid w:val="007B0618"/>
    <w:rsid w:val="007B0A64"/>
    <w:rsid w:val="007B2496"/>
    <w:rsid w:val="007B2765"/>
    <w:rsid w:val="007B3054"/>
    <w:rsid w:val="007B38B4"/>
    <w:rsid w:val="007B5182"/>
    <w:rsid w:val="007B5F16"/>
    <w:rsid w:val="007B66F5"/>
    <w:rsid w:val="007B6CEC"/>
    <w:rsid w:val="007B6D22"/>
    <w:rsid w:val="007B725A"/>
    <w:rsid w:val="007B7B00"/>
    <w:rsid w:val="007C3AAD"/>
    <w:rsid w:val="007C3F64"/>
    <w:rsid w:val="007C569F"/>
    <w:rsid w:val="007D4211"/>
    <w:rsid w:val="007D48B0"/>
    <w:rsid w:val="007D4B28"/>
    <w:rsid w:val="007D5AB6"/>
    <w:rsid w:val="007D5B55"/>
    <w:rsid w:val="007D60CF"/>
    <w:rsid w:val="007D6912"/>
    <w:rsid w:val="007D6925"/>
    <w:rsid w:val="007D6E9C"/>
    <w:rsid w:val="007D78B7"/>
    <w:rsid w:val="007E15E1"/>
    <w:rsid w:val="007E17DD"/>
    <w:rsid w:val="007E2FCE"/>
    <w:rsid w:val="007E3593"/>
    <w:rsid w:val="007E5357"/>
    <w:rsid w:val="007E6056"/>
    <w:rsid w:val="007F14A8"/>
    <w:rsid w:val="007F1579"/>
    <w:rsid w:val="007F168F"/>
    <w:rsid w:val="007F43D4"/>
    <w:rsid w:val="007F62B9"/>
    <w:rsid w:val="00800A62"/>
    <w:rsid w:val="00800E29"/>
    <w:rsid w:val="00801914"/>
    <w:rsid w:val="00803F61"/>
    <w:rsid w:val="008045C3"/>
    <w:rsid w:val="008045CB"/>
    <w:rsid w:val="00804D4F"/>
    <w:rsid w:val="00805DA8"/>
    <w:rsid w:val="008063B2"/>
    <w:rsid w:val="00806F91"/>
    <w:rsid w:val="0080791B"/>
    <w:rsid w:val="00811AB2"/>
    <w:rsid w:val="008159A2"/>
    <w:rsid w:val="008164BF"/>
    <w:rsid w:val="0081722E"/>
    <w:rsid w:val="00820171"/>
    <w:rsid w:val="0082103F"/>
    <w:rsid w:val="00823AEE"/>
    <w:rsid w:val="008249AB"/>
    <w:rsid w:val="00825312"/>
    <w:rsid w:val="00825B7D"/>
    <w:rsid w:val="00825C78"/>
    <w:rsid w:val="00826180"/>
    <w:rsid w:val="00827BF8"/>
    <w:rsid w:val="00830589"/>
    <w:rsid w:val="00830EEE"/>
    <w:rsid w:val="0083103B"/>
    <w:rsid w:val="00833155"/>
    <w:rsid w:val="00834188"/>
    <w:rsid w:val="008349E8"/>
    <w:rsid w:val="00835A54"/>
    <w:rsid w:val="00836525"/>
    <w:rsid w:val="00836620"/>
    <w:rsid w:val="00837EB6"/>
    <w:rsid w:val="00840CC3"/>
    <w:rsid w:val="0084133B"/>
    <w:rsid w:val="0084184C"/>
    <w:rsid w:val="00842644"/>
    <w:rsid w:val="00842737"/>
    <w:rsid w:val="008431EC"/>
    <w:rsid w:val="00844134"/>
    <w:rsid w:val="00844C27"/>
    <w:rsid w:val="00844EA0"/>
    <w:rsid w:val="00845926"/>
    <w:rsid w:val="0084677E"/>
    <w:rsid w:val="00850147"/>
    <w:rsid w:val="00850B4D"/>
    <w:rsid w:val="00851951"/>
    <w:rsid w:val="008535C9"/>
    <w:rsid w:val="008544B0"/>
    <w:rsid w:val="00854834"/>
    <w:rsid w:val="00855028"/>
    <w:rsid w:val="008555EC"/>
    <w:rsid w:val="00855BB8"/>
    <w:rsid w:val="00855EA1"/>
    <w:rsid w:val="00856AC0"/>
    <w:rsid w:val="00862499"/>
    <w:rsid w:val="00863C08"/>
    <w:rsid w:val="00864860"/>
    <w:rsid w:val="00864A51"/>
    <w:rsid w:val="008653F8"/>
    <w:rsid w:val="00865539"/>
    <w:rsid w:val="00866CE2"/>
    <w:rsid w:val="00870BD6"/>
    <w:rsid w:val="00872AE7"/>
    <w:rsid w:val="008741A6"/>
    <w:rsid w:val="00874553"/>
    <w:rsid w:val="00877350"/>
    <w:rsid w:val="008774A9"/>
    <w:rsid w:val="00880A3B"/>
    <w:rsid w:val="00880E4E"/>
    <w:rsid w:val="00882D32"/>
    <w:rsid w:val="008834C9"/>
    <w:rsid w:val="00884039"/>
    <w:rsid w:val="00884A01"/>
    <w:rsid w:val="00884A78"/>
    <w:rsid w:val="0088665B"/>
    <w:rsid w:val="00890B69"/>
    <w:rsid w:val="00891339"/>
    <w:rsid w:val="00891CB2"/>
    <w:rsid w:val="00893028"/>
    <w:rsid w:val="0089539E"/>
    <w:rsid w:val="00895A13"/>
    <w:rsid w:val="008963E9"/>
    <w:rsid w:val="008969B4"/>
    <w:rsid w:val="00896F22"/>
    <w:rsid w:val="008A00E8"/>
    <w:rsid w:val="008A09BA"/>
    <w:rsid w:val="008A1BF4"/>
    <w:rsid w:val="008A3439"/>
    <w:rsid w:val="008A45E3"/>
    <w:rsid w:val="008A4882"/>
    <w:rsid w:val="008A48BB"/>
    <w:rsid w:val="008A5A59"/>
    <w:rsid w:val="008A6E0C"/>
    <w:rsid w:val="008A78F0"/>
    <w:rsid w:val="008B1892"/>
    <w:rsid w:val="008B1946"/>
    <w:rsid w:val="008B195C"/>
    <w:rsid w:val="008B1DD7"/>
    <w:rsid w:val="008B2031"/>
    <w:rsid w:val="008B2BA9"/>
    <w:rsid w:val="008B39D8"/>
    <w:rsid w:val="008B3D48"/>
    <w:rsid w:val="008B41E9"/>
    <w:rsid w:val="008B6A01"/>
    <w:rsid w:val="008B73A0"/>
    <w:rsid w:val="008B75A3"/>
    <w:rsid w:val="008C0E33"/>
    <w:rsid w:val="008C0ED1"/>
    <w:rsid w:val="008C19C6"/>
    <w:rsid w:val="008C221E"/>
    <w:rsid w:val="008C6003"/>
    <w:rsid w:val="008C6CD0"/>
    <w:rsid w:val="008D0BC7"/>
    <w:rsid w:val="008D1C4D"/>
    <w:rsid w:val="008D1FBA"/>
    <w:rsid w:val="008D23FF"/>
    <w:rsid w:val="008D2AD8"/>
    <w:rsid w:val="008D3169"/>
    <w:rsid w:val="008D54BE"/>
    <w:rsid w:val="008D60C1"/>
    <w:rsid w:val="008D7B56"/>
    <w:rsid w:val="008E1141"/>
    <w:rsid w:val="008E6F19"/>
    <w:rsid w:val="008F0599"/>
    <w:rsid w:val="008F10E3"/>
    <w:rsid w:val="008F1466"/>
    <w:rsid w:val="008F412D"/>
    <w:rsid w:val="008F46A3"/>
    <w:rsid w:val="008F59E9"/>
    <w:rsid w:val="008F5D9D"/>
    <w:rsid w:val="009011D9"/>
    <w:rsid w:val="00902F9F"/>
    <w:rsid w:val="00904168"/>
    <w:rsid w:val="009050D6"/>
    <w:rsid w:val="009051F8"/>
    <w:rsid w:val="009056D2"/>
    <w:rsid w:val="00906AA4"/>
    <w:rsid w:val="00906F14"/>
    <w:rsid w:val="00907B46"/>
    <w:rsid w:val="00911E97"/>
    <w:rsid w:val="009128B2"/>
    <w:rsid w:val="009138C4"/>
    <w:rsid w:val="0091722B"/>
    <w:rsid w:val="00917697"/>
    <w:rsid w:val="00920FCD"/>
    <w:rsid w:val="00921CE9"/>
    <w:rsid w:val="009221F1"/>
    <w:rsid w:val="009223DC"/>
    <w:rsid w:val="00922D69"/>
    <w:rsid w:val="00924021"/>
    <w:rsid w:val="00930EC6"/>
    <w:rsid w:val="00931A09"/>
    <w:rsid w:val="00931DA8"/>
    <w:rsid w:val="00932713"/>
    <w:rsid w:val="00936405"/>
    <w:rsid w:val="00936FFE"/>
    <w:rsid w:val="00937772"/>
    <w:rsid w:val="00937B83"/>
    <w:rsid w:val="009403E3"/>
    <w:rsid w:val="00940898"/>
    <w:rsid w:val="00941E32"/>
    <w:rsid w:val="00942849"/>
    <w:rsid w:val="00942E55"/>
    <w:rsid w:val="00942E73"/>
    <w:rsid w:val="009453D0"/>
    <w:rsid w:val="00946F5D"/>
    <w:rsid w:val="0094712D"/>
    <w:rsid w:val="00951237"/>
    <w:rsid w:val="00953E99"/>
    <w:rsid w:val="0095509B"/>
    <w:rsid w:val="00955B21"/>
    <w:rsid w:val="00956633"/>
    <w:rsid w:val="00956A01"/>
    <w:rsid w:val="009572AD"/>
    <w:rsid w:val="00960316"/>
    <w:rsid w:val="00961E69"/>
    <w:rsid w:val="009631C8"/>
    <w:rsid w:val="00963938"/>
    <w:rsid w:val="0096426D"/>
    <w:rsid w:val="00964D52"/>
    <w:rsid w:val="00965B1D"/>
    <w:rsid w:val="0096619F"/>
    <w:rsid w:val="00967088"/>
    <w:rsid w:val="0096763B"/>
    <w:rsid w:val="00967ADD"/>
    <w:rsid w:val="00971F17"/>
    <w:rsid w:val="00972A70"/>
    <w:rsid w:val="00972E92"/>
    <w:rsid w:val="009737C7"/>
    <w:rsid w:val="00974FCE"/>
    <w:rsid w:val="0097558D"/>
    <w:rsid w:val="009756F0"/>
    <w:rsid w:val="00977E44"/>
    <w:rsid w:val="009852F2"/>
    <w:rsid w:val="00985974"/>
    <w:rsid w:val="00986BBD"/>
    <w:rsid w:val="009873B8"/>
    <w:rsid w:val="00993D71"/>
    <w:rsid w:val="00995795"/>
    <w:rsid w:val="0099664B"/>
    <w:rsid w:val="009978F8"/>
    <w:rsid w:val="00997EC4"/>
    <w:rsid w:val="009A068A"/>
    <w:rsid w:val="009A1FC1"/>
    <w:rsid w:val="009A23C4"/>
    <w:rsid w:val="009A3731"/>
    <w:rsid w:val="009A559E"/>
    <w:rsid w:val="009A58F1"/>
    <w:rsid w:val="009A5C49"/>
    <w:rsid w:val="009A6EDB"/>
    <w:rsid w:val="009A7ADB"/>
    <w:rsid w:val="009B02BD"/>
    <w:rsid w:val="009B0990"/>
    <w:rsid w:val="009B0A5E"/>
    <w:rsid w:val="009B1DD6"/>
    <w:rsid w:val="009B2E0E"/>
    <w:rsid w:val="009B3507"/>
    <w:rsid w:val="009B47C4"/>
    <w:rsid w:val="009B4EAD"/>
    <w:rsid w:val="009B5535"/>
    <w:rsid w:val="009B55B3"/>
    <w:rsid w:val="009B5C65"/>
    <w:rsid w:val="009B6708"/>
    <w:rsid w:val="009C1309"/>
    <w:rsid w:val="009C1F17"/>
    <w:rsid w:val="009C2A53"/>
    <w:rsid w:val="009C4844"/>
    <w:rsid w:val="009C4AD9"/>
    <w:rsid w:val="009C51A6"/>
    <w:rsid w:val="009C6722"/>
    <w:rsid w:val="009C74BE"/>
    <w:rsid w:val="009C78D6"/>
    <w:rsid w:val="009D0FEF"/>
    <w:rsid w:val="009D1517"/>
    <w:rsid w:val="009D15C0"/>
    <w:rsid w:val="009D1784"/>
    <w:rsid w:val="009D30AE"/>
    <w:rsid w:val="009D4CAF"/>
    <w:rsid w:val="009D63DD"/>
    <w:rsid w:val="009D6EA9"/>
    <w:rsid w:val="009E0881"/>
    <w:rsid w:val="009E313A"/>
    <w:rsid w:val="009E39DF"/>
    <w:rsid w:val="009F1E30"/>
    <w:rsid w:val="009F2990"/>
    <w:rsid w:val="009F38CD"/>
    <w:rsid w:val="009F54B2"/>
    <w:rsid w:val="009F7DA7"/>
    <w:rsid w:val="00A00E75"/>
    <w:rsid w:val="00A014BD"/>
    <w:rsid w:val="00A044FB"/>
    <w:rsid w:val="00A0466D"/>
    <w:rsid w:val="00A065C1"/>
    <w:rsid w:val="00A067E2"/>
    <w:rsid w:val="00A11700"/>
    <w:rsid w:val="00A11CB5"/>
    <w:rsid w:val="00A11D5F"/>
    <w:rsid w:val="00A12574"/>
    <w:rsid w:val="00A12B84"/>
    <w:rsid w:val="00A12CB3"/>
    <w:rsid w:val="00A14156"/>
    <w:rsid w:val="00A14552"/>
    <w:rsid w:val="00A15EA0"/>
    <w:rsid w:val="00A177CC"/>
    <w:rsid w:val="00A17D66"/>
    <w:rsid w:val="00A20C3A"/>
    <w:rsid w:val="00A20DDA"/>
    <w:rsid w:val="00A212C6"/>
    <w:rsid w:val="00A21742"/>
    <w:rsid w:val="00A2190D"/>
    <w:rsid w:val="00A2260E"/>
    <w:rsid w:val="00A23177"/>
    <w:rsid w:val="00A2372A"/>
    <w:rsid w:val="00A23CBA"/>
    <w:rsid w:val="00A26433"/>
    <w:rsid w:val="00A27802"/>
    <w:rsid w:val="00A30301"/>
    <w:rsid w:val="00A30644"/>
    <w:rsid w:val="00A30CD3"/>
    <w:rsid w:val="00A322FF"/>
    <w:rsid w:val="00A3280A"/>
    <w:rsid w:val="00A32BEC"/>
    <w:rsid w:val="00A337E8"/>
    <w:rsid w:val="00A34EDA"/>
    <w:rsid w:val="00A35948"/>
    <w:rsid w:val="00A35955"/>
    <w:rsid w:val="00A41034"/>
    <w:rsid w:val="00A42085"/>
    <w:rsid w:val="00A42E4C"/>
    <w:rsid w:val="00A44393"/>
    <w:rsid w:val="00A44724"/>
    <w:rsid w:val="00A45E6E"/>
    <w:rsid w:val="00A46630"/>
    <w:rsid w:val="00A46982"/>
    <w:rsid w:val="00A473F7"/>
    <w:rsid w:val="00A508BB"/>
    <w:rsid w:val="00A51417"/>
    <w:rsid w:val="00A52589"/>
    <w:rsid w:val="00A5273C"/>
    <w:rsid w:val="00A5319A"/>
    <w:rsid w:val="00A5395B"/>
    <w:rsid w:val="00A53B4D"/>
    <w:rsid w:val="00A53CCB"/>
    <w:rsid w:val="00A54659"/>
    <w:rsid w:val="00A54854"/>
    <w:rsid w:val="00A55327"/>
    <w:rsid w:val="00A560AA"/>
    <w:rsid w:val="00A640B9"/>
    <w:rsid w:val="00A64474"/>
    <w:rsid w:val="00A65C93"/>
    <w:rsid w:val="00A67A25"/>
    <w:rsid w:val="00A70DC5"/>
    <w:rsid w:val="00A71604"/>
    <w:rsid w:val="00A7169A"/>
    <w:rsid w:val="00A72879"/>
    <w:rsid w:val="00A72993"/>
    <w:rsid w:val="00A7327D"/>
    <w:rsid w:val="00A73530"/>
    <w:rsid w:val="00A74B7D"/>
    <w:rsid w:val="00A7555F"/>
    <w:rsid w:val="00A75EC5"/>
    <w:rsid w:val="00A800C8"/>
    <w:rsid w:val="00A80C6D"/>
    <w:rsid w:val="00A81E6E"/>
    <w:rsid w:val="00A828B9"/>
    <w:rsid w:val="00A83768"/>
    <w:rsid w:val="00A83782"/>
    <w:rsid w:val="00A869B8"/>
    <w:rsid w:val="00A86A07"/>
    <w:rsid w:val="00A923BE"/>
    <w:rsid w:val="00A932D6"/>
    <w:rsid w:val="00A93A8B"/>
    <w:rsid w:val="00A94E40"/>
    <w:rsid w:val="00A952D3"/>
    <w:rsid w:val="00A95D88"/>
    <w:rsid w:val="00A96362"/>
    <w:rsid w:val="00AA0E89"/>
    <w:rsid w:val="00AA2564"/>
    <w:rsid w:val="00AA2835"/>
    <w:rsid w:val="00AA3A81"/>
    <w:rsid w:val="00AA3D37"/>
    <w:rsid w:val="00AA58C4"/>
    <w:rsid w:val="00AA72EB"/>
    <w:rsid w:val="00AA7D9F"/>
    <w:rsid w:val="00AB2B57"/>
    <w:rsid w:val="00AB62AD"/>
    <w:rsid w:val="00AB7848"/>
    <w:rsid w:val="00AB7A4C"/>
    <w:rsid w:val="00AB7CDC"/>
    <w:rsid w:val="00AB7F46"/>
    <w:rsid w:val="00AC0056"/>
    <w:rsid w:val="00AC169F"/>
    <w:rsid w:val="00AC2F73"/>
    <w:rsid w:val="00AC347A"/>
    <w:rsid w:val="00AC3C38"/>
    <w:rsid w:val="00AC55C6"/>
    <w:rsid w:val="00AC6589"/>
    <w:rsid w:val="00AD0DAB"/>
    <w:rsid w:val="00AD1F29"/>
    <w:rsid w:val="00AD203B"/>
    <w:rsid w:val="00AD22EE"/>
    <w:rsid w:val="00AD2FC8"/>
    <w:rsid w:val="00AD4B81"/>
    <w:rsid w:val="00AD6CDF"/>
    <w:rsid w:val="00AE08FA"/>
    <w:rsid w:val="00AE4E02"/>
    <w:rsid w:val="00AE5E9C"/>
    <w:rsid w:val="00AF06A1"/>
    <w:rsid w:val="00AF182D"/>
    <w:rsid w:val="00AF3837"/>
    <w:rsid w:val="00AF40EC"/>
    <w:rsid w:val="00AF6D1B"/>
    <w:rsid w:val="00AF78EA"/>
    <w:rsid w:val="00AF7C6B"/>
    <w:rsid w:val="00B004C8"/>
    <w:rsid w:val="00B02AC6"/>
    <w:rsid w:val="00B0546B"/>
    <w:rsid w:val="00B06291"/>
    <w:rsid w:val="00B069E6"/>
    <w:rsid w:val="00B07BF4"/>
    <w:rsid w:val="00B10FB2"/>
    <w:rsid w:val="00B115F0"/>
    <w:rsid w:val="00B12519"/>
    <w:rsid w:val="00B14DEE"/>
    <w:rsid w:val="00B177EC"/>
    <w:rsid w:val="00B20568"/>
    <w:rsid w:val="00B2218E"/>
    <w:rsid w:val="00B239A6"/>
    <w:rsid w:val="00B24444"/>
    <w:rsid w:val="00B25D68"/>
    <w:rsid w:val="00B315BD"/>
    <w:rsid w:val="00B32286"/>
    <w:rsid w:val="00B34F4C"/>
    <w:rsid w:val="00B35329"/>
    <w:rsid w:val="00B35355"/>
    <w:rsid w:val="00B35A8E"/>
    <w:rsid w:val="00B35C20"/>
    <w:rsid w:val="00B37B42"/>
    <w:rsid w:val="00B40C12"/>
    <w:rsid w:val="00B43066"/>
    <w:rsid w:val="00B445B4"/>
    <w:rsid w:val="00B46975"/>
    <w:rsid w:val="00B47132"/>
    <w:rsid w:val="00B473F6"/>
    <w:rsid w:val="00B507F0"/>
    <w:rsid w:val="00B51127"/>
    <w:rsid w:val="00B51948"/>
    <w:rsid w:val="00B530F0"/>
    <w:rsid w:val="00B540A2"/>
    <w:rsid w:val="00B55493"/>
    <w:rsid w:val="00B55918"/>
    <w:rsid w:val="00B56905"/>
    <w:rsid w:val="00B56FE6"/>
    <w:rsid w:val="00B57894"/>
    <w:rsid w:val="00B57D5C"/>
    <w:rsid w:val="00B61C32"/>
    <w:rsid w:val="00B62C0F"/>
    <w:rsid w:val="00B63A7D"/>
    <w:rsid w:val="00B64C64"/>
    <w:rsid w:val="00B653A4"/>
    <w:rsid w:val="00B66E4B"/>
    <w:rsid w:val="00B67208"/>
    <w:rsid w:val="00B67352"/>
    <w:rsid w:val="00B677C2"/>
    <w:rsid w:val="00B71409"/>
    <w:rsid w:val="00B716DE"/>
    <w:rsid w:val="00B75A2B"/>
    <w:rsid w:val="00B76239"/>
    <w:rsid w:val="00B77871"/>
    <w:rsid w:val="00B8141D"/>
    <w:rsid w:val="00B82130"/>
    <w:rsid w:val="00B8325A"/>
    <w:rsid w:val="00B84C26"/>
    <w:rsid w:val="00B8622D"/>
    <w:rsid w:val="00B86831"/>
    <w:rsid w:val="00B86DE7"/>
    <w:rsid w:val="00B916B3"/>
    <w:rsid w:val="00B918A0"/>
    <w:rsid w:val="00B91A3A"/>
    <w:rsid w:val="00B924E5"/>
    <w:rsid w:val="00B92889"/>
    <w:rsid w:val="00B94770"/>
    <w:rsid w:val="00B951AD"/>
    <w:rsid w:val="00B95751"/>
    <w:rsid w:val="00B967ED"/>
    <w:rsid w:val="00B96CDE"/>
    <w:rsid w:val="00BA101B"/>
    <w:rsid w:val="00BA18AF"/>
    <w:rsid w:val="00BA31D3"/>
    <w:rsid w:val="00BA4304"/>
    <w:rsid w:val="00BA4BF2"/>
    <w:rsid w:val="00BA56FC"/>
    <w:rsid w:val="00BA7DB6"/>
    <w:rsid w:val="00BB1BF4"/>
    <w:rsid w:val="00BB28FC"/>
    <w:rsid w:val="00BB3212"/>
    <w:rsid w:val="00BB3507"/>
    <w:rsid w:val="00BB3718"/>
    <w:rsid w:val="00BB3AB8"/>
    <w:rsid w:val="00BB5471"/>
    <w:rsid w:val="00BB56DD"/>
    <w:rsid w:val="00BB6202"/>
    <w:rsid w:val="00BB6912"/>
    <w:rsid w:val="00BB7571"/>
    <w:rsid w:val="00BC0294"/>
    <w:rsid w:val="00BC3D4B"/>
    <w:rsid w:val="00BC4E8C"/>
    <w:rsid w:val="00BC75A2"/>
    <w:rsid w:val="00BC783F"/>
    <w:rsid w:val="00BD0B03"/>
    <w:rsid w:val="00BD1A83"/>
    <w:rsid w:val="00BD200D"/>
    <w:rsid w:val="00BD3D8F"/>
    <w:rsid w:val="00BD4C32"/>
    <w:rsid w:val="00BD64DA"/>
    <w:rsid w:val="00BD6B95"/>
    <w:rsid w:val="00BD7FE3"/>
    <w:rsid w:val="00BE03DB"/>
    <w:rsid w:val="00BE1460"/>
    <w:rsid w:val="00BE1DA7"/>
    <w:rsid w:val="00BE2088"/>
    <w:rsid w:val="00BE378B"/>
    <w:rsid w:val="00BE51AD"/>
    <w:rsid w:val="00BE55B4"/>
    <w:rsid w:val="00BE6B6A"/>
    <w:rsid w:val="00BE7428"/>
    <w:rsid w:val="00BF1799"/>
    <w:rsid w:val="00BF23BE"/>
    <w:rsid w:val="00BF2D40"/>
    <w:rsid w:val="00BF4175"/>
    <w:rsid w:val="00BF5DE4"/>
    <w:rsid w:val="00BF5FAE"/>
    <w:rsid w:val="00BF61BD"/>
    <w:rsid w:val="00BF65FE"/>
    <w:rsid w:val="00C00B47"/>
    <w:rsid w:val="00C0138E"/>
    <w:rsid w:val="00C02F59"/>
    <w:rsid w:val="00C04509"/>
    <w:rsid w:val="00C068E3"/>
    <w:rsid w:val="00C078C5"/>
    <w:rsid w:val="00C079B2"/>
    <w:rsid w:val="00C07B75"/>
    <w:rsid w:val="00C10111"/>
    <w:rsid w:val="00C10496"/>
    <w:rsid w:val="00C1095C"/>
    <w:rsid w:val="00C10CCF"/>
    <w:rsid w:val="00C16319"/>
    <w:rsid w:val="00C16427"/>
    <w:rsid w:val="00C173F7"/>
    <w:rsid w:val="00C17DA2"/>
    <w:rsid w:val="00C20205"/>
    <w:rsid w:val="00C214F6"/>
    <w:rsid w:val="00C22280"/>
    <w:rsid w:val="00C22AFE"/>
    <w:rsid w:val="00C26351"/>
    <w:rsid w:val="00C30282"/>
    <w:rsid w:val="00C30FF8"/>
    <w:rsid w:val="00C318E6"/>
    <w:rsid w:val="00C33481"/>
    <w:rsid w:val="00C344BB"/>
    <w:rsid w:val="00C34FEF"/>
    <w:rsid w:val="00C40204"/>
    <w:rsid w:val="00C41870"/>
    <w:rsid w:val="00C41ED9"/>
    <w:rsid w:val="00C42F26"/>
    <w:rsid w:val="00C43DD2"/>
    <w:rsid w:val="00C50F51"/>
    <w:rsid w:val="00C531AA"/>
    <w:rsid w:val="00C540B6"/>
    <w:rsid w:val="00C615A6"/>
    <w:rsid w:val="00C62AC1"/>
    <w:rsid w:val="00C63D6C"/>
    <w:rsid w:val="00C63F08"/>
    <w:rsid w:val="00C63F1F"/>
    <w:rsid w:val="00C64948"/>
    <w:rsid w:val="00C66896"/>
    <w:rsid w:val="00C669F4"/>
    <w:rsid w:val="00C66B11"/>
    <w:rsid w:val="00C670C3"/>
    <w:rsid w:val="00C676B9"/>
    <w:rsid w:val="00C67CB3"/>
    <w:rsid w:val="00C70589"/>
    <w:rsid w:val="00C7061C"/>
    <w:rsid w:val="00C70876"/>
    <w:rsid w:val="00C738B5"/>
    <w:rsid w:val="00C73F94"/>
    <w:rsid w:val="00C747EB"/>
    <w:rsid w:val="00C7492F"/>
    <w:rsid w:val="00C75EEE"/>
    <w:rsid w:val="00C76958"/>
    <w:rsid w:val="00C7716C"/>
    <w:rsid w:val="00C80022"/>
    <w:rsid w:val="00C803B9"/>
    <w:rsid w:val="00C808D3"/>
    <w:rsid w:val="00C81596"/>
    <w:rsid w:val="00C8274F"/>
    <w:rsid w:val="00C84E7A"/>
    <w:rsid w:val="00C86152"/>
    <w:rsid w:val="00C868B9"/>
    <w:rsid w:val="00C871EA"/>
    <w:rsid w:val="00C87B3F"/>
    <w:rsid w:val="00C925DF"/>
    <w:rsid w:val="00C92996"/>
    <w:rsid w:val="00C93564"/>
    <w:rsid w:val="00C938E4"/>
    <w:rsid w:val="00C946AF"/>
    <w:rsid w:val="00C94E08"/>
    <w:rsid w:val="00CA0302"/>
    <w:rsid w:val="00CA088E"/>
    <w:rsid w:val="00CA0FA9"/>
    <w:rsid w:val="00CA2460"/>
    <w:rsid w:val="00CA549A"/>
    <w:rsid w:val="00CA5ED5"/>
    <w:rsid w:val="00CA6BA3"/>
    <w:rsid w:val="00CB093B"/>
    <w:rsid w:val="00CB0AAF"/>
    <w:rsid w:val="00CB1FE9"/>
    <w:rsid w:val="00CB21D9"/>
    <w:rsid w:val="00CB3ADD"/>
    <w:rsid w:val="00CB41FD"/>
    <w:rsid w:val="00CB7B3E"/>
    <w:rsid w:val="00CC0C9E"/>
    <w:rsid w:val="00CC1F12"/>
    <w:rsid w:val="00CC2C22"/>
    <w:rsid w:val="00CC2E51"/>
    <w:rsid w:val="00CC2E86"/>
    <w:rsid w:val="00CC509C"/>
    <w:rsid w:val="00CC723F"/>
    <w:rsid w:val="00CD19B2"/>
    <w:rsid w:val="00CD1B85"/>
    <w:rsid w:val="00CD1C76"/>
    <w:rsid w:val="00CD2106"/>
    <w:rsid w:val="00CD307F"/>
    <w:rsid w:val="00CD470D"/>
    <w:rsid w:val="00CD4FD0"/>
    <w:rsid w:val="00CD670E"/>
    <w:rsid w:val="00CD6FD6"/>
    <w:rsid w:val="00CD7250"/>
    <w:rsid w:val="00CE197A"/>
    <w:rsid w:val="00CE2B94"/>
    <w:rsid w:val="00CE4C9F"/>
    <w:rsid w:val="00CE5426"/>
    <w:rsid w:val="00CE6A14"/>
    <w:rsid w:val="00CE720A"/>
    <w:rsid w:val="00CE7E77"/>
    <w:rsid w:val="00CF0ED8"/>
    <w:rsid w:val="00CF1A9F"/>
    <w:rsid w:val="00CF22E9"/>
    <w:rsid w:val="00CF4216"/>
    <w:rsid w:val="00CF7C66"/>
    <w:rsid w:val="00D007AF"/>
    <w:rsid w:val="00D00CBB"/>
    <w:rsid w:val="00D01D44"/>
    <w:rsid w:val="00D042F7"/>
    <w:rsid w:val="00D052DC"/>
    <w:rsid w:val="00D0562F"/>
    <w:rsid w:val="00D05B28"/>
    <w:rsid w:val="00D071C1"/>
    <w:rsid w:val="00D10027"/>
    <w:rsid w:val="00D11897"/>
    <w:rsid w:val="00D15EE5"/>
    <w:rsid w:val="00D16001"/>
    <w:rsid w:val="00D20510"/>
    <w:rsid w:val="00D20B6D"/>
    <w:rsid w:val="00D2140A"/>
    <w:rsid w:val="00D21C3C"/>
    <w:rsid w:val="00D2586D"/>
    <w:rsid w:val="00D271F8"/>
    <w:rsid w:val="00D27208"/>
    <w:rsid w:val="00D302FF"/>
    <w:rsid w:val="00D318EA"/>
    <w:rsid w:val="00D33669"/>
    <w:rsid w:val="00D36393"/>
    <w:rsid w:val="00D3685F"/>
    <w:rsid w:val="00D41979"/>
    <w:rsid w:val="00D41C7A"/>
    <w:rsid w:val="00D42193"/>
    <w:rsid w:val="00D429C9"/>
    <w:rsid w:val="00D4345D"/>
    <w:rsid w:val="00D465A4"/>
    <w:rsid w:val="00D46614"/>
    <w:rsid w:val="00D47BC5"/>
    <w:rsid w:val="00D47BF8"/>
    <w:rsid w:val="00D47E7C"/>
    <w:rsid w:val="00D50CF9"/>
    <w:rsid w:val="00D50E41"/>
    <w:rsid w:val="00D51992"/>
    <w:rsid w:val="00D51AED"/>
    <w:rsid w:val="00D52432"/>
    <w:rsid w:val="00D525B2"/>
    <w:rsid w:val="00D60FE8"/>
    <w:rsid w:val="00D6265E"/>
    <w:rsid w:val="00D63795"/>
    <w:rsid w:val="00D64387"/>
    <w:rsid w:val="00D6529F"/>
    <w:rsid w:val="00D667BD"/>
    <w:rsid w:val="00D66C65"/>
    <w:rsid w:val="00D70231"/>
    <w:rsid w:val="00D70367"/>
    <w:rsid w:val="00D7688D"/>
    <w:rsid w:val="00D76E60"/>
    <w:rsid w:val="00D7788F"/>
    <w:rsid w:val="00D82BF8"/>
    <w:rsid w:val="00D8348F"/>
    <w:rsid w:val="00D83720"/>
    <w:rsid w:val="00D83B43"/>
    <w:rsid w:val="00D84087"/>
    <w:rsid w:val="00D84FB7"/>
    <w:rsid w:val="00D85BB4"/>
    <w:rsid w:val="00D86191"/>
    <w:rsid w:val="00D865C3"/>
    <w:rsid w:val="00D86C22"/>
    <w:rsid w:val="00D877CE"/>
    <w:rsid w:val="00D930CD"/>
    <w:rsid w:val="00D935F1"/>
    <w:rsid w:val="00D94639"/>
    <w:rsid w:val="00D946E5"/>
    <w:rsid w:val="00D95263"/>
    <w:rsid w:val="00D9778A"/>
    <w:rsid w:val="00DA000D"/>
    <w:rsid w:val="00DA008F"/>
    <w:rsid w:val="00DA119A"/>
    <w:rsid w:val="00DA24A2"/>
    <w:rsid w:val="00DA38B3"/>
    <w:rsid w:val="00DA5452"/>
    <w:rsid w:val="00DA604F"/>
    <w:rsid w:val="00DA67E7"/>
    <w:rsid w:val="00DA6BB7"/>
    <w:rsid w:val="00DA77C2"/>
    <w:rsid w:val="00DB0F9D"/>
    <w:rsid w:val="00DB1FE0"/>
    <w:rsid w:val="00DB4BD9"/>
    <w:rsid w:val="00DB4E25"/>
    <w:rsid w:val="00DB64CF"/>
    <w:rsid w:val="00DB6C19"/>
    <w:rsid w:val="00DC02E2"/>
    <w:rsid w:val="00DC0ADA"/>
    <w:rsid w:val="00DC4C7D"/>
    <w:rsid w:val="00DC73EA"/>
    <w:rsid w:val="00DC773A"/>
    <w:rsid w:val="00DD0610"/>
    <w:rsid w:val="00DD2A3E"/>
    <w:rsid w:val="00DD3A0B"/>
    <w:rsid w:val="00DD4A01"/>
    <w:rsid w:val="00DD5587"/>
    <w:rsid w:val="00DD728E"/>
    <w:rsid w:val="00DD7D83"/>
    <w:rsid w:val="00DE061C"/>
    <w:rsid w:val="00DE1D76"/>
    <w:rsid w:val="00DE3BAA"/>
    <w:rsid w:val="00DE5266"/>
    <w:rsid w:val="00DE7A46"/>
    <w:rsid w:val="00DF0BC3"/>
    <w:rsid w:val="00DF0DF7"/>
    <w:rsid w:val="00DF3304"/>
    <w:rsid w:val="00DF3B7D"/>
    <w:rsid w:val="00DF4514"/>
    <w:rsid w:val="00DF50DE"/>
    <w:rsid w:val="00DF53DB"/>
    <w:rsid w:val="00DF6291"/>
    <w:rsid w:val="00DF781A"/>
    <w:rsid w:val="00DF7B06"/>
    <w:rsid w:val="00E103BD"/>
    <w:rsid w:val="00E1257E"/>
    <w:rsid w:val="00E12D77"/>
    <w:rsid w:val="00E1338D"/>
    <w:rsid w:val="00E13E9C"/>
    <w:rsid w:val="00E15AB4"/>
    <w:rsid w:val="00E15B82"/>
    <w:rsid w:val="00E16851"/>
    <w:rsid w:val="00E16D3C"/>
    <w:rsid w:val="00E174F9"/>
    <w:rsid w:val="00E21EB6"/>
    <w:rsid w:val="00E22067"/>
    <w:rsid w:val="00E22885"/>
    <w:rsid w:val="00E22E60"/>
    <w:rsid w:val="00E2313F"/>
    <w:rsid w:val="00E2387D"/>
    <w:rsid w:val="00E254D4"/>
    <w:rsid w:val="00E25AF0"/>
    <w:rsid w:val="00E26208"/>
    <w:rsid w:val="00E30F86"/>
    <w:rsid w:val="00E31276"/>
    <w:rsid w:val="00E31BF9"/>
    <w:rsid w:val="00E31BFC"/>
    <w:rsid w:val="00E36715"/>
    <w:rsid w:val="00E3680D"/>
    <w:rsid w:val="00E37C07"/>
    <w:rsid w:val="00E40E7F"/>
    <w:rsid w:val="00E430E6"/>
    <w:rsid w:val="00E43515"/>
    <w:rsid w:val="00E43666"/>
    <w:rsid w:val="00E44DBD"/>
    <w:rsid w:val="00E453BA"/>
    <w:rsid w:val="00E45872"/>
    <w:rsid w:val="00E473AD"/>
    <w:rsid w:val="00E50E60"/>
    <w:rsid w:val="00E5105E"/>
    <w:rsid w:val="00E51580"/>
    <w:rsid w:val="00E52FBF"/>
    <w:rsid w:val="00E56B86"/>
    <w:rsid w:val="00E60118"/>
    <w:rsid w:val="00E609A7"/>
    <w:rsid w:val="00E61760"/>
    <w:rsid w:val="00E61BD2"/>
    <w:rsid w:val="00E62A37"/>
    <w:rsid w:val="00E62C6C"/>
    <w:rsid w:val="00E63534"/>
    <w:rsid w:val="00E64EEE"/>
    <w:rsid w:val="00E6561B"/>
    <w:rsid w:val="00E671EF"/>
    <w:rsid w:val="00E67B46"/>
    <w:rsid w:val="00E70071"/>
    <w:rsid w:val="00E71141"/>
    <w:rsid w:val="00E71A13"/>
    <w:rsid w:val="00E71B9F"/>
    <w:rsid w:val="00E71D48"/>
    <w:rsid w:val="00E74A50"/>
    <w:rsid w:val="00E74F5E"/>
    <w:rsid w:val="00E765A2"/>
    <w:rsid w:val="00E76841"/>
    <w:rsid w:val="00E77A78"/>
    <w:rsid w:val="00E82A58"/>
    <w:rsid w:val="00E85898"/>
    <w:rsid w:val="00E8599C"/>
    <w:rsid w:val="00E920F9"/>
    <w:rsid w:val="00E924B4"/>
    <w:rsid w:val="00E9290C"/>
    <w:rsid w:val="00E92F9E"/>
    <w:rsid w:val="00E957A8"/>
    <w:rsid w:val="00E95D6D"/>
    <w:rsid w:val="00E96047"/>
    <w:rsid w:val="00E97268"/>
    <w:rsid w:val="00E97F98"/>
    <w:rsid w:val="00EA1035"/>
    <w:rsid w:val="00EA3BFB"/>
    <w:rsid w:val="00EA669E"/>
    <w:rsid w:val="00EB2B6C"/>
    <w:rsid w:val="00EB3344"/>
    <w:rsid w:val="00EB4402"/>
    <w:rsid w:val="00EB4869"/>
    <w:rsid w:val="00EB4EF1"/>
    <w:rsid w:val="00EB5C80"/>
    <w:rsid w:val="00EB5E77"/>
    <w:rsid w:val="00EB6529"/>
    <w:rsid w:val="00EB6804"/>
    <w:rsid w:val="00EB6B48"/>
    <w:rsid w:val="00EC0A83"/>
    <w:rsid w:val="00EC1CFB"/>
    <w:rsid w:val="00EC1D6A"/>
    <w:rsid w:val="00EC360D"/>
    <w:rsid w:val="00EC44BF"/>
    <w:rsid w:val="00EC4E17"/>
    <w:rsid w:val="00EC5091"/>
    <w:rsid w:val="00EC51E1"/>
    <w:rsid w:val="00EC53BC"/>
    <w:rsid w:val="00EC5AF5"/>
    <w:rsid w:val="00EC5C30"/>
    <w:rsid w:val="00EC6AFE"/>
    <w:rsid w:val="00ED279A"/>
    <w:rsid w:val="00ED3738"/>
    <w:rsid w:val="00ED3CA7"/>
    <w:rsid w:val="00ED783F"/>
    <w:rsid w:val="00ED7BE4"/>
    <w:rsid w:val="00EE282C"/>
    <w:rsid w:val="00EE2EF4"/>
    <w:rsid w:val="00EE7CA7"/>
    <w:rsid w:val="00EF41E1"/>
    <w:rsid w:val="00EF51B5"/>
    <w:rsid w:val="00EF682C"/>
    <w:rsid w:val="00EF6E4F"/>
    <w:rsid w:val="00F01186"/>
    <w:rsid w:val="00F01CA2"/>
    <w:rsid w:val="00F106FF"/>
    <w:rsid w:val="00F107C3"/>
    <w:rsid w:val="00F12194"/>
    <w:rsid w:val="00F12C34"/>
    <w:rsid w:val="00F1354C"/>
    <w:rsid w:val="00F13704"/>
    <w:rsid w:val="00F14069"/>
    <w:rsid w:val="00F219F4"/>
    <w:rsid w:val="00F22902"/>
    <w:rsid w:val="00F24388"/>
    <w:rsid w:val="00F270A3"/>
    <w:rsid w:val="00F30AAA"/>
    <w:rsid w:val="00F311D3"/>
    <w:rsid w:val="00F327E1"/>
    <w:rsid w:val="00F32989"/>
    <w:rsid w:val="00F32D93"/>
    <w:rsid w:val="00F33913"/>
    <w:rsid w:val="00F34AD2"/>
    <w:rsid w:val="00F34E16"/>
    <w:rsid w:val="00F36C4B"/>
    <w:rsid w:val="00F427AC"/>
    <w:rsid w:val="00F4314A"/>
    <w:rsid w:val="00F43788"/>
    <w:rsid w:val="00F440CE"/>
    <w:rsid w:val="00F45720"/>
    <w:rsid w:val="00F460CE"/>
    <w:rsid w:val="00F4730F"/>
    <w:rsid w:val="00F50A3B"/>
    <w:rsid w:val="00F50A50"/>
    <w:rsid w:val="00F52343"/>
    <w:rsid w:val="00F56453"/>
    <w:rsid w:val="00F605FC"/>
    <w:rsid w:val="00F612DD"/>
    <w:rsid w:val="00F615D0"/>
    <w:rsid w:val="00F622D1"/>
    <w:rsid w:val="00F62741"/>
    <w:rsid w:val="00F6423D"/>
    <w:rsid w:val="00F6476A"/>
    <w:rsid w:val="00F674CF"/>
    <w:rsid w:val="00F709F5"/>
    <w:rsid w:val="00F74EDA"/>
    <w:rsid w:val="00F769BC"/>
    <w:rsid w:val="00F81B3E"/>
    <w:rsid w:val="00F81DAC"/>
    <w:rsid w:val="00F83AE4"/>
    <w:rsid w:val="00F8435C"/>
    <w:rsid w:val="00F86D79"/>
    <w:rsid w:val="00F90027"/>
    <w:rsid w:val="00F90C2B"/>
    <w:rsid w:val="00F91ACB"/>
    <w:rsid w:val="00F91FD3"/>
    <w:rsid w:val="00F9482F"/>
    <w:rsid w:val="00F94A06"/>
    <w:rsid w:val="00F965F0"/>
    <w:rsid w:val="00F96FF2"/>
    <w:rsid w:val="00FA0B40"/>
    <w:rsid w:val="00FA1BF0"/>
    <w:rsid w:val="00FA1E92"/>
    <w:rsid w:val="00FA3240"/>
    <w:rsid w:val="00FA41C6"/>
    <w:rsid w:val="00FA4B0C"/>
    <w:rsid w:val="00FA57D2"/>
    <w:rsid w:val="00FA7E78"/>
    <w:rsid w:val="00FB0815"/>
    <w:rsid w:val="00FB2F52"/>
    <w:rsid w:val="00FB3451"/>
    <w:rsid w:val="00FB3C40"/>
    <w:rsid w:val="00FB3E38"/>
    <w:rsid w:val="00FB50BC"/>
    <w:rsid w:val="00FB5935"/>
    <w:rsid w:val="00FB5B02"/>
    <w:rsid w:val="00FC2541"/>
    <w:rsid w:val="00FC4D9F"/>
    <w:rsid w:val="00FC6C3D"/>
    <w:rsid w:val="00FC70ED"/>
    <w:rsid w:val="00FC711A"/>
    <w:rsid w:val="00FD083B"/>
    <w:rsid w:val="00FD131D"/>
    <w:rsid w:val="00FD283D"/>
    <w:rsid w:val="00FD2DF1"/>
    <w:rsid w:val="00FD3362"/>
    <w:rsid w:val="00FD353B"/>
    <w:rsid w:val="00FD40F4"/>
    <w:rsid w:val="00FD6C01"/>
    <w:rsid w:val="00FE0826"/>
    <w:rsid w:val="00FE2FD7"/>
    <w:rsid w:val="00FE46C3"/>
    <w:rsid w:val="00FE4859"/>
    <w:rsid w:val="00FE5261"/>
    <w:rsid w:val="00FE6433"/>
    <w:rsid w:val="00FE662F"/>
    <w:rsid w:val="00FE779D"/>
    <w:rsid w:val="00FF0483"/>
    <w:rsid w:val="00FF2D2E"/>
    <w:rsid w:val="00FF4F32"/>
    <w:rsid w:val="00FF5BC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F4903B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 w:qFormat="1"/>
    <w:lsdException w:name="heading 4" w:uiPriority="9"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annotation reference" w:uiPriority="99"/>
    <w:lsdException w:name="Title" w:qFormat="1"/>
    <w:lsdException w:name="Default Paragraph Font" w:uiPriority="1"/>
    <w:lsdException w:name="Subtitle" w:qFormat="1"/>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41AAA"/>
    <w:pPr>
      <w:spacing w:after="120"/>
      <w:jc w:val="both"/>
    </w:pPr>
    <w:rPr>
      <w:rFonts w:ascii="Arial" w:hAnsi="Arial"/>
      <w:szCs w:val="24"/>
    </w:rPr>
  </w:style>
  <w:style w:type="paragraph" w:styleId="Heading1">
    <w:name w:val="heading 1"/>
    <w:aliases w:val="Para1,Top 1,ParaLevel1,Level 1 Para,Level 1 Para1,Level 1 Para2,Level 1 Para3,Level 1 Para4,Level 1 Para11,Level 1 Para21,Level 1 Para31,Level 1 Para5,Level 1 Para12,Level 1 Para22,Level 1 Para32,Level 1 Para6,Level 1 Para13,Level 1 Para23,h1"/>
    <w:basedOn w:val="Normal"/>
    <w:next w:val="Normal"/>
    <w:link w:val="Heading1Char"/>
    <w:qFormat/>
    <w:rsid w:val="000F3D31"/>
    <w:pPr>
      <w:keepNext/>
      <w:numPr>
        <w:numId w:val="11"/>
      </w:numPr>
      <w:spacing w:before="240" w:after="60"/>
      <w:outlineLvl w:val="0"/>
    </w:pPr>
    <w:rPr>
      <w:rFonts w:cs="Arial"/>
      <w:b/>
      <w:bCs/>
      <w:kern w:val="32"/>
      <w:sz w:val="32"/>
      <w:szCs w:val="32"/>
    </w:rPr>
  </w:style>
  <w:style w:type="paragraph" w:styleId="Heading2">
    <w:name w:val="heading 2"/>
    <w:aliases w:val="Para2,Head hdbk,Top 2,h2,H2,h2 main heading,B Sub/Bold,B Sub/Bold1,B Sub/Bold2,B Sub/Bold11,h2 main heading1,h2 main heading2,B Sub/Bold3,B Sub/Bold12,h2 main heading3,B Sub/Bold4,B Sub/Bold13,SubPara,2 headline,h,sub,Para 2,new heading two,a."/>
    <w:basedOn w:val="Normal"/>
    <w:next w:val="Normal"/>
    <w:link w:val="Heading2Char"/>
    <w:unhideWhenUsed/>
    <w:qFormat/>
    <w:rsid w:val="000F3D31"/>
    <w:pPr>
      <w:keepNext/>
      <w:keepLines/>
      <w:spacing w:before="200" w:after="0"/>
      <w:outlineLvl w:val="1"/>
    </w:pPr>
    <w:rPr>
      <w:rFonts w:ascii="Cambria" w:hAnsi="Cambria"/>
      <w:b/>
      <w:bCs/>
      <w:color w:val="4F81BD"/>
      <w:sz w:val="26"/>
      <w:szCs w:val="26"/>
    </w:rPr>
  </w:style>
  <w:style w:type="paragraph" w:styleId="Heading3">
    <w:name w:val="heading 3"/>
    <w:aliases w:val="Para3,head3hdbk,H3,C Sub-Sub/Italic,h3 sub heading,Head 3,Head 31,Head 32,C Sub-Sub/Italic1,3,Sub2Para,h3,d,Para 3,(1),Major Sections,subsub"/>
    <w:basedOn w:val="Normal"/>
    <w:next w:val="Normal"/>
    <w:uiPriority w:val="9"/>
    <w:qFormat/>
    <w:rsid w:val="006634A2"/>
    <w:pPr>
      <w:keepNext/>
      <w:keepLines/>
      <w:numPr>
        <w:ilvl w:val="2"/>
        <w:numId w:val="3"/>
      </w:numPr>
      <w:spacing w:before="200" w:after="0"/>
      <w:outlineLvl w:val="2"/>
    </w:pPr>
    <w:rPr>
      <w:rFonts w:ascii="Times New Roman" w:hAnsi="Times New Roman"/>
      <w:b/>
      <w:bCs/>
    </w:rPr>
  </w:style>
  <w:style w:type="paragraph" w:styleId="Heading4">
    <w:name w:val="heading 4"/>
    <w:aliases w:val="Para4,h4,(a),1.1.1.1,headhbk,CLause Level 2,4 dash,Para 4,Level 2 - (a),h41,h42,h411,h43,h412,h44,h413,h45,h414,h46,h415,h47,h416,h421,h4111,h431,h4121,h441,h4131,h451,h4141,h461,h4151,h48,h417,h422,h4112,h432,h4122,h442,h4132,h452,h4142"/>
    <w:basedOn w:val="Normal"/>
    <w:next w:val="Normal"/>
    <w:uiPriority w:val="9"/>
    <w:qFormat/>
    <w:rsid w:val="006634A2"/>
    <w:pPr>
      <w:keepNext/>
      <w:keepLines/>
      <w:numPr>
        <w:ilvl w:val="3"/>
        <w:numId w:val="3"/>
      </w:numPr>
      <w:spacing w:before="200" w:after="0"/>
      <w:outlineLvl w:val="3"/>
    </w:pPr>
    <w:rPr>
      <w:rFonts w:ascii="Times New Roman" w:hAnsi="Times New Roman"/>
      <w:b/>
      <w:bCs/>
      <w:iCs/>
    </w:rPr>
  </w:style>
  <w:style w:type="paragraph" w:styleId="Heading5">
    <w:name w:val="heading 5"/>
    <w:aliases w:val="Para5,CLause Level 3,5 sub-bullet,sb,4,Spare1,Level 3 - (i),(i),(i)1,Level 3 - (i)1,i.,1.1.1.1.1"/>
    <w:basedOn w:val="Normal"/>
    <w:next w:val="Normal"/>
    <w:qFormat/>
    <w:rsid w:val="006634A2"/>
    <w:pPr>
      <w:numPr>
        <w:ilvl w:val="4"/>
        <w:numId w:val="3"/>
      </w:numPr>
      <w:spacing w:before="240" w:after="60"/>
      <w:outlineLvl w:val="4"/>
    </w:pPr>
    <w:rPr>
      <w:b/>
      <w:bCs/>
      <w:iCs/>
      <w:szCs w:val="26"/>
    </w:rPr>
  </w:style>
  <w:style w:type="paragraph" w:styleId="Heading6">
    <w:name w:val="heading 6"/>
    <w:aliases w:val="sub-dash,sd,5,Spare2,A.,Heading 6 (a),Smart 2000"/>
    <w:basedOn w:val="Normal"/>
    <w:next w:val="Normal"/>
    <w:qFormat/>
    <w:rsid w:val="00041AAA"/>
    <w:pPr>
      <w:numPr>
        <w:ilvl w:val="5"/>
        <w:numId w:val="3"/>
      </w:numPr>
      <w:spacing w:before="240" w:after="60"/>
      <w:outlineLvl w:val="5"/>
    </w:pPr>
    <w:rPr>
      <w:rFonts w:ascii="Times New Roman" w:hAnsi="Times New Roman"/>
      <w:b/>
      <w:bCs/>
    </w:rPr>
  </w:style>
  <w:style w:type="paragraph" w:styleId="Heading7">
    <w:name w:val="heading 7"/>
    <w:aliases w:val="Spare3"/>
    <w:basedOn w:val="Normal"/>
    <w:next w:val="Normal"/>
    <w:qFormat/>
    <w:rsid w:val="006634A2"/>
    <w:pPr>
      <w:numPr>
        <w:ilvl w:val="6"/>
        <w:numId w:val="3"/>
      </w:numPr>
      <w:spacing w:before="240" w:after="60"/>
      <w:outlineLvl w:val="6"/>
    </w:pPr>
    <w:rPr>
      <w:rFonts w:ascii="Times New Roman" w:hAnsi="Times New Roman"/>
      <w:sz w:val="24"/>
    </w:rPr>
  </w:style>
  <w:style w:type="paragraph" w:styleId="Heading8">
    <w:name w:val="heading 8"/>
    <w:aliases w:val="Spare4,(A)"/>
    <w:basedOn w:val="Normal"/>
    <w:next w:val="Normal"/>
    <w:qFormat/>
    <w:rsid w:val="006634A2"/>
    <w:pPr>
      <w:numPr>
        <w:ilvl w:val="7"/>
        <w:numId w:val="3"/>
      </w:numPr>
      <w:spacing w:before="240" w:after="60"/>
      <w:outlineLvl w:val="7"/>
    </w:pPr>
    <w:rPr>
      <w:rFonts w:ascii="Times New Roman" w:hAnsi="Times New Roman"/>
      <w:i/>
      <w:iCs/>
      <w:sz w:val="24"/>
    </w:rPr>
  </w:style>
  <w:style w:type="paragraph" w:styleId="Heading9">
    <w:name w:val="heading 9"/>
    <w:aliases w:val="Spare5,HAPPY"/>
    <w:basedOn w:val="Normal"/>
    <w:next w:val="Normal"/>
    <w:qFormat/>
    <w:rsid w:val="00041AAA"/>
    <w:pPr>
      <w:numPr>
        <w:ilvl w:val="8"/>
        <w:numId w:val="3"/>
      </w:numPr>
      <w:spacing w:before="240" w:after="60"/>
      <w:outlineLvl w:val="8"/>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basedOn w:val="DefaultParagraphFont"/>
    <w:semiHidden/>
  </w:style>
  <w:style w:type="paragraph" w:styleId="Header">
    <w:name w:val="header"/>
    <w:aliases w:val="H-PDID"/>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paragraph" w:styleId="BodyText2">
    <w:name w:val="Body Text 2"/>
    <w:basedOn w:val="Normal"/>
    <w:semiHidden/>
    <w:pPr>
      <w:ind w:left="851" w:hanging="851"/>
    </w:pPr>
  </w:style>
  <w:style w:type="paragraph" w:styleId="List4">
    <w:name w:val="List 4"/>
    <w:basedOn w:val="Normal"/>
    <w:semiHidden/>
    <w:pPr>
      <w:ind w:left="1132" w:hanging="283"/>
    </w:pPr>
  </w:style>
  <w:style w:type="paragraph" w:styleId="ListBullet4">
    <w:name w:val="List Bullet 4"/>
    <w:basedOn w:val="Normal"/>
    <w:semiHidden/>
    <w:pPr>
      <w:ind w:left="1132" w:hanging="283"/>
    </w:pPr>
  </w:style>
  <w:style w:type="paragraph" w:styleId="BlockText">
    <w:name w:val="Block Text"/>
    <w:basedOn w:val="Normal"/>
    <w:semiHidden/>
    <w:pPr>
      <w:ind w:left="851" w:right="238" w:hanging="851"/>
    </w:pPr>
    <w:rPr>
      <w:b/>
    </w:rPr>
  </w:style>
  <w:style w:type="paragraph" w:styleId="BodyTextIndent2">
    <w:name w:val="Body Text Indent 2"/>
    <w:basedOn w:val="Normal"/>
    <w:semiHidden/>
    <w:pPr>
      <w:tabs>
        <w:tab w:val="left" w:pos="1514"/>
      </w:tabs>
      <w:ind w:left="1514" w:hanging="663"/>
    </w:pPr>
  </w:style>
  <w:style w:type="paragraph" w:styleId="BodyTextIndent3">
    <w:name w:val="Body Text Indent 3"/>
    <w:basedOn w:val="Normal"/>
    <w:semiHidden/>
    <w:pPr>
      <w:ind w:firstLine="885"/>
    </w:pPr>
  </w:style>
  <w:style w:type="paragraph" w:styleId="BodyText">
    <w:name w:val="Body Text"/>
    <w:basedOn w:val="Normal"/>
    <w:link w:val="BodyTextChar"/>
    <w:rsid w:val="006634A2"/>
  </w:style>
  <w:style w:type="paragraph" w:styleId="TOC1">
    <w:name w:val="toc 1"/>
    <w:next w:val="ASDEFCONNormal"/>
    <w:autoRedefine/>
    <w:uiPriority w:val="39"/>
    <w:rsid w:val="000F3D31"/>
    <w:pPr>
      <w:tabs>
        <w:tab w:val="right" w:leader="dot" w:pos="9016"/>
      </w:tabs>
      <w:spacing w:before="120" w:after="60"/>
      <w:ind w:left="567" w:hanging="567"/>
    </w:pPr>
    <w:rPr>
      <w:rFonts w:ascii="Arial" w:hAnsi="Arial" w:cs="Arial"/>
      <w:b/>
      <w:noProof/>
      <w:szCs w:val="24"/>
    </w:rPr>
  </w:style>
  <w:style w:type="paragraph" w:styleId="TOC2">
    <w:name w:val="toc 2"/>
    <w:next w:val="ASDEFCONNormal"/>
    <w:autoRedefine/>
    <w:uiPriority w:val="39"/>
    <w:rsid w:val="000F3D31"/>
    <w:pPr>
      <w:spacing w:after="60"/>
      <w:ind w:left="1417" w:hanging="850"/>
    </w:pPr>
    <w:rPr>
      <w:rFonts w:ascii="Arial" w:hAnsi="Arial" w:cs="Arial"/>
      <w:szCs w:val="24"/>
    </w:rPr>
  </w:style>
  <w:style w:type="paragraph" w:styleId="TOC3">
    <w:name w:val="toc 3"/>
    <w:basedOn w:val="Normal"/>
    <w:next w:val="Normal"/>
    <w:autoRedefine/>
    <w:rsid w:val="000F3D31"/>
    <w:pPr>
      <w:spacing w:after="100"/>
      <w:ind w:left="400"/>
    </w:pPr>
  </w:style>
  <w:style w:type="paragraph" w:styleId="TOC4">
    <w:name w:val="toc 4"/>
    <w:basedOn w:val="Normal"/>
    <w:next w:val="Normal"/>
    <w:autoRedefine/>
    <w:rsid w:val="000F3D31"/>
    <w:pPr>
      <w:spacing w:after="100"/>
      <w:ind w:left="600"/>
    </w:pPr>
  </w:style>
  <w:style w:type="paragraph" w:styleId="TOC5">
    <w:name w:val="toc 5"/>
    <w:basedOn w:val="Normal"/>
    <w:next w:val="Normal"/>
    <w:autoRedefine/>
    <w:rsid w:val="000F3D31"/>
    <w:pPr>
      <w:spacing w:after="100"/>
      <w:ind w:left="800"/>
    </w:pPr>
  </w:style>
  <w:style w:type="paragraph" w:styleId="TOC6">
    <w:name w:val="toc 6"/>
    <w:basedOn w:val="Normal"/>
    <w:next w:val="Normal"/>
    <w:autoRedefine/>
    <w:rsid w:val="000F3D31"/>
    <w:pPr>
      <w:spacing w:after="100"/>
      <w:ind w:left="1000"/>
    </w:pPr>
  </w:style>
  <w:style w:type="paragraph" w:styleId="TOC7">
    <w:name w:val="toc 7"/>
    <w:basedOn w:val="Normal"/>
    <w:next w:val="Normal"/>
    <w:autoRedefine/>
    <w:rsid w:val="000F3D31"/>
    <w:pPr>
      <w:spacing w:after="100"/>
      <w:ind w:left="1200"/>
    </w:pPr>
  </w:style>
  <w:style w:type="paragraph" w:styleId="TOC8">
    <w:name w:val="toc 8"/>
    <w:basedOn w:val="Normal"/>
    <w:next w:val="Normal"/>
    <w:autoRedefine/>
    <w:rsid w:val="000F3D31"/>
    <w:pPr>
      <w:spacing w:after="100"/>
      <w:ind w:left="1400"/>
    </w:pPr>
  </w:style>
  <w:style w:type="paragraph" w:styleId="TOC9">
    <w:name w:val="toc 9"/>
    <w:basedOn w:val="Normal"/>
    <w:next w:val="Normal"/>
    <w:autoRedefine/>
    <w:rsid w:val="000F3D31"/>
    <w:pPr>
      <w:spacing w:after="100"/>
      <w:ind w:left="1600"/>
    </w:pPr>
  </w:style>
  <w:style w:type="character" w:styleId="CommentReference">
    <w:name w:val="annotation reference"/>
    <w:uiPriority w:val="99"/>
    <w:rPr>
      <w:sz w:val="16"/>
    </w:rPr>
  </w:style>
  <w:style w:type="paragraph" w:styleId="CommentText">
    <w:name w:val="annotation text"/>
    <w:basedOn w:val="Normal"/>
    <w:link w:val="CommentTextChar"/>
  </w:style>
  <w:style w:type="character" w:customStyle="1" w:styleId="CommentTextChar">
    <w:name w:val="Comment Text Char"/>
    <w:link w:val="CommentText"/>
    <w:uiPriority w:val="99"/>
    <w:rsid w:val="0011310A"/>
    <w:rPr>
      <w:rFonts w:ascii="Arial" w:eastAsia="Calibri" w:hAnsi="Arial"/>
      <w:szCs w:val="22"/>
      <w:lang w:val="en-AU" w:eastAsia="en-US" w:bidi="ar-SA"/>
    </w:rPr>
  </w:style>
  <w:style w:type="paragraph" w:styleId="ListNumber2">
    <w:name w:val="List Number 2"/>
    <w:basedOn w:val="Normal"/>
    <w:semiHidden/>
    <w:pPr>
      <w:tabs>
        <w:tab w:val="left" w:pos="0"/>
        <w:tab w:val="left" w:pos="851"/>
        <w:tab w:val="left" w:pos="1701"/>
        <w:tab w:val="left" w:pos="2018"/>
        <w:tab w:val="left" w:pos="3027"/>
        <w:tab w:val="left" w:pos="4036"/>
        <w:tab w:val="left" w:pos="5046"/>
        <w:tab w:val="left" w:pos="6054"/>
        <w:tab w:val="left" w:pos="7063"/>
        <w:tab w:val="left" w:pos="8072"/>
        <w:tab w:val="left" w:pos="9081"/>
        <w:tab w:val="left" w:pos="10090"/>
        <w:tab w:val="left" w:pos="11100"/>
        <w:tab w:val="left" w:pos="12109"/>
        <w:tab w:val="left" w:pos="13118"/>
        <w:tab w:val="left" w:pos="14127"/>
        <w:tab w:val="left" w:pos="15136"/>
        <w:tab w:val="left" w:pos="16144"/>
        <w:tab w:val="left" w:pos="17154"/>
        <w:tab w:val="left" w:pos="18163"/>
      </w:tabs>
      <w:suppressAutoHyphens/>
      <w:spacing w:after="220"/>
      <w:ind w:left="1701" w:hanging="850"/>
    </w:pPr>
    <w:rPr>
      <w:rFonts w:ascii="CG Times" w:hAnsi="CG Times"/>
    </w:rPr>
  </w:style>
  <w:style w:type="paragraph" w:styleId="DocumentMap">
    <w:name w:val="Document Map"/>
    <w:basedOn w:val="Normal"/>
    <w:semiHidden/>
    <w:pPr>
      <w:shd w:val="clear" w:color="auto" w:fill="000080"/>
    </w:pPr>
    <w:rPr>
      <w:rFonts w:ascii="Tahoma" w:hAnsi="Tahoma"/>
    </w:rPr>
  </w:style>
  <w:style w:type="paragraph" w:styleId="BodyText3">
    <w:name w:val="Body Text 3"/>
    <w:basedOn w:val="Normal"/>
    <w:semiHidden/>
    <w:rPr>
      <w:b/>
      <w:i/>
      <w:lang w:val="en-GB"/>
    </w:rPr>
  </w:style>
  <w:style w:type="character" w:styleId="Hyperlink">
    <w:name w:val="Hyperlink"/>
    <w:uiPriority w:val="99"/>
    <w:unhideWhenUsed/>
    <w:rsid w:val="000F3D31"/>
    <w:rPr>
      <w:color w:val="0000FF"/>
      <w:u w:val="single"/>
    </w:rPr>
  </w:style>
  <w:style w:type="paragraph" w:styleId="ListNumber">
    <w:name w:val="List Number"/>
    <w:basedOn w:val="Normal"/>
    <w:semiHidden/>
    <w:rsid w:val="00041AAA"/>
    <w:pPr>
      <w:widowControl w:val="0"/>
      <w:tabs>
        <w:tab w:val="left" w:pos="964"/>
      </w:tabs>
      <w:spacing w:after="220"/>
      <w:ind w:left="964" w:hanging="964"/>
    </w:pPr>
    <w:rPr>
      <w:rFonts w:ascii="Times New Roman" w:hAnsi="Times New Roman"/>
    </w:rPr>
  </w:style>
  <w:style w:type="paragraph" w:styleId="ListNumber3">
    <w:name w:val="List Number 3"/>
    <w:basedOn w:val="Normal"/>
    <w:semiHidden/>
    <w:rsid w:val="00041AAA"/>
    <w:pPr>
      <w:widowControl w:val="0"/>
      <w:tabs>
        <w:tab w:val="left" w:pos="2892"/>
      </w:tabs>
      <w:spacing w:after="220"/>
      <w:ind w:left="2892" w:hanging="964"/>
    </w:pPr>
    <w:rPr>
      <w:rFonts w:ascii="Times New Roman" w:hAnsi="Times New Roman"/>
    </w:rPr>
  </w:style>
  <w:style w:type="paragraph" w:styleId="ListNumber4">
    <w:name w:val="List Number 4"/>
    <w:basedOn w:val="Normal"/>
    <w:semiHidden/>
    <w:rsid w:val="00041AAA"/>
    <w:pPr>
      <w:widowControl w:val="0"/>
      <w:tabs>
        <w:tab w:val="left" w:pos="3856"/>
      </w:tabs>
      <w:spacing w:after="220"/>
      <w:ind w:left="3856" w:hanging="964"/>
    </w:pPr>
    <w:rPr>
      <w:rFonts w:ascii="Times New Roman" w:hAnsi="Times New Roman"/>
    </w:rPr>
  </w:style>
  <w:style w:type="paragraph" w:styleId="ListNumber5">
    <w:name w:val="List Number 5"/>
    <w:basedOn w:val="Normal"/>
    <w:semiHidden/>
    <w:rsid w:val="00041AAA"/>
    <w:pPr>
      <w:widowControl w:val="0"/>
      <w:tabs>
        <w:tab w:val="left" w:pos="4820"/>
      </w:tabs>
      <w:spacing w:after="220"/>
      <w:ind w:left="4820" w:hanging="964"/>
    </w:pPr>
    <w:rPr>
      <w:rFonts w:ascii="Times New Roman" w:hAnsi="Times New Roman"/>
    </w:rPr>
  </w:style>
  <w:style w:type="paragraph" w:styleId="PlainText">
    <w:name w:val="Plain Text"/>
    <w:basedOn w:val="Normal"/>
    <w:semiHidden/>
    <w:rPr>
      <w:rFonts w:ascii="Courier New" w:hAnsi="Courier New"/>
    </w:rPr>
  </w:style>
  <w:style w:type="paragraph" w:styleId="BodyTextIndent">
    <w:name w:val="Body Text Indent"/>
    <w:basedOn w:val="Normal"/>
    <w:link w:val="BodyTextIndentChar"/>
    <w:semiHidden/>
    <w:pPr>
      <w:ind w:left="851"/>
    </w:pPr>
    <w:rPr>
      <w:lang w:val="en-GB"/>
    </w:rPr>
  </w:style>
  <w:style w:type="character" w:styleId="FollowedHyperlink">
    <w:name w:val="FollowedHyperlink"/>
    <w:semiHidden/>
    <w:rPr>
      <w:color w:val="800080"/>
      <w:u w:val="single"/>
    </w:rPr>
  </w:style>
  <w:style w:type="paragraph" w:styleId="FootnoteText">
    <w:name w:val="footnote text"/>
    <w:basedOn w:val="Normal"/>
    <w:semiHidden/>
    <w:rsid w:val="000F3D31"/>
    <w:rPr>
      <w:szCs w:val="20"/>
    </w:rPr>
  </w:style>
  <w:style w:type="character" w:styleId="FootnoteReference">
    <w:name w:val="footnote reference"/>
    <w:semiHidden/>
    <w:rPr>
      <w:vertAlign w:val="superscript"/>
    </w:rPr>
  </w:style>
  <w:style w:type="paragraph" w:styleId="BalloonText">
    <w:name w:val="Balloon Text"/>
    <w:basedOn w:val="Normal"/>
    <w:autoRedefine/>
    <w:rsid w:val="002F09FC"/>
    <w:rPr>
      <w:rFonts w:ascii="Times New Roman" w:hAnsi="Times New Roman"/>
      <w:sz w:val="24"/>
      <w:szCs w:val="20"/>
    </w:rPr>
  </w:style>
  <w:style w:type="paragraph" w:styleId="CommentSubject">
    <w:name w:val="annotation subject"/>
    <w:basedOn w:val="CommentText"/>
    <w:next w:val="CommentText"/>
    <w:semiHidden/>
    <w:rsid w:val="00617CBB"/>
    <w:rPr>
      <w:b/>
      <w:bCs/>
    </w:rPr>
  </w:style>
  <w:style w:type="table" w:styleId="TableGrid">
    <w:name w:val="Table Grid"/>
    <w:basedOn w:val="TableNormal"/>
    <w:rsid w:val="006634A2"/>
    <w:pPr>
      <w:spacing w:after="200" w:line="276" w:lineRule="auto"/>
    </w:pPr>
    <w:rPr>
      <w:rFonts w:ascii="Arial" w:eastAsia="Calibri"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semiHidden/>
    <w:rsid w:val="006634A2"/>
    <w:rPr>
      <w:szCs w:val="20"/>
    </w:rPr>
  </w:style>
  <w:style w:type="paragraph" w:customStyle="1" w:styleId="ASDEFCONsimpleparagraph">
    <w:name w:val="ASDEFCON simple paragraph"/>
    <w:basedOn w:val="Normal"/>
    <w:rsid w:val="006E1896"/>
    <w:pPr>
      <w:numPr>
        <w:numId w:val="4"/>
      </w:numPr>
      <w:spacing w:before="120"/>
    </w:pPr>
  </w:style>
  <w:style w:type="paragraph" w:customStyle="1" w:styleId="COTCOCLV2-ASDEFCON">
    <w:name w:val="COT/COC LV2 - ASDEFCON"/>
    <w:basedOn w:val="ASDEFCONNormal"/>
    <w:next w:val="COTCOCLV3-ASDEFCON"/>
    <w:rsid w:val="000F3D31"/>
    <w:pPr>
      <w:keepNext/>
      <w:keepLines/>
      <w:numPr>
        <w:ilvl w:val="1"/>
        <w:numId w:val="5"/>
      </w:numPr>
      <w:pBdr>
        <w:bottom w:val="single" w:sz="4" w:space="1" w:color="auto"/>
      </w:pBdr>
    </w:pPr>
    <w:rPr>
      <w:b/>
    </w:rPr>
  </w:style>
  <w:style w:type="paragraph" w:customStyle="1" w:styleId="ASDEFCONNormal">
    <w:name w:val="ASDEFCON Normal"/>
    <w:link w:val="ASDEFCONNormalChar"/>
    <w:rsid w:val="000F3D31"/>
    <w:pPr>
      <w:spacing w:after="120"/>
      <w:jc w:val="both"/>
    </w:pPr>
    <w:rPr>
      <w:rFonts w:ascii="Arial" w:hAnsi="Arial"/>
      <w:color w:val="000000"/>
      <w:szCs w:val="40"/>
    </w:rPr>
  </w:style>
  <w:style w:type="character" w:customStyle="1" w:styleId="ASDEFCONNormalChar">
    <w:name w:val="ASDEFCON Normal Char"/>
    <w:link w:val="ASDEFCONNormal"/>
    <w:rsid w:val="000F3D31"/>
    <w:rPr>
      <w:rFonts w:ascii="Arial" w:hAnsi="Arial"/>
      <w:color w:val="000000"/>
      <w:szCs w:val="40"/>
    </w:rPr>
  </w:style>
  <w:style w:type="paragraph" w:customStyle="1" w:styleId="COTCOCLV3-ASDEFCON">
    <w:name w:val="COT/COC LV3 - ASDEFCON"/>
    <w:basedOn w:val="ASDEFCONNormal"/>
    <w:link w:val="COTCOCLV3-ASDEFCONChar"/>
    <w:rsid w:val="000F3D31"/>
    <w:pPr>
      <w:numPr>
        <w:ilvl w:val="2"/>
        <w:numId w:val="5"/>
      </w:numPr>
    </w:pPr>
  </w:style>
  <w:style w:type="paragraph" w:customStyle="1" w:styleId="COTCOCLV1-ASDEFCON">
    <w:name w:val="COT/COC LV1 - ASDEFCON"/>
    <w:basedOn w:val="ASDEFCONNormal"/>
    <w:next w:val="COTCOCLV2-ASDEFCON"/>
    <w:link w:val="COTCOCLV1-ASDEFCONChar"/>
    <w:rsid w:val="000F3D31"/>
    <w:pPr>
      <w:keepNext/>
      <w:keepLines/>
      <w:numPr>
        <w:numId w:val="5"/>
      </w:numPr>
      <w:spacing w:before="240"/>
    </w:pPr>
    <w:rPr>
      <w:b/>
      <w:caps/>
    </w:rPr>
  </w:style>
  <w:style w:type="paragraph" w:customStyle="1" w:styleId="COTCOCLV4-ASDEFCON">
    <w:name w:val="COT/COC LV4 - ASDEFCON"/>
    <w:basedOn w:val="ASDEFCONNormal"/>
    <w:link w:val="COTCOCLV4-ASDEFCONChar"/>
    <w:rsid w:val="000F3D31"/>
    <w:pPr>
      <w:numPr>
        <w:ilvl w:val="3"/>
        <w:numId w:val="5"/>
      </w:numPr>
    </w:pPr>
  </w:style>
  <w:style w:type="paragraph" w:customStyle="1" w:styleId="COTCOCLV5-ASDEFCON">
    <w:name w:val="COT/COC LV5 - ASDEFCON"/>
    <w:basedOn w:val="ASDEFCONNormal"/>
    <w:rsid w:val="000F3D31"/>
    <w:pPr>
      <w:numPr>
        <w:ilvl w:val="4"/>
        <w:numId w:val="5"/>
      </w:numPr>
    </w:pPr>
  </w:style>
  <w:style w:type="paragraph" w:customStyle="1" w:styleId="COTCOCLV6-ASDEFCON">
    <w:name w:val="COT/COC LV6 - ASDEFCON"/>
    <w:basedOn w:val="ASDEFCONNormal"/>
    <w:rsid w:val="000F3D31"/>
    <w:pPr>
      <w:keepLines/>
      <w:numPr>
        <w:ilvl w:val="5"/>
        <w:numId w:val="5"/>
      </w:numPr>
    </w:pPr>
  </w:style>
  <w:style w:type="paragraph" w:customStyle="1" w:styleId="ASDEFCONOption">
    <w:name w:val="ASDEFCON Option"/>
    <w:basedOn w:val="ASDEFCONNormal"/>
    <w:link w:val="ASDEFCONOptionChar"/>
    <w:rsid w:val="000F3D31"/>
    <w:pPr>
      <w:keepNext/>
      <w:spacing w:before="60"/>
    </w:pPr>
    <w:rPr>
      <w:b/>
      <w:i/>
      <w:szCs w:val="24"/>
    </w:rPr>
  </w:style>
  <w:style w:type="paragraph" w:customStyle="1" w:styleId="NoteToDrafters-ASDEFCON">
    <w:name w:val="Note To Drafters - ASDEFCON"/>
    <w:basedOn w:val="ASDEFCONNormal"/>
    <w:link w:val="NoteToDrafters-ASDEFCONChar"/>
    <w:rsid w:val="000F3D31"/>
    <w:pPr>
      <w:keepNext/>
      <w:shd w:val="clear" w:color="auto" w:fill="000000"/>
    </w:pPr>
    <w:rPr>
      <w:b/>
      <w:i/>
      <w:color w:val="FFFFFF"/>
    </w:rPr>
  </w:style>
  <w:style w:type="paragraph" w:customStyle="1" w:styleId="NoteToTenderers-ASDEFCON">
    <w:name w:val="Note To Tenderers - ASDEFCON"/>
    <w:basedOn w:val="ASDEFCONNormal"/>
    <w:link w:val="NoteToTenderers-ASDEFCONChar"/>
    <w:rsid w:val="000F3D31"/>
    <w:pPr>
      <w:keepNext/>
      <w:shd w:val="pct15" w:color="auto" w:fill="auto"/>
    </w:pPr>
    <w:rPr>
      <w:b/>
      <w:i/>
    </w:rPr>
  </w:style>
  <w:style w:type="paragraph" w:customStyle="1" w:styleId="ASDEFCONTitle">
    <w:name w:val="ASDEFCON Title"/>
    <w:basedOn w:val="ASDEFCONNormal"/>
    <w:rsid w:val="000F3D31"/>
    <w:pPr>
      <w:keepLines/>
      <w:spacing w:before="240"/>
      <w:jc w:val="center"/>
    </w:pPr>
    <w:rPr>
      <w:b/>
      <w:caps/>
    </w:rPr>
  </w:style>
  <w:style w:type="paragraph" w:customStyle="1" w:styleId="ATTANNLV1-ASDEFCON">
    <w:name w:val="ATT/ANN LV1 - ASDEFCON"/>
    <w:basedOn w:val="ASDEFCONNormal"/>
    <w:next w:val="ATTANNLV2-ASDEFCON"/>
    <w:rsid w:val="000F3D31"/>
    <w:pPr>
      <w:keepNext/>
      <w:keepLines/>
      <w:numPr>
        <w:numId w:val="26"/>
      </w:numPr>
      <w:spacing w:before="240"/>
    </w:pPr>
    <w:rPr>
      <w:rFonts w:ascii="Arial Bold" w:hAnsi="Arial Bold"/>
      <w:b/>
      <w:caps/>
      <w:szCs w:val="24"/>
    </w:rPr>
  </w:style>
  <w:style w:type="paragraph" w:customStyle="1" w:styleId="ATTANNLV2-ASDEFCON">
    <w:name w:val="ATT/ANN LV2 - ASDEFCON"/>
    <w:basedOn w:val="ASDEFCONNormal"/>
    <w:link w:val="ATTANNLV2-ASDEFCONChar"/>
    <w:rsid w:val="000F3D31"/>
    <w:pPr>
      <w:numPr>
        <w:ilvl w:val="1"/>
        <w:numId w:val="26"/>
      </w:numPr>
    </w:pPr>
    <w:rPr>
      <w:szCs w:val="24"/>
    </w:rPr>
  </w:style>
  <w:style w:type="character" w:customStyle="1" w:styleId="ATTANNLV2-ASDEFCONChar">
    <w:name w:val="ATT/ANN LV2 - ASDEFCON Char"/>
    <w:link w:val="ATTANNLV2-ASDEFCON"/>
    <w:rsid w:val="000F3D31"/>
    <w:rPr>
      <w:rFonts w:ascii="Arial" w:hAnsi="Arial"/>
      <w:color w:val="000000"/>
      <w:szCs w:val="24"/>
    </w:rPr>
  </w:style>
  <w:style w:type="paragraph" w:customStyle="1" w:styleId="ATTANNLV3-ASDEFCON">
    <w:name w:val="ATT/ANN LV3 - ASDEFCON"/>
    <w:basedOn w:val="ASDEFCONNormal"/>
    <w:rsid w:val="000F3D31"/>
    <w:pPr>
      <w:numPr>
        <w:ilvl w:val="2"/>
        <w:numId w:val="26"/>
      </w:numPr>
    </w:pPr>
    <w:rPr>
      <w:szCs w:val="24"/>
    </w:rPr>
  </w:style>
  <w:style w:type="paragraph" w:customStyle="1" w:styleId="ATTANNLV4-ASDEFCON">
    <w:name w:val="ATT/ANN LV4 - ASDEFCON"/>
    <w:basedOn w:val="ASDEFCONNormal"/>
    <w:rsid w:val="000F3D31"/>
    <w:pPr>
      <w:numPr>
        <w:ilvl w:val="3"/>
        <w:numId w:val="26"/>
      </w:numPr>
    </w:pPr>
    <w:rPr>
      <w:szCs w:val="24"/>
    </w:rPr>
  </w:style>
  <w:style w:type="paragraph" w:customStyle="1" w:styleId="ASDEFCONCoverTitle">
    <w:name w:val="ASDEFCON Cover Title"/>
    <w:rsid w:val="000F3D31"/>
    <w:pPr>
      <w:jc w:val="center"/>
    </w:pPr>
    <w:rPr>
      <w:rFonts w:ascii="Georgia" w:hAnsi="Georgia"/>
      <w:b/>
      <w:color w:val="000000"/>
      <w:sz w:val="100"/>
      <w:szCs w:val="24"/>
    </w:rPr>
  </w:style>
  <w:style w:type="paragraph" w:customStyle="1" w:styleId="ASDEFCONHeaderFooterLeft">
    <w:name w:val="ASDEFCON Header/Footer Left"/>
    <w:basedOn w:val="ASDEFCONNormal"/>
    <w:rsid w:val="000F3D31"/>
    <w:pPr>
      <w:spacing w:after="0"/>
      <w:jc w:val="left"/>
    </w:pPr>
    <w:rPr>
      <w:sz w:val="16"/>
      <w:szCs w:val="24"/>
    </w:rPr>
  </w:style>
  <w:style w:type="paragraph" w:customStyle="1" w:styleId="ASDEFCONCoverPageIncorp">
    <w:name w:val="ASDEFCON Cover Page Incorp"/>
    <w:rsid w:val="000F3D31"/>
    <w:pPr>
      <w:keepNext/>
      <w:spacing w:before="480"/>
      <w:ind w:firstLine="1701"/>
    </w:pPr>
    <w:rPr>
      <w:rFonts w:ascii="Franklin Gothic Medium" w:hAnsi="Franklin Gothic Medium"/>
      <w:color w:val="000000"/>
      <w:sz w:val="52"/>
      <w:szCs w:val="40"/>
    </w:rPr>
  </w:style>
  <w:style w:type="paragraph" w:customStyle="1" w:styleId="Note-ASDEFCON">
    <w:name w:val="Note - ASDEFCON"/>
    <w:basedOn w:val="ASDEFCONNormal"/>
    <w:rsid w:val="000F3D31"/>
    <w:rPr>
      <w:b/>
      <w:i/>
    </w:rPr>
  </w:style>
  <w:style w:type="paragraph" w:customStyle="1" w:styleId="COTCOCLV2NONUM-ASDEFCON">
    <w:name w:val="COT/COC LV2 NONUM - ASDEFCON"/>
    <w:basedOn w:val="COTCOCLV2-ASDEFCON"/>
    <w:next w:val="COTCOCLV3-ASDEFCON"/>
    <w:rsid w:val="000F3D31"/>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0F3D31"/>
    <w:pPr>
      <w:keepNext w:val="0"/>
      <w:numPr>
        <w:numId w:val="0"/>
      </w:numPr>
      <w:ind w:left="851"/>
    </w:pPr>
    <w:rPr>
      <w:bCs/>
      <w:szCs w:val="20"/>
    </w:rPr>
  </w:style>
  <w:style w:type="paragraph" w:customStyle="1" w:styleId="COTCOCLV3NONUM-ASDEFCON">
    <w:name w:val="COT/COC LV3 NONUM - ASDEFCON"/>
    <w:basedOn w:val="COTCOCLV3-ASDEFCON"/>
    <w:next w:val="COTCOCLV3-ASDEFCON"/>
    <w:link w:val="COTCOCLV3NONUM-ASDEFCONChar"/>
    <w:rsid w:val="000F3D31"/>
    <w:pPr>
      <w:numPr>
        <w:ilvl w:val="0"/>
        <w:numId w:val="0"/>
      </w:numPr>
      <w:ind w:left="851"/>
    </w:pPr>
    <w:rPr>
      <w:szCs w:val="20"/>
    </w:rPr>
  </w:style>
  <w:style w:type="paragraph" w:customStyle="1" w:styleId="COTCOCLV4NONUM-ASDEFCON">
    <w:name w:val="COT/COC LV4 NONUM - ASDEFCON"/>
    <w:basedOn w:val="COTCOCLV4-ASDEFCON"/>
    <w:next w:val="COTCOCLV4-ASDEFCON"/>
    <w:rsid w:val="000F3D31"/>
    <w:pPr>
      <w:numPr>
        <w:ilvl w:val="0"/>
        <w:numId w:val="0"/>
      </w:numPr>
      <w:ind w:left="1418"/>
    </w:pPr>
    <w:rPr>
      <w:szCs w:val="20"/>
    </w:rPr>
  </w:style>
  <w:style w:type="paragraph" w:customStyle="1" w:styleId="COTCOCLV5NONUM-ASDEFCON">
    <w:name w:val="COT/COC LV5 NONUM - ASDEFCON"/>
    <w:basedOn w:val="COTCOCLV5-ASDEFCON"/>
    <w:next w:val="COTCOCLV5-ASDEFCON"/>
    <w:rsid w:val="000F3D31"/>
    <w:pPr>
      <w:numPr>
        <w:ilvl w:val="0"/>
        <w:numId w:val="0"/>
      </w:numPr>
      <w:ind w:left="1985"/>
    </w:pPr>
    <w:rPr>
      <w:szCs w:val="20"/>
    </w:rPr>
  </w:style>
  <w:style w:type="paragraph" w:customStyle="1" w:styleId="COTCOCLV6NONUM-ASDEFCON">
    <w:name w:val="COT/COC LV6 NONUM - ASDEFCON"/>
    <w:basedOn w:val="COTCOCLV6-ASDEFCON"/>
    <w:next w:val="COTCOCLV6-ASDEFCON"/>
    <w:rsid w:val="000F3D31"/>
    <w:pPr>
      <w:numPr>
        <w:ilvl w:val="0"/>
        <w:numId w:val="0"/>
      </w:numPr>
      <w:ind w:left="2552"/>
    </w:pPr>
    <w:rPr>
      <w:szCs w:val="20"/>
    </w:rPr>
  </w:style>
  <w:style w:type="paragraph" w:customStyle="1" w:styleId="ATTANNLV1NONUM-ASDEFCON">
    <w:name w:val="ATT/ANN LV1 NONUM - ASDEFCON"/>
    <w:basedOn w:val="ATTANNLV1-ASDEFCON"/>
    <w:next w:val="ATTANNLV2-ASDEFCON"/>
    <w:rsid w:val="000F3D31"/>
    <w:pPr>
      <w:numPr>
        <w:numId w:val="0"/>
      </w:numPr>
      <w:ind w:left="851"/>
    </w:pPr>
    <w:rPr>
      <w:bCs/>
      <w:szCs w:val="20"/>
    </w:rPr>
  </w:style>
  <w:style w:type="paragraph" w:customStyle="1" w:styleId="ATTANNLV2NONUM-ASDEFCON">
    <w:name w:val="ATT/ANN LV2 NONUM - ASDEFCON"/>
    <w:basedOn w:val="ATTANNLV2-ASDEFCON"/>
    <w:next w:val="ATTANNLV2-ASDEFCON"/>
    <w:rsid w:val="000F3D31"/>
    <w:pPr>
      <w:numPr>
        <w:ilvl w:val="0"/>
        <w:numId w:val="0"/>
      </w:numPr>
      <w:ind w:left="851"/>
    </w:pPr>
    <w:rPr>
      <w:szCs w:val="20"/>
    </w:rPr>
  </w:style>
  <w:style w:type="paragraph" w:customStyle="1" w:styleId="ATTANNLV3NONUM-ASDEFCON">
    <w:name w:val="ATT/ANN LV3 NONUM - ASDEFCON"/>
    <w:basedOn w:val="ATTANNLV3-ASDEFCON"/>
    <w:next w:val="ATTANNLV3-ASDEFCON"/>
    <w:rsid w:val="000F3D31"/>
    <w:pPr>
      <w:numPr>
        <w:ilvl w:val="0"/>
        <w:numId w:val="0"/>
      </w:numPr>
      <w:ind w:left="1418"/>
    </w:pPr>
    <w:rPr>
      <w:szCs w:val="20"/>
    </w:rPr>
  </w:style>
  <w:style w:type="paragraph" w:customStyle="1" w:styleId="ATTANNLV4NONUM-ASDEFCON">
    <w:name w:val="ATT/ANN LV4 NONUM - ASDEFCON"/>
    <w:basedOn w:val="ATTANNLV4-ASDEFCON"/>
    <w:next w:val="ATTANNLV4-ASDEFCON"/>
    <w:rsid w:val="000F3D31"/>
    <w:pPr>
      <w:numPr>
        <w:ilvl w:val="0"/>
        <w:numId w:val="0"/>
      </w:numPr>
      <w:ind w:left="1985"/>
    </w:pPr>
    <w:rPr>
      <w:szCs w:val="20"/>
    </w:rPr>
  </w:style>
  <w:style w:type="paragraph" w:customStyle="1" w:styleId="NoteToDraftersBullets-ASDEFCON">
    <w:name w:val="Note To Drafters Bullets - ASDEFCON"/>
    <w:basedOn w:val="NoteToDrafters-ASDEFCON"/>
    <w:rsid w:val="000F3D31"/>
    <w:pPr>
      <w:numPr>
        <w:numId w:val="7"/>
      </w:numPr>
    </w:pPr>
    <w:rPr>
      <w:bCs/>
      <w:iCs/>
      <w:szCs w:val="20"/>
    </w:rPr>
  </w:style>
  <w:style w:type="paragraph" w:customStyle="1" w:styleId="NoteToDraftersList-ASDEFCON">
    <w:name w:val="Note To Drafters List - ASDEFCON"/>
    <w:basedOn w:val="NoteToDrafters-ASDEFCON"/>
    <w:rsid w:val="000F3D31"/>
    <w:pPr>
      <w:numPr>
        <w:numId w:val="8"/>
      </w:numPr>
    </w:pPr>
    <w:rPr>
      <w:bCs/>
      <w:iCs/>
      <w:szCs w:val="20"/>
    </w:rPr>
  </w:style>
  <w:style w:type="paragraph" w:customStyle="1" w:styleId="NoteToTenderersBullets-ASDEFCON">
    <w:name w:val="Note To Tenderers Bullets - ASDEFCON"/>
    <w:basedOn w:val="NoteToTenderers-ASDEFCON"/>
    <w:rsid w:val="000F3D31"/>
    <w:pPr>
      <w:numPr>
        <w:numId w:val="9"/>
      </w:numPr>
    </w:pPr>
    <w:rPr>
      <w:bCs/>
      <w:iCs/>
      <w:szCs w:val="20"/>
    </w:rPr>
  </w:style>
  <w:style w:type="paragraph" w:customStyle="1" w:styleId="NoteToTenderersList-ASDEFCON">
    <w:name w:val="Note To Tenderers List - ASDEFCON"/>
    <w:basedOn w:val="NoteToTenderers-ASDEFCON"/>
    <w:rsid w:val="000F3D31"/>
    <w:pPr>
      <w:numPr>
        <w:numId w:val="10"/>
      </w:numPr>
    </w:pPr>
    <w:rPr>
      <w:bCs/>
      <w:iCs/>
      <w:szCs w:val="20"/>
    </w:rPr>
  </w:style>
  <w:style w:type="paragraph" w:customStyle="1" w:styleId="SOWHL1-ASDEFCON">
    <w:name w:val="SOW HL1 - ASDEFCON"/>
    <w:basedOn w:val="ASDEFCONNormal"/>
    <w:next w:val="SOWHL2-ASDEFCON"/>
    <w:qFormat/>
    <w:rsid w:val="000F3D31"/>
    <w:pPr>
      <w:keepNext/>
      <w:numPr>
        <w:numId w:val="2"/>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0F3D31"/>
    <w:pPr>
      <w:keepNext/>
      <w:numPr>
        <w:ilvl w:val="1"/>
        <w:numId w:val="2"/>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0F3D31"/>
    <w:pPr>
      <w:keepNext/>
      <w:numPr>
        <w:ilvl w:val="2"/>
        <w:numId w:val="2"/>
      </w:numPr>
    </w:pPr>
    <w:rPr>
      <w:rFonts w:eastAsia="Calibri"/>
      <w:b/>
      <w:szCs w:val="22"/>
      <w:lang w:eastAsia="en-US"/>
    </w:rPr>
  </w:style>
  <w:style w:type="paragraph" w:customStyle="1" w:styleId="SOWHL4-ASDEFCON">
    <w:name w:val="SOW HL4 - ASDEFCON"/>
    <w:basedOn w:val="ASDEFCONNormal"/>
    <w:qFormat/>
    <w:rsid w:val="000F3D31"/>
    <w:pPr>
      <w:keepNext/>
      <w:numPr>
        <w:ilvl w:val="3"/>
        <w:numId w:val="2"/>
      </w:numPr>
    </w:pPr>
    <w:rPr>
      <w:rFonts w:eastAsia="Calibri"/>
      <w:b/>
      <w:szCs w:val="22"/>
      <w:lang w:eastAsia="en-US"/>
    </w:rPr>
  </w:style>
  <w:style w:type="paragraph" w:customStyle="1" w:styleId="SOWHL5-ASDEFCON">
    <w:name w:val="SOW HL5 - ASDEFCON"/>
    <w:basedOn w:val="ASDEFCONNormal"/>
    <w:qFormat/>
    <w:rsid w:val="000F3D31"/>
    <w:pPr>
      <w:keepNext/>
      <w:numPr>
        <w:ilvl w:val="4"/>
        <w:numId w:val="2"/>
      </w:numPr>
    </w:pPr>
    <w:rPr>
      <w:rFonts w:eastAsia="Calibri"/>
      <w:b/>
      <w:szCs w:val="22"/>
      <w:lang w:eastAsia="en-US"/>
    </w:rPr>
  </w:style>
  <w:style w:type="paragraph" w:customStyle="1" w:styleId="SOWSubL1-ASDEFCON">
    <w:name w:val="SOW SubL1 - ASDEFCON"/>
    <w:basedOn w:val="ASDEFCONNormal"/>
    <w:qFormat/>
    <w:rsid w:val="000F3D31"/>
    <w:pPr>
      <w:numPr>
        <w:ilvl w:val="5"/>
        <w:numId w:val="2"/>
      </w:numPr>
    </w:pPr>
    <w:rPr>
      <w:rFonts w:eastAsia="Calibri"/>
      <w:szCs w:val="22"/>
      <w:lang w:eastAsia="en-US"/>
    </w:rPr>
  </w:style>
  <w:style w:type="paragraph" w:customStyle="1" w:styleId="SOWHL1NONUM-ASDEFCON">
    <w:name w:val="SOW HL1 NONUM - ASDEFCON"/>
    <w:basedOn w:val="SOWHL1-ASDEFCON"/>
    <w:next w:val="SOWHL2-ASDEFCON"/>
    <w:rsid w:val="000F3D31"/>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0F3D31"/>
    <w:pPr>
      <w:numPr>
        <w:ilvl w:val="0"/>
        <w:numId w:val="0"/>
      </w:numPr>
      <w:ind w:left="1134"/>
    </w:pPr>
    <w:rPr>
      <w:rFonts w:eastAsia="Times New Roman"/>
      <w:bCs/>
      <w:szCs w:val="20"/>
    </w:rPr>
  </w:style>
  <w:style w:type="paragraph" w:customStyle="1" w:styleId="SOWTL2-ASDEFCON">
    <w:name w:val="SOW TL2 - ASDEFCON"/>
    <w:basedOn w:val="SOWHL2-ASDEFCON"/>
    <w:rsid w:val="000F3D31"/>
    <w:pPr>
      <w:keepNext w:val="0"/>
      <w:pBdr>
        <w:bottom w:val="none" w:sz="0" w:space="0" w:color="auto"/>
      </w:pBdr>
    </w:pPr>
    <w:rPr>
      <w:b w:val="0"/>
    </w:rPr>
  </w:style>
  <w:style w:type="paragraph" w:customStyle="1" w:styleId="SOWTL3NONUM-ASDEFCON">
    <w:name w:val="SOW TL3 NONUM - ASDEFCON"/>
    <w:basedOn w:val="SOWTL3-ASDEFCON"/>
    <w:next w:val="SOWTL3-ASDEFCON"/>
    <w:rsid w:val="000F3D31"/>
    <w:pPr>
      <w:numPr>
        <w:ilvl w:val="0"/>
        <w:numId w:val="0"/>
      </w:numPr>
      <w:ind w:left="1134"/>
    </w:pPr>
    <w:rPr>
      <w:rFonts w:eastAsia="Times New Roman"/>
      <w:bCs/>
      <w:szCs w:val="20"/>
    </w:rPr>
  </w:style>
  <w:style w:type="paragraph" w:customStyle="1" w:styleId="SOWTL3-ASDEFCON">
    <w:name w:val="SOW TL3 - ASDEFCON"/>
    <w:basedOn w:val="SOWHL3-ASDEFCON"/>
    <w:rsid w:val="000F3D31"/>
    <w:pPr>
      <w:keepNext w:val="0"/>
    </w:pPr>
    <w:rPr>
      <w:b w:val="0"/>
    </w:rPr>
  </w:style>
  <w:style w:type="paragraph" w:customStyle="1" w:styleId="SOWTL4NONUM-ASDEFCON">
    <w:name w:val="SOW TL4 NONUM - ASDEFCON"/>
    <w:basedOn w:val="SOWTL4-ASDEFCON"/>
    <w:next w:val="SOWTL4-ASDEFCON"/>
    <w:rsid w:val="000F3D31"/>
    <w:pPr>
      <w:numPr>
        <w:ilvl w:val="0"/>
        <w:numId w:val="0"/>
      </w:numPr>
      <w:ind w:left="1134"/>
    </w:pPr>
    <w:rPr>
      <w:rFonts w:eastAsia="Times New Roman"/>
      <w:bCs/>
      <w:szCs w:val="20"/>
    </w:rPr>
  </w:style>
  <w:style w:type="paragraph" w:customStyle="1" w:styleId="SOWTL4-ASDEFCON">
    <w:name w:val="SOW TL4 - ASDEFCON"/>
    <w:basedOn w:val="SOWHL4-ASDEFCON"/>
    <w:rsid w:val="000F3D31"/>
    <w:pPr>
      <w:keepNext w:val="0"/>
    </w:pPr>
    <w:rPr>
      <w:b w:val="0"/>
    </w:rPr>
  </w:style>
  <w:style w:type="paragraph" w:customStyle="1" w:styleId="SOWTL5NONUM-ASDEFCON">
    <w:name w:val="SOW TL5 NONUM - ASDEFCON"/>
    <w:basedOn w:val="SOWHL5-ASDEFCON"/>
    <w:next w:val="SOWTL5-ASDEFCON"/>
    <w:rsid w:val="000F3D31"/>
    <w:pPr>
      <w:keepNext w:val="0"/>
      <w:numPr>
        <w:ilvl w:val="0"/>
        <w:numId w:val="0"/>
      </w:numPr>
      <w:ind w:left="1134"/>
    </w:pPr>
    <w:rPr>
      <w:b w:val="0"/>
    </w:rPr>
  </w:style>
  <w:style w:type="paragraph" w:customStyle="1" w:styleId="SOWTL5-ASDEFCON">
    <w:name w:val="SOW TL5 - ASDEFCON"/>
    <w:basedOn w:val="SOWHL5-ASDEFCON"/>
    <w:rsid w:val="000F3D31"/>
    <w:pPr>
      <w:keepNext w:val="0"/>
    </w:pPr>
    <w:rPr>
      <w:b w:val="0"/>
    </w:rPr>
  </w:style>
  <w:style w:type="paragraph" w:customStyle="1" w:styleId="SOWSubL2-ASDEFCON">
    <w:name w:val="SOW SubL2 - ASDEFCON"/>
    <w:basedOn w:val="ASDEFCONNormal"/>
    <w:qFormat/>
    <w:rsid w:val="000F3D31"/>
    <w:pPr>
      <w:numPr>
        <w:ilvl w:val="6"/>
        <w:numId w:val="2"/>
      </w:numPr>
    </w:pPr>
    <w:rPr>
      <w:rFonts w:eastAsia="Calibri"/>
      <w:szCs w:val="22"/>
      <w:lang w:eastAsia="en-US"/>
    </w:rPr>
  </w:style>
  <w:style w:type="paragraph" w:customStyle="1" w:styleId="SOWSubL1NONUM-ASDEFCON">
    <w:name w:val="SOW SubL1 NONUM - ASDEFCON"/>
    <w:basedOn w:val="SOWSubL1-ASDEFCON"/>
    <w:next w:val="SOWSubL1-ASDEFCON"/>
    <w:qFormat/>
    <w:rsid w:val="000F3D31"/>
    <w:pPr>
      <w:numPr>
        <w:numId w:val="0"/>
      </w:numPr>
      <w:ind w:left="1701"/>
    </w:pPr>
  </w:style>
  <w:style w:type="paragraph" w:customStyle="1" w:styleId="SOWSubL2NONUM-ASDEFCON">
    <w:name w:val="SOW SubL2 NONUM - ASDEFCON"/>
    <w:basedOn w:val="SOWSubL2-ASDEFCON"/>
    <w:next w:val="SOWSubL2-ASDEFCON"/>
    <w:qFormat/>
    <w:rsid w:val="000F3D31"/>
    <w:pPr>
      <w:numPr>
        <w:ilvl w:val="0"/>
        <w:numId w:val="0"/>
      </w:numPr>
      <w:ind w:left="2268"/>
    </w:pPr>
  </w:style>
  <w:style w:type="paragraph" w:customStyle="1" w:styleId="ASDEFCONTextBlock">
    <w:name w:val="ASDEFCON TextBlock"/>
    <w:basedOn w:val="ASDEFCONNormal"/>
    <w:qFormat/>
    <w:rsid w:val="000F3D31"/>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0F3D31"/>
    <w:pPr>
      <w:numPr>
        <w:numId w:val="12"/>
      </w:numPr>
      <w:tabs>
        <w:tab w:val="clear" w:pos="397"/>
        <w:tab w:val="left" w:pos="567"/>
        <w:tab w:val="right" w:leader="dot" w:pos="9072"/>
      </w:tabs>
    </w:pPr>
  </w:style>
  <w:style w:type="paragraph" w:customStyle="1" w:styleId="ATTANNTitleListTableofContents-ASDEFCON">
    <w:name w:val="ATT/ANN Title List (Table of Contents) - ASDEFCON"/>
    <w:basedOn w:val="ASDEFCONNormal"/>
    <w:link w:val="ATTANNTitleListTableofContents-ASDEFCONChar"/>
    <w:rsid w:val="000F3D31"/>
    <w:pPr>
      <w:keepNext/>
      <w:spacing w:before="240"/>
    </w:pPr>
    <w:rPr>
      <w:rFonts w:ascii="Arial Bold" w:hAnsi="Arial Bold"/>
      <w:b/>
      <w:bCs/>
      <w:caps/>
      <w:szCs w:val="20"/>
    </w:rPr>
  </w:style>
  <w:style w:type="character" w:customStyle="1" w:styleId="ATTANNTitleListTableofContents-ASDEFCONChar">
    <w:name w:val="ATT/ANN Title List (Table of Contents) - ASDEFCON Char"/>
    <w:link w:val="ATTANNTitleListTableofContents-ASDEFCON"/>
    <w:rsid w:val="007B2496"/>
    <w:rPr>
      <w:rFonts w:ascii="Arial Bold" w:hAnsi="Arial Bold"/>
      <w:b/>
      <w:bCs/>
      <w:caps/>
      <w:color w:val="000000"/>
    </w:rPr>
  </w:style>
  <w:style w:type="paragraph" w:customStyle="1" w:styleId="Table8ptHeading-ASDEFCON">
    <w:name w:val="Table 8pt Heading - ASDEFCON"/>
    <w:basedOn w:val="ASDEFCONNormal"/>
    <w:rsid w:val="000F3D31"/>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0F3D31"/>
    <w:pPr>
      <w:numPr>
        <w:numId w:val="21"/>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0F3D31"/>
    <w:pPr>
      <w:numPr>
        <w:numId w:val="22"/>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rsid w:val="000F3D31"/>
    <w:rPr>
      <w:rFonts w:ascii="Arial" w:eastAsia="Calibri" w:hAnsi="Arial"/>
      <w:color w:val="000000"/>
      <w:szCs w:val="22"/>
      <w:lang w:eastAsia="en-US"/>
    </w:rPr>
  </w:style>
  <w:style w:type="paragraph" w:customStyle="1" w:styleId="Table8ptSub1-ASDEFCON">
    <w:name w:val="Table 8pt Sub1 - ASDEFCON"/>
    <w:basedOn w:val="Table8ptText-ASDEFCON"/>
    <w:rsid w:val="000F3D31"/>
    <w:pPr>
      <w:numPr>
        <w:ilvl w:val="1"/>
      </w:numPr>
    </w:pPr>
  </w:style>
  <w:style w:type="paragraph" w:customStyle="1" w:styleId="Table8ptSub2-ASDEFCON">
    <w:name w:val="Table 8pt Sub2 - ASDEFCON"/>
    <w:basedOn w:val="Table8ptText-ASDEFCON"/>
    <w:rsid w:val="000F3D31"/>
    <w:pPr>
      <w:numPr>
        <w:ilvl w:val="2"/>
      </w:numPr>
    </w:pPr>
  </w:style>
  <w:style w:type="paragraph" w:customStyle="1" w:styleId="Table10ptHeading-ASDEFCON">
    <w:name w:val="Table 10pt Heading - ASDEFCON"/>
    <w:basedOn w:val="ASDEFCONNormal"/>
    <w:rsid w:val="000F3D31"/>
    <w:pPr>
      <w:keepNext/>
      <w:spacing w:before="60" w:after="60"/>
      <w:jc w:val="center"/>
    </w:pPr>
    <w:rPr>
      <w:b/>
    </w:rPr>
  </w:style>
  <w:style w:type="paragraph" w:customStyle="1" w:styleId="Table8ptBP1-ASDEFCON">
    <w:name w:val="Table 8pt BP1 - ASDEFCON"/>
    <w:basedOn w:val="Table8ptText-ASDEFCON"/>
    <w:rsid w:val="000F3D31"/>
    <w:pPr>
      <w:numPr>
        <w:numId w:val="13"/>
      </w:numPr>
    </w:pPr>
  </w:style>
  <w:style w:type="paragraph" w:customStyle="1" w:styleId="Table8ptBP2-ASDEFCON">
    <w:name w:val="Table 8pt BP2 - ASDEFCON"/>
    <w:basedOn w:val="Table8ptText-ASDEFCON"/>
    <w:rsid w:val="000F3D31"/>
    <w:pPr>
      <w:numPr>
        <w:ilvl w:val="1"/>
        <w:numId w:val="13"/>
      </w:numPr>
      <w:tabs>
        <w:tab w:val="clear" w:pos="284"/>
      </w:tabs>
    </w:pPr>
    <w:rPr>
      <w:iCs/>
    </w:rPr>
  </w:style>
  <w:style w:type="paragraph" w:customStyle="1" w:styleId="ASDEFCONBulletsLV1">
    <w:name w:val="ASDEFCON Bullets LV1"/>
    <w:basedOn w:val="ASDEFCONNormal"/>
    <w:rsid w:val="000F3D31"/>
    <w:pPr>
      <w:numPr>
        <w:numId w:val="15"/>
      </w:numPr>
    </w:pPr>
    <w:rPr>
      <w:rFonts w:eastAsia="Calibri"/>
      <w:szCs w:val="22"/>
      <w:lang w:eastAsia="en-US"/>
    </w:rPr>
  </w:style>
  <w:style w:type="paragraph" w:customStyle="1" w:styleId="Table10ptSub1-ASDEFCON">
    <w:name w:val="Table 10pt Sub1 - ASDEFCON"/>
    <w:basedOn w:val="Table10ptText-ASDEFCON"/>
    <w:rsid w:val="000F3D31"/>
    <w:pPr>
      <w:numPr>
        <w:ilvl w:val="1"/>
      </w:numPr>
      <w:jc w:val="both"/>
    </w:pPr>
  </w:style>
  <w:style w:type="paragraph" w:customStyle="1" w:styleId="Table10ptSub2-ASDEFCON">
    <w:name w:val="Table 10pt Sub2 - ASDEFCON"/>
    <w:basedOn w:val="Table10ptText-ASDEFCON"/>
    <w:rsid w:val="000F3D31"/>
    <w:pPr>
      <w:numPr>
        <w:ilvl w:val="2"/>
      </w:numPr>
      <w:jc w:val="both"/>
    </w:pPr>
  </w:style>
  <w:style w:type="paragraph" w:customStyle="1" w:styleId="ASDEFCONBulletsLV2">
    <w:name w:val="ASDEFCON Bullets LV2"/>
    <w:basedOn w:val="ASDEFCONNormal"/>
    <w:rsid w:val="000F3D31"/>
    <w:pPr>
      <w:numPr>
        <w:numId w:val="1"/>
      </w:numPr>
    </w:pPr>
  </w:style>
  <w:style w:type="paragraph" w:customStyle="1" w:styleId="Table10ptBP1-ASDEFCON">
    <w:name w:val="Table 10pt BP1 - ASDEFCON"/>
    <w:basedOn w:val="ASDEFCONNormal"/>
    <w:rsid w:val="000F3D31"/>
    <w:pPr>
      <w:numPr>
        <w:numId w:val="19"/>
      </w:numPr>
      <w:spacing w:before="60" w:after="60"/>
    </w:pPr>
  </w:style>
  <w:style w:type="paragraph" w:customStyle="1" w:styleId="Table10ptBP2-ASDEFCON">
    <w:name w:val="Table 10pt BP2 - ASDEFCON"/>
    <w:basedOn w:val="ASDEFCONNormal"/>
    <w:link w:val="Table10ptBP2-ASDEFCONCharChar"/>
    <w:rsid w:val="000F3D31"/>
    <w:pPr>
      <w:numPr>
        <w:ilvl w:val="1"/>
        <w:numId w:val="19"/>
      </w:numPr>
      <w:spacing w:before="60" w:after="60"/>
    </w:pPr>
  </w:style>
  <w:style w:type="character" w:customStyle="1" w:styleId="Table10ptBP2-ASDEFCONCharChar">
    <w:name w:val="Table 10pt BP2 - ASDEFCON Char Char"/>
    <w:link w:val="Table10ptBP2-ASDEFCON"/>
    <w:rsid w:val="000F3D31"/>
    <w:rPr>
      <w:rFonts w:ascii="Arial" w:hAnsi="Arial"/>
      <w:color w:val="000000"/>
      <w:szCs w:val="40"/>
    </w:rPr>
  </w:style>
  <w:style w:type="paragraph" w:customStyle="1" w:styleId="GuideMarginHead-ASDEFCON">
    <w:name w:val="Guide Margin Head - ASDEFCON"/>
    <w:basedOn w:val="ASDEFCONNormal"/>
    <w:rsid w:val="000F3D31"/>
    <w:pPr>
      <w:tabs>
        <w:tab w:val="left" w:pos="1701"/>
      </w:tabs>
      <w:ind w:left="1701" w:hanging="1701"/>
    </w:pPr>
    <w:rPr>
      <w:rFonts w:eastAsia="Calibri"/>
      <w:szCs w:val="22"/>
      <w:lang w:eastAsia="en-US"/>
    </w:rPr>
  </w:style>
  <w:style w:type="paragraph" w:customStyle="1" w:styleId="GuideText-ASDEFCON">
    <w:name w:val="Guide Text - ASDEFCON"/>
    <w:basedOn w:val="ASDEFCONNormal"/>
    <w:rsid w:val="000F3D31"/>
    <w:pPr>
      <w:ind w:left="1680"/>
    </w:pPr>
    <w:rPr>
      <w:lang w:eastAsia="en-US"/>
    </w:rPr>
  </w:style>
  <w:style w:type="paragraph" w:customStyle="1" w:styleId="GuideSublistLv1-ASDEFCON">
    <w:name w:val="Guide Sublist Lv1 - ASDEFCON"/>
    <w:basedOn w:val="ASDEFCONNormal"/>
    <w:qFormat/>
    <w:rsid w:val="000F3D31"/>
    <w:pPr>
      <w:numPr>
        <w:numId w:val="23"/>
      </w:numPr>
    </w:pPr>
    <w:rPr>
      <w:rFonts w:eastAsia="Calibri"/>
      <w:szCs w:val="22"/>
      <w:lang w:eastAsia="en-US"/>
    </w:rPr>
  </w:style>
  <w:style w:type="paragraph" w:customStyle="1" w:styleId="GuideBullets-ASDEFCON">
    <w:name w:val="Guide Bullets - ASDEFCON"/>
    <w:basedOn w:val="ASDEFCONNormal"/>
    <w:rsid w:val="000F3D31"/>
    <w:pPr>
      <w:numPr>
        <w:ilvl w:val="6"/>
        <w:numId w:val="14"/>
      </w:numPr>
    </w:pPr>
    <w:rPr>
      <w:rFonts w:eastAsia="Calibri"/>
      <w:szCs w:val="22"/>
      <w:lang w:eastAsia="en-US"/>
    </w:rPr>
  </w:style>
  <w:style w:type="paragraph" w:customStyle="1" w:styleId="GuideLV2Head-ASDEFCON">
    <w:name w:val="Guide LV2 Head - ASDEFCON"/>
    <w:basedOn w:val="ASDEFCONNormal"/>
    <w:next w:val="GuideText-ASDEFCON"/>
    <w:rsid w:val="000F3D31"/>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0F3D31"/>
    <w:pPr>
      <w:keepNext/>
      <w:spacing w:before="240"/>
    </w:pPr>
    <w:rPr>
      <w:rFonts w:eastAsia="Calibri"/>
      <w:b/>
      <w:caps/>
      <w:szCs w:val="20"/>
      <w:lang w:eastAsia="en-US"/>
    </w:rPr>
  </w:style>
  <w:style w:type="paragraph" w:customStyle="1" w:styleId="ASDEFCONSublist">
    <w:name w:val="ASDEFCON Sublist"/>
    <w:basedOn w:val="ASDEFCONNormal"/>
    <w:rsid w:val="000F3D31"/>
    <w:pPr>
      <w:numPr>
        <w:numId w:val="24"/>
      </w:numPr>
    </w:pPr>
    <w:rPr>
      <w:iCs/>
    </w:rPr>
  </w:style>
  <w:style w:type="paragraph" w:customStyle="1" w:styleId="ASDEFCONRecitals">
    <w:name w:val="ASDEFCON Recitals"/>
    <w:basedOn w:val="ASDEFCONNormal"/>
    <w:link w:val="ASDEFCONRecitalsCharChar"/>
    <w:rsid w:val="000F3D31"/>
    <w:pPr>
      <w:numPr>
        <w:numId w:val="16"/>
      </w:numPr>
    </w:pPr>
  </w:style>
  <w:style w:type="character" w:customStyle="1" w:styleId="ASDEFCONRecitalsCharChar">
    <w:name w:val="ASDEFCON Recitals Char Char"/>
    <w:link w:val="ASDEFCONRecitals"/>
    <w:rsid w:val="000F3D31"/>
    <w:rPr>
      <w:rFonts w:ascii="Arial" w:hAnsi="Arial"/>
      <w:color w:val="000000"/>
      <w:szCs w:val="40"/>
    </w:rPr>
  </w:style>
  <w:style w:type="paragraph" w:customStyle="1" w:styleId="NoteList-ASDEFCON">
    <w:name w:val="Note List - ASDEFCON"/>
    <w:basedOn w:val="ASDEFCONNormal"/>
    <w:rsid w:val="000F3D31"/>
    <w:pPr>
      <w:numPr>
        <w:numId w:val="17"/>
      </w:numPr>
    </w:pPr>
    <w:rPr>
      <w:b/>
      <w:bCs/>
      <w:i/>
    </w:rPr>
  </w:style>
  <w:style w:type="paragraph" w:customStyle="1" w:styleId="NoteBullets-ASDEFCON">
    <w:name w:val="Note Bullets - ASDEFCON"/>
    <w:basedOn w:val="ASDEFCONNormal"/>
    <w:rsid w:val="000F3D31"/>
    <w:pPr>
      <w:numPr>
        <w:numId w:val="18"/>
      </w:numPr>
    </w:pPr>
    <w:rPr>
      <w:b/>
      <w:i/>
    </w:rPr>
  </w:style>
  <w:style w:type="paragraph" w:styleId="Caption">
    <w:name w:val="caption"/>
    <w:basedOn w:val="Normal"/>
    <w:next w:val="Normal"/>
    <w:qFormat/>
    <w:rsid w:val="000F3D31"/>
    <w:rPr>
      <w:b/>
      <w:bCs/>
      <w:szCs w:val="20"/>
    </w:rPr>
  </w:style>
  <w:style w:type="paragraph" w:customStyle="1" w:styleId="ASDEFCONOperativePartListLV1">
    <w:name w:val="ASDEFCON Operative Part List LV1"/>
    <w:basedOn w:val="ASDEFCONNormal"/>
    <w:rsid w:val="000F3D31"/>
    <w:pPr>
      <w:numPr>
        <w:numId w:val="20"/>
      </w:numPr>
    </w:pPr>
    <w:rPr>
      <w:iCs/>
    </w:rPr>
  </w:style>
  <w:style w:type="paragraph" w:customStyle="1" w:styleId="ASDEFCONOperativePartListLV2">
    <w:name w:val="ASDEFCON Operative Part List LV2"/>
    <w:basedOn w:val="ASDEFCONOperativePartListLV1"/>
    <w:rsid w:val="000F3D31"/>
    <w:pPr>
      <w:numPr>
        <w:ilvl w:val="1"/>
      </w:numPr>
    </w:pPr>
  </w:style>
  <w:style w:type="paragraph" w:customStyle="1" w:styleId="ASDEFCONOptionSpace">
    <w:name w:val="ASDEFCON Option Space"/>
    <w:basedOn w:val="ASDEFCONNormal"/>
    <w:rsid w:val="000F3D31"/>
    <w:pPr>
      <w:spacing w:after="0"/>
    </w:pPr>
    <w:rPr>
      <w:bCs/>
      <w:color w:val="FFFFFF"/>
      <w:sz w:val="8"/>
    </w:rPr>
  </w:style>
  <w:style w:type="paragraph" w:customStyle="1" w:styleId="ASDEFCONHeaderFooterCenter">
    <w:name w:val="ASDEFCON Header/Footer Center"/>
    <w:basedOn w:val="ASDEFCONHeaderFooterLeft"/>
    <w:rsid w:val="000F3D31"/>
    <w:pPr>
      <w:jc w:val="center"/>
    </w:pPr>
    <w:rPr>
      <w:szCs w:val="20"/>
    </w:rPr>
  </w:style>
  <w:style w:type="paragraph" w:customStyle="1" w:styleId="ASDEFCONHeaderFooterRight">
    <w:name w:val="ASDEFCON Header/Footer Right"/>
    <w:basedOn w:val="ASDEFCONHeaderFooterLeft"/>
    <w:rsid w:val="000F3D31"/>
    <w:pPr>
      <w:jc w:val="right"/>
    </w:pPr>
    <w:rPr>
      <w:szCs w:val="20"/>
    </w:rPr>
  </w:style>
  <w:style w:type="paragraph" w:customStyle="1" w:styleId="ASDEFCONHeaderFooterClassification">
    <w:name w:val="ASDEFCON Header/Footer Classification"/>
    <w:basedOn w:val="ASDEFCONHeaderFooterLeft"/>
    <w:rsid w:val="000F3D31"/>
    <w:pPr>
      <w:jc w:val="center"/>
    </w:pPr>
    <w:rPr>
      <w:rFonts w:ascii="Arial Bold" w:hAnsi="Arial Bold"/>
      <w:b/>
      <w:bCs/>
      <w:caps/>
      <w:sz w:val="20"/>
    </w:rPr>
  </w:style>
  <w:style w:type="paragraph" w:customStyle="1" w:styleId="GuideLV3Head-ASDEFCON">
    <w:name w:val="Guide LV3 Head - ASDEFCON"/>
    <w:basedOn w:val="ASDEFCONNormal"/>
    <w:rsid w:val="000F3D31"/>
    <w:pPr>
      <w:keepNext/>
    </w:pPr>
    <w:rPr>
      <w:rFonts w:eastAsia="Calibri"/>
      <w:b/>
      <w:szCs w:val="22"/>
      <w:lang w:eastAsia="en-US"/>
    </w:rPr>
  </w:style>
  <w:style w:type="paragraph" w:customStyle="1" w:styleId="GuideSublistLv2-ASDEFCON">
    <w:name w:val="Guide Sublist Lv2 - ASDEFCON"/>
    <w:basedOn w:val="ASDEFCONNormal"/>
    <w:rsid w:val="000F3D31"/>
    <w:pPr>
      <w:numPr>
        <w:ilvl w:val="1"/>
        <w:numId w:val="23"/>
      </w:numPr>
    </w:pPr>
  </w:style>
  <w:style w:type="paragraph" w:styleId="NormalIndent">
    <w:name w:val="Normal Indent"/>
    <w:basedOn w:val="Normal"/>
    <w:rsid w:val="00041AAA"/>
    <w:pPr>
      <w:spacing w:after="200" w:line="276" w:lineRule="auto"/>
      <w:ind w:left="720"/>
    </w:pPr>
    <w:rPr>
      <w:rFonts w:eastAsia="Calibri"/>
    </w:rPr>
  </w:style>
  <w:style w:type="paragraph" w:customStyle="1" w:styleId="ATTANNReferencetoCOC">
    <w:name w:val="ATT/ANN Reference to COC"/>
    <w:basedOn w:val="ASDEFCONNormal"/>
    <w:rsid w:val="000F3D31"/>
    <w:pPr>
      <w:keepNext/>
      <w:jc w:val="right"/>
    </w:pPr>
    <w:rPr>
      <w:i/>
      <w:iCs/>
      <w:szCs w:val="20"/>
    </w:rPr>
  </w:style>
  <w:style w:type="paragraph" w:customStyle="1" w:styleId="DMO-NoteToDrafters">
    <w:name w:val="DMO - Note To Drafters"/>
    <w:next w:val="Normal"/>
    <w:link w:val="DMO-NoteToDraftersChar"/>
    <w:rsid w:val="00BF5DE4"/>
    <w:pPr>
      <w:keepNext/>
      <w:shd w:val="clear" w:color="auto" w:fill="000000"/>
      <w:spacing w:before="120" w:after="120"/>
    </w:pPr>
    <w:rPr>
      <w:rFonts w:ascii="Arial" w:hAnsi="Arial"/>
      <w:b/>
      <w:i/>
    </w:rPr>
  </w:style>
  <w:style w:type="character" w:customStyle="1" w:styleId="DMO-NoteToDraftersChar">
    <w:name w:val="DMO - Note To Drafters Char"/>
    <w:link w:val="DMO-NoteToDrafters"/>
    <w:rsid w:val="00BF5DE4"/>
    <w:rPr>
      <w:rFonts w:ascii="Arial" w:hAnsi="Arial"/>
      <w:b/>
      <w:i/>
      <w:lang w:val="en-AU" w:eastAsia="en-AU" w:bidi="ar-SA"/>
    </w:rPr>
  </w:style>
  <w:style w:type="paragraph" w:customStyle="1" w:styleId="DMO-NoteToDraftersBullet">
    <w:name w:val="DMO - Note To Drafters Bullet"/>
    <w:basedOn w:val="DMO-NoteToDrafters"/>
    <w:rsid w:val="00BF5DE4"/>
    <w:pPr>
      <w:numPr>
        <w:numId w:val="25"/>
      </w:numPr>
      <w:spacing w:before="0" w:after="0"/>
    </w:pPr>
  </w:style>
  <w:style w:type="paragraph" w:customStyle="1" w:styleId="DMO-NotetoTenderers">
    <w:name w:val="DMO - Note to Tenderers"/>
    <w:next w:val="Normal"/>
    <w:link w:val="DMO-NotetoTenderersChar"/>
    <w:rsid w:val="0024196F"/>
    <w:pPr>
      <w:shd w:val="pct15" w:color="auto" w:fill="FFFFFF"/>
      <w:spacing w:before="120" w:after="120"/>
    </w:pPr>
    <w:rPr>
      <w:rFonts w:ascii="Arial" w:hAnsi="Arial"/>
      <w:b/>
      <w:i/>
    </w:rPr>
  </w:style>
  <w:style w:type="character" w:customStyle="1" w:styleId="DMO-NotetoTenderersChar">
    <w:name w:val="DMO - Note to Tenderers Char"/>
    <w:link w:val="DMO-NotetoTenderers"/>
    <w:rsid w:val="0024196F"/>
    <w:rPr>
      <w:rFonts w:ascii="Arial" w:hAnsi="Arial"/>
      <w:b/>
      <w:i/>
      <w:lang w:val="en-AU" w:eastAsia="en-AU" w:bidi="ar-SA"/>
    </w:rPr>
  </w:style>
  <w:style w:type="paragraph" w:customStyle="1" w:styleId="DMO-NumListALV5">
    <w:name w:val="DMO - NumList ALV5"/>
    <w:basedOn w:val="Normal"/>
    <w:rsid w:val="00041AAA"/>
    <w:pPr>
      <w:tabs>
        <w:tab w:val="num" w:pos="1985"/>
      </w:tabs>
      <w:ind w:left="1985" w:hanging="567"/>
    </w:pPr>
    <w:rPr>
      <w:rFonts w:eastAsia="Calibri"/>
    </w:rPr>
  </w:style>
  <w:style w:type="paragraph" w:customStyle="1" w:styleId="DMONumListALV1">
    <w:name w:val="DMO – NumList ALV1"/>
    <w:basedOn w:val="Normal"/>
    <w:next w:val="DMONumListALV2"/>
    <w:qFormat/>
    <w:rsid w:val="00041AAA"/>
    <w:pPr>
      <w:tabs>
        <w:tab w:val="num" w:pos="851"/>
      </w:tabs>
      <w:spacing w:before="240"/>
      <w:ind w:left="851" w:hanging="851"/>
    </w:pPr>
    <w:rPr>
      <w:rFonts w:eastAsia="Calibri"/>
      <w:b/>
      <w:caps/>
    </w:rPr>
  </w:style>
  <w:style w:type="paragraph" w:customStyle="1" w:styleId="DMONumListALV2">
    <w:name w:val="DMO – NumList ALV2"/>
    <w:basedOn w:val="Normal"/>
    <w:next w:val="DMONumListALV3"/>
    <w:qFormat/>
    <w:rsid w:val="00041AAA"/>
    <w:pPr>
      <w:pBdr>
        <w:bottom w:val="single" w:sz="4" w:space="1" w:color="auto"/>
      </w:pBdr>
      <w:tabs>
        <w:tab w:val="num" w:pos="851"/>
      </w:tabs>
      <w:ind w:left="851" w:hanging="851"/>
    </w:pPr>
    <w:rPr>
      <w:rFonts w:eastAsia="Calibri"/>
      <w:b/>
    </w:rPr>
  </w:style>
  <w:style w:type="paragraph" w:customStyle="1" w:styleId="DMONumListALV3">
    <w:name w:val="DMO – NumList ALV3"/>
    <w:basedOn w:val="Normal"/>
    <w:qFormat/>
    <w:rsid w:val="00041AAA"/>
    <w:pPr>
      <w:tabs>
        <w:tab w:val="num" w:pos="851"/>
      </w:tabs>
      <w:ind w:left="851" w:hanging="851"/>
    </w:pPr>
    <w:rPr>
      <w:rFonts w:eastAsia="Calibri"/>
    </w:rPr>
  </w:style>
  <w:style w:type="paragraph" w:customStyle="1" w:styleId="DMONumListALV4">
    <w:name w:val="DMO – NumList ALV4"/>
    <w:basedOn w:val="Normal"/>
    <w:link w:val="DMONumListALV4Char"/>
    <w:qFormat/>
    <w:rsid w:val="00041AAA"/>
    <w:pPr>
      <w:tabs>
        <w:tab w:val="num" w:pos="1418"/>
      </w:tabs>
      <w:ind w:left="1418" w:hanging="567"/>
    </w:pPr>
    <w:rPr>
      <w:rFonts w:eastAsia="Calibri"/>
    </w:rPr>
  </w:style>
  <w:style w:type="character" w:customStyle="1" w:styleId="DMONumListALV4Char">
    <w:name w:val="DMO – NumList ALV4 Char"/>
    <w:link w:val="DMONumListALV4"/>
    <w:locked/>
    <w:rsid w:val="0024196F"/>
    <w:rPr>
      <w:rFonts w:ascii="Arial" w:eastAsia="Calibri" w:hAnsi="Arial"/>
      <w:szCs w:val="24"/>
    </w:rPr>
  </w:style>
  <w:style w:type="paragraph" w:customStyle="1" w:styleId="DMO-NumListALV6">
    <w:name w:val="DMO - NumList ALV6"/>
    <w:qFormat/>
    <w:rsid w:val="0024196F"/>
    <w:pPr>
      <w:tabs>
        <w:tab w:val="num" w:pos="2552"/>
      </w:tabs>
      <w:ind w:left="2552" w:hanging="567"/>
    </w:pPr>
    <w:rPr>
      <w:rFonts w:ascii="Arial" w:eastAsia="Calibri" w:hAnsi="Arial"/>
      <w:szCs w:val="22"/>
      <w:lang w:val="en-US" w:eastAsia="en-US"/>
    </w:rPr>
  </w:style>
  <w:style w:type="character" w:customStyle="1" w:styleId="Heading2Char">
    <w:name w:val="Heading 2 Char"/>
    <w:aliases w:val="Para2 Char,Head hdbk Char,Top 2 Char,h2 Char,H2 Char,h2 main heading Char,B Sub/Bold Char,B Sub/Bold1 Char,B Sub/Bold2 Char,B Sub/Bold11 Char,h2 main heading1 Char,h2 main heading2 Char,B Sub/Bold3 Char,B Sub/Bold12 Char,B Sub/Bold4 Char"/>
    <w:link w:val="Heading2"/>
    <w:rsid w:val="000F3D31"/>
    <w:rPr>
      <w:rFonts w:ascii="Cambria" w:hAnsi="Cambria"/>
      <w:b/>
      <w:bCs/>
      <w:color w:val="4F81BD"/>
      <w:sz w:val="26"/>
      <w:szCs w:val="26"/>
    </w:rPr>
  </w:style>
  <w:style w:type="character" w:customStyle="1" w:styleId="NoteToDrafters-ASDEFCONChar">
    <w:name w:val="Note To Drafters - ASDEFCON Char"/>
    <w:link w:val="NoteToDrafters-ASDEFCON"/>
    <w:rsid w:val="001836B5"/>
    <w:rPr>
      <w:rFonts w:ascii="Arial" w:hAnsi="Arial"/>
      <w:b/>
      <w:i/>
      <w:color w:val="FFFFFF"/>
      <w:szCs w:val="40"/>
      <w:shd w:val="clear" w:color="auto" w:fill="000000"/>
    </w:rPr>
  </w:style>
  <w:style w:type="paragraph" w:customStyle="1" w:styleId="ASDEFCONList">
    <w:name w:val="ASDEFCON List"/>
    <w:basedOn w:val="ASDEFCONNormal"/>
    <w:qFormat/>
    <w:rsid w:val="000F3D31"/>
    <w:pPr>
      <w:numPr>
        <w:numId w:val="37"/>
      </w:numPr>
    </w:pPr>
  </w:style>
  <w:style w:type="paragraph" w:customStyle="1" w:styleId="CoverPageTemplateTitle">
    <w:name w:val="Cover Page Template Title"/>
    <w:basedOn w:val="ASDEFCONCoverTitle"/>
    <w:link w:val="CoverPageTemplateTitleChar"/>
    <w:qFormat/>
    <w:rsid w:val="00AB2B57"/>
  </w:style>
  <w:style w:type="character" w:customStyle="1" w:styleId="CoverPageTemplateTitleChar">
    <w:name w:val="Cover Page Template Title Char"/>
    <w:link w:val="CoverPageTemplateTitle"/>
    <w:rsid w:val="00AB2B57"/>
    <w:rPr>
      <w:rFonts w:ascii="Georgia" w:hAnsi="Georgia"/>
      <w:b/>
      <w:color w:val="000000"/>
      <w:sz w:val="100"/>
      <w:szCs w:val="24"/>
    </w:rPr>
  </w:style>
  <w:style w:type="character" w:customStyle="1" w:styleId="Heading1Char">
    <w:name w:val="Heading 1 Char"/>
    <w:aliases w:val="Para1 Char,Top 1 Char,ParaLevel1 Char,Level 1 Para Char,Level 1 Para1 Char,Level 1 Para2 Char,Level 1 Para3 Char,Level 1 Para4 Char,Level 1 Para11 Char,Level 1 Para21 Char,Level 1 Para31 Char,Level 1 Para5 Char,Level 1 Para12 Char,h1 Char"/>
    <w:link w:val="Heading1"/>
    <w:rsid w:val="00AB2B57"/>
    <w:rPr>
      <w:rFonts w:ascii="Arial" w:hAnsi="Arial" w:cs="Arial"/>
      <w:b/>
      <w:bCs/>
      <w:kern w:val="32"/>
      <w:sz w:val="32"/>
      <w:szCs w:val="32"/>
    </w:rPr>
  </w:style>
  <w:style w:type="character" w:styleId="Emphasis">
    <w:name w:val="Emphasis"/>
    <w:qFormat/>
    <w:rsid w:val="00AB2B57"/>
    <w:rPr>
      <w:i/>
      <w:iCs/>
    </w:rPr>
  </w:style>
  <w:style w:type="paragraph" w:styleId="TOCHeading">
    <w:name w:val="TOC Heading"/>
    <w:basedOn w:val="Heading1"/>
    <w:next w:val="Normal"/>
    <w:uiPriority w:val="39"/>
    <w:semiHidden/>
    <w:unhideWhenUsed/>
    <w:qFormat/>
    <w:rsid w:val="00AB2B57"/>
    <w:pPr>
      <w:numPr>
        <w:numId w:val="0"/>
      </w:numPr>
      <w:outlineLvl w:val="9"/>
    </w:pPr>
    <w:rPr>
      <w:rFonts w:ascii="Cambria" w:hAnsi="Cambria" w:cs="Times New Roman"/>
    </w:rPr>
  </w:style>
  <w:style w:type="paragraph" w:customStyle="1" w:styleId="HandbookLevel2Header">
    <w:name w:val="Handbook Level 2 Header"/>
    <w:basedOn w:val="Heading2"/>
    <w:autoRedefine/>
    <w:qFormat/>
    <w:rsid w:val="00AA2835"/>
    <w:pPr>
      <w:pBdr>
        <w:top w:val="single" w:sz="4" w:space="1" w:color="E86D1F"/>
      </w:pBdr>
      <w:spacing w:after="240"/>
    </w:pPr>
    <w:rPr>
      <w:rFonts w:ascii="Arial Bold" w:hAnsi="Arial Bold"/>
      <w:color w:val="E86D1F"/>
      <w:sz w:val="20"/>
    </w:rPr>
  </w:style>
  <w:style w:type="paragraph" w:customStyle="1" w:styleId="deedpara">
    <w:name w:val="deedpara"/>
    <w:next w:val="Normal"/>
    <w:rsid w:val="00D50CF9"/>
    <w:pPr>
      <w:spacing w:after="120"/>
      <w:jc w:val="both"/>
    </w:pPr>
    <w:rPr>
      <w:rFonts w:ascii="Arial" w:hAnsi="Arial"/>
      <w:lang w:val="en-GB" w:eastAsia="en-US"/>
    </w:rPr>
  </w:style>
  <w:style w:type="paragraph" w:customStyle="1" w:styleId="Attachments">
    <w:name w:val="Attachments"/>
    <w:next w:val="Normal"/>
    <w:semiHidden/>
    <w:rsid w:val="00D50CF9"/>
    <w:pPr>
      <w:numPr>
        <w:numId w:val="39"/>
      </w:numPr>
    </w:pPr>
    <w:rPr>
      <w:rFonts w:ascii="Arial" w:hAnsi="Arial"/>
      <w:noProof/>
      <w:lang w:eastAsia="en-US"/>
    </w:rPr>
  </w:style>
  <w:style w:type="character" w:customStyle="1" w:styleId="COTCOCLV3-ASDEFCONChar">
    <w:name w:val="COT/COC LV3 - ASDEFCON Char"/>
    <w:link w:val="COTCOCLV3-ASDEFCON"/>
    <w:rsid w:val="0047729E"/>
    <w:rPr>
      <w:rFonts w:ascii="Arial" w:hAnsi="Arial"/>
      <w:color w:val="000000"/>
      <w:szCs w:val="40"/>
    </w:rPr>
  </w:style>
  <w:style w:type="character" w:styleId="PlaceholderText">
    <w:name w:val="Placeholder Text"/>
    <w:basedOn w:val="DefaultParagraphFont"/>
    <w:uiPriority w:val="99"/>
    <w:semiHidden/>
    <w:rsid w:val="00785795"/>
    <w:rPr>
      <w:color w:val="808080"/>
    </w:rPr>
  </w:style>
  <w:style w:type="character" w:customStyle="1" w:styleId="COTCOCLV4-ASDEFCONChar">
    <w:name w:val="COT/COC LV4 - ASDEFCON Char"/>
    <w:link w:val="COTCOCLV4-ASDEFCON"/>
    <w:rsid w:val="00D50E41"/>
    <w:rPr>
      <w:rFonts w:ascii="Arial" w:hAnsi="Arial"/>
      <w:color w:val="000000"/>
      <w:szCs w:val="40"/>
    </w:rPr>
  </w:style>
  <w:style w:type="character" w:customStyle="1" w:styleId="COTCOCLV3NONUM-ASDEFCONChar">
    <w:name w:val="COT/COC LV3 NONUM - ASDEFCON Char"/>
    <w:basedOn w:val="COTCOCLV3-ASDEFCONChar"/>
    <w:link w:val="COTCOCLV3NONUM-ASDEFCON"/>
    <w:rsid w:val="001B78B4"/>
    <w:rPr>
      <w:rFonts w:ascii="Arial" w:hAnsi="Arial"/>
      <w:color w:val="000000"/>
      <w:szCs w:val="40"/>
    </w:rPr>
  </w:style>
  <w:style w:type="character" w:customStyle="1" w:styleId="NoteToTenderers-ASDEFCONChar">
    <w:name w:val="Note To Tenderers - ASDEFCON Char"/>
    <w:link w:val="NoteToTenderers-ASDEFCON"/>
    <w:rsid w:val="001B78B4"/>
    <w:rPr>
      <w:rFonts w:ascii="Arial" w:hAnsi="Arial"/>
      <w:b/>
      <w:i/>
      <w:color w:val="000000"/>
      <w:szCs w:val="40"/>
      <w:shd w:val="pct15" w:color="auto" w:fill="auto"/>
    </w:rPr>
  </w:style>
  <w:style w:type="character" w:customStyle="1" w:styleId="COTCOCLV1-ASDEFCONChar">
    <w:name w:val="COT/COC LV1 - ASDEFCON Char"/>
    <w:link w:val="COTCOCLV1-ASDEFCON"/>
    <w:rsid w:val="00100BC6"/>
    <w:rPr>
      <w:rFonts w:ascii="Arial" w:hAnsi="Arial"/>
      <w:b/>
      <w:caps/>
      <w:color w:val="000000"/>
      <w:szCs w:val="40"/>
    </w:rPr>
  </w:style>
  <w:style w:type="character" w:customStyle="1" w:styleId="ASDEFCONOptionChar">
    <w:name w:val="ASDEFCON Option Char"/>
    <w:link w:val="ASDEFCONOption"/>
    <w:locked/>
    <w:rsid w:val="00D63795"/>
    <w:rPr>
      <w:rFonts w:ascii="Arial" w:hAnsi="Arial"/>
      <w:b/>
      <w:i/>
      <w:color w:val="000000"/>
      <w:szCs w:val="24"/>
    </w:rPr>
  </w:style>
  <w:style w:type="character" w:customStyle="1" w:styleId="CommentTextChar2">
    <w:name w:val="Comment Text Char2"/>
    <w:uiPriority w:val="99"/>
    <w:locked/>
    <w:rsid w:val="000C4F09"/>
    <w:rPr>
      <w:rFonts w:ascii="Arial" w:hAnsi="Arial"/>
    </w:rPr>
  </w:style>
  <w:style w:type="paragraph" w:styleId="Revision">
    <w:name w:val="Revision"/>
    <w:hidden/>
    <w:uiPriority w:val="99"/>
    <w:semiHidden/>
    <w:rsid w:val="00346701"/>
    <w:rPr>
      <w:rFonts w:ascii="Arial" w:hAnsi="Arial"/>
      <w:szCs w:val="24"/>
    </w:rPr>
  </w:style>
  <w:style w:type="paragraph" w:customStyle="1" w:styleId="Level11fo">
    <w:name w:val="Level 1.1fo"/>
    <w:basedOn w:val="Normal"/>
    <w:link w:val="Level11foChar"/>
    <w:rsid w:val="003F060F"/>
    <w:pPr>
      <w:ind w:left="720"/>
    </w:pPr>
  </w:style>
  <w:style w:type="character" w:customStyle="1" w:styleId="Level11foChar">
    <w:name w:val="Level 1.1fo Char"/>
    <w:link w:val="Level11fo"/>
    <w:rsid w:val="003F060F"/>
    <w:rPr>
      <w:rFonts w:ascii="Arial" w:hAnsi="Arial"/>
      <w:szCs w:val="24"/>
    </w:rPr>
  </w:style>
  <w:style w:type="paragraph" w:styleId="Bibliography">
    <w:name w:val="Bibliography"/>
    <w:basedOn w:val="Normal"/>
    <w:next w:val="Normal"/>
    <w:uiPriority w:val="37"/>
    <w:semiHidden/>
    <w:unhideWhenUsed/>
    <w:rsid w:val="00CB7B3E"/>
  </w:style>
  <w:style w:type="paragraph" w:styleId="BodyTextFirstIndent">
    <w:name w:val="Body Text First Indent"/>
    <w:basedOn w:val="BodyText"/>
    <w:link w:val="BodyTextFirstIndentChar"/>
    <w:rsid w:val="00CB7B3E"/>
    <w:pPr>
      <w:ind w:firstLine="360"/>
    </w:pPr>
  </w:style>
  <w:style w:type="character" w:customStyle="1" w:styleId="BodyTextChar">
    <w:name w:val="Body Text Char"/>
    <w:basedOn w:val="DefaultParagraphFont"/>
    <w:link w:val="BodyText"/>
    <w:rsid w:val="00CB7B3E"/>
    <w:rPr>
      <w:rFonts w:ascii="Arial" w:hAnsi="Arial"/>
      <w:szCs w:val="24"/>
    </w:rPr>
  </w:style>
  <w:style w:type="character" w:customStyle="1" w:styleId="BodyTextFirstIndentChar">
    <w:name w:val="Body Text First Indent Char"/>
    <w:basedOn w:val="BodyTextChar"/>
    <w:link w:val="BodyTextFirstIndent"/>
    <w:rsid w:val="00CB7B3E"/>
    <w:rPr>
      <w:rFonts w:ascii="Arial" w:hAnsi="Arial"/>
      <w:szCs w:val="24"/>
    </w:rPr>
  </w:style>
  <w:style w:type="paragraph" w:styleId="BodyTextFirstIndent2">
    <w:name w:val="Body Text First Indent 2"/>
    <w:basedOn w:val="BodyTextIndent"/>
    <w:link w:val="BodyTextFirstIndent2Char"/>
    <w:rsid w:val="00CB7B3E"/>
    <w:pPr>
      <w:ind w:left="360" w:firstLine="360"/>
    </w:pPr>
    <w:rPr>
      <w:lang w:val="en-AU"/>
    </w:rPr>
  </w:style>
  <w:style w:type="character" w:customStyle="1" w:styleId="BodyTextIndentChar">
    <w:name w:val="Body Text Indent Char"/>
    <w:basedOn w:val="DefaultParagraphFont"/>
    <w:link w:val="BodyTextIndent"/>
    <w:semiHidden/>
    <w:rsid w:val="00CB7B3E"/>
    <w:rPr>
      <w:rFonts w:ascii="Arial" w:hAnsi="Arial"/>
      <w:szCs w:val="24"/>
      <w:lang w:val="en-GB"/>
    </w:rPr>
  </w:style>
  <w:style w:type="character" w:customStyle="1" w:styleId="BodyTextFirstIndent2Char">
    <w:name w:val="Body Text First Indent 2 Char"/>
    <w:basedOn w:val="BodyTextIndentChar"/>
    <w:link w:val="BodyTextFirstIndent2"/>
    <w:rsid w:val="00CB7B3E"/>
    <w:rPr>
      <w:rFonts w:ascii="Arial" w:hAnsi="Arial"/>
      <w:szCs w:val="24"/>
      <w:lang w:val="en-GB"/>
    </w:rPr>
  </w:style>
  <w:style w:type="paragraph" w:styleId="Closing">
    <w:name w:val="Closing"/>
    <w:basedOn w:val="Normal"/>
    <w:link w:val="ClosingChar"/>
    <w:rsid w:val="00CB7B3E"/>
    <w:pPr>
      <w:spacing w:after="0"/>
      <w:ind w:left="4252"/>
    </w:pPr>
  </w:style>
  <w:style w:type="character" w:customStyle="1" w:styleId="ClosingChar">
    <w:name w:val="Closing Char"/>
    <w:basedOn w:val="DefaultParagraphFont"/>
    <w:link w:val="Closing"/>
    <w:rsid w:val="00CB7B3E"/>
    <w:rPr>
      <w:rFonts w:ascii="Arial" w:hAnsi="Arial"/>
      <w:szCs w:val="24"/>
    </w:rPr>
  </w:style>
  <w:style w:type="paragraph" w:styleId="Date">
    <w:name w:val="Date"/>
    <w:basedOn w:val="Normal"/>
    <w:next w:val="Normal"/>
    <w:link w:val="DateChar"/>
    <w:rsid w:val="00CB7B3E"/>
  </w:style>
  <w:style w:type="character" w:customStyle="1" w:styleId="DateChar">
    <w:name w:val="Date Char"/>
    <w:basedOn w:val="DefaultParagraphFont"/>
    <w:link w:val="Date"/>
    <w:rsid w:val="00CB7B3E"/>
    <w:rPr>
      <w:rFonts w:ascii="Arial" w:hAnsi="Arial"/>
      <w:szCs w:val="24"/>
    </w:rPr>
  </w:style>
  <w:style w:type="paragraph" w:styleId="E-mailSignature">
    <w:name w:val="E-mail Signature"/>
    <w:basedOn w:val="Normal"/>
    <w:link w:val="E-mailSignatureChar"/>
    <w:rsid w:val="00CB7B3E"/>
    <w:pPr>
      <w:spacing w:after="0"/>
    </w:pPr>
  </w:style>
  <w:style w:type="character" w:customStyle="1" w:styleId="E-mailSignatureChar">
    <w:name w:val="E-mail Signature Char"/>
    <w:basedOn w:val="DefaultParagraphFont"/>
    <w:link w:val="E-mailSignature"/>
    <w:rsid w:val="00CB7B3E"/>
    <w:rPr>
      <w:rFonts w:ascii="Arial" w:hAnsi="Arial"/>
      <w:szCs w:val="24"/>
    </w:rPr>
  </w:style>
  <w:style w:type="paragraph" w:styleId="EnvelopeAddress">
    <w:name w:val="envelope address"/>
    <w:basedOn w:val="Normal"/>
    <w:rsid w:val="00CB7B3E"/>
    <w:pPr>
      <w:framePr w:w="7920" w:h="1980" w:hRule="exact" w:hSpace="180" w:wrap="auto" w:hAnchor="page" w:xAlign="center" w:yAlign="bottom"/>
      <w:spacing w:after="0"/>
      <w:ind w:left="2880"/>
    </w:pPr>
    <w:rPr>
      <w:rFonts w:asciiTheme="majorHAnsi" w:eastAsiaTheme="majorEastAsia" w:hAnsiTheme="majorHAnsi" w:cstheme="majorBidi"/>
      <w:sz w:val="24"/>
    </w:rPr>
  </w:style>
  <w:style w:type="paragraph" w:styleId="EnvelopeReturn">
    <w:name w:val="envelope return"/>
    <w:basedOn w:val="Normal"/>
    <w:rsid w:val="00CB7B3E"/>
    <w:pPr>
      <w:spacing w:after="0"/>
    </w:pPr>
    <w:rPr>
      <w:rFonts w:asciiTheme="majorHAnsi" w:eastAsiaTheme="majorEastAsia" w:hAnsiTheme="majorHAnsi" w:cstheme="majorBidi"/>
      <w:szCs w:val="20"/>
    </w:rPr>
  </w:style>
  <w:style w:type="paragraph" w:styleId="HTMLAddress">
    <w:name w:val="HTML Address"/>
    <w:basedOn w:val="Normal"/>
    <w:link w:val="HTMLAddressChar"/>
    <w:rsid w:val="00CB7B3E"/>
    <w:pPr>
      <w:spacing w:after="0"/>
    </w:pPr>
    <w:rPr>
      <w:i/>
      <w:iCs/>
    </w:rPr>
  </w:style>
  <w:style w:type="character" w:customStyle="1" w:styleId="HTMLAddressChar">
    <w:name w:val="HTML Address Char"/>
    <w:basedOn w:val="DefaultParagraphFont"/>
    <w:link w:val="HTMLAddress"/>
    <w:rsid w:val="00CB7B3E"/>
    <w:rPr>
      <w:rFonts w:ascii="Arial" w:hAnsi="Arial"/>
      <w:i/>
      <w:iCs/>
      <w:szCs w:val="24"/>
    </w:rPr>
  </w:style>
  <w:style w:type="paragraph" w:styleId="HTMLPreformatted">
    <w:name w:val="HTML Preformatted"/>
    <w:basedOn w:val="Normal"/>
    <w:link w:val="HTMLPreformattedChar"/>
    <w:rsid w:val="00CB7B3E"/>
    <w:pPr>
      <w:spacing w:after="0"/>
    </w:pPr>
    <w:rPr>
      <w:rFonts w:ascii="Consolas" w:hAnsi="Consolas"/>
      <w:szCs w:val="20"/>
    </w:rPr>
  </w:style>
  <w:style w:type="character" w:customStyle="1" w:styleId="HTMLPreformattedChar">
    <w:name w:val="HTML Preformatted Char"/>
    <w:basedOn w:val="DefaultParagraphFont"/>
    <w:link w:val="HTMLPreformatted"/>
    <w:rsid w:val="00CB7B3E"/>
    <w:rPr>
      <w:rFonts w:ascii="Consolas" w:hAnsi="Consolas"/>
    </w:rPr>
  </w:style>
  <w:style w:type="paragraph" w:styleId="Index1">
    <w:name w:val="index 1"/>
    <w:basedOn w:val="Normal"/>
    <w:next w:val="Normal"/>
    <w:autoRedefine/>
    <w:rsid w:val="00CB7B3E"/>
    <w:pPr>
      <w:spacing w:after="0"/>
      <w:ind w:left="200" w:hanging="200"/>
    </w:pPr>
  </w:style>
  <w:style w:type="paragraph" w:styleId="Index2">
    <w:name w:val="index 2"/>
    <w:basedOn w:val="Normal"/>
    <w:next w:val="Normal"/>
    <w:autoRedefine/>
    <w:rsid w:val="00CB7B3E"/>
    <w:pPr>
      <w:spacing w:after="0"/>
      <w:ind w:left="400" w:hanging="200"/>
    </w:pPr>
  </w:style>
  <w:style w:type="paragraph" w:styleId="Index3">
    <w:name w:val="index 3"/>
    <w:basedOn w:val="Normal"/>
    <w:next w:val="Normal"/>
    <w:autoRedefine/>
    <w:rsid w:val="00CB7B3E"/>
    <w:pPr>
      <w:spacing w:after="0"/>
      <w:ind w:left="600" w:hanging="200"/>
    </w:pPr>
  </w:style>
  <w:style w:type="paragraph" w:styleId="Index4">
    <w:name w:val="index 4"/>
    <w:basedOn w:val="Normal"/>
    <w:next w:val="Normal"/>
    <w:autoRedefine/>
    <w:rsid w:val="00CB7B3E"/>
    <w:pPr>
      <w:spacing w:after="0"/>
      <w:ind w:left="800" w:hanging="200"/>
    </w:pPr>
  </w:style>
  <w:style w:type="paragraph" w:styleId="Index5">
    <w:name w:val="index 5"/>
    <w:basedOn w:val="Normal"/>
    <w:next w:val="Normal"/>
    <w:autoRedefine/>
    <w:rsid w:val="00CB7B3E"/>
    <w:pPr>
      <w:spacing w:after="0"/>
      <w:ind w:left="1000" w:hanging="200"/>
    </w:pPr>
  </w:style>
  <w:style w:type="paragraph" w:styleId="Index6">
    <w:name w:val="index 6"/>
    <w:basedOn w:val="Normal"/>
    <w:next w:val="Normal"/>
    <w:autoRedefine/>
    <w:rsid w:val="00CB7B3E"/>
    <w:pPr>
      <w:spacing w:after="0"/>
      <w:ind w:left="1200" w:hanging="200"/>
    </w:pPr>
  </w:style>
  <w:style w:type="paragraph" w:styleId="Index7">
    <w:name w:val="index 7"/>
    <w:basedOn w:val="Normal"/>
    <w:next w:val="Normal"/>
    <w:autoRedefine/>
    <w:rsid w:val="00CB7B3E"/>
    <w:pPr>
      <w:spacing w:after="0"/>
      <w:ind w:left="1400" w:hanging="200"/>
    </w:pPr>
  </w:style>
  <w:style w:type="paragraph" w:styleId="Index8">
    <w:name w:val="index 8"/>
    <w:basedOn w:val="Normal"/>
    <w:next w:val="Normal"/>
    <w:autoRedefine/>
    <w:rsid w:val="00CB7B3E"/>
    <w:pPr>
      <w:spacing w:after="0"/>
      <w:ind w:left="1600" w:hanging="200"/>
    </w:pPr>
  </w:style>
  <w:style w:type="paragraph" w:styleId="Index9">
    <w:name w:val="index 9"/>
    <w:basedOn w:val="Normal"/>
    <w:next w:val="Normal"/>
    <w:autoRedefine/>
    <w:rsid w:val="00CB7B3E"/>
    <w:pPr>
      <w:spacing w:after="0"/>
      <w:ind w:left="1800" w:hanging="200"/>
    </w:pPr>
  </w:style>
  <w:style w:type="paragraph" w:styleId="IndexHeading">
    <w:name w:val="index heading"/>
    <w:basedOn w:val="Normal"/>
    <w:next w:val="Index1"/>
    <w:rsid w:val="00CB7B3E"/>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CB7B3E"/>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CB7B3E"/>
    <w:rPr>
      <w:rFonts w:ascii="Arial" w:hAnsi="Arial"/>
      <w:i/>
      <w:iCs/>
      <w:color w:val="5B9BD5" w:themeColor="accent1"/>
      <w:szCs w:val="24"/>
    </w:rPr>
  </w:style>
  <w:style w:type="paragraph" w:styleId="List">
    <w:name w:val="List"/>
    <w:basedOn w:val="Normal"/>
    <w:rsid w:val="00CB7B3E"/>
    <w:pPr>
      <w:ind w:left="283" w:hanging="283"/>
      <w:contextualSpacing/>
    </w:pPr>
  </w:style>
  <w:style w:type="paragraph" w:styleId="List2">
    <w:name w:val="List 2"/>
    <w:basedOn w:val="Normal"/>
    <w:rsid w:val="00CB7B3E"/>
    <w:pPr>
      <w:ind w:left="566" w:hanging="283"/>
      <w:contextualSpacing/>
    </w:pPr>
  </w:style>
  <w:style w:type="paragraph" w:styleId="List3">
    <w:name w:val="List 3"/>
    <w:basedOn w:val="Normal"/>
    <w:rsid w:val="00CB7B3E"/>
    <w:pPr>
      <w:ind w:left="849" w:hanging="283"/>
      <w:contextualSpacing/>
    </w:pPr>
  </w:style>
  <w:style w:type="paragraph" w:styleId="List5">
    <w:name w:val="List 5"/>
    <w:basedOn w:val="Normal"/>
    <w:rsid w:val="00CB7B3E"/>
    <w:pPr>
      <w:ind w:left="1415" w:hanging="283"/>
      <w:contextualSpacing/>
    </w:pPr>
  </w:style>
  <w:style w:type="paragraph" w:styleId="ListBullet">
    <w:name w:val="List Bullet"/>
    <w:basedOn w:val="Normal"/>
    <w:rsid w:val="00CB7B3E"/>
    <w:pPr>
      <w:numPr>
        <w:numId w:val="71"/>
      </w:numPr>
      <w:contextualSpacing/>
    </w:pPr>
  </w:style>
  <w:style w:type="paragraph" w:styleId="ListBullet2">
    <w:name w:val="List Bullet 2"/>
    <w:basedOn w:val="Normal"/>
    <w:rsid w:val="00CB7B3E"/>
    <w:pPr>
      <w:numPr>
        <w:numId w:val="72"/>
      </w:numPr>
      <w:contextualSpacing/>
    </w:pPr>
  </w:style>
  <w:style w:type="paragraph" w:styleId="ListBullet3">
    <w:name w:val="List Bullet 3"/>
    <w:basedOn w:val="Normal"/>
    <w:rsid w:val="00CB7B3E"/>
    <w:pPr>
      <w:numPr>
        <w:numId w:val="73"/>
      </w:numPr>
      <w:contextualSpacing/>
    </w:pPr>
  </w:style>
  <w:style w:type="paragraph" w:styleId="ListBullet5">
    <w:name w:val="List Bullet 5"/>
    <w:basedOn w:val="Normal"/>
    <w:rsid w:val="00CB7B3E"/>
    <w:pPr>
      <w:numPr>
        <w:numId w:val="74"/>
      </w:numPr>
      <w:contextualSpacing/>
    </w:pPr>
  </w:style>
  <w:style w:type="paragraph" w:styleId="ListContinue">
    <w:name w:val="List Continue"/>
    <w:basedOn w:val="Normal"/>
    <w:rsid w:val="00CB7B3E"/>
    <w:pPr>
      <w:ind w:left="283"/>
      <w:contextualSpacing/>
    </w:pPr>
  </w:style>
  <w:style w:type="paragraph" w:styleId="ListContinue2">
    <w:name w:val="List Continue 2"/>
    <w:basedOn w:val="Normal"/>
    <w:rsid w:val="00CB7B3E"/>
    <w:pPr>
      <w:ind w:left="566"/>
      <w:contextualSpacing/>
    </w:pPr>
  </w:style>
  <w:style w:type="paragraph" w:styleId="ListContinue3">
    <w:name w:val="List Continue 3"/>
    <w:basedOn w:val="Normal"/>
    <w:rsid w:val="00CB7B3E"/>
    <w:pPr>
      <w:ind w:left="849"/>
      <w:contextualSpacing/>
    </w:pPr>
  </w:style>
  <w:style w:type="paragraph" w:styleId="ListContinue4">
    <w:name w:val="List Continue 4"/>
    <w:basedOn w:val="Normal"/>
    <w:rsid w:val="00CB7B3E"/>
    <w:pPr>
      <w:ind w:left="1132"/>
      <w:contextualSpacing/>
    </w:pPr>
  </w:style>
  <w:style w:type="paragraph" w:styleId="ListContinue5">
    <w:name w:val="List Continue 5"/>
    <w:basedOn w:val="Normal"/>
    <w:rsid w:val="00CB7B3E"/>
    <w:pPr>
      <w:ind w:left="1415"/>
      <w:contextualSpacing/>
    </w:pPr>
  </w:style>
  <w:style w:type="paragraph" w:styleId="ListParagraph">
    <w:name w:val="List Paragraph"/>
    <w:basedOn w:val="Normal"/>
    <w:uiPriority w:val="34"/>
    <w:qFormat/>
    <w:rsid w:val="00CB7B3E"/>
    <w:pPr>
      <w:ind w:left="720"/>
      <w:contextualSpacing/>
    </w:pPr>
  </w:style>
  <w:style w:type="paragraph" w:styleId="MacroText">
    <w:name w:val="macro"/>
    <w:link w:val="MacroTextChar"/>
    <w:rsid w:val="00CB7B3E"/>
    <w:pPr>
      <w:tabs>
        <w:tab w:val="left" w:pos="480"/>
        <w:tab w:val="left" w:pos="960"/>
        <w:tab w:val="left" w:pos="1440"/>
        <w:tab w:val="left" w:pos="1920"/>
        <w:tab w:val="left" w:pos="2400"/>
        <w:tab w:val="left" w:pos="2880"/>
        <w:tab w:val="left" w:pos="3360"/>
        <w:tab w:val="left" w:pos="3840"/>
        <w:tab w:val="left" w:pos="4320"/>
      </w:tabs>
      <w:jc w:val="both"/>
    </w:pPr>
    <w:rPr>
      <w:rFonts w:ascii="Consolas" w:hAnsi="Consolas"/>
    </w:rPr>
  </w:style>
  <w:style w:type="character" w:customStyle="1" w:styleId="MacroTextChar">
    <w:name w:val="Macro Text Char"/>
    <w:basedOn w:val="DefaultParagraphFont"/>
    <w:link w:val="MacroText"/>
    <w:rsid w:val="00CB7B3E"/>
    <w:rPr>
      <w:rFonts w:ascii="Consolas" w:hAnsi="Consolas"/>
    </w:rPr>
  </w:style>
  <w:style w:type="paragraph" w:styleId="MessageHeader">
    <w:name w:val="Message Header"/>
    <w:basedOn w:val="Normal"/>
    <w:link w:val="MessageHeaderChar"/>
    <w:rsid w:val="00CB7B3E"/>
    <w:pPr>
      <w:pBdr>
        <w:top w:val="single" w:sz="6" w:space="1" w:color="auto"/>
        <w:left w:val="single" w:sz="6" w:space="1" w:color="auto"/>
        <w:bottom w:val="single" w:sz="6" w:space="1" w:color="auto"/>
        <w:right w:val="single" w:sz="6" w:space="1" w:color="auto"/>
      </w:pBdr>
      <w:shd w:val="pct20" w:color="auto" w:fill="auto"/>
      <w:spacing w:after="0"/>
      <w:ind w:left="1134" w:hanging="1134"/>
    </w:pPr>
    <w:rPr>
      <w:rFonts w:asciiTheme="majorHAnsi" w:eastAsiaTheme="majorEastAsia" w:hAnsiTheme="majorHAnsi" w:cstheme="majorBidi"/>
      <w:sz w:val="24"/>
    </w:rPr>
  </w:style>
  <w:style w:type="character" w:customStyle="1" w:styleId="MessageHeaderChar">
    <w:name w:val="Message Header Char"/>
    <w:basedOn w:val="DefaultParagraphFont"/>
    <w:link w:val="MessageHeader"/>
    <w:rsid w:val="00CB7B3E"/>
    <w:rPr>
      <w:rFonts w:asciiTheme="majorHAnsi" w:eastAsiaTheme="majorEastAsia" w:hAnsiTheme="majorHAnsi" w:cstheme="majorBidi"/>
      <w:sz w:val="24"/>
      <w:szCs w:val="24"/>
      <w:shd w:val="pct20" w:color="auto" w:fill="auto"/>
    </w:rPr>
  </w:style>
  <w:style w:type="paragraph" w:styleId="NoSpacing">
    <w:name w:val="No Spacing"/>
    <w:uiPriority w:val="1"/>
    <w:qFormat/>
    <w:rsid w:val="00CB7B3E"/>
    <w:pPr>
      <w:jc w:val="both"/>
    </w:pPr>
    <w:rPr>
      <w:rFonts w:ascii="Arial" w:hAnsi="Arial"/>
      <w:szCs w:val="24"/>
    </w:rPr>
  </w:style>
  <w:style w:type="paragraph" w:styleId="NormalWeb">
    <w:name w:val="Normal (Web)"/>
    <w:basedOn w:val="Normal"/>
    <w:rsid w:val="00CB7B3E"/>
    <w:rPr>
      <w:rFonts w:ascii="Times New Roman" w:hAnsi="Times New Roman"/>
      <w:sz w:val="24"/>
    </w:rPr>
  </w:style>
  <w:style w:type="paragraph" w:styleId="NoteHeading">
    <w:name w:val="Note Heading"/>
    <w:basedOn w:val="Normal"/>
    <w:next w:val="Normal"/>
    <w:link w:val="NoteHeadingChar"/>
    <w:rsid w:val="00CB7B3E"/>
    <w:pPr>
      <w:spacing w:after="0"/>
    </w:pPr>
  </w:style>
  <w:style w:type="character" w:customStyle="1" w:styleId="NoteHeadingChar">
    <w:name w:val="Note Heading Char"/>
    <w:basedOn w:val="DefaultParagraphFont"/>
    <w:link w:val="NoteHeading"/>
    <w:rsid w:val="00CB7B3E"/>
    <w:rPr>
      <w:rFonts w:ascii="Arial" w:hAnsi="Arial"/>
      <w:szCs w:val="24"/>
    </w:rPr>
  </w:style>
  <w:style w:type="paragraph" w:styleId="Quote">
    <w:name w:val="Quote"/>
    <w:basedOn w:val="Normal"/>
    <w:next w:val="Normal"/>
    <w:link w:val="QuoteChar"/>
    <w:uiPriority w:val="29"/>
    <w:qFormat/>
    <w:rsid w:val="00CB7B3E"/>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CB7B3E"/>
    <w:rPr>
      <w:rFonts w:ascii="Arial" w:hAnsi="Arial"/>
      <w:i/>
      <w:iCs/>
      <w:color w:val="404040" w:themeColor="text1" w:themeTint="BF"/>
      <w:szCs w:val="24"/>
    </w:rPr>
  </w:style>
  <w:style w:type="paragraph" w:styleId="Salutation">
    <w:name w:val="Salutation"/>
    <w:basedOn w:val="Normal"/>
    <w:next w:val="Normal"/>
    <w:link w:val="SalutationChar"/>
    <w:rsid w:val="00CB7B3E"/>
  </w:style>
  <w:style w:type="character" w:customStyle="1" w:styleId="SalutationChar">
    <w:name w:val="Salutation Char"/>
    <w:basedOn w:val="DefaultParagraphFont"/>
    <w:link w:val="Salutation"/>
    <w:rsid w:val="00CB7B3E"/>
    <w:rPr>
      <w:rFonts w:ascii="Arial" w:hAnsi="Arial"/>
      <w:szCs w:val="24"/>
    </w:rPr>
  </w:style>
  <w:style w:type="paragraph" w:styleId="Signature">
    <w:name w:val="Signature"/>
    <w:basedOn w:val="Normal"/>
    <w:link w:val="SignatureChar"/>
    <w:rsid w:val="00CB7B3E"/>
    <w:pPr>
      <w:spacing w:after="0"/>
      <w:ind w:left="4252"/>
    </w:pPr>
  </w:style>
  <w:style w:type="character" w:customStyle="1" w:styleId="SignatureChar">
    <w:name w:val="Signature Char"/>
    <w:basedOn w:val="DefaultParagraphFont"/>
    <w:link w:val="Signature"/>
    <w:rsid w:val="00CB7B3E"/>
    <w:rPr>
      <w:rFonts w:ascii="Arial" w:hAnsi="Arial"/>
      <w:szCs w:val="24"/>
    </w:rPr>
  </w:style>
  <w:style w:type="paragraph" w:styleId="Subtitle">
    <w:name w:val="Subtitle"/>
    <w:basedOn w:val="Normal"/>
    <w:next w:val="Normal"/>
    <w:link w:val="SubtitleChar"/>
    <w:qFormat/>
    <w:rsid w:val="00CB7B3E"/>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rsid w:val="00CB7B3E"/>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rsid w:val="00CB7B3E"/>
    <w:pPr>
      <w:spacing w:after="0"/>
      <w:ind w:left="200" w:hanging="200"/>
    </w:pPr>
  </w:style>
  <w:style w:type="paragraph" w:styleId="TableofFigures">
    <w:name w:val="table of figures"/>
    <w:basedOn w:val="Normal"/>
    <w:next w:val="Normal"/>
    <w:rsid w:val="00CB7B3E"/>
    <w:pPr>
      <w:spacing w:after="0"/>
    </w:pPr>
  </w:style>
  <w:style w:type="paragraph" w:styleId="Title">
    <w:name w:val="Title"/>
    <w:basedOn w:val="Normal"/>
    <w:next w:val="Normal"/>
    <w:link w:val="TitleChar"/>
    <w:qFormat/>
    <w:rsid w:val="00CB7B3E"/>
    <w:pPr>
      <w:spacing w:after="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CB7B3E"/>
    <w:rPr>
      <w:rFonts w:asciiTheme="majorHAnsi" w:eastAsiaTheme="majorEastAsia" w:hAnsiTheme="majorHAnsi" w:cstheme="majorBidi"/>
      <w:spacing w:val="-10"/>
      <w:kern w:val="28"/>
      <w:sz w:val="56"/>
      <w:szCs w:val="56"/>
    </w:rPr>
  </w:style>
  <w:style w:type="paragraph" w:styleId="TOAHeading">
    <w:name w:val="toa heading"/>
    <w:basedOn w:val="Normal"/>
    <w:next w:val="Normal"/>
    <w:rsid w:val="00CB7B3E"/>
    <w:pPr>
      <w:spacing w:before="120"/>
    </w:pPr>
    <w:rPr>
      <w:rFonts w:asciiTheme="majorHAnsi" w:eastAsiaTheme="majorEastAsia" w:hAnsiTheme="majorHAnsi" w:cstheme="majorBidi"/>
      <w:b/>
      <w:bCs/>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594747">
      <w:bodyDiv w:val="1"/>
      <w:marLeft w:val="0"/>
      <w:marRight w:val="0"/>
      <w:marTop w:val="0"/>
      <w:marBottom w:val="0"/>
      <w:divBdr>
        <w:top w:val="none" w:sz="0" w:space="0" w:color="auto"/>
        <w:left w:val="none" w:sz="0" w:space="0" w:color="auto"/>
        <w:bottom w:val="none" w:sz="0" w:space="0" w:color="auto"/>
        <w:right w:val="none" w:sz="0" w:space="0" w:color="auto"/>
      </w:divBdr>
    </w:div>
    <w:div w:id="461464841">
      <w:bodyDiv w:val="1"/>
      <w:marLeft w:val="0"/>
      <w:marRight w:val="0"/>
      <w:marTop w:val="0"/>
      <w:marBottom w:val="0"/>
      <w:divBdr>
        <w:top w:val="none" w:sz="0" w:space="0" w:color="auto"/>
        <w:left w:val="none" w:sz="0" w:space="0" w:color="auto"/>
        <w:bottom w:val="none" w:sz="0" w:space="0" w:color="auto"/>
        <w:right w:val="none" w:sz="0" w:space="0" w:color="auto"/>
      </w:divBdr>
    </w:div>
    <w:div w:id="563024788">
      <w:bodyDiv w:val="1"/>
      <w:marLeft w:val="0"/>
      <w:marRight w:val="0"/>
      <w:marTop w:val="0"/>
      <w:marBottom w:val="0"/>
      <w:divBdr>
        <w:top w:val="none" w:sz="0" w:space="0" w:color="auto"/>
        <w:left w:val="none" w:sz="0" w:space="0" w:color="auto"/>
        <w:bottom w:val="none" w:sz="0" w:space="0" w:color="auto"/>
        <w:right w:val="none" w:sz="0" w:space="0" w:color="auto"/>
      </w:divBdr>
    </w:div>
    <w:div w:id="17822165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4.xml"/><Relationship Id="rId18" Type="http://schemas.openxmlformats.org/officeDocument/2006/relationships/image" Target="media/image2.wmf"/><Relationship Id="rId26" Type="http://schemas.openxmlformats.org/officeDocument/2006/relationships/hyperlink" Target="https://treasury.gov.au/policy-topics/taxation/country-tax-residency-disclosures" TargetMode="External"/><Relationship Id="rId3" Type="http://schemas.openxmlformats.org/officeDocument/2006/relationships/styles" Target="styles.xml"/><Relationship Id="rId21" Type="http://schemas.openxmlformats.org/officeDocument/2006/relationships/hyperlink" Target="https://treasury.gov.au/small-business/payment-times-procurement-connected-policy" TargetMode="External"/><Relationship Id="rId34" Type="http://schemas.openxmlformats.org/officeDocument/2006/relationships/hyperlink" Target="mailto:procurement.asdefcon@defence.gov.au" TargetMode="Externa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yperlink" Target="https://www.finance.gov.au/publications/resource-management-guides/supplier-pay-time-or-pay-interest-policy-rmg-417" TargetMode="External"/><Relationship Id="rId25" Type="http://schemas.openxmlformats.org/officeDocument/2006/relationships/hyperlink" Target="https://treasury.gov.au/publication/p2019-t369466" TargetMode="External"/><Relationship Id="rId33" Type="http://schemas.openxmlformats.org/officeDocument/2006/relationships/hyperlink" Target="https://modernslaveryregister.gov.au/resources/" TargetMode="External"/><Relationship Id="rId2" Type="http://schemas.openxmlformats.org/officeDocument/2006/relationships/numbering" Target="numbering.xml"/><Relationship Id="rId16" Type="http://schemas.openxmlformats.org/officeDocument/2006/relationships/hyperlink" Target="https://www.finance.gov.au/publications/resource-management-guides/supplier-pay-time-or-pay-interest-policy-rmg-417" TargetMode="External"/><Relationship Id="rId20" Type="http://schemas.openxmlformats.org/officeDocument/2006/relationships/hyperlink" Target="mailto:ACIP.ManagementTeam@defence.gov.au" TargetMode="External"/><Relationship Id="rId29" Type="http://schemas.openxmlformats.org/officeDocument/2006/relationships/hyperlink" Target="https://www.aihw.gov.au/reports-data/health-welfare-services/child-protection/child-protection-legislation-by-jurisdiction"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www.supplynation.org.au" TargetMode="External"/><Relationship Id="rId32" Type="http://schemas.openxmlformats.org/officeDocument/2006/relationships/hyperlink" Target="mailto:procurement.policy@defence.gov.au"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aic.info@defence.gov.au" TargetMode="External"/><Relationship Id="rId23" Type="http://schemas.openxmlformats.org/officeDocument/2006/relationships/hyperlink" Target="https://www.niaa.gov.au/indigenous-affairs/economic-development/indigenous-procurement-policy-ipp" TargetMode="External"/><Relationship Id="rId28" Type="http://schemas.openxmlformats.org/officeDocument/2006/relationships/hyperlink" Target="mailto:MNETaxTransparency@treasury.gov.au" TargetMode="External"/><Relationship Id="rId36"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oleObject" Target="embeddings/oleObject1.bin"/><Relationship Id="rId31" Type="http://schemas.openxmlformats.org/officeDocument/2006/relationships/hyperlink" Target="mailto:procurement.asdefcon@defence.gov.au"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mailto:aic.delivery@defence.gov.au" TargetMode="External"/><Relationship Id="rId22" Type="http://schemas.openxmlformats.org/officeDocument/2006/relationships/hyperlink" Target="https://www.protectivesecurity.gov.au/policies" TargetMode="External"/><Relationship Id="rId27" Type="http://schemas.openxmlformats.org/officeDocument/2006/relationships/hyperlink" Target="https://www.finance.gov.au/business/buyaustralianplan" TargetMode="External"/><Relationship Id="rId30" Type="http://schemas.openxmlformats.org/officeDocument/2006/relationships/hyperlink" Target="https://www.defenceyouth.gov.au/defence-youth-policy/" TargetMode="External"/><Relationship Id="rId35" Type="http://schemas.openxmlformats.org/officeDocument/2006/relationships/footer" Target="footer5.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kshata.prabhu\AppData\Roaming\Microsoft\Templates\ASDEFCON%20Style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BF1C42-400A-43C6-BF52-B2B3E26333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ASDEFCON Styles.dot</Template>
  <TotalTime>0</TotalTime>
  <Pages>1</Pages>
  <Words>21887</Words>
  <Characters>124756</Characters>
  <Application>Microsoft Office Word</Application>
  <DocSecurity>0</DocSecurity>
  <Lines>1039</Lines>
  <Paragraphs>292</Paragraphs>
  <ScaleCrop>false</ScaleCrop>
  <HeadingPairs>
    <vt:vector size="2" baseType="variant">
      <vt:variant>
        <vt:lpstr>Title</vt:lpstr>
      </vt:variant>
      <vt:variant>
        <vt:i4>1</vt:i4>
      </vt:variant>
    </vt:vector>
  </HeadingPairs>
  <TitlesOfParts>
    <vt:vector size="1" baseType="lpstr">
      <vt:lpstr>ASDEFCON (Standing Offer for Services)</vt:lpstr>
    </vt:vector>
  </TitlesOfParts>
  <Manager/>
  <Company/>
  <LinksUpToDate>false</LinksUpToDate>
  <CharactersWithSpaces>146351</CharactersWithSpaces>
  <SharedDoc>false</SharedDoc>
  <HLinks>
    <vt:vector size="114" baseType="variant">
      <vt:variant>
        <vt:i4>131087</vt:i4>
      </vt:variant>
      <vt:variant>
        <vt:i4>933</vt:i4>
      </vt:variant>
      <vt:variant>
        <vt:i4>0</vt:i4>
      </vt:variant>
      <vt:variant>
        <vt:i4>5</vt:i4>
      </vt:variant>
      <vt:variant>
        <vt:lpwstr>http://drnet.defence.gov.au/DMO/Commercial/Commercial Policy Framework/Pages/Factsheets-and-Guidance.aspx</vt:lpwstr>
      </vt:variant>
      <vt:variant>
        <vt:lpwstr/>
      </vt:variant>
      <vt:variant>
        <vt:i4>4653066</vt:i4>
      </vt:variant>
      <vt:variant>
        <vt:i4>882</vt:i4>
      </vt:variant>
      <vt:variant>
        <vt:i4>0</vt:i4>
      </vt:variant>
      <vt:variant>
        <vt:i4>5</vt:i4>
      </vt:variant>
      <vt:variant>
        <vt:lpwstr>https://treasury.gov.au/review/black-economy-procurement-connected-policy</vt:lpwstr>
      </vt:variant>
      <vt:variant>
        <vt:lpwstr/>
      </vt:variant>
      <vt:variant>
        <vt:i4>3538979</vt:i4>
      </vt:variant>
      <vt:variant>
        <vt:i4>873</vt:i4>
      </vt:variant>
      <vt:variant>
        <vt:i4>0</vt:i4>
      </vt:variant>
      <vt:variant>
        <vt:i4>5</vt:i4>
      </vt:variant>
      <vt:variant>
        <vt:lpwstr>http://www.supplynation.org.au/</vt:lpwstr>
      </vt:variant>
      <vt:variant>
        <vt:lpwstr/>
      </vt:variant>
      <vt:variant>
        <vt:i4>5898261</vt:i4>
      </vt:variant>
      <vt:variant>
        <vt:i4>870</vt:i4>
      </vt:variant>
      <vt:variant>
        <vt:i4>0</vt:i4>
      </vt:variant>
      <vt:variant>
        <vt:i4>5</vt:i4>
      </vt:variant>
      <vt:variant>
        <vt:lpwstr>http://www.dpmc.gov.au/resource-centre/government/commonwealth-indigenous-procurement-policy</vt:lpwstr>
      </vt:variant>
      <vt:variant>
        <vt:lpwstr/>
      </vt:variant>
      <vt:variant>
        <vt:i4>5963804</vt:i4>
      </vt:variant>
      <vt:variant>
        <vt:i4>864</vt:i4>
      </vt:variant>
      <vt:variant>
        <vt:i4>0</vt:i4>
      </vt:variant>
      <vt:variant>
        <vt:i4>5</vt:i4>
      </vt:variant>
      <vt:variant>
        <vt:lpwstr>http://www.defence.gov.au/casg/DoingBusiness/Industry/Industryprograms/PerformanceExchangeScorecard/default.aspx</vt:lpwstr>
      </vt:variant>
      <vt:variant>
        <vt:lpwstr/>
      </vt:variant>
      <vt:variant>
        <vt:i4>5374018</vt:i4>
      </vt:variant>
      <vt:variant>
        <vt:i4>861</vt:i4>
      </vt:variant>
      <vt:variant>
        <vt:i4>0</vt:i4>
      </vt:variant>
      <vt:variant>
        <vt:i4>5</vt:i4>
      </vt:variant>
      <vt:variant>
        <vt:lpwstr>http://www.ombudsman.gov.au/about/making-a-disclosure</vt:lpwstr>
      </vt:variant>
      <vt:variant>
        <vt:lpwstr/>
      </vt:variant>
      <vt:variant>
        <vt:i4>2555940</vt:i4>
      </vt:variant>
      <vt:variant>
        <vt:i4>855</vt:i4>
      </vt:variant>
      <vt:variant>
        <vt:i4>0</vt:i4>
      </vt:variant>
      <vt:variant>
        <vt:i4>5</vt:i4>
      </vt:variant>
      <vt:variant>
        <vt:lpwstr>http://www.defence.gov.au/SPI/Industry/AIC.asp</vt:lpwstr>
      </vt:variant>
      <vt:variant>
        <vt:lpwstr/>
      </vt:variant>
      <vt:variant>
        <vt:i4>2687022</vt:i4>
      </vt:variant>
      <vt:variant>
        <vt:i4>852</vt:i4>
      </vt:variant>
      <vt:variant>
        <vt:i4>0</vt:i4>
      </vt:variant>
      <vt:variant>
        <vt:i4>5</vt:i4>
      </vt:variant>
      <vt:variant>
        <vt:lpwstr>http://www.defence.gov.au/casg/DoingBusiness/Industry/Industryprograms</vt:lpwstr>
      </vt:variant>
      <vt:variant>
        <vt:lpwstr/>
      </vt:variant>
      <vt:variant>
        <vt:i4>2555940</vt:i4>
      </vt:variant>
      <vt:variant>
        <vt:i4>849</vt:i4>
      </vt:variant>
      <vt:variant>
        <vt:i4>0</vt:i4>
      </vt:variant>
      <vt:variant>
        <vt:i4>5</vt:i4>
      </vt:variant>
      <vt:variant>
        <vt:lpwstr>http://www.defence.gov.au/SPI/Industry/AIC.asp</vt:lpwstr>
      </vt:variant>
      <vt:variant>
        <vt:lpwstr/>
      </vt:variant>
      <vt:variant>
        <vt:i4>5636213</vt:i4>
      </vt:variant>
      <vt:variant>
        <vt:i4>846</vt:i4>
      </vt:variant>
      <vt:variant>
        <vt:i4>0</vt:i4>
      </vt:variant>
      <vt:variant>
        <vt:i4>5</vt:i4>
      </vt:variant>
      <vt:variant>
        <vt:lpwstr>mailto:aic.info@defence.gov.au</vt:lpwstr>
      </vt:variant>
      <vt:variant>
        <vt:lpwstr/>
      </vt:variant>
      <vt:variant>
        <vt:i4>5898329</vt:i4>
      </vt:variant>
      <vt:variant>
        <vt:i4>807</vt:i4>
      </vt:variant>
      <vt:variant>
        <vt:i4>0</vt:i4>
      </vt:variant>
      <vt:variant>
        <vt:i4>5</vt:i4>
      </vt:variant>
      <vt:variant>
        <vt:lpwstr>https://www.protectivesecurity.gov.au/physical/physical-security-entity-resources/Pages/default.aspx</vt:lpwstr>
      </vt:variant>
      <vt:variant>
        <vt:lpwstr/>
      </vt:variant>
      <vt:variant>
        <vt:i4>5898329</vt:i4>
      </vt:variant>
      <vt:variant>
        <vt:i4>804</vt:i4>
      </vt:variant>
      <vt:variant>
        <vt:i4>0</vt:i4>
      </vt:variant>
      <vt:variant>
        <vt:i4>5</vt:i4>
      </vt:variant>
      <vt:variant>
        <vt:lpwstr>https://www.protectivesecurity.gov.au/physical/physical-security-entity-resources/Pages/default.aspx</vt:lpwstr>
      </vt:variant>
      <vt:variant>
        <vt:lpwstr/>
      </vt:variant>
      <vt:variant>
        <vt:i4>327681</vt:i4>
      </vt:variant>
      <vt:variant>
        <vt:i4>612</vt:i4>
      </vt:variant>
      <vt:variant>
        <vt:i4>0</vt:i4>
      </vt:variant>
      <vt:variant>
        <vt:i4>5</vt:i4>
      </vt:variant>
      <vt:variant>
        <vt:lpwstr>http://www.defence.gov.au/casg/DoingBusiness/ProcurementDefence/ContractingWithDefence/PoliciesGuidelinesTemplates/ProcurementGuidance/ACIP.aspx</vt:lpwstr>
      </vt:variant>
      <vt:variant>
        <vt:lpwstr/>
      </vt:variant>
      <vt:variant>
        <vt:i4>4259943</vt:i4>
      </vt:variant>
      <vt:variant>
        <vt:i4>597</vt:i4>
      </vt:variant>
      <vt:variant>
        <vt:i4>0</vt:i4>
      </vt:variant>
      <vt:variant>
        <vt:i4>5</vt:i4>
      </vt:variant>
      <vt:variant>
        <vt:lpwstr>mailto:ACIP.ManagementTeam@defence.gov.au</vt:lpwstr>
      </vt:variant>
      <vt:variant>
        <vt:lpwstr/>
      </vt:variant>
      <vt:variant>
        <vt:i4>8126568</vt:i4>
      </vt:variant>
      <vt:variant>
        <vt:i4>594</vt:i4>
      </vt:variant>
      <vt:variant>
        <vt:i4>0</vt:i4>
      </vt:variant>
      <vt:variant>
        <vt:i4>5</vt:i4>
      </vt:variant>
      <vt:variant>
        <vt:lpwstr>http://drnet.defence.gov.au/DMO/Commercial/Commercial Policy Framework/Pages/ASDEFCON-ACIP-Initiative.aspx</vt:lpwstr>
      </vt:variant>
      <vt:variant>
        <vt:lpwstr/>
      </vt:variant>
      <vt:variant>
        <vt:i4>4259943</vt:i4>
      </vt:variant>
      <vt:variant>
        <vt:i4>591</vt:i4>
      </vt:variant>
      <vt:variant>
        <vt:i4>0</vt:i4>
      </vt:variant>
      <vt:variant>
        <vt:i4>5</vt:i4>
      </vt:variant>
      <vt:variant>
        <vt:lpwstr>mailto:ACIP.ManagementTeam@defence.gov.au</vt:lpwstr>
      </vt:variant>
      <vt:variant>
        <vt:lpwstr/>
      </vt:variant>
      <vt:variant>
        <vt:i4>786448</vt:i4>
      </vt:variant>
      <vt:variant>
        <vt:i4>579</vt:i4>
      </vt:variant>
      <vt:variant>
        <vt:i4>0</vt:i4>
      </vt:variant>
      <vt:variant>
        <vt:i4>5</vt:i4>
      </vt:variant>
      <vt:variant>
        <vt:lpwstr>http://www.defence.gov.au/casg/DoingBusiness/ProcurementDefence/ContractingWithDefence/PoliciesGuidelinesTemplates/ProcurementGuidance/lrmp.aspx</vt:lpwstr>
      </vt:variant>
      <vt:variant>
        <vt:lpwstr/>
      </vt:variant>
      <vt:variant>
        <vt:i4>7733280</vt:i4>
      </vt:variant>
      <vt:variant>
        <vt:i4>570</vt:i4>
      </vt:variant>
      <vt:variant>
        <vt:i4>0</vt:i4>
      </vt:variant>
      <vt:variant>
        <vt:i4>5</vt:i4>
      </vt:variant>
      <vt:variant>
        <vt:lpwstr>http://drnet.defence.gov.au/DMO/Commercial/Undertaking Procurement in Defence/Pages/Liability-Risk-Management.aspx</vt:lpwstr>
      </vt:variant>
      <vt:variant>
        <vt:lpwstr/>
      </vt:variant>
      <vt:variant>
        <vt:i4>2949217</vt:i4>
      </vt:variant>
      <vt:variant>
        <vt:i4>501</vt:i4>
      </vt:variant>
      <vt:variant>
        <vt:i4>0</vt:i4>
      </vt:variant>
      <vt:variant>
        <vt:i4>5</vt:i4>
      </vt:variant>
      <vt:variant>
        <vt:lpwstr>https://www.finance.gov.au/resource-management/spending/pay-on-time-policy/</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ASDEFCON (Standing Offer for Services)</dc:title>
  <dc:subject>Draft Conditions of Deed (V3.1)</dc:subject>
  <dc:creator/>
  <cp:keywords/>
  <dc:description/>
  <cp:lastModifiedBy/>
  <cp:revision>1</cp:revision>
  <cp:lastPrinted>2017-06-06T02:54:00Z</cp:lastPrinted>
  <dcterms:created xsi:type="dcterms:W3CDTF">2024-08-22T03:17:00Z</dcterms:created>
  <dcterms:modified xsi:type="dcterms:W3CDTF">2024-08-23T04:15:00Z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bjective-Comment">
    <vt:lpwstr/>
  </property>
  <property fmtid="{D5CDD505-2E9C-101B-9397-08002B2CF9AE}" pid="3" name="Objective-CreationStamp">
    <vt:filetime>2023-01-09T06:31:52Z</vt:filetime>
  </property>
  <property fmtid="{D5CDD505-2E9C-101B-9397-08002B2CF9AE}" pid="4" name="Objective-Id">
    <vt:lpwstr>BM55256364</vt:lpwstr>
  </property>
  <property fmtid="{D5CDD505-2E9C-101B-9397-08002B2CF9AE}" pid="5" name="Objective-IsApproved">
    <vt:bool>false</vt:bool>
  </property>
  <property fmtid="{D5CDD505-2E9C-101B-9397-08002B2CF9AE}" pid="6" name="Objective-IsPublished">
    <vt:bool>false</vt:bool>
  </property>
  <property fmtid="{D5CDD505-2E9C-101B-9397-08002B2CF9AE}" pid="7" name="Objective-DatePublished">
    <vt:lpwstr/>
  </property>
  <property fmtid="{D5CDD505-2E9C-101B-9397-08002B2CF9AE}" pid="8" name="Objective-ModificationStamp">
    <vt:filetime>2024-08-20T05:53:07Z</vt:filetime>
  </property>
  <property fmtid="{D5CDD505-2E9C-101B-9397-08002B2CF9AE}" pid="9" name="Objective-Owner">
    <vt:lpwstr>Laursen, Christian Mr</vt:lpwstr>
  </property>
  <property fmtid="{D5CDD505-2E9C-101B-9397-08002B2CF9AE}" pid="10" name="Objective-Path">
    <vt:lpwstr>Objective Global Folder - PROD:Defence Business Units:Capability Acquisition and Sustainment Group:Commercial Division:CPP : Commercial Policy and Practice:Commercial Policy Practice (CPP):03 ASDEFCON &amp; Contracting Initiatives (ACI) Directorate:01 ASDEFCO</vt:lpwstr>
  </property>
  <property fmtid="{D5CDD505-2E9C-101B-9397-08002B2CF9AE}" pid="11" name="Objective-Parent">
    <vt:lpwstr>01 Working Files</vt:lpwstr>
  </property>
  <property fmtid="{D5CDD505-2E9C-101B-9397-08002B2CF9AE}" pid="12" name="Objective-State">
    <vt:lpwstr>Being Edited</vt:lpwstr>
  </property>
  <property fmtid="{D5CDD505-2E9C-101B-9397-08002B2CF9AE}" pid="13" name="Objective-Title">
    <vt:lpwstr>006_SOS_V3.1_COD</vt:lpwstr>
  </property>
  <property fmtid="{D5CDD505-2E9C-101B-9397-08002B2CF9AE}" pid="14" name="Objective-Version">
    <vt:lpwstr>1.16</vt:lpwstr>
  </property>
  <property fmtid="{D5CDD505-2E9C-101B-9397-08002B2CF9AE}" pid="15" name="Objective-VersionComment">
    <vt:lpwstr/>
  </property>
  <property fmtid="{D5CDD505-2E9C-101B-9397-08002B2CF9AE}" pid="16" name="Objective-VersionNumber">
    <vt:i4>17</vt:i4>
  </property>
  <property fmtid="{D5CDD505-2E9C-101B-9397-08002B2CF9AE}" pid="17" name="Objective-FileNumber">
    <vt:lpwstr/>
  </property>
  <property fmtid="{D5CDD505-2E9C-101B-9397-08002B2CF9AE}" pid="18" name="Objective-Classification">
    <vt:lpwstr>Official</vt:lpwstr>
  </property>
  <property fmtid="{D5CDD505-2E9C-101B-9397-08002B2CF9AE}" pid="19" name="Objective-Caveats">
    <vt:lpwstr/>
  </property>
  <property fmtid="{D5CDD505-2E9C-101B-9397-08002B2CF9AE}" pid="20" name="Version">
    <vt:lpwstr>(V3.1)</vt:lpwstr>
  </property>
  <property fmtid="{D5CDD505-2E9C-101B-9397-08002B2CF9AE}" pid="21" name="Objective-Document Type [system]">
    <vt:lpwstr/>
  </property>
  <property fmtid="{D5CDD505-2E9C-101B-9397-08002B2CF9AE}" pid="22" name="Classification">
    <vt:lpwstr>Official</vt:lpwstr>
  </property>
  <property fmtid="{D5CDD505-2E9C-101B-9397-08002B2CF9AE}" pid="23" name="Header_Left">
    <vt:lpwstr>ASDEFCON (Standing Offer for Services)</vt:lpwstr>
  </property>
  <property fmtid="{D5CDD505-2E9C-101B-9397-08002B2CF9AE}" pid="24" name="Header_Right">
    <vt:lpwstr>PART 2</vt:lpwstr>
  </property>
  <property fmtid="{D5CDD505-2E9C-101B-9397-08002B2CF9AE}" pid="25" name="Footer_Left">
    <vt:lpwstr>Draft Conditions of Deed</vt:lpwstr>
  </property>
  <property fmtid="{D5CDD505-2E9C-101B-9397-08002B2CF9AE}" pid="26" name="Objective-Reason for Security Classification Change [system]">
    <vt:lpwstr/>
  </property>
</Properties>
</file>