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EAAF89" w14:textId="6BEDFADA" w:rsidR="006C692F" w:rsidRPr="00065382" w:rsidRDefault="006C692F" w:rsidP="00B21804">
      <w:pPr>
        <w:pStyle w:val="ASDEFCONTitle"/>
        <w:rPr>
          <w:noProof/>
        </w:rPr>
      </w:pPr>
      <w:bookmarkStart w:id="0" w:name="_GoBack"/>
      <w:bookmarkEnd w:id="0"/>
      <w:r w:rsidRPr="00065382">
        <w:t xml:space="preserve">CONTRACT NO: </w:t>
      </w:r>
      <w:r w:rsidR="00CD1101">
        <w:t xml:space="preserve"> </w:t>
      </w:r>
      <w:r w:rsidR="00A7065D">
        <w:rPr>
          <w:lang w:eastAsia="zh-CN"/>
        </w:rPr>
        <w:fldChar w:fldCharType="begin">
          <w:ffData>
            <w:name w:val=""/>
            <w:enabled/>
            <w:calcOnExit w:val="0"/>
            <w:textInput>
              <w:default w:val="(INSERT NUMBER)"/>
            </w:textInput>
          </w:ffData>
        </w:fldChar>
      </w:r>
      <w:r w:rsidR="00A7065D">
        <w:rPr>
          <w:lang w:eastAsia="zh-CN"/>
        </w:rPr>
        <w:instrText xml:space="preserve"> FORMTEXT </w:instrText>
      </w:r>
      <w:r w:rsidR="00A7065D">
        <w:rPr>
          <w:lang w:eastAsia="zh-CN"/>
        </w:rPr>
      </w:r>
      <w:r w:rsidR="00A7065D">
        <w:rPr>
          <w:lang w:eastAsia="zh-CN"/>
        </w:rPr>
        <w:fldChar w:fldCharType="separate"/>
      </w:r>
      <w:r w:rsidR="00D51EEB">
        <w:rPr>
          <w:noProof/>
          <w:lang w:eastAsia="zh-CN"/>
        </w:rPr>
        <w:t>(INSERT NUMBER)</w:t>
      </w:r>
      <w:r w:rsidR="00A7065D">
        <w:rPr>
          <w:lang w:eastAsia="zh-CN"/>
        </w:rPr>
        <w:fldChar w:fldCharType="end"/>
      </w:r>
    </w:p>
    <w:p w14:paraId="095CDA2A" w14:textId="77777777" w:rsidR="006C692F" w:rsidRPr="00065382" w:rsidRDefault="006C692F" w:rsidP="00CD1101">
      <w:pPr>
        <w:pStyle w:val="ASDEFCONTitle"/>
      </w:pPr>
      <w:r w:rsidRPr="00065382">
        <w:rPr>
          <w:noProof/>
        </w:rPr>
        <w:t>DETAILS SCHEDULE</w:t>
      </w:r>
    </w:p>
    <w:p w14:paraId="4A2A23FF" w14:textId="77777777" w:rsidR="006C692F" w:rsidRPr="008D45E4" w:rsidRDefault="006C692F" w:rsidP="008D45E4">
      <w:pPr>
        <w:pStyle w:val="ASDEFCONNormal"/>
        <w:pBdr>
          <w:bottom w:val="single" w:sz="4" w:space="1" w:color="auto"/>
        </w:pBdr>
        <w:rPr>
          <w:b/>
        </w:rPr>
      </w:pPr>
      <w:r w:rsidRPr="008D45E4">
        <w:rPr>
          <w:b/>
        </w:rPr>
        <w:t>PARTIES</w:t>
      </w:r>
      <w:r w:rsidR="00D2346D" w:rsidRPr="008D45E4">
        <w:rPr>
          <w:b/>
        </w:rPr>
        <w:t xml:space="preserve"> </w:t>
      </w:r>
    </w:p>
    <w:p w14:paraId="4DB3C3F4" w14:textId="77777777" w:rsidR="006C692F" w:rsidRPr="00065382" w:rsidRDefault="006C692F" w:rsidP="00B21804">
      <w:pPr>
        <w:pStyle w:val="ASDEFCONNormal"/>
      </w:pPr>
      <w:r w:rsidRPr="00065382">
        <w:rPr>
          <w:b/>
        </w:rPr>
        <w:t>COMMONWEALTH OF AUSTRALIA</w:t>
      </w:r>
      <w:r w:rsidRPr="00065382">
        <w:t xml:space="preserve"> represented by </w:t>
      </w:r>
      <w:r w:rsidR="00DB3917" w:rsidRPr="00065382">
        <w:t xml:space="preserve">the Department of </w:t>
      </w:r>
      <w:r w:rsidRPr="00065382">
        <w:t xml:space="preserve">Defence </w:t>
      </w:r>
      <w:r w:rsidRPr="00065382">
        <w:br/>
        <w:t>ABN 68 706 814 312 (</w:t>
      </w:r>
      <w:r w:rsidRPr="00065382">
        <w:rPr>
          <w:b/>
        </w:rPr>
        <w:t>Commonwealth</w:t>
      </w:r>
      <w:r w:rsidRPr="00065382">
        <w:t>)</w:t>
      </w:r>
    </w:p>
    <w:tbl>
      <w:tblPr>
        <w:tblW w:w="4996"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735"/>
        <w:gridCol w:w="1271"/>
        <w:gridCol w:w="6374"/>
      </w:tblGrid>
      <w:tr w:rsidR="006C692F" w:rsidRPr="00F71080" w14:paraId="5512B774" w14:textId="77777777" w:rsidTr="008D45E4">
        <w:tc>
          <w:tcPr>
            <w:tcW w:w="1680" w:type="dxa"/>
            <w:shd w:val="solid" w:color="F4F1EE" w:fill="auto"/>
          </w:tcPr>
          <w:p w14:paraId="04714B13" w14:textId="77777777" w:rsidR="006C692F" w:rsidRPr="00D2346D" w:rsidRDefault="006C692F" w:rsidP="008D45E4">
            <w:pPr>
              <w:pStyle w:val="Table10ptText-ASDEFCON"/>
              <w:numPr>
                <w:ilvl w:val="0"/>
                <w:numId w:val="0"/>
              </w:numPr>
              <w:rPr>
                <w:b/>
              </w:rPr>
            </w:pPr>
            <w:r w:rsidRPr="00D2346D">
              <w:rPr>
                <w:b/>
              </w:rPr>
              <w:t>Commonwealth Representative:</w:t>
            </w:r>
          </w:p>
        </w:tc>
        <w:tc>
          <w:tcPr>
            <w:tcW w:w="7400" w:type="dxa"/>
            <w:gridSpan w:val="2"/>
          </w:tcPr>
          <w:p w14:paraId="0959CCCE" w14:textId="32929C80" w:rsidR="006C692F" w:rsidRPr="008D45E4" w:rsidRDefault="00845204" w:rsidP="00CD1101">
            <w:pPr>
              <w:pStyle w:val="Table10ptText-ASDEFCON"/>
              <w:numPr>
                <w:ilvl w:val="0"/>
                <w:numId w:val="0"/>
              </w:numPr>
              <w:rPr>
                <w:b/>
                <w:i/>
              </w:rPr>
            </w:pPr>
            <w:r w:rsidRPr="008D45E4">
              <w:rPr>
                <w:b/>
                <w:i/>
              </w:rPr>
              <w:fldChar w:fldCharType="begin">
                <w:ffData>
                  <w:name w:val=""/>
                  <w:enabled/>
                  <w:calcOnExit w:val="0"/>
                  <w:textInput>
                    <w:default w:val="(INSERT NAME)"/>
                  </w:textInput>
                </w:ffData>
              </w:fldChar>
            </w:r>
            <w:r w:rsidRPr="008D45E4">
              <w:rPr>
                <w:b/>
                <w:i/>
              </w:rPr>
              <w:instrText xml:space="preserve"> FORMTEXT </w:instrText>
            </w:r>
            <w:r w:rsidRPr="008D45E4">
              <w:rPr>
                <w:b/>
                <w:i/>
              </w:rPr>
            </w:r>
            <w:r w:rsidRPr="008D45E4">
              <w:rPr>
                <w:b/>
                <w:i/>
              </w:rPr>
              <w:fldChar w:fldCharType="separate"/>
            </w:r>
            <w:r w:rsidR="00D51EEB" w:rsidRPr="008D45E4">
              <w:rPr>
                <w:b/>
                <w:i/>
              </w:rPr>
              <w:t>(INSERT NAME)</w:t>
            </w:r>
            <w:r w:rsidRPr="008D45E4">
              <w:rPr>
                <w:b/>
                <w:i/>
              </w:rPr>
              <w:fldChar w:fldCharType="end"/>
            </w:r>
          </w:p>
        </w:tc>
      </w:tr>
      <w:tr w:rsidR="008D45E4" w:rsidRPr="00F71080" w14:paraId="335D7107" w14:textId="77777777" w:rsidTr="008D45E4">
        <w:trPr>
          <w:trHeight w:val="315"/>
        </w:trPr>
        <w:tc>
          <w:tcPr>
            <w:tcW w:w="1680" w:type="dxa"/>
            <w:vMerge w:val="restart"/>
            <w:shd w:val="solid" w:color="F4F1EE" w:fill="auto"/>
          </w:tcPr>
          <w:p w14:paraId="4A14B4F5" w14:textId="77777777" w:rsidR="006C692F" w:rsidRPr="00D2346D" w:rsidRDefault="006C692F" w:rsidP="008D45E4">
            <w:pPr>
              <w:pStyle w:val="Table10ptText-ASDEFCON"/>
              <w:numPr>
                <w:ilvl w:val="0"/>
                <w:numId w:val="0"/>
              </w:numPr>
              <w:rPr>
                <w:b/>
              </w:rPr>
            </w:pPr>
            <w:r w:rsidRPr="00D2346D">
              <w:rPr>
                <w:b/>
              </w:rPr>
              <w:t xml:space="preserve">Notice Details: </w:t>
            </w:r>
          </w:p>
        </w:tc>
        <w:tc>
          <w:tcPr>
            <w:tcW w:w="1230" w:type="dxa"/>
          </w:tcPr>
          <w:p w14:paraId="176EF05A" w14:textId="77777777" w:rsidR="006C692F" w:rsidRPr="00B21804" w:rsidRDefault="006C692F" w:rsidP="008D45E4">
            <w:pPr>
              <w:pStyle w:val="Table10ptText-ASDEFCON"/>
              <w:numPr>
                <w:ilvl w:val="0"/>
                <w:numId w:val="0"/>
              </w:numPr>
              <w:rPr>
                <w:b/>
              </w:rPr>
            </w:pPr>
            <w:r w:rsidRPr="00B21804">
              <w:t>Address:</w:t>
            </w:r>
          </w:p>
        </w:tc>
        <w:tc>
          <w:tcPr>
            <w:tcW w:w="6170" w:type="dxa"/>
          </w:tcPr>
          <w:p w14:paraId="16075BE7" w14:textId="0E0CD595" w:rsidR="006C692F" w:rsidRPr="008D45E4" w:rsidRDefault="00845204" w:rsidP="00CD1101">
            <w:pPr>
              <w:pStyle w:val="Table10ptText-ASDEFCON"/>
              <w:numPr>
                <w:ilvl w:val="0"/>
                <w:numId w:val="0"/>
              </w:numPr>
              <w:rPr>
                <w:b/>
                <w:i/>
              </w:rPr>
            </w:pPr>
            <w:r w:rsidRPr="008D45E4">
              <w:rPr>
                <w:b/>
                <w:i/>
              </w:rPr>
              <w:fldChar w:fldCharType="begin">
                <w:ffData>
                  <w:name w:val=""/>
                  <w:enabled/>
                  <w:calcOnExit w:val="0"/>
                  <w:textInput>
                    <w:default w:val="(INSERT POSTAL ADDRESS)"/>
                  </w:textInput>
                </w:ffData>
              </w:fldChar>
            </w:r>
            <w:r w:rsidRPr="008D45E4">
              <w:rPr>
                <w:b/>
                <w:i/>
              </w:rPr>
              <w:instrText xml:space="preserve"> FORMTEXT </w:instrText>
            </w:r>
            <w:r w:rsidRPr="008D45E4">
              <w:rPr>
                <w:b/>
                <w:i/>
              </w:rPr>
            </w:r>
            <w:r w:rsidRPr="008D45E4">
              <w:rPr>
                <w:b/>
                <w:i/>
              </w:rPr>
              <w:fldChar w:fldCharType="separate"/>
            </w:r>
            <w:r w:rsidR="00D51EEB" w:rsidRPr="008D45E4">
              <w:rPr>
                <w:b/>
                <w:i/>
              </w:rPr>
              <w:t>(INSERT POSTAL ADDRESS)</w:t>
            </w:r>
            <w:r w:rsidRPr="008D45E4">
              <w:rPr>
                <w:b/>
                <w:i/>
              </w:rPr>
              <w:fldChar w:fldCharType="end"/>
            </w:r>
          </w:p>
        </w:tc>
      </w:tr>
      <w:tr w:rsidR="006C692F" w:rsidRPr="00F71080" w14:paraId="17F36813" w14:textId="77777777" w:rsidTr="003255E6">
        <w:trPr>
          <w:trHeight w:val="375"/>
          <w:ins w:id="1" w:author="Prabhu, Akshata MS" w:date="2024-08-22T10:43:00Z"/>
        </w:trPr>
        <w:tc>
          <w:tcPr>
            <w:tcW w:w="1680" w:type="dxa"/>
            <w:vMerge/>
            <w:shd w:val="solid" w:color="F4F1EE" w:fill="auto"/>
          </w:tcPr>
          <w:p w14:paraId="22C5F7A8" w14:textId="77777777" w:rsidR="006C692F" w:rsidRPr="00D2346D" w:rsidRDefault="006C692F" w:rsidP="00D2346D">
            <w:pPr>
              <w:pStyle w:val="Table10ptText-ASDEFCON"/>
              <w:rPr>
                <w:ins w:id="2" w:author="Prabhu, Akshata MS" w:date="2024-08-22T10:43:00Z"/>
                <w:b/>
              </w:rPr>
            </w:pPr>
          </w:p>
        </w:tc>
        <w:tc>
          <w:tcPr>
            <w:tcW w:w="1230" w:type="dxa"/>
          </w:tcPr>
          <w:p w14:paraId="1FBAA0E7" w14:textId="77777777" w:rsidR="006C692F" w:rsidRPr="00B21804" w:rsidRDefault="006C692F" w:rsidP="00CD1101">
            <w:pPr>
              <w:pStyle w:val="Table10ptText-ASDEFCON"/>
              <w:numPr>
                <w:ilvl w:val="0"/>
                <w:numId w:val="0"/>
              </w:numPr>
              <w:rPr>
                <w:ins w:id="3" w:author="Prabhu, Akshata MS" w:date="2024-08-22T10:43:00Z"/>
              </w:rPr>
            </w:pPr>
            <w:ins w:id="4" w:author="Prabhu, Akshata MS" w:date="2024-08-22T10:43:00Z">
              <w:r w:rsidRPr="00B21804">
                <w:t>Fa</w:t>
              </w:r>
              <w:r w:rsidR="009D1D3D" w:rsidRPr="00B21804">
                <w:t>x</w:t>
              </w:r>
              <w:r w:rsidRPr="00B21804">
                <w:t>:</w:t>
              </w:r>
            </w:ins>
          </w:p>
        </w:tc>
        <w:tc>
          <w:tcPr>
            <w:tcW w:w="6170" w:type="dxa"/>
          </w:tcPr>
          <w:p w14:paraId="55BB9296" w14:textId="15D73882" w:rsidR="006C692F" w:rsidRPr="00D2346D" w:rsidRDefault="00845204" w:rsidP="00CD1101">
            <w:pPr>
              <w:pStyle w:val="Table10ptText-ASDEFCON"/>
              <w:numPr>
                <w:ilvl w:val="0"/>
                <w:numId w:val="0"/>
              </w:numPr>
              <w:rPr>
                <w:ins w:id="5" w:author="Prabhu, Akshata MS" w:date="2024-08-22T10:43:00Z"/>
                <w:b/>
                <w:i/>
              </w:rPr>
            </w:pPr>
            <w:ins w:id="6" w:author="Prabhu, Akshata MS" w:date="2024-08-22T10:43:00Z">
              <w:r w:rsidRPr="00D2346D">
                <w:rPr>
                  <w:b/>
                  <w:i/>
                </w:rPr>
                <w:fldChar w:fldCharType="begin">
                  <w:ffData>
                    <w:name w:val=""/>
                    <w:enabled/>
                    <w:calcOnExit w:val="0"/>
                    <w:textInput>
                      <w:default w:val="(INSERT FAX NUMBER)"/>
                    </w:textInput>
                  </w:ffData>
                </w:fldChar>
              </w:r>
              <w:r w:rsidRPr="00D2346D">
                <w:rPr>
                  <w:b/>
                  <w:i/>
                </w:rPr>
                <w:instrText xml:space="preserve"> FORMTEXT </w:instrText>
              </w:r>
              <w:r w:rsidRPr="00D2346D">
                <w:rPr>
                  <w:b/>
                  <w:i/>
                </w:rPr>
              </w:r>
              <w:r w:rsidRPr="00D2346D">
                <w:rPr>
                  <w:b/>
                  <w:i/>
                </w:rPr>
                <w:fldChar w:fldCharType="separate"/>
              </w:r>
              <w:r w:rsidR="00D51EEB">
                <w:rPr>
                  <w:b/>
                  <w:i/>
                  <w:noProof/>
                </w:rPr>
                <w:t>(INSERT FAX NUMBER)</w:t>
              </w:r>
              <w:r w:rsidRPr="00D2346D">
                <w:rPr>
                  <w:b/>
                  <w:i/>
                </w:rPr>
                <w:fldChar w:fldCharType="end"/>
              </w:r>
            </w:ins>
          </w:p>
        </w:tc>
      </w:tr>
      <w:tr w:rsidR="006C692F" w:rsidRPr="00F71080" w14:paraId="63C8C2EE" w14:textId="77777777" w:rsidTr="008D45E4">
        <w:tc>
          <w:tcPr>
            <w:tcW w:w="1680" w:type="dxa"/>
            <w:vMerge/>
            <w:shd w:val="solid" w:color="F4F1EE" w:fill="auto"/>
          </w:tcPr>
          <w:p w14:paraId="6FEC63BC" w14:textId="77777777" w:rsidR="006C692F" w:rsidRPr="00D2346D" w:rsidRDefault="006C692F" w:rsidP="00D2346D">
            <w:pPr>
              <w:pStyle w:val="Table10ptText-ASDEFCON"/>
              <w:rPr>
                <w:b/>
              </w:rPr>
            </w:pPr>
          </w:p>
        </w:tc>
        <w:tc>
          <w:tcPr>
            <w:tcW w:w="1230" w:type="dxa"/>
          </w:tcPr>
          <w:p w14:paraId="5ABB2466" w14:textId="77777777" w:rsidR="006C692F" w:rsidRPr="00B21804" w:rsidRDefault="006C692F" w:rsidP="008D45E4">
            <w:pPr>
              <w:pStyle w:val="Table10ptText-ASDEFCON"/>
              <w:numPr>
                <w:ilvl w:val="0"/>
                <w:numId w:val="0"/>
              </w:numPr>
            </w:pPr>
            <w:r w:rsidRPr="00B21804">
              <w:t>Email:</w:t>
            </w:r>
          </w:p>
        </w:tc>
        <w:tc>
          <w:tcPr>
            <w:tcW w:w="6170" w:type="dxa"/>
          </w:tcPr>
          <w:p w14:paraId="587035B2" w14:textId="134C6789" w:rsidR="006C692F" w:rsidRPr="008D45E4" w:rsidRDefault="00845204" w:rsidP="00CD1101">
            <w:pPr>
              <w:pStyle w:val="Table10ptText-ASDEFCON"/>
              <w:numPr>
                <w:ilvl w:val="0"/>
                <w:numId w:val="0"/>
              </w:numPr>
              <w:rPr>
                <w:b/>
                <w:i/>
              </w:rPr>
            </w:pPr>
            <w:r w:rsidRPr="008D45E4">
              <w:rPr>
                <w:b/>
                <w:i/>
              </w:rPr>
              <w:fldChar w:fldCharType="begin">
                <w:ffData>
                  <w:name w:val=""/>
                  <w:enabled/>
                  <w:calcOnExit w:val="0"/>
                  <w:textInput>
                    <w:default w:val="(INSERT EMAIL ADDRESS)"/>
                  </w:textInput>
                </w:ffData>
              </w:fldChar>
            </w:r>
            <w:r w:rsidRPr="008D45E4">
              <w:rPr>
                <w:b/>
                <w:i/>
              </w:rPr>
              <w:instrText xml:space="preserve"> FORMTEXT </w:instrText>
            </w:r>
            <w:r w:rsidRPr="008D45E4">
              <w:rPr>
                <w:b/>
                <w:i/>
              </w:rPr>
            </w:r>
            <w:r w:rsidRPr="008D45E4">
              <w:rPr>
                <w:b/>
                <w:i/>
              </w:rPr>
              <w:fldChar w:fldCharType="separate"/>
            </w:r>
            <w:r w:rsidR="00D51EEB" w:rsidRPr="008D45E4">
              <w:rPr>
                <w:b/>
                <w:i/>
              </w:rPr>
              <w:t>(INSERT EMAIL ADDRESS)</w:t>
            </w:r>
            <w:r w:rsidRPr="008D45E4">
              <w:rPr>
                <w:b/>
                <w:i/>
              </w:rPr>
              <w:fldChar w:fldCharType="end"/>
            </w:r>
          </w:p>
        </w:tc>
      </w:tr>
    </w:tbl>
    <w:bookmarkStart w:id="7" w:name="bmkParty3"/>
    <w:p w14:paraId="27EB196D" w14:textId="0A7F9BDF" w:rsidR="006C692F" w:rsidRPr="00B21804" w:rsidRDefault="00F16DB0" w:rsidP="008D45E4">
      <w:pPr>
        <w:pStyle w:val="ASDEFCONTitle"/>
        <w:jc w:val="both"/>
      </w:pPr>
      <w:r w:rsidRPr="008D45E4">
        <w:rPr>
          <w:i/>
        </w:rPr>
        <w:fldChar w:fldCharType="begin">
          <w:ffData>
            <w:name w:val="bmkParty3"/>
            <w:enabled/>
            <w:calcOnExit w:val="0"/>
            <w:textInput>
              <w:default w:val="(Insert full name of Contractor)"/>
            </w:textInput>
          </w:ffData>
        </w:fldChar>
      </w:r>
      <w:r w:rsidRPr="008D45E4">
        <w:rPr>
          <w:i/>
        </w:rPr>
        <w:instrText xml:space="preserve"> FORMTEXT </w:instrText>
      </w:r>
      <w:r w:rsidRPr="008D45E4">
        <w:rPr>
          <w:i/>
        </w:rPr>
      </w:r>
      <w:r w:rsidRPr="008D45E4">
        <w:rPr>
          <w:i/>
        </w:rPr>
        <w:fldChar w:fldCharType="separate"/>
      </w:r>
      <w:r w:rsidR="00D51EEB" w:rsidRPr="008D45E4">
        <w:rPr>
          <w:i/>
        </w:rPr>
        <w:t>(Insert full name of Contractor)</w:t>
      </w:r>
      <w:r w:rsidRPr="008D45E4">
        <w:rPr>
          <w:i/>
        </w:rPr>
        <w:fldChar w:fldCharType="end"/>
      </w:r>
      <w:bookmarkEnd w:id="7"/>
      <w:r w:rsidR="006C692F" w:rsidRPr="00B21804">
        <w:t xml:space="preserve"> </w:t>
      </w:r>
      <w:r w:rsidR="006C692F" w:rsidRPr="008D45E4">
        <w:rPr>
          <w:b w:val="0"/>
        </w:rPr>
        <w:t>ABN</w:t>
      </w:r>
      <w:r w:rsidR="006C692F" w:rsidRPr="00B21804">
        <w:t xml:space="preserve"> </w:t>
      </w:r>
      <w:r w:rsidR="009057BC" w:rsidRPr="008D45E4">
        <w:rPr>
          <w:i/>
        </w:rPr>
        <w:fldChar w:fldCharType="begin">
          <w:ffData>
            <w:name w:val=""/>
            <w:enabled/>
            <w:calcOnExit w:val="0"/>
            <w:textInput>
              <w:default w:val="(Insert Contractor's ABN)"/>
            </w:textInput>
          </w:ffData>
        </w:fldChar>
      </w:r>
      <w:r w:rsidR="009057BC" w:rsidRPr="008D45E4">
        <w:rPr>
          <w:i/>
        </w:rPr>
        <w:instrText xml:space="preserve"> FORMTEXT </w:instrText>
      </w:r>
      <w:r w:rsidR="009057BC" w:rsidRPr="008D45E4">
        <w:rPr>
          <w:i/>
        </w:rPr>
      </w:r>
      <w:r w:rsidR="009057BC" w:rsidRPr="008D45E4">
        <w:rPr>
          <w:i/>
        </w:rPr>
        <w:fldChar w:fldCharType="separate"/>
      </w:r>
      <w:r w:rsidR="00D51EEB" w:rsidRPr="008D45E4">
        <w:rPr>
          <w:i/>
        </w:rPr>
        <w:t>(Insert Contractor's ABN)</w:t>
      </w:r>
      <w:r w:rsidR="009057BC" w:rsidRPr="008D45E4">
        <w:rPr>
          <w:i/>
        </w:rPr>
        <w:fldChar w:fldCharType="end"/>
      </w:r>
      <w:r w:rsidR="006C692F" w:rsidRPr="00B21804">
        <w:t xml:space="preserve"> (Contractor)</w:t>
      </w:r>
    </w:p>
    <w:tbl>
      <w:tblPr>
        <w:tblW w:w="5000"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713"/>
        <w:gridCol w:w="1255"/>
        <w:gridCol w:w="6420"/>
      </w:tblGrid>
      <w:tr w:rsidR="006C692F" w:rsidRPr="00F71080" w14:paraId="13D0C482" w14:textId="77777777" w:rsidTr="008D45E4">
        <w:tc>
          <w:tcPr>
            <w:tcW w:w="1588" w:type="dxa"/>
            <w:shd w:val="solid" w:color="F4F1EE" w:fill="auto"/>
          </w:tcPr>
          <w:p w14:paraId="013B32D5" w14:textId="77777777" w:rsidR="006C692F" w:rsidRPr="00FF7D4D" w:rsidRDefault="006C692F" w:rsidP="008D45E4">
            <w:pPr>
              <w:pStyle w:val="Table10ptText-ASDEFCON"/>
              <w:numPr>
                <w:ilvl w:val="0"/>
                <w:numId w:val="0"/>
              </w:numPr>
              <w:rPr>
                <w:b/>
              </w:rPr>
            </w:pPr>
            <w:r w:rsidRPr="00FF7D4D">
              <w:rPr>
                <w:b/>
              </w:rPr>
              <w:t>Contractor Representative:</w:t>
            </w:r>
          </w:p>
        </w:tc>
        <w:tc>
          <w:tcPr>
            <w:tcW w:w="7114" w:type="dxa"/>
            <w:gridSpan w:val="2"/>
          </w:tcPr>
          <w:p w14:paraId="5719CCC0" w14:textId="6D0AF989" w:rsidR="006C692F" w:rsidRPr="008D45E4" w:rsidRDefault="00F756FA" w:rsidP="008D45E4">
            <w:pPr>
              <w:pStyle w:val="Table10ptHeading-ASDEFCON"/>
              <w:jc w:val="left"/>
              <w:rPr>
                <w:i/>
              </w:rPr>
            </w:pPr>
            <w:r w:rsidRPr="008D45E4">
              <w:rPr>
                <w:i/>
              </w:rPr>
              <w:fldChar w:fldCharType="begin">
                <w:ffData>
                  <w:name w:val=""/>
                  <w:enabled/>
                  <w:calcOnExit w:val="0"/>
                  <w:textInput>
                    <w:default w:val="(INSERT NAME)"/>
                  </w:textInput>
                </w:ffData>
              </w:fldChar>
            </w:r>
            <w:r w:rsidRPr="008D45E4">
              <w:rPr>
                <w:i/>
              </w:rPr>
              <w:instrText xml:space="preserve"> FORMTEXT </w:instrText>
            </w:r>
            <w:r w:rsidRPr="008D45E4">
              <w:rPr>
                <w:i/>
              </w:rPr>
            </w:r>
            <w:r w:rsidRPr="008D45E4">
              <w:rPr>
                <w:i/>
              </w:rPr>
              <w:fldChar w:fldCharType="separate"/>
            </w:r>
            <w:r w:rsidR="00D51EEB" w:rsidRPr="008D45E4">
              <w:rPr>
                <w:i/>
              </w:rPr>
              <w:t>(INSERT NAME)</w:t>
            </w:r>
            <w:r w:rsidRPr="008D45E4">
              <w:rPr>
                <w:i/>
              </w:rPr>
              <w:fldChar w:fldCharType="end"/>
            </w:r>
          </w:p>
        </w:tc>
      </w:tr>
      <w:tr w:rsidR="008D45E4" w:rsidRPr="00F71080" w14:paraId="3CF741E9" w14:textId="77777777" w:rsidTr="008D45E4">
        <w:trPr>
          <w:trHeight w:val="315"/>
        </w:trPr>
        <w:tc>
          <w:tcPr>
            <w:tcW w:w="1588" w:type="dxa"/>
            <w:vMerge w:val="restart"/>
            <w:shd w:val="solid" w:color="F4F1EE" w:fill="auto"/>
          </w:tcPr>
          <w:p w14:paraId="4B0F7D9A" w14:textId="77777777" w:rsidR="006C692F" w:rsidRPr="00FF7D4D" w:rsidRDefault="006C692F" w:rsidP="008D45E4">
            <w:pPr>
              <w:pStyle w:val="Table10ptText-ASDEFCON"/>
              <w:numPr>
                <w:ilvl w:val="0"/>
                <w:numId w:val="0"/>
              </w:numPr>
              <w:rPr>
                <w:b/>
              </w:rPr>
            </w:pPr>
            <w:r w:rsidRPr="00FF7D4D">
              <w:rPr>
                <w:b/>
              </w:rPr>
              <w:t xml:space="preserve">Notice Details: </w:t>
            </w:r>
          </w:p>
        </w:tc>
        <w:tc>
          <w:tcPr>
            <w:tcW w:w="1163" w:type="dxa"/>
          </w:tcPr>
          <w:p w14:paraId="2C5256A3" w14:textId="77777777" w:rsidR="006C692F" w:rsidRPr="00B21804" w:rsidRDefault="006C692F" w:rsidP="008D45E4">
            <w:pPr>
              <w:pStyle w:val="Table10ptText-ASDEFCON"/>
              <w:numPr>
                <w:ilvl w:val="0"/>
                <w:numId w:val="0"/>
              </w:numPr>
            </w:pPr>
            <w:r w:rsidRPr="00B21804">
              <w:t>Address:</w:t>
            </w:r>
          </w:p>
        </w:tc>
        <w:tc>
          <w:tcPr>
            <w:tcW w:w="5951" w:type="dxa"/>
          </w:tcPr>
          <w:p w14:paraId="6DD26EF3" w14:textId="6C616ADB" w:rsidR="006C692F" w:rsidRPr="008D45E4" w:rsidRDefault="00F756FA" w:rsidP="00CD1101">
            <w:pPr>
              <w:pStyle w:val="Table10ptText-ASDEFCON"/>
              <w:numPr>
                <w:ilvl w:val="0"/>
                <w:numId w:val="0"/>
              </w:numPr>
              <w:rPr>
                <w:b/>
                <w:i/>
              </w:rPr>
            </w:pPr>
            <w:r w:rsidRPr="008D45E4">
              <w:rPr>
                <w:b/>
                <w:i/>
              </w:rPr>
              <w:fldChar w:fldCharType="begin">
                <w:ffData>
                  <w:name w:val=""/>
                  <w:enabled/>
                  <w:calcOnExit w:val="0"/>
                  <w:textInput>
                    <w:default w:val="(INSERT POSTAL ADDRESS)"/>
                  </w:textInput>
                </w:ffData>
              </w:fldChar>
            </w:r>
            <w:r w:rsidRPr="008D45E4">
              <w:rPr>
                <w:b/>
                <w:i/>
              </w:rPr>
              <w:instrText xml:space="preserve"> FORMTEXT </w:instrText>
            </w:r>
            <w:r w:rsidRPr="008D45E4">
              <w:rPr>
                <w:b/>
                <w:i/>
              </w:rPr>
            </w:r>
            <w:r w:rsidRPr="008D45E4">
              <w:rPr>
                <w:b/>
                <w:i/>
              </w:rPr>
              <w:fldChar w:fldCharType="separate"/>
            </w:r>
            <w:r w:rsidR="00D51EEB" w:rsidRPr="008D45E4">
              <w:rPr>
                <w:b/>
                <w:i/>
              </w:rPr>
              <w:t>(INSERT POSTAL ADDRESS)</w:t>
            </w:r>
            <w:r w:rsidRPr="008D45E4">
              <w:rPr>
                <w:b/>
                <w:i/>
              </w:rPr>
              <w:fldChar w:fldCharType="end"/>
            </w:r>
          </w:p>
        </w:tc>
      </w:tr>
      <w:tr w:rsidR="006C692F" w:rsidRPr="00F71080" w14:paraId="35F66196" w14:textId="77777777" w:rsidTr="00B92016">
        <w:trPr>
          <w:trHeight w:val="375"/>
          <w:ins w:id="8" w:author="Prabhu, Akshata MS" w:date="2024-08-22T10:43:00Z"/>
        </w:trPr>
        <w:tc>
          <w:tcPr>
            <w:tcW w:w="1588" w:type="dxa"/>
            <w:vMerge/>
            <w:shd w:val="solid" w:color="F4F1EE" w:fill="auto"/>
          </w:tcPr>
          <w:p w14:paraId="74A85531" w14:textId="77777777" w:rsidR="006C692F" w:rsidRPr="00B21804" w:rsidRDefault="006C692F" w:rsidP="00B21804">
            <w:pPr>
              <w:pStyle w:val="Table10ptHeading-ASDEFCON"/>
              <w:rPr>
                <w:ins w:id="9" w:author="Prabhu, Akshata MS" w:date="2024-08-22T10:43:00Z"/>
              </w:rPr>
            </w:pPr>
          </w:p>
        </w:tc>
        <w:tc>
          <w:tcPr>
            <w:tcW w:w="1163" w:type="dxa"/>
          </w:tcPr>
          <w:p w14:paraId="78D938ED" w14:textId="77777777" w:rsidR="006C692F" w:rsidRPr="00B21804" w:rsidRDefault="006C692F" w:rsidP="00CD1101">
            <w:pPr>
              <w:pStyle w:val="Table10ptText-ASDEFCON"/>
              <w:numPr>
                <w:ilvl w:val="0"/>
                <w:numId w:val="0"/>
              </w:numPr>
              <w:rPr>
                <w:ins w:id="10" w:author="Prabhu, Akshata MS" w:date="2024-08-22T10:43:00Z"/>
              </w:rPr>
            </w:pPr>
            <w:ins w:id="11" w:author="Prabhu, Akshata MS" w:date="2024-08-22T10:43:00Z">
              <w:r w:rsidRPr="00B21804">
                <w:t>Fa</w:t>
              </w:r>
              <w:r w:rsidR="009D1D3D" w:rsidRPr="00B21804">
                <w:t>x</w:t>
              </w:r>
              <w:r w:rsidRPr="00B21804">
                <w:t>:</w:t>
              </w:r>
            </w:ins>
          </w:p>
        </w:tc>
        <w:tc>
          <w:tcPr>
            <w:tcW w:w="5951" w:type="dxa"/>
          </w:tcPr>
          <w:p w14:paraId="4069CD51" w14:textId="621A4B95" w:rsidR="006C692F" w:rsidRPr="00FF7D4D" w:rsidRDefault="00F756FA" w:rsidP="00CD1101">
            <w:pPr>
              <w:pStyle w:val="Table10ptText-ASDEFCON"/>
              <w:numPr>
                <w:ilvl w:val="0"/>
                <w:numId w:val="0"/>
              </w:numPr>
              <w:rPr>
                <w:ins w:id="12" w:author="Prabhu, Akshata MS" w:date="2024-08-22T10:43:00Z"/>
                <w:b/>
                <w:i/>
              </w:rPr>
            </w:pPr>
            <w:ins w:id="13" w:author="Prabhu, Akshata MS" w:date="2024-08-22T10:43:00Z">
              <w:r w:rsidRPr="00FF7D4D">
                <w:rPr>
                  <w:b/>
                  <w:i/>
                </w:rPr>
                <w:fldChar w:fldCharType="begin">
                  <w:ffData>
                    <w:name w:val=""/>
                    <w:enabled/>
                    <w:calcOnExit w:val="0"/>
                    <w:textInput>
                      <w:default w:val="(INSERT FAX NUMBER)"/>
                    </w:textInput>
                  </w:ffData>
                </w:fldChar>
              </w:r>
              <w:r w:rsidRPr="00FF7D4D">
                <w:rPr>
                  <w:b/>
                  <w:i/>
                </w:rPr>
                <w:instrText xml:space="preserve"> FORMTEXT </w:instrText>
              </w:r>
              <w:r w:rsidRPr="00FF7D4D">
                <w:rPr>
                  <w:b/>
                  <w:i/>
                </w:rPr>
              </w:r>
              <w:r w:rsidRPr="00FF7D4D">
                <w:rPr>
                  <w:b/>
                  <w:i/>
                </w:rPr>
                <w:fldChar w:fldCharType="separate"/>
              </w:r>
              <w:r w:rsidR="00D51EEB">
                <w:rPr>
                  <w:b/>
                  <w:i/>
                  <w:noProof/>
                </w:rPr>
                <w:t>(INSERT FAX NUMBER)</w:t>
              </w:r>
              <w:r w:rsidRPr="00FF7D4D">
                <w:rPr>
                  <w:b/>
                  <w:i/>
                </w:rPr>
                <w:fldChar w:fldCharType="end"/>
              </w:r>
            </w:ins>
          </w:p>
        </w:tc>
      </w:tr>
      <w:tr w:rsidR="006C692F" w:rsidRPr="00F71080" w14:paraId="7D38065E" w14:textId="77777777" w:rsidTr="008D45E4">
        <w:tc>
          <w:tcPr>
            <w:tcW w:w="1588" w:type="dxa"/>
            <w:vMerge/>
            <w:shd w:val="solid" w:color="F4F1EE" w:fill="auto"/>
          </w:tcPr>
          <w:p w14:paraId="480A8412" w14:textId="77777777" w:rsidR="006C692F" w:rsidRPr="00B21804" w:rsidRDefault="006C692F" w:rsidP="00B21804">
            <w:pPr>
              <w:pStyle w:val="Table10ptHeading-ASDEFCON"/>
            </w:pPr>
          </w:p>
        </w:tc>
        <w:tc>
          <w:tcPr>
            <w:tcW w:w="1163" w:type="dxa"/>
          </w:tcPr>
          <w:p w14:paraId="56797271" w14:textId="77777777" w:rsidR="006C692F" w:rsidRPr="00B21804" w:rsidRDefault="006C692F" w:rsidP="008D45E4">
            <w:pPr>
              <w:pStyle w:val="Table10ptText-ASDEFCON"/>
              <w:numPr>
                <w:ilvl w:val="0"/>
                <w:numId w:val="0"/>
              </w:numPr>
            </w:pPr>
            <w:r w:rsidRPr="00B21804">
              <w:t>Email:</w:t>
            </w:r>
          </w:p>
        </w:tc>
        <w:tc>
          <w:tcPr>
            <w:tcW w:w="5951" w:type="dxa"/>
          </w:tcPr>
          <w:p w14:paraId="0C2832F8" w14:textId="166BA398" w:rsidR="006C692F" w:rsidRPr="008D45E4" w:rsidRDefault="00D15976" w:rsidP="00CD1101">
            <w:pPr>
              <w:pStyle w:val="Table10ptText-ASDEFCON"/>
              <w:numPr>
                <w:ilvl w:val="0"/>
                <w:numId w:val="0"/>
              </w:numPr>
              <w:rPr>
                <w:b/>
                <w:i/>
              </w:rPr>
            </w:pPr>
            <w:r w:rsidRPr="008D45E4">
              <w:rPr>
                <w:b/>
                <w:i/>
              </w:rPr>
              <w:fldChar w:fldCharType="begin">
                <w:ffData>
                  <w:name w:val=""/>
                  <w:enabled/>
                  <w:calcOnExit w:val="0"/>
                  <w:textInput>
                    <w:default w:val="(INSERT EMAIL ADDRESS)"/>
                  </w:textInput>
                </w:ffData>
              </w:fldChar>
            </w:r>
            <w:r w:rsidRPr="008D45E4">
              <w:rPr>
                <w:b/>
                <w:i/>
              </w:rPr>
              <w:instrText xml:space="preserve"> FORMTEXT </w:instrText>
            </w:r>
            <w:r w:rsidRPr="008D45E4">
              <w:rPr>
                <w:b/>
                <w:i/>
              </w:rPr>
            </w:r>
            <w:r w:rsidRPr="008D45E4">
              <w:rPr>
                <w:b/>
                <w:i/>
              </w:rPr>
              <w:fldChar w:fldCharType="separate"/>
            </w:r>
            <w:r w:rsidR="00D51EEB" w:rsidRPr="008D45E4">
              <w:rPr>
                <w:b/>
                <w:i/>
              </w:rPr>
              <w:t>(INSERT EMAIL ADDRESS)</w:t>
            </w:r>
            <w:r w:rsidRPr="008D45E4">
              <w:rPr>
                <w:b/>
                <w:i/>
              </w:rPr>
              <w:fldChar w:fldCharType="end"/>
            </w:r>
          </w:p>
        </w:tc>
      </w:tr>
    </w:tbl>
    <w:p w14:paraId="69593FC7" w14:textId="77777777" w:rsidR="006C692F" w:rsidRPr="00B21804" w:rsidRDefault="006C692F" w:rsidP="008D45E4">
      <w:pPr>
        <w:pStyle w:val="ASDEFCONTitle"/>
        <w:pBdr>
          <w:bottom w:val="single" w:sz="4" w:space="1" w:color="auto"/>
        </w:pBdr>
        <w:jc w:val="left"/>
      </w:pPr>
      <w:r w:rsidRPr="00B21804">
        <w:t>INFORMATION TABLE</w:t>
      </w:r>
    </w:p>
    <w:tbl>
      <w:tblPr>
        <w:tblW w:w="4883" w:type="pct"/>
        <w:tblInd w:w="5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57" w:type="dxa"/>
          <w:right w:w="57" w:type="dxa"/>
        </w:tblCellMar>
        <w:tblLook w:val="0000" w:firstRow="0" w:lastRow="0" w:firstColumn="0" w:lastColumn="0" w:noHBand="0" w:noVBand="0"/>
      </w:tblPr>
      <w:tblGrid>
        <w:gridCol w:w="1724"/>
        <w:gridCol w:w="1957"/>
        <w:gridCol w:w="650"/>
        <w:gridCol w:w="1180"/>
        <w:gridCol w:w="3663"/>
      </w:tblGrid>
      <w:tr w:rsidR="00E52C7D" w:rsidRPr="00F71080" w14:paraId="43DD98C5" w14:textId="77777777" w:rsidTr="00CC613E">
        <w:trPr>
          <w:tblHeader/>
        </w:trPr>
        <w:tc>
          <w:tcPr>
            <w:tcW w:w="1608" w:type="dxa"/>
            <w:tcBorders>
              <w:top w:val="single" w:sz="4" w:space="0" w:color="C0C0C0"/>
              <w:left w:val="single" w:sz="4" w:space="0" w:color="C0C0C0"/>
              <w:bottom w:val="single" w:sz="4" w:space="0" w:color="C0C0C0"/>
              <w:right w:val="single" w:sz="4" w:space="0" w:color="C0C0C0"/>
            </w:tcBorders>
            <w:shd w:val="solid" w:color="F4F1EE" w:fill="auto"/>
          </w:tcPr>
          <w:p w14:paraId="1FF0AA68" w14:textId="77777777" w:rsidR="006C692F" w:rsidRPr="008D45E4" w:rsidRDefault="006C692F" w:rsidP="008D45E4">
            <w:pPr>
              <w:pStyle w:val="Table10ptText-ASDEFCON"/>
              <w:numPr>
                <w:ilvl w:val="0"/>
                <w:numId w:val="0"/>
              </w:numPr>
              <w:rPr>
                <w:b/>
              </w:rPr>
            </w:pPr>
            <w:r w:rsidRPr="008D45E4">
              <w:rPr>
                <w:b/>
              </w:rPr>
              <w:t>Item</w:t>
            </w:r>
          </w:p>
        </w:tc>
        <w:tc>
          <w:tcPr>
            <w:tcW w:w="6947" w:type="dxa"/>
            <w:gridSpan w:val="4"/>
            <w:tcBorders>
              <w:top w:val="single" w:sz="4" w:space="0" w:color="C0C0C0"/>
              <w:left w:val="single" w:sz="4" w:space="0" w:color="C0C0C0"/>
              <w:bottom w:val="single" w:sz="4" w:space="0" w:color="C0C0C0"/>
              <w:right w:val="single" w:sz="4" w:space="0" w:color="C0C0C0"/>
            </w:tcBorders>
            <w:shd w:val="solid" w:color="F4F1EE" w:fill="auto"/>
          </w:tcPr>
          <w:p w14:paraId="6EC62DF2" w14:textId="77777777" w:rsidR="006C692F" w:rsidRPr="008D45E4" w:rsidRDefault="006C692F" w:rsidP="008D45E4">
            <w:pPr>
              <w:pStyle w:val="Table10ptText-ASDEFCON"/>
              <w:numPr>
                <w:ilvl w:val="0"/>
                <w:numId w:val="0"/>
              </w:numPr>
              <w:rPr>
                <w:b/>
                <w:highlight w:val="lightGray"/>
              </w:rPr>
            </w:pPr>
            <w:r w:rsidRPr="008D45E4">
              <w:rPr>
                <w:b/>
              </w:rPr>
              <w:t>Information</w:t>
            </w:r>
          </w:p>
        </w:tc>
      </w:tr>
      <w:tr w:rsidR="00E52C7D" w:rsidRPr="00F71080" w14:paraId="38142AFE" w14:textId="77777777" w:rsidTr="00CC613E">
        <w:tc>
          <w:tcPr>
            <w:tcW w:w="1608" w:type="dxa"/>
            <w:tcBorders>
              <w:top w:val="single" w:sz="4" w:space="0" w:color="C0C0C0"/>
              <w:left w:val="single" w:sz="4" w:space="0" w:color="C0C0C0"/>
              <w:bottom w:val="single" w:sz="4" w:space="0" w:color="C0C0C0"/>
              <w:right w:val="single" w:sz="4" w:space="0" w:color="C0C0C0"/>
            </w:tcBorders>
            <w:shd w:val="solid" w:color="F4F1EE" w:fill="auto"/>
          </w:tcPr>
          <w:p w14:paraId="273AA126" w14:textId="77777777" w:rsidR="006C692F" w:rsidRPr="00FF7D4D" w:rsidRDefault="00931660" w:rsidP="008D45E4">
            <w:pPr>
              <w:pStyle w:val="Table10ptText-ASDEFCON"/>
              <w:numPr>
                <w:ilvl w:val="0"/>
                <w:numId w:val="0"/>
              </w:numPr>
              <w:rPr>
                <w:b/>
              </w:rPr>
            </w:pPr>
            <w:r w:rsidRPr="00FF7D4D">
              <w:rPr>
                <w:b/>
              </w:rPr>
              <w:t>Item 1</w:t>
            </w:r>
            <w:r w:rsidRPr="00FF7D4D">
              <w:rPr>
                <w:b/>
              </w:rPr>
              <w:br/>
            </w:r>
          </w:p>
        </w:tc>
        <w:tc>
          <w:tcPr>
            <w:tcW w:w="1825" w:type="dxa"/>
            <w:tcBorders>
              <w:top w:val="single" w:sz="4" w:space="0" w:color="C0C0C0"/>
              <w:left w:val="single" w:sz="4" w:space="0" w:color="C0C0C0"/>
              <w:bottom w:val="single" w:sz="4" w:space="0" w:color="C0C0C0"/>
              <w:right w:val="single" w:sz="4" w:space="0" w:color="C0C0C0"/>
            </w:tcBorders>
          </w:tcPr>
          <w:p w14:paraId="0F44F1A5" w14:textId="77777777" w:rsidR="006C692F" w:rsidRPr="008D45E4" w:rsidRDefault="00931660" w:rsidP="008D45E4">
            <w:pPr>
              <w:pStyle w:val="Table10ptText-ASDEFCON"/>
              <w:numPr>
                <w:ilvl w:val="0"/>
                <w:numId w:val="0"/>
              </w:numPr>
              <w:rPr>
                <w:b/>
              </w:rPr>
            </w:pPr>
            <w:r w:rsidRPr="008D45E4">
              <w:rPr>
                <w:b/>
              </w:rPr>
              <w:t>Services</w:t>
            </w:r>
            <w:r w:rsidR="00A93543" w:rsidRPr="008D45E4">
              <w:rPr>
                <w:b/>
              </w:rPr>
              <w:t>:</w:t>
            </w:r>
          </w:p>
        </w:tc>
        <w:tc>
          <w:tcPr>
            <w:tcW w:w="5122" w:type="dxa"/>
            <w:gridSpan w:val="3"/>
            <w:tcBorders>
              <w:top w:val="single" w:sz="4" w:space="0" w:color="C0C0C0"/>
              <w:left w:val="single" w:sz="4" w:space="0" w:color="C0C0C0"/>
              <w:bottom w:val="single" w:sz="4" w:space="0" w:color="C0C0C0"/>
              <w:right w:val="single" w:sz="4" w:space="0" w:color="C0C0C0"/>
            </w:tcBorders>
          </w:tcPr>
          <w:p w14:paraId="62F6FB51" w14:textId="6B53FC13" w:rsidR="006C692F" w:rsidRPr="008D45E4" w:rsidRDefault="00D03128" w:rsidP="00CD1101">
            <w:pPr>
              <w:pStyle w:val="Table10ptText-ASDEFCON"/>
              <w:numPr>
                <w:ilvl w:val="0"/>
                <w:numId w:val="0"/>
              </w:numPr>
              <w:rPr>
                <w:b/>
                <w:i/>
              </w:rPr>
            </w:pPr>
            <w:r w:rsidRPr="008D45E4">
              <w:rPr>
                <w:b/>
                <w:i/>
              </w:rPr>
              <w:fldChar w:fldCharType="begin">
                <w:ffData>
                  <w:name w:val=""/>
                  <w:enabled/>
                  <w:calcOnExit w:val="0"/>
                  <w:textInput>
                    <w:default w:val="[INSERT OR ANNEX DESCRIPTION OF SERVICES INCLUDING ANY DELIVERABLES.  IF AN ANNEX IS USED, INCLUDE THE FOLLOWING HERE: &quot;REFER TO ANNEX&quot;.]"/>
                  </w:textInput>
                </w:ffData>
              </w:fldChar>
            </w:r>
            <w:r w:rsidRPr="008D45E4">
              <w:rPr>
                <w:b/>
                <w:i/>
              </w:rPr>
              <w:instrText xml:space="preserve"> FORMTEXT </w:instrText>
            </w:r>
            <w:r w:rsidRPr="008D45E4">
              <w:rPr>
                <w:b/>
                <w:i/>
              </w:rPr>
            </w:r>
            <w:r w:rsidRPr="008D45E4">
              <w:rPr>
                <w:b/>
                <w:i/>
              </w:rPr>
              <w:fldChar w:fldCharType="separate"/>
            </w:r>
            <w:r w:rsidR="00D51EEB" w:rsidRPr="008D45E4">
              <w:rPr>
                <w:b/>
                <w:i/>
              </w:rPr>
              <w:t>[INSERT OR ANNEX DESCRIPTION OF SERVICES INCLUDING ANY DELIVERABLES.  IF AN ANNEX IS USED, INCLUDE THE FOLLOWING HERE: "REFER TO ANNEX".]</w:t>
            </w:r>
            <w:r w:rsidRPr="008D45E4">
              <w:rPr>
                <w:b/>
                <w:i/>
              </w:rPr>
              <w:fldChar w:fldCharType="end"/>
            </w:r>
          </w:p>
        </w:tc>
      </w:tr>
      <w:tr w:rsidR="00E52C7D" w:rsidRPr="00F71080" w14:paraId="23F86E8D" w14:textId="77777777" w:rsidTr="00CC613E">
        <w:trPr>
          <w:trHeight w:val="330"/>
        </w:trPr>
        <w:tc>
          <w:tcPr>
            <w:tcW w:w="1608" w:type="dxa"/>
            <w:vMerge w:val="restart"/>
            <w:tcBorders>
              <w:top w:val="single" w:sz="4" w:space="0" w:color="C0C0C0"/>
              <w:left w:val="single" w:sz="4" w:space="0" w:color="C0C0C0"/>
              <w:bottom w:val="single" w:sz="4" w:space="0" w:color="C0C0C0"/>
              <w:right w:val="single" w:sz="4" w:space="0" w:color="C0C0C0"/>
            </w:tcBorders>
            <w:shd w:val="solid" w:color="F4F1EE" w:fill="auto"/>
          </w:tcPr>
          <w:p w14:paraId="78C22092" w14:textId="1011BC15" w:rsidR="006C692F" w:rsidRPr="00FF7D4D" w:rsidRDefault="006C692F" w:rsidP="00FF7D4D">
            <w:pPr>
              <w:pStyle w:val="Table10ptText-ASDEFCON"/>
              <w:rPr>
                <w:b/>
              </w:rPr>
            </w:pPr>
            <w:bookmarkStart w:id="14" w:name="_Toc136927146"/>
            <w:bookmarkStart w:id="15" w:name="_Toc139860398"/>
            <w:bookmarkStart w:id="16" w:name="_Toc140563482"/>
            <w:bookmarkStart w:id="17" w:name="_Toc140563768"/>
            <w:bookmarkStart w:id="18" w:name="_Toc140564268"/>
            <w:bookmarkStart w:id="19" w:name="_Toc140565571"/>
            <w:bookmarkStart w:id="20" w:name="_Toc140565714"/>
            <w:bookmarkStart w:id="21" w:name="_Toc140565875"/>
            <w:bookmarkStart w:id="22" w:name="_Toc140567506"/>
            <w:bookmarkStart w:id="23" w:name="_Toc140572379"/>
            <w:bookmarkStart w:id="24" w:name="_Toc201638955"/>
            <w:bookmarkStart w:id="25" w:name="_Toc216671603"/>
            <w:bookmarkStart w:id="26" w:name="_Toc300828085"/>
            <w:bookmarkStart w:id="27" w:name="_Toc300828163"/>
            <w:bookmarkStart w:id="28" w:name="_Toc300832957"/>
            <w:bookmarkStart w:id="29" w:name="_Toc300913855"/>
            <w:bookmarkStart w:id="30" w:name="_Ref64445633"/>
            <w:bookmarkEnd w:id="14"/>
            <w:bookmarkEnd w:id="15"/>
            <w:bookmarkEnd w:id="16"/>
            <w:bookmarkEnd w:id="17"/>
            <w:bookmarkEnd w:id="18"/>
            <w:bookmarkEnd w:id="19"/>
            <w:bookmarkEnd w:id="20"/>
            <w:bookmarkEnd w:id="21"/>
            <w:bookmarkEnd w:id="22"/>
            <w:bookmarkEnd w:id="23"/>
            <w:bookmarkEnd w:id="24"/>
            <w:bookmarkEnd w:id="25"/>
            <w:r w:rsidRPr="00FF7D4D">
              <w:rPr>
                <w:b/>
              </w:rPr>
              <w:t xml:space="preserve">Item </w:t>
            </w:r>
            <w:bookmarkEnd w:id="26"/>
            <w:bookmarkEnd w:id="27"/>
            <w:bookmarkEnd w:id="28"/>
            <w:bookmarkEnd w:id="29"/>
            <w:r w:rsidRPr="00FF7D4D">
              <w:rPr>
                <w:b/>
              </w:rPr>
              <w:t>2</w:t>
            </w:r>
            <w:r w:rsidRPr="00FF7D4D">
              <w:rPr>
                <w:b/>
              </w:rPr>
              <w:br/>
            </w:r>
            <w:bookmarkEnd w:id="30"/>
            <w:r w:rsidRPr="00B021F6">
              <w:t xml:space="preserve">(clause </w:t>
            </w:r>
            <w:r w:rsidR="000A03EC" w:rsidRPr="00B021F6">
              <w:fldChar w:fldCharType="begin"/>
            </w:r>
            <w:r w:rsidR="000A03EC" w:rsidRPr="00B021F6">
              <w:instrText xml:space="preserve"> REF _Ref383425944 \r \h </w:instrText>
            </w:r>
            <w:r w:rsidR="00B21804" w:rsidRPr="00B021F6">
              <w:instrText xml:space="preserve"> \* MERGEFORMAT </w:instrText>
            </w:r>
            <w:r w:rsidR="000A03EC" w:rsidRPr="00B021F6">
              <w:fldChar w:fldCharType="separate"/>
            </w:r>
            <w:r w:rsidR="00D51EEB">
              <w:t>1.1</w:t>
            </w:r>
            <w:r w:rsidR="000A03EC" w:rsidRPr="00B021F6">
              <w:fldChar w:fldCharType="end"/>
            </w:r>
            <w:r w:rsidRPr="00B021F6">
              <w:t>)</w:t>
            </w:r>
          </w:p>
        </w:tc>
        <w:tc>
          <w:tcPr>
            <w:tcW w:w="1825" w:type="dxa"/>
            <w:vMerge w:val="restart"/>
            <w:tcBorders>
              <w:top w:val="single" w:sz="4" w:space="0" w:color="C0C0C0"/>
              <w:left w:val="single" w:sz="4" w:space="0" w:color="C0C0C0"/>
              <w:bottom w:val="single" w:sz="4" w:space="0" w:color="C0C0C0"/>
              <w:right w:val="single" w:sz="4" w:space="0" w:color="C0C0C0"/>
            </w:tcBorders>
          </w:tcPr>
          <w:p w14:paraId="4A687A1F" w14:textId="77777777" w:rsidR="006C692F" w:rsidRPr="008D45E4" w:rsidRDefault="006C692F" w:rsidP="008D45E4">
            <w:pPr>
              <w:pStyle w:val="Table10ptText-ASDEFCON"/>
              <w:numPr>
                <w:ilvl w:val="0"/>
                <w:numId w:val="0"/>
              </w:numPr>
              <w:rPr>
                <w:b/>
              </w:rPr>
            </w:pPr>
            <w:bookmarkStart w:id="31" w:name="_Hlt83439176"/>
            <w:bookmarkEnd w:id="31"/>
            <w:r w:rsidRPr="008D45E4">
              <w:rPr>
                <w:b/>
              </w:rPr>
              <w:t>Term</w:t>
            </w:r>
            <w:r w:rsidR="00A93543" w:rsidRPr="008D45E4">
              <w:rPr>
                <w:b/>
              </w:rPr>
              <w:t>:</w:t>
            </w:r>
          </w:p>
        </w:tc>
        <w:tc>
          <w:tcPr>
            <w:tcW w:w="1706" w:type="dxa"/>
            <w:gridSpan w:val="2"/>
            <w:tcBorders>
              <w:top w:val="single" w:sz="4" w:space="0" w:color="C0C0C0"/>
              <w:left w:val="single" w:sz="4" w:space="0" w:color="C0C0C0"/>
              <w:bottom w:val="single" w:sz="4" w:space="0" w:color="C0C0C0"/>
              <w:right w:val="single" w:sz="4" w:space="0" w:color="C0C0C0"/>
            </w:tcBorders>
          </w:tcPr>
          <w:p w14:paraId="2521E57C" w14:textId="77777777" w:rsidR="006C692F" w:rsidRPr="00B21804" w:rsidRDefault="006C692F" w:rsidP="008D45E4">
            <w:pPr>
              <w:pStyle w:val="Table10ptText-ASDEFCON"/>
              <w:numPr>
                <w:ilvl w:val="0"/>
                <w:numId w:val="0"/>
              </w:numPr>
              <w:rPr>
                <w:i/>
              </w:rPr>
            </w:pPr>
            <w:r w:rsidRPr="00B21804">
              <w:t xml:space="preserve">Effective Date:   </w:t>
            </w:r>
          </w:p>
        </w:tc>
        <w:tc>
          <w:tcPr>
            <w:tcW w:w="3416" w:type="dxa"/>
            <w:tcBorders>
              <w:top w:val="single" w:sz="4" w:space="0" w:color="C0C0C0"/>
              <w:left w:val="single" w:sz="4" w:space="0" w:color="C0C0C0"/>
              <w:bottom w:val="single" w:sz="4" w:space="0" w:color="C0C0C0"/>
              <w:right w:val="single" w:sz="4" w:space="0" w:color="C0C0C0"/>
            </w:tcBorders>
          </w:tcPr>
          <w:p w14:paraId="206D80F1" w14:textId="43A76FA5" w:rsidR="006C692F" w:rsidRPr="008D45E4" w:rsidRDefault="00613C99" w:rsidP="00CD1101">
            <w:pPr>
              <w:pStyle w:val="Table10ptText-ASDEFCON"/>
              <w:numPr>
                <w:ilvl w:val="0"/>
                <w:numId w:val="0"/>
              </w:numPr>
              <w:rPr>
                <w:b/>
                <w:i/>
              </w:rPr>
            </w:pPr>
            <w:r w:rsidRPr="008D45E4">
              <w:rPr>
                <w:b/>
                <w:i/>
              </w:rPr>
              <w:fldChar w:fldCharType="begin">
                <w:ffData>
                  <w:name w:val="Text2"/>
                  <w:enabled/>
                  <w:calcOnExit w:val="0"/>
                  <w:textInput>
                    <w:default w:val="(INSERT DATE OF EXECUTION OF CONTRACT)"/>
                  </w:textInput>
                </w:ffData>
              </w:fldChar>
            </w:r>
            <w:r w:rsidRPr="008D45E4">
              <w:rPr>
                <w:b/>
                <w:i/>
              </w:rPr>
              <w:instrText xml:space="preserve"> FORMTEXT </w:instrText>
            </w:r>
            <w:r w:rsidRPr="008D45E4">
              <w:rPr>
                <w:b/>
                <w:i/>
              </w:rPr>
            </w:r>
            <w:r w:rsidRPr="008D45E4">
              <w:rPr>
                <w:b/>
                <w:i/>
              </w:rPr>
              <w:fldChar w:fldCharType="separate"/>
            </w:r>
            <w:r w:rsidR="00D51EEB" w:rsidRPr="008D45E4">
              <w:rPr>
                <w:b/>
                <w:i/>
              </w:rPr>
              <w:t>(INSERT DATE OF EXECUTION OF CONTRACT)</w:t>
            </w:r>
            <w:r w:rsidRPr="008D45E4">
              <w:rPr>
                <w:b/>
                <w:i/>
              </w:rPr>
              <w:fldChar w:fldCharType="end"/>
            </w:r>
          </w:p>
        </w:tc>
      </w:tr>
      <w:tr w:rsidR="0035297E" w:rsidRPr="00F71080" w14:paraId="4CE5159F" w14:textId="77777777" w:rsidTr="00CC613E">
        <w:trPr>
          <w:trHeight w:val="330"/>
        </w:trPr>
        <w:tc>
          <w:tcPr>
            <w:tcW w:w="1608" w:type="dxa"/>
            <w:vMerge/>
            <w:tcBorders>
              <w:top w:val="single" w:sz="4" w:space="0" w:color="C0C0C0"/>
              <w:left w:val="single" w:sz="4" w:space="0" w:color="C0C0C0"/>
              <w:bottom w:val="single" w:sz="4" w:space="0" w:color="C0C0C0"/>
              <w:right w:val="single" w:sz="4" w:space="0" w:color="C0C0C0"/>
            </w:tcBorders>
            <w:shd w:val="solid" w:color="F4F1EE" w:fill="auto"/>
          </w:tcPr>
          <w:p w14:paraId="0CB5D844" w14:textId="77777777" w:rsidR="0035297E" w:rsidRPr="00FF7D4D" w:rsidRDefault="0035297E" w:rsidP="00FF7D4D">
            <w:pPr>
              <w:pStyle w:val="Table10ptText-ASDEFCON"/>
              <w:rPr>
                <w:b/>
              </w:rPr>
            </w:pPr>
          </w:p>
        </w:tc>
        <w:tc>
          <w:tcPr>
            <w:tcW w:w="1825" w:type="dxa"/>
            <w:vMerge/>
            <w:tcBorders>
              <w:top w:val="single" w:sz="4" w:space="0" w:color="C0C0C0"/>
              <w:left w:val="single" w:sz="4" w:space="0" w:color="C0C0C0"/>
              <w:bottom w:val="single" w:sz="4" w:space="0" w:color="C0C0C0"/>
              <w:right w:val="single" w:sz="4" w:space="0" w:color="C0C0C0"/>
            </w:tcBorders>
          </w:tcPr>
          <w:p w14:paraId="37364F4B" w14:textId="77777777" w:rsidR="0035297E" w:rsidRPr="00B21804" w:rsidDel="000D46BA" w:rsidRDefault="0035297E" w:rsidP="00B21804">
            <w:pPr>
              <w:pStyle w:val="Table10ptHeading-ASDEFCON"/>
            </w:pPr>
          </w:p>
        </w:tc>
        <w:tc>
          <w:tcPr>
            <w:tcW w:w="1706" w:type="dxa"/>
            <w:gridSpan w:val="2"/>
            <w:tcBorders>
              <w:top w:val="single" w:sz="4" w:space="0" w:color="C0C0C0"/>
              <w:left w:val="single" w:sz="4" w:space="0" w:color="C0C0C0"/>
              <w:bottom w:val="single" w:sz="4" w:space="0" w:color="C0C0C0"/>
              <w:right w:val="single" w:sz="4" w:space="0" w:color="C0C0C0"/>
            </w:tcBorders>
          </w:tcPr>
          <w:p w14:paraId="398CB8A1" w14:textId="77777777" w:rsidR="0035297E" w:rsidRPr="00B21804" w:rsidRDefault="0035297E" w:rsidP="008D45E4">
            <w:pPr>
              <w:pStyle w:val="Table10ptText-ASDEFCON"/>
              <w:numPr>
                <w:ilvl w:val="0"/>
                <w:numId w:val="0"/>
              </w:numPr>
            </w:pPr>
            <w:r w:rsidRPr="00B21804">
              <w:t>Commencement Date:</w:t>
            </w:r>
          </w:p>
        </w:tc>
        <w:tc>
          <w:tcPr>
            <w:tcW w:w="3416" w:type="dxa"/>
            <w:tcBorders>
              <w:top w:val="single" w:sz="4" w:space="0" w:color="C0C0C0"/>
              <w:left w:val="single" w:sz="4" w:space="0" w:color="C0C0C0"/>
              <w:bottom w:val="single" w:sz="4" w:space="0" w:color="C0C0C0"/>
              <w:right w:val="single" w:sz="4" w:space="0" w:color="C0C0C0"/>
            </w:tcBorders>
          </w:tcPr>
          <w:p w14:paraId="6693BDCC" w14:textId="17CA3B4E" w:rsidR="0035297E" w:rsidRPr="008D45E4" w:rsidRDefault="00613C99" w:rsidP="00CD1101">
            <w:pPr>
              <w:pStyle w:val="Table10ptText-ASDEFCON"/>
              <w:numPr>
                <w:ilvl w:val="0"/>
                <w:numId w:val="0"/>
              </w:numPr>
              <w:rPr>
                <w:b/>
                <w:i/>
              </w:rPr>
            </w:pPr>
            <w:r w:rsidRPr="008D45E4">
              <w:rPr>
                <w:b/>
                <w:i/>
              </w:rPr>
              <w:fldChar w:fldCharType="begin">
                <w:ffData>
                  <w:name w:val=""/>
                  <w:enabled/>
                  <w:calcOnExit w:val="0"/>
                  <w:textInput>
                    <w:default w:val="(INSERT DATE SERVICES ARE TO COMMENCE)"/>
                  </w:textInput>
                </w:ffData>
              </w:fldChar>
            </w:r>
            <w:r w:rsidRPr="008D45E4">
              <w:rPr>
                <w:b/>
                <w:i/>
              </w:rPr>
              <w:instrText xml:space="preserve"> FORMTEXT </w:instrText>
            </w:r>
            <w:r w:rsidRPr="008D45E4">
              <w:rPr>
                <w:b/>
                <w:i/>
              </w:rPr>
            </w:r>
            <w:r w:rsidRPr="008D45E4">
              <w:rPr>
                <w:b/>
                <w:i/>
              </w:rPr>
              <w:fldChar w:fldCharType="separate"/>
            </w:r>
            <w:r w:rsidR="00D51EEB" w:rsidRPr="008D45E4">
              <w:rPr>
                <w:b/>
                <w:i/>
              </w:rPr>
              <w:t>(INSERT DATE SERVICES ARE TO COMMENCE)</w:t>
            </w:r>
            <w:r w:rsidRPr="008D45E4">
              <w:rPr>
                <w:b/>
                <w:i/>
              </w:rPr>
              <w:fldChar w:fldCharType="end"/>
            </w:r>
          </w:p>
        </w:tc>
      </w:tr>
      <w:tr w:rsidR="00E52C7D" w:rsidRPr="00F71080" w14:paraId="44952821" w14:textId="77777777" w:rsidTr="00CC613E">
        <w:trPr>
          <w:trHeight w:val="236"/>
        </w:trPr>
        <w:tc>
          <w:tcPr>
            <w:tcW w:w="1608" w:type="dxa"/>
            <w:vMerge/>
            <w:tcBorders>
              <w:top w:val="single" w:sz="4" w:space="0" w:color="C0C0C0"/>
              <w:left w:val="single" w:sz="4" w:space="0" w:color="C0C0C0"/>
              <w:bottom w:val="single" w:sz="4" w:space="0" w:color="C0C0C0"/>
              <w:right w:val="single" w:sz="4" w:space="0" w:color="C0C0C0"/>
            </w:tcBorders>
            <w:shd w:val="solid" w:color="F4F1EE" w:fill="auto"/>
          </w:tcPr>
          <w:p w14:paraId="0B7B5ECA" w14:textId="77777777" w:rsidR="006C692F" w:rsidRPr="00FF7D4D" w:rsidRDefault="006C692F" w:rsidP="00FF7D4D">
            <w:pPr>
              <w:pStyle w:val="Table10ptText-ASDEFCON"/>
              <w:rPr>
                <w:b/>
              </w:rPr>
            </w:pPr>
          </w:p>
        </w:tc>
        <w:tc>
          <w:tcPr>
            <w:tcW w:w="1825" w:type="dxa"/>
            <w:vMerge/>
            <w:tcBorders>
              <w:top w:val="single" w:sz="4" w:space="0" w:color="C0C0C0"/>
              <w:left w:val="single" w:sz="4" w:space="0" w:color="C0C0C0"/>
              <w:bottom w:val="single" w:sz="4" w:space="0" w:color="C0C0C0"/>
              <w:right w:val="single" w:sz="4" w:space="0" w:color="C0C0C0"/>
            </w:tcBorders>
          </w:tcPr>
          <w:p w14:paraId="16F01FB0" w14:textId="77777777" w:rsidR="006C692F" w:rsidRPr="00B21804" w:rsidRDefault="006C692F" w:rsidP="00B21804">
            <w:pPr>
              <w:pStyle w:val="Table10ptHeading-ASDEFCON"/>
            </w:pPr>
          </w:p>
        </w:tc>
        <w:tc>
          <w:tcPr>
            <w:tcW w:w="1706" w:type="dxa"/>
            <w:gridSpan w:val="2"/>
            <w:tcBorders>
              <w:top w:val="single" w:sz="4" w:space="0" w:color="C0C0C0"/>
              <w:left w:val="single" w:sz="4" w:space="0" w:color="C0C0C0"/>
              <w:bottom w:val="single" w:sz="4" w:space="0" w:color="C0C0C0"/>
              <w:right w:val="single" w:sz="4" w:space="0" w:color="C0C0C0"/>
            </w:tcBorders>
          </w:tcPr>
          <w:p w14:paraId="14FC4E2D" w14:textId="77777777" w:rsidR="006C692F" w:rsidRPr="00B21804" w:rsidRDefault="006C692F" w:rsidP="008D45E4">
            <w:pPr>
              <w:pStyle w:val="Table10ptText-ASDEFCON"/>
              <w:numPr>
                <w:ilvl w:val="0"/>
                <w:numId w:val="0"/>
              </w:numPr>
            </w:pPr>
            <w:r w:rsidRPr="00B21804">
              <w:t>Expiry Date:</w:t>
            </w:r>
          </w:p>
        </w:tc>
        <w:tc>
          <w:tcPr>
            <w:tcW w:w="3416" w:type="dxa"/>
            <w:tcBorders>
              <w:top w:val="single" w:sz="4" w:space="0" w:color="C0C0C0"/>
              <w:left w:val="single" w:sz="4" w:space="0" w:color="C0C0C0"/>
              <w:bottom w:val="single" w:sz="4" w:space="0" w:color="C0C0C0"/>
              <w:right w:val="single" w:sz="4" w:space="0" w:color="C0C0C0"/>
            </w:tcBorders>
          </w:tcPr>
          <w:p w14:paraId="2E4FC068" w14:textId="14B4C8D9" w:rsidR="006C692F" w:rsidRPr="008D45E4" w:rsidRDefault="0045453D" w:rsidP="00CD1101">
            <w:pPr>
              <w:pStyle w:val="Table10ptText-ASDEFCON"/>
              <w:numPr>
                <w:ilvl w:val="0"/>
                <w:numId w:val="0"/>
              </w:numPr>
              <w:rPr>
                <w:b/>
                <w:i/>
              </w:rPr>
            </w:pPr>
            <w:r w:rsidRPr="008D45E4">
              <w:rPr>
                <w:b/>
                <w:i/>
              </w:rPr>
              <w:fldChar w:fldCharType="begin">
                <w:ffData>
                  <w:name w:val=""/>
                  <w:enabled/>
                  <w:calcOnExit w:val="0"/>
                  <w:textInput>
                    <w:default w:val="(INSERT DATE IF APPLICABLE)"/>
                  </w:textInput>
                </w:ffData>
              </w:fldChar>
            </w:r>
            <w:r w:rsidRPr="008D45E4">
              <w:rPr>
                <w:b/>
                <w:i/>
              </w:rPr>
              <w:instrText xml:space="preserve"> FORMTEXT </w:instrText>
            </w:r>
            <w:r w:rsidRPr="008D45E4">
              <w:rPr>
                <w:b/>
                <w:i/>
              </w:rPr>
            </w:r>
            <w:r w:rsidRPr="008D45E4">
              <w:rPr>
                <w:b/>
                <w:i/>
              </w:rPr>
              <w:fldChar w:fldCharType="separate"/>
            </w:r>
            <w:r w:rsidR="00D51EEB" w:rsidRPr="008D45E4">
              <w:rPr>
                <w:b/>
                <w:i/>
              </w:rPr>
              <w:t>(INSERT DATE IF APPLICABLE)</w:t>
            </w:r>
            <w:r w:rsidRPr="008D45E4">
              <w:rPr>
                <w:b/>
                <w:i/>
              </w:rPr>
              <w:fldChar w:fldCharType="end"/>
            </w:r>
          </w:p>
        </w:tc>
      </w:tr>
      <w:tr w:rsidR="00E52C7D" w:rsidRPr="00F71080" w14:paraId="38D5079C" w14:textId="77777777" w:rsidTr="00CC613E">
        <w:trPr>
          <w:trHeight w:val="285"/>
        </w:trPr>
        <w:tc>
          <w:tcPr>
            <w:tcW w:w="1608" w:type="dxa"/>
            <w:tcBorders>
              <w:top w:val="single" w:sz="4" w:space="0" w:color="C0C0C0"/>
              <w:left w:val="single" w:sz="4" w:space="0" w:color="C0C0C0"/>
              <w:bottom w:val="single" w:sz="4" w:space="0" w:color="C0C0C0"/>
              <w:right w:val="single" w:sz="4" w:space="0" w:color="C0C0C0"/>
            </w:tcBorders>
            <w:shd w:val="solid" w:color="F4F1EE" w:fill="auto"/>
          </w:tcPr>
          <w:p w14:paraId="2931455E" w14:textId="20F67951" w:rsidR="006C692F" w:rsidRPr="00FF7D4D" w:rsidRDefault="006C692F" w:rsidP="008D45E4">
            <w:pPr>
              <w:pStyle w:val="Table10ptText-ASDEFCON"/>
              <w:numPr>
                <w:ilvl w:val="0"/>
                <w:numId w:val="0"/>
              </w:numPr>
              <w:rPr>
                <w:b/>
              </w:rPr>
            </w:pPr>
            <w:bookmarkStart w:id="32" w:name="_Toc136927147"/>
            <w:bookmarkStart w:id="33" w:name="_Toc139860399"/>
            <w:bookmarkStart w:id="34" w:name="_Toc140563483"/>
            <w:bookmarkStart w:id="35" w:name="_Toc140563769"/>
            <w:bookmarkStart w:id="36" w:name="_Toc140564269"/>
            <w:bookmarkStart w:id="37" w:name="_Toc140565572"/>
            <w:bookmarkStart w:id="38" w:name="_Toc140565715"/>
            <w:bookmarkStart w:id="39" w:name="_Toc140565876"/>
            <w:bookmarkStart w:id="40" w:name="_Toc140567507"/>
            <w:bookmarkStart w:id="41" w:name="_Toc140572380"/>
            <w:bookmarkStart w:id="42" w:name="_Toc201638956"/>
            <w:bookmarkStart w:id="43" w:name="_Toc216671604"/>
            <w:bookmarkEnd w:id="32"/>
            <w:bookmarkEnd w:id="33"/>
            <w:bookmarkEnd w:id="34"/>
            <w:bookmarkEnd w:id="35"/>
            <w:bookmarkEnd w:id="36"/>
            <w:bookmarkEnd w:id="37"/>
            <w:bookmarkEnd w:id="38"/>
            <w:bookmarkEnd w:id="39"/>
            <w:bookmarkEnd w:id="40"/>
            <w:bookmarkEnd w:id="41"/>
            <w:bookmarkEnd w:id="42"/>
            <w:bookmarkEnd w:id="43"/>
            <w:r w:rsidRPr="00FF7D4D">
              <w:rPr>
                <w:b/>
              </w:rPr>
              <w:t xml:space="preserve">Item </w:t>
            </w:r>
            <w:r w:rsidR="0014787E" w:rsidRPr="00FF7D4D">
              <w:rPr>
                <w:b/>
              </w:rPr>
              <w:t>3</w:t>
            </w:r>
            <w:r w:rsidRPr="00FF7D4D">
              <w:rPr>
                <w:b/>
              </w:rPr>
              <w:t xml:space="preserve"> </w:t>
            </w:r>
            <w:r w:rsidRPr="00FF7D4D">
              <w:rPr>
                <w:b/>
              </w:rPr>
              <w:br/>
            </w:r>
            <w:r w:rsidR="001B107A" w:rsidRPr="00B021F6">
              <w:t xml:space="preserve">(clause </w:t>
            </w:r>
            <w:r w:rsidR="001B107A" w:rsidRPr="00B021F6">
              <w:fldChar w:fldCharType="begin"/>
            </w:r>
            <w:r w:rsidR="001B107A" w:rsidRPr="00B021F6">
              <w:instrText xml:space="preserve"> REF _Ref232910597 \r \h </w:instrText>
            </w:r>
            <w:r w:rsidR="00B21804" w:rsidRPr="00B021F6">
              <w:instrText xml:space="preserve"> \* MERGEFORMAT </w:instrText>
            </w:r>
            <w:r w:rsidR="001B107A" w:rsidRPr="00B021F6">
              <w:fldChar w:fldCharType="separate"/>
            </w:r>
            <w:r w:rsidR="00D51EEB">
              <w:t>4.1a</w:t>
            </w:r>
            <w:r w:rsidR="001B107A" w:rsidRPr="00B021F6">
              <w:fldChar w:fldCharType="end"/>
            </w:r>
            <w:r w:rsidR="001B107A" w:rsidRPr="00B021F6">
              <w:t>)</w:t>
            </w:r>
          </w:p>
        </w:tc>
        <w:tc>
          <w:tcPr>
            <w:tcW w:w="2431" w:type="dxa"/>
            <w:gridSpan w:val="2"/>
            <w:tcBorders>
              <w:top w:val="single" w:sz="4" w:space="0" w:color="C0C0C0"/>
              <w:left w:val="single" w:sz="4" w:space="0" w:color="C0C0C0"/>
              <w:bottom w:val="single" w:sz="4" w:space="0" w:color="C0C0C0"/>
              <w:right w:val="single" w:sz="4" w:space="0" w:color="C0C0C0"/>
            </w:tcBorders>
          </w:tcPr>
          <w:p w14:paraId="623EF6A5" w14:textId="77777777" w:rsidR="006C692F" w:rsidRPr="008D45E4" w:rsidRDefault="00B92016" w:rsidP="008D45E4">
            <w:pPr>
              <w:pStyle w:val="Table10ptText-ASDEFCON"/>
              <w:numPr>
                <w:ilvl w:val="0"/>
                <w:numId w:val="0"/>
              </w:numPr>
              <w:rPr>
                <w:b/>
              </w:rPr>
            </w:pPr>
            <w:r w:rsidRPr="008D45E4">
              <w:rPr>
                <w:b/>
              </w:rPr>
              <w:t>Service Requirements:</w:t>
            </w:r>
          </w:p>
        </w:tc>
        <w:tc>
          <w:tcPr>
            <w:tcW w:w="4516" w:type="dxa"/>
            <w:gridSpan w:val="2"/>
            <w:tcBorders>
              <w:top w:val="single" w:sz="4" w:space="0" w:color="C0C0C0"/>
              <w:left w:val="single" w:sz="4" w:space="0" w:color="C0C0C0"/>
              <w:bottom w:val="single" w:sz="4" w:space="0" w:color="C0C0C0"/>
              <w:right w:val="single" w:sz="4" w:space="0" w:color="C0C0C0"/>
            </w:tcBorders>
          </w:tcPr>
          <w:p w14:paraId="24890D6E" w14:textId="432F2A74" w:rsidR="006C692F" w:rsidRPr="008D45E4" w:rsidRDefault="00CC613E" w:rsidP="00CD1101">
            <w:pPr>
              <w:pStyle w:val="Table10ptText-ASDEFCON"/>
              <w:numPr>
                <w:ilvl w:val="0"/>
                <w:numId w:val="0"/>
              </w:numPr>
              <w:rPr>
                <w:b/>
                <w:i/>
              </w:rPr>
            </w:pPr>
            <w:r w:rsidRPr="008D45E4">
              <w:rPr>
                <w:b/>
                <w:i/>
              </w:rPr>
              <w:fldChar w:fldCharType="begin">
                <w:ffData>
                  <w:name w:val=""/>
                  <w:enabled/>
                  <w:calcOnExit w:val="0"/>
                  <w:textInput>
                    <w:default w:val="[INSERT SERVICE REQUIREMENTS]"/>
                  </w:textInput>
                </w:ffData>
              </w:fldChar>
            </w:r>
            <w:r w:rsidRPr="008D45E4">
              <w:rPr>
                <w:b/>
                <w:i/>
              </w:rPr>
              <w:instrText xml:space="preserve"> FORMTEXT </w:instrText>
            </w:r>
            <w:r w:rsidRPr="008D45E4">
              <w:rPr>
                <w:b/>
                <w:i/>
              </w:rPr>
            </w:r>
            <w:r w:rsidRPr="008D45E4">
              <w:rPr>
                <w:b/>
                <w:i/>
              </w:rPr>
              <w:fldChar w:fldCharType="separate"/>
            </w:r>
            <w:r w:rsidR="00D51EEB" w:rsidRPr="008D45E4">
              <w:rPr>
                <w:b/>
                <w:i/>
              </w:rPr>
              <w:t>[INSERT SERVICE REQUIREMENTS]</w:t>
            </w:r>
            <w:r w:rsidRPr="008D45E4">
              <w:rPr>
                <w:b/>
                <w:i/>
              </w:rPr>
              <w:fldChar w:fldCharType="end"/>
            </w:r>
          </w:p>
        </w:tc>
      </w:tr>
      <w:tr w:rsidR="00E52C7D" w:rsidRPr="00F71080" w14:paraId="3B091BA3" w14:textId="77777777" w:rsidTr="00CC613E">
        <w:trPr>
          <w:trHeight w:val="330"/>
        </w:trPr>
        <w:tc>
          <w:tcPr>
            <w:tcW w:w="1608" w:type="dxa"/>
            <w:tcBorders>
              <w:top w:val="single" w:sz="4" w:space="0" w:color="C0C0C0"/>
              <w:left w:val="single" w:sz="4" w:space="0" w:color="C0C0C0"/>
              <w:bottom w:val="single" w:sz="4" w:space="0" w:color="C0C0C0"/>
              <w:right w:val="single" w:sz="4" w:space="0" w:color="C0C0C0"/>
            </w:tcBorders>
            <w:shd w:val="solid" w:color="F4F1EE" w:fill="auto"/>
          </w:tcPr>
          <w:p w14:paraId="5F91AC8F" w14:textId="5764B599" w:rsidR="006C692F" w:rsidRPr="00FF7D4D" w:rsidRDefault="006C692F" w:rsidP="008D45E4">
            <w:pPr>
              <w:pStyle w:val="Table10ptText-ASDEFCON"/>
              <w:numPr>
                <w:ilvl w:val="0"/>
                <w:numId w:val="0"/>
              </w:numPr>
              <w:rPr>
                <w:b/>
              </w:rPr>
            </w:pPr>
            <w:r w:rsidRPr="00FF7D4D">
              <w:rPr>
                <w:b/>
              </w:rPr>
              <w:t xml:space="preserve">Item </w:t>
            </w:r>
            <w:r w:rsidR="0014787E" w:rsidRPr="00FF7D4D">
              <w:rPr>
                <w:b/>
              </w:rPr>
              <w:t>4</w:t>
            </w:r>
            <w:r w:rsidRPr="00FF7D4D">
              <w:rPr>
                <w:b/>
              </w:rPr>
              <w:t xml:space="preserve"> </w:t>
            </w:r>
            <w:r w:rsidRPr="00FF7D4D">
              <w:rPr>
                <w:b/>
              </w:rPr>
              <w:br/>
            </w:r>
            <w:r w:rsidR="00485AB4" w:rsidRPr="00B021F6">
              <w:t xml:space="preserve">(clause </w:t>
            </w:r>
            <w:r w:rsidR="00042181" w:rsidRPr="00B021F6">
              <w:fldChar w:fldCharType="begin"/>
            </w:r>
            <w:r w:rsidR="00042181" w:rsidRPr="00B021F6">
              <w:instrText xml:space="preserve"> REF _Ref232910597 \r \h </w:instrText>
            </w:r>
            <w:r w:rsidR="00B21804" w:rsidRPr="00B021F6">
              <w:instrText xml:space="preserve"> \* MERGEFORMAT </w:instrText>
            </w:r>
            <w:r w:rsidR="00042181" w:rsidRPr="00B021F6">
              <w:fldChar w:fldCharType="separate"/>
            </w:r>
            <w:r w:rsidR="00D51EEB">
              <w:t>4.1a</w:t>
            </w:r>
            <w:r w:rsidR="00042181" w:rsidRPr="00B021F6">
              <w:fldChar w:fldCharType="end"/>
            </w:r>
            <w:r w:rsidR="00485AB4" w:rsidRPr="00B021F6">
              <w:t>)</w:t>
            </w:r>
          </w:p>
        </w:tc>
        <w:tc>
          <w:tcPr>
            <w:tcW w:w="2431" w:type="dxa"/>
            <w:gridSpan w:val="2"/>
            <w:tcBorders>
              <w:top w:val="single" w:sz="4" w:space="0" w:color="C0C0C0"/>
              <w:left w:val="single" w:sz="4" w:space="0" w:color="C0C0C0"/>
              <w:bottom w:val="single" w:sz="4" w:space="0" w:color="C0C0C0"/>
              <w:right w:val="single" w:sz="4" w:space="0" w:color="C0C0C0"/>
            </w:tcBorders>
          </w:tcPr>
          <w:p w14:paraId="7295CF53" w14:textId="77777777" w:rsidR="006C692F" w:rsidRPr="008D45E4" w:rsidRDefault="00AF42B0" w:rsidP="008D45E4">
            <w:pPr>
              <w:pStyle w:val="Table10ptText-ASDEFCON"/>
              <w:numPr>
                <w:ilvl w:val="0"/>
                <w:numId w:val="0"/>
              </w:numPr>
              <w:rPr>
                <w:b/>
              </w:rPr>
            </w:pPr>
            <w:r w:rsidRPr="008D45E4">
              <w:rPr>
                <w:b/>
              </w:rPr>
              <w:t>Location of Services:</w:t>
            </w:r>
          </w:p>
        </w:tc>
        <w:tc>
          <w:tcPr>
            <w:tcW w:w="4516" w:type="dxa"/>
            <w:gridSpan w:val="2"/>
            <w:tcBorders>
              <w:top w:val="single" w:sz="4" w:space="0" w:color="C0C0C0"/>
              <w:left w:val="single" w:sz="4" w:space="0" w:color="C0C0C0"/>
              <w:bottom w:val="single" w:sz="4" w:space="0" w:color="C0C0C0"/>
              <w:right w:val="single" w:sz="4" w:space="0" w:color="C0C0C0"/>
            </w:tcBorders>
          </w:tcPr>
          <w:p w14:paraId="783F9A23" w14:textId="4D58BADE" w:rsidR="006C692F" w:rsidRPr="008D45E4" w:rsidRDefault="00CC613E" w:rsidP="00CD1101">
            <w:pPr>
              <w:pStyle w:val="Table10ptText-ASDEFCON"/>
              <w:numPr>
                <w:ilvl w:val="0"/>
                <w:numId w:val="0"/>
              </w:numPr>
              <w:rPr>
                <w:b/>
                <w:i/>
              </w:rPr>
            </w:pPr>
            <w:r w:rsidRPr="008D45E4">
              <w:rPr>
                <w:b/>
                <w:i/>
              </w:rPr>
              <w:fldChar w:fldCharType="begin">
                <w:ffData>
                  <w:name w:val=""/>
                  <w:enabled/>
                  <w:calcOnExit w:val="0"/>
                  <w:textInput>
                    <w:default w:val="[INSERT LOCATION OF SERVICES]"/>
                  </w:textInput>
                </w:ffData>
              </w:fldChar>
            </w:r>
            <w:r w:rsidRPr="008D45E4">
              <w:rPr>
                <w:b/>
                <w:i/>
              </w:rPr>
              <w:instrText xml:space="preserve"> FORMTEXT </w:instrText>
            </w:r>
            <w:r w:rsidRPr="008D45E4">
              <w:rPr>
                <w:b/>
                <w:i/>
              </w:rPr>
            </w:r>
            <w:r w:rsidRPr="008D45E4">
              <w:rPr>
                <w:b/>
                <w:i/>
              </w:rPr>
              <w:fldChar w:fldCharType="separate"/>
            </w:r>
            <w:r w:rsidR="00D51EEB" w:rsidRPr="008D45E4">
              <w:rPr>
                <w:b/>
                <w:i/>
              </w:rPr>
              <w:t>[INSERT LOCATION OF SERVICES]</w:t>
            </w:r>
            <w:r w:rsidRPr="008D45E4">
              <w:rPr>
                <w:b/>
                <w:i/>
              </w:rPr>
              <w:fldChar w:fldCharType="end"/>
            </w:r>
          </w:p>
        </w:tc>
      </w:tr>
    </w:tbl>
    <w:p w14:paraId="67761DD8" w14:textId="77777777" w:rsidR="00CC613E" w:rsidRPr="00065382" w:rsidRDefault="00CC613E">
      <w:r w:rsidRPr="00065382">
        <w:br w:type="page"/>
      </w:r>
    </w:p>
    <w:tbl>
      <w:tblPr>
        <w:tblW w:w="4883" w:type="pct"/>
        <w:tblInd w:w="5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57" w:type="dxa"/>
          <w:right w:w="57" w:type="dxa"/>
        </w:tblCellMar>
        <w:tblLook w:val="0000" w:firstRow="0" w:lastRow="0" w:firstColumn="0" w:lastColumn="0" w:noHBand="0" w:noVBand="0"/>
      </w:tblPr>
      <w:tblGrid>
        <w:gridCol w:w="1726"/>
        <w:gridCol w:w="3097"/>
        <w:gridCol w:w="30"/>
        <w:gridCol w:w="1691"/>
        <w:gridCol w:w="2630"/>
      </w:tblGrid>
      <w:tr w:rsidR="00E52C7D" w:rsidRPr="00F71080" w14:paraId="64B37080" w14:textId="77777777" w:rsidTr="00485AB4">
        <w:trPr>
          <w:trHeight w:val="285"/>
        </w:trPr>
        <w:tc>
          <w:tcPr>
            <w:tcW w:w="1748" w:type="dxa"/>
            <w:tcBorders>
              <w:top w:val="single" w:sz="4" w:space="0" w:color="C0C0C0"/>
              <w:left w:val="single" w:sz="4" w:space="0" w:color="C0C0C0"/>
              <w:bottom w:val="single" w:sz="4" w:space="0" w:color="C0C0C0"/>
              <w:right w:val="single" w:sz="4" w:space="0" w:color="C0C0C0"/>
            </w:tcBorders>
            <w:shd w:val="solid" w:color="F4F1EE" w:fill="auto"/>
          </w:tcPr>
          <w:p w14:paraId="3963DB4F" w14:textId="53DACDE5" w:rsidR="006C692F" w:rsidRPr="00FF7D4D" w:rsidRDefault="006C692F" w:rsidP="008D45E4">
            <w:pPr>
              <w:pStyle w:val="Table10ptText-ASDEFCON"/>
              <w:numPr>
                <w:ilvl w:val="0"/>
                <w:numId w:val="0"/>
              </w:numPr>
              <w:rPr>
                <w:b/>
              </w:rPr>
            </w:pPr>
            <w:r w:rsidRPr="00FF7D4D">
              <w:rPr>
                <w:b/>
              </w:rPr>
              <w:lastRenderedPageBreak/>
              <w:t xml:space="preserve">Item </w:t>
            </w:r>
            <w:r w:rsidR="0014787E" w:rsidRPr="00FF7D4D">
              <w:rPr>
                <w:b/>
              </w:rPr>
              <w:t>5</w:t>
            </w:r>
            <w:r w:rsidRPr="00FF7D4D">
              <w:rPr>
                <w:b/>
              </w:rPr>
              <w:t xml:space="preserve"> </w:t>
            </w:r>
            <w:r w:rsidRPr="00FF7D4D">
              <w:rPr>
                <w:b/>
              </w:rPr>
              <w:br/>
            </w:r>
            <w:r w:rsidR="00485AB4" w:rsidRPr="00B021F6">
              <w:t xml:space="preserve">(clause </w:t>
            </w:r>
            <w:r w:rsidR="00042181" w:rsidRPr="00B021F6">
              <w:fldChar w:fldCharType="begin"/>
            </w:r>
            <w:r w:rsidR="00042181" w:rsidRPr="00B021F6">
              <w:instrText xml:space="preserve"> REF _Ref232910597 \r \h </w:instrText>
            </w:r>
            <w:r w:rsidR="00FF7D4D" w:rsidRPr="00B021F6">
              <w:instrText xml:space="preserve"> \* MERGEFORMAT </w:instrText>
            </w:r>
            <w:r w:rsidR="00042181" w:rsidRPr="00B021F6">
              <w:fldChar w:fldCharType="separate"/>
            </w:r>
            <w:r w:rsidR="00D51EEB">
              <w:t>4.1a</w:t>
            </w:r>
            <w:r w:rsidR="00042181" w:rsidRPr="00B021F6">
              <w:fldChar w:fldCharType="end"/>
            </w:r>
            <w:r w:rsidR="00485AB4" w:rsidRPr="00B021F6">
              <w:t>)</w:t>
            </w:r>
          </w:p>
        </w:tc>
        <w:tc>
          <w:tcPr>
            <w:tcW w:w="3139" w:type="dxa"/>
            <w:tcBorders>
              <w:top w:val="single" w:sz="4" w:space="0" w:color="C0C0C0"/>
              <w:left w:val="single" w:sz="4" w:space="0" w:color="C0C0C0"/>
              <w:bottom w:val="single" w:sz="4" w:space="0" w:color="C0C0C0"/>
              <w:right w:val="single" w:sz="4" w:space="0" w:color="C0C0C0"/>
            </w:tcBorders>
          </w:tcPr>
          <w:p w14:paraId="46E1387F" w14:textId="77777777" w:rsidR="006C692F" w:rsidRPr="008D45E4" w:rsidRDefault="00AF42B0" w:rsidP="008D45E4">
            <w:pPr>
              <w:pStyle w:val="Table10ptText-ASDEFCON"/>
              <w:numPr>
                <w:ilvl w:val="0"/>
                <w:numId w:val="0"/>
              </w:numPr>
              <w:rPr>
                <w:b/>
              </w:rPr>
            </w:pPr>
            <w:r w:rsidRPr="008D45E4">
              <w:rPr>
                <w:b/>
              </w:rPr>
              <w:t>Timing for Delivery of Services</w:t>
            </w:r>
            <w:r w:rsidR="00A93543" w:rsidRPr="008D45E4">
              <w:rPr>
                <w:b/>
              </w:rPr>
              <w:t>:</w:t>
            </w:r>
          </w:p>
        </w:tc>
        <w:tc>
          <w:tcPr>
            <w:tcW w:w="4408" w:type="dxa"/>
            <w:gridSpan w:val="3"/>
            <w:tcBorders>
              <w:top w:val="single" w:sz="4" w:space="0" w:color="C0C0C0"/>
              <w:left w:val="single" w:sz="4" w:space="0" w:color="C0C0C0"/>
              <w:bottom w:val="single" w:sz="4" w:space="0" w:color="C0C0C0"/>
              <w:right w:val="single" w:sz="4" w:space="0" w:color="C0C0C0"/>
            </w:tcBorders>
          </w:tcPr>
          <w:p w14:paraId="49412EF6" w14:textId="4E719BAE" w:rsidR="006C692F" w:rsidRPr="00FF7D4D" w:rsidRDefault="001B107A" w:rsidP="00CD1101">
            <w:pPr>
              <w:pStyle w:val="Table10ptText-ASDEFCON"/>
              <w:numPr>
                <w:ilvl w:val="0"/>
                <w:numId w:val="0"/>
              </w:numPr>
              <w:rPr>
                <w:b/>
              </w:rPr>
            </w:pPr>
            <w:r w:rsidRPr="00FF7D4D">
              <w:rPr>
                <w:b/>
              </w:rPr>
              <w:fldChar w:fldCharType="begin">
                <w:ffData>
                  <w:name w:val=""/>
                  <w:enabled/>
                  <w:calcOnExit w:val="0"/>
                  <w:textInput>
                    <w:default w:val="[INSERT TIMING FOR DELIVERY OF SERVICES]"/>
                  </w:textInput>
                </w:ffData>
              </w:fldChar>
            </w:r>
            <w:r w:rsidRPr="00FF7D4D">
              <w:rPr>
                <w:b/>
              </w:rPr>
              <w:instrText xml:space="preserve"> FORMTEXT </w:instrText>
            </w:r>
            <w:r w:rsidRPr="00FF7D4D">
              <w:rPr>
                <w:b/>
              </w:rPr>
            </w:r>
            <w:r w:rsidRPr="00FF7D4D">
              <w:rPr>
                <w:b/>
              </w:rPr>
              <w:fldChar w:fldCharType="separate"/>
            </w:r>
            <w:r w:rsidR="00D51EEB">
              <w:rPr>
                <w:b/>
                <w:noProof/>
              </w:rPr>
              <w:t>[INSERT TIMING FOR DELIVERY OF SERVICES]</w:t>
            </w:r>
            <w:r w:rsidRPr="00FF7D4D">
              <w:rPr>
                <w:b/>
              </w:rPr>
              <w:fldChar w:fldCharType="end"/>
            </w:r>
          </w:p>
        </w:tc>
      </w:tr>
      <w:tr w:rsidR="00E52C7D" w:rsidRPr="00F71080" w14:paraId="6485CE34" w14:textId="77777777" w:rsidTr="006D2A20">
        <w:trPr>
          <w:trHeight w:val="667"/>
        </w:trPr>
        <w:tc>
          <w:tcPr>
            <w:tcW w:w="1748" w:type="dxa"/>
            <w:tcBorders>
              <w:top w:val="single" w:sz="4" w:space="0" w:color="C0C0C0"/>
              <w:left w:val="single" w:sz="4" w:space="0" w:color="C0C0C0"/>
              <w:bottom w:val="single" w:sz="4" w:space="0" w:color="C0C0C0"/>
              <w:right w:val="single" w:sz="4" w:space="0" w:color="C0C0C0"/>
            </w:tcBorders>
            <w:shd w:val="solid" w:color="F4F1EE" w:fill="auto"/>
          </w:tcPr>
          <w:p w14:paraId="52EFD63C" w14:textId="5E442AE3" w:rsidR="006C692F" w:rsidRPr="00FF7D4D" w:rsidRDefault="006C692F" w:rsidP="008D45E4">
            <w:pPr>
              <w:pStyle w:val="Table10ptText-ASDEFCON"/>
              <w:numPr>
                <w:ilvl w:val="0"/>
                <w:numId w:val="0"/>
              </w:numPr>
              <w:rPr>
                <w:b/>
              </w:rPr>
            </w:pPr>
            <w:r w:rsidRPr="00FF7D4D">
              <w:rPr>
                <w:b/>
              </w:rPr>
              <w:t xml:space="preserve">Item </w:t>
            </w:r>
            <w:r w:rsidR="0014787E" w:rsidRPr="00FF7D4D">
              <w:rPr>
                <w:b/>
              </w:rPr>
              <w:t>6</w:t>
            </w:r>
            <w:r w:rsidRPr="00FF7D4D">
              <w:rPr>
                <w:b/>
              </w:rPr>
              <w:br/>
            </w:r>
            <w:r w:rsidRPr="00B021F6">
              <w:t xml:space="preserve">(clause </w:t>
            </w:r>
            <w:r w:rsidR="0014787E" w:rsidRPr="00B021F6">
              <w:fldChar w:fldCharType="begin"/>
            </w:r>
            <w:r w:rsidR="0014787E" w:rsidRPr="00B021F6">
              <w:instrText xml:space="preserve"> REF _Ref352078703 \r \h </w:instrText>
            </w:r>
            <w:r w:rsidR="00FF7D4D" w:rsidRPr="00B021F6">
              <w:instrText xml:space="preserve"> \* MERGEFORMAT </w:instrText>
            </w:r>
            <w:r w:rsidR="0014787E" w:rsidRPr="00B021F6">
              <w:fldChar w:fldCharType="separate"/>
            </w:r>
            <w:r w:rsidR="00D51EEB">
              <w:t>4.1b</w:t>
            </w:r>
            <w:r w:rsidR="0014787E" w:rsidRPr="00B021F6">
              <w:fldChar w:fldCharType="end"/>
            </w:r>
            <w:r w:rsidRPr="00B021F6">
              <w:t>)</w:t>
            </w:r>
          </w:p>
        </w:tc>
        <w:tc>
          <w:tcPr>
            <w:tcW w:w="3169" w:type="dxa"/>
            <w:gridSpan w:val="2"/>
            <w:tcBorders>
              <w:top w:val="single" w:sz="4" w:space="0" w:color="C0C0C0"/>
              <w:left w:val="single" w:sz="4" w:space="0" w:color="C0C0C0"/>
              <w:bottom w:val="single" w:sz="4" w:space="0" w:color="C0C0C0"/>
              <w:right w:val="single" w:sz="4" w:space="0" w:color="C0C0C0"/>
            </w:tcBorders>
          </w:tcPr>
          <w:p w14:paraId="55FA9FAD" w14:textId="77777777" w:rsidR="006C692F" w:rsidRPr="008D45E4" w:rsidRDefault="00AF42B0" w:rsidP="008D45E4">
            <w:pPr>
              <w:pStyle w:val="Table10ptText-ASDEFCON"/>
              <w:numPr>
                <w:ilvl w:val="0"/>
                <w:numId w:val="0"/>
              </w:numPr>
              <w:rPr>
                <w:b/>
              </w:rPr>
            </w:pPr>
            <w:r w:rsidRPr="008D45E4">
              <w:rPr>
                <w:b/>
              </w:rPr>
              <w:t xml:space="preserve">Personnel to be used in the </w:t>
            </w:r>
            <w:r w:rsidR="00CC613E" w:rsidRPr="008D45E4">
              <w:rPr>
                <w:b/>
              </w:rPr>
              <w:t>P</w:t>
            </w:r>
            <w:r w:rsidRPr="008D45E4">
              <w:rPr>
                <w:b/>
              </w:rPr>
              <w:t>rovision of the Services</w:t>
            </w:r>
            <w:r w:rsidR="00A93543" w:rsidRPr="008D45E4">
              <w:rPr>
                <w:b/>
              </w:rPr>
              <w:t>:</w:t>
            </w:r>
          </w:p>
        </w:tc>
        <w:tc>
          <w:tcPr>
            <w:tcW w:w="4378" w:type="dxa"/>
            <w:gridSpan w:val="2"/>
            <w:tcBorders>
              <w:top w:val="single" w:sz="4" w:space="0" w:color="C0C0C0"/>
              <w:left w:val="single" w:sz="4" w:space="0" w:color="C0C0C0"/>
              <w:bottom w:val="single" w:sz="4" w:space="0" w:color="C0C0C0"/>
              <w:right w:val="single" w:sz="4" w:space="0" w:color="C0C0C0"/>
            </w:tcBorders>
          </w:tcPr>
          <w:p w14:paraId="0ACC8E90" w14:textId="21686AA9" w:rsidR="006C692F" w:rsidRPr="00065382" w:rsidRDefault="00026370" w:rsidP="008D45E4">
            <w:pPr>
              <w:pStyle w:val="Table10ptHeading-ASDEFCON"/>
              <w:jc w:val="both"/>
            </w:pPr>
            <w:r w:rsidRPr="00065382">
              <w:rPr>
                <w:lang w:eastAsia="zh-CN"/>
              </w:rPr>
              <w:fldChar w:fldCharType="begin">
                <w:ffData>
                  <w:name w:val=""/>
                  <w:enabled/>
                  <w:calcOnExit w:val="0"/>
                  <w:textInput>
                    <w:default w:val="(INSERT PERSONNEL TO BE USED IN THE PROVISION OF THE SERVICES IF APPLICABLE)"/>
                  </w:textInput>
                </w:ffData>
              </w:fldChar>
            </w:r>
            <w:r w:rsidRPr="00065382">
              <w:rPr>
                <w:lang w:eastAsia="zh-CN"/>
              </w:rPr>
              <w:instrText xml:space="preserve"> FORMTEXT </w:instrText>
            </w:r>
            <w:r w:rsidRPr="00065382">
              <w:rPr>
                <w:lang w:eastAsia="zh-CN"/>
              </w:rPr>
            </w:r>
            <w:r w:rsidRPr="00065382">
              <w:rPr>
                <w:lang w:eastAsia="zh-CN"/>
              </w:rPr>
              <w:fldChar w:fldCharType="separate"/>
            </w:r>
            <w:r w:rsidR="00D51EEB">
              <w:rPr>
                <w:noProof/>
                <w:lang w:eastAsia="zh-CN"/>
              </w:rPr>
              <w:t>(INSERT PERSONNEL TO BE USED IN THE PROVISION OF THE SERVICES IF APPLICABLE)</w:t>
            </w:r>
            <w:r w:rsidRPr="00065382">
              <w:rPr>
                <w:lang w:eastAsia="zh-CN"/>
              </w:rPr>
              <w:fldChar w:fldCharType="end"/>
            </w:r>
          </w:p>
        </w:tc>
      </w:tr>
      <w:tr w:rsidR="00202997" w:rsidRPr="00F71080" w14:paraId="396E89BB" w14:textId="77777777" w:rsidTr="006D2A20">
        <w:trPr>
          <w:trHeight w:val="667"/>
        </w:trPr>
        <w:tc>
          <w:tcPr>
            <w:tcW w:w="1748" w:type="dxa"/>
            <w:tcBorders>
              <w:top w:val="single" w:sz="4" w:space="0" w:color="C0C0C0"/>
              <w:left w:val="single" w:sz="4" w:space="0" w:color="C0C0C0"/>
              <w:bottom w:val="single" w:sz="4" w:space="0" w:color="C0C0C0"/>
              <w:right w:val="single" w:sz="4" w:space="0" w:color="C0C0C0"/>
            </w:tcBorders>
            <w:shd w:val="solid" w:color="F4F1EE" w:fill="auto"/>
          </w:tcPr>
          <w:p w14:paraId="7C447AF3" w14:textId="270C80B6" w:rsidR="00202997" w:rsidRPr="00B021F6" w:rsidRDefault="00202997" w:rsidP="008D45E4">
            <w:pPr>
              <w:pStyle w:val="Table10ptText-ASDEFCON"/>
              <w:numPr>
                <w:ilvl w:val="0"/>
                <w:numId w:val="0"/>
              </w:numPr>
            </w:pPr>
            <w:r w:rsidRPr="00FF7D4D">
              <w:rPr>
                <w:b/>
              </w:rPr>
              <w:t>Item 7</w:t>
            </w:r>
            <w:r w:rsidR="00B021F6" w:rsidRPr="00FF7D4D">
              <w:rPr>
                <w:b/>
              </w:rPr>
              <w:br/>
            </w:r>
            <w:r w:rsidRPr="00B021F6">
              <w:t xml:space="preserve">(clause </w:t>
            </w:r>
            <w:r w:rsidR="00CB660A">
              <w:fldChar w:fldCharType="begin"/>
            </w:r>
            <w:r w:rsidR="00CB660A">
              <w:instrText xml:space="preserve"> REF _Ref11853291 \r \h </w:instrText>
            </w:r>
            <w:r w:rsidR="00CB660A">
              <w:fldChar w:fldCharType="separate"/>
            </w:r>
            <w:r w:rsidR="00D51EEB">
              <w:t>8.1</w:t>
            </w:r>
            <w:r w:rsidR="00CB660A">
              <w:fldChar w:fldCharType="end"/>
            </w:r>
            <w:r w:rsidRPr="00B021F6">
              <w:t>)</w:t>
            </w:r>
          </w:p>
        </w:tc>
        <w:tc>
          <w:tcPr>
            <w:tcW w:w="3169" w:type="dxa"/>
            <w:gridSpan w:val="2"/>
            <w:tcBorders>
              <w:top w:val="single" w:sz="4" w:space="0" w:color="C0C0C0"/>
              <w:left w:val="single" w:sz="4" w:space="0" w:color="C0C0C0"/>
              <w:bottom w:val="single" w:sz="4" w:space="0" w:color="C0C0C0"/>
              <w:right w:val="single" w:sz="4" w:space="0" w:color="C0C0C0"/>
            </w:tcBorders>
          </w:tcPr>
          <w:p w14:paraId="6A2DC937" w14:textId="77777777" w:rsidR="00202997" w:rsidRPr="008D45E4" w:rsidRDefault="00202997" w:rsidP="008D45E4">
            <w:pPr>
              <w:pStyle w:val="Table10ptText-ASDEFCON"/>
              <w:numPr>
                <w:ilvl w:val="0"/>
                <w:numId w:val="0"/>
              </w:numPr>
              <w:rPr>
                <w:b/>
              </w:rPr>
            </w:pPr>
            <w:r w:rsidRPr="008D45E4">
              <w:rPr>
                <w:b/>
              </w:rPr>
              <w:t>Contract Price:</w:t>
            </w:r>
          </w:p>
        </w:tc>
        <w:tc>
          <w:tcPr>
            <w:tcW w:w="4378" w:type="dxa"/>
            <w:gridSpan w:val="2"/>
            <w:tcBorders>
              <w:top w:val="single" w:sz="4" w:space="0" w:color="C0C0C0"/>
              <w:left w:val="single" w:sz="4" w:space="0" w:color="C0C0C0"/>
              <w:bottom w:val="single" w:sz="4" w:space="0" w:color="C0C0C0"/>
              <w:right w:val="single" w:sz="4" w:space="0" w:color="C0C0C0"/>
            </w:tcBorders>
          </w:tcPr>
          <w:p w14:paraId="798D3671" w14:textId="4CE69742" w:rsidR="00202997" w:rsidRPr="00065382" w:rsidRDefault="00B1755D" w:rsidP="008D45E4">
            <w:pPr>
              <w:pStyle w:val="Table10ptHeading-ASDEFCON"/>
              <w:jc w:val="both"/>
            </w:pPr>
            <w:r w:rsidRPr="00065382">
              <w:rPr>
                <w:noProof/>
                <w:lang w:eastAsia="zh-CN"/>
              </w:rPr>
              <w:fldChar w:fldCharType="begin">
                <w:ffData>
                  <w:name w:val=""/>
                  <w:enabled/>
                  <w:calcOnExit w:val="0"/>
                  <w:textInput>
                    <w:default w:val="(INSERT AMOUNT AND MANNER OF PAYMENT, INCLUDING INSTALMENTS OR MILESTONES)"/>
                  </w:textInput>
                </w:ffData>
              </w:fldChar>
            </w:r>
            <w:r w:rsidRPr="00065382">
              <w:rPr>
                <w:noProof/>
                <w:lang w:eastAsia="zh-CN"/>
              </w:rPr>
              <w:instrText xml:space="preserve"> FORMTEXT </w:instrText>
            </w:r>
            <w:r w:rsidRPr="00065382">
              <w:rPr>
                <w:noProof/>
                <w:lang w:eastAsia="zh-CN"/>
              </w:rPr>
            </w:r>
            <w:r w:rsidRPr="00065382">
              <w:rPr>
                <w:noProof/>
                <w:lang w:eastAsia="zh-CN"/>
              </w:rPr>
              <w:fldChar w:fldCharType="separate"/>
            </w:r>
            <w:r w:rsidR="00D51EEB">
              <w:rPr>
                <w:noProof/>
                <w:lang w:eastAsia="zh-CN"/>
              </w:rPr>
              <w:t>(INSERT AMOUNT AND MANNER OF PAYMENT, INCLUDING INSTALMENTS OR MILESTONES)</w:t>
            </w:r>
            <w:r w:rsidRPr="00065382">
              <w:rPr>
                <w:noProof/>
                <w:lang w:eastAsia="zh-CN"/>
              </w:rPr>
              <w:fldChar w:fldCharType="end"/>
            </w:r>
          </w:p>
        </w:tc>
      </w:tr>
      <w:tr w:rsidR="00AF42B0" w:rsidRPr="00F71080" w14:paraId="27833D80" w14:textId="77777777" w:rsidTr="006D2A20">
        <w:trPr>
          <w:trHeight w:val="667"/>
        </w:trPr>
        <w:tc>
          <w:tcPr>
            <w:tcW w:w="1748" w:type="dxa"/>
            <w:tcBorders>
              <w:top w:val="single" w:sz="4" w:space="0" w:color="C0C0C0"/>
              <w:left w:val="single" w:sz="4" w:space="0" w:color="C0C0C0"/>
              <w:bottom w:val="single" w:sz="4" w:space="0" w:color="C0C0C0"/>
              <w:right w:val="single" w:sz="4" w:space="0" w:color="C0C0C0"/>
            </w:tcBorders>
            <w:shd w:val="solid" w:color="F4F1EE" w:fill="auto"/>
          </w:tcPr>
          <w:p w14:paraId="60A6AE5D" w14:textId="1B1B2F0E" w:rsidR="00AF42B0" w:rsidRPr="00FF7D4D" w:rsidRDefault="00CC613E" w:rsidP="008D45E4">
            <w:pPr>
              <w:pStyle w:val="Table10ptText-ASDEFCON"/>
              <w:numPr>
                <w:ilvl w:val="0"/>
                <w:numId w:val="0"/>
              </w:numPr>
              <w:rPr>
                <w:b/>
              </w:rPr>
            </w:pPr>
            <w:r w:rsidRPr="00FF7D4D">
              <w:rPr>
                <w:b/>
              </w:rPr>
              <w:t xml:space="preserve">Item </w:t>
            </w:r>
            <w:r w:rsidR="00951167" w:rsidRPr="00FF7D4D">
              <w:rPr>
                <w:b/>
              </w:rPr>
              <w:t>8</w:t>
            </w:r>
            <w:r w:rsidRPr="00FF7D4D">
              <w:rPr>
                <w:b/>
              </w:rPr>
              <w:br/>
            </w:r>
            <w:r w:rsidRPr="00B021F6">
              <w:t xml:space="preserve">(clause </w:t>
            </w:r>
            <w:r w:rsidRPr="00B021F6">
              <w:fldChar w:fldCharType="begin"/>
            </w:r>
            <w:r w:rsidRPr="00B021F6">
              <w:instrText xml:space="preserve"> REF _Ref352078954 \r \h </w:instrText>
            </w:r>
            <w:r w:rsidR="00FF7D4D" w:rsidRPr="00B021F6">
              <w:instrText xml:space="preserve"> \* MERGEFORMAT </w:instrText>
            </w:r>
            <w:r w:rsidRPr="00B021F6">
              <w:fldChar w:fldCharType="separate"/>
            </w:r>
            <w:r w:rsidR="00D51EEB">
              <w:t>12.1</w:t>
            </w:r>
            <w:r w:rsidRPr="00B021F6">
              <w:fldChar w:fldCharType="end"/>
            </w:r>
            <w:r w:rsidRPr="00B021F6">
              <w:t>)</w:t>
            </w:r>
          </w:p>
        </w:tc>
        <w:tc>
          <w:tcPr>
            <w:tcW w:w="3169" w:type="dxa"/>
            <w:gridSpan w:val="2"/>
            <w:tcBorders>
              <w:top w:val="single" w:sz="4" w:space="0" w:color="C0C0C0"/>
              <w:left w:val="single" w:sz="4" w:space="0" w:color="C0C0C0"/>
              <w:bottom w:val="single" w:sz="4" w:space="0" w:color="C0C0C0"/>
              <w:right w:val="single" w:sz="4" w:space="0" w:color="C0C0C0"/>
            </w:tcBorders>
          </w:tcPr>
          <w:p w14:paraId="757C010B" w14:textId="77777777" w:rsidR="00AF42B0" w:rsidRPr="008D45E4" w:rsidRDefault="00AF42B0" w:rsidP="008D45E4">
            <w:pPr>
              <w:pStyle w:val="Table10ptText-ASDEFCON"/>
              <w:numPr>
                <w:ilvl w:val="0"/>
                <w:numId w:val="0"/>
              </w:numPr>
              <w:rPr>
                <w:b/>
              </w:rPr>
            </w:pPr>
            <w:r w:rsidRPr="008D45E4">
              <w:rPr>
                <w:b/>
              </w:rPr>
              <w:t>Out of Pocket Expenses</w:t>
            </w:r>
            <w:r w:rsidR="00A93543" w:rsidRPr="008D45E4">
              <w:rPr>
                <w:b/>
              </w:rPr>
              <w:t>:</w:t>
            </w:r>
          </w:p>
        </w:tc>
        <w:tc>
          <w:tcPr>
            <w:tcW w:w="4378" w:type="dxa"/>
            <w:gridSpan w:val="2"/>
            <w:tcBorders>
              <w:top w:val="single" w:sz="4" w:space="0" w:color="C0C0C0"/>
              <w:left w:val="single" w:sz="4" w:space="0" w:color="C0C0C0"/>
              <w:bottom w:val="single" w:sz="4" w:space="0" w:color="C0C0C0"/>
              <w:right w:val="single" w:sz="4" w:space="0" w:color="C0C0C0"/>
            </w:tcBorders>
          </w:tcPr>
          <w:p w14:paraId="31410C57" w14:textId="1019E35B" w:rsidR="00AF42B0" w:rsidRPr="00065382" w:rsidRDefault="006D22BE" w:rsidP="008D45E4">
            <w:pPr>
              <w:pStyle w:val="Table10ptHeading-ASDEFCON"/>
              <w:jc w:val="both"/>
            </w:pPr>
            <w:r w:rsidRPr="00065382">
              <w:rPr>
                <w:lang w:eastAsia="zh-CN"/>
              </w:rPr>
              <w:fldChar w:fldCharType="begin">
                <w:ffData>
                  <w:name w:val=""/>
                  <w:enabled/>
                  <w:calcOnExit w:val="0"/>
                  <w:textInput>
                    <w:default w:val="(INSERT REIMBURSIBLE OUT OF POCKET EXPENSES IF APPLICABLE)"/>
                  </w:textInput>
                </w:ffData>
              </w:fldChar>
            </w:r>
            <w:r w:rsidRPr="00065382">
              <w:rPr>
                <w:lang w:eastAsia="zh-CN"/>
              </w:rPr>
              <w:instrText xml:space="preserve"> FORMTEXT </w:instrText>
            </w:r>
            <w:r w:rsidRPr="00065382">
              <w:rPr>
                <w:lang w:eastAsia="zh-CN"/>
              </w:rPr>
            </w:r>
            <w:r w:rsidRPr="00065382">
              <w:rPr>
                <w:lang w:eastAsia="zh-CN"/>
              </w:rPr>
              <w:fldChar w:fldCharType="separate"/>
            </w:r>
            <w:r w:rsidR="00D51EEB">
              <w:rPr>
                <w:noProof/>
                <w:lang w:eastAsia="zh-CN"/>
              </w:rPr>
              <w:t>(INSERT REIMBURSIBLE OUT OF POCKET EXPENSES IF APPLICABLE)</w:t>
            </w:r>
            <w:r w:rsidRPr="00065382">
              <w:rPr>
                <w:lang w:eastAsia="zh-CN"/>
              </w:rPr>
              <w:fldChar w:fldCharType="end"/>
            </w:r>
          </w:p>
        </w:tc>
      </w:tr>
      <w:tr w:rsidR="00E52C7D" w:rsidRPr="00F71080" w14:paraId="56DEAB0E" w14:textId="77777777" w:rsidTr="006D2A20">
        <w:trPr>
          <w:trHeight w:val="270"/>
        </w:trPr>
        <w:tc>
          <w:tcPr>
            <w:tcW w:w="1748" w:type="dxa"/>
            <w:vMerge w:val="restart"/>
            <w:tcBorders>
              <w:top w:val="single" w:sz="4" w:space="0" w:color="C0C0C0"/>
              <w:left w:val="single" w:sz="4" w:space="0" w:color="C0C0C0"/>
              <w:bottom w:val="single" w:sz="4" w:space="0" w:color="C0C0C0"/>
              <w:right w:val="single" w:sz="4" w:space="0" w:color="C0C0C0"/>
            </w:tcBorders>
            <w:shd w:val="solid" w:color="F4F1EE" w:fill="auto"/>
          </w:tcPr>
          <w:p w14:paraId="70DB0D72" w14:textId="78D42449" w:rsidR="006C692F" w:rsidRPr="00FF7D4D" w:rsidRDefault="002A3F3A" w:rsidP="008D45E4">
            <w:pPr>
              <w:pStyle w:val="Table10ptText-ASDEFCON"/>
              <w:numPr>
                <w:ilvl w:val="0"/>
                <w:numId w:val="0"/>
              </w:numPr>
              <w:rPr>
                <w:b/>
              </w:rPr>
            </w:pPr>
            <w:r w:rsidRPr="00FF7D4D">
              <w:rPr>
                <w:b/>
              </w:rPr>
              <w:t xml:space="preserve">Item </w:t>
            </w:r>
            <w:r w:rsidR="00951167" w:rsidRPr="00FF7D4D">
              <w:rPr>
                <w:b/>
              </w:rPr>
              <w:t>9</w:t>
            </w:r>
            <w:r w:rsidRPr="00FF7D4D">
              <w:rPr>
                <w:b/>
              </w:rPr>
              <w:br/>
            </w:r>
            <w:r w:rsidRPr="00B021F6">
              <w:t xml:space="preserve">(clause </w:t>
            </w:r>
            <w:r w:rsidRPr="00B021F6">
              <w:fldChar w:fldCharType="begin"/>
            </w:r>
            <w:r w:rsidRPr="00B021F6">
              <w:instrText xml:space="preserve"> REF _Ref352078996 \r \h </w:instrText>
            </w:r>
            <w:r w:rsidR="00FF7D4D" w:rsidRPr="00B021F6">
              <w:instrText xml:space="preserve"> \* MERGEFORMAT </w:instrText>
            </w:r>
            <w:r w:rsidRPr="00B021F6">
              <w:fldChar w:fldCharType="separate"/>
            </w:r>
            <w:r w:rsidR="00D51EEB">
              <w:t>19.1</w:t>
            </w:r>
            <w:r w:rsidRPr="00B021F6">
              <w:fldChar w:fldCharType="end"/>
            </w:r>
            <w:r w:rsidRPr="00B021F6">
              <w:t>)</w:t>
            </w:r>
          </w:p>
        </w:tc>
        <w:tc>
          <w:tcPr>
            <w:tcW w:w="3169" w:type="dxa"/>
            <w:gridSpan w:val="2"/>
            <w:vMerge w:val="restart"/>
            <w:tcBorders>
              <w:top w:val="single" w:sz="4" w:space="0" w:color="C0C0C0"/>
              <w:left w:val="single" w:sz="4" w:space="0" w:color="C0C0C0"/>
              <w:bottom w:val="single" w:sz="4" w:space="0" w:color="C0C0C0"/>
              <w:right w:val="single" w:sz="4" w:space="0" w:color="C0C0C0"/>
            </w:tcBorders>
          </w:tcPr>
          <w:p w14:paraId="1E9FC63A" w14:textId="77777777" w:rsidR="006C692F" w:rsidRPr="008D45E4" w:rsidRDefault="001C1F78" w:rsidP="008D45E4">
            <w:pPr>
              <w:pStyle w:val="Table10ptText-ASDEFCON"/>
              <w:numPr>
                <w:ilvl w:val="0"/>
                <w:numId w:val="0"/>
              </w:numPr>
              <w:rPr>
                <w:b/>
              </w:rPr>
            </w:pPr>
            <w:r w:rsidRPr="008D45E4">
              <w:rPr>
                <w:b/>
              </w:rPr>
              <w:t>Contractor Insurance Requirements</w:t>
            </w:r>
            <w:r w:rsidR="00A93543" w:rsidRPr="008D45E4">
              <w:rPr>
                <w:b/>
              </w:rPr>
              <w:t>:</w:t>
            </w:r>
          </w:p>
          <w:p w14:paraId="728463A0" w14:textId="77777777" w:rsidR="006C692F" w:rsidRPr="00FF7D4D" w:rsidRDefault="006C692F" w:rsidP="00FF7D4D">
            <w:pPr>
              <w:pStyle w:val="NoteToDrafters-ASDEFCON"/>
            </w:pPr>
            <w:r w:rsidRPr="00FF7D4D">
              <w:t>Note to drafters:  Insert other insurance policies as applicable.</w:t>
            </w:r>
          </w:p>
        </w:tc>
        <w:tc>
          <w:tcPr>
            <w:tcW w:w="1713" w:type="dxa"/>
            <w:tcBorders>
              <w:top w:val="single" w:sz="4" w:space="0" w:color="C0C0C0"/>
              <w:left w:val="single" w:sz="4" w:space="0" w:color="C0C0C0"/>
              <w:bottom w:val="single" w:sz="4" w:space="0" w:color="C0C0C0"/>
              <w:right w:val="single" w:sz="4" w:space="0" w:color="C0C0C0"/>
            </w:tcBorders>
          </w:tcPr>
          <w:p w14:paraId="5BEEF90B" w14:textId="77777777" w:rsidR="006C692F" w:rsidRPr="00065382" w:rsidRDefault="006C692F" w:rsidP="008D45E4">
            <w:pPr>
              <w:pStyle w:val="Table10ptText-ASDEFCON"/>
              <w:numPr>
                <w:ilvl w:val="0"/>
                <w:numId w:val="0"/>
              </w:numPr>
            </w:pPr>
            <w:r w:rsidRPr="00065382">
              <w:t xml:space="preserve">Public liability insurance  </w:t>
            </w:r>
          </w:p>
        </w:tc>
        <w:tc>
          <w:tcPr>
            <w:tcW w:w="2665" w:type="dxa"/>
            <w:tcBorders>
              <w:top w:val="single" w:sz="4" w:space="0" w:color="C0C0C0"/>
              <w:left w:val="single" w:sz="4" w:space="0" w:color="C0C0C0"/>
              <w:bottom w:val="single" w:sz="4" w:space="0" w:color="C0C0C0"/>
              <w:right w:val="single" w:sz="4" w:space="0" w:color="C0C0C0"/>
            </w:tcBorders>
          </w:tcPr>
          <w:p w14:paraId="79D50803" w14:textId="77777777" w:rsidR="00DB06D2" w:rsidRPr="008D45E4" w:rsidRDefault="00DB06D2" w:rsidP="00CD1101">
            <w:pPr>
              <w:pStyle w:val="Table10ptText-ASDEFCON"/>
              <w:numPr>
                <w:ilvl w:val="0"/>
                <w:numId w:val="0"/>
              </w:numPr>
              <w:rPr>
                <w:b/>
                <w:i/>
              </w:rPr>
            </w:pPr>
            <w:r w:rsidRPr="008D45E4">
              <w:rPr>
                <w:b/>
              </w:rPr>
              <w:sym w:font="Wingdings" w:char="F071"/>
            </w:r>
            <w:r w:rsidRPr="008D45E4">
              <w:rPr>
                <w:b/>
              </w:rPr>
              <w:t xml:space="preserve"> Yes  /   </w:t>
            </w:r>
            <w:r w:rsidRPr="008D45E4">
              <w:rPr>
                <w:b/>
              </w:rPr>
              <w:sym w:font="Wingdings" w:char="F071"/>
            </w:r>
            <w:r w:rsidRPr="008D45E4">
              <w:rPr>
                <w:b/>
              </w:rPr>
              <w:t xml:space="preserve"> No  </w:t>
            </w:r>
          </w:p>
          <w:p w14:paraId="7CA1664E" w14:textId="588B0B5E" w:rsidR="006C692F" w:rsidRPr="00065382" w:rsidRDefault="006E0319" w:rsidP="008D45E4">
            <w:pPr>
              <w:pStyle w:val="Table10ptText-ASDEFCON"/>
              <w:numPr>
                <w:ilvl w:val="0"/>
                <w:numId w:val="0"/>
              </w:numPr>
            </w:pPr>
            <w:r w:rsidRPr="008D45E4">
              <w:rPr>
                <w:b/>
                <w:i/>
              </w:rPr>
              <w:fldChar w:fldCharType="begin">
                <w:ffData>
                  <w:name w:val=""/>
                  <w:enabled/>
                  <w:calcOnExit w:val="0"/>
                  <w:textInput>
                    <w:default w:val="[INSERT AMOUNT]"/>
                  </w:textInput>
                </w:ffData>
              </w:fldChar>
            </w:r>
            <w:r w:rsidRPr="008D45E4">
              <w:rPr>
                <w:b/>
                <w:i/>
              </w:rPr>
              <w:instrText xml:space="preserve"> FORMTEXT </w:instrText>
            </w:r>
            <w:r w:rsidRPr="008D45E4">
              <w:rPr>
                <w:b/>
                <w:i/>
              </w:rPr>
            </w:r>
            <w:r w:rsidRPr="008D45E4">
              <w:rPr>
                <w:b/>
                <w:i/>
              </w:rPr>
              <w:fldChar w:fldCharType="separate"/>
            </w:r>
            <w:r w:rsidR="00D51EEB" w:rsidRPr="008D45E4">
              <w:rPr>
                <w:b/>
                <w:i/>
              </w:rPr>
              <w:t>[INSERT AMOUNT]</w:t>
            </w:r>
            <w:r w:rsidRPr="008D45E4">
              <w:rPr>
                <w:b/>
                <w:i/>
              </w:rPr>
              <w:fldChar w:fldCharType="end"/>
            </w:r>
            <w:r w:rsidR="006C692F" w:rsidRPr="00065382">
              <w:t xml:space="preserve"> </w:t>
            </w:r>
            <w:r w:rsidR="00657A4A" w:rsidRPr="00065382">
              <w:t>each and every public liability occurrence</w:t>
            </w:r>
            <w:r w:rsidR="005E58E6" w:rsidRPr="00065382">
              <w:t>.</w:t>
            </w:r>
          </w:p>
        </w:tc>
      </w:tr>
      <w:tr w:rsidR="00E52C7D" w:rsidRPr="00F71080" w14:paraId="5F68DE8B" w14:textId="77777777" w:rsidTr="006D2A20">
        <w:trPr>
          <w:trHeight w:val="183"/>
        </w:trPr>
        <w:tc>
          <w:tcPr>
            <w:tcW w:w="1748" w:type="dxa"/>
            <w:vMerge/>
            <w:tcBorders>
              <w:top w:val="single" w:sz="4" w:space="0" w:color="C0C0C0"/>
              <w:left w:val="single" w:sz="4" w:space="0" w:color="C0C0C0"/>
              <w:bottom w:val="single" w:sz="4" w:space="0" w:color="C0C0C0"/>
              <w:right w:val="single" w:sz="4" w:space="0" w:color="C0C0C0"/>
            </w:tcBorders>
            <w:shd w:val="solid" w:color="F4F1EE" w:fill="auto"/>
          </w:tcPr>
          <w:p w14:paraId="37552781" w14:textId="77777777" w:rsidR="006C692F" w:rsidRPr="00FF7D4D" w:rsidRDefault="006C692F" w:rsidP="00FF7D4D">
            <w:pPr>
              <w:pStyle w:val="Table10ptText-ASDEFCON"/>
              <w:rPr>
                <w:b/>
                <w:highlight w:val="yellow"/>
              </w:rPr>
            </w:pPr>
          </w:p>
        </w:tc>
        <w:tc>
          <w:tcPr>
            <w:tcW w:w="3169" w:type="dxa"/>
            <w:gridSpan w:val="2"/>
            <w:vMerge/>
            <w:tcBorders>
              <w:top w:val="single" w:sz="4" w:space="0" w:color="C0C0C0"/>
              <w:left w:val="single" w:sz="4" w:space="0" w:color="C0C0C0"/>
              <w:bottom w:val="single" w:sz="4" w:space="0" w:color="C0C0C0"/>
              <w:right w:val="single" w:sz="4" w:space="0" w:color="C0C0C0"/>
            </w:tcBorders>
          </w:tcPr>
          <w:p w14:paraId="58D95D86" w14:textId="77777777" w:rsidR="006C692F" w:rsidRPr="00065382" w:rsidRDefault="006C692F" w:rsidP="00B21804">
            <w:pPr>
              <w:pStyle w:val="Table10ptHeading-ASDEFCON"/>
            </w:pPr>
          </w:p>
        </w:tc>
        <w:tc>
          <w:tcPr>
            <w:tcW w:w="1713" w:type="dxa"/>
            <w:tcBorders>
              <w:top w:val="single" w:sz="4" w:space="0" w:color="C0C0C0"/>
              <w:left w:val="single" w:sz="4" w:space="0" w:color="C0C0C0"/>
              <w:bottom w:val="single" w:sz="4" w:space="0" w:color="C0C0C0"/>
              <w:right w:val="single" w:sz="4" w:space="0" w:color="C0C0C0"/>
            </w:tcBorders>
          </w:tcPr>
          <w:p w14:paraId="25E5B978" w14:textId="77777777" w:rsidR="006C692F" w:rsidRPr="00065382" w:rsidDel="00E560DA" w:rsidRDefault="00DB06D2" w:rsidP="008D45E4">
            <w:pPr>
              <w:pStyle w:val="Table10ptText-ASDEFCON"/>
              <w:numPr>
                <w:ilvl w:val="0"/>
                <w:numId w:val="0"/>
              </w:numPr>
              <w:rPr>
                <w:lang w:eastAsia="zh-CN"/>
              </w:rPr>
            </w:pPr>
            <w:r w:rsidRPr="00065382">
              <w:t>Products liability insurance</w:t>
            </w:r>
          </w:p>
        </w:tc>
        <w:tc>
          <w:tcPr>
            <w:tcW w:w="2665" w:type="dxa"/>
            <w:tcBorders>
              <w:top w:val="single" w:sz="4" w:space="0" w:color="C0C0C0"/>
              <w:left w:val="single" w:sz="4" w:space="0" w:color="C0C0C0"/>
              <w:bottom w:val="single" w:sz="4" w:space="0" w:color="C0C0C0"/>
              <w:right w:val="single" w:sz="4" w:space="0" w:color="C0C0C0"/>
            </w:tcBorders>
          </w:tcPr>
          <w:p w14:paraId="7908F79F" w14:textId="77777777" w:rsidR="00DB06D2" w:rsidRPr="008D45E4" w:rsidRDefault="00DB06D2" w:rsidP="00CD1101">
            <w:pPr>
              <w:pStyle w:val="Table10ptText-ASDEFCON"/>
              <w:numPr>
                <w:ilvl w:val="0"/>
                <w:numId w:val="0"/>
              </w:numPr>
              <w:rPr>
                <w:b/>
                <w:i/>
              </w:rPr>
            </w:pPr>
            <w:r w:rsidRPr="008D45E4">
              <w:rPr>
                <w:b/>
              </w:rPr>
              <w:sym w:font="Wingdings" w:char="F071"/>
            </w:r>
            <w:r w:rsidRPr="008D45E4">
              <w:rPr>
                <w:b/>
              </w:rPr>
              <w:t xml:space="preserve"> Yes  /   </w:t>
            </w:r>
            <w:r w:rsidRPr="008D45E4">
              <w:rPr>
                <w:b/>
              </w:rPr>
              <w:sym w:font="Wingdings" w:char="F071"/>
            </w:r>
            <w:r w:rsidRPr="008D45E4">
              <w:rPr>
                <w:b/>
              </w:rPr>
              <w:t xml:space="preserve"> No  </w:t>
            </w:r>
          </w:p>
          <w:p w14:paraId="68109674" w14:textId="57891182" w:rsidR="006C692F" w:rsidRPr="00065382" w:rsidRDefault="006E0319" w:rsidP="008D45E4">
            <w:pPr>
              <w:pStyle w:val="Table10ptText-ASDEFCON"/>
              <w:numPr>
                <w:ilvl w:val="0"/>
                <w:numId w:val="0"/>
              </w:numPr>
            </w:pPr>
            <w:r w:rsidRPr="008D45E4">
              <w:rPr>
                <w:b/>
                <w:i/>
              </w:rPr>
              <w:fldChar w:fldCharType="begin">
                <w:ffData>
                  <w:name w:val=""/>
                  <w:enabled/>
                  <w:calcOnExit w:val="0"/>
                  <w:textInput>
                    <w:default w:val="[INSERT AMOUNT]"/>
                  </w:textInput>
                </w:ffData>
              </w:fldChar>
            </w:r>
            <w:r w:rsidRPr="008D45E4">
              <w:rPr>
                <w:b/>
                <w:i/>
              </w:rPr>
              <w:instrText xml:space="preserve"> FORMTEXT </w:instrText>
            </w:r>
            <w:r w:rsidRPr="008D45E4">
              <w:rPr>
                <w:b/>
                <w:i/>
              </w:rPr>
            </w:r>
            <w:r w:rsidRPr="008D45E4">
              <w:rPr>
                <w:b/>
                <w:i/>
              </w:rPr>
              <w:fldChar w:fldCharType="separate"/>
            </w:r>
            <w:r w:rsidR="00D51EEB" w:rsidRPr="008D45E4">
              <w:rPr>
                <w:b/>
                <w:i/>
              </w:rPr>
              <w:t>[INSERT AMOUNT]</w:t>
            </w:r>
            <w:r w:rsidRPr="008D45E4">
              <w:rPr>
                <w:b/>
                <w:i/>
              </w:rPr>
              <w:fldChar w:fldCharType="end"/>
            </w:r>
            <w:r w:rsidR="00657A4A" w:rsidRPr="00065382">
              <w:t xml:space="preserve"> each and every product liability occurrence and in the annual aggregate for all product liability occurrences.</w:t>
            </w:r>
            <w:r w:rsidR="00657A4A" w:rsidRPr="00065382" w:rsidDel="006E0319">
              <w:rPr>
                <w:i/>
              </w:rPr>
              <w:t xml:space="preserve"> </w:t>
            </w:r>
          </w:p>
        </w:tc>
      </w:tr>
      <w:tr w:rsidR="00303D20" w:rsidRPr="00F71080" w14:paraId="571E6D22" w14:textId="77777777" w:rsidTr="006D2A20">
        <w:trPr>
          <w:trHeight w:val="183"/>
        </w:trPr>
        <w:tc>
          <w:tcPr>
            <w:tcW w:w="1748" w:type="dxa"/>
            <w:tcBorders>
              <w:top w:val="single" w:sz="4" w:space="0" w:color="C0C0C0"/>
              <w:left w:val="single" w:sz="4" w:space="0" w:color="C0C0C0"/>
              <w:bottom w:val="single" w:sz="4" w:space="0" w:color="C0C0C0"/>
              <w:right w:val="single" w:sz="4" w:space="0" w:color="C0C0C0"/>
            </w:tcBorders>
            <w:shd w:val="solid" w:color="F4F1EE" w:fill="auto"/>
          </w:tcPr>
          <w:p w14:paraId="552E64BE" w14:textId="77777777" w:rsidR="00303D20" w:rsidRPr="00FF7D4D" w:rsidRDefault="00303D20" w:rsidP="00CD1101">
            <w:pPr>
              <w:pStyle w:val="Table10ptText-ASDEFCON"/>
              <w:numPr>
                <w:ilvl w:val="0"/>
                <w:numId w:val="0"/>
              </w:numPr>
              <w:rPr>
                <w:b/>
                <w:highlight w:val="yellow"/>
              </w:rPr>
            </w:pPr>
          </w:p>
        </w:tc>
        <w:tc>
          <w:tcPr>
            <w:tcW w:w="3169" w:type="dxa"/>
            <w:gridSpan w:val="2"/>
            <w:tcBorders>
              <w:top w:val="single" w:sz="4" w:space="0" w:color="C0C0C0"/>
              <w:left w:val="single" w:sz="4" w:space="0" w:color="C0C0C0"/>
              <w:bottom w:val="single" w:sz="4" w:space="0" w:color="C0C0C0"/>
              <w:right w:val="single" w:sz="4" w:space="0" w:color="C0C0C0"/>
            </w:tcBorders>
          </w:tcPr>
          <w:p w14:paraId="6FDBBC97" w14:textId="77777777" w:rsidR="00303D20" w:rsidRPr="00065382" w:rsidRDefault="00303D20" w:rsidP="00CD1101">
            <w:pPr>
              <w:pStyle w:val="Table10ptHeading-ASDEFCON"/>
              <w:jc w:val="both"/>
            </w:pPr>
          </w:p>
        </w:tc>
        <w:tc>
          <w:tcPr>
            <w:tcW w:w="1713" w:type="dxa"/>
            <w:tcBorders>
              <w:top w:val="single" w:sz="4" w:space="0" w:color="C0C0C0"/>
              <w:left w:val="single" w:sz="4" w:space="0" w:color="C0C0C0"/>
              <w:bottom w:val="single" w:sz="4" w:space="0" w:color="C0C0C0"/>
              <w:right w:val="single" w:sz="4" w:space="0" w:color="C0C0C0"/>
            </w:tcBorders>
          </w:tcPr>
          <w:p w14:paraId="5BDED873" w14:textId="77777777" w:rsidR="00303D20" w:rsidRPr="00065382" w:rsidRDefault="00303D20" w:rsidP="008D45E4">
            <w:pPr>
              <w:pStyle w:val="Table10ptText-ASDEFCON"/>
              <w:numPr>
                <w:ilvl w:val="0"/>
                <w:numId w:val="0"/>
              </w:numPr>
            </w:pPr>
            <w:r w:rsidRPr="00065382">
              <w:t>Professional indemnity insurance</w:t>
            </w:r>
          </w:p>
        </w:tc>
        <w:tc>
          <w:tcPr>
            <w:tcW w:w="2665" w:type="dxa"/>
            <w:tcBorders>
              <w:top w:val="single" w:sz="4" w:space="0" w:color="C0C0C0"/>
              <w:left w:val="single" w:sz="4" w:space="0" w:color="C0C0C0"/>
              <w:bottom w:val="single" w:sz="4" w:space="0" w:color="C0C0C0"/>
              <w:right w:val="single" w:sz="4" w:space="0" w:color="C0C0C0"/>
            </w:tcBorders>
          </w:tcPr>
          <w:p w14:paraId="0F22ADB0" w14:textId="77777777" w:rsidR="00303D20" w:rsidRPr="008D45E4" w:rsidRDefault="00303D20" w:rsidP="00CD1101">
            <w:pPr>
              <w:pStyle w:val="Table10ptText-ASDEFCON"/>
              <w:numPr>
                <w:ilvl w:val="0"/>
                <w:numId w:val="0"/>
              </w:numPr>
              <w:rPr>
                <w:b/>
                <w:i/>
              </w:rPr>
            </w:pPr>
            <w:r w:rsidRPr="008D45E4">
              <w:rPr>
                <w:b/>
              </w:rPr>
              <w:t xml:space="preserve">Yes  /   </w:t>
            </w:r>
            <w:r w:rsidRPr="008D45E4">
              <w:rPr>
                <w:b/>
              </w:rPr>
              <w:sym w:font="Wingdings" w:char="F071"/>
            </w:r>
            <w:r w:rsidRPr="008D45E4">
              <w:rPr>
                <w:b/>
              </w:rPr>
              <w:t xml:space="preserve"> No  </w:t>
            </w:r>
          </w:p>
          <w:p w14:paraId="406E00B8" w14:textId="5F9740D3" w:rsidR="00303D20" w:rsidRPr="00065382" w:rsidRDefault="00303D20" w:rsidP="008D45E4">
            <w:pPr>
              <w:pStyle w:val="Table10ptText-ASDEFCON"/>
              <w:numPr>
                <w:ilvl w:val="0"/>
                <w:numId w:val="0"/>
              </w:numPr>
            </w:pPr>
            <w:r w:rsidRPr="008D45E4">
              <w:rPr>
                <w:b/>
                <w:i/>
              </w:rPr>
              <w:fldChar w:fldCharType="begin">
                <w:ffData>
                  <w:name w:val=""/>
                  <w:enabled/>
                  <w:calcOnExit w:val="0"/>
                  <w:textInput>
                    <w:default w:val="[INSERT AMOUNT]"/>
                  </w:textInput>
                </w:ffData>
              </w:fldChar>
            </w:r>
            <w:r w:rsidRPr="008D45E4">
              <w:rPr>
                <w:b/>
                <w:i/>
              </w:rPr>
              <w:instrText xml:space="preserve"> FORMTEXT </w:instrText>
            </w:r>
            <w:r w:rsidRPr="008D45E4">
              <w:rPr>
                <w:b/>
                <w:i/>
              </w:rPr>
            </w:r>
            <w:r w:rsidRPr="008D45E4">
              <w:rPr>
                <w:b/>
                <w:i/>
              </w:rPr>
              <w:fldChar w:fldCharType="separate"/>
            </w:r>
            <w:r w:rsidR="00D51EEB" w:rsidRPr="008D45E4">
              <w:rPr>
                <w:b/>
                <w:i/>
              </w:rPr>
              <w:t>[INSERT AMOUNT]</w:t>
            </w:r>
            <w:r w:rsidRPr="008D45E4">
              <w:rPr>
                <w:b/>
                <w:i/>
              </w:rPr>
              <w:fldChar w:fldCharType="end"/>
            </w:r>
            <w:r w:rsidRPr="00065382">
              <w:rPr>
                <w:i/>
              </w:rPr>
              <w:t xml:space="preserve"> </w:t>
            </w:r>
            <w:r w:rsidR="005E58E6" w:rsidRPr="00065382">
              <w:t>each claim and in the</w:t>
            </w:r>
            <w:r w:rsidRPr="00065382">
              <w:t xml:space="preserve"> annual aggregate for all </w:t>
            </w:r>
            <w:r w:rsidR="005E58E6" w:rsidRPr="00065382">
              <w:t>claims</w:t>
            </w:r>
            <w:r w:rsidRPr="00065382">
              <w:t>.</w:t>
            </w:r>
            <w:r w:rsidR="002B5D56" w:rsidRPr="00065382">
              <w:t xml:space="preserve"> Such insurance shall be maintained for 7 years following the date on which the Contract expires (or any earlier termination).</w:t>
            </w:r>
          </w:p>
        </w:tc>
      </w:tr>
      <w:tr w:rsidR="004853D5" w:rsidRPr="00F71080" w14:paraId="7B0A7EC8" w14:textId="77777777" w:rsidTr="008C2DF8">
        <w:trPr>
          <w:trHeight w:val="269"/>
        </w:trPr>
        <w:tc>
          <w:tcPr>
            <w:tcW w:w="1748" w:type="dxa"/>
            <w:tcBorders>
              <w:top w:val="single" w:sz="4" w:space="0" w:color="C0C0C0"/>
              <w:left w:val="single" w:sz="4" w:space="0" w:color="C0C0C0"/>
              <w:bottom w:val="single" w:sz="4" w:space="0" w:color="C0C0C0"/>
              <w:right w:val="single" w:sz="4" w:space="0" w:color="C0C0C0"/>
            </w:tcBorders>
            <w:shd w:val="solid" w:color="F4F1EE" w:fill="auto"/>
          </w:tcPr>
          <w:p w14:paraId="454D8678" w14:textId="1114D207" w:rsidR="004853D5" w:rsidRPr="00FF7D4D" w:rsidRDefault="00A93543" w:rsidP="008D45E4">
            <w:pPr>
              <w:pStyle w:val="Table10ptText-ASDEFCON"/>
              <w:numPr>
                <w:ilvl w:val="0"/>
                <w:numId w:val="0"/>
              </w:numPr>
              <w:rPr>
                <w:b/>
                <w:highlight w:val="yellow"/>
              </w:rPr>
            </w:pPr>
            <w:r w:rsidRPr="00FF7D4D">
              <w:rPr>
                <w:b/>
              </w:rPr>
              <w:t>Item 1</w:t>
            </w:r>
            <w:r w:rsidR="00951167" w:rsidRPr="00FF7D4D">
              <w:rPr>
                <w:b/>
              </w:rPr>
              <w:t>0</w:t>
            </w:r>
            <w:r w:rsidR="004853D5" w:rsidRPr="00FF7D4D">
              <w:rPr>
                <w:b/>
              </w:rPr>
              <w:br/>
            </w:r>
            <w:r w:rsidR="004853D5" w:rsidRPr="00B021F6">
              <w:t>(clause</w:t>
            </w:r>
            <w:r w:rsidRPr="00B021F6">
              <w:t xml:space="preserve"> </w:t>
            </w:r>
            <w:r w:rsidR="00F10BDD" w:rsidRPr="00B021F6">
              <w:fldChar w:fldCharType="begin"/>
            </w:r>
            <w:r w:rsidR="00F10BDD" w:rsidRPr="00B021F6">
              <w:instrText xml:space="preserve"> REF _Ref352078636 \r \h </w:instrText>
            </w:r>
            <w:r w:rsidR="00FF7D4D" w:rsidRPr="00B021F6">
              <w:instrText xml:space="preserve"> \* MERGEFORMAT </w:instrText>
            </w:r>
            <w:r w:rsidR="00F10BDD" w:rsidRPr="00B021F6">
              <w:fldChar w:fldCharType="separate"/>
            </w:r>
            <w:r w:rsidR="00D51EEB">
              <w:t>34.1</w:t>
            </w:r>
            <w:r w:rsidR="00F10BDD" w:rsidRPr="00B021F6">
              <w:fldChar w:fldCharType="end"/>
            </w:r>
            <w:r w:rsidR="004853D5" w:rsidRPr="00B021F6">
              <w:t>)</w:t>
            </w:r>
          </w:p>
        </w:tc>
        <w:tc>
          <w:tcPr>
            <w:tcW w:w="3169" w:type="dxa"/>
            <w:gridSpan w:val="2"/>
            <w:tcBorders>
              <w:top w:val="single" w:sz="4" w:space="0" w:color="C0C0C0"/>
              <w:left w:val="single" w:sz="4" w:space="0" w:color="C0C0C0"/>
              <w:bottom w:val="single" w:sz="4" w:space="0" w:color="C0C0C0"/>
              <w:right w:val="single" w:sz="4" w:space="0" w:color="C0C0C0"/>
            </w:tcBorders>
          </w:tcPr>
          <w:p w14:paraId="4A2C909F" w14:textId="77777777" w:rsidR="004853D5" w:rsidRPr="008D45E4" w:rsidRDefault="00A93543" w:rsidP="008D45E4">
            <w:pPr>
              <w:pStyle w:val="ASDEFCONNormal"/>
              <w:rPr>
                <w:b/>
              </w:rPr>
            </w:pPr>
            <w:r w:rsidRPr="008D45E4">
              <w:rPr>
                <w:b/>
              </w:rPr>
              <w:t>Governing Law:</w:t>
            </w:r>
          </w:p>
        </w:tc>
        <w:tc>
          <w:tcPr>
            <w:tcW w:w="4378" w:type="dxa"/>
            <w:gridSpan w:val="2"/>
            <w:tcBorders>
              <w:top w:val="single" w:sz="4" w:space="0" w:color="C0C0C0"/>
              <w:left w:val="single" w:sz="4" w:space="0" w:color="C0C0C0"/>
              <w:bottom w:val="single" w:sz="4" w:space="0" w:color="C0C0C0"/>
              <w:right w:val="single" w:sz="4" w:space="0" w:color="C0C0C0"/>
            </w:tcBorders>
          </w:tcPr>
          <w:p w14:paraId="2AB4F43D" w14:textId="719E6016" w:rsidR="004853D5" w:rsidRPr="008D45E4" w:rsidDel="000D46BA" w:rsidRDefault="00395F85" w:rsidP="00D2346D">
            <w:pPr>
              <w:pStyle w:val="ASDEFCONNormal"/>
              <w:rPr>
                <w:b/>
                <w:i/>
              </w:rPr>
            </w:pPr>
            <w:r w:rsidRPr="008D45E4">
              <w:rPr>
                <w:b/>
                <w:i/>
              </w:rPr>
              <w:fldChar w:fldCharType="begin">
                <w:ffData>
                  <w:name w:val=""/>
                  <w:enabled/>
                  <w:calcOnExit w:val="0"/>
                  <w:textInput>
                    <w:default w:val="[INSERT JURISDICTION GOVERNING THE CONTRACT]"/>
                  </w:textInput>
                </w:ffData>
              </w:fldChar>
            </w:r>
            <w:r w:rsidRPr="008D45E4">
              <w:rPr>
                <w:b/>
                <w:i/>
              </w:rPr>
              <w:instrText xml:space="preserve"> FORMTEXT </w:instrText>
            </w:r>
            <w:r w:rsidRPr="008D45E4">
              <w:rPr>
                <w:b/>
                <w:i/>
              </w:rPr>
            </w:r>
            <w:r w:rsidRPr="008D45E4">
              <w:rPr>
                <w:b/>
                <w:i/>
              </w:rPr>
              <w:fldChar w:fldCharType="separate"/>
            </w:r>
            <w:r w:rsidR="00D51EEB" w:rsidRPr="008D45E4">
              <w:rPr>
                <w:b/>
                <w:i/>
              </w:rPr>
              <w:t>[INSERT JURISDICTION GOVERNING THE CONTRACT]</w:t>
            </w:r>
            <w:r w:rsidRPr="008D45E4">
              <w:rPr>
                <w:b/>
                <w:i/>
              </w:rPr>
              <w:fldChar w:fldCharType="end"/>
            </w:r>
          </w:p>
        </w:tc>
      </w:tr>
      <w:tr w:rsidR="0019470B" w:rsidRPr="00F71080" w14:paraId="6FE52944" w14:textId="77777777" w:rsidTr="008C2DF8">
        <w:trPr>
          <w:trHeight w:val="269"/>
        </w:trPr>
        <w:tc>
          <w:tcPr>
            <w:tcW w:w="1748" w:type="dxa"/>
            <w:tcBorders>
              <w:top w:val="single" w:sz="4" w:space="0" w:color="C0C0C0"/>
              <w:left w:val="single" w:sz="4" w:space="0" w:color="C0C0C0"/>
              <w:bottom w:val="single" w:sz="4" w:space="0" w:color="C0C0C0"/>
              <w:right w:val="single" w:sz="4" w:space="0" w:color="C0C0C0"/>
            </w:tcBorders>
            <w:shd w:val="solid" w:color="F4F1EE" w:fill="auto"/>
          </w:tcPr>
          <w:p w14:paraId="5CAEA874" w14:textId="77777777" w:rsidR="0019470B" w:rsidRPr="00FF7D4D" w:rsidDel="00A93543" w:rsidRDefault="0019470B" w:rsidP="008D45E4">
            <w:pPr>
              <w:pStyle w:val="Table10ptText-ASDEFCON"/>
              <w:numPr>
                <w:ilvl w:val="0"/>
                <w:numId w:val="0"/>
              </w:numPr>
              <w:rPr>
                <w:b/>
              </w:rPr>
            </w:pPr>
            <w:r w:rsidRPr="00FF7D4D">
              <w:rPr>
                <w:b/>
              </w:rPr>
              <w:t>Item 1</w:t>
            </w:r>
            <w:r w:rsidR="00951167" w:rsidRPr="00FF7D4D">
              <w:rPr>
                <w:b/>
              </w:rPr>
              <w:t>1</w:t>
            </w:r>
          </w:p>
        </w:tc>
        <w:tc>
          <w:tcPr>
            <w:tcW w:w="3169" w:type="dxa"/>
            <w:gridSpan w:val="2"/>
            <w:tcBorders>
              <w:top w:val="single" w:sz="4" w:space="0" w:color="C0C0C0"/>
              <w:left w:val="single" w:sz="4" w:space="0" w:color="C0C0C0"/>
              <w:bottom w:val="single" w:sz="4" w:space="0" w:color="C0C0C0"/>
              <w:right w:val="single" w:sz="4" w:space="0" w:color="C0C0C0"/>
            </w:tcBorders>
          </w:tcPr>
          <w:p w14:paraId="33815643" w14:textId="77777777" w:rsidR="0019470B" w:rsidRPr="008D45E4" w:rsidDel="00A93543" w:rsidRDefault="0019470B" w:rsidP="008D45E4">
            <w:pPr>
              <w:pStyle w:val="ASDEFCONNormal"/>
              <w:rPr>
                <w:b/>
              </w:rPr>
            </w:pPr>
            <w:r w:rsidRPr="008D45E4">
              <w:rPr>
                <w:b/>
              </w:rPr>
              <w:t>Special Conditions</w:t>
            </w:r>
          </w:p>
        </w:tc>
        <w:tc>
          <w:tcPr>
            <w:tcW w:w="4378" w:type="dxa"/>
            <w:gridSpan w:val="2"/>
            <w:tcBorders>
              <w:top w:val="single" w:sz="4" w:space="0" w:color="C0C0C0"/>
              <w:left w:val="single" w:sz="4" w:space="0" w:color="C0C0C0"/>
              <w:bottom w:val="single" w:sz="4" w:space="0" w:color="C0C0C0"/>
              <w:right w:val="single" w:sz="4" w:space="0" w:color="C0C0C0"/>
            </w:tcBorders>
          </w:tcPr>
          <w:p w14:paraId="03D7264E" w14:textId="77777777" w:rsidR="0019470B" w:rsidRPr="008D45E4" w:rsidRDefault="0019470B" w:rsidP="00D2346D">
            <w:pPr>
              <w:pStyle w:val="ASDEFCONNormal"/>
              <w:rPr>
                <w:b/>
                <w:i/>
              </w:rPr>
            </w:pPr>
            <w:r w:rsidRPr="008D45E4">
              <w:rPr>
                <w:b/>
              </w:rPr>
              <w:sym w:font="Wingdings" w:char="F071"/>
            </w:r>
            <w:r w:rsidRPr="008D45E4">
              <w:rPr>
                <w:b/>
              </w:rPr>
              <w:t xml:space="preserve"> Yes  /   </w:t>
            </w:r>
            <w:r w:rsidRPr="008D45E4">
              <w:rPr>
                <w:b/>
              </w:rPr>
              <w:sym w:font="Wingdings" w:char="F071"/>
            </w:r>
            <w:r w:rsidRPr="008D45E4">
              <w:rPr>
                <w:b/>
              </w:rPr>
              <w:t xml:space="preserve"> No  </w:t>
            </w:r>
          </w:p>
        </w:tc>
      </w:tr>
    </w:tbl>
    <w:p w14:paraId="456D18FA" w14:textId="77777777" w:rsidR="00E52C7D" w:rsidRPr="00065382" w:rsidRDefault="00E52C7D" w:rsidP="00D2346D">
      <w:pPr>
        <w:pStyle w:val="ASDEFCONTitle"/>
        <w:sectPr w:rsidR="00E52C7D" w:rsidRPr="00065382" w:rsidSect="000F3461">
          <w:headerReference w:type="default" r:id="rId8"/>
          <w:footerReference w:type="default" r:id="rId9"/>
          <w:headerReference w:type="first" r:id="rId10"/>
          <w:footerReference w:type="first" r:id="rId11"/>
          <w:pgSz w:w="12240" w:h="15840" w:code="1"/>
          <w:pgMar w:top="1304" w:right="1418" w:bottom="680" w:left="1418" w:header="567" w:footer="283" w:gutter="0"/>
          <w:cols w:space="709"/>
          <w:titlePg/>
          <w:docGrid w:linePitch="360"/>
        </w:sectPr>
      </w:pPr>
      <w:bookmarkStart w:id="48" w:name="_Toc216671605"/>
      <w:bookmarkStart w:id="49" w:name="_Toc140563484"/>
      <w:bookmarkStart w:id="50" w:name="_Toc140563770"/>
      <w:bookmarkStart w:id="51" w:name="_Toc140564270"/>
      <w:bookmarkStart w:id="52" w:name="_Toc140565573"/>
      <w:bookmarkStart w:id="53" w:name="_Toc140565716"/>
      <w:bookmarkStart w:id="54" w:name="_Toc140565877"/>
      <w:bookmarkStart w:id="55" w:name="_Toc140567508"/>
      <w:bookmarkStart w:id="56" w:name="_Toc140572381"/>
      <w:bookmarkStart w:id="57" w:name="_Toc201638957"/>
      <w:bookmarkStart w:id="58" w:name="_Toc216671606"/>
      <w:bookmarkStart w:id="59" w:name="_Toc136927148"/>
      <w:bookmarkStart w:id="60" w:name="_Toc139860400"/>
      <w:bookmarkStart w:id="61" w:name="_Toc136927150"/>
      <w:bookmarkStart w:id="62" w:name="_Toc139860402"/>
      <w:bookmarkStart w:id="63" w:name="_Toc136927151"/>
      <w:bookmarkStart w:id="64" w:name="_Toc139860403"/>
      <w:bookmarkStart w:id="65" w:name="_Toc140563485"/>
      <w:bookmarkStart w:id="66" w:name="_Toc140563771"/>
      <w:bookmarkStart w:id="67" w:name="_Toc140564271"/>
      <w:bookmarkStart w:id="68" w:name="_Toc140565574"/>
      <w:bookmarkStart w:id="69" w:name="_Toc140565717"/>
      <w:bookmarkStart w:id="70" w:name="_Toc140565878"/>
      <w:bookmarkStart w:id="71" w:name="_Toc140567509"/>
      <w:bookmarkStart w:id="72" w:name="_Toc140572382"/>
      <w:bookmarkStart w:id="73" w:name="_Toc201638958"/>
      <w:bookmarkStart w:id="74" w:name="_Toc21667160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056411A8" w14:textId="77777777" w:rsidR="001B4E68" w:rsidRPr="00065382" w:rsidRDefault="001B4E68" w:rsidP="00B21804">
      <w:pPr>
        <w:pStyle w:val="ASDEFCONTitle"/>
      </w:pPr>
      <w:r w:rsidRPr="00065382">
        <w:lastRenderedPageBreak/>
        <w:t>TABLE OF CONTENTS</w:t>
      </w:r>
    </w:p>
    <w:p w14:paraId="6B05FD8C" w14:textId="77777777" w:rsidR="001B4E68" w:rsidRPr="00FF7D4D" w:rsidRDefault="005712AB" w:rsidP="008D45E4">
      <w:pPr>
        <w:pStyle w:val="ASDEFCONNormal"/>
        <w:ind w:right="304"/>
        <w:jc w:val="right"/>
        <w:rPr>
          <w:b/>
        </w:rPr>
      </w:pPr>
      <w:r w:rsidRPr="00FF7D4D">
        <w:rPr>
          <w:b/>
        </w:rPr>
        <w:t>Page</w:t>
      </w:r>
    </w:p>
    <w:bookmarkStart w:id="75" w:name="_Toc381711136"/>
    <w:bookmarkStart w:id="76" w:name="_Toc232914701"/>
    <w:bookmarkEnd w:id="75"/>
    <w:p w14:paraId="52D6B0EB" w14:textId="77777777" w:rsidR="008D7B5F" w:rsidRDefault="00D2346D">
      <w:pPr>
        <w:pStyle w:val="TOC1"/>
        <w:rPr>
          <w:del w:id="77" w:author="Prabhu, Akshata MS" w:date="2024-08-22T10:43:00Z"/>
          <w:rFonts w:asciiTheme="minorHAnsi" w:eastAsiaTheme="minorEastAsia" w:hAnsiTheme="minorHAnsi" w:cstheme="minorBidi"/>
          <w:b w:val="0"/>
          <w:sz w:val="22"/>
          <w:szCs w:val="22"/>
        </w:rPr>
      </w:pPr>
      <w:r w:rsidRPr="008D45E4">
        <w:rPr>
          <w:rFonts w:ascii="Calibri" w:hAnsi="Calibri"/>
          <w:b w:val="0"/>
          <w:caps/>
          <w:sz w:val="22"/>
        </w:rPr>
        <w:fldChar w:fldCharType="begin"/>
      </w:r>
      <w:r>
        <w:rPr>
          <w:b w:val="0"/>
          <w:bCs/>
        </w:rPr>
        <w:instrText xml:space="preserve"> TOC \h \z \t "CU_Number1,1,CU_Number2,2,CU_Number3,3,ATT/ANN LV1 - ASDEFCON,1" </w:instrText>
      </w:r>
      <w:r w:rsidRPr="008D45E4">
        <w:rPr>
          <w:rFonts w:ascii="Calibri" w:hAnsi="Calibri"/>
          <w:b w:val="0"/>
          <w:caps/>
          <w:sz w:val="22"/>
        </w:rPr>
        <w:fldChar w:fldCharType="separate"/>
      </w:r>
      <w:del w:id="78" w:author="Prabhu, Akshata MS" w:date="2024-08-22T10:43:00Z">
        <w:r w:rsidR="008D45E4">
          <w:fldChar w:fldCharType="begin"/>
        </w:r>
        <w:r w:rsidR="008D45E4">
          <w:delInstrText xml:space="preserve"> HYPERLINK \l "_Toc153375122" </w:delInstrText>
        </w:r>
        <w:r w:rsidR="008D45E4">
          <w:fldChar w:fldCharType="separate"/>
        </w:r>
        <w:r w:rsidR="008D7B5F" w:rsidRPr="006E0BAE">
          <w:rPr>
            <w:rStyle w:val="Hyperlink"/>
          </w:rPr>
          <w:delText>1.</w:delText>
        </w:r>
        <w:r w:rsidR="008D7B5F">
          <w:rPr>
            <w:rFonts w:asciiTheme="minorHAnsi" w:eastAsiaTheme="minorEastAsia" w:hAnsiTheme="minorHAnsi" w:cstheme="minorBidi"/>
            <w:b w:val="0"/>
            <w:sz w:val="22"/>
            <w:szCs w:val="22"/>
          </w:rPr>
          <w:tab/>
        </w:r>
        <w:r w:rsidR="008D7B5F" w:rsidRPr="006E0BAE">
          <w:rPr>
            <w:rStyle w:val="Hyperlink"/>
          </w:rPr>
          <w:delText>Term (core)</w:delText>
        </w:r>
        <w:r w:rsidR="008D7B5F">
          <w:rPr>
            <w:webHidden/>
          </w:rPr>
          <w:tab/>
        </w:r>
        <w:r w:rsidR="008D7B5F">
          <w:rPr>
            <w:webHidden/>
          </w:rPr>
          <w:fldChar w:fldCharType="begin"/>
        </w:r>
        <w:r w:rsidR="008D7B5F">
          <w:rPr>
            <w:webHidden/>
          </w:rPr>
          <w:delInstrText xml:space="preserve"> PAGEREF _Toc153375122 \h </w:delInstrText>
        </w:r>
        <w:r w:rsidR="008D7B5F">
          <w:rPr>
            <w:webHidden/>
          </w:rPr>
        </w:r>
        <w:r w:rsidR="008D7B5F">
          <w:rPr>
            <w:webHidden/>
          </w:rPr>
          <w:fldChar w:fldCharType="separate"/>
        </w:r>
        <w:r w:rsidR="008D7B5F">
          <w:rPr>
            <w:webHidden/>
          </w:rPr>
          <w:delText>1</w:delText>
        </w:r>
        <w:r w:rsidR="008D7B5F">
          <w:rPr>
            <w:webHidden/>
          </w:rPr>
          <w:fldChar w:fldCharType="end"/>
        </w:r>
        <w:r w:rsidR="008D45E4">
          <w:fldChar w:fldCharType="end"/>
        </w:r>
      </w:del>
    </w:p>
    <w:p w14:paraId="114E1B4A" w14:textId="77777777" w:rsidR="008D7B5F" w:rsidRDefault="008D45E4">
      <w:pPr>
        <w:pStyle w:val="TOC1"/>
        <w:rPr>
          <w:del w:id="79" w:author="Prabhu, Akshata MS" w:date="2024-08-22T10:43:00Z"/>
          <w:rFonts w:asciiTheme="minorHAnsi" w:eastAsiaTheme="minorEastAsia" w:hAnsiTheme="minorHAnsi" w:cstheme="minorBidi"/>
          <w:b w:val="0"/>
          <w:sz w:val="22"/>
          <w:szCs w:val="22"/>
        </w:rPr>
      </w:pPr>
      <w:del w:id="80" w:author="Prabhu, Akshata MS" w:date="2024-08-22T10:43:00Z">
        <w:r>
          <w:fldChar w:fldCharType="begin"/>
        </w:r>
        <w:r>
          <w:delInstrText xml:space="preserve"> HYPERLINK \l "_Toc153375123" </w:delInstrText>
        </w:r>
        <w:r>
          <w:fldChar w:fldCharType="separate"/>
        </w:r>
        <w:r w:rsidR="008D7B5F" w:rsidRPr="006E0BAE">
          <w:rPr>
            <w:rStyle w:val="Hyperlink"/>
          </w:rPr>
          <w:delText>2.</w:delText>
        </w:r>
        <w:r w:rsidR="008D7B5F">
          <w:rPr>
            <w:rFonts w:asciiTheme="minorHAnsi" w:eastAsiaTheme="minorEastAsia" w:hAnsiTheme="minorHAnsi" w:cstheme="minorBidi"/>
            <w:b w:val="0"/>
            <w:sz w:val="22"/>
            <w:szCs w:val="22"/>
          </w:rPr>
          <w:tab/>
        </w:r>
        <w:r w:rsidR="008D7B5F" w:rsidRPr="006E0BAE">
          <w:rPr>
            <w:rStyle w:val="Hyperlink"/>
          </w:rPr>
          <w:delText>Services (core)</w:delText>
        </w:r>
        <w:r w:rsidR="008D7B5F">
          <w:rPr>
            <w:webHidden/>
          </w:rPr>
          <w:tab/>
        </w:r>
        <w:r w:rsidR="008D7B5F">
          <w:rPr>
            <w:webHidden/>
          </w:rPr>
          <w:fldChar w:fldCharType="begin"/>
        </w:r>
        <w:r w:rsidR="008D7B5F">
          <w:rPr>
            <w:webHidden/>
          </w:rPr>
          <w:delInstrText xml:space="preserve"> PAGEREF _Toc153375123 \h </w:delInstrText>
        </w:r>
        <w:r w:rsidR="008D7B5F">
          <w:rPr>
            <w:webHidden/>
          </w:rPr>
        </w:r>
        <w:r w:rsidR="008D7B5F">
          <w:rPr>
            <w:webHidden/>
          </w:rPr>
          <w:fldChar w:fldCharType="separate"/>
        </w:r>
        <w:r w:rsidR="008D7B5F">
          <w:rPr>
            <w:webHidden/>
          </w:rPr>
          <w:delText>1</w:delText>
        </w:r>
        <w:r w:rsidR="008D7B5F">
          <w:rPr>
            <w:webHidden/>
          </w:rPr>
          <w:fldChar w:fldCharType="end"/>
        </w:r>
        <w:r>
          <w:fldChar w:fldCharType="end"/>
        </w:r>
      </w:del>
    </w:p>
    <w:p w14:paraId="7C799948" w14:textId="77777777" w:rsidR="008D7B5F" w:rsidRDefault="008D45E4">
      <w:pPr>
        <w:pStyle w:val="TOC1"/>
        <w:rPr>
          <w:del w:id="81" w:author="Prabhu, Akshata MS" w:date="2024-08-22T10:43:00Z"/>
          <w:rFonts w:asciiTheme="minorHAnsi" w:eastAsiaTheme="minorEastAsia" w:hAnsiTheme="minorHAnsi" w:cstheme="minorBidi"/>
          <w:b w:val="0"/>
          <w:sz w:val="22"/>
          <w:szCs w:val="22"/>
        </w:rPr>
      </w:pPr>
      <w:del w:id="82" w:author="Prabhu, Akshata MS" w:date="2024-08-22T10:43:00Z">
        <w:r>
          <w:fldChar w:fldCharType="begin"/>
        </w:r>
        <w:r>
          <w:delInstrText xml:space="preserve"> HYPERLINK \l "_Toc153375124" </w:delInstrText>
        </w:r>
        <w:r>
          <w:fldChar w:fldCharType="separate"/>
        </w:r>
        <w:r w:rsidR="008D7B5F" w:rsidRPr="006E0BAE">
          <w:rPr>
            <w:rStyle w:val="Hyperlink"/>
          </w:rPr>
          <w:delText>3.</w:delText>
        </w:r>
        <w:r w:rsidR="008D7B5F">
          <w:rPr>
            <w:rFonts w:asciiTheme="minorHAnsi" w:eastAsiaTheme="minorEastAsia" w:hAnsiTheme="minorHAnsi" w:cstheme="minorBidi"/>
            <w:b w:val="0"/>
            <w:sz w:val="22"/>
            <w:szCs w:val="22"/>
          </w:rPr>
          <w:tab/>
        </w:r>
        <w:r w:rsidR="008D7B5F" w:rsidRPr="006E0BAE">
          <w:rPr>
            <w:rStyle w:val="Hyperlink"/>
          </w:rPr>
          <w:delText>Contract Documents (core)</w:delText>
        </w:r>
        <w:r w:rsidR="008D7B5F">
          <w:rPr>
            <w:webHidden/>
          </w:rPr>
          <w:tab/>
        </w:r>
        <w:r w:rsidR="008D7B5F">
          <w:rPr>
            <w:webHidden/>
          </w:rPr>
          <w:fldChar w:fldCharType="begin"/>
        </w:r>
        <w:r w:rsidR="008D7B5F">
          <w:rPr>
            <w:webHidden/>
          </w:rPr>
          <w:delInstrText xml:space="preserve"> PAGEREF _Toc153375124 \h </w:delInstrText>
        </w:r>
        <w:r w:rsidR="008D7B5F">
          <w:rPr>
            <w:webHidden/>
          </w:rPr>
        </w:r>
        <w:r w:rsidR="008D7B5F">
          <w:rPr>
            <w:webHidden/>
          </w:rPr>
          <w:fldChar w:fldCharType="separate"/>
        </w:r>
        <w:r w:rsidR="008D7B5F">
          <w:rPr>
            <w:webHidden/>
          </w:rPr>
          <w:delText>1</w:delText>
        </w:r>
        <w:r w:rsidR="008D7B5F">
          <w:rPr>
            <w:webHidden/>
          </w:rPr>
          <w:fldChar w:fldCharType="end"/>
        </w:r>
        <w:r>
          <w:fldChar w:fldCharType="end"/>
        </w:r>
      </w:del>
    </w:p>
    <w:p w14:paraId="5FFA5039" w14:textId="77777777" w:rsidR="008D7B5F" w:rsidRDefault="008D45E4">
      <w:pPr>
        <w:pStyle w:val="TOC1"/>
        <w:rPr>
          <w:del w:id="83" w:author="Prabhu, Akshata MS" w:date="2024-08-22T10:43:00Z"/>
          <w:rFonts w:asciiTheme="minorHAnsi" w:eastAsiaTheme="minorEastAsia" w:hAnsiTheme="minorHAnsi" w:cstheme="minorBidi"/>
          <w:b w:val="0"/>
          <w:sz w:val="22"/>
          <w:szCs w:val="22"/>
        </w:rPr>
      </w:pPr>
      <w:del w:id="84" w:author="Prabhu, Akshata MS" w:date="2024-08-22T10:43:00Z">
        <w:r>
          <w:fldChar w:fldCharType="begin"/>
        </w:r>
        <w:r>
          <w:delInstrText xml:space="preserve"> HYPERLINK \l "_Toc153375125" </w:delInstrText>
        </w:r>
        <w:r>
          <w:fldChar w:fldCharType="separate"/>
        </w:r>
        <w:r w:rsidR="008D7B5F" w:rsidRPr="006E0BAE">
          <w:rPr>
            <w:rStyle w:val="Hyperlink"/>
          </w:rPr>
          <w:delText>4.</w:delText>
        </w:r>
        <w:r w:rsidR="008D7B5F">
          <w:rPr>
            <w:rFonts w:asciiTheme="minorHAnsi" w:eastAsiaTheme="minorEastAsia" w:hAnsiTheme="minorHAnsi" w:cstheme="minorBidi"/>
            <w:b w:val="0"/>
            <w:sz w:val="22"/>
            <w:szCs w:val="22"/>
          </w:rPr>
          <w:tab/>
        </w:r>
        <w:r w:rsidR="008D7B5F" w:rsidRPr="006E0BAE">
          <w:rPr>
            <w:rStyle w:val="Hyperlink"/>
          </w:rPr>
          <w:delText>Provision of Services (core)</w:delText>
        </w:r>
        <w:r w:rsidR="008D7B5F">
          <w:rPr>
            <w:webHidden/>
          </w:rPr>
          <w:tab/>
        </w:r>
        <w:r w:rsidR="008D7B5F">
          <w:rPr>
            <w:webHidden/>
          </w:rPr>
          <w:fldChar w:fldCharType="begin"/>
        </w:r>
        <w:r w:rsidR="008D7B5F">
          <w:rPr>
            <w:webHidden/>
          </w:rPr>
          <w:delInstrText xml:space="preserve"> PAGEREF _Toc153375125 \h </w:delInstrText>
        </w:r>
        <w:r w:rsidR="008D7B5F">
          <w:rPr>
            <w:webHidden/>
          </w:rPr>
        </w:r>
        <w:r w:rsidR="008D7B5F">
          <w:rPr>
            <w:webHidden/>
          </w:rPr>
          <w:fldChar w:fldCharType="separate"/>
        </w:r>
        <w:r w:rsidR="008D7B5F">
          <w:rPr>
            <w:webHidden/>
          </w:rPr>
          <w:delText>1</w:delText>
        </w:r>
        <w:r w:rsidR="008D7B5F">
          <w:rPr>
            <w:webHidden/>
          </w:rPr>
          <w:fldChar w:fldCharType="end"/>
        </w:r>
        <w:r>
          <w:fldChar w:fldCharType="end"/>
        </w:r>
      </w:del>
    </w:p>
    <w:p w14:paraId="20E4784B" w14:textId="77777777" w:rsidR="008D7B5F" w:rsidRDefault="008D45E4">
      <w:pPr>
        <w:pStyle w:val="TOC1"/>
        <w:rPr>
          <w:del w:id="85" w:author="Prabhu, Akshata MS" w:date="2024-08-22T10:43:00Z"/>
          <w:rFonts w:asciiTheme="minorHAnsi" w:eastAsiaTheme="minorEastAsia" w:hAnsiTheme="minorHAnsi" w:cstheme="minorBidi"/>
          <w:b w:val="0"/>
          <w:sz w:val="22"/>
          <w:szCs w:val="22"/>
        </w:rPr>
      </w:pPr>
      <w:del w:id="86" w:author="Prabhu, Akshata MS" w:date="2024-08-22T10:43:00Z">
        <w:r>
          <w:fldChar w:fldCharType="begin"/>
        </w:r>
        <w:r>
          <w:delInstrText xml:space="preserve"> HYPERLINK \l "_Toc153375126" </w:delInstrText>
        </w:r>
        <w:r>
          <w:fldChar w:fldCharType="separate"/>
        </w:r>
        <w:r w:rsidR="008D7B5F" w:rsidRPr="006E0BAE">
          <w:rPr>
            <w:rStyle w:val="Hyperlink"/>
          </w:rPr>
          <w:delText>5.</w:delText>
        </w:r>
        <w:r w:rsidR="008D7B5F">
          <w:rPr>
            <w:rFonts w:asciiTheme="minorHAnsi" w:eastAsiaTheme="minorEastAsia" w:hAnsiTheme="minorHAnsi" w:cstheme="minorBidi"/>
            <w:b w:val="0"/>
            <w:sz w:val="22"/>
            <w:szCs w:val="22"/>
          </w:rPr>
          <w:tab/>
        </w:r>
        <w:r w:rsidR="008D7B5F" w:rsidRPr="006E0BAE">
          <w:rPr>
            <w:rStyle w:val="Hyperlink"/>
          </w:rPr>
          <w:delText>Replacement Services (core)</w:delText>
        </w:r>
        <w:r w:rsidR="008D7B5F">
          <w:rPr>
            <w:webHidden/>
          </w:rPr>
          <w:tab/>
        </w:r>
        <w:r w:rsidR="008D7B5F">
          <w:rPr>
            <w:webHidden/>
          </w:rPr>
          <w:fldChar w:fldCharType="begin"/>
        </w:r>
        <w:r w:rsidR="008D7B5F">
          <w:rPr>
            <w:webHidden/>
          </w:rPr>
          <w:delInstrText xml:space="preserve"> PAGEREF _Toc153375126 \h </w:delInstrText>
        </w:r>
        <w:r w:rsidR="008D7B5F">
          <w:rPr>
            <w:webHidden/>
          </w:rPr>
        </w:r>
        <w:r w:rsidR="008D7B5F">
          <w:rPr>
            <w:webHidden/>
          </w:rPr>
          <w:fldChar w:fldCharType="separate"/>
        </w:r>
        <w:r w:rsidR="008D7B5F">
          <w:rPr>
            <w:webHidden/>
          </w:rPr>
          <w:delText>1</w:delText>
        </w:r>
        <w:r w:rsidR="008D7B5F">
          <w:rPr>
            <w:webHidden/>
          </w:rPr>
          <w:fldChar w:fldCharType="end"/>
        </w:r>
        <w:r>
          <w:fldChar w:fldCharType="end"/>
        </w:r>
      </w:del>
    </w:p>
    <w:p w14:paraId="77E7AA10" w14:textId="77777777" w:rsidR="008D7B5F" w:rsidRDefault="008D45E4">
      <w:pPr>
        <w:pStyle w:val="TOC1"/>
        <w:rPr>
          <w:del w:id="87" w:author="Prabhu, Akshata MS" w:date="2024-08-22T10:43:00Z"/>
          <w:rFonts w:asciiTheme="minorHAnsi" w:eastAsiaTheme="minorEastAsia" w:hAnsiTheme="minorHAnsi" w:cstheme="minorBidi"/>
          <w:b w:val="0"/>
          <w:sz w:val="22"/>
          <w:szCs w:val="22"/>
        </w:rPr>
      </w:pPr>
      <w:del w:id="88" w:author="Prabhu, Akshata MS" w:date="2024-08-22T10:43:00Z">
        <w:r>
          <w:fldChar w:fldCharType="begin"/>
        </w:r>
        <w:r>
          <w:delInstrText xml:space="preserve"> HYPERLINK \l "_Toc153375127" </w:delInstrText>
        </w:r>
        <w:r>
          <w:fldChar w:fldCharType="separate"/>
        </w:r>
        <w:r w:rsidR="008D7B5F" w:rsidRPr="006E0BAE">
          <w:rPr>
            <w:rStyle w:val="Hyperlink"/>
          </w:rPr>
          <w:delText>6.</w:delText>
        </w:r>
        <w:r w:rsidR="008D7B5F">
          <w:rPr>
            <w:rFonts w:asciiTheme="minorHAnsi" w:eastAsiaTheme="minorEastAsia" w:hAnsiTheme="minorHAnsi" w:cstheme="minorBidi"/>
            <w:b w:val="0"/>
            <w:sz w:val="22"/>
            <w:szCs w:val="22"/>
          </w:rPr>
          <w:tab/>
        </w:r>
        <w:r w:rsidR="008D7B5F" w:rsidRPr="006E0BAE">
          <w:rPr>
            <w:rStyle w:val="Hyperlink"/>
          </w:rPr>
          <w:delText>Nature of Engagement (core)</w:delText>
        </w:r>
        <w:r w:rsidR="008D7B5F">
          <w:rPr>
            <w:webHidden/>
          </w:rPr>
          <w:tab/>
        </w:r>
        <w:r w:rsidR="008D7B5F">
          <w:rPr>
            <w:webHidden/>
          </w:rPr>
          <w:fldChar w:fldCharType="begin"/>
        </w:r>
        <w:r w:rsidR="008D7B5F">
          <w:rPr>
            <w:webHidden/>
          </w:rPr>
          <w:delInstrText xml:space="preserve"> PAGEREF _Toc153375127 \h </w:delInstrText>
        </w:r>
        <w:r w:rsidR="008D7B5F">
          <w:rPr>
            <w:webHidden/>
          </w:rPr>
        </w:r>
        <w:r w:rsidR="008D7B5F">
          <w:rPr>
            <w:webHidden/>
          </w:rPr>
          <w:fldChar w:fldCharType="separate"/>
        </w:r>
        <w:r w:rsidR="008D7B5F">
          <w:rPr>
            <w:webHidden/>
          </w:rPr>
          <w:delText>1</w:delText>
        </w:r>
        <w:r w:rsidR="008D7B5F">
          <w:rPr>
            <w:webHidden/>
          </w:rPr>
          <w:fldChar w:fldCharType="end"/>
        </w:r>
        <w:r>
          <w:fldChar w:fldCharType="end"/>
        </w:r>
      </w:del>
    </w:p>
    <w:p w14:paraId="0D741955" w14:textId="77777777" w:rsidR="008D7B5F" w:rsidRDefault="008D45E4">
      <w:pPr>
        <w:pStyle w:val="TOC1"/>
        <w:rPr>
          <w:del w:id="89" w:author="Prabhu, Akshata MS" w:date="2024-08-22T10:43:00Z"/>
          <w:rFonts w:asciiTheme="minorHAnsi" w:eastAsiaTheme="minorEastAsia" w:hAnsiTheme="minorHAnsi" w:cstheme="minorBidi"/>
          <w:b w:val="0"/>
          <w:sz w:val="22"/>
          <w:szCs w:val="22"/>
        </w:rPr>
      </w:pPr>
      <w:del w:id="90" w:author="Prabhu, Akshata MS" w:date="2024-08-22T10:43:00Z">
        <w:r>
          <w:fldChar w:fldCharType="begin"/>
        </w:r>
        <w:r>
          <w:delInstrText xml:space="preserve"> HYPERLINK \l "_Toc153375128" </w:delInstrText>
        </w:r>
        <w:r>
          <w:fldChar w:fldCharType="separate"/>
        </w:r>
        <w:r w:rsidR="008D7B5F" w:rsidRPr="006E0BAE">
          <w:rPr>
            <w:rStyle w:val="Hyperlink"/>
          </w:rPr>
          <w:delText>7.</w:delText>
        </w:r>
        <w:r w:rsidR="008D7B5F">
          <w:rPr>
            <w:rFonts w:asciiTheme="minorHAnsi" w:eastAsiaTheme="minorEastAsia" w:hAnsiTheme="minorHAnsi" w:cstheme="minorBidi"/>
            <w:b w:val="0"/>
            <w:sz w:val="22"/>
            <w:szCs w:val="22"/>
          </w:rPr>
          <w:tab/>
        </w:r>
        <w:r w:rsidR="008D7B5F" w:rsidRPr="006E0BAE">
          <w:rPr>
            <w:rStyle w:val="Hyperlink"/>
          </w:rPr>
          <w:delText>Removal of Contractor’s Personnel (core)</w:delText>
        </w:r>
        <w:r w:rsidR="008D7B5F">
          <w:rPr>
            <w:webHidden/>
          </w:rPr>
          <w:tab/>
        </w:r>
        <w:r w:rsidR="008D7B5F">
          <w:rPr>
            <w:webHidden/>
          </w:rPr>
          <w:fldChar w:fldCharType="begin"/>
        </w:r>
        <w:r w:rsidR="008D7B5F">
          <w:rPr>
            <w:webHidden/>
          </w:rPr>
          <w:delInstrText xml:space="preserve"> PAGEREF _Toc153375128 \h </w:delInstrText>
        </w:r>
        <w:r w:rsidR="008D7B5F">
          <w:rPr>
            <w:webHidden/>
          </w:rPr>
        </w:r>
        <w:r w:rsidR="008D7B5F">
          <w:rPr>
            <w:webHidden/>
          </w:rPr>
          <w:fldChar w:fldCharType="separate"/>
        </w:r>
        <w:r w:rsidR="008D7B5F">
          <w:rPr>
            <w:webHidden/>
          </w:rPr>
          <w:delText>1</w:delText>
        </w:r>
        <w:r w:rsidR="008D7B5F">
          <w:rPr>
            <w:webHidden/>
          </w:rPr>
          <w:fldChar w:fldCharType="end"/>
        </w:r>
        <w:r>
          <w:fldChar w:fldCharType="end"/>
        </w:r>
      </w:del>
    </w:p>
    <w:p w14:paraId="39FC8C8C" w14:textId="77777777" w:rsidR="008D7B5F" w:rsidRDefault="008D45E4">
      <w:pPr>
        <w:pStyle w:val="TOC1"/>
        <w:rPr>
          <w:del w:id="91" w:author="Prabhu, Akshata MS" w:date="2024-08-22T10:43:00Z"/>
          <w:rFonts w:asciiTheme="minorHAnsi" w:eastAsiaTheme="minorEastAsia" w:hAnsiTheme="minorHAnsi" w:cstheme="minorBidi"/>
          <w:b w:val="0"/>
          <w:sz w:val="22"/>
          <w:szCs w:val="22"/>
        </w:rPr>
      </w:pPr>
      <w:del w:id="92" w:author="Prabhu, Akshata MS" w:date="2024-08-22T10:43:00Z">
        <w:r>
          <w:fldChar w:fldCharType="begin"/>
        </w:r>
        <w:r>
          <w:delInstrText xml:space="preserve"> HYPERLINK \l "_Toc153375129" </w:delInstrText>
        </w:r>
        <w:r>
          <w:fldChar w:fldCharType="separate"/>
        </w:r>
        <w:r w:rsidR="008D7B5F" w:rsidRPr="006E0BAE">
          <w:rPr>
            <w:rStyle w:val="Hyperlink"/>
          </w:rPr>
          <w:delText>8.</w:delText>
        </w:r>
        <w:r w:rsidR="008D7B5F">
          <w:rPr>
            <w:rFonts w:asciiTheme="minorHAnsi" w:eastAsiaTheme="minorEastAsia" w:hAnsiTheme="minorHAnsi" w:cstheme="minorBidi"/>
            <w:b w:val="0"/>
            <w:sz w:val="22"/>
            <w:szCs w:val="22"/>
          </w:rPr>
          <w:tab/>
        </w:r>
        <w:r w:rsidR="008D7B5F" w:rsidRPr="006E0BAE">
          <w:rPr>
            <w:rStyle w:val="Hyperlink"/>
          </w:rPr>
          <w:delText>Payment (core)</w:delText>
        </w:r>
        <w:r w:rsidR="008D7B5F">
          <w:rPr>
            <w:webHidden/>
          </w:rPr>
          <w:tab/>
        </w:r>
        <w:r w:rsidR="008D7B5F">
          <w:rPr>
            <w:webHidden/>
          </w:rPr>
          <w:fldChar w:fldCharType="begin"/>
        </w:r>
        <w:r w:rsidR="008D7B5F">
          <w:rPr>
            <w:webHidden/>
          </w:rPr>
          <w:delInstrText xml:space="preserve"> PAGEREF _Toc153375129 \h </w:delInstrText>
        </w:r>
        <w:r w:rsidR="008D7B5F">
          <w:rPr>
            <w:webHidden/>
          </w:rPr>
        </w:r>
        <w:r w:rsidR="008D7B5F">
          <w:rPr>
            <w:webHidden/>
          </w:rPr>
          <w:fldChar w:fldCharType="separate"/>
        </w:r>
        <w:r w:rsidR="008D7B5F">
          <w:rPr>
            <w:webHidden/>
          </w:rPr>
          <w:delText>2</w:delText>
        </w:r>
        <w:r w:rsidR="008D7B5F">
          <w:rPr>
            <w:webHidden/>
          </w:rPr>
          <w:fldChar w:fldCharType="end"/>
        </w:r>
        <w:r>
          <w:fldChar w:fldCharType="end"/>
        </w:r>
      </w:del>
    </w:p>
    <w:p w14:paraId="28A8B951" w14:textId="77777777" w:rsidR="008D7B5F" w:rsidRDefault="008D45E4">
      <w:pPr>
        <w:pStyle w:val="TOC1"/>
        <w:rPr>
          <w:del w:id="93" w:author="Prabhu, Akshata MS" w:date="2024-08-22T10:43:00Z"/>
          <w:rFonts w:asciiTheme="minorHAnsi" w:eastAsiaTheme="minorEastAsia" w:hAnsiTheme="minorHAnsi" w:cstheme="minorBidi"/>
          <w:b w:val="0"/>
          <w:sz w:val="22"/>
          <w:szCs w:val="22"/>
        </w:rPr>
      </w:pPr>
      <w:del w:id="94" w:author="Prabhu, Akshata MS" w:date="2024-08-22T10:43:00Z">
        <w:r>
          <w:fldChar w:fldCharType="begin"/>
        </w:r>
        <w:r>
          <w:delInstrText xml:space="preserve"> HYPERLINK \l "_Toc153375130" </w:delInstrText>
        </w:r>
        <w:r>
          <w:fldChar w:fldCharType="separate"/>
        </w:r>
        <w:r w:rsidR="008D7B5F" w:rsidRPr="006E0BAE">
          <w:rPr>
            <w:rStyle w:val="Hyperlink"/>
          </w:rPr>
          <w:delText>9.</w:delText>
        </w:r>
        <w:r w:rsidR="008D7B5F">
          <w:rPr>
            <w:rFonts w:asciiTheme="minorHAnsi" w:eastAsiaTheme="minorEastAsia" w:hAnsiTheme="minorHAnsi" w:cstheme="minorBidi"/>
            <w:b w:val="0"/>
            <w:sz w:val="22"/>
            <w:szCs w:val="22"/>
          </w:rPr>
          <w:tab/>
        </w:r>
        <w:r w:rsidR="008D7B5F" w:rsidRPr="006E0BAE">
          <w:rPr>
            <w:rStyle w:val="Hyperlink"/>
          </w:rPr>
          <w:delText>Invoice (core)</w:delText>
        </w:r>
        <w:r w:rsidR="008D7B5F">
          <w:rPr>
            <w:webHidden/>
          </w:rPr>
          <w:tab/>
        </w:r>
        <w:r w:rsidR="008D7B5F">
          <w:rPr>
            <w:webHidden/>
          </w:rPr>
          <w:fldChar w:fldCharType="begin"/>
        </w:r>
        <w:r w:rsidR="008D7B5F">
          <w:rPr>
            <w:webHidden/>
          </w:rPr>
          <w:delInstrText xml:space="preserve"> PAGEREF _Toc153375130 \h </w:delInstrText>
        </w:r>
        <w:r w:rsidR="008D7B5F">
          <w:rPr>
            <w:webHidden/>
          </w:rPr>
        </w:r>
        <w:r w:rsidR="008D7B5F">
          <w:rPr>
            <w:webHidden/>
          </w:rPr>
          <w:fldChar w:fldCharType="separate"/>
        </w:r>
        <w:r w:rsidR="008D7B5F">
          <w:rPr>
            <w:webHidden/>
          </w:rPr>
          <w:delText>2</w:delText>
        </w:r>
        <w:r w:rsidR="008D7B5F">
          <w:rPr>
            <w:webHidden/>
          </w:rPr>
          <w:fldChar w:fldCharType="end"/>
        </w:r>
        <w:r>
          <w:fldChar w:fldCharType="end"/>
        </w:r>
      </w:del>
    </w:p>
    <w:p w14:paraId="6BDA25D3" w14:textId="77777777" w:rsidR="008D7B5F" w:rsidRDefault="008D45E4">
      <w:pPr>
        <w:pStyle w:val="TOC1"/>
        <w:rPr>
          <w:del w:id="95" w:author="Prabhu, Akshata MS" w:date="2024-08-22T10:43:00Z"/>
          <w:rFonts w:asciiTheme="minorHAnsi" w:eastAsiaTheme="minorEastAsia" w:hAnsiTheme="minorHAnsi" w:cstheme="minorBidi"/>
          <w:b w:val="0"/>
          <w:sz w:val="22"/>
          <w:szCs w:val="22"/>
        </w:rPr>
      </w:pPr>
      <w:del w:id="96" w:author="Prabhu, Akshata MS" w:date="2024-08-22T10:43:00Z">
        <w:r>
          <w:fldChar w:fldCharType="begin"/>
        </w:r>
        <w:r>
          <w:delInstrText xml:space="preserve"> HYPERLINK \l "_Toc153375131" </w:delInstrText>
        </w:r>
        <w:r>
          <w:fldChar w:fldCharType="separate"/>
        </w:r>
        <w:r w:rsidR="008D7B5F" w:rsidRPr="006E0BAE">
          <w:rPr>
            <w:rStyle w:val="Hyperlink"/>
          </w:rPr>
          <w:delText>10.</w:delText>
        </w:r>
        <w:r w:rsidR="008D7B5F">
          <w:rPr>
            <w:rFonts w:asciiTheme="minorHAnsi" w:eastAsiaTheme="minorEastAsia" w:hAnsiTheme="minorHAnsi" w:cstheme="minorBidi"/>
            <w:b w:val="0"/>
            <w:sz w:val="22"/>
            <w:szCs w:val="22"/>
          </w:rPr>
          <w:tab/>
        </w:r>
        <w:r w:rsidR="008D7B5F" w:rsidRPr="006E0BAE">
          <w:rPr>
            <w:rStyle w:val="Hyperlink"/>
          </w:rPr>
          <w:delText>Deduction from Payment (core)</w:delText>
        </w:r>
        <w:r w:rsidR="008D7B5F">
          <w:rPr>
            <w:webHidden/>
          </w:rPr>
          <w:tab/>
        </w:r>
        <w:r w:rsidR="008D7B5F">
          <w:rPr>
            <w:webHidden/>
          </w:rPr>
          <w:fldChar w:fldCharType="begin"/>
        </w:r>
        <w:r w:rsidR="008D7B5F">
          <w:rPr>
            <w:webHidden/>
          </w:rPr>
          <w:delInstrText xml:space="preserve"> PAGEREF _Toc153375131 \h </w:delInstrText>
        </w:r>
        <w:r w:rsidR="008D7B5F">
          <w:rPr>
            <w:webHidden/>
          </w:rPr>
        </w:r>
        <w:r w:rsidR="008D7B5F">
          <w:rPr>
            <w:webHidden/>
          </w:rPr>
          <w:fldChar w:fldCharType="separate"/>
        </w:r>
        <w:r w:rsidR="008D7B5F">
          <w:rPr>
            <w:webHidden/>
          </w:rPr>
          <w:delText>3</w:delText>
        </w:r>
        <w:r w:rsidR="008D7B5F">
          <w:rPr>
            <w:webHidden/>
          </w:rPr>
          <w:fldChar w:fldCharType="end"/>
        </w:r>
        <w:r>
          <w:fldChar w:fldCharType="end"/>
        </w:r>
      </w:del>
    </w:p>
    <w:p w14:paraId="2AEA01D8" w14:textId="77777777" w:rsidR="008D7B5F" w:rsidRDefault="008D45E4">
      <w:pPr>
        <w:pStyle w:val="TOC1"/>
        <w:rPr>
          <w:del w:id="97" w:author="Prabhu, Akshata MS" w:date="2024-08-22T10:43:00Z"/>
          <w:rFonts w:asciiTheme="minorHAnsi" w:eastAsiaTheme="minorEastAsia" w:hAnsiTheme="minorHAnsi" w:cstheme="minorBidi"/>
          <w:b w:val="0"/>
          <w:sz w:val="22"/>
          <w:szCs w:val="22"/>
        </w:rPr>
      </w:pPr>
      <w:del w:id="98" w:author="Prabhu, Akshata MS" w:date="2024-08-22T10:43:00Z">
        <w:r>
          <w:fldChar w:fldCharType="begin"/>
        </w:r>
        <w:r>
          <w:delInstrText xml:space="preserve"> HYPERLINK \l "_Toc153375132" </w:delInstrText>
        </w:r>
        <w:r>
          <w:fldChar w:fldCharType="separate"/>
        </w:r>
        <w:r w:rsidR="008D7B5F" w:rsidRPr="006E0BAE">
          <w:rPr>
            <w:rStyle w:val="Hyperlink"/>
          </w:rPr>
          <w:delText>11.</w:delText>
        </w:r>
        <w:r w:rsidR="008D7B5F">
          <w:rPr>
            <w:rFonts w:asciiTheme="minorHAnsi" w:eastAsiaTheme="minorEastAsia" w:hAnsiTheme="minorHAnsi" w:cstheme="minorBidi"/>
            <w:b w:val="0"/>
            <w:sz w:val="22"/>
            <w:szCs w:val="22"/>
          </w:rPr>
          <w:tab/>
        </w:r>
        <w:r w:rsidR="008D7B5F" w:rsidRPr="006E0BAE">
          <w:rPr>
            <w:rStyle w:val="Hyperlink"/>
          </w:rPr>
          <w:delText>Price Basis (core)</w:delText>
        </w:r>
        <w:r w:rsidR="008D7B5F">
          <w:rPr>
            <w:webHidden/>
          </w:rPr>
          <w:tab/>
        </w:r>
        <w:r w:rsidR="008D7B5F">
          <w:rPr>
            <w:webHidden/>
          </w:rPr>
          <w:fldChar w:fldCharType="begin"/>
        </w:r>
        <w:r w:rsidR="008D7B5F">
          <w:rPr>
            <w:webHidden/>
          </w:rPr>
          <w:delInstrText xml:space="preserve"> PAGEREF _Toc153375132 \h </w:delInstrText>
        </w:r>
        <w:r w:rsidR="008D7B5F">
          <w:rPr>
            <w:webHidden/>
          </w:rPr>
        </w:r>
        <w:r w:rsidR="008D7B5F">
          <w:rPr>
            <w:webHidden/>
          </w:rPr>
          <w:fldChar w:fldCharType="separate"/>
        </w:r>
        <w:r w:rsidR="008D7B5F">
          <w:rPr>
            <w:webHidden/>
          </w:rPr>
          <w:delText>3</w:delText>
        </w:r>
        <w:r w:rsidR="008D7B5F">
          <w:rPr>
            <w:webHidden/>
          </w:rPr>
          <w:fldChar w:fldCharType="end"/>
        </w:r>
        <w:r>
          <w:fldChar w:fldCharType="end"/>
        </w:r>
      </w:del>
    </w:p>
    <w:p w14:paraId="6E558E69" w14:textId="77777777" w:rsidR="008D7B5F" w:rsidRDefault="008D45E4">
      <w:pPr>
        <w:pStyle w:val="TOC1"/>
        <w:rPr>
          <w:del w:id="99" w:author="Prabhu, Akshata MS" w:date="2024-08-22T10:43:00Z"/>
          <w:rFonts w:asciiTheme="minorHAnsi" w:eastAsiaTheme="minorEastAsia" w:hAnsiTheme="minorHAnsi" w:cstheme="minorBidi"/>
          <w:b w:val="0"/>
          <w:sz w:val="22"/>
          <w:szCs w:val="22"/>
        </w:rPr>
      </w:pPr>
      <w:del w:id="100" w:author="Prabhu, Akshata MS" w:date="2024-08-22T10:43:00Z">
        <w:r>
          <w:fldChar w:fldCharType="begin"/>
        </w:r>
        <w:r>
          <w:delInstrText xml:space="preserve"> HYPERLINK \l "_Toc153375133" </w:delInstrText>
        </w:r>
        <w:r>
          <w:fldChar w:fldCharType="separate"/>
        </w:r>
        <w:r w:rsidR="008D7B5F" w:rsidRPr="006E0BAE">
          <w:rPr>
            <w:rStyle w:val="Hyperlink"/>
          </w:rPr>
          <w:delText>12.</w:delText>
        </w:r>
        <w:r w:rsidR="008D7B5F">
          <w:rPr>
            <w:rFonts w:asciiTheme="minorHAnsi" w:eastAsiaTheme="minorEastAsia" w:hAnsiTheme="minorHAnsi" w:cstheme="minorBidi"/>
            <w:b w:val="0"/>
            <w:sz w:val="22"/>
            <w:szCs w:val="22"/>
          </w:rPr>
          <w:tab/>
        </w:r>
        <w:r w:rsidR="008D7B5F" w:rsidRPr="006E0BAE">
          <w:rPr>
            <w:rStyle w:val="Hyperlink"/>
          </w:rPr>
          <w:delText>Out of Pocket Expenses (core)</w:delText>
        </w:r>
        <w:r w:rsidR="008D7B5F">
          <w:rPr>
            <w:webHidden/>
          </w:rPr>
          <w:tab/>
        </w:r>
        <w:r w:rsidR="008D7B5F">
          <w:rPr>
            <w:webHidden/>
          </w:rPr>
          <w:fldChar w:fldCharType="begin"/>
        </w:r>
        <w:r w:rsidR="008D7B5F">
          <w:rPr>
            <w:webHidden/>
          </w:rPr>
          <w:delInstrText xml:space="preserve"> PAGEREF _Toc153375133 \h </w:delInstrText>
        </w:r>
        <w:r w:rsidR="008D7B5F">
          <w:rPr>
            <w:webHidden/>
          </w:rPr>
        </w:r>
        <w:r w:rsidR="008D7B5F">
          <w:rPr>
            <w:webHidden/>
          </w:rPr>
          <w:fldChar w:fldCharType="separate"/>
        </w:r>
        <w:r w:rsidR="008D7B5F">
          <w:rPr>
            <w:webHidden/>
          </w:rPr>
          <w:delText>3</w:delText>
        </w:r>
        <w:r w:rsidR="008D7B5F">
          <w:rPr>
            <w:webHidden/>
          </w:rPr>
          <w:fldChar w:fldCharType="end"/>
        </w:r>
        <w:r>
          <w:fldChar w:fldCharType="end"/>
        </w:r>
      </w:del>
    </w:p>
    <w:p w14:paraId="63455544" w14:textId="77777777" w:rsidR="008D7B5F" w:rsidRDefault="008D45E4">
      <w:pPr>
        <w:pStyle w:val="TOC1"/>
        <w:rPr>
          <w:del w:id="101" w:author="Prabhu, Akshata MS" w:date="2024-08-22T10:43:00Z"/>
          <w:rFonts w:asciiTheme="minorHAnsi" w:eastAsiaTheme="minorEastAsia" w:hAnsiTheme="minorHAnsi" w:cstheme="minorBidi"/>
          <w:b w:val="0"/>
          <w:sz w:val="22"/>
          <w:szCs w:val="22"/>
        </w:rPr>
      </w:pPr>
      <w:del w:id="102" w:author="Prabhu, Akshata MS" w:date="2024-08-22T10:43:00Z">
        <w:r>
          <w:fldChar w:fldCharType="begin"/>
        </w:r>
        <w:r>
          <w:delInstrText xml:space="preserve"> HYPERLINK \l "_Toc153375134" </w:delInstrText>
        </w:r>
        <w:r>
          <w:fldChar w:fldCharType="separate"/>
        </w:r>
        <w:r w:rsidR="008D7B5F" w:rsidRPr="006E0BAE">
          <w:rPr>
            <w:rStyle w:val="Hyperlink"/>
          </w:rPr>
          <w:delText>13.</w:delText>
        </w:r>
        <w:r w:rsidR="008D7B5F">
          <w:rPr>
            <w:rFonts w:asciiTheme="minorHAnsi" w:eastAsiaTheme="minorEastAsia" w:hAnsiTheme="minorHAnsi" w:cstheme="minorBidi"/>
            <w:b w:val="0"/>
            <w:sz w:val="22"/>
            <w:szCs w:val="22"/>
          </w:rPr>
          <w:tab/>
        </w:r>
        <w:r w:rsidR="008D7B5F" w:rsidRPr="006E0BAE">
          <w:rPr>
            <w:rStyle w:val="Hyperlink"/>
          </w:rPr>
          <w:delText>Warranty (core)</w:delText>
        </w:r>
        <w:r w:rsidR="008D7B5F">
          <w:rPr>
            <w:webHidden/>
          </w:rPr>
          <w:tab/>
        </w:r>
        <w:r w:rsidR="008D7B5F">
          <w:rPr>
            <w:webHidden/>
          </w:rPr>
          <w:fldChar w:fldCharType="begin"/>
        </w:r>
        <w:r w:rsidR="008D7B5F">
          <w:rPr>
            <w:webHidden/>
          </w:rPr>
          <w:delInstrText xml:space="preserve"> PAGEREF _Toc153375134 \h </w:delInstrText>
        </w:r>
        <w:r w:rsidR="008D7B5F">
          <w:rPr>
            <w:webHidden/>
          </w:rPr>
        </w:r>
        <w:r w:rsidR="008D7B5F">
          <w:rPr>
            <w:webHidden/>
          </w:rPr>
          <w:fldChar w:fldCharType="separate"/>
        </w:r>
        <w:r w:rsidR="008D7B5F">
          <w:rPr>
            <w:webHidden/>
          </w:rPr>
          <w:delText>3</w:delText>
        </w:r>
        <w:r w:rsidR="008D7B5F">
          <w:rPr>
            <w:webHidden/>
          </w:rPr>
          <w:fldChar w:fldCharType="end"/>
        </w:r>
        <w:r>
          <w:fldChar w:fldCharType="end"/>
        </w:r>
      </w:del>
    </w:p>
    <w:p w14:paraId="75E50D1B" w14:textId="77777777" w:rsidR="008D7B5F" w:rsidRDefault="008D45E4">
      <w:pPr>
        <w:pStyle w:val="TOC1"/>
        <w:rPr>
          <w:del w:id="103" w:author="Prabhu, Akshata MS" w:date="2024-08-22T10:43:00Z"/>
          <w:rFonts w:asciiTheme="minorHAnsi" w:eastAsiaTheme="minorEastAsia" w:hAnsiTheme="minorHAnsi" w:cstheme="minorBidi"/>
          <w:b w:val="0"/>
          <w:sz w:val="22"/>
          <w:szCs w:val="22"/>
        </w:rPr>
      </w:pPr>
      <w:del w:id="104" w:author="Prabhu, Akshata MS" w:date="2024-08-22T10:43:00Z">
        <w:r>
          <w:fldChar w:fldCharType="begin"/>
        </w:r>
        <w:r>
          <w:delInstrText xml:space="preserve"> HYPERLINK \l "_Toc153375135" </w:delInstrText>
        </w:r>
        <w:r>
          <w:fldChar w:fldCharType="separate"/>
        </w:r>
        <w:r w:rsidR="008D7B5F" w:rsidRPr="006E0BAE">
          <w:rPr>
            <w:rStyle w:val="Hyperlink"/>
          </w:rPr>
          <w:delText>14.</w:delText>
        </w:r>
        <w:r w:rsidR="008D7B5F">
          <w:rPr>
            <w:rFonts w:asciiTheme="minorHAnsi" w:eastAsiaTheme="minorEastAsia" w:hAnsiTheme="minorHAnsi" w:cstheme="minorBidi"/>
            <w:b w:val="0"/>
            <w:sz w:val="22"/>
            <w:szCs w:val="22"/>
          </w:rPr>
          <w:tab/>
        </w:r>
        <w:r w:rsidR="008D7B5F" w:rsidRPr="006E0BAE">
          <w:rPr>
            <w:rStyle w:val="Hyperlink"/>
          </w:rPr>
          <w:delText>Use of Commonwealth Items (core)</w:delText>
        </w:r>
        <w:r w:rsidR="008D7B5F">
          <w:rPr>
            <w:webHidden/>
          </w:rPr>
          <w:tab/>
        </w:r>
        <w:r w:rsidR="008D7B5F">
          <w:rPr>
            <w:webHidden/>
          </w:rPr>
          <w:fldChar w:fldCharType="begin"/>
        </w:r>
        <w:r w:rsidR="008D7B5F">
          <w:rPr>
            <w:webHidden/>
          </w:rPr>
          <w:delInstrText xml:space="preserve"> PAGEREF _Toc153375135 \h </w:delInstrText>
        </w:r>
        <w:r w:rsidR="008D7B5F">
          <w:rPr>
            <w:webHidden/>
          </w:rPr>
        </w:r>
        <w:r w:rsidR="008D7B5F">
          <w:rPr>
            <w:webHidden/>
          </w:rPr>
          <w:fldChar w:fldCharType="separate"/>
        </w:r>
        <w:r w:rsidR="008D7B5F">
          <w:rPr>
            <w:webHidden/>
          </w:rPr>
          <w:delText>3</w:delText>
        </w:r>
        <w:r w:rsidR="008D7B5F">
          <w:rPr>
            <w:webHidden/>
          </w:rPr>
          <w:fldChar w:fldCharType="end"/>
        </w:r>
        <w:r>
          <w:fldChar w:fldCharType="end"/>
        </w:r>
      </w:del>
    </w:p>
    <w:p w14:paraId="6F34CB3A" w14:textId="77777777" w:rsidR="008D7B5F" w:rsidRDefault="008D45E4">
      <w:pPr>
        <w:pStyle w:val="TOC1"/>
        <w:rPr>
          <w:del w:id="105" w:author="Prabhu, Akshata MS" w:date="2024-08-22T10:43:00Z"/>
          <w:rFonts w:asciiTheme="minorHAnsi" w:eastAsiaTheme="minorEastAsia" w:hAnsiTheme="minorHAnsi" w:cstheme="minorBidi"/>
          <w:b w:val="0"/>
          <w:sz w:val="22"/>
          <w:szCs w:val="22"/>
        </w:rPr>
      </w:pPr>
      <w:del w:id="106" w:author="Prabhu, Akshata MS" w:date="2024-08-22T10:43:00Z">
        <w:r>
          <w:fldChar w:fldCharType="begin"/>
        </w:r>
        <w:r>
          <w:delInstrText xml:space="preserve"> HYPERLINK \l "_Toc153375136" </w:delInstrText>
        </w:r>
        <w:r>
          <w:fldChar w:fldCharType="separate"/>
        </w:r>
        <w:r w:rsidR="008D7B5F" w:rsidRPr="006E0BAE">
          <w:rPr>
            <w:rStyle w:val="Hyperlink"/>
          </w:rPr>
          <w:delText>15.</w:delText>
        </w:r>
        <w:r w:rsidR="008D7B5F">
          <w:rPr>
            <w:rFonts w:asciiTheme="minorHAnsi" w:eastAsiaTheme="minorEastAsia" w:hAnsiTheme="minorHAnsi" w:cstheme="minorBidi"/>
            <w:b w:val="0"/>
            <w:sz w:val="22"/>
            <w:szCs w:val="22"/>
          </w:rPr>
          <w:tab/>
        </w:r>
        <w:r w:rsidR="008D7B5F" w:rsidRPr="006E0BAE">
          <w:rPr>
            <w:rStyle w:val="Hyperlink"/>
          </w:rPr>
          <w:delText>Intellectual Property (core)</w:delText>
        </w:r>
        <w:r w:rsidR="008D7B5F">
          <w:rPr>
            <w:webHidden/>
          </w:rPr>
          <w:tab/>
        </w:r>
        <w:r w:rsidR="008D7B5F">
          <w:rPr>
            <w:webHidden/>
          </w:rPr>
          <w:fldChar w:fldCharType="begin"/>
        </w:r>
        <w:r w:rsidR="008D7B5F">
          <w:rPr>
            <w:webHidden/>
          </w:rPr>
          <w:delInstrText xml:space="preserve"> PAGEREF _Toc153375136 \h </w:delInstrText>
        </w:r>
        <w:r w:rsidR="008D7B5F">
          <w:rPr>
            <w:webHidden/>
          </w:rPr>
        </w:r>
        <w:r w:rsidR="008D7B5F">
          <w:rPr>
            <w:webHidden/>
          </w:rPr>
          <w:fldChar w:fldCharType="separate"/>
        </w:r>
        <w:r w:rsidR="008D7B5F">
          <w:rPr>
            <w:webHidden/>
          </w:rPr>
          <w:delText>4</w:delText>
        </w:r>
        <w:r w:rsidR="008D7B5F">
          <w:rPr>
            <w:webHidden/>
          </w:rPr>
          <w:fldChar w:fldCharType="end"/>
        </w:r>
        <w:r>
          <w:fldChar w:fldCharType="end"/>
        </w:r>
      </w:del>
    </w:p>
    <w:p w14:paraId="57656B2D" w14:textId="77777777" w:rsidR="008D7B5F" w:rsidRDefault="008D45E4">
      <w:pPr>
        <w:pStyle w:val="TOC1"/>
        <w:rPr>
          <w:del w:id="107" w:author="Prabhu, Akshata MS" w:date="2024-08-22T10:43:00Z"/>
          <w:rFonts w:asciiTheme="minorHAnsi" w:eastAsiaTheme="minorEastAsia" w:hAnsiTheme="minorHAnsi" w:cstheme="minorBidi"/>
          <w:b w:val="0"/>
          <w:sz w:val="22"/>
          <w:szCs w:val="22"/>
        </w:rPr>
      </w:pPr>
      <w:del w:id="108" w:author="Prabhu, Akshata MS" w:date="2024-08-22T10:43:00Z">
        <w:r>
          <w:fldChar w:fldCharType="begin"/>
        </w:r>
        <w:r>
          <w:delInstrText xml:space="preserve"> HYPERLINK \l "_Toc153375137" </w:delInstrText>
        </w:r>
        <w:r>
          <w:fldChar w:fldCharType="separate"/>
        </w:r>
        <w:r w:rsidR="008D7B5F" w:rsidRPr="006E0BAE">
          <w:rPr>
            <w:rStyle w:val="Hyperlink"/>
          </w:rPr>
          <w:delText>16.</w:delText>
        </w:r>
        <w:r w:rsidR="008D7B5F">
          <w:rPr>
            <w:rFonts w:asciiTheme="minorHAnsi" w:eastAsiaTheme="minorEastAsia" w:hAnsiTheme="minorHAnsi" w:cstheme="minorBidi"/>
            <w:b w:val="0"/>
            <w:sz w:val="22"/>
            <w:szCs w:val="22"/>
          </w:rPr>
          <w:tab/>
        </w:r>
        <w:r w:rsidR="008D7B5F" w:rsidRPr="006E0BAE">
          <w:rPr>
            <w:rStyle w:val="Hyperlink"/>
          </w:rPr>
          <w:delText>Termination (core)</w:delText>
        </w:r>
        <w:r w:rsidR="008D7B5F">
          <w:rPr>
            <w:webHidden/>
          </w:rPr>
          <w:tab/>
        </w:r>
        <w:r w:rsidR="008D7B5F">
          <w:rPr>
            <w:webHidden/>
          </w:rPr>
          <w:fldChar w:fldCharType="begin"/>
        </w:r>
        <w:r w:rsidR="008D7B5F">
          <w:rPr>
            <w:webHidden/>
          </w:rPr>
          <w:delInstrText xml:space="preserve"> PAGEREF _Toc153375137 \h </w:delInstrText>
        </w:r>
        <w:r w:rsidR="008D7B5F">
          <w:rPr>
            <w:webHidden/>
          </w:rPr>
        </w:r>
        <w:r w:rsidR="008D7B5F">
          <w:rPr>
            <w:webHidden/>
          </w:rPr>
          <w:fldChar w:fldCharType="separate"/>
        </w:r>
        <w:r w:rsidR="008D7B5F">
          <w:rPr>
            <w:webHidden/>
          </w:rPr>
          <w:delText>4</w:delText>
        </w:r>
        <w:r w:rsidR="008D7B5F">
          <w:rPr>
            <w:webHidden/>
          </w:rPr>
          <w:fldChar w:fldCharType="end"/>
        </w:r>
        <w:r>
          <w:fldChar w:fldCharType="end"/>
        </w:r>
      </w:del>
    </w:p>
    <w:p w14:paraId="68CD87F8" w14:textId="77777777" w:rsidR="008D7B5F" w:rsidRDefault="008D45E4">
      <w:pPr>
        <w:pStyle w:val="TOC1"/>
        <w:rPr>
          <w:del w:id="109" w:author="Prabhu, Akshata MS" w:date="2024-08-22T10:43:00Z"/>
          <w:rFonts w:asciiTheme="minorHAnsi" w:eastAsiaTheme="minorEastAsia" w:hAnsiTheme="minorHAnsi" w:cstheme="minorBidi"/>
          <w:b w:val="0"/>
          <w:sz w:val="22"/>
          <w:szCs w:val="22"/>
        </w:rPr>
      </w:pPr>
      <w:del w:id="110" w:author="Prabhu, Akshata MS" w:date="2024-08-22T10:43:00Z">
        <w:r>
          <w:fldChar w:fldCharType="begin"/>
        </w:r>
        <w:r>
          <w:delInstrText xml:space="preserve"> HYPERLINK \l "_Toc153375138" </w:delInstrText>
        </w:r>
        <w:r>
          <w:fldChar w:fldCharType="separate"/>
        </w:r>
        <w:r w:rsidR="008D7B5F" w:rsidRPr="006E0BAE">
          <w:rPr>
            <w:rStyle w:val="Hyperlink"/>
          </w:rPr>
          <w:delText>17.</w:delText>
        </w:r>
        <w:r w:rsidR="008D7B5F">
          <w:rPr>
            <w:rFonts w:asciiTheme="minorHAnsi" w:eastAsiaTheme="minorEastAsia" w:hAnsiTheme="minorHAnsi" w:cstheme="minorBidi"/>
            <w:b w:val="0"/>
            <w:sz w:val="22"/>
            <w:szCs w:val="22"/>
          </w:rPr>
          <w:tab/>
        </w:r>
        <w:r w:rsidR="008D7B5F" w:rsidRPr="006E0BAE">
          <w:rPr>
            <w:rStyle w:val="Hyperlink"/>
          </w:rPr>
          <w:delText>Termination for Convenience (core)</w:delText>
        </w:r>
        <w:r w:rsidR="008D7B5F">
          <w:rPr>
            <w:webHidden/>
          </w:rPr>
          <w:tab/>
        </w:r>
        <w:r w:rsidR="008D7B5F">
          <w:rPr>
            <w:webHidden/>
          </w:rPr>
          <w:fldChar w:fldCharType="begin"/>
        </w:r>
        <w:r w:rsidR="008D7B5F">
          <w:rPr>
            <w:webHidden/>
          </w:rPr>
          <w:delInstrText xml:space="preserve"> PAGEREF _Toc153375138 \h </w:delInstrText>
        </w:r>
        <w:r w:rsidR="008D7B5F">
          <w:rPr>
            <w:webHidden/>
          </w:rPr>
        </w:r>
        <w:r w:rsidR="008D7B5F">
          <w:rPr>
            <w:webHidden/>
          </w:rPr>
          <w:fldChar w:fldCharType="separate"/>
        </w:r>
        <w:r w:rsidR="008D7B5F">
          <w:rPr>
            <w:webHidden/>
          </w:rPr>
          <w:delText>5</w:delText>
        </w:r>
        <w:r w:rsidR="008D7B5F">
          <w:rPr>
            <w:webHidden/>
          </w:rPr>
          <w:fldChar w:fldCharType="end"/>
        </w:r>
        <w:r>
          <w:fldChar w:fldCharType="end"/>
        </w:r>
      </w:del>
    </w:p>
    <w:p w14:paraId="2FE62124" w14:textId="77777777" w:rsidR="008D7B5F" w:rsidRDefault="008D45E4">
      <w:pPr>
        <w:pStyle w:val="TOC1"/>
        <w:rPr>
          <w:del w:id="111" w:author="Prabhu, Akshata MS" w:date="2024-08-22T10:43:00Z"/>
          <w:rFonts w:asciiTheme="minorHAnsi" w:eastAsiaTheme="minorEastAsia" w:hAnsiTheme="minorHAnsi" w:cstheme="minorBidi"/>
          <w:b w:val="0"/>
          <w:sz w:val="22"/>
          <w:szCs w:val="22"/>
        </w:rPr>
      </w:pPr>
      <w:del w:id="112" w:author="Prabhu, Akshata MS" w:date="2024-08-22T10:43:00Z">
        <w:r>
          <w:fldChar w:fldCharType="begin"/>
        </w:r>
        <w:r>
          <w:delInstrText xml:space="preserve"> HYPERLINK \l "_Toc153375139" </w:delInstrText>
        </w:r>
        <w:r>
          <w:fldChar w:fldCharType="separate"/>
        </w:r>
        <w:r w:rsidR="008D7B5F" w:rsidRPr="006E0BAE">
          <w:rPr>
            <w:rStyle w:val="Hyperlink"/>
          </w:rPr>
          <w:delText>18.</w:delText>
        </w:r>
        <w:r w:rsidR="008D7B5F">
          <w:rPr>
            <w:rFonts w:asciiTheme="minorHAnsi" w:eastAsiaTheme="minorEastAsia" w:hAnsiTheme="minorHAnsi" w:cstheme="minorBidi"/>
            <w:b w:val="0"/>
            <w:sz w:val="22"/>
            <w:szCs w:val="22"/>
          </w:rPr>
          <w:tab/>
        </w:r>
        <w:r w:rsidR="008D7B5F" w:rsidRPr="006E0BAE">
          <w:rPr>
            <w:rStyle w:val="Hyperlink"/>
          </w:rPr>
          <w:delText>Security and Safety (core)</w:delText>
        </w:r>
        <w:r w:rsidR="008D7B5F">
          <w:rPr>
            <w:webHidden/>
          </w:rPr>
          <w:tab/>
        </w:r>
        <w:r w:rsidR="008D7B5F">
          <w:rPr>
            <w:webHidden/>
          </w:rPr>
          <w:fldChar w:fldCharType="begin"/>
        </w:r>
        <w:r w:rsidR="008D7B5F">
          <w:rPr>
            <w:webHidden/>
          </w:rPr>
          <w:delInstrText xml:space="preserve"> PAGEREF _Toc153375139 \h </w:delInstrText>
        </w:r>
        <w:r w:rsidR="008D7B5F">
          <w:rPr>
            <w:webHidden/>
          </w:rPr>
        </w:r>
        <w:r w:rsidR="008D7B5F">
          <w:rPr>
            <w:webHidden/>
          </w:rPr>
          <w:fldChar w:fldCharType="separate"/>
        </w:r>
        <w:r w:rsidR="008D7B5F">
          <w:rPr>
            <w:webHidden/>
          </w:rPr>
          <w:delText>5</w:delText>
        </w:r>
        <w:r w:rsidR="008D7B5F">
          <w:rPr>
            <w:webHidden/>
          </w:rPr>
          <w:fldChar w:fldCharType="end"/>
        </w:r>
        <w:r>
          <w:fldChar w:fldCharType="end"/>
        </w:r>
      </w:del>
    </w:p>
    <w:p w14:paraId="2A923912" w14:textId="77777777" w:rsidR="008D7B5F" w:rsidRDefault="008D45E4">
      <w:pPr>
        <w:pStyle w:val="TOC1"/>
        <w:rPr>
          <w:del w:id="113" w:author="Prabhu, Akshata MS" w:date="2024-08-22T10:43:00Z"/>
          <w:rFonts w:asciiTheme="minorHAnsi" w:eastAsiaTheme="minorEastAsia" w:hAnsiTheme="minorHAnsi" w:cstheme="minorBidi"/>
          <w:b w:val="0"/>
          <w:sz w:val="22"/>
          <w:szCs w:val="22"/>
        </w:rPr>
      </w:pPr>
      <w:del w:id="114" w:author="Prabhu, Akshata MS" w:date="2024-08-22T10:43:00Z">
        <w:r>
          <w:fldChar w:fldCharType="begin"/>
        </w:r>
        <w:r>
          <w:delInstrText xml:space="preserve"> HYPERLINK \l "_Toc153375140" </w:delInstrText>
        </w:r>
        <w:r>
          <w:fldChar w:fldCharType="separate"/>
        </w:r>
        <w:r w:rsidR="008D7B5F" w:rsidRPr="006E0BAE">
          <w:rPr>
            <w:rStyle w:val="Hyperlink"/>
          </w:rPr>
          <w:delText>19.</w:delText>
        </w:r>
        <w:r w:rsidR="008D7B5F">
          <w:rPr>
            <w:rFonts w:asciiTheme="minorHAnsi" w:eastAsiaTheme="minorEastAsia" w:hAnsiTheme="minorHAnsi" w:cstheme="minorBidi"/>
            <w:b w:val="0"/>
            <w:sz w:val="22"/>
            <w:szCs w:val="22"/>
          </w:rPr>
          <w:tab/>
        </w:r>
        <w:r w:rsidR="008D7B5F" w:rsidRPr="006E0BAE">
          <w:rPr>
            <w:rStyle w:val="Hyperlink"/>
          </w:rPr>
          <w:delText>Insurance (core)</w:delText>
        </w:r>
        <w:r w:rsidR="008D7B5F">
          <w:rPr>
            <w:webHidden/>
          </w:rPr>
          <w:tab/>
        </w:r>
        <w:r w:rsidR="008D7B5F">
          <w:rPr>
            <w:webHidden/>
          </w:rPr>
          <w:fldChar w:fldCharType="begin"/>
        </w:r>
        <w:r w:rsidR="008D7B5F">
          <w:rPr>
            <w:webHidden/>
          </w:rPr>
          <w:delInstrText xml:space="preserve"> PAGEREF _Toc153375140 \h </w:delInstrText>
        </w:r>
        <w:r w:rsidR="008D7B5F">
          <w:rPr>
            <w:webHidden/>
          </w:rPr>
        </w:r>
        <w:r w:rsidR="008D7B5F">
          <w:rPr>
            <w:webHidden/>
          </w:rPr>
          <w:fldChar w:fldCharType="separate"/>
        </w:r>
        <w:r w:rsidR="008D7B5F">
          <w:rPr>
            <w:webHidden/>
          </w:rPr>
          <w:delText>7</w:delText>
        </w:r>
        <w:r w:rsidR="008D7B5F">
          <w:rPr>
            <w:webHidden/>
          </w:rPr>
          <w:fldChar w:fldCharType="end"/>
        </w:r>
        <w:r>
          <w:fldChar w:fldCharType="end"/>
        </w:r>
      </w:del>
    </w:p>
    <w:p w14:paraId="46A43CF5" w14:textId="77777777" w:rsidR="008D7B5F" w:rsidRDefault="008D45E4">
      <w:pPr>
        <w:pStyle w:val="TOC1"/>
        <w:rPr>
          <w:del w:id="115" w:author="Prabhu, Akshata MS" w:date="2024-08-22T10:43:00Z"/>
          <w:rFonts w:asciiTheme="minorHAnsi" w:eastAsiaTheme="minorEastAsia" w:hAnsiTheme="minorHAnsi" w:cstheme="minorBidi"/>
          <w:b w:val="0"/>
          <w:sz w:val="22"/>
          <w:szCs w:val="22"/>
        </w:rPr>
      </w:pPr>
      <w:del w:id="116" w:author="Prabhu, Akshata MS" w:date="2024-08-22T10:43:00Z">
        <w:r>
          <w:fldChar w:fldCharType="begin"/>
        </w:r>
        <w:r>
          <w:delInstrText xml:space="preserve"> HYPERLINK \l "_Toc153375141" </w:delInstrText>
        </w:r>
        <w:r>
          <w:fldChar w:fldCharType="separate"/>
        </w:r>
        <w:r w:rsidR="008D7B5F" w:rsidRPr="006E0BAE">
          <w:rPr>
            <w:rStyle w:val="Hyperlink"/>
          </w:rPr>
          <w:delText>20.</w:delText>
        </w:r>
        <w:r w:rsidR="008D7B5F">
          <w:rPr>
            <w:rFonts w:asciiTheme="minorHAnsi" w:eastAsiaTheme="minorEastAsia" w:hAnsiTheme="minorHAnsi" w:cstheme="minorBidi"/>
            <w:b w:val="0"/>
            <w:sz w:val="22"/>
            <w:szCs w:val="22"/>
          </w:rPr>
          <w:tab/>
        </w:r>
        <w:r w:rsidR="008D7B5F" w:rsidRPr="006E0BAE">
          <w:rPr>
            <w:rStyle w:val="Hyperlink"/>
          </w:rPr>
          <w:delText>Set Off (core)</w:delText>
        </w:r>
        <w:r w:rsidR="008D7B5F">
          <w:rPr>
            <w:webHidden/>
          </w:rPr>
          <w:tab/>
        </w:r>
        <w:r w:rsidR="008D7B5F">
          <w:rPr>
            <w:webHidden/>
          </w:rPr>
          <w:fldChar w:fldCharType="begin"/>
        </w:r>
        <w:r w:rsidR="008D7B5F">
          <w:rPr>
            <w:webHidden/>
          </w:rPr>
          <w:delInstrText xml:space="preserve"> PAGEREF _Toc153375141 \h </w:delInstrText>
        </w:r>
        <w:r w:rsidR="008D7B5F">
          <w:rPr>
            <w:webHidden/>
          </w:rPr>
        </w:r>
        <w:r w:rsidR="008D7B5F">
          <w:rPr>
            <w:webHidden/>
          </w:rPr>
          <w:fldChar w:fldCharType="separate"/>
        </w:r>
        <w:r w:rsidR="008D7B5F">
          <w:rPr>
            <w:webHidden/>
          </w:rPr>
          <w:delText>7</w:delText>
        </w:r>
        <w:r w:rsidR="008D7B5F">
          <w:rPr>
            <w:webHidden/>
          </w:rPr>
          <w:fldChar w:fldCharType="end"/>
        </w:r>
        <w:r>
          <w:fldChar w:fldCharType="end"/>
        </w:r>
      </w:del>
    </w:p>
    <w:p w14:paraId="25C35F8B" w14:textId="77777777" w:rsidR="008D7B5F" w:rsidRDefault="008D45E4">
      <w:pPr>
        <w:pStyle w:val="TOC1"/>
        <w:rPr>
          <w:del w:id="117" w:author="Prabhu, Akshata MS" w:date="2024-08-22T10:43:00Z"/>
          <w:rFonts w:asciiTheme="minorHAnsi" w:eastAsiaTheme="minorEastAsia" w:hAnsiTheme="minorHAnsi" w:cstheme="minorBidi"/>
          <w:b w:val="0"/>
          <w:sz w:val="22"/>
          <w:szCs w:val="22"/>
        </w:rPr>
      </w:pPr>
      <w:del w:id="118" w:author="Prabhu, Akshata MS" w:date="2024-08-22T10:43:00Z">
        <w:r>
          <w:fldChar w:fldCharType="begin"/>
        </w:r>
        <w:r>
          <w:delInstrText xml:space="preserve"> HYPERLINK \l "_Toc153375142" </w:delInstrText>
        </w:r>
        <w:r>
          <w:fldChar w:fldCharType="separate"/>
        </w:r>
        <w:r w:rsidR="008D7B5F" w:rsidRPr="006E0BAE">
          <w:rPr>
            <w:rStyle w:val="Hyperlink"/>
          </w:rPr>
          <w:delText>21.</w:delText>
        </w:r>
        <w:r w:rsidR="008D7B5F">
          <w:rPr>
            <w:rFonts w:asciiTheme="minorHAnsi" w:eastAsiaTheme="minorEastAsia" w:hAnsiTheme="minorHAnsi" w:cstheme="minorBidi"/>
            <w:b w:val="0"/>
            <w:sz w:val="22"/>
            <w:szCs w:val="22"/>
          </w:rPr>
          <w:tab/>
        </w:r>
        <w:r w:rsidR="008D7B5F" w:rsidRPr="006E0BAE">
          <w:rPr>
            <w:rStyle w:val="Hyperlink"/>
          </w:rPr>
          <w:delText>Indemnity (core)</w:delText>
        </w:r>
        <w:r w:rsidR="008D7B5F">
          <w:rPr>
            <w:webHidden/>
          </w:rPr>
          <w:tab/>
        </w:r>
        <w:r w:rsidR="008D7B5F">
          <w:rPr>
            <w:webHidden/>
          </w:rPr>
          <w:fldChar w:fldCharType="begin"/>
        </w:r>
        <w:r w:rsidR="008D7B5F">
          <w:rPr>
            <w:webHidden/>
          </w:rPr>
          <w:delInstrText xml:space="preserve"> PAGEREF _Toc153375142 \h </w:delInstrText>
        </w:r>
        <w:r w:rsidR="008D7B5F">
          <w:rPr>
            <w:webHidden/>
          </w:rPr>
        </w:r>
        <w:r w:rsidR="008D7B5F">
          <w:rPr>
            <w:webHidden/>
          </w:rPr>
          <w:fldChar w:fldCharType="separate"/>
        </w:r>
        <w:r w:rsidR="008D7B5F">
          <w:rPr>
            <w:webHidden/>
          </w:rPr>
          <w:delText>7</w:delText>
        </w:r>
        <w:r w:rsidR="008D7B5F">
          <w:rPr>
            <w:webHidden/>
          </w:rPr>
          <w:fldChar w:fldCharType="end"/>
        </w:r>
        <w:r>
          <w:fldChar w:fldCharType="end"/>
        </w:r>
      </w:del>
    </w:p>
    <w:p w14:paraId="5335177C" w14:textId="77777777" w:rsidR="008D7B5F" w:rsidRDefault="008D45E4">
      <w:pPr>
        <w:pStyle w:val="TOC1"/>
        <w:rPr>
          <w:del w:id="119" w:author="Prabhu, Akshata MS" w:date="2024-08-22T10:43:00Z"/>
          <w:rFonts w:asciiTheme="minorHAnsi" w:eastAsiaTheme="minorEastAsia" w:hAnsiTheme="minorHAnsi" w:cstheme="minorBidi"/>
          <w:b w:val="0"/>
          <w:sz w:val="22"/>
          <w:szCs w:val="22"/>
        </w:rPr>
      </w:pPr>
      <w:del w:id="120" w:author="Prabhu, Akshata MS" w:date="2024-08-22T10:43:00Z">
        <w:r>
          <w:fldChar w:fldCharType="begin"/>
        </w:r>
        <w:r>
          <w:delInstrText xml:space="preserve"> HYPERLINK \l "_Toc153375143" </w:delInstrText>
        </w:r>
        <w:r>
          <w:fldChar w:fldCharType="separate"/>
        </w:r>
        <w:r w:rsidR="008D7B5F" w:rsidRPr="006E0BAE">
          <w:rPr>
            <w:rStyle w:val="Hyperlink"/>
          </w:rPr>
          <w:delText>22.</w:delText>
        </w:r>
        <w:r w:rsidR="008D7B5F">
          <w:rPr>
            <w:rFonts w:asciiTheme="minorHAnsi" w:eastAsiaTheme="minorEastAsia" w:hAnsiTheme="minorHAnsi" w:cstheme="minorBidi"/>
            <w:b w:val="0"/>
            <w:sz w:val="22"/>
            <w:szCs w:val="22"/>
          </w:rPr>
          <w:tab/>
        </w:r>
        <w:r w:rsidR="008D7B5F" w:rsidRPr="006E0BAE">
          <w:rPr>
            <w:rStyle w:val="Hyperlink"/>
          </w:rPr>
          <w:delText>Privacy (core)</w:delText>
        </w:r>
        <w:r w:rsidR="008D7B5F">
          <w:rPr>
            <w:webHidden/>
          </w:rPr>
          <w:tab/>
        </w:r>
        <w:r w:rsidR="008D7B5F">
          <w:rPr>
            <w:webHidden/>
          </w:rPr>
          <w:fldChar w:fldCharType="begin"/>
        </w:r>
        <w:r w:rsidR="008D7B5F">
          <w:rPr>
            <w:webHidden/>
          </w:rPr>
          <w:delInstrText xml:space="preserve"> PAGEREF _Toc153375143 \h </w:delInstrText>
        </w:r>
        <w:r w:rsidR="008D7B5F">
          <w:rPr>
            <w:webHidden/>
          </w:rPr>
        </w:r>
        <w:r w:rsidR="008D7B5F">
          <w:rPr>
            <w:webHidden/>
          </w:rPr>
          <w:fldChar w:fldCharType="separate"/>
        </w:r>
        <w:r w:rsidR="008D7B5F">
          <w:rPr>
            <w:webHidden/>
          </w:rPr>
          <w:delText>7</w:delText>
        </w:r>
        <w:r w:rsidR="008D7B5F">
          <w:rPr>
            <w:webHidden/>
          </w:rPr>
          <w:fldChar w:fldCharType="end"/>
        </w:r>
        <w:r>
          <w:fldChar w:fldCharType="end"/>
        </w:r>
      </w:del>
    </w:p>
    <w:p w14:paraId="36D2CE88" w14:textId="77777777" w:rsidR="008D7B5F" w:rsidRDefault="008D45E4">
      <w:pPr>
        <w:pStyle w:val="TOC1"/>
        <w:rPr>
          <w:del w:id="121" w:author="Prabhu, Akshata MS" w:date="2024-08-22T10:43:00Z"/>
          <w:rFonts w:asciiTheme="minorHAnsi" w:eastAsiaTheme="minorEastAsia" w:hAnsiTheme="minorHAnsi" w:cstheme="minorBidi"/>
          <w:b w:val="0"/>
          <w:sz w:val="22"/>
          <w:szCs w:val="22"/>
        </w:rPr>
      </w:pPr>
      <w:del w:id="122" w:author="Prabhu, Akshata MS" w:date="2024-08-22T10:43:00Z">
        <w:r>
          <w:fldChar w:fldCharType="begin"/>
        </w:r>
        <w:r>
          <w:delInstrText xml:space="preserve"> HYPERLINK \l "_Toc153375144" </w:delInstrText>
        </w:r>
        <w:r>
          <w:fldChar w:fldCharType="separate"/>
        </w:r>
        <w:r w:rsidR="008D7B5F" w:rsidRPr="006E0BAE">
          <w:rPr>
            <w:rStyle w:val="Hyperlink"/>
          </w:rPr>
          <w:delText>23.</w:delText>
        </w:r>
        <w:r w:rsidR="008D7B5F">
          <w:rPr>
            <w:rFonts w:asciiTheme="minorHAnsi" w:eastAsiaTheme="minorEastAsia" w:hAnsiTheme="minorHAnsi" w:cstheme="minorBidi"/>
            <w:b w:val="0"/>
            <w:sz w:val="22"/>
            <w:szCs w:val="22"/>
          </w:rPr>
          <w:tab/>
        </w:r>
        <w:r w:rsidR="008D7B5F" w:rsidRPr="006E0BAE">
          <w:rPr>
            <w:rStyle w:val="Hyperlink"/>
          </w:rPr>
          <w:delText>Confidentiality (core)</w:delText>
        </w:r>
        <w:r w:rsidR="008D7B5F">
          <w:rPr>
            <w:webHidden/>
          </w:rPr>
          <w:tab/>
        </w:r>
        <w:r w:rsidR="008D7B5F">
          <w:rPr>
            <w:webHidden/>
          </w:rPr>
          <w:fldChar w:fldCharType="begin"/>
        </w:r>
        <w:r w:rsidR="008D7B5F">
          <w:rPr>
            <w:webHidden/>
          </w:rPr>
          <w:delInstrText xml:space="preserve"> PAGEREF _Toc153375144 \h </w:delInstrText>
        </w:r>
        <w:r w:rsidR="008D7B5F">
          <w:rPr>
            <w:webHidden/>
          </w:rPr>
        </w:r>
        <w:r w:rsidR="008D7B5F">
          <w:rPr>
            <w:webHidden/>
          </w:rPr>
          <w:fldChar w:fldCharType="separate"/>
        </w:r>
        <w:r w:rsidR="008D7B5F">
          <w:rPr>
            <w:webHidden/>
          </w:rPr>
          <w:delText>8</w:delText>
        </w:r>
        <w:r w:rsidR="008D7B5F">
          <w:rPr>
            <w:webHidden/>
          </w:rPr>
          <w:fldChar w:fldCharType="end"/>
        </w:r>
        <w:r>
          <w:fldChar w:fldCharType="end"/>
        </w:r>
      </w:del>
    </w:p>
    <w:p w14:paraId="504A131E" w14:textId="77777777" w:rsidR="008D7B5F" w:rsidRDefault="008D45E4">
      <w:pPr>
        <w:pStyle w:val="TOC1"/>
        <w:rPr>
          <w:del w:id="123" w:author="Prabhu, Akshata MS" w:date="2024-08-22T10:43:00Z"/>
          <w:rFonts w:asciiTheme="minorHAnsi" w:eastAsiaTheme="minorEastAsia" w:hAnsiTheme="minorHAnsi" w:cstheme="minorBidi"/>
          <w:b w:val="0"/>
          <w:sz w:val="22"/>
          <w:szCs w:val="22"/>
        </w:rPr>
      </w:pPr>
      <w:del w:id="124" w:author="Prabhu, Akshata MS" w:date="2024-08-22T10:43:00Z">
        <w:r>
          <w:fldChar w:fldCharType="begin"/>
        </w:r>
        <w:r>
          <w:delInstrText xml:space="preserve"> HYPERLINK \l "_Toc153375145" </w:delInstrText>
        </w:r>
        <w:r>
          <w:fldChar w:fldCharType="separate"/>
        </w:r>
        <w:r w:rsidR="008D7B5F" w:rsidRPr="006E0BAE">
          <w:rPr>
            <w:rStyle w:val="Hyperlink"/>
          </w:rPr>
          <w:delText>24.</w:delText>
        </w:r>
        <w:r w:rsidR="008D7B5F">
          <w:rPr>
            <w:rFonts w:asciiTheme="minorHAnsi" w:eastAsiaTheme="minorEastAsia" w:hAnsiTheme="minorHAnsi" w:cstheme="minorBidi"/>
            <w:b w:val="0"/>
            <w:sz w:val="22"/>
            <w:szCs w:val="22"/>
          </w:rPr>
          <w:tab/>
        </w:r>
        <w:r w:rsidR="008D7B5F" w:rsidRPr="006E0BAE">
          <w:rPr>
            <w:rStyle w:val="Hyperlink"/>
          </w:rPr>
          <w:delText>Conflict of Interest (core)</w:delText>
        </w:r>
        <w:r w:rsidR="008D7B5F">
          <w:rPr>
            <w:webHidden/>
          </w:rPr>
          <w:tab/>
        </w:r>
        <w:r w:rsidR="008D7B5F">
          <w:rPr>
            <w:webHidden/>
          </w:rPr>
          <w:fldChar w:fldCharType="begin"/>
        </w:r>
        <w:r w:rsidR="008D7B5F">
          <w:rPr>
            <w:webHidden/>
          </w:rPr>
          <w:delInstrText xml:space="preserve"> PAGEREF _Toc153375145 \h </w:delInstrText>
        </w:r>
        <w:r w:rsidR="008D7B5F">
          <w:rPr>
            <w:webHidden/>
          </w:rPr>
        </w:r>
        <w:r w:rsidR="008D7B5F">
          <w:rPr>
            <w:webHidden/>
          </w:rPr>
          <w:fldChar w:fldCharType="separate"/>
        </w:r>
        <w:r w:rsidR="008D7B5F">
          <w:rPr>
            <w:webHidden/>
          </w:rPr>
          <w:delText>8</w:delText>
        </w:r>
        <w:r w:rsidR="008D7B5F">
          <w:rPr>
            <w:webHidden/>
          </w:rPr>
          <w:fldChar w:fldCharType="end"/>
        </w:r>
        <w:r>
          <w:fldChar w:fldCharType="end"/>
        </w:r>
      </w:del>
    </w:p>
    <w:p w14:paraId="44CC4C53" w14:textId="77777777" w:rsidR="008D7B5F" w:rsidRDefault="008D45E4">
      <w:pPr>
        <w:pStyle w:val="TOC1"/>
        <w:rPr>
          <w:del w:id="125" w:author="Prabhu, Akshata MS" w:date="2024-08-22T10:43:00Z"/>
          <w:rFonts w:asciiTheme="minorHAnsi" w:eastAsiaTheme="minorEastAsia" w:hAnsiTheme="minorHAnsi" w:cstheme="minorBidi"/>
          <w:b w:val="0"/>
          <w:sz w:val="22"/>
          <w:szCs w:val="22"/>
        </w:rPr>
      </w:pPr>
      <w:del w:id="126" w:author="Prabhu, Akshata MS" w:date="2024-08-22T10:43:00Z">
        <w:r>
          <w:fldChar w:fldCharType="begin"/>
        </w:r>
        <w:r>
          <w:delInstrText xml:space="preserve"> HYPERLINK \l "_Toc153375146" </w:delInstrText>
        </w:r>
        <w:r>
          <w:fldChar w:fldCharType="separate"/>
        </w:r>
        <w:r w:rsidR="008D7B5F" w:rsidRPr="006E0BAE">
          <w:rPr>
            <w:rStyle w:val="Hyperlink"/>
          </w:rPr>
          <w:delText>25.</w:delText>
        </w:r>
        <w:r w:rsidR="008D7B5F">
          <w:rPr>
            <w:rFonts w:asciiTheme="minorHAnsi" w:eastAsiaTheme="minorEastAsia" w:hAnsiTheme="minorHAnsi" w:cstheme="minorBidi"/>
            <w:b w:val="0"/>
            <w:sz w:val="22"/>
            <w:szCs w:val="22"/>
          </w:rPr>
          <w:tab/>
        </w:r>
        <w:r w:rsidR="008D7B5F" w:rsidRPr="006E0BAE">
          <w:rPr>
            <w:rStyle w:val="Hyperlink"/>
          </w:rPr>
          <w:delText>Notices (core)</w:delText>
        </w:r>
        <w:r w:rsidR="008D7B5F">
          <w:rPr>
            <w:webHidden/>
          </w:rPr>
          <w:tab/>
        </w:r>
        <w:r w:rsidR="008D7B5F">
          <w:rPr>
            <w:webHidden/>
          </w:rPr>
          <w:fldChar w:fldCharType="begin"/>
        </w:r>
        <w:r w:rsidR="008D7B5F">
          <w:rPr>
            <w:webHidden/>
          </w:rPr>
          <w:delInstrText xml:space="preserve"> PAGEREF _Toc153375146 \h </w:delInstrText>
        </w:r>
        <w:r w:rsidR="008D7B5F">
          <w:rPr>
            <w:webHidden/>
          </w:rPr>
        </w:r>
        <w:r w:rsidR="008D7B5F">
          <w:rPr>
            <w:webHidden/>
          </w:rPr>
          <w:fldChar w:fldCharType="separate"/>
        </w:r>
        <w:r w:rsidR="008D7B5F">
          <w:rPr>
            <w:webHidden/>
          </w:rPr>
          <w:delText>8</w:delText>
        </w:r>
        <w:r w:rsidR="008D7B5F">
          <w:rPr>
            <w:webHidden/>
          </w:rPr>
          <w:fldChar w:fldCharType="end"/>
        </w:r>
        <w:r>
          <w:fldChar w:fldCharType="end"/>
        </w:r>
      </w:del>
    </w:p>
    <w:p w14:paraId="6C98F19A" w14:textId="77777777" w:rsidR="008D7B5F" w:rsidRDefault="008D45E4">
      <w:pPr>
        <w:pStyle w:val="TOC1"/>
        <w:rPr>
          <w:del w:id="127" w:author="Prabhu, Akshata MS" w:date="2024-08-22T10:43:00Z"/>
          <w:rFonts w:asciiTheme="minorHAnsi" w:eastAsiaTheme="minorEastAsia" w:hAnsiTheme="minorHAnsi" w:cstheme="minorBidi"/>
          <w:b w:val="0"/>
          <w:sz w:val="22"/>
          <w:szCs w:val="22"/>
        </w:rPr>
      </w:pPr>
      <w:del w:id="128" w:author="Prabhu, Akshata MS" w:date="2024-08-22T10:43:00Z">
        <w:r>
          <w:fldChar w:fldCharType="begin"/>
        </w:r>
        <w:r>
          <w:delInstrText xml:space="preserve"> HYPERLINK \l "_Toc153375147" </w:delInstrText>
        </w:r>
        <w:r>
          <w:fldChar w:fldCharType="separate"/>
        </w:r>
        <w:r w:rsidR="008D7B5F" w:rsidRPr="006E0BAE">
          <w:rPr>
            <w:rStyle w:val="Hyperlink"/>
          </w:rPr>
          <w:delText>26.</w:delText>
        </w:r>
        <w:r w:rsidR="008D7B5F">
          <w:rPr>
            <w:rFonts w:asciiTheme="minorHAnsi" w:eastAsiaTheme="minorEastAsia" w:hAnsiTheme="minorHAnsi" w:cstheme="minorBidi"/>
            <w:b w:val="0"/>
            <w:sz w:val="22"/>
            <w:szCs w:val="22"/>
          </w:rPr>
          <w:tab/>
        </w:r>
        <w:r w:rsidR="008D7B5F" w:rsidRPr="006E0BAE">
          <w:rPr>
            <w:rStyle w:val="Hyperlink"/>
          </w:rPr>
          <w:delText>Assignment (core)</w:delText>
        </w:r>
        <w:r w:rsidR="008D7B5F">
          <w:rPr>
            <w:webHidden/>
          </w:rPr>
          <w:tab/>
        </w:r>
        <w:r w:rsidR="008D7B5F">
          <w:rPr>
            <w:webHidden/>
          </w:rPr>
          <w:fldChar w:fldCharType="begin"/>
        </w:r>
        <w:r w:rsidR="008D7B5F">
          <w:rPr>
            <w:webHidden/>
          </w:rPr>
          <w:delInstrText xml:space="preserve"> PAGEREF _Toc153375147 \h </w:delInstrText>
        </w:r>
        <w:r w:rsidR="008D7B5F">
          <w:rPr>
            <w:webHidden/>
          </w:rPr>
        </w:r>
        <w:r w:rsidR="008D7B5F">
          <w:rPr>
            <w:webHidden/>
          </w:rPr>
          <w:fldChar w:fldCharType="separate"/>
        </w:r>
        <w:r w:rsidR="008D7B5F">
          <w:rPr>
            <w:webHidden/>
          </w:rPr>
          <w:delText>8</w:delText>
        </w:r>
        <w:r w:rsidR="008D7B5F">
          <w:rPr>
            <w:webHidden/>
          </w:rPr>
          <w:fldChar w:fldCharType="end"/>
        </w:r>
        <w:r>
          <w:fldChar w:fldCharType="end"/>
        </w:r>
      </w:del>
    </w:p>
    <w:p w14:paraId="42799EE6" w14:textId="77777777" w:rsidR="008D7B5F" w:rsidRDefault="008D45E4">
      <w:pPr>
        <w:pStyle w:val="TOC1"/>
        <w:rPr>
          <w:del w:id="129" w:author="Prabhu, Akshata MS" w:date="2024-08-22T10:43:00Z"/>
          <w:rFonts w:asciiTheme="minorHAnsi" w:eastAsiaTheme="minorEastAsia" w:hAnsiTheme="minorHAnsi" w:cstheme="minorBidi"/>
          <w:b w:val="0"/>
          <w:sz w:val="22"/>
          <w:szCs w:val="22"/>
        </w:rPr>
      </w:pPr>
      <w:del w:id="130" w:author="Prabhu, Akshata MS" w:date="2024-08-22T10:43:00Z">
        <w:r>
          <w:fldChar w:fldCharType="begin"/>
        </w:r>
        <w:r>
          <w:delInstrText xml:space="preserve"> HYPERLINK \l "_Toc153375148" </w:delInstrText>
        </w:r>
        <w:r>
          <w:fldChar w:fldCharType="separate"/>
        </w:r>
        <w:r w:rsidR="008D7B5F" w:rsidRPr="006E0BAE">
          <w:rPr>
            <w:rStyle w:val="Hyperlink"/>
          </w:rPr>
          <w:delText>27.</w:delText>
        </w:r>
        <w:r w:rsidR="008D7B5F">
          <w:rPr>
            <w:rFonts w:asciiTheme="minorHAnsi" w:eastAsiaTheme="minorEastAsia" w:hAnsiTheme="minorHAnsi" w:cstheme="minorBidi"/>
            <w:b w:val="0"/>
            <w:sz w:val="22"/>
            <w:szCs w:val="22"/>
          </w:rPr>
          <w:tab/>
        </w:r>
        <w:r w:rsidR="008D7B5F" w:rsidRPr="006E0BAE">
          <w:rPr>
            <w:rStyle w:val="Hyperlink"/>
          </w:rPr>
          <w:delText>Subcontracting (core)</w:delText>
        </w:r>
        <w:r w:rsidR="008D7B5F">
          <w:rPr>
            <w:webHidden/>
          </w:rPr>
          <w:tab/>
        </w:r>
        <w:r w:rsidR="008D7B5F">
          <w:rPr>
            <w:webHidden/>
          </w:rPr>
          <w:fldChar w:fldCharType="begin"/>
        </w:r>
        <w:r w:rsidR="008D7B5F">
          <w:rPr>
            <w:webHidden/>
          </w:rPr>
          <w:delInstrText xml:space="preserve"> PAGEREF _Toc153375148 \h </w:delInstrText>
        </w:r>
        <w:r w:rsidR="008D7B5F">
          <w:rPr>
            <w:webHidden/>
          </w:rPr>
        </w:r>
        <w:r w:rsidR="008D7B5F">
          <w:rPr>
            <w:webHidden/>
          </w:rPr>
          <w:fldChar w:fldCharType="separate"/>
        </w:r>
        <w:r w:rsidR="008D7B5F">
          <w:rPr>
            <w:webHidden/>
          </w:rPr>
          <w:delText>8</w:delText>
        </w:r>
        <w:r w:rsidR="008D7B5F">
          <w:rPr>
            <w:webHidden/>
          </w:rPr>
          <w:fldChar w:fldCharType="end"/>
        </w:r>
        <w:r>
          <w:fldChar w:fldCharType="end"/>
        </w:r>
      </w:del>
    </w:p>
    <w:p w14:paraId="4ED1C46E" w14:textId="77777777" w:rsidR="008D7B5F" w:rsidRDefault="008D45E4">
      <w:pPr>
        <w:pStyle w:val="TOC1"/>
        <w:rPr>
          <w:del w:id="131" w:author="Prabhu, Akshata MS" w:date="2024-08-22T10:43:00Z"/>
          <w:rFonts w:asciiTheme="minorHAnsi" w:eastAsiaTheme="minorEastAsia" w:hAnsiTheme="minorHAnsi" w:cstheme="minorBidi"/>
          <w:b w:val="0"/>
          <w:sz w:val="22"/>
          <w:szCs w:val="22"/>
        </w:rPr>
      </w:pPr>
      <w:del w:id="132" w:author="Prabhu, Akshata MS" w:date="2024-08-22T10:43:00Z">
        <w:r>
          <w:fldChar w:fldCharType="begin"/>
        </w:r>
        <w:r>
          <w:delInstrText xml:space="preserve"> HYPERLINK \l "_Toc153375149" </w:delInstrText>
        </w:r>
        <w:r>
          <w:fldChar w:fldCharType="separate"/>
        </w:r>
        <w:r w:rsidR="008D7B5F" w:rsidRPr="006E0BAE">
          <w:rPr>
            <w:rStyle w:val="Hyperlink"/>
          </w:rPr>
          <w:delText>28.</w:delText>
        </w:r>
        <w:r w:rsidR="008D7B5F">
          <w:rPr>
            <w:rFonts w:asciiTheme="minorHAnsi" w:eastAsiaTheme="minorEastAsia" w:hAnsiTheme="minorHAnsi" w:cstheme="minorBidi"/>
            <w:b w:val="0"/>
            <w:sz w:val="22"/>
            <w:szCs w:val="22"/>
          </w:rPr>
          <w:tab/>
        </w:r>
        <w:r w:rsidR="008D7B5F" w:rsidRPr="006E0BAE">
          <w:rPr>
            <w:rStyle w:val="Hyperlink"/>
          </w:rPr>
          <w:delText>Approvals and Compliance (core)</w:delText>
        </w:r>
        <w:r w:rsidR="008D7B5F">
          <w:rPr>
            <w:webHidden/>
          </w:rPr>
          <w:tab/>
        </w:r>
        <w:r w:rsidR="008D7B5F">
          <w:rPr>
            <w:webHidden/>
          </w:rPr>
          <w:fldChar w:fldCharType="begin"/>
        </w:r>
        <w:r w:rsidR="008D7B5F">
          <w:rPr>
            <w:webHidden/>
          </w:rPr>
          <w:delInstrText xml:space="preserve"> PAGEREF _Toc153375149 \h </w:delInstrText>
        </w:r>
        <w:r w:rsidR="008D7B5F">
          <w:rPr>
            <w:webHidden/>
          </w:rPr>
        </w:r>
        <w:r w:rsidR="008D7B5F">
          <w:rPr>
            <w:webHidden/>
          </w:rPr>
          <w:fldChar w:fldCharType="separate"/>
        </w:r>
        <w:r w:rsidR="008D7B5F">
          <w:rPr>
            <w:webHidden/>
          </w:rPr>
          <w:delText>8</w:delText>
        </w:r>
        <w:r w:rsidR="008D7B5F">
          <w:rPr>
            <w:webHidden/>
          </w:rPr>
          <w:fldChar w:fldCharType="end"/>
        </w:r>
        <w:r>
          <w:fldChar w:fldCharType="end"/>
        </w:r>
      </w:del>
    </w:p>
    <w:p w14:paraId="606998DC" w14:textId="77777777" w:rsidR="008D7B5F" w:rsidRDefault="008D45E4">
      <w:pPr>
        <w:pStyle w:val="TOC1"/>
        <w:rPr>
          <w:del w:id="133" w:author="Prabhu, Akshata MS" w:date="2024-08-22T10:43:00Z"/>
          <w:rFonts w:asciiTheme="minorHAnsi" w:eastAsiaTheme="minorEastAsia" w:hAnsiTheme="minorHAnsi" w:cstheme="minorBidi"/>
          <w:b w:val="0"/>
          <w:sz w:val="22"/>
          <w:szCs w:val="22"/>
        </w:rPr>
      </w:pPr>
      <w:del w:id="134" w:author="Prabhu, Akshata MS" w:date="2024-08-22T10:43:00Z">
        <w:r>
          <w:fldChar w:fldCharType="begin"/>
        </w:r>
        <w:r>
          <w:delInstrText xml:space="preserve"> HYPERLINK \l "_Toc153375150" </w:delInstrText>
        </w:r>
        <w:r>
          <w:fldChar w:fldCharType="separate"/>
        </w:r>
        <w:r w:rsidR="008D7B5F" w:rsidRPr="006E0BAE">
          <w:rPr>
            <w:rStyle w:val="Hyperlink"/>
          </w:rPr>
          <w:delText>29.</w:delText>
        </w:r>
        <w:r w:rsidR="008D7B5F">
          <w:rPr>
            <w:rFonts w:asciiTheme="minorHAnsi" w:eastAsiaTheme="minorEastAsia" w:hAnsiTheme="minorHAnsi" w:cstheme="minorBidi"/>
            <w:b w:val="0"/>
            <w:sz w:val="22"/>
            <w:szCs w:val="22"/>
          </w:rPr>
          <w:tab/>
        </w:r>
        <w:r w:rsidR="008D7B5F" w:rsidRPr="006E0BAE">
          <w:rPr>
            <w:rStyle w:val="Hyperlink"/>
          </w:rPr>
          <w:delText>Commonwealth Access (core)</w:delText>
        </w:r>
        <w:r w:rsidR="008D7B5F">
          <w:rPr>
            <w:webHidden/>
          </w:rPr>
          <w:tab/>
        </w:r>
        <w:r w:rsidR="008D7B5F">
          <w:rPr>
            <w:webHidden/>
          </w:rPr>
          <w:fldChar w:fldCharType="begin"/>
        </w:r>
        <w:r w:rsidR="008D7B5F">
          <w:rPr>
            <w:webHidden/>
          </w:rPr>
          <w:delInstrText xml:space="preserve"> PAGEREF _Toc153375150 \h </w:delInstrText>
        </w:r>
        <w:r w:rsidR="008D7B5F">
          <w:rPr>
            <w:webHidden/>
          </w:rPr>
        </w:r>
        <w:r w:rsidR="008D7B5F">
          <w:rPr>
            <w:webHidden/>
          </w:rPr>
          <w:fldChar w:fldCharType="separate"/>
        </w:r>
        <w:r w:rsidR="008D7B5F">
          <w:rPr>
            <w:webHidden/>
          </w:rPr>
          <w:delText>9</w:delText>
        </w:r>
        <w:r w:rsidR="008D7B5F">
          <w:rPr>
            <w:webHidden/>
          </w:rPr>
          <w:fldChar w:fldCharType="end"/>
        </w:r>
        <w:r>
          <w:fldChar w:fldCharType="end"/>
        </w:r>
      </w:del>
    </w:p>
    <w:p w14:paraId="4E1A1526" w14:textId="77777777" w:rsidR="008D7B5F" w:rsidRDefault="008D45E4">
      <w:pPr>
        <w:pStyle w:val="TOC1"/>
        <w:rPr>
          <w:del w:id="135" w:author="Prabhu, Akshata MS" w:date="2024-08-22T10:43:00Z"/>
          <w:rFonts w:asciiTheme="minorHAnsi" w:eastAsiaTheme="minorEastAsia" w:hAnsiTheme="minorHAnsi" w:cstheme="minorBidi"/>
          <w:b w:val="0"/>
          <w:sz w:val="22"/>
          <w:szCs w:val="22"/>
        </w:rPr>
      </w:pPr>
      <w:del w:id="136" w:author="Prabhu, Akshata MS" w:date="2024-08-22T10:43:00Z">
        <w:r>
          <w:fldChar w:fldCharType="begin"/>
        </w:r>
        <w:r>
          <w:delInstrText xml:space="preserve"> HYPERLINK \l "_Toc153375151" </w:delInstrText>
        </w:r>
        <w:r>
          <w:fldChar w:fldCharType="separate"/>
        </w:r>
        <w:r w:rsidR="008D7B5F" w:rsidRPr="006E0BAE">
          <w:rPr>
            <w:rStyle w:val="Hyperlink"/>
          </w:rPr>
          <w:delText>30.</w:delText>
        </w:r>
        <w:r w:rsidR="008D7B5F">
          <w:rPr>
            <w:rFonts w:asciiTheme="minorHAnsi" w:eastAsiaTheme="minorEastAsia" w:hAnsiTheme="minorHAnsi" w:cstheme="minorBidi"/>
            <w:b w:val="0"/>
            <w:sz w:val="22"/>
            <w:szCs w:val="22"/>
          </w:rPr>
          <w:tab/>
        </w:r>
        <w:r w:rsidR="008D7B5F" w:rsidRPr="006E0BAE">
          <w:rPr>
            <w:rStyle w:val="Hyperlink"/>
          </w:rPr>
          <w:delText>Indigenous Procurement Policy (core)</w:delText>
        </w:r>
        <w:r w:rsidR="008D7B5F">
          <w:rPr>
            <w:webHidden/>
          </w:rPr>
          <w:tab/>
        </w:r>
        <w:r w:rsidR="008D7B5F">
          <w:rPr>
            <w:webHidden/>
          </w:rPr>
          <w:fldChar w:fldCharType="begin"/>
        </w:r>
        <w:r w:rsidR="008D7B5F">
          <w:rPr>
            <w:webHidden/>
          </w:rPr>
          <w:delInstrText xml:space="preserve"> PAGEREF _Toc153375151 \h </w:delInstrText>
        </w:r>
        <w:r w:rsidR="008D7B5F">
          <w:rPr>
            <w:webHidden/>
          </w:rPr>
        </w:r>
        <w:r w:rsidR="008D7B5F">
          <w:rPr>
            <w:webHidden/>
          </w:rPr>
          <w:fldChar w:fldCharType="separate"/>
        </w:r>
        <w:r w:rsidR="008D7B5F">
          <w:rPr>
            <w:webHidden/>
          </w:rPr>
          <w:delText>9</w:delText>
        </w:r>
        <w:r w:rsidR="008D7B5F">
          <w:rPr>
            <w:webHidden/>
          </w:rPr>
          <w:fldChar w:fldCharType="end"/>
        </w:r>
        <w:r>
          <w:fldChar w:fldCharType="end"/>
        </w:r>
      </w:del>
    </w:p>
    <w:p w14:paraId="59AA3BDA" w14:textId="77777777" w:rsidR="008D7B5F" w:rsidRDefault="008D45E4">
      <w:pPr>
        <w:pStyle w:val="TOC1"/>
        <w:rPr>
          <w:del w:id="137" w:author="Prabhu, Akshata MS" w:date="2024-08-22T10:43:00Z"/>
          <w:rFonts w:asciiTheme="minorHAnsi" w:eastAsiaTheme="minorEastAsia" w:hAnsiTheme="minorHAnsi" w:cstheme="minorBidi"/>
          <w:b w:val="0"/>
          <w:sz w:val="22"/>
          <w:szCs w:val="22"/>
        </w:rPr>
      </w:pPr>
      <w:del w:id="138" w:author="Prabhu, Akshata MS" w:date="2024-08-22T10:43:00Z">
        <w:r>
          <w:fldChar w:fldCharType="begin"/>
        </w:r>
        <w:r>
          <w:delInstrText xml:space="preserve"> HYPERLINK \l "_Toc153375152" </w:delInstrText>
        </w:r>
        <w:r>
          <w:fldChar w:fldCharType="separate"/>
        </w:r>
        <w:r w:rsidR="008D7B5F" w:rsidRPr="006E0BAE">
          <w:rPr>
            <w:rStyle w:val="Hyperlink"/>
          </w:rPr>
          <w:delText>31.</w:delText>
        </w:r>
        <w:r w:rsidR="008D7B5F">
          <w:rPr>
            <w:rFonts w:asciiTheme="minorHAnsi" w:eastAsiaTheme="minorEastAsia" w:hAnsiTheme="minorHAnsi" w:cstheme="minorBidi"/>
            <w:b w:val="0"/>
            <w:sz w:val="22"/>
            <w:szCs w:val="22"/>
          </w:rPr>
          <w:tab/>
        </w:r>
        <w:r w:rsidR="008D7B5F" w:rsidRPr="006E0BAE">
          <w:rPr>
            <w:rStyle w:val="Hyperlink"/>
          </w:rPr>
          <w:delText>Child Safety (optional)</w:delText>
        </w:r>
        <w:r w:rsidR="008D7B5F">
          <w:rPr>
            <w:webHidden/>
          </w:rPr>
          <w:tab/>
        </w:r>
        <w:r w:rsidR="008D7B5F">
          <w:rPr>
            <w:webHidden/>
          </w:rPr>
          <w:fldChar w:fldCharType="begin"/>
        </w:r>
        <w:r w:rsidR="008D7B5F">
          <w:rPr>
            <w:webHidden/>
          </w:rPr>
          <w:delInstrText xml:space="preserve"> PAGEREF _Toc153375152 \h </w:delInstrText>
        </w:r>
        <w:r w:rsidR="008D7B5F">
          <w:rPr>
            <w:webHidden/>
          </w:rPr>
        </w:r>
        <w:r w:rsidR="008D7B5F">
          <w:rPr>
            <w:webHidden/>
          </w:rPr>
          <w:fldChar w:fldCharType="separate"/>
        </w:r>
        <w:r w:rsidR="008D7B5F">
          <w:rPr>
            <w:webHidden/>
          </w:rPr>
          <w:delText>10</w:delText>
        </w:r>
        <w:r w:rsidR="008D7B5F">
          <w:rPr>
            <w:webHidden/>
          </w:rPr>
          <w:fldChar w:fldCharType="end"/>
        </w:r>
        <w:r>
          <w:fldChar w:fldCharType="end"/>
        </w:r>
      </w:del>
    </w:p>
    <w:p w14:paraId="72C70D5B" w14:textId="77777777" w:rsidR="008D7B5F" w:rsidRDefault="008D45E4">
      <w:pPr>
        <w:pStyle w:val="TOC1"/>
        <w:rPr>
          <w:del w:id="139" w:author="Prabhu, Akshata MS" w:date="2024-08-22T10:43:00Z"/>
          <w:rFonts w:asciiTheme="minorHAnsi" w:eastAsiaTheme="minorEastAsia" w:hAnsiTheme="minorHAnsi" w:cstheme="minorBidi"/>
          <w:b w:val="0"/>
          <w:sz w:val="22"/>
          <w:szCs w:val="22"/>
        </w:rPr>
      </w:pPr>
      <w:del w:id="140" w:author="Prabhu, Akshata MS" w:date="2024-08-22T10:43:00Z">
        <w:r>
          <w:fldChar w:fldCharType="begin"/>
        </w:r>
        <w:r>
          <w:delInstrText xml:space="preserve"> </w:delInstrText>
        </w:r>
        <w:r>
          <w:delInstrText xml:space="preserve">HYPERLINK \l "_Toc153375153" </w:delInstrText>
        </w:r>
        <w:r>
          <w:fldChar w:fldCharType="separate"/>
        </w:r>
        <w:r w:rsidR="008D7B5F" w:rsidRPr="006E0BAE">
          <w:rPr>
            <w:rStyle w:val="Hyperlink"/>
          </w:rPr>
          <w:delText>32.</w:delText>
        </w:r>
        <w:r w:rsidR="008D7B5F">
          <w:rPr>
            <w:rFonts w:asciiTheme="minorHAnsi" w:eastAsiaTheme="minorEastAsia" w:hAnsiTheme="minorHAnsi" w:cstheme="minorBidi"/>
            <w:b w:val="0"/>
            <w:sz w:val="22"/>
            <w:szCs w:val="22"/>
          </w:rPr>
          <w:tab/>
        </w:r>
        <w:r w:rsidR="008D7B5F" w:rsidRPr="006E0BAE">
          <w:rPr>
            <w:rStyle w:val="Hyperlink"/>
          </w:rPr>
          <w:delText>Modern Slavery (optional)</w:delText>
        </w:r>
        <w:r w:rsidR="008D7B5F">
          <w:rPr>
            <w:webHidden/>
          </w:rPr>
          <w:tab/>
        </w:r>
        <w:r w:rsidR="008D7B5F">
          <w:rPr>
            <w:webHidden/>
          </w:rPr>
          <w:fldChar w:fldCharType="begin"/>
        </w:r>
        <w:r w:rsidR="008D7B5F">
          <w:rPr>
            <w:webHidden/>
          </w:rPr>
          <w:delInstrText xml:space="preserve"> PAGEREF _Toc153375153 \h </w:delInstrText>
        </w:r>
        <w:r w:rsidR="008D7B5F">
          <w:rPr>
            <w:webHidden/>
          </w:rPr>
        </w:r>
        <w:r w:rsidR="008D7B5F">
          <w:rPr>
            <w:webHidden/>
          </w:rPr>
          <w:fldChar w:fldCharType="separate"/>
        </w:r>
        <w:r w:rsidR="008D7B5F">
          <w:rPr>
            <w:webHidden/>
          </w:rPr>
          <w:delText>11</w:delText>
        </w:r>
        <w:r w:rsidR="008D7B5F">
          <w:rPr>
            <w:webHidden/>
          </w:rPr>
          <w:fldChar w:fldCharType="end"/>
        </w:r>
        <w:r>
          <w:fldChar w:fldCharType="end"/>
        </w:r>
      </w:del>
    </w:p>
    <w:p w14:paraId="5958633A" w14:textId="77777777" w:rsidR="008D7B5F" w:rsidRDefault="008D45E4">
      <w:pPr>
        <w:pStyle w:val="TOC1"/>
        <w:rPr>
          <w:del w:id="141" w:author="Prabhu, Akshata MS" w:date="2024-08-22T10:43:00Z"/>
          <w:rFonts w:asciiTheme="minorHAnsi" w:eastAsiaTheme="minorEastAsia" w:hAnsiTheme="minorHAnsi" w:cstheme="minorBidi"/>
          <w:b w:val="0"/>
          <w:sz w:val="22"/>
          <w:szCs w:val="22"/>
        </w:rPr>
      </w:pPr>
      <w:del w:id="142" w:author="Prabhu, Akshata MS" w:date="2024-08-22T10:43:00Z">
        <w:r>
          <w:fldChar w:fldCharType="begin"/>
        </w:r>
        <w:r>
          <w:delInstrText xml:space="preserve"> HYPERLINK \l "_Toc153375155" </w:delInstrText>
        </w:r>
        <w:r>
          <w:fldChar w:fldCharType="separate"/>
        </w:r>
        <w:r w:rsidR="008D7B5F" w:rsidRPr="006E0BAE">
          <w:rPr>
            <w:rStyle w:val="Hyperlink"/>
          </w:rPr>
          <w:delText>33.</w:delText>
        </w:r>
        <w:r w:rsidR="008D7B5F">
          <w:rPr>
            <w:rFonts w:asciiTheme="minorHAnsi" w:eastAsiaTheme="minorEastAsia" w:hAnsiTheme="minorHAnsi" w:cstheme="minorBidi"/>
            <w:b w:val="0"/>
            <w:sz w:val="22"/>
            <w:szCs w:val="22"/>
          </w:rPr>
          <w:tab/>
        </w:r>
        <w:r w:rsidR="008D7B5F" w:rsidRPr="006E0BAE">
          <w:rPr>
            <w:rStyle w:val="Hyperlink"/>
          </w:rPr>
          <w:delText>Workplace Gender Equality (core)</w:delText>
        </w:r>
        <w:r w:rsidR="008D7B5F">
          <w:rPr>
            <w:webHidden/>
          </w:rPr>
          <w:tab/>
        </w:r>
        <w:r w:rsidR="008D7B5F">
          <w:rPr>
            <w:webHidden/>
          </w:rPr>
          <w:fldChar w:fldCharType="begin"/>
        </w:r>
        <w:r w:rsidR="008D7B5F">
          <w:rPr>
            <w:webHidden/>
          </w:rPr>
          <w:delInstrText xml:space="preserve"> PAGEREF _Toc153375155 \h </w:delInstrText>
        </w:r>
        <w:r w:rsidR="008D7B5F">
          <w:rPr>
            <w:webHidden/>
          </w:rPr>
        </w:r>
        <w:r w:rsidR="008D7B5F">
          <w:rPr>
            <w:webHidden/>
          </w:rPr>
          <w:fldChar w:fldCharType="separate"/>
        </w:r>
        <w:r w:rsidR="008D7B5F">
          <w:rPr>
            <w:webHidden/>
          </w:rPr>
          <w:delText>11</w:delText>
        </w:r>
        <w:r w:rsidR="008D7B5F">
          <w:rPr>
            <w:webHidden/>
          </w:rPr>
          <w:fldChar w:fldCharType="end"/>
        </w:r>
        <w:r>
          <w:fldChar w:fldCharType="end"/>
        </w:r>
      </w:del>
    </w:p>
    <w:p w14:paraId="2EE39BFC" w14:textId="77777777" w:rsidR="008D7B5F" w:rsidRDefault="008D45E4">
      <w:pPr>
        <w:pStyle w:val="TOC1"/>
        <w:rPr>
          <w:del w:id="143" w:author="Prabhu, Akshata MS" w:date="2024-08-22T10:43:00Z"/>
          <w:rFonts w:asciiTheme="minorHAnsi" w:eastAsiaTheme="minorEastAsia" w:hAnsiTheme="minorHAnsi" w:cstheme="minorBidi"/>
          <w:b w:val="0"/>
          <w:sz w:val="22"/>
          <w:szCs w:val="22"/>
        </w:rPr>
      </w:pPr>
      <w:del w:id="144" w:author="Prabhu, Akshata MS" w:date="2024-08-22T10:43:00Z">
        <w:r>
          <w:fldChar w:fldCharType="begin"/>
        </w:r>
        <w:r>
          <w:delInstrText xml:space="preserve"> HYPERLINK \l "_Toc153375156" </w:delInstrText>
        </w:r>
        <w:r>
          <w:fldChar w:fldCharType="separate"/>
        </w:r>
        <w:r w:rsidR="008D7B5F" w:rsidRPr="006E0BAE">
          <w:rPr>
            <w:rStyle w:val="Hyperlink"/>
          </w:rPr>
          <w:delText>34.</w:delText>
        </w:r>
        <w:r w:rsidR="008D7B5F">
          <w:rPr>
            <w:rFonts w:asciiTheme="minorHAnsi" w:eastAsiaTheme="minorEastAsia" w:hAnsiTheme="minorHAnsi" w:cstheme="minorBidi"/>
            <w:b w:val="0"/>
            <w:sz w:val="22"/>
            <w:szCs w:val="22"/>
          </w:rPr>
          <w:tab/>
        </w:r>
        <w:r w:rsidR="008D7B5F" w:rsidRPr="006E0BAE">
          <w:rPr>
            <w:rStyle w:val="Hyperlink"/>
          </w:rPr>
          <w:delText>Governing Law (core)</w:delText>
        </w:r>
        <w:r w:rsidR="008D7B5F">
          <w:rPr>
            <w:webHidden/>
          </w:rPr>
          <w:tab/>
        </w:r>
        <w:r w:rsidR="008D7B5F">
          <w:rPr>
            <w:webHidden/>
          </w:rPr>
          <w:fldChar w:fldCharType="begin"/>
        </w:r>
        <w:r w:rsidR="008D7B5F">
          <w:rPr>
            <w:webHidden/>
          </w:rPr>
          <w:delInstrText xml:space="preserve"> PAGEREF _Toc153375156 \h </w:delInstrText>
        </w:r>
        <w:r w:rsidR="008D7B5F">
          <w:rPr>
            <w:webHidden/>
          </w:rPr>
        </w:r>
        <w:r w:rsidR="008D7B5F">
          <w:rPr>
            <w:webHidden/>
          </w:rPr>
          <w:fldChar w:fldCharType="separate"/>
        </w:r>
        <w:r w:rsidR="008D7B5F">
          <w:rPr>
            <w:webHidden/>
          </w:rPr>
          <w:delText>11</w:delText>
        </w:r>
        <w:r w:rsidR="008D7B5F">
          <w:rPr>
            <w:webHidden/>
          </w:rPr>
          <w:fldChar w:fldCharType="end"/>
        </w:r>
        <w:r>
          <w:fldChar w:fldCharType="end"/>
        </w:r>
      </w:del>
    </w:p>
    <w:p w14:paraId="6CE3EC4F" w14:textId="77777777" w:rsidR="008D7B5F" w:rsidRDefault="008D45E4">
      <w:pPr>
        <w:pStyle w:val="TOC1"/>
        <w:rPr>
          <w:del w:id="145" w:author="Prabhu, Akshata MS" w:date="2024-08-22T10:43:00Z"/>
          <w:rFonts w:asciiTheme="minorHAnsi" w:eastAsiaTheme="minorEastAsia" w:hAnsiTheme="minorHAnsi" w:cstheme="minorBidi"/>
          <w:b w:val="0"/>
          <w:sz w:val="22"/>
          <w:szCs w:val="22"/>
        </w:rPr>
      </w:pPr>
      <w:del w:id="146" w:author="Prabhu, Akshata MS" w:date="2024-08-22T10:43:00Z">
        <w:r>
          <w:fldChar w:fldCharType="begin"/>
        </w:r>
        <w:r>
          <w:delInstrText xml:space="preserve"> HYPERLINK \l "_Toc153375157" </w:delInstrText>
        </w:r>
        <w:r>
          <w:fldChar w:fldCharType="separate"/>
        </w:r>
        <w:r w:rsidR="008D7B5F" w:rsidRPr="006E0BAE">
          <w:rPr>
            <w:rStyle w:val="Hyperlink"/>
          </w:rPr>
          <w:delText>35.</w:delText>
        </w:r>
        <w:r w:rsidR="008D7B5F">
          <w:rPr>
            <w:rFonts w:asciiTheme="minorHAnsi" w:eastAsiaTheme="minorEastAsia" w:hAnsiTheme="minorHAnsi" w:cstheme="minorBidi"/>
            <w:b w:val="0"/>
            <w:sz w:val="22"/>
            <w:szCs w:val="22"/>
          </w:rPr>
          <w:tab/>
        </w:r>
        <w:r w:rsidR="008D7B5F" w:rsidRPr="006E0BAE">
          <w:rPr>
            <w:rStyle w:val="Hyperlink"/>
          </w:rPr>
          <w:delText>Entire Agreement (core)</w:delText>
        </w:r>
        <w:r w:rsidR="008D7B5F">
          <w:rPr>
            <w:webHidden/>
          </w:rPr>
          <w:tab/>
        </w:r>
        <w:r w:rsidR="008D7B5F">
          <w:rPr>
            <w:webHidden/>
          </w:rPr>
          <w:fldChar w:fldCharType="begin"/>
        </w:r>
        <w:r w:rsidR="008D7B5F">
          <w:rPr>
            <w:webHidden/>
          </w:rPr>
          <w:delInstrText xml:space="preserve"> PAGEREF _Toc153375157 \h </w:delInstrText>
        </w:r>
        <w:r w:rsidR="008D7B5F">
          <w:rPr>
            <w:webHidden/>
          </w:rPr>
        </w:r>
        <w:r w:rsidR="008D7B5F">
          <w:rPr>
            <w:webHidden/>
          </w:rPr>
          <w:fldChar w:fldCharType="separate"/>
        </w:r>
        <w:r w:rsidR="008D7B5F">
          <w:rPr>
            <w:webHidden/>
          </w:rPr>
          <w:delText>11</w:delText>
        </w:r>
        <w:r w:rsidR="008D7B5F">
          <w:rPr>
            <w:webHidden/>
          </w:rPr>
          <w:fldChar w:fldCharType="end"/>
        </w:r>
        <w:r>
          <w:fldChar w:fldCharType="end"/>
        </w:r>
      </w:del>
    </w:p>
    <w:p w14:paraId="7EED83C3" w14:textId="77777777" w:rsidR="008D7B5F" w:rsidRDefault="008D45E4">
      <w:pPr>
        <w:pStyle w:val="TOC1"/>
        <w:rPr>
          <w:del w:id="147" w:author="Prabhu, Akshata MS" w:date="2024-08-22T10:43:00Z"/>
          <w:rFonts w:asciiTheme="minorHAnsi" w:eastAsiaTheme="minorEastAsia" w:hAnsiTheme="minorHAnsi" w:cstheme="minorBidi"/>
          <w:b w:val="0"/>
          <w:sz w:val="22"/>
          <w:szCs w:val="22"/>
        </w:rPr>
      </w:pPr>
      <w:del w:id="148" w:author="Prabhu, Akshata MS" w:date="2024-08-22T10:43:00Z">
        <w:r>
          <w:fldChar w:fldCharType="begin"/>
        </w:r>
        <w:r>
          <w:delInstrText xml:space="preserve"> HYPERLINK \l "_Toc153375158" </w:delInstrText>
        </w:r>
        <w:r>
          <w:fldChar w:fldCharType="separate"/>
        </w:r>
        <w:r w:rsidR="008D7B5F" w:rsidRPr="006E0BAE">
          <w:rPr>
            <w:rStyle w:val="Hyperlink"/>
          </w:rPr>
          <w:delText>36.</w:delText>
        </w:r>
        <w:r w:rsidR="008D7B5F">
          <w:rPr>
            <w:rFonts w:asciiTheme="minorHAnsi" w:eastAsiaTheme="minorEastAsia" w:hAnsiTheme="minorHAnsi" w:cstheme="minorBidi"/>
            <w:b w:val="0"/>
            <w:sz w:val="22"/>
            <w:szCs w:val="22"/>
          </w:rPr>
          <w:tab/>
        </w:r>
        <w:r w:rsidR="008D7B5F" w:rsidRPr="006E0BAE">
          <w:rPr>
            <w:rStyle w:val="Hyperlink"/>
          </w:rPr>
          <w:delText>Definitions (core)</w:delText>
        </w:r>
        <w:r w:rsidR="008D7B5F">
          <w:rPr>
            <w:webHidden/>
          </w:rPr>
          <w:tab/>
        </w:r>
        <w:r w:rsidR="008D7B5F">
          <w:rPr>
            <w:webHidden/>
          </w:rPr>
          <w:fldChar w:fldCharType="begin"/>
        </w:r>
        <w:r w:rsidR="008D7B5F">
          <w:rPr>
            <w:webHidden/>
          </w:rPr>
          <w:delInstrText xml:space="preserve"> PAGEREF _Toc153375158 \h </w:delInstrText>
        </w:r>
        <w:r w:rsidR="008D7B5F">
          <w:rPr>
            <w:webHidden/>
          </w:rPr>
        </w:r>
        <w:r w:rsidR="008D7B5F">
          <w:rPr>
            <w:webHidden/>
          </w:rPr>
          <w:fldChar w:fldCharType="separate"/>
        </w:r>
        <w:r w:rsidR="008D7B5F">
          <w:rPr>
            <w:webHidden/>
          </w:rPr>
          <w:delText>11</w:delText>
        </w:r>
        <w:r w:rsidR="008D7B5F">
          <w:rPr>
            <w:webHidden/>
          </w:rPr>
          <w:fldChar w:fldCharType="end"/>
        </w:r>
        <w:r>
          <w:fldChar w:fldCharType="end"/>
        </w:r>
      </w:del>
    </w:p>
    <w:p w14:paraId="2DC87A7B" w14:textId="627372FA" w:rsidR="00C6088A" w:rsidRDefault="008D45E4">
      <w:pPr>
        <w:pStyle w:val="TOC1"/>
        <w:rPr>
          <w:ins w:id="149" w:author="Prabhu, Akshata MS" w:date="2024-08-22T10:43:00Z"/>
          <w:rFonts w:asciiTheme="minorHAnsi" w:eastAsiaTheme="minorEastAsia" w:hAnsiTheme="minorHAnsi" w:cstheme="minorBidi"/>
          <w:b w:val="0"/>
          <w:sz w:val="22"/>
          <w:szCs w:val="22"/>
        </w:rPr>
      </w:pPr>
      <w:ins w:id="150" w:author="Prabhu, Akshata MS" w:date="2024-08-22T10:43:00Z">
        <w:r>
          <w:fldChar w:fldCharType="begin"/>
        </w:r>
        <w:r>
          <w:instrText xml:space="preserve"> HYPERLINK \l "_Toc172535237" </w:instrText>
        </w:r>
        <w:r>
          <w:fldChar w:fldCharType="separate"/>
        </w:r>
        <w:r w:rsidR="00C6088A" w:rsidRPr="002B3410">
          <w:rPr>
            <w:rStyle w:val="Hyperlink"/>
          </w:rPr>
          <w:t>1.</w:t>
        </w:r>
        <w:r w:rsidR="00C6088A">
          <w:rPr>
            <w:rFonts w:asciiTheme="minorHAnsi" w:eastAsiaTheme="minorEastAsia" w:hAnsiTheme="minorHAnsi" w:cstheme="minorBidi"/>
            <w:b w:val="0"/>
            <w:sz w:val="22"/>
            <w:szCs w:val="22"/>
          </w:rPr>
          <w:tab/>
        </w:r>
        <w:r w:rsidR="00C6088A" w:rsidRPr="002B3410">
          <w:rPr>
            <w:rStyle w:val="Hyperlink"/>
          </w:rPr>
          <w:t>Term (Core)</w:t>
        </w:r>
        <w:r w:rsidR="00C6088A">
          <w:rPr>
            <w:webHidden/>
          </w:rPr>
          <w:tab/>
        </w:r>
        <w:r w:rsidR="00C6088A">
          <w:rPr>
            <w:webHidden/>
          </w:rPr>
          <w:fldChar w:fldCharType="begin"/>
        </w:r>
        <w:r w:rsidR="00C6088A">
          <w:rPr>
            <w:webHidden/>
          </w:rPr>
          <w:instrText xml:space="preserve"> PAGEREF _Toc172535237 \h </w:instrText>
        </w:r>
        <w:r w:rsidR="00C6088A">
          <w:rPr>
            <w:webHidden/>
          </w:rPr>
        </w:r>
        <w:r w:rsidR="00C6088A">
          <w:rPr>
            <w:webHidden/>
          </w:rPr>
          <w:fldChar w:fldCharType="separate"/>
        </w:r>
        <w:r w:rsidR="00C6088A">
          <w:rPr>
            <w:webHidden/>
          </w:rPr>
          <w:t>1</w:t>
        </w:r>
        <w:r w:rsidR="00C6088A">
          <w:rPr>
            <w:webHidden/>
          </w:rPr>
          <w:fldChar w:fldCharType="end"/>
        </w:r>
        <w:r>
          <w:fldChar w:fldCharType="end"/>
        </w:r>
      </w:ins>
    </w:p>
    <w:p w14:paraId="7F0F9786" w14:textId="1291B5C7" w:rsidR="00C6088A" w:rsidRDefault="008D45E4">
      <w:pPr>
        <w:pStyle w:val="TOC1"/>
        <w:rPr>
          <w:ins w:id="151" w:author="Prabhu, Akshata MS" w:date="2024-08-22T10:43:00Z"/>
          <w:rFonts w:asciiTheme="minorHAnsi" w:eastAsiaTheme="minorEastAsia" w:hAnsiTheme="minorHAnsi" w:cstheme="minorBidi"/>
          <w:b w:val="0"/>
          <w:sz w:val="22"/>
          <w:szCs w:val="22"/>
        </w:rPr>
      </w:pPr>
      <w:ins w:id="152" w:author="Prabhu, Akshata MS" w:date="2024-08-22T10:43:00Z">
        <w:r>
          <w:fldChar w:fldCharType="begin"/>
        </w:r>
        <w:r>
          <w:instrText xml:space="preserve"> HYPERLINK \l "_Toc172535238" </w:instrText>
        </w:r>
        <w:r>
          <w:fldChar w:fldCharType="separate"/>
        </w:r>
        <w:r w:rsidR="00C6088A" w:rsidRPr="002B3410">
          <w:rPr>
            <w:rStyle w:val="Hyperlink"/>
          </w:rPr>
          <w:t>2.</w:t>
        </w:r>
        <w:r w:rsidR="00C6088A">
          <w:rPr>
            <w:rFonts w:asciiTheme="minorHAnsi" w:eastAsiaTheme="minorEastAsia" w:hAnsiTheme="minorHAnsi" w:cstheme="minorBidi"/>
            <w:b w:val="0"/>
            <w:sz w:val="22"/>
            <w:szCs w:val="22"/>
          </w:rPr>
          <w:tab/>
        </w:r>
        <w:r w:rsidR="00C6088A" w:rsidRPr="002B3410">
          <w:rPr>
            <w:rStyle w:val="Hyperlink"/>
          </w:rPr>
          <w:t>Services (Core)</w:t>
        </w:r>
        <w:r w:rsidR="00C6088A">
          <w:rPr>
            <w:webHidden/>
          </w:rPr>
          <w:tab/>
        </w:r>
        <w:r w:rsidR="00C6088A">
          <w:rPr>
            <w:webHidden/>
          </w:rPr>
          <w:fldChar w:fldCharType="begin"/>
        </w:r>
        <w:r w:rsidR="00C6088A">
          <w:rPr>
            <w:webHidden/>
          </w:rPr>
          <w:instrText xml:space="preserve"> PAGEREF _Toc172535238 \h </w:instrText>
        </w:r>
        <w:r w:rsidR="00C6088A">
          <w:rPr>
            <w:webHidden/>
          </w:rPr>
        </w:r>
        <w:r w:rsidR="00C6088A">
          <w:rPr>
            <w:webHidden/>
          </w:rPr>
          <w:fldChar w:fldCharType="separate"/>
        </w:r>
        <w:r w:rsidR="00C6088A">
          <w:rPr>
            <w:webHidden/>
          </w:rPr>
          <w:t>1</w:t>
        </w:r>
        <w:r w:rsidR="00C6088A">
          <w:rPr>
            <w:webHidden/>
          </w:rPr>
          <w:fldChar w:fldCharType="end"/>
        </w:r>
        <w:r>
          <w:fldChar w:fldCharType="end"/>
        </w:r>
      </w:ins>
    </w:p>
    <w:p w14:paraId="1434DD87" w14:textId="75935582" w:rsidR="00C6088A" w:rsidRDefault="008D45E4">
      <w:pPr>
        <w:pStyle w:val="TOC1"/>
        <w:rPr>
          <w:ins w:id="153" w:author="Prabhu, Akshata MS" w:date="2024-08-22T10:43:00Z"/>
          <w:rFonts w:asciiTheme="minorHAnsi" w:eastAsiaTheme="minorEastAsia" w:hAnsiTheme="minorHAnsi" w:cstheme="minorBidi"/>
          <w:b w:val="0"/>
          <w:sz w:val="22"/>
          <w:szCs w:val="22"/>
        </w:rPr>
      </w:pPr>
      <w:ins w:id="154" w:author="Prabhu, Akshata MS" w:date="2024-08-22T10:43:00Z">
        <w:r>
          <w:fldChar w:fldCharType="begin"/>
        </w:r>
        <w:r>
          <w:instrText xml:space="preserve"> HYPERLINK \l "_Toc172535239" </w:instrText>
        </w:r>
        <w:r>
          <w:fldChar w:fldCharType="separate"/>
        </w:r>
        <w:r w:rsidR="00C6088A" w:rsidRPr="002B3410">
          <w:rPr>
            <w:rStyle w:val="Hyperlink"/>
          </w:rPr>
          <w:t>3.</w:t>
        </w:r>
        <w:r w:rsidR="00C6088A">
          <w:rPr>
            <w:rFonts w:asciiTheme="minorHAnsi" w:eastAsiaTheme="minorEastAsia" w:hAnsiTheme="minorHAnsi" w:cstheme="minorBidi"/>
            <w:b w:val="0"/>
            <w:sz w:val="22"/>
            <w:szCs w:val="22"/>
          </w:rPr>
          <w:tab/>
        </w:r>
        <w:r w:rsidR="00C6088A" w:rsidRPr="002B3410">
          <w:rPr>
            <w:rStyle w:val="Hyperlink"/>
          </w:rPr>
          <w:t>Contract Documents (Core)</w:t>
        </w:r>
        <w:r w:rsidR="00C6088A">
          <w:rPr>
            <w:webHidden/>
          </w:rPr>
          <w:tab/>
        </w:r>
        <w:r w:rsidR="00C6088A">
          <w:rPr>
            <w:webHidden/>
          </w:rPr>
          <w:fldChar w:fldCharType="begin"/>
        </w:r>
        <w:r w:rsidR="00C6088A">
          <w:rPr>
            <w:webHidden/>
          </w:rPr>
          <w:instrText xml:space="preserve"> PAGEREF _Toc172535239 \h </w:instrText>
        </w:r>
        <w:r w:rsidR="00C6088A">
          <w:rPr>
            <w:webHidden/>
          </w:rPr>
        </w:r>
        <w:r w:rsidR="00C6088A">
          <w:rPr>
            <w:webHidden/>
          </w:rPr>
          <w:fldChar w:fldCharType="separate"/>
        </w:r>
        <w:r w:rsidR="00C6088A">
          <w:rPr>
            <w:webHidden/>
          </w:rPr>
          <w:t>1</w:t>
        </w:r>
        <w:r w:rsidR="00C6088A">
          <w:rPr>
            <w:webHidden/>
          </w:rPr>
          <w:fldChar w:fldCharType="end"/>
        </w:r>
        <w:r>
          <w:fldChar w:fldCharType="end"/>
        </w:r>
      </w:ins>
    </w:p>
    <w:p w14:paraId="4B23429C" w14:textId="141EA80C" w:rsidR="00C6088A" w:rsidRDefault="008D45E4">
      <w:pPr>
        <w:pStyle w:val="TOC1"/>
        <w:rPr>
          <w:ins w:id="155" w:author="Prabhu, Akshata MS" w:date="2024-08-22T10:43:00Z"/>
          <w:rFonts w:asciiTheme="minorHAnsi" w:eastAsiaTheme="minorEastAsia" w:hAnsiTheme="minorHAnsi" w:cstheme="minorBidi"/>
          <w:b w:val="0"/>
          <w:sz w:val="22"/>
          <w:szCs w:val="22"/>
        </w:rPr>
      </w:pPr>
      <w:ins w:id="156" w:author="Prabhu, Akshata MS" w:date="2024-08-22T10:43:00Z">
        <w:r>
          <w:fldChar w:fldCharType="begin"/>
        </w:r>
        <w:r>
          <w:instrText xml:space="preserve"> HYPERLINK \l "_Toc172535240" </w:instrText>
        </w:r>
        <w:r>
          <w:fldChar w:fldCharType="separate"/>
        </w:r>
        <w:r w:rsidR="00C6088A" w:rsidRPr="002B3410">
          <w:rPr>
            <w:rStyle w:val="Hyperlink"/>
          </w:rPr>
          <w:t>4.</w:t>
        </w:r>
        <w:r w:rsidR="00C6088A">
          <w:rPr>
            <w:rFonts w:asciiTheme="minorHAnsi" w:eastAsiaTheme="minorEastAsia" w:hAnsiTheme="minorHAnsi" w:cstheme="minorBidi"/>
            <w:b w:val="0"/>
            <w:sz w:val="22"/>
            <w:szCs w:val="22"/>
          </w:rPr>
          <w:tab/>
        </w:r>
        <w:r w:rsidR="00C6088A" w:rsidRPr="002B3410">
          <w:rPr>
            <w:rStyle w:val="Hyperlink"/>
          </w:rPr>
          <w:t>Provision of Services (Core)</w:t>
        </w:r>
        <w:r w:rsidR="00C6088A">
          <w:rPr>
            <w:webHidden/>
          </w:rPr>
          <w:tab/>
        </w:r>
        <w:r w:rsidR="00C6088A">
          <w:rPr>
            <w:webHidden/>
          </w:rPr>
          <w:fldChar w:fldCharType="begin"/>
        </w:r>
        <w:r w:rsidR="00C6088A">
          <w:rPr>
            <w:webHidden/>
          </w:rPr>
          <w:instrText xml:space="preserve"> PAGEREF _Toc172535240 \h </w:instrText>
        </w:r>
        <w:r w:rsidR="00C6088A">
          <w:rPr>
            <w:webHidden/>
          </w:rPr>
        </w:r>
        <w:r w:rsidR="00C6088A">
          <w:rPr>
            <w:webHidden/>
          </w:rPr>
          <w:fldChar w:fldCharType="separate"/>
        </w:r>
        <w:r w:rsidR="00C6088A">
          <w:rPr>
            <w:webHidden/>
          </w:rPr>
          <w:t>1</w:t>
        </w:r>
        <w:r w:rsidR="00C6088A">
          <w:rPr>
            <w:webHidden/>
          </w:rPr>
          <w:fldChar w:fldCharType="end"/>
        </w:r>
        <w:r>
          <w:fldChar w:fldCharType="end"/>
        </w:r>
      </w:ins>
    </w:p>
    <w:p w14:paraId="22BF27DA" w14:textId="1BD4014B" w:rsidR="00C6088A" w:rsidRDefault="008D45E4">
      <w:pPr>
        <w:pStyle w:val="TOC1"/>
        <w:rPr>
          <w:ins w:id="157" w:author="Prabhu, Akshata MS" w:date="2024-08-22T10:43:00Z"/>
          <w:rFonts w:asciiTheme="minorHAnsi" w:eastAsiaTheme="minorEastAsia" w:hAnsiTheme="minorHAnsi" w:cstheme="minorBidi"/>
          <w:b w:val="0"/>
          <w:sz w:val="22"/>
          <w:szCs w:val="22"/>
        </w:rPr>
      </w:pPr>
      <w:ins w:id="158" w:author="Prabhu, Akshata MS" w:date="2024-08-22T10:43:00Z">
        <w:r>
          <w:fldChar w:fldCharType="begin"/>
        </w:r>
        <w:r>
          <w:instrText xml:space="preserve"> HYPERLINK \l "_Toc172535241" </w:instrText>
        </w:r>
        <w:r>
          <w:fldChar w:fldCharType="separate"/>
        </w:r>
        <w:r w:rsidR="00C6088A" w:rsidRPr="002B3410">
          <w:rPr>
            <w:rStyle w:val="Hyperlink"/>
          </w:rPr>
          <w:t>5.</w:t>
        </w:r>
        <w:r w:rsidR="00C6088A">
          <w:rPr>
            <w:rFonts w:asciiTheme="minorHAnsi" w:eastAsiaTheme="minorEastAsia" w:hAnsiTheme="minorHAnsi" w:cstheme="minorBidi"/>
            <w:b w:val="0"/>
            <w:sz w:val="22"/>
            <w:szCs w:val="22"/>
          </w:rPr>
          <w:tab/>
        </w:r>
        <w:r w:rsidR="00C6088A" w:rsidRPr="002B3410">
          <w:rPr>
            <w:rStyle w:val="Hyperlink"/>
          </w:rPr>
          <w:t>Replacement Services (Core)</w:t>
        </w:r>
        <w:r w:rsidR="00C6088A">
          <w:rPr>
            <w:webHidden/>
          </w:rPr>
          <w:tab/>
        </w:r>
        <w:r w:rsidR="00C6088A">
          <w:rPr>
            <w:webHidden/>
          </w:rPr>
          <w:fldChar w:fldCharType="begin"/>
        </w:r>
        <w:r w:rsidR="00C6088A">
          <w:rPr>
            <w:webHidden/>
          </w:rPr>
          <w:instrText xml:space="preserve"> PAGEREF _Toc172535241 \h </w:instrText>
        </w:r>
        <w:r w:rsidR="00C6088A">
          <w:rPr>
            <w:webHidden/>
          </w:rPr>
        </w:r>
        <w:r w:rsidR="00C6088A">
          <w:rPr>
            <w:webHidden/>
          </w:rPr>
          <w:fldChar w:fldCharType="separate"/>
        </w:r>
        <w:r w:rsidR="00C6088A">
          <w:rPr>
            <w:webHidden/>
          </w:rPr>
          <w:t>1</w:t>
        </w:r>
        <w:r w:rsidR="00C6088A">
          <w:rPr>
            <w:webHidden/>
          </w:rPr>
          <w:fldChar w:fldCharType="end"/>
        </w:r>
        <w:r>
          <w:fldChar w:fldCharType="end"/>
        </w:r>
      </w:ins>
    </w:p>
    <w:p w14:paraId="1A688D1F" w14:textId="331A3279" w:rsidR="00C6088A" w:rsidRDefault="008D45E4">
      <w:pPr>
        <w:pStyle w:val="TOC1"/>
        <w:rPr>
          <w:ins w:id="159" w:author="Prabhu, Akshata MS" w:date="2024-08-22T10:43:00Z"/>
          <w:rFonts w:asciiTheme="minorHAnsi" w:eastAsiaTheme="minorEastAsia" w:hAnsiTheme="minorHAnsi" w:cstheme="minorBidi"/>
          <w:b w:val="0"/>
          <w:sz w:val="22"/>
          <w:szCs w:val="22"/>
        </w:rPr>
      </w:pPr>
      <w:ins w:id="160" w:author="Prabhu, Akshata MS" w:date="2024-08-22T10:43:00Z">
        <w:r>
          <w:fldChar w:fldCharType="begin"/>
        </w:r>
        <w:r>
          <w:instrText xml:space="preserve"> HYPERLINK \l "_Toc172535242" </w:instrText>
        </w:r>
        <w:r>
          <w:fldChar w:fldCharType="separate"/>
        </w:r>
        <w:r w:rsidR="00C6088A" w:rsidRPr="002B3410">
          <w:rPr>
            <w:rStyle w:val="Hyperlink"/>
          </w:rPr>
          <w:t>6.</w:t>
        </w:r>
        <w:r w:rsidR="00C6088A">
          <w:rPr>
            <w:rFonts w:asciiTheme="minorHAnsi" w:eastAsiaTheme="minorEastAsia" w:hAnsiTheme="minorHAnsi" w:cstheme="minorBidi"/>
            <w:b w:val="0"/>
            <w:sz w:val="22"/>
            <w:szCs w:val="22"/>
          </w:rPr>
          <w:tab/>
        </w:r>
        <w:r w:rsidR="00C6088A" w:rsidRPr="002B3410">
          <w:rPr>
            <w:rStyle w:val="Hyperlink"/>
          </w:rPr>
          <w:t>Nature of Engagement (Core)</w:t>
        </w:r>
        <w:r w:rsidR="00C6088A">
          <w:rPr>
            <w:webHidden/>
          </w:rPr>
          <w:tab/>
        </w:r>
        <w:r w:rsidR="00C6088A">
          <w:rPr>
            <w:webHidden/>
          </w:rPr>
          <w:fldChar w:fldCharType="begin"/>
        </w:r>
        <w:r w:rsidR="00C6088A">
          <w:rPr>
            <w:webHidden/>
          </w:rPr>
          <w:instrText xml:space="preserve"> PAGEREF _Toc172535242 \h </w:instrText>
        </w:r>
        <w:r w:rsidR="00C6088A">
          <w:rPr>
            <w:webHidden/>
          </w:rPr>
        </w:r>
        <w:r w:rsidR="00C6088A">
          <w:rPr>
            <w:webHidden/>
          </w:rPr>
          <w:fldChar w:fldCharType="separate"/>
        </w:r>
        <w:r w:rsidR="00C6088A">
          <w:rPr>
            <w:webHidden/>
          </w:rPr>
          <w:t>1</w:t>
        </w:r>
        <w:r w:rsidR="00C6088A">
          <w:rPr>
            <w:webHidden/>
          </w:rPr>
          <w:fldChar w:fldCharType="end"/>
        </w:r>
        <w:r>
          <w:fldChar w:fldCharType="end"/>
        </w:r>
      </w:ins>
    </w:p>
    <w:p w14:paraId="37FA9735" w14:textId="6B9D15DC" w:rsidR="00C6088A" w:rsidRDefault="008D45E4">
      <w:pPr>
        <w:pStyle w:val="TOC1"/>
        <w:rPr>
          <w:ins w:id="161" w:author="Prabhu, Akshata MS" w:date="2024-08-22T10:43:00Z"/>
          <w:rFonts w:asciiTheme="minorHAnsi" w:eastAsiaTheme="minorEastAsia" w:hAnsiTheme="minorHAnsi" w:cstheme="minorBidi"/>
          <w:b w:val="0"/>
          <w:sz w:val="22"/>
          <w:szCs w:val="22"/>
        </w:rPr>
      </w:pPr>
      <w:ins w:id="162" w:author="Prabhu, Akshata MS" w:date="2024-08-22T10:43:00Z">
        <w:r>
          <w:fldChar w:fldCharType="begin"/>
        </w:r>
        <w:r>
          <w:instrText xml:space="preserve"> HYPERLINK \l "_Toc172535243" </w:instrText>
        </w:r>
        <w:r>
          <w:fldChar w:fldCharType="separate"/>
        </w:r>
        <w:r w:rsidR="00C6088A" w:rsidRPr="002B3410">
          <w:rPr>
            <w:rStyle w:val="Hyperlink"/>
          </w:rPr>
          <w:t>7.</w:t>
        </w:r>
        <w:r w:rsidR="00C6088A">
          <w:rPr>
            <w:rFonts w:asciiTheme="minorHAnsi" w:eastAsiaTheme="minorEastAsia" w:hAnsiTheme="minorHAnsi" w:cstheme="minorBidi"/>
            <w:b w:val="0"/>
            <w:sz w:val="22"/>
            <w:szCs w:val="22"/>
          </w:rPr>
          <w:tab/>
        </w:r>
        <w:r w:rsidR="00C6088A" w:rsidRPr="002B3410">
          <w:rPr>
            <w:rStyle w:val="Hyperlink"/>
          </w:rPr>
          <w:t>Removal of Contractor’s Personnel (Core)</w:t>
        </w:r>
        <w:r w:rsidR="00C6088A">
          <w:rPr>
            <w:webHidden/>
          </w:rPr>
          <w:tab/>
        </w:r>
        <w:r w:rsidR="00C6088A">
          <w:rPr>
            <w:webHidden/>
          </w:rPr>
          <w:fldChar w:fldCharType="begin"/>
        </w:r>
        <w:r w:rsidR="00C6088A">
          <w:rPr>
            <w:webHidden/>
          </w:rPr>
          <w:instrText xml:space="preserve"> PAGEREF _Toc172535243 \h </w:instrText>
        </w:r>
        <w:r w:rsidR="00C6088A">
          <w:rPr>
            <w:webHidden/>
          </w:rPr>
        </w:r>
        <w:r w:rsidR="00C6088A">
          <w:rPr>
            <w:webHidden/>
          </w:rPr>
          <w:fldChar w:fldCharType="separate"/>
        </w:r>
        <w:r w:rsidR="00C6088A">
          <w:rPr>
            <w:webHidden/>
          </w:rPr>
          <w:t>1</w:t>
        </w:r>
        <w:r w:rsidR="00C6088A">
          <w:rPr>
            <w:webHidden/>
          </w:rPr>
          <w:fldChar w:fldCharType="end"/>
        </w:r>
        <w:r>
          <w:fldChar w:fldCharType="end"/>
        </w:r>
      </w:ins>
    </w:p>
    <w:p w14:paraId="2387A7E5" w14:textId="5E9A06AD" w:rsidR="00C6088A" w:rsidRDefault="008D45E4">
      <w:pPr>
        <w:pStyle w:val="TOC1"/>
        <w:rPr>
          <w:ins w:id="163" w:author="Prabhu, Akshata MS" w:date="2024-08-22T10:43:00Z"/>
          <w:rFonts w:asciiTheme="minorHAnsi" w:eastAsiaTheme="minorEastAsia" w:hAnsiTheme="minorHAnsi" w:cstheme="minorBidi"/>
          <w:b w:val="0"/>
          <w:sz w:val="22"/>
          <w:szCs w:val="22"/>
        </w:rPr>
      </w:pPr>
      <w:ins w:id="164" w:author="Prabhu, Akshata MS" w:date="2024-08-22T10:43:00Z">
        <w:r>
          <w:fldChar w:fldCharType="begin"/>
        </w:r>
        <w:r>
          <w:instrText xml:space="preserve"> HYPERLINK \l "_T</w:instrText>
        </w:r>
        <w:r>
          <w:instrText xml:space="preserve">oc172535244" </w:instrText>
        </w:r>
        <w:r>
          <w:fldChar w:fldCharType="separate"/>
        </w:r>
        <w:r w:rsidR="00C6088A" w:rsidRPr="002B3410">
          <w:rPr>
            <w:rStyle w:val="Hyperlink"/>
          </w:rPr>
          <w:t>8.</w:t>
        </w:r>
        <w:r w:rsidR="00C6088A">
          <w:rPr>
            <w:rFonts w:asciiTheme="minorHAnsi" w:eastAsiaTheme="minorEastAsia" w:hAnsiTheme="minorHAnsi" w:cstheme="minorBidi"/>
            <w:b w:val="0"/>
            <w:sz w:val="22"/>
            <w:szCs w:val="22"/>
          </w:rPr>
          <w:tab/>
        </w:r>
        <w:r w:rsidR="00C6088A" w:rsidRPr="002B3410">
          <w:rPr>
            <w:rStyle w:val="Hyperlink"/>
          </w:rPr>
          <w:t>Payment (Core)</w:t>
        </w:r>
        <w:r w:rsidR="00C6088A">
          <w:rPr>
            <w:webHidden/>
          </w:rPr>
          <w:tab/>
        </w:r>
        <w:r w:rsidR="00C6088A">
          <w:rPr>
            <w:webHidden/>
          </w:rPr>
          <w:fldChar w:fldCharType="begin"/>
        </w:r>
        <w:r w:rsidR="00C6088A">
          <w:rPr>
            <w:webHidden/>
          </w:rPr>
          <w:instrText xml:space="preserve"> PAGEREF _Toc172535244 \h </w:instrText>
        </w:r>
        <w:r w:rsidR="00C6088A">
          <w:rPr>
            <w:webHidden/>
          </w:rPr>
        </w:r>
        <w:r w:rsidR="00C6088A">
          <w:rPr>
            <w:webHidden/>
          </w:rPr>
          <w:fldChar w:fldCharType="separate"/>
        </w:r>
        <w:r w:rsidR="00C6088A">
          <w:rPr>
            <w:webHidden/>
          </w:rPr>
          <w:t>2</w:t>
        </w:r>
        <w:r w:rsidR="00C6088A">
          <w:rPr>
            <w:webHidden/>
          </w:rPr>
          <w:fldChar w:fldCharType="end"/>
        </w:r>
        <w:r>
          <w:fldChar w:fldCharType="end"/>
        </w:r>
      </w:ins>
    </w:p>
    <w:p w14:paraId="2640B54A" w14:textId="333D65FC" w:rsidR="00C6088A" w:rsidRDefault="008D45E4">
      <w:pPr>
        <w:pStyle w:val="TOC1"/>
        <w:rPr>
          <w:ins w:id="165" w:author="Prabhu, Akshata MS" w:date="2024-08-22T10:43:00Z"/>
          <w:rFonts w:asciiTheme="minorHAnsi" w:eastAsiaTheme="minorEastAsia" w:hAnsiTheme="minorHAnsi" w:cstheme="minorBidi"/>
          <w:b w:val="0"/>
          <w:sz w:val="22"/>
          <w:szCs w:val="22"/>
        </w:rPr>
      </w:pPr>
      <w:ins w:id="166" w:author="Prabhu, Akshata MS" w:date="2024-08-22T10:43:00Z">
        <w:r>
          <w:fldChar w:fldCharType="begin"/>
        </w:r>
        <w:r>
          <w:instrText xml:space="preserve"> HYPERLINK \l "_Toc172535245" </w:instrText>
        </w:r>
        <w:r>
          <w:fldChar w:fldCharType="separate"/>
        </w:r>
        <w:r w:rsidR="00C6088A" w:rsidRPr="002B3410">
          <w:rPr>
            <w:rStyle w:val="Hyperlink"/>
          </w:rPr>
          <w:t>9.</w:t>
        </w:r>
        <w:r w:rsidR="00C6088A">
          <w:rPr>
            <w:rFonts w:asciiTheme="minorHAnsi" w:eastAsiaTheme="minorEastAsia" w:hAnsiTheme="minorHAnsi" w:cstheme="minorBidi"/>
            <w:b w:val="0"/>
            <w:sz w:val="22"/>
            <w:szCs w:val="22"/>
          </w:rPr>
          <w:tab/>
        </w:r>
        <w:r w:rsidR="00C6088A" w:rsidRPr="002B3410">
          <w:rPr>
            <w:rStyle w:val="Hyperlink"/>
          </w:rPr>
          <w:t>Invoice (Core)</w:t>
        </w:r>
        <w:r w:rsidR="00C6088A">
          <w:rPr>
            <w:webHidden/>
          </w:rPr>
          <w:tab/>
        </w:r>
        <w:r w:rsidR="00C6088A">
          <w:rPr>
            <w:webHidden/>
          </w:rPr>
          <w:fldChar w:fldCharType="begin"/>
        </w:r>
        <w:r w:rsidR="00C6088A">
          <w:rPr>
            <w:webHidden/>
          </w:rPr>
          <w:instrText xml:space="preserve"> PAGEREF _Toc172535245 \h </w:instrText>
        </w:r>
        <w:r w:rsidR="00C6088A">
          <w:rPr>
            <w:webHidden/>
          </w:rPr>
        </w:r>
        <w:r w:rsidR="00C6088A">
          <w:rPr>
            <w:webHidden/>
          </w:rPr>
          <w:fldChar w:fldCharType="separate"/>
        </w:r>
        <w:r w:rsidR="00C6088A">
          <w:rPr>
            <w:webHidden/>
          </w:rPr>
          <w:t>2</w:t>
        </w:r>
        <w:r w:rsidR="00C6088A">
          <w:rPr>
            <w:webHidden/>
          </w:rPr>
          <w:fldChar w:fldCharType="end"/>
        </w:r>
        <w:r>
          <w:fldChar w:fldCharType="end"/>
        </w:r>
      </w:ins>
    </w:p>
    <w:p w14:paraId="1B779B19" w14:textId="4BE3CCC7" w:rsidR="00C6088A" w:rsidRDefault="008D45E4">
      <w:pPr>
        <w:pStyle w:val="TOC1"/>
        <w:rPr>
          <w:ins w:id="167" w:author="Prabhu, Akshata MS" w:date="2024-08-22T10:43:00Z"/>
          <w:rFonts w:asciiTheme="minorHAnsi" w:eastAsiaTheme="minorEastAsia" w:hAnsiTheme="minorHAnsi" w:cstheme="minorBidi"/>
          <w:b w:val="0"/>
          <w:sz w:val="22"/>
          <w:szCs w:val="22"/>
        </w:rPr>
      </w:pPr>
      <w:ins w:id="168" w:author="Prabhu, Akshata MS" w:date="2024-08-22T10:43:00Z">
        <w:r>
          <w:fldChar w:fldCharType="begin"/>
        </w:r>
        <w:r>
          <w:instrText xml:space="preserve"> HYPERLINK \l "_Toc172535246" </w:instrText>
        </w:r>
        <w:r>
          <w:fldChar w:fldCharType="separate"/>
        </w:r>
        <w:r w:rsidR="00C6088A" w:rsidRPr="002B3410">
          <w:rPr>
            <w:rStyle w:val="Hyperlink"/>
          </w:rPr>
          <w:t>10.</w:t>
        </w:r>
        <w:r w:rsidR="00C6088A">
          <w:rPr>
            <w:rFonts w:asciiTheme="minorHAnsi" w:eastAsiaTheme="minorEastAsia" w:hAnsiTheme="minorHAnsi" w:cstheme="minorBidi"/>
            <w:b w:val="0"/>
            <w:sz w:val="22"/>
            <w:szCs w:val="22"/>
          </w:rPr>
          <w:tab/>
        </w:r>
        <w:r w:rsidR="00C6088A" w:rsidRPr="002B3410">
          <w:rPr>
            <w:rStyle w:val="Hyperlink"/>
          </w:rPr>
          <w:t>Deduction from Payment (Core)</w:t>
        </w:r>
        <w:r w:rsidR="00C6088A">
          <w:rPr>
            <w:webHidden/>
          </w:rPr>
          <w:tab/>
        </w:r>
        <w:r w:rsidR="00C6088A">
          <w:rPr>
            <w:webHidden/>
          </w:rPr>
          <w:fldChar w:fldCharType="begin"/>
        </w:r>
        <w:r w:rsidR="00C6088A">
          <w:rPr>
            <w:webHidden/>
          </w:rPr>
          <w:instrText xml:space="preserve"> PAGEREF _Toc172535246 \h </w:instrText>
        </w:r>
        <w:r w:rsidR="00C6088A">
          <w:rPr>
            <w:webHidden/>
          </w:rPr>
        </w:r>
        <w:r w:rsidR="00C6088A">
          <w:rPr>
            <w:webHidden/>
          </w:rPr>
          <w:fldChar w:fldCharType="separate"/>
        </w:r>
        <w:r w:rsidR="00C6088A">
          <w:rPr>
            <w:webHidden/>
          </w:rPr>
          <w:t>3</w:t>
        </w:r>
        <w:r w:rsidR="00C6088A">
          <w:rPr>
            <w:webHidden/>
          </w:rPr>
          <w:fldChar w:fldCharType="end"/>
        </w:r>
        <w:r>
          <w:fldChar w:fldCharType="end"/>
        </w:r>
      </w:ins>
    </w:p>
    <w:p w14:paraId="5685BEEF" w14:textId="69AF8518" w:rsidR="00C6088A" w:rsidRDefault="008D45E4">
      <w:pPr>
        <w:pStyle w:val="TOC1"/>
        <w:rPr>
          <w:ins w:id="169" w:author="Prabhu, Akshata MS" w:date="2024-08-22T10:43:00Z"/>
          <w:rFonts w:asciiTheme="minorHAnsi" w:eastAsiaTheme="minorEastAsia" w:hAnsiTheme="minorHAnsi" w:cstheme="minorBidi"/>
          <w:b w:val="0"/>
          <w:sz w:val="22"/>
          <w:szCs w:val="22"/>
        </w:rPr>
      </w:pPr>
      <w:ins w:id="170" w:author="Prabhu, Akshata MS" w:date="2024-08-22T10:43:00Z">
        <w:r>
          <w:fldChar w:fldCharType="begin"/>
        </w:r>
        <w:r>
          <w:instrText xml:space="preserve"> HYPERLINK \l "_Toc172535247" </w:instrText>
        </w:r>
        <w:r>
          <w:fldChar w:fldCharType="separate"/>
        </w:r>
        <w:r w:rsidR="00C6088A" w:rsidRPr="002B3410">
          <w:rPr>
            <w:rStyle w:val="Hyperlink"/>
          </w:rPr>
          <w:t>11.</w:t>
        </w:r>
        <w:r w:rsidR="00C6088A">
          <w:rPr>
            <w:rFonts w:asciiTheme="minorHAnsi" w:eastAsiaTheme="minorEastAsia" w:hAnsiTheme="minorHAnsi" w:cstheme="minorBidi"/>
            <w:b w:val="0"/>
            <w:sz w:val="22"/>
            <w:szCs w:val="22"/>
          </w:rPr>
          <w:tab/>
        </w:r>
        <w:r w:rsidR="00C6088A" w:rsidRPr="002B3410">
          <w:rPr>
            <w:rStyle w:val="Hyperlink"/>
          </w:rPr>
          <w:t>Price Basis (Core)</w:t>
        </w:r>
        <w:r w:rsidR="00C6088A">
          <w:rPr>
            <w:webHidden/>
          </w:rPr>
          <w:tab/>
        </w:r>
        <w:r w:rsidR="00C6088A">
          <w:rPr>
            <w:webHidden/>
          </w:rPr>
          <w:fldChar w:fldCharType="begin"/>
        </w:r>
        <w:r w:rsidR="00C6088A">
          <w:rPr>
            <w:webHidden/>
          </w:rPr>
          <w:instrText xml:space="preserve"> PAGEREF _Toc172535247 \h </w:instrText>
        </w:r>
        <w:r w:rsidR="00C6088A">
          <w:rPr>
            <w:webHidden/>
          </w:rPr>
        </w:r>
        <w:r w:rsidR="00C6088A">
          <w:rPr>
            <w:webHidden/>
          </w:rPr>
          <w:fldChar w:fldCharType="separate"/>
        </w:r>
        <w:r w:rsidR="00C6088A">
          <w:rPr>
            <w:webHidden/>
          </w:rPr>
          <w:t>3</w:t>
        </w:r>
        <w:r w:rsidR="00C6088A">
          <w:rPr>
            <w:webHidden/>
          </w:rPr>
          <w:fldChar w:fldCharType="end"/>
        </w:r>
        <w:r>
          <w:fldChar w:fldCharType="end"/>
        </w:r>
      </w:ins>
    </w:p>
    <w:p w14:paraId="63FAC125" w14:textId="59A59DD5" w:rsidR="00C6088A" w:rsidRDefault="008D45E4">
      <w:pPr>
        <w:pStyle w:val="TOC1"/>
        <w:rPr>
          <w:ins w:id="171" w:author="Prabhu, Akshata MS" w:date="2024-08-22T10:43:00Z"/>
          <w:rFonts w:asciiTheme="minorHAnsi" w:eastAsiaTheme="minorEastAsia" w:hAnsiTheme="minorHAnsi" w:cstheme="minorBidi"/>
          <w:b w:val="0"/>
          <w:sz w:val="22"/>
          <w:szCs w:val="22"/>
        </w:rPr>
      </w:pPr>
      <w:ins w:id="172" w:author="Prabhu, Akshata MS" w:date="2024-08-22T10:43:00Z">
        <w:r>
          <w:fldChar w:fldCharType="begin"/>
        </w:r>
        <w:r>
          <w:instrText xml:space="preserve"> HYPERLINK \l "_Toc172535248" </w:instrText>
        </w:r>
        <w:r>
          <w:fldChar w:fldCharType="separate"/>
        </w:r>
        <w:r w:rsidR="00C6088A" w:rsidRPr="002B3410">
          <w:rPr>
            <w:rStyle w:val="Hyperlink"/>
          </w:rPr>
          <w:t>12.</w:t>
        </w:r>
        <w:r w:rsidR="00C6088A">
          <w:rPr>
            <w:rFonts w:asciiTheme="minorHAnsi" w:eastAsiaTheme="minorEastAsia" w:hAnsiTheme="minorHAnsi" w:cstheme="minorBidi"/>
            <w:b w:val="0"/>
            <w:sz w:val="22"/>
            <w:szCs w:val="22"/>
          </w:rPr>
          <w:tab/>
        </w:r>
        <w:r w:rsidR="00C6088A" w:rsidRPr="002B3410">
          <w:rPr>
            <w:rStyle w:val="Hyperlink"/>
          </w:rPr>
          <w:t>Out of Pocket Expenses (Core)</w:t>
        </w:r>
        <w:r w:rsidR="00C6088A">
          <w:rPr>
            <w:webHidden/>
          </w:rPr>
          <w:tab/>
        </w:r>
        <w:r w:rsidR="00C6088A">
          <w:rPr>
            <w:webHidden/>
          </w:rPr>
          <w:fldChar w:fldCharType="begin"/>
        </w:r>
        <w:r w:rsidR="00C6088A">
          <w:rPr>
            <w:webHidden/>
          </w:rPr>
          <w:instrText xml:space="preserve"> PAGEREF _Toc172535248 \h </w:instrText>
        </w:r>
        <w:r w:rsidR="00C6088A">
          <w:rPr>
            <w:webHidden/>
          </w:rPr>
        </w:r>
        <w:r w:rsidR="00C6088A">
          <w:rPr>
            <w:webHidden/>
          </w:rPr>
          <w:fldChar w:fldCharType="separate"/>
        </w:r>
        <w:r w:rsidR="00C6088A">
          <w:rPr>
            <w:webHidden/>
          </w:rPr>
          <w:t>3</w:t>
        </w:r>
        <w:r w:rsidR="00C6088A">
          <w:rPr>
            <w:webHidden/>
          </w:rPr>
          <w:fldChar w:fldCharType="end"/>
        </w:r>
        <w:r>
          <w:fldChar w:fldCharType="end"/>
        </w:r>
      </w:ins>
    </w:p>
    <w:p w14:paraId="25D09EFB" w14:textId="618791A6" w:rsidR="00C6088A" w:rsidRDefault="008D45E4">
      <w:pPr>
        <w:pStyle w:val="TOC1"/>
        <w:rPr>
          <w:ins w:id="173" w:author="Prabhu, Akshata MS" w:date="2024-08-22T10:43:00Z"/>
          <w:rFonts w:asciiTheme="minorHAnsi" w:eastAsiaTheme="minorEastAsia" w:hAnsiTheme="minorHAnsi" w:cstheme="minorBidi"/>
          <w:b w:val="0"/>
          <w:sz w:val="22"/>
          <w:szCs w:val="22"/>
        </w:rPr>
      </w:pPr>
      <w:ins w:id="174" w:author="Prabhu, Akshata MS" w:date="2024-08-22T10:43:00Z">
        <w:r>
          <w:fldChar w:fldCharType="begin"/>
        </w:r>
        <w:r>
          <w:instrText xml:space="preserve"> HYPERLINK \l "_Toc172535249" </w:instrText>
        </w:r>
        <w:r>
          <w:fldChar w:fldCharType="separate"/>
        </w:r>
        <w:r w:rsidR="00C6088A" w:rsidRPr="002B3410">
          <w:rPr>
            <w:rStyle w:val="Hyperlink"/>
          </w:rPr>
          <w:t>13.</w:t>
        </w:r>
        <w:r w:rsidR="00C6088A">
          <w:rPr>
            <w:rFonts w:asciiTheme="minorHAnsi" w:eastAsiaTheme="minorEastAsia" w:hAnsiTheme="minorHAnsi" w:cstheme="minorBidi"/>
            <w:b w:val="0"/>
            <w:sz w:val="22"/>
            <w:szCs w:val="22"/>
          </w:rPr>
          <w:tab/>
        </w:r>
        <w:r w:rsidR="00C6088A" w:rsidRPr="002B3410">
          <w:rPr>
            <w:rStyle w:val="Hyperlink"/>
          </w:rPr>
          <w:t>Warranty (Core)</w:t>
        </w:r>
        <w:r w:rsidR="00C6088A">
          <w:rPr>
            <w:webHidden/>
          </w:rPr>
          <w:tab/>
        </w:r>
        <w:r w:rsidR="00C6088A">
          <w:rPr>
            <w:webHidden/>
          </w:rPr>
          <w:fldChar w:fldCharType="begin"/>
        </w:r>
        <w:r w:rsidR="00C6088A">
          <w:rPr>
            <w:webHidden/>
          </w:rPr>
          <w:instrText xml:space="preserve"> PAGEREF _Toc172535249 \h </w:instrText>
        </w:r>
        <w:r w:rsidR="00C6088A">
          <w:rPr>
            <w:webHidden/>
          </w:rPr>
        </w:r>
        <w:r w:rsidR="00C6088A">
          <w:rPr>
            <w:webHidden/>
          </w:rPr>
          <w:fldChar w:fldCharType="separate"/>
        </w:r>
        <w:r w:rsidR="00C6088A">
          <w:rPr>
            <w:webHidden/>
          </w:rPr>
          <w:t>3</w:t>
        </w:r>
        <w:r w:rsidR="00C6088A">
          <w:rPr>
            <w:webHidden/>
          </w:rPr>
          <w:fldChar w:fldCharType="end"/>
        </w:r>
        <w:r>
          <w:fldChar w:fldCharType="end"/>
        </w:r>
      </w:ins>
    </w:p>
    <w:p w14:paraId="4F6FC44C" w14:textId="6D303F4A" w:rsidR="00C6088A" w:rsidRDefault="008D45E4">
      <w:pPr>
        <w:pStyle w:val="TOC1"/>
        <w:rPr>
          <w:ins w:id="175" w:author="Prabhu, Akshata MS" w:date="2024-08-22T10:43:00Z"/>
          <w:rFonts w:asciiTheme="minorHAnsi" w:eastAsiaTheme="minorEastAsia" w:hAnsiTheme="minorHAnsi" w:cstheme="minorBidi"/>
          <w:b w:val="0"/>
          <w:sz w:val="22"/>
          <w:szCs w:val="22"/>
        </w:rPr>
      </w:pPr>
      <w:ins w:id="176" w:author="Prabhu, Akshata MS" w:date="2024-08-22T10:43:00Z">
        <w:r>
          <w:fldChar w:fldCharType="begin"/>
        </w:r>
        <w:r>
          <w:instrText xml:space="preserve"> HYPERLINK \l "_Toc172535250" </w:instrText>
        </w:r>
        <w:r>
          <w:fldChar w:fldCharType="separate"/>
        </w:r>
        <w:r w:rsidR="00C6088A" w:rsidRPr="002B3410">
          <w:rPr>
            <w:rStyle w:val="Hyperlink"/>
          </w:rPr>
          <w:t>14.</w:t>
        </w:r>
        <w:r w:rsidR="00C6088A">
          <w:rPr>
            <w:rFonts w:asciiTheme="minorHAnsi" w:eastAsiaTheme="minorEastAsia" w:hAnsiTheme="minorHAnsi" w:cstheme="minorBidi"/>
            <w:b w:val="0"/>
            <w:sz w:val="22"/>
            <w:szCs w:val="22"/>
          </w:rPr>
          <w:tab/>
        </w:r>
        <w:r w:rsidR="00C6088A" w:rsidRPr="002B3410">
          <w:rPr>
            <w:rStyle w:val="Hyperlink"/>
          </w:rPr>
          <w:t>Use of Commonwealth Items (Core)</w:t>
        </w:r>
        <w:r w:rsidR="00C6088A">
          <w:rPr>
            <w:webHidden/>
          </w:rPr>
          <w:tab/>
        </w:r>
        <w:r w:rsidR="00C6088A">
          <w:rPr>
            <w:webHidden/>
          </w:rPr>
          <w:fldChar w:fldCharType="begin"/>
        </w:r>
        <w:r w:rsidR="00C6088A">
          <w:rPr>
            <w:webHidden/>
          </w:rPr>
          <w:instrText xml:space="preserve"> PAGEREF _Toc172535250 \h </w:instrText>
        </w:r>
        <w:r w:rsidR="00C6088A">
          <w:rPr>
            <w:webHidden/>
          </w:rPr>
        </w:r>
        <w:r w:rsidR="00C6088A">
          <w:rPr>
            <w:webHidden/>
          </w:rPr>
          <w:fldChar w:fldCharType="separate"/>
        </w:r>
        <w:r w:rsidR="00C6088A">
          <w:rPr>
            <w:webHidden/>
          </w:rPr>
          <w:t>4</w:t>
        </w:r>
        <w:r w:rsidR="00C6088A">
          <w:rPr>
            <w:webHidden/>
          </w:rPr>
          <w:fldChar w:fldCharType="end"/>
        </w:r>
        <w:r>
          <w:fldChar w:fldCharType="end"/>
        </w:r>
      </w:ins>
    </w:p>
    <w:p w14:paraId="0DCA6B88" w14:textId="5B1B221B" w:rsidR="00C6088A" w:rsidRDefault="008D45E4">
      <w:pPr>
        <w:pStyle w:val="TOC1"/>
        <w:rPr>
          <w:ins w:id="177" w:author="Prabhu, Akshata MS" w:date="2024-08-22T10:43:00Z"/>
          <w:rFonts w:asciiTheme="minorHAnsi" w:eastAsiaTheme="minorEastAsia" w:hAnsiTheme="minorHAnsi" w:cstheme="minorBidi"/>
          <w:b w:val="0"/>
          <w:sz w:val="22"/>
          <w:szCs w:val="22"/>
        </w:rPr>
      </w:pPr>
      <w:ins w:id="178" w:author="Prabhu, Akshata MS" w:date="2024-08-22T10:43:00Z">
        <w:r>
          <w:fldChar w:fldCharType="begin"/>
        </w:r>
        <w:r>
          <w:instrText xml:space="preserve"> HYPERLINK \l "_Toc172535251" </w:instrText>
        </w:r>
        <w:r>
          <w:fldChar w:fldCharType="separate"/>
        </w:r>
        <w:r w:rsidR="00C6088A" w:rsidRPr="002B3410">
          <w:rPr>
            <w:rStyle w:val="Hyperlink"/>
          </w:rPr>
          <w:t>15.</w:t>
        </w:r>
        <w:r w:rsidR="00C6088A">
          <w:rPr>
            <w:rFonts w:asciiTheme="minorHAnsi" w:eastAsiaTheme="minorEastAsia" w:hAnsiTheme="minorHAnsi" w:cstheme="minorBidi"/>
            <w:b w:val="0"/>
            <w:sz w:val="22"/>
            <w:szCs w:val="22"/>
          </w:rPr>
          <w:tab/>
        </w:r>
        <w:r w:rsidR="00C6088A" w:rsidRPr="002B3410">
          <w:rPr>
            <w:rStyle w:val="Hyperlink"/>
          </w:rPr>
          <w:t>Intellectual Property (Core)</w:t>
        </w:r>
        <w:r w:rsidR="00C6088A">
          <w:rPr>
            <w:webHidden/>
          </w:rPr>
          <w:tab/>
        </w:r>
        <w:r w:rsidR="00C6088A">
          <w:rPr>
            <w:webHidden/>
          </w:rPr>
          <w:fldChar w:fldCharType="begin"/>
        </w:r>
        <w:r w:rsidR="00C6088A">
          <w:rPr>
            <w:webHidden/>
          </w:rPr>
          <w:instrText xml:space="preserve"> PAGEREF _Toc172535251 \h </w:instrText>
        </w:r>
        <w:r w:rsidR="00C6088A">
          <w:rPr>
            <w:webHidden/>
          </w:rPr>
        </w:r>
        <w:r w:rsidR="00C6088A">
          <w:rPr>
            <w:webHidden/>
          </w:rPr>
          <w:fldChar w:fldCharType="separate"/>
        </w:r>
        <w:r w:rsidR="00C6088A">
          <w:rPr>
            <w:webHidden/>
          </w:rPr>
          <w:t>4</w:t>
        </w:r>
        <w:r w:rsidR="00C6088A">
          <w:rPr>
            <w:webHidden/>
          </w:rPr>
          <w:fldChar w:fldCharType="end"/>
        </w:r>
        <w:r>
          <w:fldChar w:fldCharType="end"/>
        </w:r>
      </w:ins>
    </w:p>
    <w:p w14:paraId="298C04AB" w14:textId="1AA29A4F" w:rsidR="00C6088A" w:rsidRDefault="008D45E4">
      <w:pPr>
        <w:pStyle w:val="TOC1"/>
        <w:rPr>
          <w:ins w:id="179" w:author="Prabhu, Akshata MS" w:date="2024-08-22T10:43:00Z"/>
          <w:rFonts w:asciiTheme="minorHAnsi" w:eastAsiaTheme="minorEastAsia" w:hAnsiTheme="minorHAnsi" w:cstheme="minorBidi"/>
          <w:b w:val="0"/>
          <w:sz w:val="22"/>
          <w:szCs w:val="22"/>
        </w:rPr>
      </w:pPr>
      <w:ins w:id="180" w:author="Prabhu, Akshata MS" w:date="2024-08-22T10:43:00Z">
        <w:r>
          <w:fldChar w:fldCharType="begin"/>
        </w:r>
        <w:r>
          <w:instrText xml:space="preserve"> HYPERLINK \l "_Toc172535252" </w:instrText>
        </w:r>
        <w:r>
          <w:fldChar w:fldCharType="separate"/>
        </w:r>
        <w:r w:rsidR="00C6088A" w:rsidRPr="002B3410">
          <w:rPr>
            <w:rStyle w:val="Hyperlink"/>
          </w:rPr>
          <w:t>16.</w:t>
        </w:r>
        <w:r w:rsidR="00C6088A">
          <w:rPr>
            <w:rFonts w:asciiTheme="minorHAnsi" w:eastAsiaTheme="minorEastAsia" w:hAnsiTheme="minorHAnsi" w:cstheme="minorBidi"/>
            <w:b w:val="0"/>
            <w:sz w:val="22"/>
            <w:szCs w:val="22"/>
          </w:rPr>
          <w:tab/>
        </w:r>
        <w:r w:rsidR="00C6088A" w:rsidRPr="002B3410">
          <w:rPr>
            <w:rStyle w:val="Hyperlink"/>
          </w:rPr>
          <w:t>Termination (Core)</w:t>
        </w:r>
        <w:r w:rsidR="00C6088A">
          <w:rPr>
            <w:webHidden/>
          </w:rPr>
          <w:tab/>
        </w:r>
        <w:r w:rsidR="00C6088A">
          <w:rPr>
            <w:webHidden/>
          </w:rPr>
          <w:fldChar w:fldCharType="begin"/>
        </w:r>
        <w:r w:rsidR="00C6088A">
          <w:rPr>
            <w:webHidden/>
          </w:rPr>
          <w:instrText xml:space="preserve"> PAGEREF _Toc172535252 \h </w:instrText>
        </w:r>
        <w:r w:rsidR="00C6088A">
          <w:rPr>
            <w:webHidden/>
          </w:rPr>
        </w:r>
        <w:r w:rsidR="00C6088A">
          <w:rPr>
            <w:webHidden/>
          </w:rPr>
          <w:fldChar w:fldCharType="separate"/>
        </w:r>
        <w:r w:rsidR="00C6088A">
          <w:rPr>
            <w:webHidden/>
          </w:rPr>
          <w:t>4</w:t>
        </w:r>
        <w:r w:rsidR="00C6088A">
          <w:rPr>
            <w:webHidden/>
          </w:rPr>
          <w:fldChar w:fldCharType="end"/>
        </w:r>
        <w:r>
          <w:fldChar w:fldCharType="end"/>
        </w:r>
      </w:ins>
    </w:p>
    <w:p w14:paraId="7B9BD9CD" w14:textId="4AABC2B0" w:rsidR="00C6088A" w:rsidRDefault="008D45E4">
      <w:pPr>
        <w:pStyle w:val="TOC1"/>
        <w:rPr>
          <w:ins w:id="181" w:author="Prabhu, Akshata MS" w:date="2024-08-22T10:43:00Z"/>
          <w:rFonts w:asciiTheme="minorHAnsi" w:eastAsiaTheme="minorEastAsia" w:hAnsiTheme="minorHAnsi" w:cstheme="minorBidi"/>
          <w:b w:val="0"/>
          <w:sz w:val="22"/>
          <w:szCs w:val="22"/>
        </w:rPr>
      </w:pPr>
      <w:ins w:id="182" w:author="Prabhu, Akshata MS" w:date="2024-08-22T10:43:00Z">
        <w:r>
          <w:fldChar w:fldCharType="begin"/>
        </w:r>
        <w:r>
          <w:instrText xml:space="preserve"> HYPERLINK \l "_Toc172535253" </w:instrText>
        </w:r>
        <w:r>
          <w:fldChar w:fldCharType="separate"/>
        </w:r>
        <w:r w:rsidR="00C6088A" w:rsidRPr="002B3410">
          <w:rPr>
            <w:rStyle w:val="Hyperlink"/>
          </w:rPr>
          <w:t>17.</w:t>
        </w:r>
        <w:r w:rsidR="00C6088A">
          <w:rPr>
            <w:rFonts w:asciiTheme="minorHAnsi" w:eastAsiaTheme="minorEastAsia" w:hAnsiTheme="minorHAnsi" w:cstheme="minorBidi"/>
            <w:b w:val="0"/>
            <w:sz w:val="22"/>
            <w:szCs w:val="22"/>
          </w:rPr>
          <w:tab/>
        </w:r>
        <w:r w:rsidR="00C6088A" w:rsidRPr="002B3410">
          <w:rPr>
            <w:rStyle w:val="Hyperlink"/>
          </w:rPr>
          <w:t>Termination for Convenience (Core)</w:t>
        </w:r>
        <w:r w:rsidR="00C6088A">
          <w:rPr>
            <w:webHidden/>
          </w:rPr>
          <w:tab/>
        </w:r>
        <w:r w:rsidR="00C6088A">
          <w:rPr>
            <w:webHidden/>
          </w:rPr>
          <w:fldChar w:fldCharType="begin"/>
        </w:r>
        <w:r w:rsidR="00C6088A">
          <w:rPr>
            <w:webHidden/>
          </w:rPr>
          <w:instrText xml:space="preserve"> PAGEREF _Toc172535253 \h </w:instrText>
        </w:r>
        <w:r w:rsidR="00C6088A">
          <w:rPr>
            <w:webHidden/>
          </w:rPr>
        </w:r>
        <w:r w:rsidR="00C6088A">
          <w:rPr>
            <w:webHidden/>
          </w:rPr>
          <w:fldChar w:fldCharType="separate"/>
        </w:r>
        <w:r w:rsidR="00C6088A">
          <w:rPr>
            <w:webHidden/>
          </w:rPr>
          <w:t>5</w:t>
        </w:r>
        <w:r w:rsidR="00C6088A">
          <w:rPr>
            <w:webHidden/>
          </w:rPr>
          <w:fldChar w:fldCharType="end"/>
        </w:r>
        <w:r>
          <w:fldChar w:fldCharType="end"/>
        </w:r>
      </w:ins>
    </w:p>
    <w:p w14:paraId="24FF8AD4" w14:textId="017A429A" w:rsidR="00C6088A" w:rsidRDefault="008D45E4">
      <w:pPr>
        <w:pStyle w:val="TOC1"/>
        <w:rPr>
          <w:ins w:id="183" w:author="Prabhu, Akshata MS" w:date="2024-08-22T10:43:00Z"/>
          <w:rFonts w:asciiTheme="minorHAnsi" w:eastAsiaTheme="minorEastAsia" w:hAnsiTheme="minorHAnsi" w:cstheme="minorBidi"/>
          <w:b w:val="0"/>
          <w:sz w:val="22"/>
          <w:szCs w:val="22"/>
        </w:rPr>
      </w:pPr>
      <w:ins w:id="184" w:author="Prabhu, Akshata MS" w:date="2024-08-22T10:43:00Z">
        <w:r>
          <w:fldChar w:fldCharType="begin"/>
        </w:r>
        <w:r>
          <w:instrText xml:space="preserve"> HYPERLINK \l "_Toc172535254" </w:instrText>
        </w:r>
        <w:r>
          <w:fldChar w:fldCharType="separate"/>
        </w:r>
        <w:r w:rsidR="00C6088A" w:rsidRPr="002B3410">
          <w:rPr>
            <w:rStyle w:val="Hyperlink"/>
          </w:rPr>
          <w:t>18.</w:t>
        </w:r>
        <w:r w:rsidR="00C6088A">
          <w:rPr>
            <w:rFonts w:asciiTheme="minorHAnsi" w:eastAsiaTheme="minorEastAsia" w:hAnsiTheme="minorHAnsi" w:cstheme="minorBidi"/>
            <w:b w:val="0"/>
            <w:sz w:val="22"/>
            <w:szCs w:val="22"/>
          </w:rPr>
          <w:tab/>
        </w:r>
        <w:r w:rsidR="00C6088A" w:rsidRPr="002B3410">
          <w:rPr>
            <w:rStyle w:val="Hyperlink"/>
          </w:rPr>
          <w:t>Security and Safety (Core)</w:t>
        </w:r>
        <w:r w:rsidR="00C6088A">
          <w:rPr>
            <w:webHidden/>
          </w:rPr>
          <w:tab/>
        </w:r>
        <w:r w:rsidR="00C6088A">
          <w:rPr>
            <w:webHidden/>
          </w:rPr>
          <w:fldChar w:fldCharType="begin"/>
        </w:r>
        <w:r w:rsidR="00C6088A">
          <w:rPr>
            <w:webHidden/>
          </w:rPr>
          <w:instrText xml:space="preserve"> PAGEREF _Toc172535254 \h </w:instrText>
        </w:r>
        <w:r w:rsidR="00C6088A">
          <w:rPr>
            <w:webHidden/>
          </w:rPr>
        </w:r>
        <w:r w:rsidR="00C6088A">
          <w:rPr>
            <w:webHidden/>
          </w:rPr>
          <w:fldChar w:fldCharType="separate"/>
        </w:r>
        <w:r w:rsidR="00C6088A">
          <w:rPr>
            <w:webHidden/>
          </w:rPr>
          <w:t>5</w:t>
        </w:r>
        <w:r w:rsidR="00C6088A">
          <w:rPr>
            <w:webHidden/>
          </w:rPr>
          <w:fldChar w:fldCharType="end"/>
        </w:r>
        <w:r>
          <w:fldChar w:fldCharType="end"/>
        </w:r>
      </w:ins>
    </w:p>
    <w:p w14:paraId="7A7DBC81" w14:textId="7119A82C" w:rsidR="00C6088A" w:rsidRDefault="008D45E4">
      <w:pPr>
        <w:pStyle w:val="TOC1"/>
        <w:rPr>
          <w:ins w:id="185" w:author="Prabhu, Akshata MS" w:date="2024-08-22T10:43:00Z"/>
          <w:rFonts w:asciiTheme="minorHAnsi" w:eastAsiaTheme="minorEastAsia" w:hAnsiTheme="minorHAnsi" w:cstheme="minorBidi"/>
          <w:b w:val="0"/>
          <w:sz w:val="22"/>
          <w:szCs w:val="22"/>
        </w:rPr>
      </w:pPr>
      <w:ins w:id="186" w:author="Prabhu, Akshata MS" w:date="2024-08-22T10:43:00Z">
        <w:r>
          <w:fldChar w:fldCharType="begin"/>
        </w:r>
        <w:r>
          <w:instrText xml:space="preserve"> HYPERLINK \l "_Toc172535255" </w:instrText>
        </w:r>
        <w:r>
          <w:fldChar w:fldCharType="separate"/>
        </w:r>
        <w:r w:rsidR="00C6088A" w:rsidRPr="002B3410">
          <w:rPr>
            <w:rStyle w:val="Hyperlink"/>
          </w:rPr>
          <w:t>19.</w:t>
        </w:r>
        <w:r w:rsidR="00C6088A">
          <w:rPr>
            <w:rFonts w:asciiTheme="minorHAnsi" w:eastAsiaTheme="minorEastAsia" w:hAnsiTheme="minorHAnsi" w:cstheme="minorBidi"/>
            <w:b w:val="0"/>
            <w:sz w:val="22"/>
            <w:szCs w:val="22"/>
          </w:rPr>
          <w:tab/>
        </w:r>
        <w:r w:rsidR="00C6088A" w:rsidRPr="002B3410">
          <w:rPr>
            <w:rStyle w:val="Hyperlink"/>
          </w:rPr>
          <w:t>Insurance (Core)</w:t>
        </w:r>
        <w:r w:rsidR="00C6088A">
          <w:rPr>
            <w:webHidden/>
          </w:rPr>
          <w:tab/>
        </w:r>
        <w:r w:rsidR="00C6088A">
          <w:rPr>
            <w:webHidden/>
          </w:rPr>
          <w:fldChar w:fldCharType="begin"/>
        </w:r>
        <w:r w:rsidR="00C6088A">
          <w:rPr>
            <w:webHidden/>
          </w:rPr>
          <w:instrText xml:space="preserve"> PAGEREF _Toc172535255 \h </w:instrText>
        </w:r>
        <w:r w:rsidR="00C6088A">
          <w:rPr>
            <w:webHidden/>
          </w:rPr>
        </w:r>
        <w:r w:rsidR="00C6088A">
          <w:rPr>
            <w:webHidden/>
          </w:rPr>
          <w:fldChar w:fldCharType="separate"/>
        </w:r>
        <w:r w:rsidR="00C6088A">
          <w:rPr>
            <w:webHidden/>
          </w:rPr>
          <w:t>7</w:t>
        </w:r>
        <w:r w:rsidR="00C6088A">
          <w:rPr>
            <w:webHidden/>
          </w:rPr>
          <w:fldChar w:fldCharType="end"/>
        </w:r>
        <w:r>
          <w:fldChar w:fldCharType="end"/>
        </w:r>
      </w:ins>
    </w:p>
    <w:p w14:paraId="44B5AABB" w14:textId="0E148893" w:rsidR="00C6088A" w:rsidRDefault="008D45E4">
      <w:pPr>
        <w:pStyle w:val="TOC1"/>
        <w:rPr>
          <w:ins w:id="187" w:author="Prabhu, Akshata MS" w:date="2024-08-22T10:43:00Z"/>
          <w:rFonts w:asciiTheme="minorHAnsi" w:eastAsiaTheme="minorEastAsia" w:hAnsiTheme="minorHAnsi" w:cstheme="minorBidi"/>
          <w:b w:val="0"/>
          <w:sz w:val="22"/>
          <w:szCs w:val="22"/>
        </w:rPr>
      </w:pPr>
      <w:ins w:id="188" w:author="Prabhu, Akshata MS" w:date="2024-08-22T10:43:00Z">
        <w:r>
          <w:fldChar w:fldCharType="begin"/>
        </w:r>
        <w:r>
          <w:instrText xml:space="preserve"> HYPERLINK \l "_Toc172535256" </w:instrText>
        </w:r>
        <w:r>
          <w:fldChar w:fldCharType="separate"/>
        </w:r>
        <w:r w:rsidR="00C6088A" w:rsidRPr="002B3410">
          <w:rPr>
            <w:rStyle w:val="Hyperlink"/>
          </w:rPr>
          <w:t>20.</w:t>
        </w:r>
        <w:r w:rsidR="00C6088A">
          <w:rPr>
            <w:rFonts w:asciiTheme="minorHAnsi" w:eastAsiaTheme="minorEastAsia" w:hAnsiTheme="minorHAnsi" w:cstheme="minorBidi"/>
            <w:b w:val="0"/>
            <w:sz w:val="22"/>
            <w:szCs w:val="22"/>
          </w:rPr>
          <w:tab/>
        </w:r>
        <w:r w:rsidR="00C6088A" w:rsidRPr="002B3410">
          <w:rPr>
            <w:rStyle w:val="Hyperlink"/>
          </w:rPr>
          <w:t>Set Off (Core)</w:t>
        </w:r>
        <w:r w:rsidR="00C6088A">
          <w:rPr>
            <w:webHidden/>
          </w:rPr>
          <w:tab/>
        </w:r>
        <w:r w:rsidR="00C6088A">
          <w:rPr>
            <w:webHidden/>
          </w:rPr>
          <w:fldChar w:fldCharType="begin"/>
        </w:r>
        <w:r w:rsidR="00C6088A">
          <w:rPr>
            <w:webHidden/>
          </w:rPr>
          <w:instrText xml:space="preserve"> PAGEREF _Toc172535256 \h </w:instrText>
        </w:r>
        <w:r w:rsidR="00C6088A">
          <w:rPr>
            <w:webHidden/>
          </w:rPr>
        </w:r>
        <w:r w:rsidR="00C6088A">
          <w:rPr>
            <w:webHidden/>
          </w:rPr>
          <w:fldChar w:fldCharType="separate"/>
        </w:r>
        <w:r w:rsidR="00C6088A">
          <w:rPr>
            <w:webHidden/>
          </w:rPr>
          <w:t>7</w:t>
        </w:r>
        <w:r w:rsidR="00C6088A">
          <w:rPr>
            <w:webHidden/>
          </w:rPr>
          <w:fldChar w:fldCharType="end"/>
        </w:r>
        <w:r>
          <w:fldChar w:fldCharType="end"/>
        </w:r>
      </w:ins>
    </w:p>
    <w:p w14:paraId="0863AA2B" w14:textId="2251FB08" w:rsidR="00C6088A" w:rsidRDefault="008D45E4">
      <w:pPr>
        <w:pStyle w:val="TOC1"/>
        <w:rPr>
          <w:ins w:id="189" w:author="Prabhu, Akshata MS" w:date="2024-08-22T10:43:00Z"/>
          <w:rFonts w:asciiTheme="minorHAnsi" w:eastAsiaTheme="minorEastAsia" w:hAnsiTheme="minorHAnsi" w:cstheme="minorBidi"/>
          <w:b w:val="0"/>
          <w:sz w:val="22"/>
          <w:szCs w:val="22"/>
        </w:rPr>
      </w:pPr>
      <w:ins w:id="190" w:author="Prabhu, Akshata MS" w:date="2024-08-22T10:43:00Z">
        <w:r>
          <w:fldChar w:fldCharType="begin"/>
        </w:r>
        <w:r>
          <w:instrText xml:space="preserve"> HYPERLINK \l "_Toc172535257" </w:instrText>
        </w:r>
        <w:r>
          <w:fldChar w:fldCharType="separate"/>
        </w:r>
        <w:r w:rsidR="00C6088A" w:rsidRPr="002B3410">
          <w:rPr>
            <w:rStyle w:val="Hyperlink"/>
          </w:rPr>
          <w:t>21.</w:t>
        </w:r>
        <w:r w:rsidR="00C6088A">
          <w:rPr>
            <w:rFonts w:asciiTheme="minorHAnsi" w:eastAsiaTheme="minorEastAsia" w:hAnsiTheme="minorHAnsi" w:cstheme="minorBidi"/>
            <w:b w:val="0"/>
            <w:sz w:val="22"/>
            <w:szCs w:val="22"/>
          </w:rPr>
          <w:tab/>
        </w:r>
        <w:r w:rsidR="00C6088A" w:rsidRPr="002B3410">
          <w:rPr>
            <w:rStyle w:val="Hyperlink"/>
          </w:rPr>
          <w:t>Indemnity (Core)</w:t>
        </w:r>
        <w:r w:rsidR="00C6088A">
          <w:rPr>
            <w:webHidden/>
          </w:rPr>
          <w:tab/>
        </w:r>
        <w:r w:rsidR="00C6088A">
          <w:rPr>
            <w:webHidden/>
          </w:rPr>
          <w:fldChar w:fldCharType="begin"/>
        </w:r>
        <w:r w:rsidR="00C6088A">
          <w:rPr>
            <w:webHidden/>
          </w:rPr>
          <w:instrText xml:space="preserve"> PAGEREF _Toc172535257 \h </w:instrText>
        </w:r>
        <w:r w:rsidR="00C6088A">
          <w:rPr>
            <w:webHidden/>
          </w:rPr>
        </w:r>
        <w:r w:rsidR="00C6088A">
          <w:rPr>
            <w:webHidden/>
          </w:rPr>
          <w:fldChar w:fldCharType="separate"/>
        </w:r>
        <w:r w:rsidR="00C6088A">
          <w:rPr>
            <w:webHidden/>
          </w:rPr>
          <w:t>7</w:t>
        </w:r>
        <w:r w:rsidR="00C6088A">
          <w:rPr>
            <w:webHidden/>
          </w:rPr>
          <w:fldChar w:fldCharType="end"/>
        </w:r>
        <w:r>
          <w:fldChar w:fldCharType="end"/>
        </w:r>
      </w:ins>
    </w:p>
    <w:p w14:paraId="7283EC1D" w14:textId="55123630" w:rsidR="00C6088A" w:rsidRDefault="008D45E4">
      <w:pPr>
        <w:pStyle w:val="TOC1"/>
        <w:rPr>
          <w:ins w:id="191" w:author="Prabhu, Akshata MS" w:date="2024-08-22T10:43:00Z"/>
          <w:rFonts w:asciiTheme="minorHAnsi" w:eastAsiaTheme="minorEastAsia" w:hAnsiTheme="minorHAnsi" w:cstheme="minorBidi"/>
          <w:b w:val="0"/>
          <w:sz w:val="22"/>
          <w:szCs w:val="22"/>
        </w:rPr>
      </w:pPr>
      <w:ins w:id="192" w:author="Prabhu, Akshata MS" w:date="2024-08-22T10:43:00Z">
        <w:r>
          <w:fldChar w:fldCharType="begin"/>
        </w:r>
        <w:r>
          <w:instrText xml:space="preserve"> HYPERLINK \l "_Toc172535258" </w:instrText>
        </w:r>
        <w:r>
          <w:fldChar w:fldCharType="separate"/>
        </w:r>
        <w:r w:rsidR="00C6088A" w:rsidRPr="002B3410">
          <w:rPr>
            <w:rStyle w:val="Hyperlink"/>
          </w:rPr>
          <w:t>22.</w:t>
        </w:r>
        <w:r w:rsidR="00C6088A">
          <w:rPr>
            <w:rFonts w:asciiTheme="minorHAnsi" w:eastAsiaTheme="minorEastAsia" w:hAnsiTheme="minorHAnsi" w:cstheme="minorBidi"/>
            <w:b w:val="0"/>
            <w:sz w:val="22"/>
            <w:szCs w:val="22"/>
          </w:rPr>
          <w:tab/>
        </w:r>
        <w:r w:rsidR="00C6088A" w:rsidRPr="002B3410">
          <w:rPr>
            <w:rStyle w:val="Hyperlink"/>
          </w:rPr>
          <w:t>Privacy (Core)</w:t>
        </w:r>
        <w:r w:rsidR="00C6088A">
          <w:rPr>
            <w:webHidden/>
          </w:rPr>
          <w:tab/>
        </w:r>
        <w:r w:rsidR="00C6088A">
          <w:rPr>
            <w:webHidden/>
          </w:rPr>
          <w:fldChar w:fldCharType="begin"/>
        </w:r>
        <w:r w:rsidR="00C6088A">
          <w:rPr>
            <w:webHidden/>
          </w:rPr>
          <w:instrText xml:space="preserve"> PAGEREF _Toc172535258 \h </w:instrText>
        </w:r>
        <w:r w:rsidR="00C6088A">
          <w:rPr>
            <w:webHidden/>
          </w:rPr>
        </w:r>
        <w:r w:rsidR="00C6088A">
          <w:rPr>
            <w:webHidden/>
          </w:rPr>
          <w:fldChar w:fldCharType="separate"/>
        </w:r>
        <w:r w:rsidR="00C6088A">
          <w:rPr>
            <w:webHidden/>
          </w:rPr>
          <w:t>7</w:t>
        </w:r>
        <w:r w:rsidR="00C6088A">
          <w:rPr>
            <w:webHidden/>
          </w:rPr>
          <w:fldChar w:fldCharType="end"/>
        </w:r>
        <w:r>
          <w:fldChar w:fldCharType="end"/>
        </w:r>
      </w:ins>
    </w:p>
    <w:p w14:paraId="4A061317" w14:textId="1D6BFB15" w:rsidR="00C6088A" w:rsidRDefault="008D45E4">
      <w:pPr>
        <w:pStyle w:val="TOC1"/>
        <w:rPr>
          <w:ins w:id="193" w:author="Prabhu, Akshata MS" w:date="2024-08-22T10:43:00Z"/>
          <w:rFonts w:asciiTheme="minorHAnsi" w:eastAsiaTheme="minorEastAsia" w:hAnsiTheme="minorHAnsi" w:cstheme="minorBidi"/>
          <w:b w:val="0"/>
          <w:sz w:val="22"/>
          <w:szCs w:val="22"/>
        </w:rPr>
      </w:pPr>
      <w:ins w:id="194" w:author="Prabhu, Akshata MS" w:date="2024-08-22T10:43:00Z">
        <w:r>
          <w:fldChar w:fldCharType="begin"/>
        </w:r>
        <w:r>
          <w:instrText xml:space="preserve"> HYPERLINK \l "_Toc172535259" </w:instrText>
        </w:r>
        <w:r>
          <w:fldChar w:fldCharType="separate"/>
        </w:r>
        <w:r w:rsidR="00C6088A" w:rsidRPr="002B3410">
          <w:rPr>
            <w:rStyle w:val="Hyperlink"/>
          </w:rPr>
          <w:t>23.</w:t>
        </w:r>
        <w:r w:rsidR="00C6088A">
          <w:rPr>
            <w:rFonts w:asciiTheme="minorHAnsi" w:eastAsiaTheme="minorEastAsia" w:hAnsiTheme="minorHAnsi" w:cstheme="minorBidi"/>
            <w:b w:val="0"/>
            <w:sz w:val="22"/>
            <w:szCs w:val="22"/>
          </w:rPr>
          <w:tab/>
        </w:r>
        <w:r w:rsidR="00C6088A" w:rsidRPr="002B3410">
          <w:rPr>
            <w:rStyle w:val="Hyperlink"/>
          </w:rPr>
          <w:t>Confidentiality (Core)</w:t>
        </w:r>
        <w:r w:rsidR="00C6088A">
          <w:rPr>
            <w:webHidden/>
          </w:rPr>
          <w:tab/>
        </w:r>
        <w:r w:rsidR="00C6088A">
          <w:rPr>
            <w:webHidden/>
          </w:rPr>
          <w:fldChar w:fldCharType="begin"/>
        </w:r>
        <w:r w:rsidR="00C6088A">
          <w:rPr>
            <w:webHidden/>
          </w:rPr>
          <w:instrText xml:space="preserve"> PAGEREF _Toc172535259 \h </w:instrText>
        </w:r>
        <w:r w:rsidR="00C6088A">
          <w:rPr>
            <w:webHidden/>
          </w:rPr>
        </w:r>
        <w:r w:rsidR="00C6088A">
          <w:rPr>
            <w:webHidden/>
          </w:rPr>
          <w:fldChar w:fldCharType="separate"/>
        </w:r>
        <w:r w:rsidR="00C6088A">
          <w:rPr>
            <w:webHidden/>
          </w:rPr>
          <w:t>8</w:t>
        </w:r>
        <w:r w:rsidR="00C6088A">
          <w:rPr>
            <w:webHidden/>
          </w:rPr>
          <w:fldChar w:fldCharType="end"/>
        </w:r>
        <w:r>
          <w:fldChar w:fldCharType="end"/>
        </w:r>
      </w:ins>
    </w:p>
    <w:p w14:paraId="66172B40" w14:textId="62AA713D" w:rsidR="00C6088A" w:rsidRDefault="008D45E4">
      <w:pPr>
        <w:pStyle w:val="TOC1"/>
        <w:rPr>
          <w:ins w:id="195" w:author="Prabhu, Akshata MS" w:date="2024-08-22T10:43:00Z"/>
          <w:rFonts w:asciiTheme="minorHAnsi" w:eastAsiaTheme="minorEastAsia" w:hAnsiTheme="minorHAnsi" w:cstheme="minorBidi"/>
          <w:b w:val="0"/>
          <w:sz w:val="22"/>
          <w:szCs w:val="22"/>
        </w:rPr>
      </w:pPr>
      <w:ins w:id="196" w:author="Prabhu, Akshata MS" w:date="2024-08-22T10:43:00Z">
        <w:r>
          <w:fldChar w:fldCharType="begin"/>
        </w:r>
        <w:r>
          <w:instrText xml:space="preserve"> HYPERLINK \l "_Toc172535260" </w:instrText>
        </w:r>
        <w:r>
          <w:fldChar w:fldCharType="separate"/>
        </w:r>
        <w:r w:rsidR="00C6088A" w:rsidRPr="002B3410">
          <w:rPr>
            <w:rStyle w:val="Hyperlink"/>
          </w:rPr>
          <w:t>24.</w:t>
        </w:r>
        <w:r w:rsidR="00C6088A">
          <w:rPr>
            <w:rFonts w:asciiTheme="minorHAnsi" w:eastAsiaTheme="minorEastAsia" w:hAnsiTheme="minorHAnsi" w:cstheme="minorBidi"/>
            <w:b w:val="0"/>
            <w:sz w:val="22"/>
            <w:szCs w:val="22"/>
          </w:rPr>
          <w:tab/>
        </w:r>
        <w:r w:rsidR="00C6088A" w:rsidRPr="002B3410">
          <w:rPr>
            <w:rStyle w:val="Hyperlink"/>
          </w:rPr>
          <w:t>Conflict of Interest (Core)</w:t>
        </w:r>
        <w:r w:rsidR="00C6088A">
          <w:rPr>
            <w:webHidden/>
          </w:rPr>
          <w:tab/>
        </w:r>
        <w:r w:rsidR="00C6088A">
          <w:rPr>
            <w:webHidden/>
          </w:rPr>
          <w:fldChar w:fldCharType="begin"/>
        </w:r>
        <w:r w:rsidR="00C6088A">
          <w:rPr>
            <w:webHidden/>
          </w:rPr>
          <w:instrText xml:space="preserve"> PAGEREF _Toc172535260 \h </w:instrText>
        </w:r>
        <w:r w:rsidR="00C6088A">
          <w:rPr>
            <w:webHidden/>
          </w:rPr>
        </w:r>
        <w:r w:rsidR="00C6088A">
          <w:rPr>
            <w:webHidden/>
          </w:rPr>
          <w:fldChar w:fldCharType="separate"/>
        </w:r>
        <w:r w:rsidR="00C6088A">
          <w:rPr>
            <w:webHidden/>
          </w:rPr>
          <w:t>8</w:t>
        </w:r>
        <w:r w:rsidR="00C6088A">
          <w:rPr>
            <w:webHidden/>
          </w:rPr>
          <w:fldChar w:fldCharType="end"/>
        </w:r>
        <w:r>
          <w:fldChar w:fldCharType="end"/>
        </w:r>
      </w:ins>
    </w:p>
    <w:p w14:paraId="21E3248C" w14:textId="25553ABB" w:rsidR="00C6088A" w:rsidRDefault="008D45E4">
      <w:pPr>
        <w:pStyle w:val="TOC1"/>
        <w:rPr>
          <w:ins w:id="197" w:author="Prabhu, Akshata MS" w:date="2024-08-22T10:43:00Z"/>
          <w:rFonts w:asciiTheme="minorHAnsi" w:eastAsiaTheme="minorEastAsia" w:hAnsiTheme="minorHAnsi" w:cstheme="minorBidi"/>
          <w:b w:val="0"/>
          <w:sz w:val="22"/>
          <w:szCs w:val="22"/>
        </w:rPr>
      </w:pPr>
      <w:ins w:id="198" w:author="Prabhu, Akshata MS" w:date="2024-08-22T10:43:00Z">
        <w:r>
          <w:fldChar w:fldCharType="begin"/>
        </w:r>
        <w:r>
          <w:instrText xml:space="preserve"> HYPERLINK \l "_Toc172535261" </w:instrText>
        </w:r>
        <w:r>
          <w:fldChar w:fldCharType="separate"/>
        </w:r>
        <w:r w:rsidR="00C6088A" w:rsidRPr="002B3410">
          <w:rPr>
            <w:rStyle w:val="Hyperlink"/>
          </w:rPr>
          <w:t>25.</w:t>
        </w:r>
        <w:r w:rsidR="00C6088A">
          <w:rPr>
            <w:rFonts w:asciiTheme="minorHAnsi" w:eastAsiaTheme="minorEastAsia" w:hAnsiTheme="minorHAnsi" w:cstheme="minorBidi"/>
            <w:b w:val="0"/>
            <w:sz w:val="22"/>
            <w:szCs w:val="22"/>
          </w:rPr>
          <w:tab/>
        </w:r>
        <w:r w:rsidR="00C6088A" w:rsidRPr="002B3410">
          <w:rPr>
            <w:rStyle w:val="Hyperlink"/>
          </w:rPr>
          <w:t>Notices (Core)</w:t>
        </w:r>
        <w:r w:rsidR="00C6088A">
          <w:rPr>
            <w:webHidden/>
          </w:rPr>
          <w:tab/>
        </w:r>
        <w:r w:rsidR="00C6088A">
          <w:rPr>
            <w:webHidden/>
          </w:rPr>
          <w:fldChar w:fldCharType="begin"/>
        </w:r>
        <w:r w:rsidR="00C6088A">
          <w:rPr>
            <w:webHidden/>
          </w:rPr>
          <w:instrText xml:space="preserve"> PAGEREF _Toc172535261 \h </w:instrText>
        </w:r>
        <w:r w:rsidR="00C6088A">
          <w:rPr>
            <w:webHidden/>
          </w:rPr>
        </w:r>
        <w:r w:rsidR="00C6088A">
          <w:rPr>
            <w:webHidden/>
          </w:rPr>
          <w:fldChar w:fldCharType="separate"/>
        </w:r>
        <w:r w:rsidR="00C6088A">
          <w:rPr>
            <w:webHidden/>
          </w:rPr>
          <w:t>8</w:t>
        </w:r>
        <w:r w:rsidR="00C6088A">
          <w:rPr>
            <w:webHidden/>
          </w:rPr>
          <w:fldChar w:fldCharType="end"/>
        </w:r>
        <w:r>
          <w:fldChar w:fldCharType="end"/>
        </w:r>
      </w:ins>
    </w:p>
    <w:p w14:paraId="21FDD0B9" w14:textId="2B74AF9D" w:rsidR="00C6088A" w:rsidRDefault="008D45E4">
      <w:pPr>
        <w:pStyle w:val="TOC1"/>
        <w:rPr>
          <w:ins w:id="199" w:author="Prabhu, Akshata MS" w:date="2024-08-22T10:43:00Z"/>
          <w:rFonts w:asciiTheme="minorHAnsi" w:eastAsiaTheme="minorEastAsia" w:hAnsiTheme="minorHAnsi" w:cstheme="minorBidi"/>
          <w:b w:val="0"/>
          <w:sz w:val="22"/>
          <w:szCs w:val="22"/>
        </w:rPr>
      </w:pPr>
      <w:ins w:id="200" w:author="Prabhu, Akshata MS" w:date="2024-08-22T10:43:00Z">
        <w:r>
          <w:fldChar w:fldCharType="begin"/>
        </w:r>
        <w:r>
          <w:instrText xml:space="preserve"> HYPERLINK \l "_Toc172535262" </w:instrText>
        </w:r>
        <w:r>
          <w:fldChar w:fldCharType="separate"/>
        </w:r>
        <w:r w:rsidR="00C6088A" w:rsidRPr="002B3410">
          <w:rPr>
            <w:rStyle w:val="Hyperlink"/>
          </w:rPr>
          <w:t>26.</w:t>
        </w:r>
        <w:r w:rsidR="00C6088A">
          <w:rPr>
            <w:rFonts w:asciiTheme="minorHAnsi" w:eastAsiaTheme="minorEastAsia" w:hAnsiTheme="minorHAnsi" w:cstheme="minorBidi"/>
            <w:b w:val="0"/>
            <w:sz w:val="22"/>
            <w:szCs w:val="22"/>
          </w:rPr>
          <w:tab/>
        </w:r>
        <w:r w:rsidR="00C6088A" w:rsidRPr="002B3410">
          <w:rPr>
            <w:rStyle w:val="Hyperlink"/>
          </w:rPr>
          <w:t>Assignment (Core)</w:t>
        </w:r>
        <w:r w:rsidR="00C6088A">
          <w:rPr>
            <w:webHidden/>
          </w:rPr>
          <w:tab/>
        </w:r>
        <w:r w:rsidR="00C6088A">
          <w:rPr>
            <w:webHidden/>
          </w:rPr>
          <w:fldChar w:fldCharType="begin"/>
        </w:r>
        <w:r w:rsidR="00C6088A">
          <w:rPr>
            <w:webHidden/>
          </w:rPr>
          <w:instrText xml:space="preserve"> PAGEREF _Toc172535262 \h </w:instrText>
        </w:r>
        <w:r w:rsidR="00C6088A">
          <w:rPr>
            <w:webHidden/>
          </w:rPr>
        </w:r>
        <w:r w:rsidR="00C6088A">
          <w:rPr>
            <w:webHidden/>
          </w:rPr>
          <w:fldChar w:fldCharType="separate"/>
        </w:r>
        <w:r w:rsidR="00C6088A">
          <w:rPr>
            <w:webHidden/>
          </w:rPr>
          <w:t>8</w:t>
        </w:r>
        <w:r w:rsidR="00C6088A">
          <w:rPr>
            <w:webHidden/>
          </w:rPr>
          <w:fldChar w:fldCharType="end"/>
        </w:r>
        <w:r>
          <w:fldChar w:fldCharType="end"/>
        </w:r>
      </w:ins>
    </w:p>
    <w:p w14:paraId="213D1616" w14:textId="2690E492" w:rsidR="00C6088A" w:rsidRDefault="008D45E4">
      <w:pPr>
        <w:pStyle w:val="TOC1"/>
        <w:rPr>
          <w:ins w:id="201" w:author="Prabhu, Akshata MS" w:date="2024-08-22T10:43:00Z"/>
          <w:rFonts w:asciiTheme="minorHAnsi" w:eastAsiaTheme="minorEastAsia" w:hAnsiTheme="minorHAnsi" w:cstheme="minorBidi"/>
          <w:b w:val="0"/>
          <w:sz w:val="22"/>
          <w:szCs w:val="22"/>
        </w:rPr>
      </w:pPr>
      <w:ins w:id="202" w:author="Prabhu, Akshata MS" w:date="2024-08-22T10:43:00Z">
        <w:r>
          <w:fldChar w:fldCharType="begin"/>
        </w:r>
        <w:r>
          <w:instrText xml:space="preserve"> HYPERLINK \l "_Toc172535263" </w:instrText>
        </w:r>
        <w:r>
          <w:fldChar w:fldCharType="separate"/>
        </w:r>
        <w:r w:rsidR="00C6088A" w:rsidRPr="002B3410">
          <w:rPr>
            <w:rStyle w:val="Hyperlink"/>
          </w:rPr>
          <w:t>27.</w:t>
        </w:r>
        <w:r w:rsidR="00C6088A">
          <w:rPr>
            <w:rFonts w:asciiTheme="minorHAnsi" w:eastAsiaTheme="minorEastAsia" w:hAnsiTheme="minorHAnsi" w:cstheme="minorBidi"/>
            <w:b w:val="0"/>
            <w:sz w:val="22"/>
            <w:szCs w:val="22"/>
          </w:rPr>
          <w:tab/>
        </w:r>
        <w:r w:rsidR="00C6088A" w:rsidRPr="002B3410">
          <w:rPr>
            <w:rStyle w:val="Hyperlink"/>
          </w:rPr>
          <w:t>Subcontracting (Core)</w:t>
        </w:r>
        <w:r w:rsidR="00C6088A">
          <w:rPr>
            <w:webHidden/>
          </w:rPr>
          <w:tab/>
        </w:r>
        <w:r w:rsidR="00C6088A">
          <w:rPr>
            <w:webHidden/>
          </w:rPr>
          <w:fldChar w:fldCharType="begin"/>
        </w:r>
        <w:r w:rsidR="00C6088A">
          <w:rPr>
            <w:webHidden/>
          </w:rPr>
          <w:instrText xml:space="preserve"> PAGEREF _Toc172535263 \h </w:instrText>
        </w:r>
        <w:r w:rsidR="00C6088A">
          <w:rPr>
            <w:webHidden/>
          </w:rPr>
        </w:r>
        <w:r w:rsidR="00C6088A">
          <w:rPr>
            <w:webHidden/>
          </w:rPr>
          <w:fldChar w:fldCharType="separate"/>
        </w:r>
        <w:r w:rsidR="00C6088A">
          <w:rPr>
            <w:webHidden/>
          </w:rPr>
          <w:t>8</w:t>
        </w:r>
        <w:r w:rsidR="00C6088A">
          <w:rPr>
            <w:webHidden/>
          </w:rPr>
          <w:fldChar w:fldCharType="end"/>
        </w:r>
        <w:r>
          <w:fldChar w:fldCharType="end"/>
        </w:r>
      </w:ins>
    </w:p>
    <w:p w14:paraId="3F850B68" w14:textId="53E86EFD" w:rsidR="00C6088A" w:rsidRDefault="008D45E4">
      <w:pPr>
        <w:pStyle w:val="TOC1"/>
        <w:rPr>
          <w:ins w:id="203" w:author="Prabhu, Akshata MS" w:date="2024-08-22T10:43:00Z"/>
          <w:rFonts w:asciiTheme="minorHAnsi" w:eastAsiaTheme="minorEastAsia" w:hAnsiTheme="minorHAnsi" w:cstheme="minorBidi"/>
          <w:b w:val="0"/>
          <w:sz w:val="22"/>
          <w:szCs w:val="22"/>
        </w:rPr>
      </w:pPr>
      <w:ins w:id="204" w:author="Prabhu, Akshata MS" w:date="2024-08-22T10:43:00Z">
        <w:r>
          <w:fldChar w:fldCharType="begin"/>
        </w:r>
        <w:r>
          <w:instrText xml:space="preserve"> HYPERLINK \l "_Toc172535264" </w:instrText>
        </w:r>
        <w:r>
          <w:fldChar w:fldCharType="separate"/>
        </w:r>
        <w:r w:rsidR="00C6088A" w:rsidRPr="002B3410">
          <w:rPr>
            <w:rStyle w:val="Hyperlink"/>
          </w:rPr>
          <w:t>28.</w:t>
        </w:r>
        <w:r w:rsidR="00C6088A">
          <w:rPr>
            <w:rFonts w:asciiTheme="minorHAnsi" w:eastAsiaTheme="minorEastAsia" w:hAnsiTheme="minorHAnsi" w:cstheme="minorBidi"/>
            <w:b w:val="0"/>
            <w:sz w:val="22"/>
            <w:szCs w:val="22"/>
          </w:rPr>
          <w:tab/>
        </w:r>
        <w:r w:rsidR="00C6088A" w:rsidRPr="002B3410">
          <w:rPr>
            <w:rStyle w:val="Hyperlink"/>
          </w:rPr>
          <w:t>Approvals and Compliance (Core)</w:t>
        </w:r>
        <w:r w:rsidR="00C6088A">
          <w:rPr>
            <w:webHidden/>
          </w:rPr>
          <w:tab/>
        </w:r>
        <w:r w:rsidR="00C6088A">
          <w:rPr>
            <w:webHidden/>
          </w:rPr>
          <w:fldChar w:fldCharType="begin"/>
        </w:r>
        <w:r w:rsidR="00C6088A">
          <w:rPr>
            <w:webHidden/>
          </w:rPr>
          <w:instrText xml:space="preserve"> PAGEREF _Toc172535264 \h </w:instrText>
        </w:r>
        <w:r w:rsidR="00C6088A">
          <w:rPr>
            <w:webHidden/>
          </w:rPr>
        </w:r>
        <w:r w:rsidR="00C6088A">
          <w:rPr>
            <w:webHidden/>
          </w:rPr>
          <w:fldChar w:fldCharType="separate"/>
        </w:r>
        <w:r w:rsidR="00C6088A">
          <w:rPr>
            <w:webHidden/>
          </w:rPr>
          <w:t>9</w:t>
        </w:r>
        <w:r w:rsidR="00C6088A">
          <w:rPr>
            <w:webHidden/>
          </w:rPr>
          <w:fldChar w:fldCharType="end"/>
        </w:r>
        <w:r>
          <w:fldChar w:fldCharType="end"/>
        </w:r>
      </w:ins>
    </w:p>
    <w:p w14:paraId="6E135E35" w14:textId="6D64E76B" w:rsidR="00C6088A" w:rsidRDefault="008D45E4">
      <w:pPr>
        <w:pStyle w:val="TOC1"/>
        <w:rPr>
          <w:ins w:id="205" w:author="Prabhu, Akshata MS" w:date="2024-08-22T10:43:00Z"/>
          <w:rFonts w:asciiTheme="minorHAnsi" w:eastAsiaTheme="minorEastAsia" w:hAnsiTheme="minorHAnsi" w:cstheme="minorBidi"/>
          <w:b w:val="0"/>
          <w:sz w:val="22"/>
          <w:szCs w:val="22"/>
        </w:rPr>
      </w:pPr>
      <w:ins w:id="206" w:author="Prabhu, Akshata MS" w:date="2024-08-22T10:43:00Z">
        <w:r>
          <w:fldChar w:fldCharType="begin"/>
        </w:r>
        <w:r>
          <w:instrText xml:space="preserve"> HYPERLINK \l "_Toc172535265" </w:instrText>
        </w:r>
        <w:r>
          <w:fldChar w:fldCharType="separate"/>
        </w:r>
        <w:r w:rsidR="00C6088A" w:rsidRPr="002B3410">
          <w:rPr>
            <w:rStyle w:val="Hyperlink"/>
          </w:rPr>
          <w:t>29.</w:t>
        </w:r>
        <w:r w:rsidR="00C6088A">
          <w:rPr>
            <w:rFonts w:asciiTheme="minorHAnsi" w:eastAsiaTheme="minorEastAsia" w:hAnsiTheme="minorHAnsi" w:cstheme="minorBidi"/>
            <w:b w:val="0"/>
            <w:sz w:val="22"/>
            <w:szCs w:val="22"/>
          </w:rPr>
          <w:tab/>
        </w:r>
        <w:r w:rsidR="00C6088A" w:rsidRPr="002B3410">
          <w:rPr>
            <w:rStyle w:val="Hyperlink"/>
          </w:rPr>
          <w:t>Commonwealth Access (Core)</w:t>
        </w:r>
        <w:r w:rsidR="00C6088A">
          <w:rPr>
            <w:webHidden/>
          </w:rPr>
          <w:tab/>
        </w:r>
        <w:r w:rsidR="00C6088A">
          <w:rPr>
            <w:webHidden/>
          </w:rPr>
          <w:fldChar w:fldCharType="begin"/>
        </w:r>
        <w:r w:rsidR="00C6088A">
          <w:rPr>
            <w:webHidden/>
          </w:rPr>
          <w:instrText xml:space="preserve"> PAGEREF _Toc172535265 \h </w:instrText>
        </w:r>
        <w:r w:rsidR="00C6088A">
          <w:rPr>
            <w:webHidden/>
          </w:rPr>
        </w:r>
        <w:r w:rsidR="00C6088A">
          <w:rPr>
            <w:webHidden/>
          </w:rPr>
          <w:fldChar w:fldCharType="separate"/>
        </w:r>
        <w:r w:rsidR="00C6088A">
          <w:rPr>
            <w:webHidden/>
          </w:rPr>
          <w:t>9</w:t>
        </w:r>
        <w:r w:rsidR="00C6088A">
          <w:rPr>
            <w:webHidden/>
          </w:rPr>
          <w:fldChar w:fldCharType="end"/>
        </w:r>
        <w:r>
          <w:fldChar w:fldCharType="end"/>
        </w:r>
      </w:ins>
    </w:p>
    <w:p w14:paraId="781217C1" w14:textId="5FA5851C" w:rsidR="00C6088A" w:rsidRDefault="008D45E4">
      <w:pPr>
        <w:pStyle w:val="TOC1"/>
        <w:rPr>
          <w:ins w:id="207" w:author="Prabhu, Akshata MS" w:date="2024-08-22T10:43:00Z"/>
          <w:rFonts w:asciiTheme="minorHAnsi" w:eastAsiaTheme="minorEastAsia" w:hAnsiTheme="minorHAnsi" w:cstheme="minorBidi"/>
          <w:b w:val="0"/>
          <w:sz w:val="22"/>
          <w:szCs w:val="22"/>
        </w:rPr>
      </w:pPr>
      <w:ins w:id="208" w:author="Prabhu, Akshata MS" w:date="2024-08-22T10:43:00Z">
        <w:r>
          <w:fldChar w:fldCharType="begin"/>
        </w:r>
        <w:r>
          <w:instrText xml:space="preserve"> HYPERLINK \l "_Toc172535266" </w:instrText>
        </w:r>
        <w:r>
          <w:fldChar w:fldCharType="separate"/>
        </w:r>
        <w:r w:rsidR="00C6088A" w:rsidRPr="002B3410">
          <w:rPr>
            <w:rStyle w:val="Hyperlink"/>
          </w:rPr>
          <w:t>30.</w:t>
        </w:r>
        <w:r w:rsidR="00C6088A">
          <w:rPr>
            <w:rFonts w:asciiTheme="minorHAnsi" w:eastAsiaTheme="minorEastAsia" w:hAnsiTheme="minorHAnsi" w:cstheme="minorBidi"/>
            <w:b w:val="0"/>
            <w:sz w:val="22"/>
            <w:szCs w:val="22"/>
          </w:rPr>
          <w:tab/>
        </w:r>
        <w:r w:rsidR="00C6088A" w:rsidRPr="002B3410">
          <w:rPr>
            <w:rStyle w:val="Hyperlink"/>
          </w:rPr>
          <w:t>Indigenous Procurement Policy (Optional)</w:t>
        </w:r>
        <w:r w:rsidR="00C6088A">
          <w:rPr>
            <w:webHidden/>
          </w:rPr>
          <w:tab/>
        </w:r>
        <w:r w:rsidR="00C6088A">
          <w:rPr>
            <w:webHidden/>
          </w:rPr>
          <w:fldChar w:fldCharType="begin"/>
        </w:r>
        <w:r w:rsidR="00C6088A">
          <w:rPr>
            <w:webHidden/>
          </w:rPr>
          <w:instrText xml:space="preserve"> PAGEREF _Toc172535266 \h </w:instrText>
        </w:r>
        <w:r w:rsidR="00C6088A">
          <w:rPr>
            <w:webHidden/>
          </w:rPr>
        </w:r>
        <w:r w:rsidR="00C6088A">
          <w:rPr>
            <w:webHidden/>
          </w:rPr>
          <w:fldChar w:fldCharType="separate"/>
        </w:r>
        <w:r w:rsidR="00C6088A">
          <w:rPr>
            <w:webHidden/>
          </w:rPr>
          <w:t>9</w:t>
        </w:r>
        <w:r w:rsidR="00C6088A">
          <w:rPr>
            <w:webHidden/>
          </w:rPr>
          <w:fldChar w:fldCharType="end"/>
        </w:r>
        <w:r>
          <w:fldChar w:fldCharType="end"/>
        </w:r>
      </w:ins>
    </w:p>
    <w:p w14:paraId="692634BB" w14:textId="29310DEC" w:rsidR="00C6088A" w:rsidRDefault="008D45E4">
      <w:pPr>
        <w:pStyle w:val="TOC1"/>
        <w:rPr>
          <w:ins w:id="209" w:author="Prabhu, Akshata MS" w:date="2024-08-22T10:43:00Z"/>
          <w:rFonts w:asciiTheme="minorHAnsi" w:eastAsiaTheme="minorEastAsia" w:hAnsiTheme="minorHAnsi" w:cstheme="minorBidi"/>
          <w:b w:val="0"/>
          <w:sz w:val="22"/>
          <w:szCs w:val="22"/>
        </w:rPr>
      </w:pPr>
      <w:ins w:id="210" w:author="Prabhu, Akshata MS" w:date="2024-08-22T10:43:00Z">
        <w:r>
          <w:fldChar w:fldCharType="begin"/>
        </w:r>
        <w:r>
          <w:instrText xml:space="preserve"> HYPERLINK \l "_Toc172535267" </w:instrText>
        </w:r>
        <w:r>
          <w:fldChar w:fldCharType="separate"/>
        </w:r>
        <w:r w:rsidR="00C6088A" w:rsidRPr="002B3410">
          <w:rPr>
            <w:rStyle w:val="Hyperlink"/>
          </w:rPr>
          <w:t>31.</w:t>
        </w:r>
        <w:r w:rsidR="00C6088A">
          <w:rPr>
            <w:rFonts w:asciiTheme="minorHAnsi" w:eastAsiaTheme="minorEastAsia" w:hAnsiTheme="minorHAnsi" w:cstheme="minorBidi"/>
            <w:b w:val="0"/>
            <w:sz w:val="22"/>
            <w:szCs w:val="22"/>
          </w:rPr>
          <w:tab/>
        </w:r>
        <w:r w:rsidR="00C6088A" w:rsidRPr="002B3410">
          <w:rPr>
            <w:rStyle w:val="Hyperlink"/>
          </w:rPr>
          <w:t>Child Safety (Optional)</w:t>
        </w:r>
        <w:r w:rsidR="00C6088A">
          <w:rPr>
            <w:webHidden/>
          </w:rPr>
          <w:tab/>
        </w:r>
        <w:r w:rsidR="00C6088A">
          <w:rPr>
            <w:webHidden/>
          </w:rPr>
          <w:fldChar w:fldCharType="begin"/>
        </w:r>
        <w:r w:rsidR="00C6088A">
          <w:rPr>
            <w:webHidden/>
          </w:rPr>
          <w:instrText xml:space="preserve"> PAGEREF _Toc172535267 \h </w:instrText>
        </w:r>
        <w:r w:rsidR="00C6088A">
          <w:rPr>
            <w:webHidden/>
          </w:rPr>
        </w:r>
        <w:r w:rsidR="00C6088A">
          <w:rPr>
            <w:webHidden/>
          </w:rPr>
          <w:fldChar w:fldCharType="separate"/>
        </w:r>
        <w:r w:rsidR="00C6088A">
          <w:rPr>
            <w:webHidden/>
          </w:rPr>
          <w:t>9</w:t>
        </w:r>
        <w:r w:rsidR="00C6088A">
          <w:rPr>
            <w:webHidden/>
          </w:rPr>
          <w:fldChar w:fldCharType="end"/>
        </w:r>
        <w:r>
          <w:fldChar w:fldCharType="end"/>
        </w:r>
      </w:ins>
    </w:p>
    <w:p w14:paraId="79C1E03E" w14:textId="7054DD8E" w:rsidR="00C6088A" w:rsidRDefault="008D45E4">
      <w:pPr>
        <w:pStyle w:val="TOC1"/>
        <w:rPr>
          <w:ins w:id="211" w:author="Prabhu, Akshata MS" w:date="2024-08-22T10:43:00Z"/>
          <w:rFonts w:asciiTheme="minorHAnsi" w:eastAsiaTheme="minorEastAsia" w:hAnsiTheme="minorHAnsi" w:cstheme="minorBidi"/>
          <w:b w:val="0"/>
          <w:sz w:val="22"/>
          <w:szCs w:val="22"/>
        </w:rPr>
      </w:pPr>
      <w:ins w:id="212" w:author="Prabhu, Akshata MS" w:date="2024-08-22T10:43:00Z">
        <w:r>
          <w:fldChar w:fldCharType="begin"/>
        </w:r>
        <w:r>
          <w:instrText xml:space="preserve"> HYPERLINK \l "_Toc172535269" </w:instrText>
        </w:r>
        <w:r>
          <w:fldChar w:fldCharType="separate"/>
        </w:r>
        <w:r w:rsidR="00C6088A" w:rsidRPr="002B3410">
          <w:rPr>
            <w:rStyle w:val="Hyperlink"/>
          </w:rPr>
          <w:t>32.</w:t>
        </w:r>
        <w:r w:rsidR="00C6088A">
          <w:rPr>
            <w:rFonts w:asciiTheme="minorHAnsi" w:eastAsiaTheme="minorEastAsia" w:hAnsiTheme="minorHAnsi" w:cstheme="minorBidi"/>
            <w:b w:val="0"/>
            <w:sz w:val="22"/>
            <w:szCs w:val="22"/>
          </w:rPr>
          <w:tab/>
        </w:r>
        <w:r w:rsidR="00C6088A" w:rsidRPr="002B3410">
          <w:rPr>
            <w:rStyle w:val="Hyperlink"/>
          </w:rPr>
          <w:t>Modern Slavery (Optional)</w:t>
        </w:r>
        <w:r w:rsidR="00C6088A">
          <w:rPr>
            <w:webHidden/>
          </w:rPr>
          <w:tab/>
        </w:r>
        <w:r w:rsidR="00C6088A">
          <w:rPr>
            <w:webHidden/>
          </w:rPr>
          <w:fldChar w:fldCharType="begin"/>
        </w:r>
        <w:r w:rsidR="00C6088A">
          <w:rPr>
            <w:webHidden/>
          </w:rPr>
          <w:instrText xml:space="preserve"> PAGEREF _Toc172535269 \h </w:instrText>
        </w:r>
        <w:r w:rsidR="00C6088A">
          <w:rPr>
            <w:webHidden/>
          </w:rPr>
        </w:r>
        <w:r w:rsidR="00C6088A">
          <w:rPr>
            <w:webHidden/>
          </w:rPr>
          <w:fldChar w:fldCharType="separate"/>
        </w:r>
        <w:r w:rsidR="00C6088A">
          <w:rPr>
            <w:webHidden/>
          </w:rPr>
          <w:t>10</w:t>
        </w:r>
        <w:r w:rsidR="00C6088A">
          <w:rPr>
            <w:webHidden/>
          </w:rPr>
          <w:fldChar w:fldCharType="end"/>
        </w:r>
        <w:r>
          <w:fldChar w:fldCharType="end"/>
        </w:r>
      </w:ins>
    </w:p>
    <w:p w14:paraId="1DC4A376" w14:textId="6D2CFB4E" w:rsidR="00C6088A" w:rsidRDefault="008D45E4">
      <w:pPr>
        <w:pStyle w:val="TOC1"/>
        <w:rPr>
          <w:ins w:id="213" w:author="Prabhu, Akshata MS" w:date="2024-08-22T10:43:00Z"/>
          <w:rFonts w:asciiTheme="minorHAnsi" w:eastAsiaTheme="minorEastAsia" w:hAnsiTheme="minorHAnsi" w:cstheme="minorBidi"/>
          <w:b w:val="0"/>
          <w:sz w:val="22"/>
          <w:szCs w:val="22"/>
        </w:rPr>
      </w:pPr>
      <w:ins w:id="214" w:author="Prabhu, Akshata MS" w:date="2024-08-22T10:43:00Z">
        <w:r>
          <w:fldChar w:fldCharType="begin"/>
        </w:r>
        <w:r>
          <w:instrText xml:space="preserve"> HYPERLINK \l "_Toc172535271"</w:instrText>
        </w:r>
        <w:r>
          <w:instrText xml:space="preserve"> </w:instrText>
        </w:r>
        <w:r>
          <w:fldChar w:fldCharType="separate"/>
        </w:r>
        <w:r w:rsidR="00C6088A" w:rsidRPr="002B3410">
          <w:rPr>
            <w:rStyle w:val="Hyperlink"/>
          </w:rPr>
          <w:t>33.</w:t>
        </w:r>
        <w:r w:rsidR="00C6088A">
          <w:rPr>
            <w:rFonts w:asciiTheme="minorHAnsi" w:eastAsiaTheme="minorEastAsia" w:hAnsiTheme="minorHAnsi" w:cstheme="minorBidi"/>
            <w:b w:val="0"/>
            <w:sz w:val="22"/>
            <w:szCs w:val="22"/>
          </w:rPr>
          <w:tab/>
        </w:r>
        <w:r w:rsidR="00C6088A" w:rsidRPr="002B3410">
          <w:rPr>
            <w:rStyle w:val="Hyperlink"/>
          </w:rPr>
          <w:t>Commonwealth Supplier Code of Conduct (Core)</w:t>
        </w:r>
        <w:r w:rsidR="00C6088A">
          <w:rPr>
            <w:webHidden/>
          </w:rPr>
          <w:tab/>
        </w:r>
        <w:r w:rsidR="00C6088A">
          <w:rPr>
            <w:webHidden/>
          </w:rPr>
          <w:fldChar w:fldCharType="begin"/>
        </w:r>
        <w:r w:rsidR="00C6088A">
          <w:rPr>
            <w:webHidden/>
          </w:rPr>
          <w:instrText xml:space="preserve"> PAGEREF _Toc172535271 \h </w:instrText>
        </w:r>
        <w:r w:rsidR="00C6088A">
          <w:rPr>
            <w:webHidden/>
          </w:rPr>
        </w:r>
        <w:r w:rsidR="00C6088A">
          <w:rPr>
            <w:webHidden/>
          </w:rPr>
          <w:fldChar w:fldCharType="separate"/>
        </w:r>
        <w:r w:rsidR="00C6088A">
          <w:rPr>
            <w:webHidden/>
          </w:rPr>
          <w:t>10</w:t>
        </w:r>
        <w:r w:rsidR="00C6088A">
          <w:rPr>
            <w:webHidden/>
          </w:rPr>
          <w:fldChar w:fldCharType="end"/>
        </w:r>
        <w:r>
          <w:fldChar w:fldCharType="end"/>
        </w:r>
      </w:ins>
    </w:p>
    <w:p w14:paraId="1BBF9FF0" w14:textId="6FC4AFAC" w:rsidR="00C6088A" w:rsidRDefault="008D45E4">
      <w:pPr>
        <w:pStyle w:val="TOC1"/>
        <w:rPr>
          <w:ins w:id="215" w:author="Prabhu, Akshata MS" w:date="2024-08-22T10:43:00Z"/>
          <w:rFonts w:asciiTheme="minorHAnsi" w:eastAsiaTheme="minorEastAsia" w:hAnsiTheme="minorHAnsi" w:cstheme="minorBidi"/>
          <w:b w:val="0"/>
          <w:sz w:val="22"/>
          <w:szCs w:val="22"/>
        </w:rPr>
      </w:pPr>
      <w:ins w:id="216" w:author="Prabhu, Akshata MS" w:date="2024-08-22T10:43:00Z">
        <w:r>
          <w:fldChar w:fldCharType="begin"/>
        </w:r>
        <w:r>
          <w:instrText xml:space="preserve"> HYPERLINK \l "_Toc172535272" </w:instrText>
        </w:r>
        <w:r>
          <w:fldChar w:fldCharType="separate"/>
        </w:r>
        <w:r w:rsidR="00C6088A" w:rsidRPr="002B3410">
          <w:rPr>
            <w:rStyle w:val="Hyperlink"/>
          </w:rPr>
          <w:t>34.</w:t>
        </w:r>
        <w:r w:rsidR="00C6088A">
          <w:rPr>
            <w:rFonts w:asciiTheme="minorHAnsi" w:eastAsiaTheme="minorEastAsia" w:hAnsiTheme="minorHAnsi" w:cstheme="minorBidi"/>
            <w:b w:val="0"/>
            <w:sz w:val="22"/>
            <w:szCs w:val="22"/>
          </w:rPr>
          <w:tab/>
        </w:r>
        <w:r w:rsidR="00C6088A" w:rsidRPr="002B3410">
          <w:rPr>
            <w:rStyle w:val="Hyperlink"/>
          </w:rPr>
          <w:t>Workplace Gender Equality (Core)</w:t>
        </w:r>
        <w:r w:rsidR="00C6088A">
          <w:rPr>
            <w:webHidden/>
          </w:rPr>
          <w:tab/>
        </w:r>
        <w:r w:rsidR="00C6088A">
          <w:rPr>
            <w:webHidden/>
          </w:rPr>
          <w:fldChar w:fldCharType="begin"/>
        </w:r>
        <w:r w:rsidR="00C6088A">
          <w:rPr>
            <w:webHidden/>
          </w:rPr>
          <w:instrText xml:space="preserve"> PAGEREF _Toc172535272 \h </w:instrText>
        </w:r>
        <w:r w:rsidR="00C6088A">
          <w:rPr>
            <w:webHidden/>
          </w:rPr>
        </w:r>
        <w:r w:rsidR="00C6088A">
          <w:rPr>
            <w:webHidden/>
          </w:rPr>
          <w:fldChar w:fldCharType="separate"/>
        </w:r>
        <w:r w:rsidR="00C6088A">
          <w:rPr>
            <w:webHidden/>
          </w:rPr>
          <w:t>11</w:t>
        </w:r>
        <w:r w:rsidR="00C6088A">
          <w:rPr>
            <w:webHidden/>
          </w:rPr>
          <w:fldChar w:fldCharType="end"/>
        </w:r>
        <w:r>
          <w:fldChar w:fldCharType="end"/>
        </w:r>
      </w:ins>
    </w:p>
    <w:p w14:paraId="21678B43" w14:textId="5B291398" w:rsidR="00C6088A" w:rsidRDefault="008D45E4">
      <w:pPr>
        <w:pStyle w:val="TOC1"/>
        <w:rPr>
          <w:ins w:id="217" w:author="Prabhu, Akshata MS" w:date="2024-08-22T10:43:00Z"/>
          <w:rFonts w:asciiTheme="minorHAnsi" w:eastAsiaTheme="minorEastAsia" w:hAnsiTheme="minorHAnsi" w:cstheme="minorBidi"/>
          <w:b w:val="0"/>
          <w:sz w:val="22"/>
          <w:szCs w:val="22"/>
        </w:rPr>
      </w:pPr>
      <w:ins w:id="218" w:author="Prabhu, Akshata MS" w:date="2024-08-22T10:43:00Z">
        <w:r>
          <w:fldChar w:fldCharType="begin"/>
        </w:r>
        <w:r>
          <w:instrText xml:space="preserve"> HYPERLINK \l "_Toc172535273" </w:instrText>
        </w:r>
        <w:r>
          <w:fldChar w:fldCharType="separate"/>
        </w:r>
        <w:r w:rsidR="00C6088A" w:rsidRPr="002B3410">
          <w:rPr>
            <w:rStyle w:val="Hyperlink"/>
          </w:rPr>
          <w:t>35.</w:t>
        </w:r>
        <w:r w:rsidR="00C6088A">
          <w:rPr>
            <w:rFonts w:asciiTheme="minorHAnsi" w:eastAsiaTheme="minorEastAsia" w:hAnsiTheme="minorHAnsi" w:cstheme="minorBidi"/>
            <w:b w:val="0"/>
            <w:sz w:val="22"/>
            <w:szCs w:val="22"/>
          </w:rPr>
          <w:tab/>
        </w:r>
        <w:r w:rsidR="00573FBB">
          <w:rPr>
            <w:rStyle w:val="Hyperlink"/>
          </w:rPr>
          <w:t>G</w:t>
        </w:r>
        <w:r w:rsidR="00C6088A" w:rsidRPr="002B3410">
          <w:rPr>
            <w:rStyle w:val="Hyperlink"/>
          </w:rPr>
          <w:t>overning law (Core)</w:t>
        </w:r>
        <w:r w:rsidR="00C6088A">
          <w:rPr>
            <w:webHidden/>
          </w:rPr>
          <w:tab/>
        </w:r>
        <w:r w:rsidR="00C6088A">
          <w:rPr>
            <w:webHidden/>
          </w:rPr>
          <w:fldChar w:fldCharType="begin"/>
        </w:r>
        <w:r w:rsidR="00C6088A">
          <w:rPr>
            <w:webHidden/>
          </w:rPr>
          <w:instrText xml:space="preserve"> PAGEREF _Toc172535273 \h </w:instrText>
        </w:r>
        <w:r w:rsidR="00C6088A">
          <w:rPr>
            <w:webHidden/>
          </w:rPr>
        </w:r>
        <w:r w:rsidR="00C6088A">
          <w:rPr>
            <w:webHidden/>
          </w:rPr>
          <w:fldChar w:fldCharType="separate"/>
        </w:r>
        <w:r w:rsidR="00C6088A">
          <w:rPr>
            <w:webHidden/>
          </w:rPr>
          <w:t>11</w:t>
        </w:r>
        <w:r w:rsidR="00C6088A">
          <w:rPr>
            <w:webHidden/>
          </w:rPr>
          <w:fldChar w:fldCharType="end"/>
        </w:r>
        <w:r>
          <w:fldChar w:fldCharType="end"/>
        </w:r>
      </w:ins>
    </w:p>
    <w:p w14:paraId="1C565159" w14:textId="767AD3F4" w:rsidR="00C6088A" w:rsidRDefault="008D45E4">
      <w:pPr>
        <w:pStyle w:val="TOC1"/>
        <w:rPr>
          <w:ins w:id="219" w:author="Prabhu, Akshata MS" w:date="2024-08-22T10:43:00Z"/>
          <w:rFonts w:asciiTheme="minorHAnsi" w:eastAsiaTheme="minorEastAsia" w:hAnsiTheme="minorHAnsi" w:cstheme="minorBidi"/>
          <w:b w:val="0"/>
          <w:sz w:val="22"/>
          <w:szCs w:val="22"/>
        </w:rPr>
      </w:pPr>
      <w:ins w:id="220" w:author="Prabhu, Akshata MS" w:date="2024-08-22T10:43:00Z">
        <w:r>
          <w:fldChar w:fldCharType="begin"/>
        </w:r>
        <w:r>
          <w:instrText xml:space="preserve"> HYPERLINK \l "_Toc172535274" </w:instrText>
        </w:r>
        <w:r>
          <w:fldChar w:fldCharType="separate"/>
        </w:r>
        <w:r w:rsidR="00C6088A" w:rsidRPr="002B3410">
          <w:rPr>
            <w:rStyle w:val="Hyperlink"/>
          </w:rPr>
          <w:t>36.</w:t>
        </w:r>
        <w:r w:rsidR="00C6088A">
          <w:rPr>
            <w:rFonts w:asciiTheme="minorHAnsi" w:eastAsiaTheme="minorEastAsia" w:hAnsiTheme="minorHAnsi" w:cstheme="minorBidi"/>
            <w:b w:val="0"/>
            <w:sz w:val="22"/>
            <w:szCs w:val="22"/>
          </w:rPr>
          <w:tab/>
        </w:r>
        <w:r w:rsidR="00C6088A" w:rsidRPr="002B3410">
          <w:rPr>
            <w:rStyle w:val="Hyperlink"/>
          </w:rPr>
          <w:t>Entire Agreement (Core)</w:t>
        </w:r>
        <w:r w:rsidR="00C6088A">
          <w:rPr>
            <w:webHidden/>
          </w:rPr>
          <w:tab/>
        </w:r>
        <w:r w:rsidR="00C6088A">
          <w:rPr>
            <w:webHidden/>
          </w:rPr>
          <w:fldChar w:fldCharType="begin"/>
        </w:r>
        <w:r w:rsidR="00C6088A">
          <w:rPr>
            <w:webHidden/>
          </w:rPr>
          <w:instrText xml:space="preserve"> PAGEREF _Toc172535274 \h </w:instrText>
        </w:r>
        <w:r w:rsidR="00C6088A">
          <w:rPr>
            <w:webHidden/>
          </w:rPr>
        </w:r>
        <w:r w:rsidR="00C6088A">
          <w:rPr>
            <w:webHidden/>
          </w:rPr>
          <w:fldChar w:fldCharType="separate"/>
        </w:r>
        <w:r w:rsidR="00C6088A">
          <w:rPr>
            <w:webHidden/>
          </w:rPr>
          <w:t>11</w:t>
        </w:r>
        <w:r w:rsidR="00C6088A">
          <w:rPr>
            <w:webHidden/>
          </w:rPr>
          <w:fldChar w:fldCharType="end"/>
        </w:r>
        <w:r>
          <w:fldChar w:fldCharType="end"/>
        </w:r>
      </w:ins>
    </w:p>
    <w:p w14:paraId="367B8C2A" w14:textId="7C5E5B0D" w:rsidR="00C6088A" w:rsidRDefault="008D45E4">
      <w:pPr>
        <w:pStyle w:val="TOC1"/>
        <w:rPr>
          <w:ins w:id="221" w:author="Prabhu, Akshata MS" w:date="2024-08-22T10:43:00Z"/>
          <w:rFonts w:asciiTheme="minorHAnsi" w:eastAsiaTheme="minorEastAsia" w:hAnsiTheme="minorHAnsi" w:cstheme="minorBidi"/>
          <w:b w:val="0"/>
          <w:sz w:val="22"/>
          <w:szCs w:val="22"/>
        </w:rPr>
      </w:pPr>
      <w:ins w:id="222" w:author="Prabhu, Akshata MS" w:date="2024-08-22T10:43:00Z">
        <w:r>
          <w:fldChar w:fldCharType="begin"/>
        </w:r>
        <w:r>
          <w:instrText xml:space="preserve"> HYPERLINK \l "_Toc172535275" </w:instrText>
        </w:r>
        <w:r>
          <w:fldChar w:fldCharType="separate"/>
        </w:r>
        <w:r w:rsidR="00C6088A" w:rsidRPr="002B3410">
          <w:rPr>
            <w:rStyle w:val="Hyperlink"/>
          </w:rPr>
          <w:t>37.</w:t>
        </w:r>
        <w:r w:rsidR="00C6088A">
          <w:rPr>
            <w:rFonts w:asciiTheme="minorHAnsi" w:eastAsiaTheme="minorEastAsia" w:hAnsiTheme="minorHAnsi" w:cstheme="minorBidi"/>
            <w:b w:val="0"/>
            <w:sz w:val="22"/>
            <w:szCs w:val="22"/>
          </w:rPr>
          <w:tab/>
        </w:r>
        <w:r w:rsidR="00C6088A" w:rsidRPr="002B3410">
          <w:rPr>
            <w:rStyle w:val="Hyperlink"/>
          </w:rPr>
          <w:t>Definitions (Core)</w:t>
        </w:r>
        <w:r w:rsidR="00C6088A">
          <w:rPr>
            <w:webHidden/>
          </w:rPr>
          <w:tab/>
        </w:r>
        <w:r w:rsidR="00C6088A">
          <w:rPr>
            <w:webHidden/>
          </w:rPr>
          <w:fldChar w:fldCharType="begin"/>
        </w:r>
        <w:r w:rsidR="00C6088A">
          <w:rPr>
            <w:webHidden/>
          </w:rPr>
          <w:instrText xml:space="preserve"> PAGEREF _Toc172535275 \h </w:instrText>
        </w:r>
        <w:r w:rsidR="00C6088A">
          <w:rPr>
            <w:webHidden/>
          </w:rPr>
        </w:r>
        <w:r w:rsidR="00C6088A">
          <w:rPr>
            <w:webHidden/>
          </w:rPr>
          <w:fldChar w:fldCharType="separate"/>
        </w:r>
        <w:r w:rsidR="00C6088A">
          <w:rPr>
            <w:webHidden/>
          </w:rPr>
          <w:t>11</w:t>
        </w:r>
        <w:r w:rsidR="00C6088A">
          <w:rPr>
            <w:webHidden/>
          </w:rPr>
          <w:fldChar w:fldCharType="end"/>
        </w:r>
        <w:r>
          <w:fldChar w:fldCharType="end"/>
        </w:r>
      </w:ins>
    </w:p>
    <w:p w14:paraId="2EF0BF87" w14:textId="3DB0415E" w:rsidR="0021662A" w:rsidRPr="00065382" w:rsidRDefault="00D2346D" w:rsidP="00D2346D">
      <w:pPr>
        <w:pStyle w:val="ASDEFCONNormal"/>
        <w:rPr>
          <w:rFonts w:eastAsia="Calibri"/>
          <w:noProof/>
        </w:rPr>
        <w:sectPr w:rsidR="0021662A" w:rsidRPr="00065382" w:rsidSect="000F3461">
          <w:footerReference w:type="default" r:id="rId12"/>
          <w:headerReference w:type="first" r:id="rId13"/>
          <w:pgSz w:w="12240" w:h="15840" w:code="1"/>
          <w:pgMar w:top="1304" w:right="1418" w:bottom="680" w:left="1418" w:header="567" w:footer="283" w:gutter="0"/>
          <w:pgNumType w:fmt="lowerRoman" w:start="1"/>
          <w:cols w:space="709"/>
          <w:docGrid w:linePitch="360"/>
        </w:sectPr>
      </w:pPr>
      <w:r>
        <w:fldChar w:fldCharType="end"/>
      </w:r>
    </w:p>
    <w:p w14:paraId="64F066F2" w14:textId="78E4D3C9" w:rsidR="008874D0" w:rsidRPr="00065382" w:rsidRDefault="00670265" w:rsidP="00D2346D">
      <w:pPr>
        <w:pStyle w:val="ATTANNLV1-ASDEFCON"/>
      </w:pPr>
      <w:bookmarkStart w:id="225" w:name="_Toc172535237"/>
      <w:bookmarkStart w:id="226" w:name="_Toc143692126"/>
      <w:bookmarkStart w:id="227" w:name="_Toc153375122"/>
      <w:r w:rsidRPr="00065382">
        <w:t>Term</w:t>
      </w:r>
      <w:bookmarkEnd w:id="76"/>
      <w:r w:rsidR="00AE5B57" w:rsidRPr="00065382">
        <w:t xml:space="preserve"> (</w:t>
      </w:r>
      <w:del w:id="228" w:author="Prabhu, Akshata MS" w:date="2024-08-22T10:43:00Z">
        <w:r w:rsidR="00AE5B57" w:rsidRPr="009528E9">
          <w:delText>core</w:delText>
        </w:r>
      </w:del>
      <w:ins w:id="229" w:author="Prabhu, Akshata MS" w:date="2024-08-22T10:43:00Z">
        <w:r w:rsidR="00EA10D9">
          <w:t>Core</w:t>
        </w:r>
      </w:ins>
      <w:r w:rsidR="00AE5B57" w:rsidRPr="00065382">
        <w:t>)</w:t>
      </w:r>
      <w:bookmarkEnd w:id="225"/>
      <w:bookmarkEnd w:id="226"/>
      <w:bookmarkEnd w:id="227"/>
    </w:p>
    <w:p w14:paraId="75AA4800" w14:textId="77777777" w:rsidR="00670265" w:rsidRPr="00065382" w:rsidRDefault="00F74920" w:rsidP="00D2346D">
      <w:pPr>
        <w:pStyle w:val="ATTANNLV2-ASDEFCON"/>
      </w:pPr>
      <w:bookmarkStart w:id="230" w:name="_Ref383425944"/>
      <w:r w:rsidRPr="00065382">
        <w:t xml:space="preserve">The Contract </w:t>
      </w:r>
      <w:r w:rsidR="00D91414" w:rsidRPr="00065382">
        <w:t>takes effect</w:t>
      </w:r>
      <w:r w:rsidRPr="00065382">
        <w:t xml:space="preserve"> on the Effective Date. </w:t>
      </w:r>
      <w:r w:rsidR="005C1D38" w:rsidRPr="00065382">
        <w:t xml:space="preserve"> </w:t>
      </w:r>
      <w:r w:rsidR="008D61AD" w:rsidRPr="00065382">
        <w:t>The Services commence on the Commencement Date and unless terminated earlier in accordance with the Contract or otherwise, end on the Expiry Date</w:t>
      </w:r>
      <w:r w:rsidR="0045453D" w:rsidRPr="00065382">
        <w:t xml:space="preserve"> or completion of the Services if no Expiry Date is specified</w:t>
      </w:r>
      <w:r w:rsidR="008D61AD" w:rsidRPr="00065382">
        <w:t>.</w:t>
      </w:r>
      <w:bookmarkEnd w:id="230"/>
    </w:p>
    <w:p w14:paraId="20990C08" w14:textId="7D9DC146" w:rsidR="008874D0" w:rsidRPr="00065382" w:rsidRDefault="00411D5B" w:rsidP="00D2346D">
      <w:pPr>
        <w:pStyle w:val="ATTANNLV1-ASDEFCON"/>
      </w:pPr>
      <w:bookmarkStart w:id="231" w:name="_Toc232914702"/>
      <w:bookmarkStart w:id="232" w:name="_Toc172535238"/>
      <w:bookmarkStart w:id="233" w:name="_Toc143692127"/>
      <w:bookmarkStart w:id="234" w:name="_Toc153375123"/>
      <w:r w:rsidRPr="00065382">
        <w:t>Services</w:t>
      </w:r>
      <w:bookmarkEnd w:id="231"/>
      <w:r w:rsidR="005C22B3" w:rsidRPr="00065382">
        <w:t xml:space="preserve"> (</w:t>
      </w:r>
      <w:del w:id="235" w:author="Prabhu, Akshata MS" w:date="2024-08-22T10:43:00Z">
        <w:r w:rsidR="005C22B3" w:rsidRPr="00065382">
          <w:delText>core</w:delText>
        </w:r>
      </w:del>
      <w:ins w:id="236" w:author="Prabhu, Akshata MS" w:date="2024-08-22T10:43:00Z">
        <w:r w:rsidR="00EA10D9">
          <w:t>Core</w:t>
        </w:r>
      </w:ins>
      <w:r w:rsidR="005C22B3" w:rsidRPr="00065382">
        <w:t>)</w:t>
      </w:r>
      <w:bookmarkEnd w:id="232"/>
      <w:bookmarkEnd w:id="233"/>
      <w:bookmarkEnd w:id="234"/>
    </w:p>
    <w:p w14:paraId="2A6F5544" w14:textId="77777777" w:rsidR="00BC4A6A" w:rsidRPr="00065382" w:rsidRDefault="00BC4A6A" w:rsidP="00D2346D">
      <w:pPr>
        <w:pStyle w:val="ATTANNLV2-ASDEFCON"/>
      </w:pPr>
      <w:r w:rsidRPr="00065382">
        <w:t xml:space="preserve">The </w:t>
      </w:r>
      <w:r w:rsidR="00CA7890" w:rsidRPr="00065382">
        <w:t>Contractor</w:t>
      </w:r>
      <w:r w:rsidRPr="00065382">
        <w:t xml:space="preserve"> agrees to </w:t>
      </w:r>
      <w:r w:rsidR="00407383" w:rsidRPr="00065382">
        <w:t xml:space="preserve">provide the </w:t>
      </w:r>
      <w:r w:rsidR="00411D5B" w:rsidRPr="00065382">
        <w:t xml:space="preserve">Services </w:t>
      </w:r>
      <w:r w:rsidR="00407383" w:rsidRPr="00065382">
        <w:t xml:space="preserve">to the Commonwealth </w:t>
      </w:r>
      <w:r w:rsidRPr="00065382">
        <w:t xml:space="preserve">and the Commonwealth agrees to </w:t>
      </w:r>
      <w:r w:rsidR="00E90BF6" w:rsidRPr="00065382">
        <w:t xml:space="preserve">purchase </w:t>
      </w:r>
      <w:r w:rsidR="00407383" w:rsidRPr="00065382">
        <w:t xml:space="preserve">the </w:t>
      </w:r>
      <w:r w:rsidR="00411D5B" w:rsidRPr="00065382">
        <w:t xml:space="preserve">Services </w:t>
      </w:r>
      <w:r w:rsidRPr="00065382">
        <w:t>in accordance with the terms of the Contract.</w:t>
      </w:r>
    </w:p>
    <w:p w14:paraId="0C26DAB0" w14:textId="280C92FE" w:rsidR="008874D0" w:rsidRPr="00065382" w:rsidRDefault="00FA139B" w:rsidP="00D2346D">
      <w:pPr>
        <w:pStyle w:val="ATTANNLV1-ASDEFCON"/>
      </w:pPr>
      <w:bookmarkStart w:id="237" w:name="_Ref232911449"/>
      <w:bookmarkStart w:id="238" w:name="_Toc232914703"/>
      <w:bookmarkStart w:id="239" w:name="_Toc172535239"/>
      <w:bookmarkStart w:id="240" w:name="_Toc143692128"/>
      <w:bookmarkStart w:id="241" w:name="_Toc153375124"/>
      <w:r w:rsidRPr="00065382">
        <w:t xml:space="preserve">Contract </w:t>
      </w:r>
      <w:r w:rsidR="00BC3BBB" w:rsidRPr="00065382">
        <w:t>D</w:t>
      </w:r>
      <w:r w:rsidRPr="00065382">
        <w:t>ocuments</w:t>
      </w:r>
      <w:bookmarkEnd w:id="237"/>
      <w:bookmarkEnd w:id="238"/>
      <w:r w:rsidR="005C22B3" w:rsidRPr="00065382">
        <w:t xml:space="preserve"> (</w:t>
      </w:r>
      <w:del w:id="242" w:author="Prabhu, Akshata MS" w:date="2024-08-22T10:43:00Z">
        <w:r w:rsidR="005C22B3" w:rsidRPr="00065382">
          <w:delText>core</w:delText>
        </w:r>
      </w:del>
      <w:ins w:id="243" w:author="Prabhu, Akshata MS" w:date="2024-08-22T10:43:00Z">
        <w:r w:rsidR="00EA10D9">
          <w:t>Core</w:t>
        </w:r>
      </w:ins>
      <w:r w:rsidR="005C22B3" w:rsidRPr="00065382">
        <w:t>)</w:t>
      </w:r>
      <w:bookmarkEnd w:id="239"/>
      <w:bookmarkEnd w:id="240"/>
      <w:bookmarkEnd w:id="241"/>
    </w:p>
    <w:p w14:paraId="49A04244" w14:textId="77777777" w:rsidR="00E329C4" w:rsidRPr="00065382" w:rsidRDefault="00FB1176" w:rsidP="00D2346D">
      <w:pPr>
        <w:pStyle w:val="ATTANNLV2-ASDEFCON"/>
      </w:pPr>
      <w:r w:rsidRPr="00065382">
        <w:t>T</w:t>
      </w:r>
      <w:r w:rsidR="00B24A3B" w:rsidRPr="00065382">
        <w:t xml:space="preserve">he Contract </w:t>
      </w:r>
      <w:r w:rsidR="00C82312" w:rsidRPr="00065382">
        <w:t xml:space="preserve">between the Commonwealth and the </w:t>
      </w:r>
      <w:r w:rsidR="00CA7890" w:rsidRPr="00065382">
        <w:t>Contractor</w:t>
      </w:r>
      <w:r w:rsidR="00C82312" w:rsidRPr="00065382">
        <w:t xml:space="preserve"> </w:t>
      </w:r>
      <w:r w:rsidR="00897264" w:rsidRPr="00065382">
        <w:t>comprises</w:t>
      </w:r>
      <w:r w:rsidR="008204D6" w:rsidRPr="00065382">
        <w:t xml:space="preserve"> t</w:t>
      </w:r>
      <w:r w:rsidR="00B24A3B" w:rsidRPr="00065382">
        <w:t>he</w:t>
      </w:r>
      <w:r w:rsidR="003D2F49" w:rsidRPr="00065382">
        <w:t xml:space="preserve"> </w:t>
      </w:r>
      <w:r w:rsidR="003D2644" w:rsidRPr="00065382">
        <w:t xml:space="preserve">General </w:t>
      </w:r>
      <w:r w:rsidR="00E52C7D" w:rsidRPr="00065382">
        <w:t>Conditions of Contract</w:t>
      </w:r>
      <w:r w:rsidR="00497B5F" w:rsidRPr="00065382">
        <w:t xml:space="preserve"> (including the Details Schedule) and the </w:t>
      </w:r>
      <w:r w:rsidR="00DB6543" w:rsidRPr="00065382">
        <w:t>Special Conditions</w:t>
      </w:r>
      <w:r w:rsidR="00497B5F" w:rsidRPr="00065382">
        <w:t>.</w:t>
      </w:r>
    </w:p>
    <w:p w14:paraId="241B0A9D" w14:textId="77777777" w:rsidR="00E329C4" w:rsidRPr="00065382" w:rsidRDefault="004F6198" w:rsidP="00D2346D">
      <w:pPr>
        <w:pStyle w:val="ATTANNLV2-ASDEFCON"/>
      </w:pPr>
      <w:r w:rsidRPr="00065382">
        <w:t>If there is</w:t>
      </w:r>
      <w:r w:rsidR="00B24A3B" w:rsidRPr="00065382">
        <w:t xml:space="preserve"> any </w:t>
      </w:r>
      <w:r w:rsidR="006E2E4C" w:rsidRPr="00065382">
        <w:t xml:space="preserve">ambiguity or inconsistency between the documents comprising the Contract, </w:t>
      </w:r>
      <w:r w:rsidR="00E329C4" w:rsidRPr="00065382">
        <w:t xml:space="preserve">the </w:t>
      </w:r>
      <w:r w:rsidR="00DB6543" w:rsidRPr="00065382">
        <w:t xml:space="preserve">Special Conditions </w:t>
      </w:r>
      <w:r w:rsidR="00E329C4" w:rsidRPr="00065382">
        <w:t>will have precedence to the extent of the ambiguity or inconsistency</w:t>
      </w:r>
      <w:r w:rsidR="00E52C7D" w:rsidRPr="00065382">
        <w:t xml:space="preserve"> </w:t>
      </w:r>
    </w:p>
    <w:p w14:paraId="3C72EFB1" w14:textId="056FD7CB" w:rsidR="001B4E68" w:rsidRPr="00065382" w:rsidRDefault="00E852A0" w:rsidP="00D2346D">
      <w:pPr>
        <w:pStyle w:val="ATTANNLV1-ASDEFCON"/>
      </w:pPr>
      <w:bookmarkStart w:id="244" w:name="_Toc381351720"/>
      <w:bookmarkStart w:id="245" w:name="_Toc381351777"/>
      <w:bookmarkStart w:id="246" w:name="_Toc381711140"/>
      <w:bookmarkStart w:id="247" w:name="_Ref232910704"/>
      <w:bookmarkStart w:id="248" w:name="_Toc232914705"/>
      <w:bookmarkStart w:id="249" w:name="_Toc172535240"/>
      <w:bookmarkStart w:id="250" w:name="_Toc143692129"/>
      <w:bookmarkStart w:id="251" w:name="_Toc153375125"/>
      <w:bookmarkEnd w:id="244"/>
      <w:bookmarkEnd w:id="245"/>
      <w:bookmarkEnd w:id="246"/>
      <w:r w:rsidRPr="00065382">
        <w:t xml:space="preserve">Provision of </w:t>
      </w:r>
      <w:r w:rsidR="003F3494" w:rsidRPr="00065382">
        <w:t>Services</w:t>
      </w:r>
      <w:bookmarkEnd w:id="247"/>
      <w:bookmarkEnd w:id="248"/>
      <w:r w:rsidR="005C22B3" w:rsidRPr="00065382">
        <w:t xml:space="preserve"> (</w:t>
      </w:r>
      <w:del w:id="252" w:author="Prabhu, Akshata MS" w:date="2024-08-22T10:43:00Z">
        <w:r w:rsidR="005C22B3" w:rsidRPr="00065382">
          <w:delText>core</w:delText>
        </w:r>
      </w:del>
      <w:ins w:id="253" w:author="Prabhu, Akshata MS" w:date="2024-08-22T10:43:00Z">
        <w:r w:rsidR="00EA10D9">
          <w:t>Core</w:t>
        </w:r>
      </w:ins>
      <w:r w:rsidR="005C22B3" w:rsidRPr="00065382">
        <w:t>)</w:t>
      </w:r>
      <w:bookmarkEnd w:id="249"/>
      <w:bookmarkEnd w:id="250"/>
      <w:bookmarkEnd w:id="251"/>
    </w:p>
    <w:p w14:paraId="20623E28" w14:textId="77777777" w:rsidR="001105FF" w:rsidRPr="00065382" w:rsidRDefault="00BC4A6A" w:rsidP="00D2346D">
      <w:pPr>
        <w:pStyle w:val="ATTANNLV2-ASDEFCON"/>
      </w:pPr>
      <w:r w:rsidRPr="00065382">
        <w:t>The</w:t>
      </w:r>
      <w:r w:rsidR="00797A7F" w:rsidRPr="00065382">
        <w:t xml:space="preserve"> </w:t>
      </w:r>
      <w:r w:rsidR="00CA7890" w:rsidRPr="00065382">
        <w:t>Contractor</w:t>
      </w:r>
      <w:r w:rsidR="00953725" w:rsidRPr="00065382">
        <w:t xml:space="preserve"> </w:t>
      </w:r>
      <w:r w:rsidR="00DB6543" w:rsidRPr="00065382">
        <w:t>shall</w:t>
      </w:r>
      <w:r w:rsidR="00953725" w:rsidRPr="00065382">
        <w:t xml:space="preserve"> </w:t>
      </w:r>
      <w:r w:rsidR="001E2316" w:rsidRPr="00065382">
        <w:t xml:space="preserve">provide the </w:t>
      </w:r>
      <w:r w:rsidR="003F3494" w:rsidRPr="00065382">
        <w:t>Services</w:t>
      </w:r>
      <w:r w:rsidR="00953725" w:rsidRPr="00065382">
        <w:t xml:space="preserve"> to the Commonwealth</w:t>
      </w:r>
      <w:r w:rsidR="001105FF" w:rsidRPr="00065382">
        <w:t>:</w:t>
      </w:r>
    </w:p>
    <w:p w14:paraId="73F74ABC" w14:textId="77777777" w:rsidR="001105FF" w:rsidRPr="00065382" w:rsidRDefault="00765712" w:rsidP="00D2346D">
      <w:pPr>
        <w:pStyle w:val="ATTANNLV3-ASDEFCON"/>
      </w:pPr>
      <w:bookmarkStart w:id="254" w:name="_Ref232910597"/>
      <w:r w:rsidRPr="00065382">
        <w:t xml:space="preserve">for the period, </w:t>
      </w:r>
      <w:r w:rsidR="001105FF" w:rsidRPr="00065382">
        <w:t xml:space="preserve">at the times and locations </w:t>
      </w:r>
      <w:r w:rsidR="00E53BD0" w:rsidRPr="00065382">
        <w:t>(as applicable)</w:t>
      </w:r>
      <w:r w:rsidR="00F41CD2" w:rsidRPr="00065382">
        <w:t>,</w:t>
      </w:r>
      <w:r w:rsidR="00E53BD0" w:rsidRPr="00065382">
        <w:t xml:space="preserve"> </w:t>
      </w:r>
      <w:r w:rsidR="007B3498" w:rsidRPr="00065382">
        <w:t xml:space="preserve">and in accordance with any </w:t>
      </w:r>
      <w:r w:rsidR="00A80B9C" w:rsidRPr="00065382">
        <w:t>requirements</w:t>
      </w:r>
      <w:r w:rsidR="007B3498" w:rsidRPr="00065382">
        <w:t xml:space="preserve"> for the </w:t>
      </w:r>
      <w:r w:rsidR="000F73EE" w:rsidRPr="00065382">
        <w:t>provision</w:t>
      </w:r>
      <w:r w:rsidR="007B3498" w:rsidRPr="00065382">
        <w:t xml:space="preserve"> of the </w:t>
      </w:r>
      <w:r w:rsidR="000F73EE" w:rsidRPr="00065382">
        <w:t>Services</w:t>
      </w:r>
      <w:r w:rsidR="007B3498" w:rsidRPr="00065382">
        <w:t xml:space="preserve"> </w:t>
      </w:r>
      <w:r w:rsidR="00255C45" w:rsidRPr="00065382">
        <w:t xml:space="preserve">as </w:t>
      </w:r>
      <w:r w:rsidR="007B3498" w:rsidRPr="00065382">
        <w:t xml:space="preserve">specified in the </w:t>
      </w:r>
      <w:r w:rsidR="00E52C7D" w:rsidRPr="00065382">
        <w:t>Details Schedule</w:t>
      </w:r>
      <w:r w:rsidR="00A80B9C" w:rsidRPr="00065382">
        <w:t>;</w:t>
      </w:r>
      <w:bookmarkEnd w:id="254"/>
    </w:p>
    <w:p w14:paraId="70FB1610" w14:textId="77777777" w:rsidR="00CC708C" w:rsidRPr="00065382" w:rsidRDefault="00CC708C" w:rsidP="00D2346D">
      <w:pPr>
        <w:pStyle w:val="ATTANNLV3-ASDEFCON"/>
      </w:pPr>
      <w:bookmarkStart w:id="255" w:name="_Ref352078703"/>
      <w:r w:rsidRPr="00065382">
        <w:t xml:space="preserve">using the personnel identified in the </w:t>
      </w:r>
      <w:r w:rsidR="00E52C7D" w:rsidRPr="00065382">
        <w:t>Details Schedule</w:t>
      </w:r>
      <w:r w:rsidRPr="00065382">
        <w:t xml:space="preserve"> (if any) or otherwise using appropriately qualified, skilled and experienced personnel;</w:t>
      </w:r>
      <w:bookmarkEnd w:id="255"/>
    </w:p>
    <w:p w14:paraId="6B8A691C" w14:textId="2EB63F18" w:rsidR="00CC708C" w:rsidRPr="00065382" w:rsidRDefault="003D2F49" w:rsidP="00D2346D">
      <w:pPr>
        <w:pStyle w:val="ATTANNLV3-ASDEFCON"/>
      </w:pPr>
      <w:r w:rsidRPr="00065382">
        <w:t xml:space="preserve">ensure that the Services are provided to a standard of quality not less than industry best practice for services of the same type as those Services </w:t>
      </w:r>
      <w:r w:rsidR="00CC708C" w:rsidRPr="00065382">
        <w:t xml:space="preserve">and, without limiting </w:t>
      </w:r>
      <w:r w:rsidR="00545DA6" w:rsidRPr="00065382">
        <w:t xml:space="preserve">clause </w:t>
      </w:r>
      <w:r w:rsidR="00545DA6" w:rsidRPr="00065382">
        <w:fldChar w:fldCharType="begin"/>
      </w:r>
      <w:r w:rsidR="00545DA6" w:rsidRPr="00065382">
        <w:instrText xml:space="preserve"> REF _Ref232910597 \w \h</w:instrText>
      </w:r>
      <w:del w:id="256" w:author="Prabhu, Akshata MS" w:date="2024-08-22T10:43:00Z">
        <w:r w:rsidR="00545DA6" w:rsidRPr="00065382">
          <w:delInstrText xml:space="preserve"> </w:delInstrText>
        </w:r>
        <w:r w:rsidR="008D7B5F">
          <w:delInstrText xml:space="preserve"> \* MERGEFORMAT</w:delInstrText>
        </w:r>
      </w:del>
      <w:r w:rsidR="00545DA6" w:rsidRPr="00065382">
        <w:instrText xml:space="preserve"> </w:instrText>
      </w:r>
      <w:r w:rsidR="00545DA6" w:rsidRPr="00065382">
        <w:fldChar w:fldCharType="separate"/>
      </w:r>
      <w:r w:rsidR="00D51EEB">
        <w:t>4.1a</w:t>
      </w:r>
      <w:r w:rsidR="00545DA6" w:rsidRPr="00065382">
        <w:fldChar w:fldCharType="end"/>
      </w:r>
      <w:r w:rsidR="00CC708C" w:rsidRPr="00065382">
        <w:t>, in a timely manner;</w:t>
      </w:r>
    </w:p>
    <w:p w14:paraId="37EF3668" w14:textId="77777777" w:rsidR="00CC708C" w:rsidRPr="00065382" w:rsidRDefault="00CC708C" w:rsidP="00D2346D">
      <w:pPr>
        <w:pStyle w:val="ATTANNLV3-ASDEFCON"/>
      </w:pPr>
      <w:r w:rsidRPr="00065382">
        <w:t xml:space="preserve">to the satisfaction of the </w:t>
      </w:r>
      <w:r w:rsidR="00A23D24" w:rsidRPr="00065382">
        <w:t>Co</w:t>
      </w:r>
      <w:r w:rsidR="00BF7B60" w:rsidRPr="00065382">
        <w:t>mmonwealth</w:t>
      </w:r>
      <w:r w:rsidR="00A23D24" w:rsidRPr="00065382">
        <w:t xml:space="preserve"> Representative</w:t>
      </w:r>
      <w:r w:rsidRPr="00065382">
        <w:t>; and</w:t>
      </w:r>
    </w:p>
    <w:p w14:paraId="6F070886" w14:textId="77777777" w:rsidR="00CC708C" w:rsidRPr="00065382" w:rsidRDefault="00CC708C" w:rsidP="00D2346D">
      <w:pPr>
        <w:pStyle w:val="ATTANNLV3-ASDEFCON"/>
      </w:pPr>
      <w:r w:rsidRPr="00065382">
        <w:t>in accordance with any other requirements specified in the Contract.</w:t>
      </w:r>
    </w:p>
    <w:p w14:paraId="7BDEE739" w14:textId="7ACD2176" w:rsidR="00BC4A6A" w:rsidRPr="00065382" w:rsidRDefault="004F6198" w:rsidP="00D2346D">
      <w:pPr>
        <w:pStyle w:val="ATTANNLV2-ASDEFCON"/>
      </w:pPr>
      <w:r w:rsidRPr="00065382">
        <w:t>T</w:t>
      </w:r>
      <w:r w:rsidR="00E329C4" w:rsidRPr="00065382">
        <w:t xml:space="preserve">he </w:t>
      </w:r>
      <w:r w:rsidR="00CA7890" w:rsidRPr="00065382">
        <w:t>Contractor</w:t>
      </w:r>
      <w:r w:rsidR="00E329C4" w:rsidRPr="00065382">
        <w:t xml:space="preserve"> </w:t>
      </w:r>
      <w:r w:rsidR="00DB6543" w:rsidRPr="00065382">
        <w:t>shall</w:t>
      </w:r>
      <w:r w:rsidR="00E329C4" w:rsidRPr="00065382">
        <w:t xml:space="preserve"> promptly notify the Commonwealth </w:t>
      </w:r>
      <w:r w:rsidRPr="00065382">
        <w:t xml:space="preserve">if </w:t>
      </w:r>
      <w:r w:rsidR="00E329C4" w:rsidRPr="00065382">
        <w:t xml:space="preserve">the </w:t>
      </w:r>
      <w:r w:rsidR="00CA7890" w:rsidRPr="00065382">
        <w:t>Contractor</w:t>
      </w:r>
      <w:r w:rsidR="00E329C4" w:rsidRPr="00065382">
        <w:t xml:space="preserve"> </w:t>
      </w:r>
      <w:r w:rsidR="00E214EA" w:rsidRPr="00065382">
        <w:t xml:space="preserve">or any of its officers, employees, agents or subcontractors </w:t>
      </w:r>
      <w:r w:rsidR="00B00155" w:rsidRPr="00065382">
        <w:t>become</w:t>
      </w:r>
      <w:r w:rsidR="00132CC1" w:rsidRPr="00065382">
        <w:t>s</w:t>
      </w:r>
      <w:r w:rsidR="00B00155" w:rsidRPr="00065382">
        <w:t xml:space="preserve"> aware that </w:t>
      </w:r>
      <w:r w:rsidR="00E214EA" w:rsidRPr="00065382">
        <w:t xml:space="preserve">the </w:t>
      </w:r>
      <w:r w:rsidR="00CA7890" w:rsidRPr="00065382">
        <w:t>Contractor</w:t>
      </w:r>
      <w:r w:rsidR="00E214EA" w:rsidRPr="00065382">
        <w:t xml:space="preserve"> </w:t>
      </w:r>
      <w:r w:rsidR="00E329C4" w:rsidRPr="00065382">
        <w:t xml:space="preserve">will be unable to </w:t>
      </w:r>
      <w:r w:rsidR="00F21AE1" w:rsidRPr="00065382">
        <w:t xml:space="preserve">provide </w:t>
      </w:r>
      <w:r w:rsidR="00AE05D6" w:rsidRPr="00065382">
        <w:t xml:space="preserve">all or part of the </w:t>
      </w:r>
      <w:r w:rsidR="003F3494" w:rsidRPr="00065382">
        <w:t>Services</w:t>
      </w:r>
      <w:r w:rsidR="00E852A0" w:rsidRPr="00065382">
        <w:t xml:space="preserve"> </w:t>
      </w:r>
      <w:r w:rsidR="00FC669F" w:rsidRPr="00065382">
        <w:t>in accordance with the</w:t>
      </w:r>
      <w:r w:rsidR="00737838" w:rsidRPr="00065382">
        <w:t xml:space="preserve"> requirements</w:t>
      </w:r>
      <w:r w:rsidR="00FC669F" w:rsidRPr="00065382">
        <w:t xml:space="preserve"> of this clause </w:t>
      </w:r>
      <w:r w:rsidR="00971DF3" w:rsidRPr="00065382">
        <w:fldChar w:fldCharType="begin"/>
      </w:r>
      <w:r w:rsidR="00971DF3" w:rsidRPr="00065382">
        <w:instrText xml:space="preserve"> REF _Ref232910704 \w \h </w:instrText>
      </w:r>
      <w:r w:rsidR="00971DF3" w:rsidRPr="00065382">
        <w:fldChar w:fldCharType="separate"/>
      </w:r>
      <w:r w:rsidR="00D51EEB">
        <w:t>4</w:t>
      </w:r>
      <w:r w:rsidR="00971DF3" w:rsidRPr="00065382">
        <w:fldChar w:fldCharType="end"/>
      </w:r>
      <w:r w:rsidR="00E329C4" w:rsidRPr="00065382">
        <w:t>.</w:t>
      </w:r>
    </w:p>
    <w:p w14:paraId="3159814D" w14:textId="209F45FA" w:rsidR="001B4E68" w:rsidRPr="00065382" w:rsidRDefault="00FC669F" w:rsidP="00D2346D">
      <w:pPr>
        <w:pStyle w:val="ATTANNLV1-ASDEFCON"/>
      </w:pPr>
      <w:bookmarkStart w:id="257" w:name="_Toc349556567"/>
      <w:bookmarkStart w:id="258" w:name="_Toc352857660"/>
      <w:bookmarkStart w:id="259" w:name="_Toc359835144"/>
      <w:bookmarkStart w:id="260" w:name="_Toc362267007"/>
      <w:bookmarkStart w:id="261" w:name="_Toc349556568"/>
      <w:bookmarkStart w:id="262" w:name="_Toc352857661"/>
      <w:bookmarkStart w:id="263" w:name="_Toc359835145"/>
      <w:bookmarkStart w:id="264" w:name="_Toc362267008"/>
      <w:bookmarkStart w:id="265" w:name="_Toc349556569"/>
      <w:bookmarkStart w:id="266" w:name="_Toc352857662"/>
      <w:bookmarkStart w:id="267" w:name="_Toc359835146"/>
      <w:bookmarkStart w:id="268" w:name="_Toc362267009"/>
      <w:bookmarkStart w:id="269" w:name="_Toc349556570"/>
      <w:bookmarkStart w:id="270" w:name="_Toc352857663"/>
      <w:bookmarkStart w:id="271" w:name="_Toc359835147"/>
      <w:bookmarkStart w:id="272" w:name="_Toc362267010"/>
      <w:bookmarkStart w:id="273" w:name="_Toc349556571"/>
      <w:bookmarkStart w:id="274" w:name="_Toc352857664"/>
      <w:bookmarkStart w:id="275" w:name="_Toc359835148"/>
      <w:bookmarkStart w:id="276" w:name="_Toc362267011"/>
      <w:bookmarkStart w:id="277" w:name="_Toc349556572"/>
      <w:bookmarkStart w:id="278" w:name="_Toc352857665"/>
      <w:bookmarkStart w:id="279" w:name="_Toc359835149"/>
      <w:bookmarkStart w:id="280" w:name="_Toc362267012"/>
      <w:bookmarkStart w:id="281" w:name="_Toc349556573"/>
      <w:bookmarkStart w:id="282" w:name="_Toc352857666"/>
      <w:bookmarkStart w:id="283" w:name="_Toc359835150"/>
      <w:bookmarkStart w:id="284" w:name="_Toc362267013"/>
      <w:bookmarkStart w:id="285" w:name="_Toc349556574"/>
      <w:bookmarkStart w:id="286" w:name="_Toc352857667"/>
      <w:bookmarkStart w:id="287" w:name="_Toc359835151"/>
      <w:bookmarkStart w:id="288" w:name="_Toc362267014"/>
      <w:bookmarkStart w:id="289" w:name="_Toc349556575"/>
      <w:bookmarkStart w:id="290" w:name="_Toc352857668"/>
      <w:bookmarkStart w:id="291" w:name="_Toc359835152"/>
      <w:bookmarkStart w:id="292" w:name="_Toc362267015"/>
      <w:bookmarkStart w:id="293" w:name="_Toc349556576"/>
      <w:bookmarkStart w:id="294" w:name="_Toc352857669"/>
      <w:bookmarkStart w:id="295" w:name="_Toc359835153"/>
      <w:bookmarkStart w:id="296" w:name="_Toc362267016"/>
      <w:bookmarkStart w:id="297" w:name="_Toc349556577"/>
      <w:bookmarkStart w:id="298" w:name="_Toc352857670"/>
      <w:bookmarkStart w:id="299" w:name="_Toc359835154"/>
      <w:bookmarkStart w:id="300" w:name="_Toc362267017"/>
      <w:bookmarkStart w:id="301" w:name="_Toc349556578"/>
      <w:bookmarkStart w:id="302" w:name="_Toc352857671"/>
      <w:bookmarkStart w:id="303" w:name="_Toc359835155"/>
      <w:bookmarkStart w:id="304" w:name="_Toc362267018"/>
      <w:bookmarkStart w:id="305" w:name="_Toc349556579"/>
      <w:bookmarkStart w:id="306" w:name="_Toc352857672"/>
      <w:bookmarkStart w:id="307" w:name="_Toc359835156"/>
      <w:bookmarkStart w:id="308" w:name="_Toc362267019"/>
      <w:bookmarkStart w:id="309" w:name="_Toc349556580"/>
      <w:bookmarkStart w:id="310" w:name="_Toc352857673"/>
      <w:bookmarkStart w:id="311" w:name="_Toc359835157"/>
      <w:bookmarkStart w:id="312" w:name="_Toc362267020"/>
      <w:bookmarkStart w:id="313" w:name="_Toc349556581"/>
      <w:bookmarkStart w:id="314" w:name="_Toc352857674"/>
      <w:bookmarkStart w:id="315" w:name="_Toc359835158"/>
      <w:bookmarkStart w:id="316" w:name="_Toc362267021"/>
      <w:bookmarkStart w:id="317" w:name="_Toc349556582"/>
      <w:bookmarkStart w:id="318" w:name="_Toc352857675"/>
      <w:bookmarkStart w:id="319" w:name="_Toc359835159"/>
      <w:bookmarkStart w:id="320" w:name="_Toc362267022"/>
      <w:bookmarkStart w:id="321" w:name="_Toc349556583"/>
      <w:bookmarkStart w:id="322" w:name="_Toc352857676"/>
      <w:bookmarkStart w:id="323" w:name="_Toc359835160"/>
      <w:bookmarkStart w:id="324" w:name="_Toc362267023"/>
      <w:bookmarkStart w:id="325" w:name="_Toc232914706"/>
      <w:bookmarkStart w:id="326" w:name="_Toc172535241"/>
      <w:bookmarkStart w:id="327" w:name="_Toc143692130"/>
      <w:bookmarkStart w:id="328" w:name="_Toc15337512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r w:rsidRPr="00065382">
        <w:t>Replacement Services</w:t>
      </w:r>
      <w:bookmarkEnd w:id="325"/>
      <w:r w:rsidR="005C22B3" w:rsidRPr="00065382">
        <w:t xml:space="preserve"> (</w:t>
      </w:r>
      <w:del w:id="329" w:author="Prabhu, Akshata MS" w:date="2024-08-22T10:43:00Z">
        <w:r w:rsidR="005C22B3" w:rsidRPr="00065382">
          <w:delText>core</w:delText>
        </w:r>
      </w:del>
      <w:ins w:id="330" w:author="Prabhu, Akshata MS" w:date="2024-08-22T10:43:00Z">
        <w:r w:rsidR="00EA10D9">
          <w:t>Core</w:t>
        </w:r>
      </w:ins>
      <w:r w:rsidR="005C22B3" w:rsidRPr="00065382">
        <w:t>)</w:t>
      </w:r>
      <w:bookmarkEnd w:id="326"/>
      <w:bookmarkEnd w:id="327"/>
      <w:bookmarkEnd w:id="328"/>
      <w:r w:rsidR="000E17F9">
        <w:t xml:space="preserve"> </w:t>
      </w:r>
    </w:p>
    <w:p w14:paraId="51C229BC" w14:textId="77777777" w:rsidR="00283095" w:rsidRPr="00065382" w:rsidRDefault="00283095" w:rsidP="00D2346D">
      <w:pPr>
        <w:pStyle w:val="ATTANNLV2-ASDEFCON"/>
      </w:pPr>
      <w:r w:rsidRPr="00065382">
        <w:t xml:space="preserve">If the </w:t>
      </w:r>
      <w:r w:rsidR="00CA7890" w:rsidRPr="00065382">
        <w:t>Contractor</w:t>
      </w:r>
      <w:r w:rsidRPr="00065382">
        <w:t xml:space="preserve"> fails to provide the Services in accordance with </w:t>
      </w:r>
      <w:r w:rsidR="0029189A" w:rsidRPr="00065382">
        <w:t>the Contract</w:t>
      </w:r>
      <w:r w:rsidRPr="00065382">
        <w:t xml:space="preserve">, the </w:t>
      </w:r>
      <w:r w:rsidR="00E1645D" w:rsidRPr="00065382">
        <w:t>Contractor</w:t>
      </w:r>
      <w:r w:rsidR="00CA7890" w:rsidRPr="00065382">
        <w:t xml:space="preserve"> </w:t>
      </w:r>
      <w:r w:rsidR="00DB6543" w:rsidRPr="00065382">
        <w:t>shall</w:t>
      </w:r>
      <w:r w:rsidR="00CA7890" w:rsidRPr="00065382">
        <w:t xml:space="preserve">, at its cost, </w:t>
      </w:r>
      <w:r w:rsidRPr="00065382">
        <w:t xml:space="preserve">provide replacement Services </w:t>
      </w:r>
      <w:r w:rsidR="007F4570" w:rsidRPr="00065382">
        <w:t xml:space="preserve">or </w:t>
      </w:r>
      <w:r w:rsidR="000C0C8D" w:rsidRPr="00065382">
        <w:t xml:space="preserve">take any other action to </w:t>
      </w:r>
      <w:r w:rsidR="007F4570" w:rsidRPr="00065382">
        <w:t>re</w:t>
      </w:r>
      <w:r w:rsidR="00E304EA" w:rsidRPr="00065382">
        <w:t>ctify any aspect of the Services which do not comply with the Contract</w:t>
      </w:r>
      <w:r w:rsidR="00CA7890" w:rsidRPr="00065382">
        <w:t xml:space="preserve">, as </w:t>
      </w:r>
      <w:r w:rsidR="00172B5E" w:rsidRPr="00065382">
        <w:t xml:space="preserve">directed by </w:t>
      </w:r>
      <w:r w:rsidR="00CA7890" w:rsidRPr="00065382">
        <w:t>the Commonwealth</w:t>
      </w:r>
      <w:r w:rsidRPr="00065382">
        <w:t>.</w:t>
      </w:r>
      <w:r w:rsidR="000E17F9">
        <w:t xml:space="preserve"> </w:t>
      </w:r>
    </w:p>
    <w:p w14:paraId="20C7E512" w14:textId="194C3B86" w:rsidR="001B4E68" w:rsidRPr="00065382" w:rsidRDefault="00CE6F79" w:rsidP="00D2346D">
      <w:pPr>
        <w:pStyle w:val="ATTANNLV1-ASDEFCON"/>
      </w:pPr>
      <w:bookmarkStart w:id="331" w:name="_Toc232914707"/>
      <w:bookmarkStart w:id="332" w:name="_Toc172535242"/>
      <w:bookmarkStart w:id="333" w:name="_Toc143692131"/>
      <w:bookmarkStart w:id="334" w:name="_Toc153375127"/>
      <w:r w:rsidRPr="00065382">
        <w:t xml:space="preserve">Nature of </w:t>
      </w:r>
      <w:r w:rsidR="00CE17FB" w:rsidRPr="00065382">
        <w:t>E</w:t>
      </w:r>
      <w:r w:rsidRPr="00065382">
        <w:t>ngagement</w:t>
      </w:r>
      <w:bookmarkEnd w:id="331"/>
      <w:r w:rsidR="005C22B3" w:rsidRPr="00065382">
        <w:t xml:space="preserve"> (</w:t>
      </w:r>
      <w:del w:id="335" w:author="Prabhu, Akshata MS" w:date="2024-08-22T10:43:00Z">
        <w:r w:rsidR="005C22B3" w:rsidRPr="00065382">
          <w:delText>core</w:delText>
        </w:r>
      </w:del>
      <w:ins w:id="336" w:author="Prabhu, Akshata MS" w:date="2024-08-22T10:43:00Z">
        <w:r w:rsidR="00EA10D9">
          <w:t>Core</w:t>
        </w:r>
      </w:ins>
      <w:r w:rsidR="005C22B3" w:rsidRPr="00065382">
        <w:t>)</w:t>
      </w:r>
      <w:bookmarkEnd w:id="332"/>
      <w:bookmarkEnd w:id="333"/>
      <w:bookmarkEnd w:id="334"/>
    </w:p>
    <w:p w14:paraId="2FAB99DD" w14:textId="77777777" w:rsidR="00CE6F79" w:rsidRPr="00065382" w:rsidRDefault="00CE6F79" w:rsidP="00D2346D">
      <w:pPr>
        <w:pStyle w:val="ATTANNLV2-ASDEFCON"/>
      </w:pPr>
      <w:r w:rsidRPr="00065382">
        <w:t xml:space="preserve">The Commonwealth engages the </w:t>
      </w:r>
      <w:r w:rsidR="00CA7890" w:rsidRPr="00065382">
        <w:t>Contractor</w:t>
      </w:r>
      <w:r w:rsidRPr="00065382">
        <w:t xml:space="preserve"> to provide the Services as an independent contractor and not </w:t>
      </w:r>
      <w:r w:rsidR="00CE17FB" w:rsidRPr="00065382">
        <w:t xml:space="preserve">as </w:t>
      </w:r>
      <w:r w:rsidRPr="00065382">
        <w:t>the Commonwealth’</w:t>
      </w:r>
      <w:r w:rsidR="00B65C50" w:rsidRPr="00065382">
        <w:t xml:space="preserve">s agent or employee. </w:t>
      </w:r>
      <w:r w:rsidR="00ED7385">
        <w:t xml:space="preserve"> </w:t>
      </w:r>
      <w:r w:rsidR="00B65C50" w:rsidRPr="00065382">
        <w:t xml:space="preserve">The </w:t>
      </w:r>
      <w:r w:rsidR="00CA7890" w:rsidRPr="00065382">
        <w:t>Contractor</w:t>
      </w:r>
      <w:r w:rsidR="00B65C50" w:rsidRPr="00065382">
        <w:t xml:space="preserve"> </w:t>
      </w:r>
      <w:r w:rsidRPr="00065382">
        <w:t xml:space="preserve">has no authority to bind the Commonwealth or act on the Commonwealth's behalf at any time. </w:t>
      </w:r>
      <w:r w:rsidR="00ED7385">
        <w:t xml:space="preserve"> </w:t>
      </w:r>
      <w:r w:rsidRPr="00065382">
        <w:t xml:space="preserve">The </w:t>
      </w:r>
      <w:r w:rsidR="00CA7890" w:rsidRPr="00065382">
        <w:t>Contractor</w:t>
      </w:r>
      <w:r w:rsidRPr="00065382">
        <w:t xml:space="preserve"> is not entitled to any benefit from the Commonwealth usually attributable to an employee.</w:t>
      </w:r>
    </w:p>
    <w:p w14:paraId="653A8135" w14:textId="1C9443E5" w:rsidR="001B4E68" w:rsidRPr="00065382" w:rsidRDefault="00FC669F" w:rsidP="00D2346D">
      <w:pPr>
        <w:pStyle w:val="ATTANNLV1-ASDEFCON"/>
      </w:pPr>
      <w:bookmarkStart w:id="337" w:name="_Ref232911108"/>
      <w:bookmarkStart w:id="338" w:name="_Toc232914708"/>
      <w:bookmarkStart w:id="339" w:name="_Toc172535243"/>
      <w:bookmarkStart w:id="340" w:name="_Toc143692132"/>
      <w:bookmarkStart w:id="341" w:name="_Toc153375128"/>
      <w:r w:rsidRPr="00065382">
        <w:t xml:space="preserve">Removal of </w:t>
      </w:r>
      <w:r w:rsidR="00CA7890" w:rsidRPr="00065382">
        <w:t>Contractor</w:t>
      </w:r>
      <w:r w:rsidR="008D30E6" w:rsidRPr="00065382">
        <w:t>’s</w:t>
      </w:r>
      <w:r w:rsidRPr="00065382">
        <w:t xml:space="preserve"> </w:t>
      </w:r>
      <w:r w:rsidR="00D3662D" w:rsidRPr="00065382">
        <w:t>Personnel</w:t>
      </w:r>
      <w:bookmarkEnd w:id="337"/>
      <w:bookmarkEnd w:id="338"/>
      <w:r w:rsidR="005C22B3" w:rsidRPr="00065382">
        <w:t xml:space="preserve"> (</w:t>
      </w:r>
      <w:del w:id="342" w:author="Prabhu, Akshata MS" w:date="2024-08-22T10:43:00Z">
        <w:r w:rsidR="005C22B3" w:rsidRPr="00065382">
          <w:delText>core</w:delText>
        </w:r>
      </w:del>
      <w:ins w:id="343" w:author="Prabhu, Akshata MS" w:date="2024-08-22T10:43:00Z">
        <w:r w:rsidR="00EA10D9">
          <w:t>Core</w:t>
        </w:r>
      </w:ins>
      <w:r w:rsidR="005C22B3" w:rsidRPr="00065382">
        <w:t>)</w:t>
      </w:r>
      <w:bookmarkEnd w:id="339"/>
      <w:bookmarkEnd w:id="340"/>
      <w:bookmarkEnd w:id="341"/>
    </w:p>
    <w:p w14:paraId="107BCADD" w14:textId="77777777" w:rsidR="002A5001" w:rsidRPr="002A5001" w:rsidRDefault="006A0247" w:rsidP="00FF7D4D">
      <w:pPr>
        <w:pStyle w:val="ATTANNLV2-ASDEFCON"/>
      </w:pPr>
      <w:r w:rsidRPr="00065382">
        <w:t>The Commonwealth</w:t>
      </w:r>
      <w:r w:rsidR="008B2FE4" w:rsidRPr="00065382">
        <w:t>, acting reasonably,</w:t>
      </w:r>
      <w:r w:rsidRPr="00065382">
        <w:t xml:space="preserve"> may give notice requiring the </w:t>
      </w:r>
      <w:r w:rsidR="00CA7890" w:rsidRPr="00065382">
        <w:t>Contractor</w:t>
      </w:r>
      <w:r w:rsidRPr="00065382">
        <w:t xml:space="preserve"> to remove </w:t>
      </w:r>
      <w:r w:rsidR="00F41CD2" w:rsidRPr="00065382">
        <w:t xml:space="preserve">any </w:t>
      </w:r>
      <w:r w:rsidRPr="00065382">
        <w:t xml:space="preserve">personnel from work in respect of the Services. </w:t>
      </w:r>
      <w:r w:rsidR="00923A5E" w:rsidRPr="00065382">
        <w:t xml:space="preserve"> </w:t>
      </w:r>
      <w:r w:rsidRPr="00065382">
        <w:t xml:space="preserve">The Contractor </w:t>
      </w:r>
      <w:r w:rsidR="00DB6543" w:rsidRPr="00065382">
        <w:t>shall</w:t>
      </w:r>
      <w:r w:rsidRPr="00065382">
        <w:t xml:space="preserve"> </w:t>
      </w:r>
      <w:r w:rsidR="00CA7890" w:rsidRPr="00065382">
        <w:t xml:space="preserve">promptly </w:t>
      </w:r>
      <w:r w:rsidRPr="00065382">
        <w:t>arrange for their replacement with personnel of appropriate</w:t>
      </w:r>
      <w:r w:rsidR="00ED0237" w:rsidRPr="00065382">
        <w:t xml:space="preserve"> qualifications,</w:t>
      </w:r>
      <w:r w:rsidRPr="00065382">
        <w:t xml:space="preserve"> skills and experience</w:t>
      </w:r>
      <w:r w:rsidR="00ED0237" w:rsidRPr="00065382">
        <w:t xml:space="preserve"> acceptable to the Commonwealth</w:t>
      </w:r>
      <w:r w:rsidR="00D74013" w:rsidRPr="00065382">
        <w:t xml:space="preserve"> at no additional cost to the Commonwealth</w:t>
      </w:r>
      <w:r w:rsidRPr="00065382">
        <w:t>.</w:t>
      </w:r>
    </w:p>
    <w:p w14:paraId="78223661" w14:textId="7EFD7537" w:rsidR="001B4E68" w:rsidRPr="00065382" w:rsidRDefault="0070278F" w:rsidP="00D2346D">
      <w:pPr>
        <w:pStyle w:val="ATTANNLV1-ASDEFCON"/>
      </w:pPr>
      <w:bookmarkStart w:id="344" w:name="_Ref232910822"/>
      <w:bookmarkStart w:id="345" w:name="_Ref232911490"/>
      <w:bookmarkStart w:id="346" w:name="_Toc232914709"/>
      <w:bookmarkStart w:id="347" w:name="_Ref392857086"/>
      <w:bookmarkStart w:id="348" w:name="_Toc172535244"/>
      <w:bookmarkStart w:id="349" w:name="_Toc143692133"/>
      <w:bookmarkStart w:id="350" w:name="_Toc153375129"/>
      <w:r w:rsidRPr="00065382">
        <w:t>Payment</w:t>
      </w:r>
      <w:bookmarkEnd w:id="344"/>
      <w:bookmarkEnd w:id="345"/>
      <w:bookmarkEnd w:id="346"/>
      <w:r w:rsidR="005C22B3" w:rsidRPr="00065382">
        <w:t xml:space="preserve"> (</w:t>
      </w:r>
      <w:del w:id="351" w:author="Prabhu, Akshata MS" w:date="2024-08-22T10:43:00Z">
        <w:r w:rsidR="005C22B3" w:rsidRPr="00065382">
          <w:delText>core</w:delText>
        </w:r>
      </w:del>
      <w:ins w:id="352" w:author="Prabhu, Akshata MS" w:date="2024-08-22T10:43:00Z">
        <w:r w:rsidR="00EA10D9">
          <w:t>Core</w:t>
        </w:r>
      </w:ins>
      <w:r w:rsidR="005C22B3" w:rsidRPr="00065382">
        <w:t>)</w:t>
      </w:r>
      <w:bookmarkEnd w:id="347"/>
      <w:bookmarkEnd w:id="348"/>
      <w:bookmarkEnd w:id="349"/>
      <w:bookmarkEnd w:id="350"/>
    </w:p>
    <w:p w14:paraId="73D5C355" w14:textId="77777777" w:rsidR="00DA651E" w:rsidRDefault="00DA651E" w:rsidP="00DA651E">
      <w:pPr>
        <w:pStyle w:val="NoteToTenderers-ASDEFCON"/>
      </w:pPr>
      <w:bookmarkStart w:id="353" w:name="_Ref352079033"/>
      <w:r w:rsidRPr="00D01A18">
        <w:rPr>
          <w:lang w:eastAsia="zh-CN"/>
        </w:rPr>
        <w:t xml:space="preserve">Note to tenderers:  Per the Commonwealth Pay On-Time Policy, maximum payment terms </w:t>
      </w:r>
      <w:r>
        <w:t>will depend on the applicability of the Pan-European Public Procurement On-Line (PEPPOL) framework. The maximum payment term will either be:</w:t>
      </w:r>
    </w:p>
    <w:p w14:paraId="6AB38D09" w14:textId="77777777" w:rsidR="00DA651E" w:rsidRDefault="00DA651E" w:rsidP="00DA651E">
      <w:pPr>
        <w:pStyle w:val="NoteToTenderersBullets-ASDEFCON"/>
      </w:pPr>
      <w:r>
        <w:t xml:space="preserve">5 days, where the Commonwealth and the Contractor both have the capability to deliver and receive electronic invoices (e-invoices) through the PEPPOL framework and have agreed to use e-invoicing; or  </w:t>
      </w:r>
    </w:p>
    <w:p w14:paraId="05368789" w14:textId="77777777" w:rsidR="00DA651E" w:rsidRDefault="00DA651E" w:rsidP="00DA651E">
      <w:pPr>
        <w:pStyle w:val="NoteToTenderersBullets-ASDEFCON"/>
      </w:pPr>
      <w:r>
        <w:t>20 days where the PEPPOL framework does not apply.</w:t>
      </w:r>
    </w:p>
    <w:p w14:paraId="17FA5083" w14:textId="77777777" w:rsidR="00DA651E" w:rsidRDefault="00DA651E" w:rsidP="00DA651E">
      <w:pPr>
        <w:pStyle w:val="NoteToTenderers-ASDEFCON"/>
        <w:rPr>
          <w:lang w:eastAsia="zh-CN"/>
        </w:rPr>
      </w:pPr>
      <w:r>
        <w:rPr>
          <w:lang w:eastAsia="zh-CN"/>
        </w:rPr>
        <w:t>Further i</w:t>
      </w:r>
      <w:r w:rsidRPr="00D01A18">
        <w:rPr>
          <w:lang w:eastAsia="zh-CN"/>
        </w:rPr>
        <w:t>nformation on the Pay On-Time Policy is available at:</w:t>
      </w:r>
    </w:p>
    <w:p w14:paraId="69C426FD" w14:textId="2A89A494" w:rsidR="0001305E" w:rsidRDefault="008D45E4" w:rsidP="008D45E4">
      <w:pPr>
        <w:pStyle w:val="NoteToTenderers-ASDEFCON"/>
        <w:rPr>
          <w:lang w:eastAsia="zh-CN"/>
        </w:rPr>
      </w:pPr>
      <w:hyperlink r:id="rId14" w:history="1">
        <w:r w:rsidR="00DA651E">
          <w:rPr>
            <w:rStyle w:val="Hyperlink"/>
          </w:rPr>
          <w:t>https://www.finance.gov.au/publications/resource-management-guides/supplier-pay-time-or-pay-interest-policy-rmg-417</w:t>
        </w:r>
      </w:hyperlink>
      <w:r w:rsidR="00DA651E" w:rsidRPr="00D01A18">
        <w:rPr>
          <w:lang w:eastAsia="zh-CN"/>
        </w:rPr>
        <w:t>.</w:t>
      </w:r>
    </w:p>
    <w:p w14:paraId="3ECC742F" w14:textId="52B86C86" w:rsidR="0001305E" w:rsidRDefault="0001305E" w:rsidP="00256BB5">
      <w:pPr>
        <w:pStyle w:val="NoteToTenderers-ASDEFCON"/>
        <w:rPr>
          <w:lang w:eastAsia="zh-CN"/>
        </w:rPr>
      </w:pPr>
      <w:r w:rsidRPr="00B27038">
        <w:rPr>
          <w:lang w:eastAsia="zh-CN"/>
        </w:rPr>
        <w:t xml:space="preserve">The option selected below will depend on the tenderer’s response </w:t>
      </w:r>
      <w:r>
        <w:rPr>
          <w:lang w:eastAsia="zh-CN"/>
        </w:rPr>
        <w:t>to the relevant PEPPOL question in the Request for Quotation Proforma</w:t>
      </w:r>
      <w:r w:rsidRPr="005F6A6B">
        <w:rPr>
          <w:lang w:eastAsia="zh-CN"/>
        </w:rPr>
        <w:t>.</w:t>
      </w:r>
    </w:p>
    <w:p w14:paraId="2512226C" w14:textId="43BF3F42" w:rsidR="00DA651E" w:rsidRDefault="00DA651E" w:rsidP="00256BB5">
      <w:pPr>
        <w:pStyle w:val="NoteToTenderers-ASDEFCON"/>
        <w:rPr>
          <w:ins w:id="354" w:author="Prabhu, Akshata MS" w:date="2024-08-22T10:43:00Z"/>
        </w:rPr>
      </w:pPr>
    </w:p>
    <w:p w14:paraId="53FEA336" w14:textId="3F30F617" w:rsidR="003B5E72" w:rsidRPr="00065382" w:rsidRDefault="00D82502" w:rsidP="00D2346D">
      <w:pPr>
        <w:pStyle w:val="ATTANNLV2-ASDEFCON"/>
      </w:pPr>
      <w:bookmarkStart w:id="355" w:name="_Ref11853291"/>
      <w:r w:rsidRPr="00065382">
        <w:t xml:space="preserve">Subject to </w:t>
      </w:r>
      <w:r w:rsidR="002B685B" w:rsidRPr="00065382">
        <w:t xml:space="preserve">clause </w:t>
      </w:r>
      <w:r w:rsidR="00971DF3" w:rsidRPr="00065382">
        <w:fldChar w:fldCharType="begin"/>
      </w:r>
      <w:r w:rsidR="00971DF3" w:rsidRPr="00065382">
        <w:instrText xml:space="preserve"> REF _Ref232910745 \w \h </w:instrText>
      </w:r>
      <w:r w:rsidR="00971DF3" w:rsidRPr="00065382">
        <w:fldChar w:fldCharType="separate"/>
      </w:r>
      <w:r w:rsidR="00D51EEB">
        <w:t>10</w:t>
      </w:r>
      <w:r w:rsidR="00971DF3" w:rsidRPr="00065382">
        <w:fldChar w:fldCharType="end"/>
      </w:r>
      <w:r w:rsidR="00120C4F" w:rsidRPr="00065382">
        <w:t>,</w:t>
      </w:r>
      <w:r w:rsidR="00972BD4" w:rsidRPr="00065382">
        <w:t xml:space="preserve"> </w:t>
      </w:r>
      <w:r w:rsidR="0020098A" w:rsidRPr="00065382">
        <w:t xml:space="preserve">the </w:t>
      </w:r>
      <w:r w:rsidR="00E52C7D" w:rsidRPr="00065382">
        <w:t>Details Schedule</w:t>
      </w:r>
      <w:r w:rsidR="00AD50D1" w:rsidRPr="00065382">
        <w:t>,</w:t>
      </w:r>
      <w:r w:rsidR="00120C4F" w:rsidRPr="00065382">
        <w:t xml:space="preserve"> and any </w:t>
      </w:r>
      <w:r w:rsidR="00DB6543" w:rsidRPr="00065382">
        <w:t>Special Conditions</w:t>
      </w:r>
      <w:r w:rsidR="00AD50D1" w:rsidRPr="00065382">
        <w:t>,</w:t>
      </w:r>
      <w:r w:rsidR="00DB6543" w:rsidRPr="00065382">
        <w:t xml:space="preserve"> </w:t>
      </w:r>
      <w:r w:rsidRPr="00065382">
        <w:t>t</w:t>
      </w:r>
      <w:r w:rsidR="00150E40" w:rsidRPr="00065382">
        <w:t xml:space="preserve">he Commonwealth </w:t>
      </w:r>
      <w:r w:rsidR="00DB6543" w:rsidRPr="00065382">
        <w:t>shall</w:t>
      </w:r>
      <w:r w:rsidR="00150E40" w:rsidRPr="00065382">
        <w:t xml:space="preserve"> pay</w:t>
      </w:r>
      <w:r w:rsidR="003B5E72" w:rsidRPr="00065382">
        <w:t>:</w:t>
      </w:r>
      <w:bookmarkEnd w:id="353"/>
      <w:bookmarkEnd w:id="355"/>
    </w:p>
    <w:p w14:paraId="6AC8405B" w14:textId="7E80137F" w:rsidR="003B5E72" w:rsidRPr="00065382" w:rsidRDefault="00150E40" w:rsidP="00D2346D">
      <w:pPr>
        <w:pStyle w:val="ATTANNLV3-ASDEFCON"/>
      </w:pPr>
      <w:r w:rsidRPr="00065382">
        <w:t>the Contract Price</w:t>
      </w:r>
      <w:r w:rsidR="00EF2FC7" w:rsidRPr="00065382">
        <w:t xml:space="preserve"> to the </w:t>
      </w:r>
      <w:r w:rsidR="00CA7890" w:rsidRPr="00065382">
        <w:t>Contractor</w:t>
      </w:r>
      <w:r w:rsidR="00EF2FC7" w:rsidRPr="00065382">
        <w:t xml:space="preserve"> within </w:t>
      </w:r>
      <w:r w:rsidR="005135E2" w:rsidRPr="005135E2">
        <w:rPr>
          <w:b/>
          <w:highlight w:val="lightGray"/>
        </w:rPr>
        <w:t>[INSERT 5 OR 20]</w:t>
      </w:r>
      <w:r w:rsidR="00EF2FC7" w:rsidRPr="00065382">
        <w:t xml:space="preserve"> days </w:t>
      </w:r>
      <w:r w:rsidR="00310300" w:rsidRPr="00065382">
        <w:t xml:space="preserve">after </w:t>
      </w:r>
      <w:r w:rsidR="00191E65" w:rsidRPr="00065382">
        <w:t>receipt of</w:t>
      </w:r>
      <w:r w:rsidR="00EF2FC7" w:rsidRPr="00065382">
        <w:t xml:space="preserve"> </w:t>
      </w:r>
      <w:r w:rsidR="003F57CE" w:rsidRPr="00065382">
        <w:t xml:space="preserve">a correctly rendered </w:t>
      </w:r>
      <w:r w:rsidR="00EF2FC7" w:rsidRPr="00065382">
        <w:t>invoice</w:t>
      </w:r>
      <w:r w:rsidR="003B5E72" w:rsidRPr="00065382">
        <w:t>; or</w:t>
      </w:r>
    </w:p>
    <w:p w14:paraId="1F59D8EC" w14:textId="77777777" w:rsidR="00B872A8" w:rsidRPr="00065382" w:rsidRDefault="006C50E1" w:rsidP="00D2346D">
      <w:pPr>
        <w:pStyle w:val="ATTANNLV3-ASDEFCON"/>
      </w:pPr>
      <w:r w:rsidRPr="00065382">
        <w:t xml:space="preserve">if </w:t>
      </w:r>
      <w:r w:rsidR="003B5E72" w:rsidRPr="00065382">
        <w:t xml:space="preserve">the </w:t>
      </w:r>
      <w:r w:rsidR="00E52C7D" w:rsidRPr="00065382">
        <w:t>Details Schedule</w:t>
      </w:r>
      <w:r w:rsidR="00EF2FC7" w:rsidRPr="00065382">
        <w:t xml:space="preserve"> provide</w:t>
      </w:r>
      <w:r w:rsidR="00D27D55" w:rsidRPr="00065382">
        <w:t>s</w:t>
      </w:r>
      <w:r w:rsidR="00EF2FC7" w:rsidRPr="00065382">
        <w:t xml:space="preserve"> for the payment of the Contract Price by way of</w:t>
      </w:r>
      <w:r w:rsidR="00B872A8" w:rsidRPr="00065382">
        <w:t>:</w:t>
      </w:r>
    </w:p>
    <w:p w14:paraId="54E3A4EF" w14:textId="1278DEC8" w:rsidR="00FB584F" w:rsidRPr="00065382" w:rsidRDefault="00EF2FC7" w:rsidP="00D2346D">
      <w:pPr>
        <w:pStyle w:val="ATTANNLV4-ASDEFCON"/>
      </w:pPr>
      <w:r w:rsidRPr="00065382">
        <w:t xml:space="preserve">instalments, the amount of the relevant instalment to the </w:t>
      </w:r>
      <w:r w:rsidR="00CA7890" w:rsidRPr="00065382">
        <w:t>Contractor</w:t>
      </w:r>
      <w:r w:rsidRPr="00065382">
        <w:t xml:space="preserve"> within </w:t>
      </w:r>
      <w:r w:rsidR="005135E2" w:rsidRPr="005135E2">
        <w:rPr>
          <w:b/>
          <w:highlight w:val="lightGray"/>
        </w:rPr>
        <w:t>[INSERT 5 OR 20]</w:t>
      </w:r>
      <w:r w:rsidRPr="00065382">
        <w:t xml:space="preserve"> days </w:t>
      </w:r>
      <w:r w:rsidR="00310300" w:rsidRPr="00065382">
        <w:t xml:space="preserve">after </w:t>
      </w:r>
      <w:r w:rsidR="00191E65" w:rsidRPr="00065382">
        <w:t xml:space="preserve">receipt of </w:t>
      </w:r>
      <w:r w:rsidR="003F57CE" w:rsidRPr="00065382">
        <w:t>a correctly rendered</w:t>
      </w:r>
      <w:r w:rsidRPr="00065382">
        <w:t xml:space="preserve"> invoice</w:t>
      </w:r>
      <w:r w:rsidR="00FB584F" w:rsidRPr="00065382">
        <w:t>; or</w:t>
      </w:r>
    </w:p>
    <w:p w14:paraId="3C3B3E70" w14:textId="42076B02" w:rsidR="00EF2FC7" w:rsidRPr="00065382" w:rsidRDefault="00FB584F" w:rsidP="00D2346D">
      <w:pPr>
        <w:pStyle w:val="ATTANNLV4-ASDEFCON"/>
      </w:pPr>
      <w:r w:rsidRPr="00065382">
        <w:t>milestone payments</w:t>
      </w:r>
      <w:r w:rsidR="0024600F" w:rsidRPr="00065382">
        <w:t xml:space="preserve">, the amount of the relevant milestone payment to the </w:t>
      </w:r>
      <w:r w:rsidR="00CA7890" w:rsidRPr="00065382">
        <w:t>Contractor</w:t>
      </w:r>
      <w:r w:rsidR="0024600F" w:rsidRPr="00065382">
        <w:t xml:space="preserve"> within </w:t>
      </w:r>
      <w:r w:rsidR="005135E2" w:rsidRPr="005135E2">
        <w:rPr>
          <w:b/>
          <w:highlight w:val="lightGray"/>
        </w:rPr>
        <w:t>[INSERT 5 OR 20]</w:t>
      </w:r>
      <w:r w:rsidR="0024600F" w:rsidRPr="00065382">
        <w:t xml:space="preserve"> days </w:t>
      </w:r>
      <w:r w:rsidR="00310300" w:rsidRPr="00065382">
        <w:t xml:space="preserve">after </w:t>
      </w:r>
      <w:r w:rsidR="00191E65" w:rsidRPr="00065382">
        <w:t xml:space="preserve">receipt of </w:t>
      </w:r>
      <w:r w:rsidR="003F57CE" w:rsidRPr="00065382">
        <w:t>a correctly rendered</w:t>
      </w:r>
      <w:r w:rsidR="0024600F" w:rsidRPr="00065382">
        <w:t xml:space="preserve"> invoice</w:t>
      </w:r>
      <w:r w:rsidR="00BE67F4" w:rsidRPr="00065382">
        <w:t>; and</w:t>
      </w:r>
    </w:p>
    <w:p w14:paraId="47D731D1" w14:textId="31A10917" w:rsidR="00BE67F4" w:rsidRPr="00065382" w:rsidRDefault="006C50E1" w:rsidP="00D2346D">
      <w:pPr>
        <w:pStyle w:val="ATTANNLV3-ASDEFCON"/>
      </w:pPr>
      <w:r w:rsidRPr="00065382">
        <w:t>if</w:t>
      </w:r>
      <w:r w:rsidR="00BE67F4" w:rsidRPr="00065382">
        <w:t xml:space="preserve"> the </w:t>
      </w:r>
      <w:r w:rsidR="00E52C7D" w:rsidRPr="00065382">
        <w:t>Details Schedule</w:t>
      </w:r>
      <w:r w:rsidR="00BE67F4" w:rsidRPr="00065382">
        <w:t xml:space="preserve"> provide</w:t>
      </w:r>
      <w:r w:rsidR="00D27D55" w:rsidRPr="00065382">
        <w:t>s</w:t>
      </w:r>
      <w:r w:rsidR="00BE67F4" w:rsidRPr="00065382">
        <w:t xml:space="preserve"> for the reimbursement of </w:t>
      </w:r>
      <w:r w:rsidR="005C1D38" w:rsidRPr="00065382">
        <w:t>O</w:t>
      </w:r>
      <w:r w:rsidR="00BE67F4" w:rsidRPr="00065382">
        <w:t xml:space="preserve">ut of </w:t>
      </w:r>
      <w:r w:rsidR="005C1D38" w:rsidRPr="00065382">
        <w:t>P</w:t>
      </w:r>
      <w:r w:rsidR="00BE67F4" w:rsidRPr="00065382">
        <w:t xml:space="preserve">ocket </w:t>
      </w:r>
      <w:r w:rsidR="005C1D38" w:rsidRPr="00065382">
        <w:t>E</w:t>
      </w:r>
      <w:r w:rsidR="00BE67F4" w:rsidRPr="00065382">
        <w:t xml:space="preserve">xpenses, the amount of those </w:t>
      </w:r>
      <w:r w:rsidR="005C1D38" w:rsidRPr="00065382">
        <w:t>O</w:t>
      </w:r>
      <w:r w:rsidR="00CC651D" w:rsidRPr="00065382">
        <w:t xml:space="preserve">ut of </w:t>
      </w:r>
      <w:r w:rsidR="005C1D38" w:rsidRPr="00065382">
        <w:t>P</w:t>
      </w:r>
      <w:r w:rsidR="00CC651D" w:rsidRPr="00065382">
        <w:t xml:space="preserve">ocket </w:t>
      </w:r>
      <w:r w:rsidR="005C1D38" w:rsidRPr="00065382">
        <w:t>E</w:t>
      </w:r>
      <w:r w:rsidR="00BE67F4" w:rsidRPr="00065382">
        <w:t xml:space="preserve">xpenses which have been incurred by the </w:t>
      </w:r>
      <w:r w:rsidR="00CA7890" w:rsidRPr="00065382">
        <w:t>Contractor</w:t>
      </w:r>
      <w:r w:rsidR="00BE67F4" w:rsidRPr="00065382">
        <w:t xml:space="preserve"> </w:t>
      </w:r>
      <w:r w:rsidR="00CC651D" w:rsidRPr="00065382">
        <w:t>in accordance with the Contract</w:t>
      </w:r>
      <w:r w:rsidRPr="00065382">
        <w:t>,</w:t>
      </w:r>
      <w:r w:rsidR="00CC651D" w:rsidRPr="00065382">
        <w:t xml:space="preserve"> </w:t>
      </w:r>
      <w:r w:rsidR="00BE67F4" w:rsidRPr="00065382">
        <w:t xml:space="preserve">within </w:t>
      </w:r>
      <w:r w:rsidR="005135E2" w:rsidRPr="005135E2">
        <w:rPr>
          <w:b/>
          <w:highlight w:val="lightGray"/>
        </w:rPr>
        <w:t>[INSERT 5 OR 20]</w:t>
      </w:r>
      <w:r w:rsidR="00BE67F4" w:rsidRPr="00065382">
        <w:t xml:space="preserve"> days </w:t>
      </w:r>
      <w:r w:rsidR="0055355D" w:rsidRPr="00065382">
        <w:t>a</w:t>
      </w:r>
      <w:r w:rsidR="006B48E4" w:rsidRPr="00065382">
        <w:t>fter</w:t>
      </w:r>
      <w:r w:rsidR="0055355D" w:rsidRPr="00065382">
        <w:t xml:space="preserve"> </w:t>
      </w:r>
      <w:r w:rsidR="00191E65" w:rsidRPr="00065382">
        <w:t xml:space="preserve">receipt of </w:t>
      </w:r>
      <w:r w:rsidR="003F57CE" w:rsidRPr="00065382">
        <w:t>a correctly rendered</w:t>
      </w:r>
      <w:r w:rsidR="00BE67F4" w:rsidRPr="00065382">
        <w:t xml:space="preserve"> invoice.</w:t>
      </w:r>
    </w:p>
    <w:p w14:paraId="259F04AE" w14:textId="183158F7" w:rsidR="00F30AF5" w:rsidRPr="00065382" w:rsidRDefault="00B2264D" w:rsidP="00D2346D">
      <w:pPr>
        <w:pStyle w:val="ATTANNLV2-ASDEFCON"/>
      </w:pPr>
      <w:r w:rsidRPr="00065382">
        <w:t xml:space="preserve">If the Commonwealth fails to pay a correctly rendered invoice within </w:t>
      </w:r>
      <w:r w:rsidR="005135E2" w:rsidRPr="005135E2">
        <w:rPr>
          <w:b/>
          <w:highlight w:val="lightGray"/>
        </w:rPr>
        <w:t>[INSERT 5 OR 20]</w:t>
      </w:r>
      <w:r w:rsidR="00DA651E">
        <w:rPr>
          <w:b/>
        </w:rPr>
        <w:t xml:space="preserve"> </w:t>
      </w:r>
      <w:r w:rsidRPr="00065382">
        <w:t>days after the date of receipt, the Commonwealth shall pay interest on the unpaid amount at the General Interest Charge Rate calculated in respect of each day that the payment was late</w:t>
      </w:r>
      <w:r w:rsidR="00F30AF5" w:rsidRPr="00065382">
        <w:t>.</w:t>
      </w:r>
      <w:r w:rsidRPr="00065382">
        <w:t xml:space="preserve"> </w:t>
      </w:r>
    </w:p>
    <w:p w14:paraId="6083544F" w14:textId="748BBB76" w:rsidR="00B2264D" w:rsidRPr="00065382" w:rsidRDefault="00F30AF5" w:rsidP="00D2346D">
      <w:pPr>
        <w:pStyle w:val="ATTANNLV2-ASDEFCON"/>
      </w:pPr>
      <w:r w:rsidRPr="00065382">
        <w:t xml:space="preserve">The Commonwealth </w:t>
      </w:r>
      <w:r w:rsidR="006B5BE4" w:rsidRPr="00065382">
        <w:t>shall</w:t>
      </w:r>
      <w:r w:rsidRPr="00065382">
        <w:t xml:space="preserve"> pay interest </w:t>
      </w:r>
      <w:r w:rsidR="00B2264D" w:rsidRPr="00065382">
        <w:t>whether or not the Contractor has submitted a separate invoice for the interest amount.</w:t>
      </w:r>
      <w:r w:rsidRPr="00065382">
        <w:t xml:space="preserve">  </w:t>
      </w:r>
      <w:r w:rsidR="00B2264D" w:rsidRPr="00065382">
        <w:t xml:space="preserve">Interest shall only be payable in accordance with this clause </w:t>
      </w:r>
      <w:r w:rsidR="00B2264D" w:rsidRPr="00065382">
        <w:fldChar w:fldCharType="begin"/>
      </w:r>
      <w:r w:rsidR="00B2264D" w:rsidRPr="00065382">
        <w:instrText xml:space="preserve"> REF _Ref392857086 \r \h </w:instrText>
      </w:r>
      <w:r w:rsidR="00B2264D" w:rsidRPr="00065382">
        <w:fldChar w:fldCharType="separate"/>
      </w:r>
      <w:r w:rsidR="00D51EEB">
        <w:t>8</w:t>
      </w:r>
      <w:r w:rsidR="00B2264D" w:rsidRPr="00065382">
        <w:fldChar w:fldCharType="end"/>
      </w:r>
      <w:r w:rsidR="00B2264D" w:rsidRPr="00065382">
        <w:t xml:space="preserve"> if the interest amount exceeds A$10</w:t>
      </w:r>
      <w:r w:rsidR="0073417E">
        <w:t>0</w:t>
      </w:r>
      <w:r w:rsidR="00B2264D" w:rsidRPr="00065382">
        <w:t>.</w:t>
      </w:r>
    </w:p>
    <w:p w14:paraId="29465762" w14:textId="5C86B4B1" w:rsidR="001B4E68" w:rsidRPr="00065382" w:rsidRDefault="00150E40" w:rsidP="00D2346D">
      <w:pPr>
        <w:pStyle w:val="ATTANNLV1-ASDEFCON"/>
      </w:pPr>
      <w:bookmarkStart w:id="356" w:name="_Toc393268809"/>
      <w:bookmarkStart w:id="357" w:name="_Toc393268812"/>
      <w:bookmarkStart w:id="358" w:name="_Toc393268813"/>
      <w:bookmarkStart w:id="359" w:name="_Toc359835165"/>
      <w:bookmarkStart w:id="360" w:name="_Toc362267028"/>
      <w:bookmarkStart w:id="361" w:name="_Ref232910798"/>
      <w:bookmarkStart w:id="362" w:name="_Toc232914710"/>
      <w:bookmarkStart w:id="363" w:name="_Toc172535245"/>
      <w:bookmarkStart w:id="364" w:name="_Toc143692134"/>
      <w:bookmarkStart w:id="365" w:name="_Toc153375130"/>
      <w:bookmarkEnd w:id="356"/>
      <w:bookmarkEnd w:id="357"/>
      <w:bookmarkEnd w:id="358"/>
      <w:bookmarkEnd w:id="359"/>
      <w:bookmarkEnd w:id="360"/>
      <w:r w:rsidRPr="00065382">
        <w:t>Invoice</w:t>
      </w:r>
      <w:bookmarkEnd w:id="361"/>
      <w:bookmarkEnd w:id="362"/>
      <w:r w:rsidR="005C22B3" w:rsidRPr="00065382">
        <w:t xml:space="preserve"> (</w:t>
      </w:r>
      <w:del w:id="366" w:author="Prabhu, Akshata MS" w:date="2024-08-22T10:43:00Z">
        <w:r w:rsidR="005C22B3" w:rsidRPr="00065382">
          <w:delText>core</w:delText>
        </w:r>
      </w:del>
      <w:ins w:id="367" w:author="Prabhu, Akshata MS" w:date="2024-08-22T10:43:00Z">
        <w:r w:rsidR="00EA10D9">
          <w:t>Core</w:t>
        </w:r>
      </w:ins>
      <w:r w:rsidR="005C22B3" w:rsidRPr="00065382">
        <w:t>)</w:t>
      </w:r>
      <w:bookmarkEnd w:id="363"/>
      <w:bookmarkEnd w:id="364"/>
      <w:bookmarkEnd w:id="365"/>
    </w:p>
    <w:p w14:paraId="0A9307AC" w14:textId="3272902E" w:rsidR="003F57CE" w:rsidRPr="00065382" w:rsidRDefault="003F57CE" w:rsidP="00D2346D">
      <w:pPr>
        <w:pStyle w:val="ATTANNLV2-ASDEFCON"/>
      </w:pPr>
      <w:r w:rsidRPr="00065382">
        <w:t xml:space="preserve">An invoice is correctly rendered under clause </w:t>
      </w:r>
      <w:r w:rsidR="00E1410E" w:rsidRPr="00065382">
        <w:fldChar w:fldCharType="begin"/>
      </w:r>
      <w:r w:rsidR="00E1410E" w:rsidRPr="00065382">
        <w:instrText xml:space="preserve"> REF _Ref232910822 \w \h </w:instrText>
      </w:r>
      <w:r w:rsidR="00E1410E" w:rsidRPr="00065382">
        <w:fldChar w:fldCharType="separate"/>
      </w:r>
      <w:r w:rsidR="00D51EEB">
        <w:t>8</w:t>
      </w:r>
      <w:r w:rsidR="00E1410E" w:rsidRPr="00065382">
        <w:fldChar w:fldCharType="end"/>
      </w:r>
      <w:r w:rsidRPr="00065382">
        <w:t xml:space="preserve"> if:</w:t>
      </w:r>
    </w:p>
    <w:p w14:paraId="459A0662" w14:textId="77777777" w:rsidR="007157AD" w:rsidRPr="00065382" w:rsidRDefault="003F57CE" w:rsidP="00D2346D">
      <w:pPr>
        <w:pStyle w:val="ATTANNLV3-ASDEFCON"/>
      </w:pPr>
      <w:r w:rsidRPr="00065382">
        <w:t xml:space="preserve">the amount claimed for payment is calculated in accordance with the Contract </w:t>
      </w:r>
      <w:r w:rsidR="00A60DAC" w:rsidRPr="00065382">
        <w:t xml:space="preserve">and </w:t>
      </w:r>
      <w:r w:rsidR="00612AB7" w:rsidRPr="00065382">
        <w:t xml:space="preserve">the Details Schedule provides that the amount </w:t>
      </w:r>
      <w:r w:rsidR="00A60DAC" w:rsidRPr="00065382">
        <w:t>is due for payment;</w:t>
      </w:r>
    </w:p>
    <w:p w14:paraId="40F3C095" w14:textId="77777777" w:rsidR="003F57CE" w:rsidRPr="00065382" w:rsidRDefault="007157AD" w:rsidP="00D2346D">
      <w:pPr>
        <w:pStyle w:val="ATTANNLV3-ASDEFCON"/>
      </w:pPr>
      <w:r w:rsidRPr="00065382">
        <w:t xml:space="preserve">the Services meet the requirements of the Contract; </w:t>
      </w:r>
      <w:r w:rsidR="003F57CE" w:rsidRPr="00065382">
        <w:t>and</w:t>
      </w:r>
    </w:p>
    <w:p w14:paraId="622FEBF1" w14:textId="77777777" w:rsidR="003F57CE" w:rsidRPr="00065382" w:rsidRDefault="003F57CE" w:rsidP="00D2346D">
      <w:pPr>
        <w:pStyle w:val="ATTANNLV3-ASDEFCON"/>
      </w:pPr>
      <w:r w:rsidRPr="00065382">
        <w:t>the invoice:</w:t>
      </w:r>
    </w:p>
    <w:p w14:paraId="637B7841" w14:textId="77777777" w:rsidR="003F57CE" w:rsidRPr="00065382" w:rsidRDefault="003F57CE" w:rsidP="00D2346D">
      <w:pPr>
        <w:pStyle w:val="ATTANNLV4-ASDEFCON"/>
      </w:pPr>
      <w:r w:rsidRPr="00065382">
        <w:t xml:space="preserve">is set out in a manner that enables the Commonwealth to ascertain the Services to which the invoice relates and </w:t>
      </w:r>
      <w:r w:rsidR="00A06FBC" w:rsidRPr="00065382">
        <w:t xml:space="preserve">that part of </w:t>
      </w:r>
      <w:r w:rsidRPr="00065382">
        <w:t>the Contract Price payable in respect of those Services;</w:t>
      </w:r>
    </w:p>
    <w:p w14:paraId="12C1518C" w14:textId="77777777" w:rsidR="003F57CE" w:rsidRPr="00065382" w:rsidRDefault="003F57CE" w:rsidP="00D2346D">
      <w:pPr>
        <w:pStyle w:val="ATTANNLV4-ASDEFCON"/>
      </w:pPr>
      <w:r w:rsidRPr="00065382">
        <w:t xml:space="preserve">if the </w:t>
      </w:r>
      <w:r w:rsidR="00E52C7D" w:rsidRPr="00065382">
        <w:t>Details Schedule</w:t>
      </w:r>
      <w:r w:rsidRPr="00065382">
        <w:t xml:space="preserve"> provide</w:t>
      </w:r>
      <w:r w:rsidR="00D27D55" w:rsidRPr="00065382">
        <w:t>s</w:t>
      </w:r>
      <w:r w:rsidRPr="00065382">
        <w:t xml:space="preserve"> for </w:t>
      </w:r>
      <w:r w:rsidR="00EC4A6F" w:rsidRPr="00065382">
        <w:t xml:space="preserve">the </w:t>
      </w:r>
      <w:r w:rsidRPr="00065382">
        <w:t xml:space="preserve">reimbursement of </w:t>
      </w:r>
      <w:r w:rsidR="005C1D38" w:rsidRPr="00065382">
        <w:t>O</w:t>
      </w:r>
      <w:r w:rsidRPr="00065382">
        <w:t xml:space="preserve">ut of </w:t>
      </w:r>
      <w:r w:rsidR="005C1D38" w:rsidRPr="00065382">
        <w:t>P</w:t>
      </w:r>
      <w:r w:rsidRPr="00065382">
        <w:t xml:space="preserve">ocket </w:t>
      </w:r>
      <w:r w:rsidR="005C1D38" w:rsidRPr="00065382">
        <w:t>E</w:t>
      </w:r>
      <w:r w:rsidRPr="00065382">
        <w:t>xpenses, the invoice separately itemises all expenses for which reimbursement is being sought</w:t>
      </w:r>
      <w:r w:rsidR="00A06FBC" w:rsidRPr="00065382">
        <w:t xml:space="preserve">. </w:t>
      </w:r>
      <w:r w:rsidR="005C1D38" w:rsidRPr="00065382">
        <w:t xml:space="preserve"> </w:t>
      </w:r>
      <w:r w:rsidR="00A06FBC" w:rsidRPr="00065382">
        <w:t xml:space="preserve">Copies of invoices substantiating the </w:t>
      </w:r>
      <w:r w:rsidR="005C1D38" w:rsidRPr="00065382">
        <w:t>O</w:t>
      </w:r>
      <w:r w:rsidR="00A06FBC" w:rsidRPr="00065382">
        <w:t xml:space="preserve">ut of </w:t>
      </w:r>
      <w:r w:rsidR="005C1D38" w:rsidRPr="00065382">
        <w:t>P</w:t>
      </w:r>
      <w:r w:rsidR="00A06FBC" w:rsidRPr="00065382">
        <w:t xml:space="preserve">ocket </w:t>
      </w:r>
      <w:r w:rsidR="005C1D38" w:rsidRPr="00065382">
        <w:t>E</w:t>
      </w:r>
      <w:r w:rsidR="00A06FBC" w:rsidRPr="00065382">
        <w:t xml:space="preserve">xpenses </w:t>
      </w:r>
      <w:r w:rsidR="00472F05" w:rsidRPr="00065382">
        <w:t>shall</w:t>
      </w:r>
      <w:r w:rsidR="00A06FBC" w:rsidRPr="00065382">
        <w:t xml:space="preserve"> be attached to the invoice</w:t>
      </w:r>
      <w:r w:rsidRPr="00065382">
        <w:t>;</w:t>
      </w:r>
    </w:p>
    <w:p w14:paraId="1D622BF9" w14:textId="77777777" w:rsidR="003F57CE" w:rsidRPr="00065382" w:rsidRDefault="003F57CE" w:rsidP="00D2346D">
      <w:pPr>
        <w:pStyle w:val="ATTANNLV4-ASDEFCON"/>
      </w:pPr>
      <w:r w:rsidRPr="00065382">
        <w:t xml:space="preserve">contains the </w:t>
      </w:r>
      <w:r w:rsidR="00120C4F" w:rsidRPr="00065382">
        <w:t>Contract</w:t>
      </w:r>
      <w:r w:rsidRPr="00065382">
        <w:t xml:space="preserve"> </w:t>
      </w:r>
      <w:r w:rsidR="00EC4A6F" w:rsidRPr="00065382">
        <w:t>n</w:t>
      </w:r>
      <w:r w:rsidRPr="00065382">
        <w:t xml:space="preserve">umber, the </w:t>
      </w:r>
      <w:r w:rsidR="00CC01FA" w:rsidRPr="00065382">
        <w:t xml:space="preserve">name and phone number of the </w:t>
      </w:r>
      <w:r w:rsidR="00A23D24" w:rsidRPr="00065382">
        <w:t>Contractor Representative</w:t>
      </w:r>
      <w:r w:rsidRPr="00065382">
        <w:t xml:space="preserve"> and is addressed </w:t>
      </w:r>
      <w:r w:rsidR="004A2EC0" w:rsidRPr="00065382">
        <w:t xml:space="preserve">as </w:t>
      </w:r>
      <w:r w:rsidRPr="00065382">
        <w:t xml:space="preserve">specified in the </w:t>
      </w:r>
      <w:r w:rsidR="00E52C7D" w:rsidRPr="00065382">
        <w:t>Details Schedule</w:t>
      </w:r>
      <w:r w:rsidRPr="00065382">
        <w:t>;</w:t>
      </w:r>
      <w:r w:rsidR="005E17CA" w:rsidRPr="00065382">
        <w:t xml:space="preserve"> and</w:t>
      </w:r>
    </w:p>
    <w:p w14:paraId="5A3DA734" w14:textId="77777777" w:rsidR="003F57CE" w:rsidRPr="00065382" w:rsidRDefault="003F57CE" w:rsidP="00D2346D">
      <w:pPr>
        <w:pStyle w:val="ATTANNLV4-ASDEFCON"/>
      </w:pPr>
      <w:r w:rsidRPr="00065382">
        <w:t>is a valid tax invoice in accordance with the GST Act.</w:t>
      </w:r>
    </w:p>
    <w:p w14:paraId="0A445521" w14:textId="77777777" w:rsidR="008F511A" w:rsidRPr="00065382" w:rsidRDefault="00801FBE" w:rsidP="00D2346D">
      <w:pPr>
        <w:pStyle w:val="ATTANNLV2-ASDEFCON"/>
      </w:pPr>
      <w:r w:rsidRPr="00065382">
        <w:t xml:space="preserve">The </w:t>
      </w:r>
      <w:r w:rsidR="00B5544F" w:rsidRPr="00065382">
        <w:t>Contractor</w:t>
      </w:r>
      <w:r w:rsidRPr="00065382">
        <w:t xml:space="preserve"> </w:t>
      </w:r>
      <w:r w:rsidR="00DB6543" w:rsidRPr="00065382">
        <w:t>shall</w:t>
      </w:r>
      <w:r w:rsidRPr="00065382">
        <w:t xml:space="preserve"> promptly provide to the Commonwealth such supporting documentation and other evidence reasonably required by the Commonwealth to substantiate performance of the Contract by the </w:t>
      </w:r>
      <w:r w:rsidR="00B5544F" w:rsidRPr="00065382">
        <w:t xml:space="preserve">Contractor </w:t>
      </w:r>
      <w:r w:rsidRPr="00065382">
        <w:t>or payment of the Contract Price by the Commonwealth.</w:t>
      </w:r>
    </w:p>
    <w:p w14:paraId="7A82814A" w14:textId="36CED1ED" w:rsidR="001B4E68" w:rsidRPr="00065382" w:rsidRDefault="00512F83" w:rsidP="00D2346D">
      <w:pPr>
        <w:pStyle w:val="ATTANNLV1-ASDEFCON"/>
      </w:pPr>
      <w:bookmarkStart w:id="368" w:name="_Ref232910745"/>
      <w:bookmarkStart w:id="369" w:name="_Toc232914711"/>
      <w:bookmarkStart w:id="370" w:name="_Toc172535246"/>
      <w:bookmarkStart w:id="371" w:name="_Toc143692135"/>
      <w:bookmarkStart w:id="372" w:name="_Toc153375131"/>
      <w:r w:rsidRPr="00065382">
        <w:t>Deduction</w:t>
      </w:r>
      <w:r w:rsidR="007E7EAA" w:rsidRPr="00065382">
        <w:t xml:space="preserve"> from Payment</w:t>
      </w:r>
      <w:bookmarkEnd w:id="368"/>
      <w:bookmarkEnd w:id="369"/>
      <w:r w:rsidR="005C22B3" w:rsidRPr="00065382">
        <w:t xml:space="preserve"> (</w:t>
      </w:r>
      <w:del w:id="373" w:author="Prabhu, Akshata MS" w:date="2024-08-22T10:43:00Z">
        <w:r w:rsidR="005C22B3" w:rsidRPr="00065382">
          <w:delText>core</w:delText>
        </w:r>
      </w:del>
      <w:ins w:id="374" w:author="Prabhu, Akshata MS" w:date="2024-08-22T10:43:00Z">
        <w:r w:rsidR="00EA10D9">
          <w:t>Core</w:t>
        </w:r>
      </w:ins>
      <w:r w:rsidR="005C22B3" w:rsidRPr="00065382">
        <w:t>)</w:t>
      </w:r>
      <w:bookmarkEnd w:id="370"/>
      <w:bookmarkEnd w:id="371"/>
      <w:bookmarkEnd w:id="372"/>
    </w:p>
    <w:p w14:paraId="7BA6FDD3" w14:textId="77777777" w:rsidR="00512F83" w:rsidRPr="00065382" w:rsidRDefault="00512F83" w:rsidP="00D2346D">
      <w:pPr>
        <w:pStyle w:val="ATTANNLV2-ASDEFCON"/>
      </w:pPr>
      <w:r w:rsidRPr="00065382">
        <w:t xml:space="preserve">The Commonwealth may deduct from </w:t>
      </w:r>
      <w:r w:rsidR="00E8336C" w:rsidRPr="00065382">
        <w:t xml:space="preserve">any payment of the whole or part of </w:t>
      </w:r>
      <w:r w:rsidRPr="00065382">
        <w:t>the Contract Price</w:t>
      </w:r>
      <w:r w:rsidR="007E7EAA" w:rsidRPr="00065382">
        <w:t xml:space="preserve"> </w:t>
      </w:r>
      <w:r w:rsidRPr="00065382">
        <w:t xml:space="preserve">any taxes, charges, insurance premiums or levies imposed by law </w:t>
      </w:r>
      <w:r w:rsidR="006235FF" w:rsidRPr="00065382">
        <w:t xml:space="preserve">upon the Commonwealth </w:t>
      </w:r>
      <w:r w:rsidRPr="00065382">
        <w:t xml:space="preserve">which are ordinarily required to be paid by the </w:t>
      </w:r>
      <w:r w:rsidR="00CA7890" w:rsidRPr="00065382">
        <w:t>Contractor</w:t>
      </w:r>
      <w:r w:rsidRPr="00065382">
        <w:t xml:space="preserve"> as a result of the </w:t>
      </w:r>
      <w:r w:rsidR="00CA7890" w:rsidRPr="00065382">
        <w:t>Contractor</w:t>
      </w:r>
      <w:r w:rsidRPr="00065382">
        <w:t xml:space="preserve"> providing the Services. </w:t>
      </w:r>
      <w:r w:rsidR="009E62D8" w:rsidRPr="00065382">
        <w:t xml:space="preserve"> </w:t>
      </w:r>
      <w:r w:rsidRPr="00065382">
        <w:t>In doing so</w:t>
      </w:r>
      <w:r w:rsidR="00666E6D" w:rsidRPr="00065382">
        <w:t>,</w:t>
      </w:r>
      <w:r w:rsidRPr="00065382">
        <w:t xml:space="preserve"> the </w:t>
      </w:r>
      <w:r w:rsidR="00CA7890" w:rsidRPr="00065382">
        <w:t>Contractor</w:t>
      </w:r>
      <w:r w:rsidRPr="00065382">
        <w:t xml:space="preserve"> will </w:t>
      </w:r>
      <w:r w:rsidR="006C50E1" w:rsidRPr="00065382">
        <w:t xml:space="preserve">be the entity that is taken to </w:t>
      </w:r>
      <w:r w:rsidRPr="00065382">
        <w:t xml:space="preserve">be complying with legislative requirements and the </w:t>
      </w:r>
      <w:r w:rsidR="00666E6D" w:rsidRPr="00065382">
        <w:t>Commonwealth</w:t>
      </w:r>
      <w:r w:rsidRPr="00065382">
        <w:t xml:space="preserve"> will not be seen to be treating the </w:t>
      </w:r>
      <w:r w:rsidR="00CA7890" w:rsidRPr="00065382">
        <w:t>Contractor</w:t>
      </w:r>
      <w:r w:rsidR="00666E6D" w:rsidRPr="00065382">
        <w:t xml:space="preserve"> or any of its </w:t>
      </w:r>
      <w:r w:rsidR="00DD3429" w:rsidRPr="00065382">
        <w:t xml:space="preserve">officers, employees, agents and subcontractors </w:t>
      </w:r>
      <w:r w:rsidRPr="00065382">
        <w:t>as anything other than an independent contractor.</w:t>
      </w:r>
    </w:p>
    <w:p w14:paraId="506470ED" w14:textId="375852F4" w:rsidR="001B4E68" w:rsidRPr="00065382" w:rsidRDefault="007363A7" w:rsidP="00D2346D">
      <w:pPr>
        <w:pStyle w:val="ATTANNLV1-ASDEFCON"/>
      </w:pPr>
      <w:bookmarkStart w:id="375" w:name="_Toc232914712"/>
      <w:bookmarkStart w:id="376" w:name="_Toc172535247"/>
      <w:bookmarkStart w:id="377" w:name="_Toc143692136"/>
      <w:bookmarkStart w:id="378" w:name="_Toc153375132"/>
      <w:r w:rsidRPr="00065382">
        <w:t xml:space="preserve">Price </w:t>
      </w:r>
      <w:r w:rsidR="00BC3BBB" w:rsidRPr="00065382">
        <w:t>B</w:t>
      </w:r>
      <w:r w:rsidRPr="00065382">
        <w:t>asis</w:t>
      </w:r>
      <w:bookmarkEnd w:id="375"/>
      <w:r w:rsidR="005C22B3" w:rsidRPr="00065382">
        <w:t xml:space="preserve"> (</w:t>
      </w:r>
      <w:del w:id="379" w:author="Prabhu, Akshata MS" w:date="2024-08-22T10:43:00Z">
        <w:r w:rsidR="005C22B3" w:rsidRPr="00065382">
          <w:delText>core</w:delText>
        </w:r>
      </w:del>
      <w:ins w:id="380" w:author="Prabhu, Akshata MS" w:date="2024-08-22T10:43:00Z">
        <w:r w:rsidR="00EA10D9">
          <w:t>Core</w:t>
        </w:r>
      </w:ins>
      <w:r w:rsidR="005C22B3" w:rsidRPr="00065382">
        <w:t>)</w:t>
      </w:r>
      <w:bookmarkEnd w:id="376"/>
      <w:bookmarkEnd w:id="377"/>
      <w:bookmarkEnd w:id="378"/>
    </w:p>
    <w:p w14:paraId="384D15E1" w14:textId="77777777" w:rsidR="008D3E5E" w:rsidRPr="00065382" w:rsidRDefault="007363A7" w:rsidP="00D2346D">
      <w:pPr>
        <w:pStyle w:val="ATTANNLV2-ASDEFCON"/>
      </w:pPr>
      <w:r w:rsidRPr="00065382">
        <w:t>The Contract Price is inclusive of</w:t>
      </w:r>
      <w:r w:rsidR="008D3E5E" w:rsidRPr="00065382">
        <w:t>:</w:t>
      </w:r>
    </w:p>
    <w:p w14:paraId="004D3428" w14:textId="77777777" w:rsidR="008D3E5E" w:rsidRPr="00065382" w:rsidRDefault="003E2684" w:rsidP="00D2346D">
      <w:pPr>
        <w:pStyle w:val="ATTANNLV3-ASDEFCON"/>
      </w:pPr>
      <w:r w:rsidRPr="00065382">
        <w:t xml:space="preserve">GST </w:t>
      </w:r>
      <w:r w:rsidR="007363A7" w:rsidRPr="00065382">
        <w:t>and</w:t>
      </w:r>
      <w:r w:rsidRPr="00065382">
        <w:t xml:space="preserve"> all</w:t>
      </w:r>
      <w:r w:rsidR="007363A7" w:rsidRPr="00065382">
        <w:t xml:space="preserve"> taxes, duties </w:t>
      </w:r>
      <w:r w:rsidR="00B02B1A" w:rsidRPr="00065382">
        <w:t xml:space="preserve">and </w:t>
      </w:r>
      <w:r w:rsidR="007363A7" w:rsidRPr="00065382">
        <w:t xml:space="preserve">government charges imposed or levied in </w:t>
      </w:r>
      <w:smartTag w:uri="urn:schemas-microsoft-com:office:smarttags" w:element="place">
        <w:smartTag w:uri="urn:schemas-microsoft-com:office:smarttags" w:element="country-region">
          <w:r w:rsidR="007363A7" w:rsidRPr="00065382">
            <w:t>Australia</w:t>
          </w:r>
        </w:smartTag>
      </w:smartTag>
      <w:r w:rsidR="007363A7" w:rsidRPr="00065382">
        <w:t xml:space="preserve"> or overseas</w:t>
      </w:r>
      <w:r w:rsidR="008D3E5E" w:rsidRPr="00065382">
        <w:t>;</w:t>
      </w:r>
    </w:p>
    <w:p w14:paraId="2CD686B9" w14:textId="77777777" w:rsidR="008D3E5E" w:rsidRPr="00065382" w:rsidRDefault="008D3E5E" w:rsidP="00D2346D">
      <w:pPr>
        <w:pStyle w:val="ATTANNLV3-ASDEFCON"/>
      </w:pPr>
      <w:r w:rsidRPr="00065382">
        <w:t xml:space="preserve">remuneration to </w:t>
      </w:r>
      <w:r w:rsidR="00F40F43" w:rsidRPr="00065382">
        <w:t xml:space="preserve">the </w:t>
      </w:r>
      <w:r w:rsidR="00CA7890" w:rsidRPr="00065382">
        <w:t>Contractor</w:t>
      </w:r>
      <w:r w:rsidR="00F40F43" w:rsidRPr="00065382">
        <w:t>’s</w:t>
      </w:r>
      <w:r w:rsidRPr="00065382">
        <w:t xml:space="preserve"> </w:t>
      </w:r>
      <w:r w:rsidR="00DD3429" w:rsidRPr="00065382">
        <w:t>officers, employees, agents and subcontractors</w:t>
      </w:r>
      <w:r w:rsidRPr="00065382">
        <w:t xml:space="preserve">, including salaries, wages, fees, superannuation, annual leave, sick leave, long service leave and all other benefits to which any of them may be entitled under any contract with the </w:t>
      </w:r>
      <w:r w:rsidR="00CA7890" w:rsidRPr="00065382">
        <w:t>Contractor</w:t>
      </w:r>
      <w:r w:rsidRPr="00065382">
        <w:t xml:space="preserve"> or under any award, statute or </w:t>
      </w:r>
      <w:r w:rsidR="00D95C1B" w:rsidRPr="00065382">
        <w:t xml:space="preserve">at </w:t>
      </w:r>
      <w:r w:rsidRPr="00065382">
        <w:t>common law;</w:t>
      </w:r>
    </w:p>
    <w:p w14:paraId="3CFB36C8" w14:textId="00D61C9D" w:rsidR="008D3E5E" w:rsidRPr="00065382" w:rsidRDefault="008D3E5E" w:rsidP="00D2346D">
      <w:pPr>
        <w:pStyle w:val="ATTANNLV3-ASDEFCON"/>
      </w:pPr>
      <w:r w:rsidRPr="00065382">
        <w:t xml:space="preserve">costs in respect of </w:t>
      </w:r>
      <w:r w:rsidR="00BF5529" w:rsidRPr="00065382">
        <w:t>procuring and</w:t>
      </w:r>
      <w:r w:rsidRPr="00065382">
        <w:t xml:space="preserve"> </w:t>
      </w:r>
      <w:r w:rsidR="00BF5529" w:rsidRPr="00065382">
        <w:t xml:space="preserve">maintaining the insurances required under clause </w:t>
      </w:r>
      <w:r w:rsidR="00E1410E" w:rsidRPr="00065382">
        <w:fldChar w:fldCharType="begin"/>
      </w:r>
      <w:r w:rsidR="00E1410E" w:rsidRPr="00065382">
        <w:instrText xml:space="preserve"> REF _Ref232910928 \w \h </w:instrText>
      </w:r>
      <w:r w:rsidR="00513206" w:rsidRPr="00065382">
        <w:instrText xml:space="preserve"> \* MERGEFORMAT </w:instrText>
      </w:r>
      <w:r w:rsidR="00E1410E" w:rsidRPr="00065382">
        <w:fldChar w:fldCharType="separate"/>
      </w:r>
      <w:r w:rsidR="00D51EEB">
        <w:t>19</w:t>
      </w:r>
      <w:r w:rsidR="00E1410E" w:rsidRPr="00065382">
        <w:fldChar w:fldCharType="end"/>
      </w:r>
      <w:r w:rsidRPr="00065382">
        <w:t>; and</w:t>
      </w:r>
    </w:p>
    <w:p w14:paraId="0C717B23" w14:textId="77777777" w:rsidR="00981689" w:rsidRPr="00065382" w:rsidRDefault="008D3E5E" w:rsidP="00D2346D">
      <w:pPr>
        <w:pStyle w:val="ATTANNLV3-ASDEFCON"/>
      </w:pPr>
      <w:r w:rsidRPr="00065382">
        <w:t xml:space="preserve">costs of compliance with all other statutory, award or other legal or contractual requirements with respect to the </w:t>
      </w:r>
      <w:r w:rsidR="00CA7890" w:rsidRPr="00065382">
        <w:t>Contractor</w:t>
      </w:r>
      <w:r w:rsidRPr="00065382">
        <w:t xml:space="preserve">'s </w:t>
      </w:r>
      <w:r w:rsidR="00DD3429" w:rsidRPr="00065382">
        <w:t>officers, employees, agents and subcontractors</w:t>
      </w:r>
      <w:r w:rsidR="001B302B" w:rsidRPr="00065382">
        <w:t>.</w:t>
      </w:r>
    </w:p>
    <w:p w14:paraId="788DB771" w14:textId="52733D05" w:rsidR="001B4E68" w:rsidRPr="00065382" w:rsidRDefault="00F41CD2" w:rsidP="00D2346D">
      <w:pPr>
        <w:pStyle w:val="ATTANNLV1-ASDEFCON"/>
      </w:pPr>
      <w:bookmarkStart w:id="381" w:name="_Toc359835169"/>
      <w:bookmarkStart w:id="382" w:name="_Toc362267032"/>
      <w:bookmarkStart w:id="383" w:name="_Toc232914713"/>
      <w:bookmarkStart w:id="384" w:name="_Toc172535248"/>
      <w:bookmarkStart w:id="385" w:name="_Toc143692137"/>
      <w:bookmarkStart w:id="386" w:name="_Toc153375133"/>
      <w:bookmarkEnd w:id="381"/>
      <w:bookmarkEnd w:id="382"/>
      <w:r w:rsidRPr="00065382">
        <w:t>Out of P</w:t>
      </w:r>
      <w:r w:rsidR="007C30E6" w:rsidRPr="00065382">
        <w:t xml:space="preserve">ocket </w:t>
      </w:r>
      <w:r w:rsidRPr="00065382">
        <w:t>E</w:t>
      </w:r>
      <w:r w:rsidR="007C30E6" w:rsidRPr="00065382">
        <w:t>xpenses</w:t>
      </w:r>
      <w:bookmarkEnd w:id="383"/>
      <w:r w:rsidR="005C22B3" w:rsidRPr="00065382">
        <w:t xml:space="preserve"> (</w:t>
      </w:r>
      <w:del w:id="387" w:author="Prabhu, Akshata MS" w:date="2024-08-22T10:43:00Z">
        <w:r w:rsidR="005C22B3" w:rsidRPr="00065382">
          <w:delText>core</w:delText>
        </w:r>
      </w:del>
      <w:ins w:id="388" w:author="Prabhu, Akshata MS" w:date="2024-08-22T10:43:00Z">
        <w:r w:rsidR="00EA10D9">
          <w:t>Core</w:t>
        </w:r>
      </w:ins>
      <w:r w:rsidR="005C22B3" w:rsidRPr="00065382">
        <w:t>)</w:t>
      </w:r>
      <w:bookmarkEnd w:id="384"/>
      <w:bookmarkEnd w:id="385"/>
      <w:bookmarkEnd w:id="386"/>
    </w:p>
    <w:p w14:paraId="6FC3600F" w14:textId="77777777" w:rsidR="00E313FD" w:rsidRPr="00065382" w:rsidRDefault="006C50E1" w:rsidP="00D2346D">
      <w:pPr>
        <w:pStyle w:val="ATTANNLV2-ASDEFCON"/>
      </w:pPr>
      <w:bookmarkStart w:id="389" w:name="_Ref352078954"/>
      <w:r w:rsidRPr="00065382">
        <w:t xml:space="preserve">Except as provided for in </w:t>
      </w:r>
      <w:r w:rsidR="006B751E" w:rsidRPr="00065382">
        <w:t xml:space="preserve">the </w:t>
      </w:r>
      <w:r w:rsidR="00E52C7D" w:rsidRPr="00065382">
        <w:t>Details Schedule</w:t>
      </w:r>
      <w:r w:rsidR="00E313FD" w:rsidRPr="00065382">
        <w:t xml:space="preserve">, </w:t>
      </w:r>
      <w:r w:rsidR="001C1DAA" w:rsidRPr="00065382">
        <w:t xml:space="preserve">the </w:t>
      </w:r>
      <w:r w:rsidR="00CA7890" w:rsidRPr="00065382">
        <w:t>Contractor</w:t>
      </w:r>
      <w:r w:rsidR="001C1DAA" w:rsidRPr="00065382">
        <w:t xml:space="preserve"> </w:t>
      </w:r>
      <w:r w:rsidR="00DB6543" w:rsidRPr="00065382">
        <w:t>shall</w:t>
      </w:r>
      <w:r w:rsidR="001C1DAA" w:rsidRPr="00065382">
        <w:t xml:space="preserve"> perform its obligations under the Contract at its own cost and </w:t>
      </w:r>
      <w:r w:rsidR="00773299" w:rsidRPr="00065382">
        <w:t xml:space="preserve">neither </w:t>
      </w:r>
      <w:r w:rsidR="00E313FD" w:rsidRPr="00065382">
        <w:t xml:space="preserve">the </w:t>
      </w:r>
      <w:r w:rsidR="00CA7890" w:rsidRPr="00065382">
        <w:t>Contractor</w:t>
      </w:r>
      <w:r w:rsidR="00E313FD" w:rsidRPr="00065382">
        <w:t xml:space="preserve"> </w:t>
      </w:r>
      <w:r w:rsidR="00773299" w:rsidRPr="00065382">
        <w:t>n</w:t>
      </w:r>
      <w:r w:rsidR="001C1DAA" w:rsidRPr="00065382">
        <w:t xml:space="preserve">or any of its </w:t>
      </w:r>
      <w:r w:rsidR="00DD3429" w:rsidRPr="00065382">
        <w:t>officers, employees, agents and subcontractors</w:t>
      </w:r>
      <w:r w:rsidR="001C1DAA" w:rsidRPr="00065382">
        <w:t xml:space="preserve"> </w:t>
      </w:r>
      <w:r w:rsidR="00E313FD" w:rsidRPr="00065382">
        <w:t xml:space="preserve">will be entitled to be reimbursed for any </w:t>
      </w:r>
      <w:r w:rsidR="005C1D38" w:rsidRPr="00065382">
        <w:t>O</w:t>
      </w:r>
      <w:r w:rsidR="00E313FD" w:rsidRPr="00065382">
        <w:t xml:space="preserve">ut of </w:t>
      </w:r>
      <w:r w:rsidR="005C1D38" w:rsidRPr="00065382">
        <w:t>P</w:t>
      </w:r>
      <w:r w:rsidR="00E313FD" w:rsidRPr="00065382">
        <w:t xml:space="preserve">ocket </w:t>
      </w:r>
      <w:r w:rsidR="005C1D38" w:rsidRPr="00065382">
        <w:t>E</w:t>
      </w:r>
      <w:r w:rsidR="00E313FD" w:rsidRPr="00065382">
        <w:t>xpenses</w:t>
      </w:r>
      <w:r w:rsidR="007C30E6" w:rsidRPr="00065382">
        <w:t xml:space="preserve"> incurred in providing the Services</w:t>
      </w:r>
      <w:r w:rsidR="00E313FD" w:rsidRPr="00065382">
        <w:t>.</w:t>
      </w:r>
      <w:bookmarkEnd w:id="389"/>
    </w:p>
    <w:p w14:paraId="354922F3" w14:textId="29F8D59D" w:rsidR="001B4E68" w:rsidRPr="00065382" w:rsidRDefault="002E1C94" w:rsidP="00D2346D">
      <w:pPr>
        <w:pStyle w:val="ATTANNLV1-ASDEFCON"/>
      </w:pPr>
      <w:bookmarkStart w:id="390" w:name="_Toc232914714"/>
      <w:bookmarkStart w:id="391" w:name="_Toc172535249"/>
      <w:bookmarkStart w:id="392" w:name="_Toc143692138"/>
      <w:bookmarkStart w:id="393" w:name="_Toc153375134"/>
      <w:r w:rsidRPr="00065382">
        <w:t>Warranty</w:t>
      </w:r>
      <w:bookmarkEnd w:id="390"/>
      <w:r w:rsidR="005C22B3" w:rsidRPr="00065382">
        <w:t xml:space="preserve"> (</w:t>
      </w:r>
      <w:del w:id="394" w:author="Prabhu, Akshata MS" w:date="2024-08-22T10:43:00Z">
        <w:r w:rsidR="005C22B3" w:rsidRPr="00065382">
          <w:delText>core</w:delText>
        </w:r>
      </w:del>
      <w:ins w:id="395" w:author="Prabhu, Akshata MS" w:date="2024-08-22T10:43:00Z">
        <w:r w:rsidR="00EA10D9">
          <w:t>Core</w:t>
        </w:r>
      </w:ins>
      <w:r w:rsidR="005C22B3" w:rsidRPr="00065382">
        <w:t>)</w:t>
      </w:r>
      <w:bookmarkEnd w:id="391"/>
      <w:bookmarkEnd w:id="392"/>
      <w:bookmarkEnd w:id="393"/>
    </w:p>
    <w:p w14:paraId="51CE95B9" w14:textId="77777777" w:rsidR="002D49BE" w:rsidRPr="00065382" w:rsidRDefault="00E06A54" w:rsidP="00D2346D">
      <w:pPr>
        <w:pStyle w:val="ATTANNLV2-ASDEFCON"/>
      </w:pPr>
      <w:r w:rsidRPr="00065382">
        <w:t>T</w:t>
      </w:r>
      <w:r w:rsidR="00565590" w:rsidRPr="00065382">
        <w:t xml:space="preserve">he </w:t>
      </w:r>
      <w:r w:rsidR="00CA7890" w:rsidRPr="00065382">
        <w:t>Contractor</w:t>
      </w:r>
      <w:r w:rsidR="00565590" w:rsidRPr="00065382">
        <w:t xml:space="preserve"> warrants that</w:t>
      </w:r>
      <w:r w:rsidR="002D49BE" w:rsidRPr="00065382">
        <w:t>:</w:t>
      </w:r>
    </w:p>
    <w:p w14:paraId="7D52C50D" w14:textId="77777777" w:rsidR="002D49BE" w:rsidRPr="00065382" w:rsidRDefault="002D49BE" w:rsidP="00D2346D">
      <w:pPr>
        <w:pStyle w:val="ATTANNLV3-ASDEFCON"/>
      </w:pPr>
      <w:r w:rsidRPr="00065382">
        <w:t xml:space="preserve">the </w:t>
      </w:r>
      <w:r w:rsidR="000A5FA1" w:rsidRPr="00065382">
        <w:t xml:space="preserve">Services </w:t>
      </w:r>
      <w:r w:rsidR="0039431E" w:rsidRPr="00065382">
        <w:t>will</w:t>
      </w:r>
      <w:r w:rsidRPr="00065382">
        <w:t xml:space="preserve"> </w:t>
      </w:r>
      <w:r w:rsidR="00375769" w:rsidRPr="00065382">
        <w:t xml:space="preserve">be </w:t>
      </w:r>
      <w:r w:rsidRPr="00065382">
        <w:t xml:space="preserve">fit for the purpose or purposes for which </w:t>
      </w:r>
      <w:r w:rsidR="004055AE" w:rsidRPr="00065382">
        <w:t>s</w:t>
      </w:r>
      <w:r w:rsidRPr="00065382">
        <w:t xml:space="preserve">ervices of that kind </w:t>
      </w:r>
      <w:r w:rsidR="004055AE" w:rsidRPr="00065382">
        <w:t>c</w:t>
      </w:r>
      <w:r w:rsidRPr="00065382">
        <w:t>ould be reasonably expected to be applied by the Commonwealth</w:t>
      </w:r>
      <w:r w:rsidR="000A5FA1" w:rsidRPr="00065382">
        <w:t xml:space="preserve">; </w:t>
      </w:r>
      <w:r w:rsidR="00C71570" w:rsidRPr="00065382">
        <w:t>and</w:t>
      </w:r>
    </w:p>
    <w:p w14:paraId="6B5E84AC" w14:textId="77777777" w:rsidR="000A5FA1" w:rsidRPr="00065382" w:rsidRDefault="000A5FA1" w:rsidP="00D2346D">
      <w:pPr>
        <w:pStyle w:val="ATTANNLV3-ASDEFCON"/>
      </w:pPr>
      <w:r w:rsidRPr="00065382">
        <w:t xml:space="preserve">the Services </w:t>
      </w:r>
      <w:r w:rsidR="00A45188" w:rsidRPr="00065382">
        <w:t>will</w:t>
      </w:r>
      <w:r w:rsidRPr="00065382">
        <w:t xml:space="preserve"> </w:t>
      </w:r>
      <w:r w:rsidR="00375769" w:rsidRPr="00065382">
        <w:t xml:space="preserve">be </w:t>
      </w:r>
      <w:r w:rsidRPr="00065382">
        <w:t>provided by appropriately qualified</w:t>
      </w:r>
      <w:r w:rsidR="005B52C4" w:rsidRPr="00065382">
        <w:t>, skilled</w:t>
      </w:r>
      <w:r w:rsidRPr="00065382">
        <w:t xml:space="preserve"> and experienced personnel.</w:t>
      </w:r>
    </w:p>
    <w:p w14:paraId="2414AB8E" w14:textId="4A27B7FC" w:rsidR="001B4E68" w:rsidRPr="00065382" w:rsidRDefault="00C2002B" w:rsidP="00D2346D">
      <w:pPr>
        <w:pStyle w:val="ATTANNLV1-ASDEFCON"/>
      </w:pPr>
      <w:bookmarkStart w:id="396" w:name="_Toc232914715"/>
      <w:bookmarkStart w:id="397" w:name="_Toc172535250"/>
      <w:bookmarkStart w:id="398" w:name="_Toc143692139"/>
      <w:bookmarkStart w:id="399" w:name="_Toc153375135"/>
      <w:r w:rsidRPr="00065382">
        <w:t>Use of Commonwealth</w:t>
      </w:r>
      <w:r w:rsidR="00383D16" w:rsidRPr="00065382">
        <w:t xml:space="preserve"> </w:t>
      </w:r>
      <w:r w:rsidR="00127778" w:rsidRPr="00065382">
        <w:t>Items</w:t>
      </w:r>
      <w:bookmarkEnd w:id="396"/>
      <w:r w:rsidR="005C22B3" w:rsidRPr="00065382">
        <w:t xml:space="preserve"> (</w:t>
      </w:r>
      <w:del w:id="400" w:author="Prabhu, Akshata MS" w:date="2024-08-22T10:43:00Z">
        <w:r w:rsidR="005C22B3" w:rsidRPr="00065382">
          <w:delText>core</w:delText>
        </w:r>
      </w:del>
      <w:ins w:id="401" w:author="Prabhu, Akshata MS" w:date="2024-08-22T10:43:00Z">
        <w:r w:rsidR="00EA10D9">
          <w:t>Core</w:t>
        </w:r>
      </w:ins>
      <w:r w:rsidR="005C22B3" w:rsidRPr="00065382">
        <w:t>)</w:t>
      </w:r>
      <w:bookmarkEnd w:id="397"/>
      <w:bookmarkEnd w:id="398"/>
      <w:bookmarkEnd w:id="399"/>
    </w:p>
    <w:p w14:paraId="48061DCF" w14:textId="77777777" w:rsidR="006737D4" w:rsidRPr="00065382" w:rsidRDefault="00C2002B" w:rsidP="00D2346D">
      <w:pPr>
        <w:pStyle w:val="ATTANNLV2-ASDEFCON"/>
      </w:pPr>
      <w:r w:rsidRPr="00065382">
        <w:t xml:space="preserve">The </w:t>
      </w:r>
      <w:r w:rsidR="00CA7890" w:rsidRPr="00065382">
        <w:t>Contractor</w:t>
      </w:r>
      <w:r w:rsidRPr="00065382">
        <w:t xml:space="preserve"> </w:t>
      </w:r>
      <w:r w:rsidR="00DB6543" w:rsidRPr="00065382">
        <w:t>shall</w:t>
      </w:r>
      <w:r w:rsidRPr="00065382">
        <w:t xml:space="preserve"> not</w:t>
      </w:r>
      <w:r w:rsidR="00134FDC" w:rsidRPr="00065382">
        <w:t>,</w:t>
      </w:r>
      <w:r w:rsidRPr="00065382">
        <w:t xml:space="preserve"> and </w:t>
      </w:r>
      <w:r w:rsidR="00DB6543" w:rsidRPr="00065382">
        <w:t>shall</w:t>
      </w:r>
      <w:r w:rsidR="00134FDC" w:rsidRPr="00065382">
        <w:t xml:space="preserve"> </w:t>
      </w:r>
      <w:r w:rsidRPr="00065382">
        <w:t xml:space="preserve">ensure that its officers, employees, agents and subcontractors </w:t>
      </w:r>
      <w:r w:rsidR="006A0247" w:rsidRPr="00065382">
        <w:t>do not</w:t>
      </w:r>
      <w:r w:rsidR="00134FDC" w:rsidRPr="00065382">
        <w:t>,</w:t>
      </w:r>
      <w:r w:rsidR="006A0247" w:rsidRPr="00065382">
        <w:t xml:space="preserve"> use </w:t>
      </w:r>
      <w:r w:rsidRPr="00065382">
        <w:t xml:space="preserve">any </w:t>
      </w:r>
      <w:r w:rsidR="00127778" w:rsidRPr="00065382">
        <w:t>Commonwealth Items</w:t>
      </w:r>
      <w:r w:rsidR="006A0247" w:rsidRPr="00065382">
        <w:t xml:space="preserve"> for any purpose other than</w:t>
      </w:r>
      <w:r w:rsidR="006737D4" w:rsidRPr="00065382">
        <w:t>:</w:t>
      </w:r>
      <w:r w:rsidR="006A0247" w:rsidRPr="00065382">
        <w:t xml:space="preserve"> </w:t>
      </w:r>
    </w:p>
    <w:p w14:paraId="2DB26305" w14:textId="77777777" w:rsidR="006737D4" w:rsidRPr="00065382" w:rsidRDefault="006737D4" w:rsidP="00D2346D">
      <w:pPr>
        <w:pStyle w:val="ATTANNLV3-ASDEFCON"/>
      </w:pPr>
      <w:r w:rsidRPr="00065382">
        <w:t>a purpose for which that Commonwealth Item was designed, manufactured or constructed; and</w:t>
      </w:r>
      <w:r w:rsidR="000E17F9">
        <w:t xml:space="preserve"> </w:t>
      </w:r>
    </w:p>
    <w:p w14:paraId="2F8D81F9" w14:textId="77777777" w:rsidR="00A83F67" w:rsidRPr="00065382" w:rsidRDefault="006737D4" w:rsidP="00D2346D">
      <w:pPr>
        <w:pStyle w:val="ATTANNLV3-ASDEFCON"/>
      </w:pPr>
      <w:r w:rsidRPr="00065382">
        <w:t>for the provision of the Services.</w:t>
      </w:r>
    </w:p>
    <w:p w14:paraId="62BFE80D" w14:textId="77777777" w:rsidR="00A83F67" w:rsidRPr="00065382" w:rsidRDefault="00127778" w:rsidP="00D2346D">
      <w:pPr>
        <w:pStyle w:val="ATTANNLV2-ASDEFCON"/>
      </w:pPr>
      <w:r w:rsidRPr="00065382">
        <w:t>The Contractor</w:t>
      </w:r>
      <w:r w:rsidR="00A83F67" w:rsidRPr="00065382">
        <w:t xml:space="preserve"> </w:t>
      </w:r>
      <w:r w:rsidR="00DB6543" w:rsidRPr="00065382">
        <w:t>shall</w:t>
      </w:r>
      <w:r w:rsidR="00A83F67" w:rsidRPr="00065382">
        <w:t xml:space="preserve"> protect all Commonwealth </w:t>
      </w:r>
      <w:r w:rsidRPr="00065382">
        <w:t>Items</w:t>
      </w:r>
      <w:r w:rsidR="00A83F67" w:rsidRPr="00065382">
        <w:t xml:space="preserve"> from loss or damage, maintain</w:t>
      </w:r>
      <w:r w:rsidRPr="00065382">
        <w:t xml:space="preserve"> the Commonwealth Items</w:t>
      </w:r>
      <w:r w:rsidR="00A83F67" w:rsidRPr="00065382">
        <w:t xml:space="preserve"> in good order and promptly return</w:t>
      </w:r>
      <w:r w:rsidRPr="00065382">
        <w:t xml:space="preserve"> the Commonwealth Items</w:t>
      </w:r>
      <w:r w:rsidR="00A83F67" w:rsidRPr="00065382">
        <w:t xml:space="preserve"> to the Commonwealth </w:t>
      </w:r>
      <w:r w:rsidRPr="00065382">
        <w:t>upon request by the Commonwealth, when they are no longer required to provide the Services</w:t>
      </w:r>
      <w:r w:rsidR="00A83F67" w:rsidRPr="00065382">
        <w:t xml:space="preserve"> or otherwise upon termination of the Contract.</w:t>
      </w:r>
    </w:p>
    <w:p w14:paraId="77361635" w14:textId="77777777" w:rsidR="00067904" w:rsidRPr="00065382" w:rsidRDefault="00067904" w:rsidP="00D2346D">
      <w:pPr>
        <w:pStyle w:val="ATTANNLV2-ASDEFCON"/>
      </w:pPr>
      <w:r w:rsidRPr="00065382">
        <w:t>The Contractor acknowledges that it may be provided with the ability to access Commonwealth-held information in connection with its performance of the Services, including through access to Commonwealth information technology systems.  Without limiting the Contractor’s other obligations under this Contract or otherwise at law, the Contractor shall not seek to access or use Commonwealth-held information except to the extent strictly required for the provision of the Services.</w:t>
      </w:r>
    </w:p>
    <w:p w14:paraId="70FEE723" w14:textId="70CA111D" w:rsidR="001B4E68" w:rsidRPr="00065382" w:rsidRDefault="00DB49F3" w:rsidP="00D2346D">
      <w:pPr>
        <w:pStyle w:val="ATTANNLV1-ASDEFCON"/>
      </w:pPr>
      <w:bookmarkStart w:id="402" w:name="_Toc232914716"/>
      <w:bookmarkStart w:id="403" w:name="_Toc172535251"/>
      <w:bookmarkStart w:id="404" w:name="_Toc143692140"/>
      <w:bookmarkStart w:id="405" w:name="_Ref143692805"/>
      <w:bookmarkStart w:id="406" w:name="_Ref143693483"/>
      <w:bookmarkStart w:id="407" w:name="_Ref144210193"/>
      <w:bookmarkStart w:id="408" w:name="_Toc153375136"/>
      <w:r w:rsidRPr="00065382">
        <w:t xml:space="preserve">Intellectual </w:t>
      </w:r>
      <w:r w:rsidR="00BC3BBB" w:rsidRPr="00065382">
        <w:t>P</w:t>
      </w:r>
      <w:r w:rsidRPr="00065382">
        <w:t>roperty</w:t>
      </w:r>
      <w:bookmarkEnd w:id="402"/>
      <w:r w:rsidR="005C22B3" w:rsidRPr="00065382">
        <w:t xml:space="preserve"> (</w:t>
      </w:r>
      <w:del w:id="409" w:author="Prabhu, Akshata MS" w:date="2024-08-22T10:43:00Z">
        <w:r w:rsidR="005C22B3" w:rsidRPr="00065382">
          <w:delText>core</w:delText>
        </w:r>
      </w:del>
      <w:ins w:id="410" w:author="Prabhu, Akshata MS" w:date="2024-08-22T10:43:00Z">
        <w:r w:rsidR="00EA10D9">
          <w:t>Core</w:t>
        </w:r>
      </w:ins>
      <w:r w:rsidR="005C22B3" w:rsidRPr="00065382">
        <w:t>)</w:t>
      </w:r>
      <w:bookmarkEnd w:id="403"/>
      <w:bookmarkEnd w:id="404"/>
      <w:bookmarkEnd w:id="405"/>
      <w:bookmarkEnd w:id="406"/>
      <w:bookmarkEnd w:id="407"/>
      <w:bookmarkEnd w:id="408"/>
    </w:p>
    <w:p w14:paraId="7656DB9E" w14:textId="77777777" w:rsidR="00C27B0E" w:rsidRDefault="004627A9" w:rsidP="009528E9">
      <w:pPr>
        <w:pStyle w:val="ATTANNLV2-ASDEFCON"/>
        <w:rPr>
          <w:del w:id="411" w:author="Prabhu, Akshata MS" w:date="2024-08-22T10:43:00Z"/>
        </w:rPr>
      </w:pPr>
      <w:del w:id="412" w:author="Prabhu, Akshata MS" w:date="2024-08-22T10:43:00Z">
        <w:r w:rsidRPr="005F6BC7">
          <w:delText>Nothing</w:delText>
        </w:r>
      </w:del>
      <w:ins w:id="413" w:author="Prabhu, Akshata MS" w:date="2024-08-22T10:43:00Z">
        <w:r w:rsidR="00252B65" w:rsidRPr="00065382">
          <w:t xml:space="preserve">Subject to </w:t>
        </w:r>
        <w:r w:rsidR="006503C5" w:rsidRPr="00065382">
          <w:t xml:space="preserve">clause </w:t>
        </w:r>
        <w:r w:rsidR="006503C5" w:rsidRPr="00065382">
          <w:fldChar w:fldCharType="begin"/>
        </w:r>
        <w:r w:rsidR="006503C5" w:rsidRPr="00065382">
          <w:instrText xml:space="preserve"> REF _Ref232911022 \w \h </w:instrText>
        </w:r>
        <w:r w:rsidR="006503C5" w:rsidRPr="00065382">
          <w:fldChar w:fldCharType="separate"/>
        </w:r>
        <w:r w:rsidR="00D51EEB">
          <w:t>15.2</w:t>
        </w:r>
        <w:r w:rsidR="006503C5" w:rsidRPr="00065382">
          <w:fldChar w:fldCharType="end"/>
        </w:r>
        <w:r w:rsidR="00252B65" w:rsidRPr="00065382">
          <w:t>, t</w:t>
        </w:r>
        <w:r w:rsidR="00C27B0E" w:rsidRPr="00065382">
          <w:t>itle</w:t>
        </w:r>
      </w:ins>
      <w:r w:rsidR="00C27B0E" w:rsidRPr="00065382">
        <w:t xml:space="preserve"> </w:t>
      </w:r>
      <w:r w:rsidR="00593AF2" w:rsidRPr="00065382">
        <w:t>in</w:t>
      </w:r>
      <w:del w:id="414" w:author="Prabhu, Akshata MS" w:date="2024-08-22T10:43:00Z">
        <w:r>
          <w:delText xml:space="preserve"> </w:delText>
        </w:r>
        <w:r w:rsidRPr="005F6BC7">
          <w:delText>the</w:delText>
        </w:r>
        <w:r>
          <w:delText xml:space="preserve"> </w:delText>
        </w:r>
        <w:r w:rsidRPr="005F6BC7">
          <w:delText>Contract</w:delText>
        </w:r>
        <w:r>
          <w:delText xml:space="preserve"> </w:delText>
        </w:r>
        <w:r w:rsidRPr="005F6BC7">
          <w:delText>affects</w:delText>
        </w:r>
        <w:r>
          <w:delText xml:space="preserve"> </w:delText>
        </w:r>
        <w:r w:rsidRPr="005F6BC7">
          <w:delText>the</w:delText>
        </w:r>
      </w:del>
      <w:ins w:id="415" w:author="Prabhu, Akshata MS" w:date="2024-08-22T10:43:00Z">
        <w:r w:rsidR="00593AF2" w:rsidRPr="00065382">
          <w:t xml:space="preserve">, </w:t>
        </w:r>
        <w:r w:rsidR="00C27B0E" w:rsidRPr="00065382">
          <w:t>and</w:t>
        </w:r>
      </w:ins>
      <w:r w:rsidR="00C27B0E" w:rsidRPr="00065382">
        <w:t xml:space="preserve"> </w:t>
      </w:r>
      <w:r w:rsidR="00593AF2" w:rsidRPr="00065382">
        <w:t xml:space="preserve">ownership of </w:t>
      </w:r>
      <w:ins w:id="416" w:author="Prabhu, Akshata MS" w:date="2024-08-22T10:43:00Z">
        <w:r w:rsidR="00C27B0E" w:rsidRPr="00065382">
          <w:t xml:space="preserve">all </w:t>
        </w:r>
      </w:ins>
      <w:r w:rsidR="00C27B0E" w:rsidRPr="00065382">
        <w:t xml:space="preserve">Intellectual Property </w:t>
      </w:r>
      <w:del w:id="417" w:author="Prabhu, Akshata MS" w:date="2024-08-22T10:43:00Z">
        <w:r>
          <w:delText>(</w:delText>
        </w:r>
        <w:r w:rsidRPr="005F6BC7">
          <w:delText>IP</w:delText>
        </w:r>
        <w:r>
          <w:delText>) except as expressly provided for</w:delText>
        </w:r>
      </w:del>
      <w:ins w:id="418" w:author="Prabhu, Akshata MS" w:date="2024-08-22T10:43:00Z">
        <w:r w:rsidR="00C27B0E" w:rsidRPr="00065382">
          <w:t xml:space="preserve">associated with any deliverable or material developed by the </w:t>
        </w:r>
        <w:r w:rsidR="004835A4" w:rsidRPr="00065382">
          <w:t>Contractor</w:t>
        </w:r>
      </w:ins>
      <w:r w:rsidR="00C27B0E" w:rsidRPr="00065382">
        <w:t xml:space="preserve"> in </w:t>
      </w:r>
      <w:ins w:id="419" w:author="Prabhu, Akshata MS" w:date="2024-08-22T10:43:00Z">
        <w:r w:rsidR="00C27B0E" w:rsidRPr="00065382">
          <w:t xml:space="preserve">connection with </w:t>
        </w:r>
      </w:ins>
      <w:r w:rsidR="00C27B0E" w:rsidRPr="00065382">
        <w:t xml:space="preserve">this </w:t>
      </w:r>
      <w:del w:id="420" w:author="Prabhu, Akshata MS" w:date="2024-08-22T10:43:00Z">
        <w:r>
          <w:delText xml:space="preserve">clause </w:delText>
        </w:r>
        <w:r>
          <w:fldChar w:fldCharType="begin"/>
        </w:r>
        <w:r>
          <w:delInstrText xml:space="preserve"> REF _Ref143692805 \w \h </w:delInstrText>
        </w:r>
        <w:r>
          <w:fldChar w:fldCharType="separate"/>
        </w:r>
        <w:r w:rsidR="00C82057">
          <w:delText>15</w:delText>
        </w:r>
        <w:r>
          <w:fldChar w:fldCharType="end"/>
        </w:r>
        <w:r w:rsidR="00C27B0E" w:rsidRPr="00065382">
          <w:delText>.</w:delText>
        </w:r>
      </w:del>
    </w:p>
    <w:p w14:paraId="0A99EA6B" w14:textId="77777777" w:rsidR="004627A9" w:rsidRDefault="004627A9" w:rsidP="009528E9">
      <w:pPr>
        <w:pStyle w:val="ATTANNLV2-ASDEFCON"/>
        <w:rPr>
          <w:del w:id="421" w:author="Prabhu, Akshata MS" w:date="2024-08-22T10:43:00Z"/>
        </w:rPr>
      </w:pPr>
      <w:del w:id="422" w:author="Prabhu, Akshata MS" w:date="2024-08-22T10:43:00Z">
        <w:r>
          <w:delText xml:space="preserve">IP created under the </w:delText>
        </w:r>
      </w:del>
      <w:r w:rsidR="00C27B0E" w:rsidRPr="00065382">
        <w:t xml:space="preserve">Contract </w:t>
      </w:r>
      <w:del w:id="423" w:author="Prabhu, Akshata MS" w:date="2024-08-22T10:43:00Z">
        <w:r>
          <w:delText xml:space="preserve">in respect of Contract </w:delText>
        </w:r>
        <w:r w:rsidRPr="00A503A3">
          <w:delText>Material</w:delText>
        </w:r>
      </w:del>
      <w:ins w:id="424" w:author="Prabhu, Akshata MS" w:date="2024-08-22T10:43:00Z">
        <w:r w:rsidR="00E63EDE" w:rsidRPr="00065382">
          <w:t>(</w:t>
        </w:r>
        <w:r w:rsidR="006C5416" w:rsidRPr="00065382">
          <w:rPr>
            <w:b/>
          </w:rPr>
          <w:t>‘</w:t>
        </w:r>
        <w:r w:rsidR="00E63EDE" w:rsidRPr="00065382">
          <w:rPr>
            <w:b/>
          </w:rPr>
          <w:t>Foreground IP</w:t>
        </w:r>
        <w:r w:rsidR="006C5416" w:rsidRPr="00065382">
          <w:rPr>
            <w:b/>
          </w:rPr>
          <w:t>’</w:t>
        </w:r>
        <w:r w:rsidR="00E63EDE" w:rsidRPr="00065382">
          <w:t>)</w:t>
        </w:r>
      </w:ins>
      <w:r w:rsidR="00E63EDE" w:rsidRPr="00065382">
        <w:t xml:space="preserve"> </w:t>
      </w:r>
      <w:r w:rsidR="00C27B0E" w:rsidRPr="00065382">
        <w:t xml:space="preserve">vests </w:t>
      </w:r>
      <w:del w:id="425" w:author="Prabhu, Akshata MS" w:date="2024-08-22T10:43:00Z">
        <w:r w:rsidR="00A503A3" w:rsidRPr="006459AF">
          <w:delText>in</w:delText>
        </w:r>
        <w:r w:rsidRPr="00A503A3">
          <w:delText xml:space="preserve"> the</w:delText>
        </w:r>
        <w:r>
          <w:delText xml:space="preserve"> Contractor (or its nominee) immediately upon its </w:delText>
        </w:r>
      </w:del>
      <w:ins w:id="426" w:author="Prabhu, Akshata MS" w:date="2024-08-22T10:43:00Z">
        <w:r w:rsidR="00C27B0E" w:rsidRPr="00065382">
          <w:t xml:space="preserve">on </w:t>
        </w:r>
        <w:r w:rsidR="004835A4" w:rsidRPr="00065382">
          <w:t xml:space="preserve">its </w:t>
        </w:r>
      </w:ins>
      <w:r w:rsidR="00C27B0E" w:rsidRPr="00065382">
        <w:t>creation</w:t>
      </w:r>
      <w:del w:id="427" w:author="Prabhu, Akshata MS" w:date="2024-08-22T10:43:00Z">
        <w:r>
          <w:delText>.</w:delText>
        </w:r>
      </w:del>
    </w:p>
    <w:p w14:paraId="7DF61B87" w14:textId="44B0DB1F" w:rsidR="00C27B0E" w:rsidRPr="00065382" w:rsidRDefault="00C27B0E" w:rsidP="00D2346D">
      <w:pPr>
        <w:pStyle w:val="ATTANNLV2-ASDEFCON"/>
      </w:pPr>
      <w:ins w:id="428" w:author="Prabhu, Akshata MS" w:date="2024-08-22T10:43:00Z">
        <w:r w:rsidRPr="00065382">
          <w:t xml:space="preserve"> in the Commonwealth. </w:t>
        </w:r>
      </w:ins>
      <w:bookmarkStart w:id="429" w:name="_Ref435437494"/>
      <w:bookmarkStart w:id="430" w:name="_Ref143693458"/>
      <w:r w:rsidRPr="00065382">
        <w:t xml:space="preserve">The </w:t>
      </w:r>
      <w:r w:rsidR="004835A4" w:rsidRPr="00065382">
        <w:t xml:space="preserve">Contractor </w:t>
      </w:r>
      <w:del w:id="431" w:author="Prabhu, Akshata MS" w:date="2024-08-22T10:43:00Z">
        <w:r w:rsidR="0033091A" w:rsidRPr="005F6BC7">
          <w:delText>grants</w:delText>
        </w:r>
      </w:del>
      <w:ins w:id="432" w:author="Prabhu, Akshata MS" w:date="2024-08-22T10:43:00Z">
        <w:r w:rsidRPr="00065382">
          <w:t>agrees</w:t>
        </w:r>
      </w:ins>
      <w:r w:rsidRPr="00065382">
        <w:t xml:space="preserve"> to </w:t>
      </w:r>
      <w:ins w:id="433" w:author="Prabhu, Akshata MS" w:date="2024-08-22T10:43:00Z">
        <w:r w:rsidRPr="00065382">
          <w:t xml:space="preserve">execute all documents and do all acts and things required by </w:t>
        </w:r>
      </w:ins>
      <w:r w:rsidRPr="00065382">
        <w:t xml:space="preserve">the Commonwealth </w:t>
      </w:r>
      <w:del w:id="434" w:author="Prabhu, Akshata MS" w:date="2024-08-22T10:43:00Z">
        <w:r w:rsidR="0033091A">
          <w:delText xml:space="preserve">(or shall ensure the Commonwealth is granted) a </w:delText>
        </w:r>
        <w:r w:rsidR="0033091A" w:rsidRPr="005F6BC7">
          <w:delText>Licence</w:delText>
        </w:r>
        <w:r w:rsidR="0033091A">
          <w:delText xml:space="preserve"> </w:delText>
        </w:r>
        <w:r w:rsidR="0033091A" w:rsidRPr="005F6BC7">
          <w:delText>in</w:delText>
        </w:r>
        <w:r w:rsidR="0033091A">
          <w:delText xml:space="preserve"> </w:delText>
        </w:r>
        <w:r w:rsidR="0033091A" w:rsidRPr="005F6BC7">
          <w:delText>respect</w:delText>
        </w:r>
        <w:r w:rsidR="0033091A">
          <w:delText xml:space="preserve"> </w:delText>
        </w:r>
        <w:r w:rsidR="0033091A" w:rsidRPr="005F6BC7">
          <w:delText>of</w:delText>
        </w:r>
        <w:r w:rsidR="0033091A">
          <w:delText xml:space="preserve"> </w:delText>
        </w:r>
        <w:r w:rsidR="0033091A" w:rsidRPr="005F6BC7">
          <w:delText>all</w:delText>
        </w:r>
        <w:r w:rsidR="0033091A">
          <w:delText xml:space="preserve"> Contract Material (other than Commercial Material) </w:delText>
        </w:r>
      </w:del>
      <w:r w:rsidRPr="00065382">
        <w:t>to</w:t>
      </w:r>
      <w:ins w:id="435" w:author="Prabhu, Akshata MS" w:date="2024-08-22T10:43:00Z">
        <w:r w:rsidRPr="00065382">
          <w:t xml:space="preserve"> give effect to this clause.</w:t>
        </w:r>
      </w:ins>
    </w:p>
    <w:p w14:paraId="4FD319CA" w14:textId="77777777" w:rsidR="00EA5F25" w:rsidRDefault="0033091A" w:rsidP="006459AF">
      <w:pPr>
        <w:pStyle w:val="ATTANNLV3-ASDEFCON"/>
        <w:rPr>
          <w:del w:id="436" w:author="Prabhu, Akshata MS" w:date="2024-08-22T10:43:00Z"/>
        </w:rPr>
      </w:pPr>
      <w:del w:id="437" w:author="Prabhu, Akshata MS" w:date="2024-08-22T10:43:00Z">
        <w:r>
          <w:delText>Use the Contract Material</w:delText>
        </w:r>
        <w:r w:rsidR="00EA5F25">
          <w:delText>; and</w:delText>
        </w:r>
      </w:del>
    </w:p>
    <w:p w14:paraId="709138F1" w14:textId="77777777" w:rsidR="003648A2" w:rsidRDefault="00EA5F25" w:rsidP="006459AF">
      <w:pPr>
        <w:pStyle w:val="ATTANNLV3-ASDEFCON"/>
        <w:rPr>
          <w:del w:id="438" w:author="Prabhu, Akshata MS" w:date="2024-08-22T10:43:00Z"/>
        </w:rPr>
      </w:pPr>
      <w:del w:id="439" w:author="Prabhu, Akshata MS" w:date="2024-08-22T10:43:00Z">
        <w:r>
          <w:delText>grant a sublicence to any other person to Use the Contract Material, or to grant a further sublicence to Use the Contract Material</w:delText>
        </w:r>
        <w:r w:rsidR="003648A2">
          <w:delText xml:space="preserve">; </w:delText>
        </w:r>
      </w:del>
    </w:p>
    <w:p w14:paraId="0E42583C" w14:textId="77777777" w:rsidR="0033091A" w:rsidRDefault="0033091A" w:rsidP="006459AF">
      <w:pPr>
        <w:pStyle w:val="ATTANNLV3-ASDEFCON"/>
        <w:rPr>
          <w:del w:id="440" w:author="Prabhu, Akshata MS" w:date="2024-08-22T10:43:00Z"/>
        </w:rPr>
      </w:pPr>
      <w:del w:id="441" w:author="Prabhu, Akshata MS" w:date="2024-08-22T10:43:00Z">
        <w:r>
          <w:delText>for any Defence Purpose</w:delText>
        </w:r>
        <w:bookmarkEnd w:id="429"/>
        <w:r>
          <w:delText>.</w:delText>
        </w:r>
        <w:bookmarkEnd w:id="430"/>
      </w:del>
    </w:p>
    <w:p w14:paraId="223FB1D1" w14:textId="77777777" w:rsidR="0033091A" w:rsidRPr="005F6BC7" w:rsidRDefault="003648A2" w:rsidP="006459AF">
      <w:pPr>
        <w:pStyle w:val="ATTANNLV2-ASDEFCON"/>
        <w:rPr>
          <w:del w:id="442" w:author="Prabhu, Akshata MS" w:date="2024-08-22T10:43:00Z"/>
        </w:rPr>
      </w:pPr>
      <w:del w:id="443" w:author="Prabhu, Akshata MS" w:date="2024-08-22T10:43:00Z">
        <w:r>
          <w:delText xml:space="preserve">A </w:delText>
        </w:r>
        <w:r w:rsidRPr="003648A2">
          <w:delText xml:space="preserve">Licence or </w:delText>
        </w:r>
        <w:r>
          <w:delText>s</w:delText>
        </w:r>
        <w:r w:rsidRPr="003648A2">
          <w:delText xml:space="preserve">ublicence granted in accordance with this clause </w:delText>
        </w:r>
        <w:r>
          <w:rPr>
            <w:highlight w:val="yellow"/>
          </w:rPr>
          <w:fldChar w:fldCharType="begin"/>
        </w:r>
        <w:r>
          <w:delInstrText xml:space="preserve"> REF _Ref144210193 \r \h </w:delInstrText>
        </w:r>
        <w:r>
          <w:rPr>
            <w:highlight w:val="yellow"/>
          </w:rPr>
        </w:r>
        <w:r>
          <w:rPr>
            <w:highlight w:val="yellow"/>
          </w:rPr>
          <w:fldChar w:fldCharType="separate"/>
        </w:r>
        <w:r w:rsidR="00C82057">
          <w:delText>15</w:delText>
        </w:r>
        <w:r>
          <w:rPr>
            <w:highlight w:val="yellow"/>
          </w:rPr>
          <w:fldChar w:fldCharType="end"/>
        </w:r>
        <w:r w:rsidRPr="003648A2">
          <w:delText xml:space="preserve"> does not permit the Commonwealth or its sublicensee to </w:delText>
        </w:r>
        <w:r w:rsidR="008C35AA">
          <w:delText>C</w:delText>
        </w:r>
        <w:r w:rsidRPr="003648A2">
          <w:delText>ommercialise any IP in the Contract Material</w:delText>
        </w:r>
        <w:r>
          <w:delText>, provided that the Commonwealth may grant a sublicence</w:delText>
        </w:r>
        <w:r w:rsidR="0033091A" w:rsidRPr="0033091A">
          <w:delText xml:space="preserve"> to a person for the purpose of the person providing goods or services to the Commonwealth for </w:delText>
        </w:r>
        <w:r w:rsidR="0033091A" w:rsidRPr="003648A2">
          <w:delText>a Defence Purpose.</w:delText>
        </w:r>
      </w:del>
    </w:p>
    <w:p w14:paraId="0095655D" w14:textId="77777777" w:rsidR="0033091A" w:rsidRPr="00065382" w:rsidRDefault="0033091A" w:rsidP="009528E9">
      <w:pPr>
        <w:pStyle w:val="ATTANNLV2-ASDEFCON"/>
        <w:rPr>
          <w:del w:id="444" w:author="Prabhu, Akshata MS" w:date="2024-08-22T10:43:00Z"/>
        </w:rPr>
      </w:pPr>
      <w:bookmarkStart w:id="445" w:name="_Ref434485352"/>
      <w:del w:id="446" w:author="Prabhu, Akshata MS" w:date="2024-08-22T10:43:00Z">
        <w:r w:rsidRPr="005F6BC7">
          <w:delText>The</w:delText>
        </w:r>
        <w:r>
          <w:delText xml:space="preserve"> </w:delText>
        </w:r>
        <w:r w:rsidRPr="005F6BC7">
          <w:delText>Contractor</w:delText>
        </w:r>
        <w:r>
          <w:delText xml:space="preserve"> </w:delText>
        </w:r>
        <w:r w:rsidRPr="005F6BC7">
          <w:delText>shall</w:delText>
        </w:r>
        <w:r>
          <w:delText xml:space="preserve"> </w:delText>
        </w:r>
        <w:r w:rsidRPr="005F6BC7">
          <w:delText>ensure</w:delText>
        </w:r>
        <w:r>
          <w:delText xml:space="preserve"> </w:delText>
        </w:r>
        <w:r w:rsidRPr="005F6BC7">
          <w:delText>that</w:delText>
        </w:r>
        <w:r>
          <w:delText xml:space="preserve"> </w:delText>
        </w:r>
        <w:r w:rsidRPr="005F6BC7">
          <w:delText>the</w:delText>
        </w:r>
        <w:r>
          <w:delText xml:space="preserve"> </w:delText>
        </w:r>
        <w:r w:rsidRPr="005F6BC7">
          <w:delText>Commonwealth</w:delText>
        </w:r>
        <w:r>
          <w:delText xml:space="preserve"> </w:delText>
        </w:r>
        <w:r w:rsidRPr="005F6BC7">
          <w:delText>is</w:delText>
        </w:r>
        <w:r>
          <w:delText xml:space="preserve"> </w:delText>
        </w:r>
        <w:r w:rsidRPr="005F6BC7">
          <w:delText>granted</w:delText>
        </w:r>
        <w:r>
          <w:delText xml:space="preserve"> </w:delText>
        </w:r>
        <w:r w:rsidRPr="005F6BC7">
          <w:delText>a</w:delText>
        </w:r>
        <w:r>
          <w:delText xml:space="preserve"> </w:delText>
        </w:r>
        <w:r w:rsidRPr="005F6BC7">
          <w:delText>licence</w:delText>
        </w:r>
        <w:r>
          <w:delText xml:space="preserve"> in respect of </w:delText>
        </w:r>
        <w:r w:rsidRPr="005F6BC7">
          <w:delText>all</w:delText>
        </w:r>
        <w:r>
          <w:delText xml:space="preserve"> Commercial Material </w:delText>
        </w:r>
        <w:r w:rsidRPr="005F6BC7">
          <w:delText>on</w:delText>
        </w:r>
        <w:r>
          <w:delText xml:space="preserve"> </w:delText>
        </w:r>
        <w:r w:rsidRPr="005F6BC7">
          <w:delText>the</w:delText>
        </w:r>
        <w:r>
          <w:delText xml:space="preserve"> </w:delText>
        </w:r>
        <w:r w:rsidRPr="005F6BC7">
          <w:delText>best</w:delText>
        </w:r>
        <w:r>
          <w:delText xml:space="preserve"> </w:delText>
        </w:r>
        <w:r w:rsidRPr="005F6BC7">
          <w:delText>commercial</w:delText>
        </w:r>
        <w:r>
          <w:delText xml:space="preserve"> </w:delText>
        </w:r>
        <w:r w:rsidRPr="005F6BC7">
          <w:delText>terms.</w:delText>
        </w:r>
        <w:bookmarkEnd w:id="445"/>
      </w:del>
    </w:p>
    <w:p w14:paraId="658B06F2" w14:textId="77777777" w:rsidR="00C27B0E" w:rsidRPr="00065382" w:rsidRDefault="00C27B0E" w:rsidP="00D2346D">
      <w:pPr>
        <w:pStyle w:val="ATTANNLV2-ASDEFCON"/>
        <w:rPr>
          <w:ins w:id="447" w:author="Prabhu, Akshata MS" w:date="2024-08-22T10:43:00Z"/>
        </w:rPr>
      </w:pPr>
      <w:bookmarkStart w:id="448" w:name="_Ref232911022"/>
      <w:ins w:id="449" w:author="Prabhu, Akshata MS" w:date="2024-08-22T10:43:00Z">
        <w:r w:rsidRPr="00065382">
          <w:t xml:space="preserve">The Commonwealth acknowledges that the vesting </w:t>
        </w:r>
        <w:r w:rsidR="002E782C" w:rsidRPr="00065382">
          <w:t xml:space="preserve">of ownership in the Commonwealth of all </w:t>
        </w:r>
        <w:r w:rsidR="00E63EDE" w:rsidRPr="00065382">
          <w:t>Foreground IP</w:t>
        </w:r>
        <w:r w:rsidRPr="00065382">
          <w:t xml:space="preserve"> does not </w:t>
        </w:r>
        <w:r w:rsidR="0098475F" w:rsidRPr="00065382">
          <w:t>apply to</w:t>
        </w:r>
        <w:r w:rsidRPr="00065382">
          <w:t xml:space="preserve"> I</w:t>
        </w:r>
        <w:r w:rsidR="004835A4" w:rsidRPr="00065382">
          <w:t xml:space="preserve">ntellectual </w:t>
        </w:r>
        <w:r w:rsidRPr="00065382">
          <w:t>P</w:t>
        </w:r>
        <w:r w:rsidR="004835A4" w:rsidRPr="00065382">
          <w:t>roperty</w:t>
        </w:r>
        <w:r w:rsidRPr="00065382">
          <w:t xml:space="preserve"> in any pre-existing material (including software, documentation or data) which is incorporated or embedded in that deliverable or material</w:t>
        </w:r>
        <w:r w:rsidR="00E63EDE" w:rsidRPr="00065382">
          <w:t xml:space="preserve"> (</w:t>
        </w:r>
        <w:r w:rsidR="006C5416" w:rsidRPr="00065382">
          <w:rPr>
            <w:b/>
          </w:rPr>
          <w:t>‘</w:t>
        </w:r>
        <w:r w:rsidR="00E63EDE" w:rsidRPr="00065382">
          <w:rPr>
            <w:b/>
          </w:rPr>
          <w:t>Background IP</w:t>
        </w:r>
        <w:r w:rsidR="006C5416" w:rsidRPr="00065382">
          <w:rPr>
            <w:b/>
          </w:rPr>
          <w:t>’</w:t>
        </w:r>
        <w:r w:rsidR="00E63EDE" w:rsidRPr="00065382">
          <w:t>)</w:t>
        </w:r>
        <w:r w:rsidRPr="00065382">
          <w:t xml:space="preserve">. In such circumstances, the </w:t>
        </w:r>
        <w:r w:rsidR="004835A4" w:rsidRPr="00065382">
          <w:t xml:space="preserve">Contractor </w:t>
        </w:r>
        <w:r w:rsidRPr="00065382">
          <w:t>grant</w:t>
        </w:r>
        <w:r w:rsidR="007B7FCA" w:rsidRPr="00065382">
          <w:t>s</w:t>
        </w:r>
        <w:r w:rsidRPr="00065382">
          <w:t xml:space="preserve"> to the Commonwealth </w:t>
        </w:r>
        <w:r w:rsidR="007B7FCA" w:rsidRPr="00065382">
          <w:t xml:space="preserve">(or </w:t>
        </w:r>
        <w:r w:rsidR="00DB6543" w:rsidRPr="00065382">
          <w:t>shall</w:t>
        </w:r>
        <w:r w:rsidR="007B7FCA" w:rsidRPr="00065382">
          <w:t xml:space="preserve"> ensure the grant of) </w:t>
        </w:r>
        <w:r w:rsidRPr="00065382">
          <w:t xml:space="preserve">a royalty free, irrevocable, non-exclusive, perpetual, world wide licence (including the right to sub licence) </w:t>
        </w:r>
        <w:r w:rsidR="00574F19" w:rsidRPr="00065382">
          <w:t xml:space="preserve">of the Background IP </w:t>
        </w:r>
        <w:r w:rsidRPr="00065382">
          <w:t>to use, copy, adapt, expand, develop, publish or otherwise chan</w:t>
        </w:r>
        <w:r w:rsidR="00F732F5" w:rsidRPr="00065382">
          <w:t>ge, the pre-existing material.</w:t>
        </w:r>
        <w:bookmarkEnd w:id="448"/>
      </w:ins>
    </w:p>
    <w:p w14:paraId="21966A53" w14:textId="77777777" w:rsidR="00C27B0E" w:rsidRPr="00065382" w:rsidRDefault="00C27B0E" w:rsidP="00D2346D">
      <w:pPr>
        <w:pStyle w:val="ATTANNLV2-ASDEFCON"/>
        <w:rPr>
          <w:ins w:id="450" w:author="Prabhu, Akshata MS" w:date="2024-08-22T10:43:00Z"/>
        </w:rPr>
      </w:pPr>
      <w:ins w:id="451" w:author="Prabhu, Akshata MS" w:date="2024-08-22T10:43:00Z">
        <w:r w:rsidRPr="00065382">
          <w:t>As permitted by law</w:t>
        </w:r>
        <w:r w:rsidR="00574F19" w:rsidRPr="00065382">
          <w:t>,</w:t>
        </w:r>
        <w:r w:rsidR="00E63EDE" w:rsidRPr="00065382">
          <w:t xml:space="preserve"> the </w:t>
        </w:r>
        <w:r w:rsidR="00E1645D" w:rsidRPr="00065382">
          <w:t>Contractor</w:t>
        </w:r>
        <w:r w:rsidR="00E63EDE" w:rsidRPr="00065382">
          <w:t xml:space="preserve"> unconditionally and irrevocably</w:t>
        </w:r>
        <w:r w:rsidRPr="00065382">
          <w:t>:</w:t>
        </w:r>
      </w:ins>
    </w:p>
    <w:p w14:paraId="2279C806" w14:textId="77777777" w:rsidR="00C27B0E" w:rsidRPr="00065382" w:rsidRDefault="00C27B0E" w:rsidP="00D2346D">
      <w:pPr>
        <w:pStyle w:val="ATTANNLV3-ASDEFCON"/>
        <w:rPr>
          <w:ins w:id="452" w:author="Prabhu, Akshata MS" w:date="2024-08-22T10:43:00Z"/>
        </w:rPr>
      </w:pPr>
      <w:ins w:id="453" w:author="Prabhu, Akshata MS" w:date="2024-08-22T10:43:00Z">
        <w:r w:rsidRPr="00065382">
          <w:t>consents, and will obtain all other necessary unconditional and irrevocable consent</w:t>
        </w:r>
        <w:r w:rsidR="007551DA" w:rsidRPr="00065382">
          <w:t>s</w:t>
        </w:r>
        <w:r w:rsidRPr="00065382">
          <w:t xml:space="preserve">, to any act or omission that would otherwise infringe any moral rights in any work that is included in a deliverable </w:t>
        </w:r>
        <w:r w:rsidR="002E782C" w:rsidRPr="00065382">
          <w:t xml:space="preserve">or material </w:t>
        </w:r>
        <w:r w:rsidRPr="00065382">
          <w:t>comprise</w:t>
        </w:r>
        <w:r w:rsidR="002E782C" w:rsidRPr="00065382">
          <w:t>d</w:t>
        </w:r>
        <w:r w:rsidRPr="00065382">
          <w:t xml:space="preserve"> in the Services, whether occurring before or after a consent is given; </w:t>
        </w:r>
        <w:r w:rsidR="00E37569" w:rsidRPr="00065382">
          <w:t>and</w:t>
        </w:r>
      </w:ins>
    </w:p>
    <w:p w14:paraId="34FB47CD" w14:textId="77777777" w:rsidR="00C27B0E" w:rsidRPr="00065382" w:rsidRDefault="00C27B0E" w:rsidP="00D2346D">
      <w:pPr>
        <w:pStyle w:val="ATTANNLV3-ASDEFCON"/>
        <w:rPr>
          <w:ins w:id="454" w:author="Prabhu, Akshata MS" w:date="2024-08-22T10:43:00Z"/>
        </w:rPr>
      </w:pPr>
      <w:ins w:id="455" w:author="Prabhu, Akshata MS" w:date="2024-08-22T10:43:00Z">
        <w:r w:rsidRPr="00065382">
          <w:t>waives, and will obtain all other necessary unconditional and irrevocable written waivers of, moral rights</w:t>
        </w:r>
        <w:r w:rsidR="00E37569" w:rsidRPr="00065382">
          <w:t>,</w:t>
        </w:r>
      </w:ins>
    </w:p>
    <w:p w14:paraId="26FE511A" w14:textId="77777777" w:rsidR="00C27B0E" w:rsidRPr="00065382" w:rsidRDefault="00C27B0E" w:rsidP="00D2346D">
      <w:pPr>
        <w:pStyle w:val="ATTANNLV2NONUM-ASDEFCON"/>
        <w:rPr>
          <w:ins w:id="456" w:author="Prabhu, Akshata MS" w:date="2024-08-22T10:43:00Z"/>
        </w:rPr>
      </w:pPr>
      <w:ins w:id="457" w:author="Prabhu, Akshata MS" w:date="2024-08-22T10:43:00Z">
        <w:r w:rsidRPr="00065382">
          <w:t>for the benefit of the Commonwealth, it</w:t>
        </w:r>
        <w:r w:rsidR="002E782C" w:rsidRPr="00065382">
          <w:t>s</w:t>
        </w:r>
        <w:r w:rsidRPr="00065382">
          <w:t xml:space="preserve"> licensees and anyone authorised by any of them.</w:t>
        </w:r>
      </w:ins>
    </w:p>
    <w:p w14:paraId="057A0CD1" w14:textId="0257F117" w:rsidR="00996F43" w:rsidRPr="00065382" w:rsidRDefault="00C27B0E" w:rsidP="00D2346D">
      <w:pPr>
        <w:pStyle w:val="ATTANNLV2-ASDEFCON"/>
      </w:pPr>
      <w:r w:rsidRPr="00065382">
        <w:t xml:space="preserve">The </w:t>
      </w:r>
      <w:r w:rsidR="00E1645D" w:rsidRPr="00065382">
        <w:t>Contractor</w:t>
      </w:r>
      <w:r w:rsidRPr="00065382">
        <w:t xml:space="preserve"> warrants the provision of the Services (and the Commonwealth’s </w:t>
      </w:r>
      <w:del w:id="458" w:author="Prabhu, Akshata MS" w:date="2024-08-22T10:43:00Z">
        <w:r w:rsidR="00F1470F">
          <w:delText>U</w:delText>
        </w:r>
        <w:r w:rsidR="00F1470F" w:rsidRPr="00065382">
          <w:delText>se</w:delText>
        </w:r>
      </w:del>
      <w:ins w:id="459" w:author="Prabhu, Akshata MS" w:date="2024-08-22T10:43:00Z">
        <w:r w:rsidRPr="00065382">
          <w:t>use</w:t>
        </w:r>
      </w:ins>
      <w:r w:rsidRPr="00065382">
        <w:t xml:space="preserve"> of any </w:t>
      </w:r>
      <w:ins w:id="460" w:author="Prabhu, Akshata MS" w:date="2024-08-22T10:43:00Z">
        <w:r w:rsidRPr="00065382">
          <w:t xml:space="preserve">deliverable </w:t>
        </w:r>
        <w:r w:rsidR="002E782C" w:rsidRPr="00065382">
          <w:t xml:space="preserve">or material </w:t>
        </w:r>
        <w:r w:rsidRPr="00065382">
          <w:t xml:space="preserve">developed or supplied under the </w:t>
        </w:r>
      </w:ins>
      <w:r w:rsidRPr="00065382">
        <w:t>Contract</w:t>
      </w:r>
      <w:del w:id="461" w:author="Prabhu, Akshata MS" w:date="2024-08-22T10:43:00Z">
        <w:r w:rsidR="00F1470F">
          <w:delText xml:space="preserve"> Material</w:delText>
        </w:r>
      </w:del>
      <w:r w:rsidRPr="00065382">
        <w:t>) will not infringe the Intellectual Property or moral rights of any person.</w:t>
      </w:r>
    </w:p>
    <w:p w14:paraId="364A7482" w14:textId="02C89E74" w:rsidR="001B4E68" w:rsidRPr="00065382" w:rsidRDefault="00B24A3B" w:rsidP="00D2346D">
      <w:pPr>
        <w:pStyle w:val="ATTANNLV1-ASDEFCON"/>
      </w:pPr>
      <w:bookmarkStart w:id="462" w:name="_Ref316658833"/>
      <w:bookmarkStart w:id="463" w:name="_Toc232914717"/>
      <w:bookmarkStart w:id="464" w:name="_Toc172535252"/>
      <w:bookmarkStart w:id="465" w:name="_Toc143692141"/>
      <w:bookmarkStart w:id="466" w:name="_Toc153375137"/>
      <w:r w:rsidRPr="00065382">
        <w:t>Termination</w:t>
      </w:r>
      <w:bookmarkEnd w:id="462"/>
      <w:bookmarkEnd w:id="463"/>
      <w:r w:rsidR="005C22B3" w:rsidRPr="00065382">
        <w:t xml:space="preserve"> (</w:t>
      </w:r>
      <w:del w:id="467" w:author="Prabhu, Akshata MS" w:date="2024-08-22T10:43:00Z">
        <w:r w:rsidR="005C22B3" w:rsidRPr="00065382">
          <w:delText>core</w:delText>
        </w:r>
      </w:del>
      <w:ins w:id="468" w:author="Prabhu, Akshata MS" w:date="2024-08-22T10:43:00Z">
        <w:r w:rsidR="00EA10D9">
          <w:t>Core</w:t>
        </w:r>
      </w:ins>
      <w:r w:rsidR="005C22B3" w:rsidRPr="00065382">
        <w:t>)</w:t>
      </w:r>
      <w:bookmarkEnd w:id="464"/>
      <w:bookmarkEnd w:id="465"/>
      <w:bookmarkEnd w:id="466"/>
    </w:p>
    <w:p w14:paraId="61647D1C" w14:textId="77777777" w:rsidR="00E36E61" w:rsidRPr="00065382" w:rsidRDefault="00B24A3B" w:rsidP="00D2346D">
      <w:pPr>
        <w:pStyle w:val="ATTANNLV2-ASDEFCON"/>
      </w:pPr>
      <w:r w:rsidRPr="00065382">
        <w:t xml:space="preserve">The Commonwealth may terminate the Contract </w:t>
      </w:r>
      <w:r w:rsidR="00E13D23" w:rsidRPr="00065382">
        <w:t>if</w:t>
      </w:r>
      <w:r w:rsidR="000A3A43" w:rsidRPr="00065382">
        <w:t xml:space="preserve"> the Contractor</w:t>
      </w:r>
      <w:r w:rsidR="00E36E61" w:rsidRPr="00065382">
        <w:t>:</w:t>
      </w:r>
    </w:p>
    <w:p w14:paraId="67208BDD" w14:textId="77777777" w:rsidR="003D40FB" w:rsidRPr="00065382" w:rsidRDefault="00C14608" w:rsidP="00D2346D">
      <w:pPr>
        <w:pStyle w:val="ATTANNLV3-ASDEFCON"/>
      </w:pPr>
      <w:r w:rsidRPr="00065382">
        <w:t xml:space="preserve">does not provide, or notifies the Commonwealth that it will be unable to provide, all of the Services for the period, at the times and locations (as applicable), and in accordance with any requirements for the provision of the Services </w:t>
      </w:r>
      <w:r w:rsidR="00873DDC" w:rsidRPr="00065382">
        <w:t xml:space="preserve">as </w:t>
      </w:r>
      <w:r w:rsidRPr="00065382">
        <w:t xml:space="preserve">specified in the </w:t>
      </w:r>
      <w:r w:rsidR="00E52C7D" w:rsidRPr="00065382">
        <w:t>Details Schedule</w:t>
      </w:r>
      <w:r w:rsidRPr="00065382">
        <w:t>;</w:t>
      </w:r>
    </w:p>
    <w:p w14:paraId="66A27E51" w14:textId="74915A1D" w:rsidR="009C699C" w:rsidRPr="00065382" w:rsidRDefault="009C699C" w:rsidP="00D2346D">
      <w:pPr>
        <w:pStyle w:val="ATTANNLV3-ASDEFCON"/>
      </w:pPr>
      <w:r w:rsidRPr="00065382">
        <w:t xml:space="preserve">does not </w:t>
      </w:r>
      <w:r w:rsidR="006239F2" w:rsidRPr="00065382">
        <w:t xml:space="preserve">provide replacement personnel acceptable to the Commonwealth in accordance with clause </w:t>
      </w:r>
      <w:r w:rsidR="00110086" w:rsidRPr="00065382">
        <w:fldChar w:fldCharType="begin"/>
      </w:r>
      <w:r w:rsidR="00110086" w:rsidRPr="00065382">
        <w:instrText xml:space="preserve"> REF _Ref232911108 \w \h </w:instrText>
      </w:r>
      <w:r w:rsidR="00110086" w:rsidRPr="00065382">
        <w:fldChar w:fldCharType="separate"/>
      </w:r>
      <w:r w:rsidR="00D51EEB">
        <w:t>7</w:t>
      </w:r>
      <w:r w:rsidR="00110086" w:rsidRPr="00065382">
        <w:fldChar w:fldCharType="end"/>
      </w:r>
      <w:r w:rsidR="001B302B" w:rsidRPr="00065382">
        <w:t>;</w:t>
      </w:r>
    </w:p>
    <w:p w14:paraId="02D4CBE3" w14:textId="77777777" w:rsidR="00565590" w:rsidRPr="00065382" w:rsidRDefault="00896BFA" w:rsidP="00D2346D">
      <w:pPr>
        <w:pStyle w:val="ATTANNLV3-ASDEFCON"/>
      </w:pPr>
      <w:r w:rsidRPr="00065382">
        <w:t xml:space="preserve">breaches the Contract and the breach is not capable of </w:t>
      </w:r>
      <w:r w:rsidR="005003CC" w:rsidRPr="00065382">
        <w:t>remedy</w:t>
      </w:r>
      <w:r w:rsidR="000A3A43" w:rsidRPr="00065382">
        <w:t>;</w:t>
      </w:r>
    </w:p>
    <w:p w14:paraId="389E6A81" w14:textId="77777777" w:rsidR="00D74BE4" w:rsidRPr="00065382" w:rsidRDefault="000A3A43" w:rsidP="00D2346D">
      <w:pPr>
        <w:pStyle w:val="ATTANNLV3-ASDEFCON"/>
      </w:pPr>
      <w:r w:rsidRPr="00065382">
        <w:t xml:space="preserve">does not </w:t>
      </w:r>
      <w:r w:rsidR="00D74BE4" w:rsidRPr="00065382">
        <w:t xml:space="preserve">remedy a </w:t>
      </w:r>
      <w:r w:rsidR="00B24A3B" w:rsidRPr="00065382">
        <w:t xml:space="preserve">breach </w:t>
      </w:r>
      <w:r w:rsidR="00D74BE4" w:rsidRPr="00065382">
        <w:t xml:space="preserve">of </w:t>
      </w:r>
      <w:r w:rsidR="00D339A3" w:rsidRPr="00065382">
        <w:t>the</w:t>
      </w:r>
      <w:r w:rsidR="00D74BE4" w:rsidRPr="00065382">
        <w:t xml:space="preserve"> Contract </w:t>
      </w:r>
      <w:r w:rsidR="00896BFA" w:rsidRPr="00065382">
        <w:t xml:space="preserve">which is capable of </w:t>
      </w:r>
      <w:r w:rsidR="005003CC" w:rsidRPr="00065382">
        <w:t>remedy</w:t>
      </w:r>
      <w:r w:rsidR="00896BFA" w:rsidRPr="00065382">
        <w:t xml:space="preserve"> </w:t>
      </w:r>
      <w:r w:rsidR="00B24A3B" w:rsidRPr="00065382">
        <w:t xml:space="preserve">within the </w:t>
      </w:r>
      <w:r w:rsidR="00D339A3" w:rsidRPr="00065382">
        <w:t xml:space="preserve">period </w:t>
      </w:r>
      <w:r w:rsidR="00D74BE4" w:rsidRPr="00065382">
        <w:t xml:space="preserve">specified by the Commonwealth </w:t>
      </w:r>
      <w:r w:rsidR="008F7B1E" w:rsidRPr="00065382">
        <w:t xml:space="preserve">in </w:t>
      </w:r>
      <w:r w:rsidR="00D74BE4" w:rsidRPr="00065382">
        <w:t xml:space="preserve">a notice of default </w:t>
      </w:r>
      <w:r w:rsidR="008F7B1E" w:rsidRPr="00065382">
        <w:t xml:space="preserve">issued </w:t>
      </w:r>
      <w:r w:rsidR="00D74BE4" w:rsidRPr="00065382">
        <w:t xml:space="preserve">by the Commonwealth to the </w:t>
      </w:r>
      <w:r w:rsidR="00CA7890" w:rsidRPr="00065382">
        <w:t>Contractor</w:t>
      </w:r>
      <w:r w:rsidR="008F7B1E" w:rsidRPr="00065382">
        <w:t xml:space="preserve"> requiring the Contractor to remedy the breach</w:t>
      </w:r>
      <w:r w:rsidR="00B24A3B" w:rsidRPr="00065382">
        <w:t>;</w:t>
      </w:r>
      <w:r w:rsidR="00F13910" w:rsidRPr="00065382">
        <w:t xml:space="preserve"> </w:t>
      </w:r>
    </w:p>
    <w:p w14:paraId="3068A2B2" w14:textId="7C4C06AE" w:rsidR="00BD2B60" w:rsidRPr="00065382" w:rsidRDefault="00B24A3B" w:rsidP="00D2346D">
      <w:pPr>
        <w:pStyle w:val="ATTANNLV3-ASDEFCON"/>
      </w:pPr>
      <w:bookmarkStart w:id="469" w:name="_Ref517697525"/>
      <w:r w:rsidRPr="00065382">
        <w:t>becomes bankrupt or insolvent</w:t>
      </w:r>
      <w:r w:rsidR="00F37563" w:rsidRPr="00970902">
        <w:t>, except to the extent the exercise of a right under this clause</w:t>
      </w:r>
      <w:r w:rsidR="00F124F9">
        <w:t xml:space="preserve"> </w:t>
      </w:r>
      <w:r w:rsidR="00F124F9">
        <w:fldChar w:fldCharType="begin"/>
      </w:r>
      <w:r w:rsidR="00F124F9">
        <w:instrText xml:space="preserve"> REF _Ref517697525 \w \h </w:instrText>
      </w:r>
      <w:r w:rsidR="00F124F9">
        <w:fldChar w:fldCharType="separate"/>
      </w:r>
      <w:r w:rsidR="00D51EEB">
        <w:t>16.1e</w:t>
      </w:r>
      <w:r w:rsidR="00F124F9">
        <w:fldChar w:fldCharType="end"/>
      </w:r>
      <w:r w:rsidR="00F37563" w:rsidRPr="00970902">
        <w:t xml:space="preserve"> is prevented by law</w:t>
      </w:r>
      <w:r w:rsidR="00BD2B60" w:rsidRPr="00065382">
        <w:t xml:space="preserve">; </w:t>
      </w:r>
      <w:ins w:id="470" w:author="Prabhu, Akshata MS" w:date="2024-08-22T10:43:00Z">
        <w:r w:rsidR="00BD2B60" w:rsidRPr="00065382">
          <w:t>or</w:t>
        </w:r>
      </w:ins>
      <w:bookmarkEnd w:id="469"/>
    </w:p>
    <w:p w14:paraId="39364A40" w14:textId="6519F9B1" w:rsidR="00B24A3B" w:rsidRPr="00065382" w:rsidRDefault="00BD2B60" w:rsidP="00D2346D">
      <w:pPr>
        <w:pStyle w:val="ATTANNLV3-ASDEFCON"/>
      </w:pPr>
      <w:r w:rsidRPr="00065382">
        <w:t xml:space="preserve">breaches any of its obligations under </w:t>
      </w:r>
      <w:r w:rsidR="00480FB4" w:rsidRPr="00065382">
        <w:t xml:space="preserve">clause </w:t>
      </w:r>
      <w:r w:rsidR="00480FB4" w:rsidRPr="00065382">
        <w:fldChar w:fldCharType="begin"/>
      </w:r>
      <w:r w:rsidR="00480FB4" w:rsidRPr="00065382">
        <w:instrText xml:space="preserve"> REF _Ref352935035 \r \h </w:instrText>
      </w:r>
      <w:r w:rsidR="00480FB4" w:rsidRPr="00065382">
        <w:fldChar w:fldCharType="separate"/>
      </w:r>
      <w:r w:rsidR="00D51EEB">
        <w:t>18</w:t>
      </w:r>
      <w:r w:rsidR="00480FB4" w:rsidRPr="00065382">
        <w:fldChar w:fldCharType="end"/>
      </w:r>
      <w:r w:rsidRPr="00065382">
        <w:t>.</w:t>
      </w:r>
    </w:p>
    <w:p w14:paraId="72CB4CF1" w14:textId="65738A3A" w:rsidR="001B4E68" w:rsidRPr="00065382" w:rsidRDefault="00C620E0" w:rsidP="00D2346D">
      <w:pPr>
        <w:pStyle w:val="ATTANNLV1-ASDEFCON"/>
      </w:pPr>
      <w:bookmarkStart w:id="471" w:name="_Toc232914718"/>
      <w:bookmarkStart w:id="472" w:name="_Toc172535253"/>
      <w:bookmarkStart w:id="473" w:name="_Toc143692142"/>
      <w:bookmarkStart w:id="474" w:name="_Toc153375138"/>
      <w:r w:rsidRPr="00065382">
        <w:t xml:space="preserve">Termination for </w:t>
      </w:r>
      <w:r w:rsidR="00F41CD2" w:rsidRPr="00065382">
        <w:t>C</w:t>
      </w:r>
      <w:r w:rsidRPr="00065382">
        <w:t>onvenience</w:t>
      </w:r>
      <w:bookmarkEnd w:id="471"/>
      <w:r w:rsidR="005C22B3" w:rsidRPr="00065382">
        <w:t xml:space="preserve"> (</w:t>
      </w:r>
      <w:del w:id="475" w:author="Prabhu, Akshata MS" w:date="2024-08-22T10:43:00Z">
        <w:r w:rsidR="005C22B3" w:rsidRPr="00065382">
          <w:delText>core</w:delText>
        </w:r>
      </w:del>
      <w:ins w:id="476" w:author="Prabhu, Akshata MS" w:date="2024-08-22T10:43:00Z">
        <w:r w:rsidR="00EA10D9">
          <w:t>Core</w:t>
        </w:r>
      </w:ins>
      <w:r w:rsidR="005C22B3" w:rsidRPr="00065382">
        <w:t>)</w:t>
      </w:r>
      <w:bookmarkEnd w:id="472"/>
      <w:bookmarkEnd w:id="473"/>
      <w:bookmarkEnd w:id="474"/>
    </w:p>
    <w:p w14:paraId="7C53B5A1" w14:textId="77777777" w:rsidR="00C620E0" w:rsidRPr="00065382" w:rsidRDefault="00C620E0" w:rsidP="00D2346D">
      <w:pPr>
        <w:pStyle w:val="ATTANNLV2-ASDEFCON"/>
      </w:pPr>
      <w:r w:rsidRPr="00065382">
        <w:t xml:space="preserve">In addition to any other rights it has under the Contract, the Commonwealth may at any time terminate the Contract by notifying the </w:t>
      </w:r>
      <w:r w:rsidR="00CA7890" w:rsidRPr="00065382">
        <w:t>Contractor</w:t>
      </w:r>
      <w:r w:rsidRPr="00065382">
        <w:t xml:space="preserve"> in writing. If the Commonwealth issues such a notice, the </w:t>
      </w:r>
      <w:r w:rsidR="00CA7890" w:rsidRPr="00065382">
        <w:t>Contractor</w:t>
      </w:r>
      <w:r w:rsidRPr="00065382">
        <w:t xml:space="preserve"> </w:t>
      </w:r>
      <w:r w:rsidR="00DB6543" w:rsidRPr="00065382">
        <w:t>shall</w:t>
      </w:r>
      <w:r w:rsidRPr="00065382">
        <w:t xml:space="preserve"> stop work in accordance with the notice, comply with any directions given by the Commonwealth and mitigate all loss, costs (including the costs of its compliance with any directions) and expenses in connection with the termination, including those arising from affected subc</w:t>
      </w:r>
      <w:r w:rsidR="001B302B" w:rsidRPr="00065382">
        <w:t>ontracts.</w:t>
      </w:r>
    </w:p>
    <w:p w14:paraId="326BD9E6" w14:textId="77777777" w:rsidR="00C620E0" w:rsidRPr="00065382" w:rsidRDefault="00C620E0" w:rsidP="00D2346D">
      <w:pPr>
        <w:pStyle w:val="ATTANNLV2-ASDEFCON"/>
      </w:pPr>
      <w:r w:rsidRPr="00065382">
        <w:t xml:space="preserve">The Commonwealth will only be liable for payments to the </w:t>
      </w:r>
      <w:r w:rsidR="00CA7890" w:rsidRPr="00065382">
        <w:t>Contractor</w:t>
      </w:r>
      <w:r w:rsidRPr="00065382">
        <w:t xml:space="preserve"> for </w:t>
      </w:r>
      <w:r w:rsidR="00791E4F" w:rsidRPr="00065382">
        <w:t>Services provided to the Commonwealth</w:t>
      </w:r>
      <w:r w:rsidRPr="00065382">
        <w:t xml:space="preserve"> before the effective date of termination and any reasonable costs incurred by the </w:t>
      </w:r>
      <w:r w:rsidR="00CA7890" w:rsidRPr="00065382">
        <w:t>Contractor</w:t>
      </w:r>
      <w:r w:rsidRPr="00065382">
        <w:t xml:space="preserve"> that are directly attributable to the termination, if the </w:t>
      </w:r>
      <w:r w:rsidR="00CA7890" w:rsidRPr="00065382">
        <w:t>Contractor</w:t>
      </w:r>
      <w:r w:rsidRPr="00065382">
        <w:t xml:space="preserve"> substantiates these amounts to the sat</w:t>
      </w:r>
      <w:r w:rsidR="00F732F5" w:rsidRPr="00065382">
        <w:t>isfaction of the Commonwealth.</w:t>
      </w:r>
    </w:p>
    <w:p w14:paraId="6E93227F" w14:textId="77777777" w:rsidR="00C620E0" w:rsidRPr="008D45E4" w:rsidRDefault="00C620E0" w:rsidP="00D2346D">
      <w:pPr>
        <w:pStyle w:val="ATTANNLV2-ASDEFCON"/>
        <w:rPr>
          <w:b/>
        </w:rPr>
      </w:pPr>
      <w:r w:rsidRPr="00065382">
        <w:t xml:space="preserve">The </w:t>
      </w:r>
      <w:r w:rsidR="00CA7890" w:rsidRPr="00065382">
        <w:t>Contractor</w:t>
      </w:r>
      <w:r w:rsidRPr="00065382">
        <w:t xml:space="preserve"> will not be entitled to profit anticipated on any part of the Contract terminated.</w:t>
      </w:r>
    </w:p>
    <w:p w14:paraId="1D9F4917" w14:textId="1C8ACBDA" w:rsidR="00BC3362" w:rsidRDefault="004C15CC" w:rsidP="00BC3362">
      <w:pPr>
        <w:pStyle w:val="ATTANNLV1-ASDEFCON"/>
      </w:pPr>
      <w:bookmarkStart w:id="477" w:name="_Ref352935035"/>
      <w:bookmarkStart w:id="478" w:name="_Toc232914719"/>
      <w:bookmarkStart w:id="479" w:name="_Toc172535254"/>
      <w:bookmarkStart w:id="480" w:name="_Toc143692143"/>
      <w:bookmarkStart w:id="481" w:name="_Toc153375139"/>
      <w:r w:rsidRPr="00065382">
        <w:t xml:space="preserve">Security and </w:t>
      </w:r>
      <w:r w:rsidR="00BC3BBB" w:rsidRPr="00065382">
        <w:t>S</w:t>
      </w:r>
      <w:r w:rsidRPr="00065382">
        <w:t>afety</w:t>
      </w:r>
      <w:bookmarkEnd w:id="477"/>
      <w:bookmarkEnd w:id="478"/>
      <w:r w:rsidR="005C22B3" w:rsidRPr="00065382">
        <w:t xml:space="preserve"> (</w:t>
      </w:r>
      <w:del w:id="482" w:author="Prabhu, Akshata MS" w:date="2024-08-22T10:43:00Z">
        <w:r w:rsidR="005C22B3" w:rsidRPr="00065382">
          <w:delText>core</w:delText>
        </w:r>
      </w:del>
      <w:ins w:id="483" w:author="Prabhu, Akshata MS" w:date="2024-08-22T10:43:00Z">
        <w:r w:rsidR="00EA10D9">
          <w:t>Core</w:t>
        </w:r>
      </w:ins>
      <w:r w:rsidR="005C22B3" w:rsidRPr="00065382">
        <w:t>)</w:t>
      </w:r>
      <w:bookmarkEnd w:id="479"/>
      <w:bookmarkEnd w:id="480"/>
      <w:bookmarkEnd w:id="481"/>
    </w:p>
    <w:p w14:paraId="02C3C104" w14:textId="77777777" w:rsidR="00BC3362" w:rsidRPr="008D45E4" w:rsidRDefault="00BC3362" w:rsidP="008D45E4">
      <w:pPr>
        <w:pStyle w:val="Note-ASDEFCON"/>
        <w:shd w:val="clear" w:color="auto" w:fill="000000" w:themeFill="text1"/>
        <w:rPr>
          <w:rFonts w:eastAsia="Calibri"/>
          <w:color w:val="FFFFFF"/>
        </w:rPr>
      </w:pPr>
      <w:r w:rsidRPr="008D45E4">
        <w:rPr>
          <w:rFonts w:eastAsia="Calibri"/>
          <w:color w:val="FFFFFF"/>
        </w:rPr>
        <w:t xml:space="preserve">Note to drafters: The ASDEFCON (Shortform Services) template has been developed specifically for low risk and low value service requirements and does not contemplate that there will be complex security arrangements involved in the procurement. </w:t>
      </w:r>
    </w:p>
    <w:p w14:paraId="2AD058C6" w14:textId="77777777" w:rsidR="00BC3362" w:rsidRPr="008D45E4" w:rsidRDefault="00BC3362" w:rsidP="008D45E4">
      <w:pPr>
        <w:pStyle w:val="Note-ASDEFCON"/>
        <w:shd w:val="clear" w:color="auto" w:fill="000000" w:themeFill="text1"/>
        <w:rPr>
          <w:rFonts w:eastAsia="Calibri"/>
          <w:color w:val="FFFFFF"/>
        </w:rPr>
      </w:pPr>
      <w:r w:rsidRPr="008D45E4">
        <w:rPr>
          <w:rFonts w:eastAsia="Calibri"/>
          <w:color w:val="FFFFFF"/>
        </w:rPr>
        <w:t>Drafters should consider whether Defence Industry Security Program (DISP) membership in accordance with Control 16.1 of the DSPF is required for this contract. For further assistance and guidance in relation to determining whether DISP membership is required, refer to DISP Factsheet here:</w:t>
      </w:r>
    </w:p>
    <w:p w14:paraId="13BB34E7" w14:textId="77777777" w:rsidR="00696214" w:rsidRDefault="00696214" w:rsidP="006459AF">
      <w:pPr>
        <w:pStyle w:val="NoteToDraftersBullets-ASDEFCON"/>
        <w:rPr>
          <w:del w:id="484" w:author="Prabhu, Akshata MS" w:date="2024-08-22T10:43:00Z"/>
        </w:rPr>
      </w:pPr>
      <w:del w:id="485" w:author="Prabhu, Akshata MS" w:date="2024-08-22T10:43:00Z">
        <w:r w:rsidRPr="006459AF">
          <w:delText>http://ibss/PublishedWebsite/LatestFinal/836F0CF2-84F0-43C2-8A34-6D34BD246B0D/Item/EBDAF9B0-2B07-45D4-BC51-67963BAA2394</w:delText>
        </w:r>
      </w:del>
    </w:p>
    <w:p w14:paraId="15EA5EC1" w14:textId="308CE33A" w:rsidR="00BC3362" w:rsidRPr="00BC3362" w:rsidRDefault="008D45E4" w:rsidP="00BC3362">
      <w:pPr>
        <w:pStyle w:val="Note-ASDEFCON"/>
        <w:shd w:val="clear" w:color="auto" w:fill="000000" w:themeFill="text1"/>
        <w:rPr>
          <w:ins w:id="486" w:author="Prabhu, Akshata MS" w:date="2024-08-22T10:43:00Z"/>
          <w:rFonts w:eastAsia="Calibri"/>
          <w:color w:val="FFFFFF"/>
        </w:rPr>
      </w:pPr>
      <w:ins w:id="487" w:author="Prabhu, Akshata MS" w:date="2024-08-22T10:43:00Z">
        <w:r>
          <w:fldChar w:fldCharType="begin"/>
        </w:r>
        <w:r>
          <w:instrText xml:space="preserve"> HYPERLINK "http://drnet/casg/commercial/CommercialPolicyFramework/Pages/Factsheets-and-Guidance.aspx"</w:instrText>
        </w:r>
        <w:r>
          <w:instrText xml:space="preserve"> </w:instrText>
        </w:r>
        <w:r>
          <w:fldChar w:fldCharType="separate"/>
        </w:r>
        <w:r w:rsidR="00BC3362" w:rsidRPr="00BC3362">
          <w:rPr>
            <w:rFonts w:eastAsia="Calibri"/>
            <w:color w:val="FFFFFF"/>
          </w:rPr>
          <w:t>http://drnet/casg/commercial/CommercialPolicyFramework/Pages/Factsheets-and-Guidance.aspx</w:t>
        </w:r>
        <w:r>
          <w:rPr>
            <w:rFonts w:eastAsia="Calibri"/>
            <w:color w:val="FFFFFF"/>
          </w:rPr>
          <w:fldChar w:fldCharType="end"/>
        </w:r>
      </w:ins>
    </w:p>
    <w:p w14:paraId="5B41CCC8" w14:textId="77777777" w:rsidR="00BC3362" w:rsidRPr="008D45E4" w:rsidRDefault="00BC3362" w:rsidP="008D45E4">
      <w:pPr>
        <w:pStyle w:val="Note-ASDEFCON"/>
        <w:shd w:val="clear" w:color="auto" w:fill="000000" w:themeFill="text1"/>
        <w:rPr>
          <w:rFonts w:eastAsia="Calibri"/>
          <w:color w:val="FFFFFF"/>
        </w:rPr>
      </w:pPr>
      <w:r w:rsidRPr="008D45E4">
        <w:rPr>
          <w:rFonts w:eastAsia="Calibri"/>
          <w:color w:val="FFFFFF"/>
        </w:rPr>
        <w:t>If it is determined that DISP membership is required, a more extensive template will be required and drafters should refer to the ASDEFCON Suite of Tendering and Contracting Templates available at:</w:t>
      </w:r>
    </w:p>
    <w:p w14:paraId="0659F71E" w14:textId="0FE93912" w:rsidR="00BC3362" w:rsidRPr="008D45E4" w:rsidRDefault="00BC3362" w:rsidP="008D45E4">
      <w:pPr>
        <w:pStyle w:val="Note-ASDEFCON"/>
        <w:shd w:val="clear" w:color="auto" w:fill="000000" w:themeFill="text1"/>
        <w:rPr>
          <w:rFonts w:eastAsia="Calibri"/>
          <w:color w:val="FFFFFF"/>
        </w:rPr>
      </w:pPr>
      <w:r w:rsidRPr="008D45E4">
        <w:rPr>
          <w:rFonts w:eastAsia="Calibri"/>
          <w:color w:val="FFFFFF"/>
        </w:rPr>
        <w:t>http://drnet/casg/commercial/CommercialPolicyFramework/Pages/ASDEFCON-Templates.aspx</w:t>
      </w:r>
      <w:del w:id="488" w:author="Prabhu, Akshata MS" w:date="2024-08-22T10:43:00Z">
        <w:r w:rsidR="00C82057">
          <w:rPr>
            <w:rFonts w:eastAsia="Calibri"/>
          </w:rPr>
          <w:delText>.</w:delText>
        </w:r>
      </w:del>
    </w:p>
    <w:p w14:paraId="4469E0F0" w14:textId="77777777" w:rsidR="00444797" w:rsidRPr="00065382" w:rsidRDefault="00444797" w:rsidP="00D2346D">
      <w:pPr>
        <w:pStyle w:val="ATTANNLV2-ASDEFCON"/>
      </w:pPr>
      <w:r w:rsidRPr="00065382">
        <w:t xml:space="preserve">If the Commonwealth provides the Contractor with access to any Commonwealth place, area or facility, the Contractor </w:t>
      </w:r>
      <w:r w:rsidR="006B5BE4" w:rsidRPr="00065382">
        <w:t>shall</w:t>
      </w:r>
      <w:r w:rsidRPr="00065382">
        <w:t xml:space="preserve"> comply with any security and safety requirements notified to the Contractor by the Commonwealth or of which the Contractor is aware and ensure that its officers, employees, agents and subcontractors are aware of and comply with such security and safety requirements. </w:t>
      </w:r>
    </w:p>
    <w:p w14:paraId="2CE72304" w14:textId="77777777" w:rsidR="0067580A" w:rsidRDefault="00444797" w:rsidP="00D2346D">
      <w:pPr>
        <w:pStyle w:val="ATTANNLV2-ASDEFCON"/>
      </w:pPr>
      <w:r w:rsidRPr="00065382">
        <w:t xml:space="preserve">The Contractor </w:t>
      </w:r>
      <w:r w:rsidR="006B5BE4" w:rsidRPr="00065382">
        <w:t>shall</w:t>
      </w:r>
    </w:p>
    <w:p w14:paraId="3A372366" w14:textId="77777777" w:rsidR="0067580A" w:rsidRDefault="0067580A" w:rsidP="0067580A">
      <w:pPr>
        <w:pStyle w:val="ATTANNLV3-ASDEFCON"/>
        <w:rPr>
          <w:rFonts w:eastAsia="Calibri"/>
        </w:rPr>
      </w:pPr>
      <w:r w:rsidRPr="003A07C3">
        <w:rPr>
          <w:rFonts w:eastAsia="Calibri"/>
        </w:rPr>
        <w:t xml:space="preserve">comply with, and </w:t>
      </w:r>
      <w:r>
        <w:rPr>
          <w:rFonts w:eastAsia="Calibri"/>
        </w:rPr>
        <w:t>shall</w:t>
      </w:r>
      <w:r w:rsidRPr="003A07C3">
        <w:rPr>
          <w:rFonts w:eastAsia="Calibri"/>
        </w:rPr>
        <w:t xml:space="preserve"> ensure that all subcontractors comply with, the applicable </w:t>
      </w:r>
      <w:bookmarkStart w:id="489" w:name="OLE_LINK32"/>
      <w:r w:rsidRPr="003A07C3">
        <w:rPr>
          <w:rFonts w:eastAsia="Calibri"/>
        </w:rPr>
        <w:t>WHS Legislation</w:t>
      </w:r>
      <w:bookmarkEnd w:id="489"/>
      <w:r w:rsidRPr="003A07C3">
        <w:rPr>
          <w:rFonts w:eastAsia="Calibri"/>
        </w:rPr>
        <w:t xml:space="preserve"> when performing work under the Contract</w:t>
      </w:r>
      <w:r>
        <w:rPr>
          <w:rFonts w:eastAsia="Calibri"/>
        </w:rPr>
        <w:t>; and</w:t>
      </w:r>
    </w:p>
    <w:p w14:paraId="7055DCD0" w14:textId="77777777" w:rsidR="00444797" w:rsidRPr="00065382" w:rsidRDefault="0067580A" w:rsidP="0067580A">
      <w:pPr>
        <w:pStyle w:val="ATTANNLV3-ASDEFCON"/>
      </w:pPr>
      <w:r>
        <w:rPr>
          <w:rFonts w:eastAsia="Calibri"/>
        </w:rPr>
        <w:t>where applicable, comply with, and shall ensure that all subcontractors comply with,</w:t>
      </w:r>
      <w:r w:rsidRPr="003A07C3">
        <w:rPr>
          <w:rFonts w:eastAsia="Calibri"/>
        </w:rPr>
        <w:t xml:space="preserve">  the obligation under the WHS Legislation to, so far as is reasonably practicable, consult, co-operate and co-ordinate activities with the Commonwealth</w:t>
      </w:r>
      <w:r>
        <w:rPr>
          <w:rFonts w:eastAsia="Calibri"/>
        </w:rPr>
        <w:t>, the Contractor or the subcontractors (as the case may be)</w:t>
      </w:r>
      <w:r w:rsidRPr="003A07C3">
        <w:rPr>
          <w:rFonts w:eastAsia="Calibri"/>
        </w:rPr>
        <w:t xml:space="preserve"> and any other person who, concurrently with the </w:t>
      </w:r>
      <w:r>
        <w:rPr>
          <w:rFonts w:eastAsia="Calibri"/>
        </w:rPr>
        <w:t xml:space="preserve">Commonwealth, the </w:t>
      </w:r>
      <w:r w:rsidRPr="003A07C3">
        <w:rPr>
          <w:rFonts w:eastAsia="Calibri"/>
        </w:rPr>
        <w:t>Contractor</w:t>
      </w:r>
      <w:r>
        <w:rPr>
          <w:rFonts w:eastAsia="Calibri"/>
        </w:rPr>
        <w:t xml:space="preserve"> or the subcontractor (as the case may be)</w:t>
      </w:r>
      <w:r w:rsidRPr="003A07C3">
        <w:rPr>
          <w:rFonts w:eastAsia="Calibri"/>
        </w:rPr>
        <w:t>, has a work health and safety duty under the WHS Legislation in relation to the same matter</w:t>
      </w:r>
      <w:r w:rsidR="00444797" w:rsidRPr="00065382">
        <w:t xml:space="preserve">. </w:t>
      </w:r>
    </w:p>
    <w:p w14:paraId="290512D2" w14:textId="77777777" w:rsidR="00444797" w:rsidRPr="00065382" w:rsidRDefault="0067580A" w:rsidP="00D2346D">
      <w:pPr>
        <w:pStyle w:val="ATTANNLV2-ASDEFCON"/>
      </w:pPr>
      <w:r w:rsidRPr="00522731">
        <w:rPr>
          <w:rFonts w:eastAsia="Calibri"/>
          <w:bCs/>
          <w:szCs w:val="22"/>
        </w:rPr>
        <w:t>Without limiting the Contractor’s obligations under the Contract or at law</w:t>
      </w:r>
      <w:r>
        <w:rPr>
          <w:rFonts w:eastAsia="Calibri"/>
          <w:bCs/>
          <w:szCs w:val="22"/>
        </w:rPr>
        <w:t xml:space="preserve"> or in equity</w:t>
      </w:r>
      <w:r w:rsidRPr="00522731">
        <w:rPr>
          <w:rFonts w:eastAsia="Calibri"/>
          <w:bCs/>
          <w:szCs w:val="22"/>
        </w:rPr>
        <w:t xml:space="preserve"> (and subject to any relevant foreign government restrictions), t</w:t>
      </w:r>
      <w:r w:rsidRPr="00522731">
        <w:rPr>
          <w:rFonts w:eastAsia="Calibri"/>
          <w:bCs/>
          <w:szCs w:val="20"/>
        </w:rPr>
        <w:t xml:space="preserve">he Contractor </w:t>
      </w:r>
      <w:r>
        <w:rPr>
          <w:rFonts w:eastAsia="Calibri"/>
          <w:bCs/>
          <w:szCs w:val="20"/>
        </w:rPr>
        <w:t xml:space="preserve">shall, in connection with </w:t>
      </w:r>
      <w:r w:rsidRPr="0067580A">
        <w:rPr>
          <w:rFonts w:eastAsia="Calibri"/>
          <w:bCs/>
          <w:szCs w:val="20"/>
        </w:rPr>
        <w:t>or related to</w:t>
      </w:r>
      <w:r>
        <w:rPr>
          <w:rFonts w:eastAsia="Calibri"/>
          <w:bCs/>
          <w:szCs w:val="20"/>
        </w:rPr>
        <w:t xml:space="preserve"> the Services,</w:t>
      </w:r>
      <w:r w:rsidRPr="00522731">
        <w:rPr>
          <w:rFonts w:eastAsia="Calibri"/>
          <w:bCs/>
          <w:szCs w:val="20"/>
        </w:rPr>
        <w:t xml:space="preserve"> provide, and </w:t>
      </w:r>
      <w:r>
        <w:rPr>
          <w:rFonts w:eastAsia="Calibri"/>
          <w:bCs/>
          <w:szCs w:val="20"/>
        </w:rPr>
        <w:t>shall</w:t>
      </w:r>
      <w:r w:rsidRPr="00522731">
        <w:rPr>
          <w:rFonts w:eastAsia="Calibri"/>
          <w:bCs/>
          <w:szCs w:val="20"/>
        </w:rPr>
        <w:t xml:space="preserve"> use its </w:t>
      </w:r>
      <w:r w:rsidR="00B021F6">
        <w:rPr>
          <w:rFonts w:eastAsia="Calibri"/>
          <w:bCs/>
          <w:szCs w:val="20"/>
        </w:rPr>
        <w:t>reasonable</w:t>
      </w:r>
      <w:r w:rsidRPr="00522731">
        <w:rPr>
          <w:rFonts w:eastAsia="Calibri"/>
          <w:bCs/>
          <w:szCs w:val="20"/>
        </w:rPr>
        <w:t xml:space="preserve"> endeavours to ensure that a subcontractor provides, to the Commonwealth within 14 days (or such other period as agreed by the Commonwealth in writing) of a request by the </w:t>
      </w:r>
      <w:r w:rsidRPr="00522731">
        <w:rPr>
          <w:rFonts w:eastAsia="Calibri" w:cs="Arial"/>
          <w:bCs/>
          <w:szCs w:val="22"/>
        </w:rPr>
        <w:t>Commonwealth</w:t>
      </w:r>
      <w:r w:rsidRPr="00522731">
        <w:rPr>
          <w:rFonts w:eastAsia="Calibri"/>
          <w:bCs/>
          <w:szCs w:val="20"/>
        </w:rPr>
        <w:t xml:space="preserve"> any information or copies of documentation requested by the Commonwealth and held by the Contractor or subcontractor (as the case may be) to enable the Commonwealth to comply with its obligations under the WHS Legislation</w:t>
      </w:r>
      <w:r w:rsidR="00444797" w:rsidRPr="00065382">
        <w:t>.</w:t>
      </w:r>
    </w:p>
    <w:p w14:paraId="42AFD47C" w14:textId="77777777" w:rsidR="00444797" w:rsidRDefault="00444797" w:rsidP="00D2346D">
      <w:pPr>
        <w:pStyle w:val="ATTANNLV2-ASDEFCON"/>
      </w:pPr>
      <w:r w:rsidRPr="00065382">
        <w:t xml:space="preserve">The Contractor </w:t>
      </w:r>
      <w:r w:rsidR="006B5BE4" w:rsidRPr="00065382">
        <w:t>shall</w:t>
      </w:r>
      <w:r w:rsidRPr="00065382">
        <w:t xml:space="preserve"> not use Asbestos Containing Material in providing the Services and </w:t>
      </w:r>
      <w:r w:rsidR="006B5BE4" w:rsidRPr="00065382">
        <w:t>shall</w:t>
      </w:r>
      <w:r w:rsidRPr="00065382">
        <w:t xml:space="preserve"> not take </w:t>
      </w:r>
      <w:r w:rsidR="0067580A">
        <w:t xml:space="preserve">any </w:t>
      </w:r>
      <w:r w:rsidRPr="00065382">
        <w:t>Asbestos Containing Material</w:t>
      </w:r>
      <w:r w:rsidRPr="00065382" w:rsidDel="00EE3A6A">
        <w:t xml:space="preserve"> </w:t>
      </w:r>
      <w:r w:rsidRPr="00065382">
        <w:t>onto Commonwealth premises in connection with providing the Services.</w:t>
      </w:r>
    </w:p>
    <w:p w14:paraId="6E777CD9" w14:textId="77777777" w:rsidR="0067580A" w:rsidRPr="0067580A" w:rsidRDefault="0067580A" w:rsidP="0067580A">
      <w:pPr>
        <w:pStyle w:val="ATTANNLV2-ASDEFCON"/>
        <w:rPr>
          <w:rFonts w:eastAsia="Calibri"/>
        </w:rPr>
      </w:pPr>
      <w:r w:rsidRPr="0067580A">
        <w:rPr>
          <w:rFonts w:eastAsia="Calibri"/>
        </w:rPr>
        <w:t xml:space="preserve">If a Notifiable Incident occurs in connection with work carried out under the Contract: </w:t>
      </w:r>
    </w:p>
    <w:p w14:paraId="78FD8EEF" w14:textId="77777777" w:rsidR="0067580A" w:rsidRPr="0067580A" w:rsidRDefault="0067580A" w:rsidP="0067580A">
      <w:pPr>
        <w:pStyle w:val="ATTANNLV3-ASDEFCON"/>
        <w:rPr>
          <w:rFonts w:eastAsia="Calibri"/>
        </w:rPr>
      </w:pPr>
      <w:r w:rsidRPr="0067580A">
        <w:rPr>
          <w:rFonts w:eastAsia="Calibri"/>
        </w:rPr>
        <w:t xml:space="preserve">on Commonwealth premises; </w:t>
      </w:r>
    </w:p>
    <w:p w14:paraId="32615BA3" w14:textId="77777777" w:rsidR="0067580A" w:rsidRPr="0067580A" w:rsidRDefault="0067580A" w:rsidP="0067580A">
      <w:pPr>
        <w:pStyle w:val="ATTANNLV3-ASDEFCON"/>
        <w:rPr>
          <w:rFonts w:eastAsia="Calibri"/>
        </w:rPr>
      </w:pPr>
      <w:r w:rsidRPr="0067580A">
        <w:rPr>
          <w:rFonts w:eastAsia="Calibri"/>
        </w:rPr>
        <w:t xml:space="preserve">which involves Commonwealth personnel; or </w:t>
      </w:r>
    </w:p>
    <w:p w14:paraId="5C055CF2" w14:textId="77777777" w:rsidR="0067580A" w:rsidRPr="0067580A" w:rsidRDefault="0067580A" w:rsidP="0067580A">
      <w:pPr>
        <w:pStyle w:val="ATTANNLV3-ASDEFCON"/>
        <w:rPr>
          <w:rFonts w:eastAsia="Calibri"/>
        </w:rPr>
      </w:pPr>
      <w:r w:rsidRPr="0067580A">
        <w:rPr>
          <w:rFonts w:eastAsia="Calibri"/>
        </w:rPr>
        <w:t xml:space="preserve">which involves a Commonwealth specified system of work, </w:t>
      </w:r>
    </w:p>
    <w:p w14:paraId="54CB9CDC" w14:textId="77777777" w:rsidR="0067580A" w:rsidRPr="0067580A" w:rsidRDefault="0067580A" w:rsidP="0067580A">
      <w:pPr>
        <w:pStyle w:val="ATTANNLV2NONUM-ASDEFCON"/>
        <w:rPr>
          <w:rFonts w:eastAsia="Calibri"/>
        </w:rPr>
      </w:pPr>
      <w:r w:rsidRPr="0067580A">
        <w:rPr>
          <w:rFonts w:eastAsia="Calibri"/>
        </w:rPr>
        <w:t xml:space="preserve">the Contractor </w:t>
      </w:r>
      <w:r>
        <w:rPr>
          <w:rFonts w:eastAsia="Calibri"/>
        </w:rPr>
        <w:t>shall</w:t>
      </w:r>
      <w:r w:rsidRPr="0067580A">
        <w:rPr>
          <w:rFonts w:eastAsia="Calibri"/>
        </w:rPr>
        <w:t>:</w:t>
      </w:r>
    </w:p>
    <w:p w14:paraId="224D81CF" w14:textId="77777777" w:rsidR="0067580A" w:rsidRPr="0067580A" w:rsidRDefault="0067580A" w:rsidP="0067580A">
      <w:pPr>
        <w:pStyle w:val="ATTANNLV3-ASDEFCON"/>
        <w:rPr>
          <w:rFonts w:eastAsia="Calibri"/>
        </w:rPr>
      </w:pPr>
      <w:r w:rsidRPr="0067580A">
        <w:rPr>
          <w:rFonts w:eastAsia="Calibri"/>
        </w:rPr>
        <w:t>immediately report the incident to the Commonwealth;</w:t>
      </w:r>
    </w:p>
    <w:p w14:paraId="1279AC88" w14:textId="77777777" w:rsidR="0067580A" w:rsidRPr="0067580A" w:rsidRDefault="0067580A" w:rsidP="0067580A">
      <w:pPr>
        <w:pStyle w:val="ATTANNLV3-ASDEFCON"/>
        <w:rPr>
          <w:rFonts w:eastAsia="Calibri"/>
        </w:rPr>
      </w:pPr>
      <w:r w:rsidRPr="0067580A">
        <w:rPr>
          <w:rFonts w:eastAsia="Calibri"/>
        </w:rPr>
        <w:t xml:space="preserve">promptly provide the Commonwealth with copies of any notices or other documentation provided to, or issued by, the relevant Commonwealth, State or Territory regulator in relation to the Notifiable Incident;  </w:t>
      </w:r>
    </w:p>
    <w:p w14:paraId="60DC9813" w14:textId="77777777" w:rsidR="0067580A" w:rsidRPr="0067580A" w:rsidRDefault="0067580A" w:rsidP="0067580A">
      <w:pPr>
        <w:pStyle w:val="ATTANNLV3-ASDEFCON"/>
        <w:rPr>
          <w:rFonts w:eastAsia="Calibri"/>
        </w:rPr>
      </w:pPr>
      <w:r w:rsidRPr="0067580A">
        <w:rPr>
          <w:rFonts w:eastAsia="Calibri"/>
        </w:rPr>
        <w:t xml:space="preserve">provide the Commonwealth with such other information as may be required by the Commonwealth to facilitate the notification to or investigation by the Commonwealth regulator of the Notifiable Incident in accordance with the WHS Legislation (including the completion of the Department of Defence Form AE527 (as amended or replaced from time to time)); and </w:t>
      </w:r>
    </w:p>
    <w:p w14:paraId="09C2F35D" w14:textId="77777777" w:rsidR="0067580A" w:rsidRPr="0067580A" w:rsidRDefault="0067580A" w:rsidP="0067580A">
      <w:pPr>
        <w:pStyle w:val="ATTANNLV3-ASDEFCON"/>
        <w:rPr>
          <w:rFonts w:eastAsia="Calibri"/>
        </w:rPr>
      </w:pPr>
      <w:r w:rsidRPr="0067580A">
        <w:rPr>
          <w:rFonts w:eastAsia="Calibri"/>
        </w:rPr>
        <w:t>provide other reasonable assistance required by the Commonwealth to undertake mandatory incident reporting.</w:t>
      </w:r>
    </w:p>
    <w:p w14:paraId="013F0F08" w14:textId="77777777" w:rsidR="00897C9A" w:rsidRPr="00065382" w:rsidRDefault="00444797" w:rsidP="00897C9A">
      <w:pPr>
        <w:pStyle w:val="NoteToDraftersBullets-ASDEFCON"/>
        <w:numPr>
          <w:ilvl w:val="0"/>
          <w:numId w:val="0"/>
        </w:numPr>
        <w:rPr>
          <w:del w:id="490" w:author="Prabhu, Akshata MS" w:date="2024-08-22T10:43:00Z"/>
        </w:rPr>
      </w:pPr>
      <w:r w:rsidRPr="00065382">
        <w:rPr>
          <w:rFonts w:eastAsia="Calibri"/>
        </w:rPr>
        <w:t xml:space="preserve">Note to drafters:  The ASDEFCON (Shortform Services) template has been developed specifically for low risk and low value service requirements and does not contemplate that deliverables will be provided which may contain </w:t>
      </w:r>
      <w:r w:rsidR="001E1C89" w:rsidRPr="00065382">
        <w:rPr>
          <w:rFonts w:eastAsia="Calibri"/>
        </w:rPr>
        <w:t>problematic substances.</w:t>
      </w:r>
      <w:r w:rsidRPr="00065382">
        <w:rPr>
          <w:rFonts w:eastAsia="Calibri"/>
        </w:rPr>
        <w:t xml:space="preserve">  Drafters are advised to contact </w:t>
      </w:r>
      <w:r w:rsidR="00CD6E89">
        <w:rPr>
          <w:rFonts w:eastAsia="Calibri"/>
        </w:rPr>
        <w:t xml:space="preserve">their relevant procurement and contracting support officer </w:t>
      </w:r>
      <w:ins w:id="491" w:author="Prabhu, Akshata MS" w:date="2024-08-22T10:43:00Z">
        <w:r w:rsidR="00CD6E89">
          <w:rPr>
            <w:rFonts w:eastAsia="Calibri"/>
          </w:rPr>
          <w:t xml:space="preserve">(to find your procurement and contracting support officer, use the Procurement and Contracting Help Desk Kiosk at: </w:t>
        </w:r>
        <w:r w:rsidR="008D45E4">
          <w:fldChar w:fldCharType="begin"/>
        </w:r>
        <w:r w:rsidR="008D45E4">
          <w:instrText xml:space="preserve"> HYPERLINK "http://ibss/PublishedWebsite/LatestFinal/836F0CF2-84F0-43C2-8A34-6D34BD246B0D/Item/4CF28BC</w:instrText>
        </w:r>
        <w:r w:rsidR="008D45E4">
          <w:instrText xml:space="preserve">F-F8DE-4210-82A3-37CCF965EE98" </w:instrText>
        </w:r>
        <w:r w:rsidR="008D45E4">
          <w:fldChar w:fldCharType="separate"/>
        </w:r>
        <w:r w:rsidR="00573FBB" w:rsidRPr="00573FBB">
          <w:rPr>
            <w:rStyle w:val="Hyperlink"/>
            <w:rFonts w:eastAsia="Calibri"/>
          </w:rPr>
          <w:t>http://ibss/PublishedWebsite/LatestFinal/836F0CF2-84F0-43C2-8A34-6D34BD246B0D/Item/4CF28BCF-F8DE-4210-82A3-37CCF965EE98</w:t>
        </w:r>
        <w:r w:rsidR="008D45E4">
          <w:rPr>
            <w:rStyle w:val="Hyperlink"/>
            <w:rFonts w:eastAsia="Calibri"/>
          </w:rPr>
          <w:fldChar w:fldCharType="end"/>
        </w:r>
      </w:ins>
      <w:r w:rsidRPr="00065382">
        <w:rPr>
          <w:rFonts w:eastAsia="Calibri"/>
        </w:rPr>
        <w:t>if deliverables to be provided under the Contract may contain</w:t>
      </w:r>
      <w:r w:rsidR="001E1C89" w:rsidRPr="00065382">
        <w:rPr>
          <w:rFonts w:eastAsia="Calibri"/>
        </w:rPr>
        <w:t xml:space="preserve"> problematic substances</w:t>
      </w:r>
      <w:r w:rsidRPr="00065382">
        <w:rPr>
          <w:rFonts w:eastAsia="Calibri"/>
        </w:rPr>
        <w:t>.</w:t>
      </w:r>
      <w:del w:id="492" w:author="Prabhu, Akshata MS" w:date="2024-08-22T10:43:00Z">
        <w:r w:rsidR="00897C9A" w:rsidRPr="00065382">
          <w:rPr>
            <w:rFonts w:eastAsia="Calibri"/>
          </w:rPr>
          <w:delText xml:space="preserve"> </w:delText>
        </w:r>
      </w:del>
    </w:p>
    <w:p w14:paraId="6B304ED1" w14:textId="77777777" w:rsidR="001962F1" w:rsidRDefault="00897C9A" w:rsidP="006459AF">
      <w:pPr>
        <w:pStyle w:val="NoteToDrafters-ASDEFCON"/>
        <w:rPr>
          <w:del w:id="493" w:author="Prabhu, Akshata MS" w:date="2024-08-22T10:43:00Z"/>
          <w:rFonts w:eastAsia="Calibri"/>
        </w:rPr>
      </w:pPr>
      <w:del w:id="494" w:author="Prabhu, Akshata MS" w:date="2024-08-22T10:43:00Z">
        <w:r>
          <w:rPr>
            <w:rFonts w:eastAsia="Calibri"/>
          </w:rPr>
          <w:delText>T</w:delText>
        </w:r>
        <w:r w:rsidR="00CD6E89">
          <w:rPr>
            <w:rFonts w:eastAsia="Calibri"/>
          </w:rPr>
          <w:delText>o find your procurement and contracting support officer</w:delText>
        </w:r>
        <w:r w:rsidR="00C82057">
          <w:rPr>
            <w:rFonts w:eastAsia="Calibri"/>
          </w:rPr>
          <w:delText>, seek commercial support here</w:delText>
        </w:r>
        <w:r w:rsidR="00CD6E89">
          <w:rPr>
            <w:rFonts w:eastAsia="Calibri"/>
          </w:rPr>
          <w:delText xml:space="preserve">: </w:delText>
        </w:r>
      </w:del>
    </w:p>
    <w:p w14:paraId="16FEDDD3" w14:textId="374C8883" w:rsidR="00444797" w:rsidRPr="00065382" w:rsidRDefault="00C82057" w:rsidP="008D45E4">
      <w:pPr>
        <w:pStyle w:val="NoteToDrafters-ASDEFCON"/>
        <w:keepNext w:val="0"/>
      </w:pPr>
      <w:del w:id="495" w:author="Prabhu, Akshata MS" w:date="2024-08-22T10:43:00Z">
        <w:r w:rsidRPr="006459AF">
          <w:delText>http://ibss/PublishedWebsite/LatestFinal/836F0CF2-84F0-43C2-8A34-6D34BD246B0D/Item/4CF28BCF-F8DE-4210-82A3-37CCF965EE98</w:delText>
        </w:r>
        <w:r w:rsidR="001962F1">
          <w:delText xml:space="preserve">. </w:delText>
        </w:r>
        <w:r w:rsidR="00CD6E89">
          <w:rPr>
            <w:rFonts w:eastAsia="Calibri"/>
          </w:rPr>
          <w:delText xml:space="preserve"> </w:delText>
        </w:r>
      </w:del>
      <w:r w:rsidR="00444797" w:rsidRPr="00065382">
        <w:rPr>
          <w:rFonts w:eastAsia="Calibri"/>
        </w:rPr>
        <w:t xml:space="preserve"> </w:t>
      </w:r>
    </w:p>
    <w:p w14:paraId="4A90B37B" w14:textId="77777777" w:rsidR="00444797" w:rsidRPr="00065382" w:rsidRDefault="00444797" w:rsidP="008B475C">
      <w:pPr>
        <w:pStyle w:val="ATTANNLV2-ASDEFCON"/>
      </w:pPr>
      <w:r w:rsidRPr="00065382">
        <w:t xml:space="preserve">To the extent not inconsistent with the express requirements of the Contract, the Commonwealth may direct the Contractor to take specified measures that the Commonwealth considers reasonably necessary to comply with applicable legislation relating to work health and safety, including the WHS Legislation, in relation to the provision of the Services. </w:t>
      </w:r>
      <w:r w:rsidR="00D75A8E">
        <w:t xml:space="preserve"> </w:t>
      </w:r>
      <w:r w:rsidRPr="00065382">
        <w:t xml:space="preserve">The Contractor </w:t>
      </w:r>
      <w:r w:rsidR="006B5BE4" w:rsidRPr="00065382">
        <w:t>shall</w:t>
      </w:r>
      <w:r w:rsidRPr="00065382">
        <w:t xml:space="preserve"> comply with the direction unless the Contractor demonstrates to the reasonable satisfaction of the Commonwealth that it is already complying with the WHS Legislation in relation to the matter to which the direction relates or the direction goes beyond what is reasonably necessary to achieve compliance with the WHS Legislation.</w:t>
      </w:r>
    </w:p>
    <w:p w14:paraId="2C4248A1" w14:textId="77777777" w:rsidR="00480FB4" w:rsidRDefault="00444797" w:rsidP="00D2346D">
      <w:pPr>
        <w:pStyle w:val="ATTANNLV2-ASDEFCON"/>
      </w:pPr>
      <w:r w:rsidRPr="00065382">
        <w:t xml:space="preserve">The Contractor </w:t>
      </w:r>
      <w:r w:rsidR="006B5BE4" w:rsidRPr="00065382">
        <w:t>shall</w:t>
      </w:r>
      <w:r w:rsidRPr="00065382">
        <w:t xml:space="preserve"> ensure that the Commonwealth and Commonwealth personnel are able to make full use of the Services for the purposes for which they are intended</w:t>
      </w:r>
      <w:r w:rsidR="0067580A">
        <w:rPr>
          <w:rFonts w:eastAsia="Calibri"/>
          <w:szCs w:val="20"/>
        </w:rPr>
        <w:t xml:space="preserve">, and to maintain, support and </w:t>
      </w:r>
      <w:r w:rsidR="0067580A" w:rsidRPr="0067580A">
        <w:rPr>
          <w:rFonts w:eastAsia="Calibri"/>
          <w:szCs w:val="20"/>
        </w:rPr>
        <w:t>develop the Services</w:t>
      </w:r>
      <w:r w:rsidR="0067580A">
        <w:rPr>
          <w:rFonts w:eastAsia="Calibri"/>
          <w:szCs w:val="20"/>
        </w:rPr>
        <w:t>,</w:t>
      </w:r>
      <w:r w:rsidRPr="00065382">
        <w:t xml:space="preserve"> without the Commonwealth or Commonwealth personnel contravening any applicable legislation relating to work health and safety including the WHS Legislation, any applicable standards relating to work health and safety or any Commonwealth or Defence policy relating to work health and safety.</w:t>
      </w:r>
    </w:p>
    <w:p w14:paraId="05E92541" w14:textId="77777777" w:rsidR="0067580A" w:rsidRPr="0067580A" w:rsidRDefault="0067580A" w:rsidP="0067580A">
      <w:pPr>
        <w:pStyle w:val="ATTANNLV2-ASDEFCON"/>
        <w:rPr>
          <w:rFonts w:eastAsia="Calibri"/>
        </w:rPr>
      </w:pPr>
      <w:bookmarkStart w:id="496" w:name="_Ref436741303"/>
      <w:r w:rsidRPr="0067580A">
        <w:rPr>
          <w:rFonts w:eastAsia="Calibri"/>
        </w:rPr>
        <w:t>From time to time the Commonwealth may advise the Contractor of hazards to health and safety that have been identified at, or in the proximity of, Commonwealth premises where Contractor and/or subcontractor personnel may be working.</w:t>
      </w:r>
      <w:bookmarkEnd w:id="496"/>
    </w:p>
    <w:p w14:paraId="5C46DD24" w14:textId="18286B6D" w:rsidR="0067580A" w:rsidRPr="0067580A" w:rsidRDefault="0067580A" w:rsidP="0067580A">
      <w:pPr>
        <w:pStyle w:val="ATTANNLV2-ASDEFCON"/>
      </w:pPr>
      <w:r w:rsidRPr="0067580A">
        <w:rPr>
          <w:rFonts w:eastAsia="Calibri"/>
        </w:rPr>
        <w:t xml:space="preserve">On receipt of advice from the Commonwealth under clause </w:t>
      </w:r>
      <w:r>
        <w:rPr>
          <w:rFonts w:eastAsia="Calibri"/>
        </w:rPr>
        <w:fldChar w:fldCharType="begin"/>
      </w:r>
      <w:r>
        <w:rPr>
          <w:rFonts w:eastAsia="Calibri"/>
        </w:rPr>
        <w:instrText xml:space="preserve"> REF _Ref436741303 \r \h </w:instrText>
      </w:r>
      <w:r>
        <w:rPr>
          <w:rFonts w:eastAsia="Calibri"/>
        </w:rPr>
      </w:r>
      <w:r>
        <w:rPr>
          <w:rFonts w:eastAsia="Calibri"/>
        </w:rPr>
        <w:fldChar w:fldCharType="separate"/>
      </w:r>
      <w:r w:rsidR="00D51EEB">
        <w:rPr>
          <w:rFonts w:eastAsia="Calibri"/>
        </w:rPr>
        <w:t>18.8</w:t>
      </w:r>
      <w:r>
        <w:rPr>
          <w:rFonts w:eastAsia="Calibri"/>
        </w:rPr>
        <w:fldChar w:fldCharType="end"/>
      </w:r>
      <w:r w:rsidRPr="0067580A">
        <w:rPr>
          <w:rFonts w:eastAsia="Calibri"/>
        </w:rPr>
        <w:t xml:space="preserve">, the Contractor </w:t>
      </w:r>
      <w:r w:rsidR="00B021F6">
        <w:rPr>
          <w:rFonts w:eastAsia="Calibri"/>
        </w:rPr>
        <w:t>shall</w:t>
      </w:r>
      <w:r w:rsidRPr="0067580A">
        <w:rPr>
          <w:rFonts w:eastAsia="Calibri"/>
        </w:rPr>
        <w:t xml:space="preserve"> undertake necessary risk assessments, identify control measures and advise Contractor and/or subcontractor personnel of the hazards and risks and relevant control measures.</w:t>
      </w:r>
    </w:p>
    <w:p w14:paraId="259EA691" w14:textId="0E1DCDDA" w:rsidR="001B4E68" w:rsidRPr="00065382" w:rsidRDefault="008F6147" w:rsidP="00D2346D">
      <w:pPr>
        <w:pStyle w:val="ATTANNLV1-ASDEFCON"/>
      </w:pPr>
      <w:bookmarkStart w:id="497" w:name="_Ref232910928"/>
      <w:bookmarkStart w:id="498" w:name="_Toc232914720"/>
      <w:bookmarkStart w:id="499" w:name="_Toc172535255"/>
      <w:bookmarkStart w:id="500" w:name="_Toc143692144"/>
      <w:bookmarkStart w:id="501" w:name="_Toc153375140"/>
      <w:r w:rsidRPr="00065382">
        <w:t>Insurance</w:t>
      </w:r>
      <w:bookmarkEnd w:id="497"/>
      <w:bookmarkEnd w:id="498"/>
      <w:r w:rsidR="005C22B3" w:rsidRPr="00065382">
        <w:t xml:space="preserve"> (</w:t>
      </w:r>
      <w:del w:id="502" w:author="Prabhu, Akshata MS" w:date="2024-08-22T10:43:00Z">
        <w:r w:rsidR="005C22B3" w:rsidRPr="00065382">
          <w:delText>core</w:delText>
        </w:r>
      </w:del>
      <w:ins w:id="503" w:author="Prabhu, Akshata MS" w:date="2024-08-22T10:43:00Z">
        <w:r w:rsidR="00EA10D9">
          <w:t>Core</w:t>
        </w:r>
      </w:ins>
      <w:r w:rsidR="005C22B3" w:rsidRPr="00065382">
        <w:t>)</w:t>
      </w:r>
      <w:bookmarkEnd w:id="499"/>
      <w:bookmarkEnd w:id="500"/>
      <w:bookmarkEnd w:id="501"/>
    </w:p>
    <w:p w14:paraId="5268BF26" w14:textId="77777777" w:rsidR="00881B62" w:rsidRPr="00065382" w:rsidRDefault="008F6147" w:rsidP="00D2346D">
      <w:pPr>
        <w:pStyle w:val="ATTANNLV2-ASDEFCON"/>
      </w:pPr>
      <w:bookmarkStart w:id="504" w:name="_Ref352078996"/>
      <w:r w:rsidRPr="00065382">
        <w:t xml:space="preserve">The </w:t>
      </w:r>
      <w:r w:rsidR="00CA7890" w:rsidRPr="00065382">
        <w:t>Contractor</w:t>
      </w:r>
      <w:r w:rsidRPr="00065382">
        <w:t xml:space="preserve"> </w:t>
      </w:r>
      <w:r w:rsidR="00DB6543" w:rsidRPr="00065382">
        <w:t>shall</w:t>
      </w:r>
      <w:r w:rsidRPr="00065382">
        <w:t xml:space="preserve"> </w:t>
      </w:r>
      <w:r w:rsidR="003B48B2" w:rsidRPr="00065382">
        <w:t xml:space="preserve">procure </w:t>
      </w:r>
      <w:r w:rsidRPr="00065382">
        <w:t>and maintain</w:t>
      </w:r>
      <w:r w:rsidR="00881B62" w:rsidRPr="00065382">
        <w:t>:</w:t>
      </w:r>
      <w:bookmarkEnd w:id="504"/>
    </w:p>
    <w:p w14:paraId="1779F0AB" w14:textId="77777777" w:rsidR="00881B62" w:rsidRPr="00065382" w:rsidRDefault="005223EB" w:rsidP="00D2346D">
      <w:pPr>
        <w:pStyle w:val="ATTANNLV3-ASDEFCON"/>
      </w:pPr>
      <w:r w:rsidRPr="00065382">
        <w:t>workers compensation insurance or registration as required by law</w:t>
      </w:r>
      <w:r w:rsidR="00881B62" w:rsidRPr="00065382">
        <w:t>;</w:t>
      </w:r>
    </w:p>
    <w:p w14:paraId="3C129E1F" w14:textId="77777777" w:rsidR="00896BFA" w:rsidRPr="00065382" w:rsidRDefault="00A9246E" w:rsidP="00D2346D">
      <w:pPr>
        <w:pStyle w:val="ATTANNLV3-ASDEFCON"/>
      </w:pPr>
      <w:r w:rsidRPr="00065382">
        <w:t xml:space="preserve">the insurances specified in the </w:t>
      </w:r>
      <w:r w:rsidR="00E52C7D" w:rsidRPr="00065382">
        <w:t>Details Schedule</w:t>
      </w:r>
      <w:r w:rsidRPr="00065382">
        <w:t xml:space="preserve"> (if any); and</w:t>
      </w:r>
    </w:p>
    <w:p w14:paraId="3148E879" w14:textId="77777777" w:rsidR="00881B62" w:rsidRPr="00065382" w:rsidRDefault="00FF30CE" w:rsidP="00D2346D">
      <w:pPr>
        <w:pStyle w:val="ATTANNLV3-ASDEFCON"/>
      </w:pPr>
      <w:r w:rsidRPr="00065382">
        <w:t xml:space="preserve">such </w:t>
      </w:r>
      <w:r w:rsidR="00BF5529" w:rsidRPr="00065382">
        <w:t>other</w:t>
      </w:r>
      <w:r w:rsidR="008F6147" w:rsidRPr="00065382">
        <w:t xml:space="preserve"> insurances and on such terms and conditions as a prudent </w:t>
      </w:r>
      <w:r w:rsidR="003B48B2" w:rsidRPr="00065382">
        <w:t>contractor</w:t>
      </w:r>
      <w:r w:rsidR="00BF5529" w:rsidRPr="00065382">
        <w:t>,</w:t>
      </w:r>
      <w:r w:rsidR="008F6147" w:rsidRPr="00065382">
        <w:t xml:space="preserve"> providing </w:t>
      </w:r>
      <w:r w:rsidR="00BF5529" w:rsidRPr="00065382">
        <w:t xml:space="preserve">services </w:t>
      </w:r>
      <w:r w:rsidR="008F6147" w:rsidRPr="00065382">
        <w:t xml:space="preserve">similar to the </w:t>
      </w:r>
      <w:r w:rsidR="00BF5529" w:rsidRPr="00065382">
        <w:t>Services</w:t>
      </w:r>
      <w:r w:rsidR="00556E88" w:rsidRPr="00065382">
        <w:t>,</w:t>
      </w:r>
      <w:r w:rsidR="00BF5529" w:rsidRPr="00065382">
        <w:t xml:space="preserve"> </w:t>
      </w:r>
      <w:r w:rsidR="008F6147" w:rsidRPr="00065382">
        <w:t>would procure and maintain.</w:t>
      </w:r>
    </w:p>
    <w:p w14:paraId="550B424C" w14:textId="286EE9E1" w:rsidR="001B4E68" w:rsidRPr="00065382" w:rsidRDefault="00E671FD" w:rsidP="00D2346D">
      <w:pPr>
        <w:pStyle w:val="ATTANNLV1-ASDEFCON"/>
      </w:pPr>
      <w:bookmarkStart w:id="505" w:name="_Toc232914721"/>
      <w:bookmarkStart w:id="506" w:name="_Toc172535256"/>
      <w:bookmarkStart w:id="507" w:name="_Toc143692145"/>
      <w:bookmarkStart w:id="508" w:name="_Toc153375141"/>
      <w:r w:rsidRPr="00065382">
        <w:t xml:space="preserve">Set </w:t>
      </w:r>
      <w:r w:rsidR="00BC3BBB" w:rsidRPr="00065382">
        <w:t>O</w:t>
      </w:r>
      <w:r w:rsidRPr="00065382">
        <w:t>ff</w:t>
      </w:r>
      <w:bookmarkEnd w:id="505"/>
      <w:r w:rsidR="005C22B3" w:rsidRPr="00065382">
        <w:t xml:space="preserve"> (</w:t>
      </w:r>
      <w:del w:id="509" w:author="Prabhu, Akshata MS" w:date="2024-08-22T10:43:00Z">
        <w:r w:rsidR="005C22B3" w:rsidRPr="00065382">
          <w:delText>core</w:delText>
        </w:r>
      </w:del>
      <w:ins w:id="510" w:author="Prabhu, Akshata MS" w:date="2024-08-22T10:43:00Z">
        <w:r w:rsidR="00EA10D9">
          <w:t>Core</w:t>
        </w:r>
      </w:ins>
      <w:r w:rsidR="005C22B3" w:rsidRPr="00065382">
        <w:t>)</w:t>
      </w:r>
      <w:bookmarkEnd w:id="506"/>
      <w:bookmarkEnd w:id="507"/>
      <w:bookmarkEnd w:id="508"/>
    </w:p>
    <w:p w14:paraId="2BFB3D5F" w14:textId="77777777" w:rsidR="00E671FD" w:rsidRPr="00065382" w:rsidRDefault="00DF3894" w:rsidP="00D2346D">
      <w:pPr>
        <w:pStyle w:val="ATTANNLV2-ASDEFCON"/>
      </w:pPr>
      <w:r w:rsidRPr="00065382">
        <w:t xml:space="preserve">If the </w:t>
      </w:r>
      <w:r w:rsidR="00CA7890" w:rsidRPr="00065382">
        <w:t>Contractor</w:t>
      </w:r>
      <w:r w:rsidRPr="00065382">
        <w:t xml:space="preserve"> owes any debt to the Commonwealth</w:t>
      </w:r>
      <w:r w:rsidR="005E488E" w:rsidRPr="00065382">
        <w:t xml:space="preserve"> in </w:t>
      </w:r>
      <w:r w:rsidR="00E810CC" w:rsidRPr="00065382">
        <w:t>connection with</w:t>
      </w:r>
      <w:r w:rsidR="005E488E" w:rsidRPr="00065382">
        <w:t xml:space="preserve"> the Contract</w:t>
      </w:r>
      <w:r w:rsidRPr="00065382">
        <w:t>, the Commonwealth may deduct the amount of the debt from payment of the Contract Price.</w:t>
      </w:r>
    </w:p>
    <w:p w14:paraId="606E1E3B" w14:textId="420F33BB" w:rsidR="001B4E68" w:rsidRPr="00065382" w:rsidRDefault="00B24A3B" w:rsidP="00D2346D">
      <w:pPr>
        <w:pStyle w:val="ATTANNLV1-ASDEFCON"/>
      </w:pPr>
      <w:bookmarkStart w:id="511" w:name="_Toc232914722"/>
      <w:bookmarkStart w:id="512" w:name="_Toc172535257"/>
      <w:bookmarkStart w:id="513" w:name="_Toc143692146"/>
      <w:bookmarkStart w:id="514" w:name="_Toc153375142"/>
      <w:r w:rsidRPr="00065382">
        <w:t>Indemnit</w:t>
      </w:r>
      <w:r w:rsidR="00492216" w:rsidRPr="00065382">
        <w:t>y</w:t>
      </w:r>
      <w:bookmarkEnd w:id="511"/>
      <w:r w:rsidR="005C22B3" w:rsidRPr="00065382">
        <w:t xml:space="preserve"> (</w:t>
      </w:r>
      <w:del w:id="515" w:author="Prabhu, Akshata MS" w:date="2024-08-22T10:43:00Z">
        <w:r w:rsidR="005C22B3" w:rsidRPr="00065382">
          <w:delText>core</w:delText>
        </w:r>
      </w:del>
      <w:ins w:id="516" w:author="Prabhu, Akshata MS" w:date="2024-08-22T10:43:00Z">
        <w:r w:rsidR="00EA10D9">
          <w:t>Core</w:t>
        </w:r>
      </w:ins>
      <w:r w:rsidR="005C22B3" w:rsidRPr="00065382">
        <w:t>)</w:t>
      </w:r>
      <w:bookmarkEnd w:id="512"/>
      <w:bookmarkEnd w:id="513"/>
      <w:bookmarkEnd w:id="514"/>
    </w:p>
    <w:p w14:paraId="7B8AAA87" w14:textId="77777777" w:rsidR="00A24D8A" w:rsidRPr="00065382" w:rsidRDefault="00B24A3B" w:rsidP="00D2346D">
      <w:pPr>
        <w:pStyle w:val="ATTANNLV2-ASDEFCON"/>
      </w:pPr>
      <w:r w:rsidRPr="00065382">
        <w:t xml:space="preserve">The </w:t>
      </w:r>
      <w:r w:rsidR="00CA7890" w:rsidRPr="00065382">
        <w:t>Contractor</w:t>
      </w:r>
      <w:r w:rsidRPr="00065382">
        <w:t xml:space="preserve"> indemnif</w:t>
      </w:r>
      <w:r w:rsidR="001B6F65" w:rsidRPr="00065382">
        <w:t>ies</w:t>
      </w:r>
      <w:r w:rsidRPr="00065382">
        <w:t xml:space="preserve"> the Commonwealth, its officers, employees and </w:t>
      </w:r>
      <w:r w:rsidR="00513206" w:rsidRPr="00065382">
        <w:t xml:space="preserve">agents </w:t>
      </w:r>
      <w:r w:rsidRPr="00065382">
        <w:t xml:space="preserve">against any </w:t>
      </w:r>
      <w:r w:rsidR="00A24D8A" w:rsidRPr="00065382">
        <w:t xml:space="preserve">liability, </w:t>
      </w:r>
      <w:r w:rsidRPr="00065382">
        <w:t>loss, damage</w:t>
      </w:r>
      <w:r w:rsidR="001B6F65" w:rsidRPr="00065382">
        <w:t>,</w:t>
      </w:r>
      <w:r w:rsidRPr="00065382">
        <w:t xml:space="preserve"> cost (including the cost of any settlement and legal costs and expenses on a solicitor and own client basis)</w:t>
      </w:r>
      <w:r w:rsidR="001B6F65" w:rsidRPr="00065382">
        <w:t>,</w:t>
      </w:r>
      <w:r w:rsidRPr="00065382">
        <w:t xml:space="preserve"> </w:t>
      </w:r>
      <w:r w:rsidR="00A24D8A" w:rsidRPr="00065382">
        <w:t>compensation or expense</w:t>
      </w:r>
      <w:r w:rsidRPr="00065382">
        <w:t xml:space="preserve"> arising out of</w:t>
      </w:r>
      <w:r w:rsidR="001B6F65" w:rsidRPr="00065382">
        <w:t xml:space="preserve"> or in any way in connection with</w:t>
      </w:r>
      <w:r w:rsidR="00A24D8A" w:rsidRPr="00065382">
        <w:t>:</w:t>
      </w:r>
    </w:p>
    <w:p w14:paraId="11BCE8DE" w14:textId="77777777" w:rsidR="00A24D8A" w:rsidRPr="00065382" w:rsidRDefault="00B24A3B" w:rsidP="00D2346D">
      <w:pPr>
        <w:pStyle w:val="ATTANNLV3-ASDEFCON"/>
      </w:pPr>
      <w:bookmarkStart w:id="517" w:name="_Ref232911240"/>
      <w:r w:rsidRPr="00065382">
        <w:t xml:space="preserve">a </w:t>
      </w:r>
      <w:r w:rsidR="00865C1E" w:rsidRPr="00065382">
        <w:t>default</w:t>
      </w:r>
      <w:r w:rsidR="001B6F65" w:rsidRPr="00065382">
        <w:t xml:space="preserve"> </w:t>
      </w:r>
      <w:r w:rsidRPr="00065382">
        <w:t xml:space="preserve">or </w:t>
      </w:r>
      <w:r w:rsidR="00FA4B87" w:rsidRPr="00065382">
        <w:t xml:space="preserve">any </w:t>
      </w:r>
      <w:r w:rsidRPr="00065382">
        <w:t>unlawful</w:t>
      </w:r>
      <w:r w:rsidR="00EA6707" w:rsidRPr="00065382">
        <w:t>, wilful</w:t>
      </w:r>
      <w:r w:rsidRPr="00065382">
        <w:t xml:space="preserve"> or negligent act or omission on the part of the </w:t>
      </w:r>
      <w:r w:rsidR="00CA7890" w:rsidRPr="00065382">
        <w:t>Contractor</w:t>
      </w:r>
      <w:r w:rsidRPr="00065382">
        <w:t>, its officers, empl</w:t>
      </w:r>
      <w:r w:rsidR="00A24D8A" w:rsidRPr="00065382">
        <w:t>oyees, agents or subcontractors;</w:t>
      </w:r>
      <w:r w:rsidR="005867A4" w:rsidRPr="00065382">
        <w:t xml:space="preserve"> or</w:t>
      </w:r>
      <w:bookmarkEnd w:id="517"/>
    </w:p>
    <w:p w14:paraId="173E4ED0" w14:textId="77777777" w:rsidR="00EA6707" w:rsidRPr="00065382" w:rsidRDefault="00A24D8A" w:rsidP="00D2346D">
      <w:pPr>
        <w:pStyle w:val="ATTANNLV3-ASDEFCON"/>
      </w:pPr>
      <w:r w:rsidRPr="00065382">
        <w:t xml:space="preserve">any action, claim, dispute, suit or proceeding brought by any third party in respect of any infringement or alleged infringement of that third party’s </w:t>
      </w:r>
      <w:r w:rsidR="00E14125" w:rsidRPr="00065382">
        <w:t>I</w:t>
      </w:r>
      <w:r w:rsidRPr="00065382">
        <w:t xml:space="preserve">ntellectual </w:t>
      </w:r>
      <w:r w:rsidR="00E14125" w:rsidRPr="00065382">
        <w:t>P</w:t>
      </w:r>
      <w:r w:rsidRPr="00065382">
        <w:t xml:space="preserve">roperty </w:t>
      </w:r>
      <w:r w:rsidR="003827FF" w:rsidRPr="00065382">
        <w:t xml:space="preserve">or </w:t>
      </w:r>
      <w:r w:rsidRPr="00065382">
        <w:t>moral rights</w:t>
      </w:r>
      <w:r w:rsidR="00295924" w:rsidRPr="00065382">
        <w:t xml:space="preserve"> in connection with the </w:t>
      </w:r>
      <w:r w:rsidR="003F3494" w:rsidRPr="00065382">
        <w:t>Services</w:t>
      </w:r>
      <w:r w:rsidR="006E71A3" w:rsidRPr="00065382">
        <w:t>.</w:t>
      </w:r>
    </w:p>
    <w:p w14:paraId="4C6243F3" w14:textId="69D4D9BE" w:rsidR="00B24A3B" w:rsidRPr="00065382" w:rsidRDefault="00EA6707" w:rsidP="00D2346D">
      <w:pPr>
        <w:pStyle w:val="ATTANNLV2-ASDEFCON"/>
      </w:pPr>
      <w:r w:rsidRPr="00065382">
        <w:t xml:space="preserve">The </w:t>
      </w:r>
      <w:r w:rsidR="00CA7890" w:rsidRPr="00065382">
        <w:t>Contractor</w:t>
      </w:r>
      <w:r w:rsidRPr="00065382">
        <w:t xml:space="preserve">’s liability to indemnify the Commonwealth </w:t>
      </w:r>
      <w:r w:rsidR="006E71A3" w:rsidRPr="00065382">
        <w:t xml:space="preserve">under </w:t>
      </w:r>
      <w:r w:rsidR="00882EA3" w:rsidRPr="00065382">
        <w:t xml:space="preserve">clause </w:t>
      </w:r>
      <w:r w:rsidR="00882EA3" w:rsidRPr="00065382">
        <w:fldChar w:fldCharType="begin"/>
      </w:r>
      <w:r w:rsidR="00882EA3" w:rsidRPr="00065382">
        <w:instrText xml:space="preserve"> REF _Ref232911240 \w \h </w:instrText>
      </w:r>
      <w:r w:rsidR="00882EA3" w:rsidRPr="00065382">
        <w:fldChar w:fldCharType="separate"/>
      </w:r>
      <w:r w:rsidR="00D51EEB">
        <w:t>21.1a</w:t>
      </w:r>
      <w:r w:rsidR="00882EA3" w:rsidRPr="00065382">
        <w:fldChar w:fldCharType="end"/>
      </w:r>
      <w:r w:rsidR="006E71A3" w:rsidRPr="00065382">
        <w:t xml:space="preserve"> </w:t>
      </w:r>
      <w:r w:rsidRPr="00065382">
        <w:t xml:space="preserve">is reduced to the extent that any wilful, unlawful, or negligent act or omission of the Commonwealth, its officers, employees or </w:t>
      </w:r>
      <w:r w:rsidR="00286907" w:rsidRPr="00065382">
        <w:t>agents</w:t>
      </w:r>
      <w:r w:rsidR="00735823" w:rsidRPr="00065382">
        <w:t xml:space="preserve"> </w:t>
      </w:r>
      <w:r w:rsidRPr="00065382">
        <w:t xml:space="preserve">contributed to the </w:t>
      </w:r>
      <w:r w:rsidR="00463F3E" w:rsidRPr="00065382">
        <w:t>liability, loss, damage, cost, compensation or expense</w:t>
      </w:r>
      <w:r w:rsidRPr="00065382">
        <w:t>.</w:t>
      </w:r>
    </w:p>
    <w:p w14:paraId="70D59891" w14:textId="5C40625A" w:rsidR="001B4E68" w:rsidRPr="00065382" w:rsidRDefault="004A019A" w:rsidP="00D2346D">
      <w:pPr>
        <w:pStyle w:val="ATTANNLV1-ASDEFCON"/>
      </w:pPr>
      <w:bookmarkStart w:id="518" w:name="_Ref232911302"/>
      <w:bookmarkStart w:id="519" w:name="_Ref232911324"/>
      <w:bookmarkStart w:id="520" w:name="_Toc232914723"/>
      <w:bookmarkStart w:id="521" w:name="_Ref381351333"/>
      <w:bookmarkStart w:id="522" w:name="_Toc172535258"/>
      <w:bookmarkStart w:id="523" w:name="_Toc143692147"/>
      <w:bookmarkStart w:id="524" w:name="_Toc153375143"/>
      <w:r w:rsidRPr="00065382">
        <w:t>Privacy</w:t>
      </w:r>
      <w:bookmarkEnd w:id="518"/>
      <w:bookmarkEnd w:id="519"/>
      <w:bookmarkEnd w:id="520"/>
      <w:r w:rsidR="005C22B3" w:rsidRPr="00065382">
        <w:t xml:space="preserve"> (</w:t>
      </w:r>
      <w:del w:id="525" w:author="Prabhu, Akshata MS" w:date="2024-08-22T10:43:00Z">
        <w:r w:rsidR="005C22B3" w:rsidRPr="00065382">
          <w:delText>core</w:delText>
        </w:r>
      </w:del>
      <w:ins w:id="526" w:author="Prabhu, Akshata MS" w:date="2024-08-22T10:43:00Z">
        <w:r w:rsidR="00EA10D9">
          <w:t>Core</w:t>
        </w:r>
      </w:ins>
      <w:r w:rsidR="005C22B3" w:rsidRPr="00065382">
        <w:t>)</w:t>
      </w:r>
      <w:bookmarkEnd w:id="521"/>
      <w:bookmarkEnd w:id="522"/>
      <w:bookmarkEnd w:id="523"/>
      <w:bookmarkEnd w:id="524"/>
    </w:p>
    <w:p w14:paraId="4D4AE3F8" w14:textId="77777777" w:rsidR="007A639B" w:rsidRPr="00065382" w:rsidRDefault="007A639B" w:rsidP="00D2346D">
      <w:pPr>
        <w:pStyle w:val="ATTANNLV2-ASDEFCON"/>
        <w:rPr>
          <w:bCs/>
        </w:rPr>
      </w:pPr>
      <w:bookmarkStart w:id="527" w:name="_Ref393786443"/>
      <w:r w:rsidRPr="00065382">
        <w:t>The Contractor shall:</w:t>
      </w:r>
      <w:bookmarkEnd w:id="527"/>
      <w:r w:rsidRPr="00065382">
        <w:t xml:space="preserve"> </w:t>
      </w:r>
    </w:p>
    <w:p w14:paraId="4D186D25" w14:textId="77777777" w:rsidR="007A639B" w:rsidRPr="00065382" w:rsidRDefault="007A639B" w:rsidP="00D2346D">
      <w:pPr>
        <w:pStyle w:val="ATTANNLV3-ASDEFCON"/>
      </w:pPr>
      <w:bookmarkStart w:id="528" w:name="_Ref393786482"/>
      <w:r w:rsidRPr="00065382">
        <w:t>if it obtains Personal Information in the course of performing the Contract, use or disclose that Personal Information only for the purposes of the Contract</w:t>
      </w:r>
      <w:r w:rsidR="0094565E" w:rsidRPr="00065382">
        <w:t xml:space="preserve"> subject to any applicable exceptions in the </w:t>
      </w:r>
      <w:r w:rsidR="0094565E" w:rsidRPr="00065382">
        <w:rPr>
          <w:i/>
        </w:rPr>
        <w:t xml:space="preserve">Privacy Act 1988 </w:t>
      </w:r>
      <w:r w:rsidR="0094565E" w:rsidRPr="00065382">
        <w:t>(Cth)</w:t>
      </w:r>
      <w:r w:rsidRPr="00065382">
        <w:t>;</w:t>
      </w:r>
      <w:bookmarkEnd w:id="528"/>
    </w:p>
    <w:p w14:paraId="3D200C4B" w14:textId="77777777" w:rsidR="007A639B" w:rsidRPr="00065382" w:rsidRDefault="007A639B" w:rsidP="00D2346D">
      <w:pPr>
        <w:pStyle w:val="ATTANNLV3-ASDEFCON"/>
      </w:pPr>
      <w:r w:rsidRPr="00065382">
        <w:t xml:space="preserve">comply with its obligations under the </w:t>
      </w:r>
      <w:r w:rsidRPr="00065382">
        <w:rPr>
          <w:i/>
        </w:rPr>
        <w:t xml:space="preserve">Privacy Act 1988 </w:t>
      </w:r>
      <w:r w:rsidRPr="00065382">
        <w:t>(Cth); and</w:t>
      </w:r>
    </w:p>
    <w:p w14:paraId="118469A6" w14:textId="77777777" w:rsidR="007A639B" w:rsidRPr="00065382" w:rsidRDefault="007A639B" w:rsidP="00D2346D">
      <w:pPr>
        <w:pStyle w:val="ATTANNLV3-ASDEFCON"/>
      </w:pPr>
      <w:r w:rsidRPr="00065382">
        <w:t xml:space="preserve">as a contracted service provider, not do any act or engage in any practice which, if done or engaged in by the Commonwealth, would be a breach of the Australian Privacy Principles. </w:t>
      </w:r>
    </w:p>
    <w:p w14:paraId="1FD5B4F6" w14:textId="77777777" w:rsidR="007A639B" w:rsidRPr="00065382" w:rsidRDefault="00D411C9" w:rsidP="00D2346D">
      <w:pPr>
        <w:pStyle w:val="ATTANNLV2-ASDEFCON"/>
        <w:rPr>
          <w:bCs/>
        </w:rPr>
      </w:pPr>
      <w:bookmarkStart w:id="529" w:name="_Ref393786470"/>
      <w:r w:rsidRPr="00065382">
        <w:t xml:space="preserve">The Contractor shall notify the Commonwealth as soon as </w:t>
      </w:r>
      <w:r w:rsidR="0094565E" w:rsidRPr="00065382">
        <w:t xml:space="preserve">reasonably </w:t>
      </w:r>
      <w:r w:rsidRPr="00065382">
        <w:t>practicable if</w:t>
      </w:r>
      <w:r w:rsidR="007A639B" w:rsidRPr="00065382">
        <w:t>:</w:t>
      </w:r>
      <w:bookmarkEnd w:id="529"/>
    </w:p>
    <w:p w14:paraId="648C08EC" w14:textId="40C6C2E7" w:rsidR="007A639B" w:rsidRPr="00065382" w:rsidRDefault="007A639B" w:rsidP="00D2346D">
      <w:pPr>
        <w:pStyle w:val="ATTANNLV3-ASDEFCON"/>
      </w:pPr>
      <w:bookmarkStart w:id="530" w:name="_Ref393786539"/>
      <w:r w:rsidRPr="00065382">
        <w:t xml:space="preserve">it becomes aware of a breach or possible breach of any of the obligations contained, or referred to, in this clause </w:t>
      </w:r>
      <w:r w:rsidRPr="00065382">
        <w:fldChar w:fldCharType="begin"/>
      </w:r>
      <w:r w:rsidRPr="00065382">
        <w:instrText xml:space="preserve"> REF _Ref381351333 \r \h </w:instrText>
      </w:r>
      <w:r w:rsidRPr="00065382">
        <w:fldChar w:fldCharType="separate"/>
      </w:r>
      <w:r w:rsidR="00D51EEB">
        <w:t>22</w:t>
      </w:r>
      <w:r w:rsidRPr="00065382">
        <w:fldChar w:fldCharType="end"/>
      </w:r>
      <w:r w:rsidRPr="00065382">
        <w:t xml:space="preserve">, whether by the Contractor, </w:t>
      </w:r>
      <w:r w:rsidR="001A0DE7" w:rsidRPr="00065382">
        <w:t>s</w:t>
      </w:r>
      <w:r w:rsidRPr="00065382">
        <w:t>ubcontractor or any other person to whom the Personal Information has been disclosed for the purposes of the Contract; or</w:t>
      </w:r>
      <w:bookmarkEnd w:id="530"/>
    </w:p>
    <w:p w14:paraId="6B3F317B" w14:textId="77777777" w:rsidR="007A639B" w:rsidRPr="00065382" w:rsidRDefault="007A639B" w:rsidP="00D2346D">
      <w:pPr>
        <w:pStyle w:val="ATTANNLV3-ASDEFCON"/>
      </w:pPr>
      <w:r w:rsidRPr="00065382">
        <w:t>in relation to Personal Information obtained in the course of performing the Contract</w:t>
      </w:r>
      <w:r w:rsidR="00D411C9" w:rsidRPr="00065382">
        <w:t>:</w:t>
      </w:r>
    </w:p>
    <w:p w14:paraId="725A1D2A" w14:textId="77777777" w:rsidR="007A639B" w:rsidRPr="00065382" w:rsidRDefault="007A639B" w:rsidP="00D2346D">
      <w:pPr>
        <w:pStyle w:val="ATTANNLV4-ASDEFCON"/>
      </w:pPr>
      <w:r w:rsidRPr="00065382">
        <w:t xml:space="preserve">it becomes aware that a disclosure of such Personal Information may be required by law; or </w:t>
      </w:r>
    </w:p>
    <w:p w14:paraId="061DBA3D" w14:textId="77777777" w:rsidR="007A639B" w:rsidRPr="00065382" w:rsidRDefault="007A639B" w:rsidP="00D2346D">
      <w:pPr>
        <w:pStyle w:val="ATTANNLV4-ASDEFCON"/>
      </w:pPr>
      <w:r w:rsidRPr="00065382">
        <w:t>it is approached by the Privacy Commissioner.</w:t>
      </w:r>
    </w:p>
    <w:p w14:paraId="3D7E71E1" w14:textId="470C44CF" w:rsidR="007A639B" w:rsidRPr="00065382" w:rsidRDefault="007A639B" w:rsidP="00D2346D">
      <w:pPr>
        <w:pStyle w:val="ATTANNLV2-ASDEFCON"/>
      </w:pPr>
      <w:r w:rsidRPr="00065382">
        <w:t xml:space="preserve">The Contractor shall ensure that its officers, employees and agents who deal with Personal Information for the purposes of the Contract are aware of, and comply with, this clause </w:t>
      </w:r>
      <w:r w:rsidRPr="00065382">
        <w:fldChar w:fldCharType="begin"/>
      </w:r>
      <w:r w:rsidRPr="00065382">
        <w:instrText xml:space="preserve"> REF _Ref381351333 \r \h </w:instrText>
      </w:r>
      <w:r w:rsidRPr="00065382">
        <w:fldChar w:fldCharType="separate"/>
      </w:r>
      <w:r w:rsidR="00D51EEB">
        <w:t>22</w:t>
      </w:r>
      <w:r w:rsidRPr="00065382">
        <w:fldChar w:fldCharType="end"/>
      </w:r>
      <w:r w:rsidRPr="00065382">
        <w:t xml:space="preserve">. </w:t>
      </w:r>
    </w:p>
    <w:p w14:paraId="36E395A9" w14:textId="4834D30C" w:rsidR="003120CD" w:rsidRPr="00065382" w:rsidRDefault="007A639B" w:rsidP="00D2346D">
      <w:pPr>
        <w:pStyle w:val="ATTANNLV2-ASDEFCON"/>
        <w:rPr>
          <w:bCs/>
        </w:rPr>
      </w:pPr>
      <w:bookmarkStart w:id="531" w:name="_Ref390942222"/>
      <w:r w:rsidRPr="00065382">
        <w:t xml:space="preserve">The Contractor shall ensure that any </w:t>
      </w:r>
      <w:r w:rsidR="001A0DE7" w:rsidRPr="00065382">
        <w:t>s</w:t>
      </w:r>
      <w:r w:rsidRPr="00065382">
        <w:t xml:space="preserve">ubcontract entered into for the purposes of fulfilling its obligations under the Contract, contains provisions to ensure that the </w:t>
      </w:r>
      <w:r w:rsidR="001A0DE7" w:rsidRPr="00065382">
        <w:t>s</w:t>
      </w:r>
      <w:r w:rsidRPr="00065382">
        <w:t xml:space="preserve">ubcontractor </w:t>
      </w:r>
      <w:r w:rsidR="0094565E" w:rsidRPr="00065382">
        <w:t xml:space="preserve">complies with clauses </w:t>
      </w:r>
      <w:r w:rsidR="006B452C" w:rsidRPr="00065382">
        <w:fldChar w:fldCharType="begin"/>
      </w:r>
      <w:r w:rsidR="006B452C" w:rsidRPr="00065382">
        <w:instrText xml:space="preserve"> REF _Ref393786443 \r \h </w:instrText>
      </w:r>
      <w:r w:rsidR="006B452C" w:rsidRPr="00065382">
        <w:fldChar w:fldCharType="separate"/>
      </w:r>
      <w:r w:rsidR="00D51EEB">
        <w:t>22.1</w:t>
      </w:r>
      <w:r w:rsidR="006B452C" w:rsidRPr="00065382">
        <w:fldChar w:fldCharType="end"/>
      </w:r>
      <w:r w:rsidR="0094565E" w:rsidRPr="00065382">
        <w:t xml:space="preserve">, </w:t>
      </w:r>
      <w:r w:rsidR="00FF7B3B" w:rsidRPr="00065382">
        <w:fldChar w:fldCharType="begin"/>
      </w:r>
      <w:r w:rsidR="00FF7B3B" w:rsidRPr="00065382">
        <w:instrText xml:space="preserve"> REF _Ref393786539 \r \h </w:instrText>
      </w:r>
      <w:r w:rsidR="00FF7B3B" w:rsidRPr="00065382">
        <w:fldChar w:fldCharType="separate"/>
      </w:r>
      <w:r w:rsidR="00D51EEB">
        <w:t>22.2a</w:t>
      </w:r>
      <w:r w:rsidR="00FF7B3B" w:rsidRPr="00065382">
        <w:fldChar w:fldCharType="end"/>
      </w:r>
      <w:r w:rsidR="0094565E" w:rsidRPr="00065382">
        <w:t xml:space="preserve"> and </w:t>
      </w:r>
      <w:r w:rsidR="006B452C" w:rsidRPr="00065382">
        <w:fldChar w:fldCharType="begin"/>
      </w:r>
      <w:r w:rsidR="006B452C" w:rsidRPr="00065382">
        <w:instrText xml:space="preserve"> REF _Ref390942222 \r \h </w:instrText>
      </w:r>
      <w:r w:rsidR="006B452C" w:rsidRPr="00065382">
        <w:fldChar w:fldCharType="separate"/>
      </w:r>
      <w:r w:rsidR="00D51EEB">
        <w:t>22.4</w:t>
      </w:r>
      <w:r w:rsidR="006B452C" w:rsidRPr="00065382">
        <w:fldChar w:fldCharType="end"/>
      </w:r>
      <w:r w:rsidRPr="00065382">
        <w:t>.</w:t>
      </w:r>
      <w:bookmarkEnd w:id="531"/>
    </w:p>
    <w:p w14:paraId="53F154D4" w14:textId="2D09F33C" w:rsidR="001B4E68" w:rsidRPr="00065382" w:rsidRDefault="00A8405C" w:rsidP="00D2346D">
      <w:pPr>
        <w:pStyle w:val="ATTANNLV1-ASDEFCON"/>
      </w:pPr>
      <w:bookmarkStart w:id="532" w:name="_Toc359835186"/>
      <w:bookmarkStart w:id="533" w:name="_Toc362267049"/>
      <w:bookmarkStart w:id="534" w:name="_Toc359835190"/>
      <w:bookmarkStart w:id="535" w:name="_Toc362267053"/>
      <w:bookmarkStart w:id="536" w:name="_Toc359835191"/>
      <w:bookmarkStart w:id="537" w:name="_Toc362267054"/>
      <w:bookmarkStart w:id="538" w:name="_Toc232914724"/>
      <w:bookmarkStart w:id="539" w:name="_Toc172535259"/>
      <w:bookmarkStart w:id="540" w:name="_Toc143692148"/>
      <w:bookmarkStart w:id="541" w:name="_Toc153375144"/>
      <w:bookmarkEnd w:id="532"/>
      <w:bookmarkEnd w:id="533"/>
      <w:bookmarkEnd w:id="534"/>
      <w:bookmarkEnd w:id="535"/>
      <w:bookmarkEnd w:id="536"/>
      <w:bookmarkEnd w:id="537"/>
      <w:r w:rsidRPr="00065382">
        <w:t>Confidentiality</w:t>
      </w:r>
      <w:bookmarkEnd w:id="538"/>
      <w:r w:rsidR="005C22B3" w:rsidRPr="00065382">
        <w:t xml:space="preserve"> (</w:t>
      </w:r>
      <w:del w:id="542" w:author="Prabhu, Akshata MS" w:date="2024-08-22T10:43:00Z">
        <w:r w:rsidR="005C22B3" w:rsidRPr="00065382">
          <w:delText>core</w:delText>
        </w:r>
      </w:del>
      <w:ins w:id="543" w:author="Prabhu, Akshata MS" w:date="2024-08-22T10:43:00Z">
        <w:r w:rsidR="00EA10D9">
          <w:t>Core</w:t>
        </w:r>
      </w:ins>
      <w:r w:rsidR="005C22B3" w:rsidRPr="00065382">
        <w:t>)</w:t>
      </w:r>
      <w:bookmarkEnd w:id="539"/>
      <w:bookmarkEnd w:id="540"/>
      <w:bookmarkEnd w:id="541"/>
    </w:p>
    <w:p w14:paraId="6C501A16" w14:textId="77777777" w:rsidR="00A8405C" w:rsidRPr="00065382" w:rsidRDefault="001D3E24" w:rsidP="00D2346D">
      <w:pPr>
        <w:pStyle w:val="ATTANNLV2-ASDEFCON"/>
      </w:pPr>
      <w:r w:rsidRPr="00065382">
        <w:t xml:space="preserve">The </w:t>
      </w:r>
      <w:r w:rsidR="00CA7890" w:rsidRPr="00065382">
        <w:t>Contractor</w:t>
      </w:r>
      <w:r w:rsidRPr="00065382">
        <w:t xml:space="preserve"> </w:t>
      </w:r>
      <w:r w:rsidR="00DB6543" w:rsidRPr="00065382">
        <w:t>shall</w:t>
      </w:r>
      <w:r w:rsidRPr="00065382">
        <w:t xml:space="preserve"> not disclose </w:t>
      </w:r>
      <w:r w:rsidR="001934B8" w:rsidRPr="00065382">
        <w:t xml:space="preserve">any </w:t>
      </w:r>
      <w:r w:rsidR="00613B69" w:rsidRPr="00065382">
        <w:t xml:space="preserve">Commonwealth </w:t>
      </w:r>
      <w:r w:rsidR="001934B8" w:rsidRPr="00065382">
        <w:t>Confidential Information to any third party without the prior written consent of the Commonwealth.</w:t>
      </w:r>
      <w:r w:rsidR="008F7B1E" w:rsidRPr="00065382">
        <w:t xml:space="preserve"> </w:t>
      </w:r>
      <w:r w:rsidR="00923A5E" w:rsidRPr="00065382">
        <w:t xml:space="preserve"> </w:t>
      </w:r>
      <w:r w:rsidR="008F7B1E" w:rsidRPr="00065382">
        <w:t xml:space="preserve">The Contractor will not be in breach of this clause in circumstances where it is required by law to disclose any </w:t>
      </w:r>
      <w:r w:rsidR="00613B69" w:rsidRPr="00065382">
        <w:t xml:space="preserve">Commonwealth </w:t>
      </w:r>
      <w:r w:rsidR="008F7B1E" w:rsidRPr="00065382">
        <w:t>Confidential Information.</w:t>
      </w:r>
    </w:p>
    <w:p w14:paraId="5805AC5C" w14:textId="71C504C8" w:rsidR="001B4E68" w:rsidRPr="00065382" w:rsidRDefault="00D923B0" w:rsidP="00D2346D">
      <w:pPr>
        <w:pStyle w:val="ATTANNLV1-ASDEFCON"/>
      </w:pPr>
      <w:bookmarkStart w:id="544" w:name="_Toc232914725"/>
      <w:bookmarkStart w:id="545" w:name="_Toc172535260"/>
      <w:bookmarkStart w:id="546" w:name="_Toc143692149"/>
      <w:bookmarkStart w:id="547" w:name="_Toc153375145"/>
      <w:r w:rsidRPr="00065382">
        <w:t>Conflict of Interest</w:t>
      </w:r>
      <w:bookmarkEnd w:id="544"/>
      <w:r w:rsidR="005C22B3" w:rsidRPr="00065382">
        <w:t xml:space="preserve"> (</w:t>
      </w:r>
      <w:del w:id="548" w:author="Prabhu, Akshata MS" w:date="2024-08-22T10:43:00Z">
        <w:r w:rsidR="005C22B3" w:rsidRPr="00065382">
          <w:delText>core</w:delText>
        </w:r>
      </w:del>
      <w:ins w:id="549" w:author="Prabhu, Akshata MS" w:date="2024-08-22T10:43:00Z">
        <w:r w:rsidR="00EA10D9">
          <w:t>Core</w:t>
        </w:r>
      </w:ins>
      <w:r w:rsidR="005C22B3" w:rsidRPr="00065382">
        <w:t>)</w:t>
      </w:r>
      <w:bookmarkEnd w:id="545"/>
      <w:bookmarkEnd w:id="546"/>
      <w:bookmarkEnd w:id="547"/>
    </w:p>
    <w:p w14:paraId="6CB234B0" w14:textId="77777777" w:rsidR="00D9623F" w:rsidRPr="008D45E4" w:rsidRDefault="00D923B0" w:rsidP="00D2346D">
      <w:pPr>
        <w:pStyle w:val="ATTANNLV2-ASDEFCON"/>
        <w:rPr>
          <w:b/>
        </w:rPr>
      </w:pPr>
      <w:bookmarkStart w:id="550" w:name="_Ref316658798"/>
      <w:r w:rsidRPr="00065382">
        <w:t>The Contractor warrants that</w:t>
      </w:r>
      <w:r w:rsidR="00EB42AB" w:rsidRPr="00065382">
        <w:t>,</w:t>
      </w:r>
      <w:r w:rsidRPr="00065382">
        <w:t xml:space="preserve"> to the best of its knowledge</w:t>
      </w:r>
      <w:r w:rsidR="00EB42AB" w:rsidRPr="00065382">
        <w:t xml:space="preserve"> after making diligent enquiries at the </w:t>
      </w:r>
      <w:r w:rsidR="00F1182E" w:rsidRPr="00065382">
        <w:t>Effective Date</w:t>
      </w:r>
      <w:r w:rsidR="00EB42AB" w:rsidRPr="00065382">
        <w:t>,</w:t>
      </w:r>
      <w:r w:rsidRPr="00065382">
        <w:t xml:space="preserve"> no conflict of interest exists or is likely to arise in the performance of </w:t>
      </w:r>
      <w:r w:rsidR="00EB42AB" w:rsidRPr="00065382">
        <w:t xml:space="preserve">its obligations under </w:t>
      </w:r>
      <w:r w:rsidRPr="00065382">
        <w:t>the Contract</w:t>
      </w:r>
      <w:r w:rsidR="00EB42AB" w:rsidRPr="00065382">
        <w:t xml:space="preserve"> by itself or by any of its officers, employees, agents or subcontractors</w:t>
      </w:r>
      <w:r w:rsidRPr="00065382">
        <w:t xml:space="preserve">. </w:t>
      </w:r>
    </w:p>
    <w:p w14:paraId="0B9C3A07" w14:textId="77777777" w:rsidR="00EB42AB" w:rsidRPr="008D45E4" w:rsidRDefault="00D923B0" w:rsidP="00D2346D">
      <w:pPr>
        <w:pStyle w:val="ATTANNLV2-ASDEFCON"/>
        <w:rPr>
          <w:b/>
        </w:rPr>
      </w:pPr>
      <w:bookmarkStart w:id="551" w:name="_Ref360802200"/>
      <w:r w:rsidRPr="00065382">
        <w:t xml:space="preserve">The Contractor </w:t>
      </w:r>
      <w:r w:rsidR="00DB6543" w:rsidRPr="00065382">
        <w:t>shall</w:t>
      </w:r>
      <w:r w:rsidRPr="00065382">
        <w:t xml:space="preserve"> </w:t>
      </w:r>
      <w:r w:rsidR="00EB42AB" w:rsidRPr="00065382">
        <w:t>notify</w:t>
      </w:r>
      <w:r w:rsidRPr="00065382">
        <w:t xml:space="preserve"> the Commonwealth </w:t>
      </w:r>
      <w:r w:rsidR="00EB42AB" w:rsidRPr="00065382">
        <w:t xml:space="preserve">in writing </w:t>
      </w:r>
      <w:r w:rsidR="009D37C0" w:rsidRPr="00065382">
        <w:t xml:space="preserve">promptly </w:t>
      </w:r>
      <w:r w:rsidR="00EB42AB" w:rsidRPr="00065382">
        <w:t xml:space="preserve">if such a conflict </w:t>
      </w:r>
      <w:r w:rsidR="00F1182E" w:rsidRPr="00065382">
        <w:t xml:space="preserve">of interest </w:t>
      </w:r>
      <w:r w:rsidR="00EB42AB" w:rsidRPr="00065382">
        <w:t>arises, or appears likely to arise.</w:t>
      </w:r>
      <w:bookmarkEnd w:id="550"/>
      <w:bookmarkEnd w:id="551"/>
    </w:p>
    <w:p w14:paraId="036ADC37" w14:textId="0179F6B4" w:rsidR="00D923B0" w:rsidRPr="008D45E4" w:rsidRDefault="00EB42AB" w:rsidP="00D2346D">
      <w:pPr>
        <w:pStyle w:val="ATTANNLV2-ASDEFCON"/>
        <w:rPr>
          <w:b/>
        </w:rPr>
      </w:pPr>
      <w:bookmarkStart w:id="552" w:name="_Ref316658822"/>
      <w:r w:rsidRPr="00065382">
        <w:t>Within seven days after giving notice under clause</w:t>
      </w:r>
      <w:r w:rsidR="00A35E6B" w:rsidRPr="00065382">
        <w:t xml:space="preserve"> </w:t>
      </w:r>
      <w:del w:id="553" w:author="Prabhu, Akshata MS" w:date="2024-08-22T10:43:00Z">
        <w:r w:rsidR="00B90806" w:rsidRPr="00A02147">
          <w:fldChar w:fldCharType="begin"/>
        </w:r>
        <w:r w:rsidR="00B90806" w:rsidRPr="006B57A9">
          <w:delInstrText xml:space="preserve"> REF _Ref360802200 \r \h </w:delInstrText>
        </w:r>
        <w:r w:rsidR="006B57A9" w:rsidRPr="006459AF">
          <w:delInstrText xml:space="preserve"> \* MERGEFORMAT </w:delInstrText>
        </w:r>
        <w:r w:rsidR="00B90806" w:rsidRPr="00A02147">
          <w:fldChar w:fldCharType="separate"/>
        </w:r>
        <w:r w:rsidR="00C82057">
          <w:delText>24.2</w:delText>
        </w:r>
        <w:r w:rsidR="00B90806" w:rsidRPr="00A02147">
          <w:fldChar w:fldCharType="end"/>
        </w:r>
      </w:del>
      <w:ins w:id="554" w:author="Prabhu, Akshata MS" w:date="2024-08-22T10:43:00Z">
        <w:r w:rsidR="00B90806" w:rsidRPr="00065382">
          <w:fldChar w:fldCharType="begin"/>
        </w:r>
        <w:r w:rsidR="00B90806" w:rsidRPr="00065382">
          <w:instrText xml:space="preserve"> REF _Ref360802200 \r \h </w:instrText>
        </w:r>
        <w:r w:rsidR="00B90806" w:rsidRPr="00065382">
          <w:fldChar w:fldCharType="separate"/>
        </w:r>
        <w:r w:rsidR="00D51EEB">
          <w:t>24.2</w:t>
        </w:r>
        <w:r w:rsidR="00B90806" w:rsidRPr="00065382">
          <w:fldChar w:fldCharType="end"/>
        </w:r>
      </w:ins>
      <w:r w:rsidR="000B15D0">
        <w:t>,</w:t>
      </w:r>
      <w:r w:rsidRPr="00065382">
        <w:t xml:space="preserve"> the Contractor </w:t>
      </w:r>
      <w:r w:rsidR="00DB6543" w:rsidRPr="00065382">
        <w:t>shall</w:t>
      </w:r>
      <w:r w:rsidRPr="00065382">
        <w:t xml:space="preserve"> notify the Commonwealth in writing of the steps it will take to resolve the issue. If the Commonwealth considers those steps are inadequate, it may direct the Contractor to resolve the issue in a manner proposed by the Commonwealth.</w:t>
      </w:r>
      <w:r w:rsidR="00D75A8E">
        <w:t xml:space="preserve"> </w:t>
      </w:r>
      <w:r w:rsidRPr="00065382">
        <w:t xml:space="preserve"> If the Contractor fails to notify the Commonwealth in accordance with clause</w:t>
      </w:r>
      <w:r w:rsidR="00B90806" w:rsidRPr="00065382">
        <w:t>s</w:t>
      </w:r>
      <w:r w:rsidR="00D9623F" w:rsidRPr="00065382">
        <w:t xml:space="preserve"> </w:t>
      </w:r>
      <w:del w:id="555" w:author="Prabhu, Akshata MS" w:date="2024-08-22T10:43:00Z">
        <w:r w:rsidR="00B90806" w:rsidRPr="00A02147">
          <w:fldChar w:fldCharType="begin"/>
        </w:r>
        <w:r w:rsidR="00B90806" w:rsidRPr="006B57A9">
          <w:delInstrText xml:space="preserve"> REF _Ref360802200 \r \h </w:delInstrText>
        </w:r>
        <w:r w:rsidR="006B57A9" w:rsidRPr="006459AF">
          <w:delInstrText xml:space="preserve"> \* MERGEFORMAT </w:delInstrText>
        </w:r>
        <w:r w:rsidR="00B90806" w:rsidRPr="00A02147">
          <w:fldChar w:fldCharType="separate"/>
        </w:r>
        <w:r w:rsidR="00C82057">
          <w:delText>24.2</w:delText>
        </w:r>
        <w:r w:rsidR="00B90806" w:rsidRPr="00A02147">
          <w:fldChar w:fldCharType="end"/>
        </w:r>
        <w:r w:rsidR="00B90806" w:rsidRPr="00832013">
          <w:delText xml:space="preserve"> or </w:delText>
        </w:r>
        <w:r w:rsidRPr="00A02147">
          <w:fldChar w:fldCharType="begin"/>
        </w:r>
        <w:r w:rsidRPr="006B57A9">
          <w:delInstrText xml:space="preserve"> REF _Ref316658822 \n \h </w:delInstrText>
        </w:r>
        <w:r w:rsidR="006B57A9" w:rsidRPr="006459AF">
          <w:delInstrText xml:space="preserve"> \* MERGEFORMAT </w:delInstrText>
        </w:r>
        <w:r w:rsidRPr="00A02147">
          <w:fldChar w:fldCharType="separate"/>
        </w:r>
        <w:r w:rsidR="00C82057">
          <w:delText>24.3</w:delText>
        </w:r>
        <w:r w:rsidRPr="00A02147">
          <w:fldChar w:fldCharType="end"/>
        </w:r>
      </w:del>
      <w:ins w:id="556" w:author="Prabhu, Akshata MS" w:date="2024-08-22T10:43:00Z">
        <w:r w:rsidR="00B90806" w:rsidRPr="00065382">
          <w:fldChar w:fldCharType="begin"/>
        </w:r>
        <w:r w:rsidR="00B90806" w:rsidRPr="00065382">
          <w:instrText xml:space="preserve"> REF _Ref360802200 \r \h </w:instrText>
        </w:r>
        <w:r w:rsidR="00B90806" w:rsidRPr="00065382">
          <w:fldChar w:fldCharType="separate"/>
        </w:r>
        <w:r w:rsidR="00D51EEB">
          <w:t>24.2</w:t>
        </w:r>
        <w:r w:rsidR="00B90806" w:rsidRPr="00065382">
          <w:fldChar w:fldCharType="end"/>
        </w:r>
        <w:r w:rsidR="00B90806" w:rsidRPr="00065382">
          <w:t xml:space="preserve"> or </w:t>
        </w:r>
        <w:r w:rsidRPr="00065382">
          <w:fldChar w:fldCharType="begin"/>
        </w:r>
        <w:r w:rsidRPr="00065382">
          <w:instrText xml:space="preserve"> REF _Ref316658822 \n \h </w:instrText>
        </w:r>
        <w:r w:rsidRPr="00065382">
          <w:fldChar w:fldCharType="separate"/>
        </w:r>
        <w:r w:rsidR="00D51EEB">
          <w:t>24.3</w:t>
        </w:r>
        <w:r w:rsidRPr="00065382">
          <w:fldChar w:fldCharType="end"/>
        </w:r>
      </w:ins>
      <w:r w:rsidRPr="00065382">
        <w:t xml:space="preserve"> or is unable or unwilling to resolve the issue in the required manner, the Commonwealth may terminate the Contract in accordance with clause </w:t>
      </w:r>
      <w:r w:rsidRPr="00065382">
        <w:fldChar w:fldCharType="begin"/>
      </w:r>
      <w:r w:rsidRPr="00065382">
        <w:instrText xml:space="preserve"> REF _Ref316658833 \n \h</w:instrText>
      </w:r>
      <w:del w:id="557" w:author="Prabhu, Akshata MS" w:date="2024-08-22T10:43:00Z">
        <w:r w:rsidRPr="006B57A9">
          <w:delInstrText xml:space="preserve"> </w:delInstrText>
        </w:r>
        <w:r w:rsidR="006B57A9" w:rsidRPr="006459AF">
          <w:delInstrText xml:space="preserve"> \* MERGEFORMAT</w:delInstrText>
        </w:r>
      </w:del>
      <w:r w:rsidRPr="00065382">
        <w:instrText xml:space="preserve"> </w:instrText>
      </w:r>
      <w:r w:rsidRPr="00065382">
        <w:fldChar w:fldCharType="separate"/>
      </w:r>
      <w:r w:rsidR="00D51EEB">
        <w:t>16</w:t>
      </w:r>
      <w:r w:rsidRPr="00065382">
        <w:fldChar w:fldCharType="end"/>
      </w:r>
      <w:r w:rsidRPr="00065382">
        <w:t>.</w:t>
      </w:r>
      <w:bookmarkEnd w:id="552"/>
    </w:p>
    <w:p w14:paraId="358EC9E7" w14:textId="3EFA125C" w:rsidR="001B4E68" w:rsidRPr="00065382" w:rsidRDefault="00586CC2" w:rsidP="00D2346D">
      <w:pPr>
        <w:pStyle w:val="ATTANNLV1-ASDEFCON"/>
      </w:pPr>
      <w:bookmarkStart w:id="558" w:name="_Toc232914726"/>
      <w:bookmarkStart w:id="559" w:name="_Toc172535261"/>
      <w:bookmarkStart w:id="560" w:name="_Toc143692151"/>
      <w:bookmarkStart w:id="561" w:name="_Toc153375146"/>
      <w:r w:rsidRPr="00065382">
        <w:t>Notices</w:t>
      </w:r>
      <w:bookmarkEnd w:id="558"/>
      <w:r w:rsidR="005C22B3" w:rsidRPr="00065382">
        <w:t xml:space="preserve"> (</w:t>
      </w:r>
      <w:del w:id="562" w:author="Prabhu, Akshata MS" w:date="2024-08-22T10:43:00Z">
        <w:r w:rsidR="005C22B3" w:rsidRPr="00065382">
          <w:delText>core</w:delText>
        </w:r>
      </w:del>
      <w:ins w:id="563" w:author="Prabhu, Akshata MS" w:date="2024-08-22T10:43:00Z">
        <w:r w:rsidR="00EA10D9">
          <w:t>Core</w:t>
        </w:r>
      </w:ins>
      <w:r w:rsidR="005C22B3" w:rsidRPr="00065382">
        <w:t>)</w:t>
      </w:r>
      <w:bookmarkEnd w:id="559"/>
      <w:bookmarkEnd w:id="560"/>
      <w:bookmarkEnd w:id="561"/>
    </w:p>
    <w:p w14:paraId="41E464EE" w14:textId="1A9F2B64" w:rsidR="00D86886" w:rsidRPr="00065382" w:rsidRDefault="00EA6707" w:rsidP="00D2346D">
      <w:pPr>
        <w:pStyle w:val="ATTANNLV2-ASDEFCON"/>
      </w:pPr>
      <w:r w:rsidRPr="00065382">
        <w:t>Any</w:t>
      </w:r>
      <w:r w:rsidR="00D86886" w:rsidRPr="00065382">
        <w:t xml:space="preserve"> notice or communication under the Contract will be effective if it is in writing, signed and delivered to the </w:t>
      </w:r>
      <w:r w:rsidR="00172B5E" w:rsidRPr="00065382">
        <w:t>Commonwealth</w:t>
      </w:r>
      <w:r w:rsidR="00A23D24" w:rsidRPr="00065382">
        <w:t xml:space="preserve"> Representative</w:t>
      </w:r>
      <w:r w:rsidR="00D86886" w:rsidRPr="00065382">
        <w:t xml:space="preserve"> or the </w:t>
      </w:r>
      <w:r w:rsidR="00CA7890" w:rsidRPr="00065382">
        <w:t>Contractor</w:t>
      </w:r>
      <w:r w:rsidR="00172B5E" w:rsidRPr="00065382">
        <w:t xml:space="preserve"> Representative</w:t>
      </w:r>
      <w:r w:rsidR="00F41CD2" w:rsidRPr="00065382">
        <w:t>,</w:t>
      </w:r>
      <w:r w:rsidR="00D86886" w:rsidRPr="00065382">
        <w:t xml:space="preserve"> as the case may be, at the address</w:t>
      </w:r>
      <w:del w:id="564" w:author="Prabhu, Akshata MS" w:date="2024-08-22T10:43:00Z">
        <w:r w:rsidR="00A1648B">
          <w:delText xml:space="preserve"> or</w:delText>
        </w:r>
      </w:del>
      <w:ins w:id="565" w:author="Prabhu, Akshata MS" w:date="2024-08-22T10:43:00Z">
        <w:r w:rsidR="00172B5E" w:rsidRPr="00065382">
          <w:t>,</w:t>
        </w:r>
      </w:ins>
      <w:r w:rsidR="00172B5E" w:rsidRPr="00065382">
        <w:t xml:space="preserve"> email</w:t>
      </w:r>
      <w:ins w:id="566" w:author="Prabhu, Akshata MS" w:date="2024-08-22T10:43:00Z">
        <w:r w:rsidR="00D86886" w:rsidRPr="00065382">
          <w:t xml:space="preserve"> or fa</w:t>
        </w:r>
        <w:r w:rsidR="00A76B1A" w:rsidRPr="00065382">
          <w:t>x</w:t>
        </w:r>
        <w:r w:rsidR="00D86886" w:rsidRPr="00065382">
          <w:t xml:space="preserve"> number</w:t>
        </w:r>
      </w:ins>
      <w:r w:rsidR="00D86886" w:rsidRPr="00065382">
        <w:t xml:space="preserve"> set out in the </w:t>
      </w:r>
      <w:r w:rsidR="00E52C7D" w:rsidRPr="00065382">
        <w:t>Details Schedule</w:t>
      </w:r>
      <w:r w:rsidR="00D86886" w:rsidRPr="00065382">
        <w:t>.</w:t>
      </w:r>
    </w:p>
    <w:p w14:paraId="7200D945" w14:textId="675063B5" w:rsidR="001B4E68" w:rsidRPr="00065382" w:rsidRDefault="00594CF4" w:rsidP="00D2346D">
      <w:pPr>
        <w:pStyle w:val="ATTANNLV1-ASDEFCON"/>
      </w:pPr>
      <w:bookmarkStart w:id="567" w:name="_Toc232914727"/>
      <w:bookmarkStart w:id="568" w:name="_Toc172535262"/>
      <w:bookmarkStart w:id="569" w:name="_Toc143692152"/>
      <w:bookmarkStart w:id="570" w:name="_Toc153375147"/>
      <w:r w:rsidRPr="00065382">
        <w:t>Assignment</w:t>
      </w:r>
      <w:bookmarkEnd w:id="567"/>
      <w:r w:rsidR="005C22B3" w:rsidRPr="00065382">
        <w:t xml:space="preserve"> (</w:t>
      </w:r>
      <w:del w:id="571" w:author="Prabhu, Akshata MS" w:date="2024-08-22T10:43:00Z">
        <w:r w:rsidR="005C22B3" w:rsidRPr="00065382">
          <w:delText>core</w:delText>
        </w:r>
      </w:del>
      <w:ins w:id="572" w:author="Prabhu, Akshata MS" w:date="2024-08-22T10:43:00Z">
        <w:r w:rsidR="00EA10D9">
          <w:t>Core</w:t>
        </w:r>
      </w:ins>
      <w:r w:rsidR="005C22B3" w:rsidRPr="00065382">
        <w:t>)</w:t>
      </w:r>
      <w:bookmarkEnd w:id="568"/>
      <w:bookmarkEnd w:id="569"/>
      <w:bookmarkEnd w:id="570"/>
    </w:p>
    <w:p w14:paraId="259C31F7" w14:textId="77777777" w:rsidR="00BA6824" w:rsidRPr="00065382" w:rsidRDefault="00BA6824" w:rsidP="00D2346D">
      <w:pPr>
        <w:pStyle w:val="ATTANNLV2-ASDEFCON"/>
      </w:pPr>
      <w:r w:rsidRPr="00065382">
        <w:t xml:space="preserve">The </w:t>
      </w:r>
      <w:r w:rsidR="00CA7890" w:rsidRPr="00065382">
        <w:t>Contractor</w:t>
      </w:r>
      <w:r w:rsidRPr="00065382">
        <w:t xml:space="preserve"> </w:t>
      </w:r>
      <w:r w:rsidR="00DB6543" w:rsidRPr="00065382">
        <w:t>shall</w:t>
      </w:r>
      <w:r w:rsidRPr="00065382">
        <w:t xml:space="preserve"> not</w:t>
      </w:r>
      <w:r w:rsidR="00173754" w:rsidRPr="00065382">
        <w:t xml:space="preserve"> assign any of its rights under the Contract</w:t>
      </w:r>
      <w:r w:rsidRPr="00065382">
        <w:t xml:space="preserve"> without the prior written </w:t>
      </w:r>
      <w:r w:rsidR="00A32BFB" w:rsidRPr="00065382">
        <w:t>consent</w:t>
      </w:r>
      <w:r w:rsidR="00F33C14" w:rsidRPr="00065382">
        <w:t xml:space="preserve"> </w:t>
      </w:r>
      <w:r w:rsidRPr="00065382">
        <w:t>of the Commonwealth</w:t>
      </w:r>
      <w:r w:rsidR="001B302B" w:rsidRPr="00065382">
        <w:t>.</w:t>
      </w:r>
    </w:p>
    <w:p w14:paraId="74359AFB" w14:textId="120E026E" w:rsidR="001B4E68" w:rsidRPr="00065382" w:rsidRDefault="00173754" w:rsidP="00D2346D">
      <w:pPr>
        <w:pStyle w:val="ATTANNLV1-ASDEFCON"/>
      </w:pPr>
      <w:bookmarkStart w:id="573" w:name="_Toc232914728"/>
      <w:bookmarkStart w:id="574" w:name="_Toc172535263"/>
      <w:bookmarkStart w:id="575" w:name="_Toc143692153"/>
      <w:bookmarkStart w:id="576" w:name="_Toc153375148"/>
      <w:r w:rsidRPr="00065382">
        <w:t>Subcontracting</w:t>
      </w:r>
      <w:bookmarkEnd w:id="573"/>
      <w:r w:rsidR="005C22B3" w:rsidRPr="00065382">
        <w:t xml:space="preserve"> (</w:t>
      </w:r>
      <w:del w:id="577" w:author="Prabhu, Akshata MS" w:date="2024-08-22T10:43:00Z">
        <w:r w:rsidR="005C22B3" w:rsidRPr="00065382">
          <w:delText>core</w:delText>
        </w:r>
      </w:del>
      <w:ins w:id="578" w:author="Prabhu, Akshata MS" w:date="2024-08-22T10:43:00Z">
        <w:r w:rsidR="00EA10D9">
          <w:t>Core</w:t>
        </w:r>
      </w:ins>
      <w:r w:rsidR="005C22B3" w:rsidRPr="00065382">
        <w:t>)</w:t>
      </w:r>
      <w:bookmarkEnd w:id="574"/>
      <w:bookmarkEnd w:id="575"/>
      <w:bookmarkEnd w:id="576"/>
    </w:p>
    <w:p w14:paraId="47878F9C" w14:textId="77777777" w:rsidR="00173754" w:rsidRPr="00065382" w:rsidRDefault="003F3494" w:rsidP="00D2346D">
      <w:pPr>
        <w:pStyle w:val="ATTANNLV2-ASDEFCON"/>
      </w:pPr>
      <w:r w:rsidRPr="00065382">
        <w:t xml:space="preserve">The </w:t>
      </w:r>
      <w:r w:rsidR="00CA7890" w:rsidRPr="00065382">
        <w:t>Contractor</w:t>
      </w:r>
      <w:r w:rsidRPr="00065382">
        <w:t xml:space="preserve"> </w:t>
      </w:r>
      <w:r w:rsidR="00DB6543" w:rsidRPr="00065382">
        <w:t>shall</w:t>
      </w:r>
      <w:r w:rsidRPr="00065382">
        <w:t xml:space="preserve"> not subcontract the whole or part of its obligations under the Contract without the </w:t>
      </w:r>
      <w:r w:rsidR="00A32BFB" w:rsidRPr="00065382">
        <w:t>prior written consent</w:t>
      </w:r>
      <w:r w:rsidRPr="00065382">
        <w:t xml:space="preserve"> of the Commonwealth. </w:t>
      </w:r>
      <w:r w:rsidR="00173754" w:rsidRPr="00065382">
        <w:t xml:space="preserve">Subcontracting the whole or part of the </w:t>
      </w:r>
      <w:r w:rsidR="00CA7890" w:rsidRPr="00065382">
        <w:t>Contractor</w:t>
      </w:r>
      <w:r w:rsidR="00173754" w:rsidRPr="00065382">
        <w:t xml:space="preserve">’s obligations under the Contract will not relieve the </w:t>
      </w:r>
      <w:r w:rsidR="00CA7890" w:rsidRPr="00065382">
        <w:t>Contractor</w:t>
      </w:r>
      <w:r w:rsidR="00173754" w:rsidRPr="00065382">
        <w:t xml:space="preserve"> from any of its obligations under the Contract.</w:t>
      </w:r>
      <w:r w:rsidR="00D75A8E">
        <w:t xml:space="preserve"> </w:t>
      </w:r>
      <w:r w:rsidRPr="00065382">
        <w:t xml:space="preserve"> </w:t>
      </w:r>
      <w:r w:rsidR="00BB4082" w:rsidRPr="00065382">
        <w:t xml:space="preserve">Upon request the </w:t>
      </w:r>
      <w:r w:rsidR="00606A3D" w:rsidRPr="00065382">
        <w:t>Contractor</w:t>
      </w:r>
      <w:r w:rsidR="00BB4082" w:rsidRPr="00065382">
        <w:t xml:space="preserve"> </w:t>
      </w:r>
      <w:r w:rsidR="00DB6543" w:rsidRPr="00065382">
        <w:t>shall</w:t>
      </w:r>
      <w:r w:rsidR="00BB4082" w:rsidRPr="00065382">
        <w:t xml:space="preserve"> make available to the Commonwealth the details of all subcontractors engaged to provide the </w:t>
      </w:r>
      <w:r w:rsidR="00606A3D" w:rsidRPr="00065382">
        <w:t>Services</w:t>
      </w:r>
      <w:r w:rsidR="00BB4082" w:rsidRPr="00065382">
        <w:t xml:space="preserve"> under the Contract. </w:t>
      </w:r>
      <w:r w:rsidR="007E1177" w:rsidRPr="00065382">
        <w:t xml:space="preserve"> </w:t>
      </w:r>
      <w:r w:rsidR="00BB4082" w:rsidRPr="00065382">
        <w:t xml:space="preserve">The </w:t>
      </w:r>
      <w:r w:rsidR="00606A3D" w:rsidRPr="00065382">
        <w:t xml:space="preserve">Contractor </w:t>
      </w:r>
      <w:r w:rsidR="00BB4082" w:rsidRPr="00065382">
        <w:t>acknowledges that the Commonwealth may be required to disclose such information.</w:t>
      </w:r>
      <w:r w:rsidR="00D75A8E">
        <w:t xml:space="preserve"> </w:t>
      </w:r>
    </w:p>
    <w:p w14:paraId="369D3A66" w14:textId="3E7FEA1D" w:rsidR="001B4E68" w:rsidRPr="00065382" w:rsidRDefault="00E12D8A" w:rsidP="00D2346D">
      <w:pPr>
        <w:pStyle w:val="ATTANNLV1-ASDEFCON"/>
        <w:rPr>
          <w:sz w:val="22"/>
        </w:rPr>
      </w:pPr>
      <w:bookmarkStart w:id="579" w:name="_Toc232914729"/>
      <w:bookmarkStart w:id="580" w:name="_Toc172535264"/>
      <w:bookmarkStart w:id="581" w:name="_Toc143692154"/>
      <w:bookmarkStart w:id="582" w:name="_Toc153375149"/>
      <w:r w:rsidRPr="00065382">
        <w:t xml:space="preserve">Approvals and </w:t>
      </w:r>
      <w:r w:rsidR="00BC3BBB" w:rsidRPr="00065382">
        <w:t>C</w:t>
      </w:r>
      <w:r w:rsidR="006C1B51" w:rsidRPr="00065382">
        <w:t>ompliance</w:t>
      </w:r>
      <w:bookmarkEnd w:id="579"/>
      <w:r w:rsidR="005C22B3" w:rsidRPr="00065382">
        <w:t xml:space="preserve"> (</w:t>
      </w:r>
      <w:del w:id="583" w:author="Prabhu, Akshata MS" w:date="2024-08-22T10:43:00Z">
        <w:r w:rsidR="005C22B3" w:rsidRPr="00065382">
          <w:delText>core</w:delText>
        </w:r>
      </w:del>
      <w:ins w:id="584" w:author="Prabhu, Akshata MS" w:date="2024-08-22T10:43:00Z">
        <w:r w:rsidR="00EA10D9">
          <w:t>Core</w:t>
        </w:r>
      </w:ins>
      <w:r w:rsidR="005C22B3" w:rsidRPr="00065382">
        <w:t>)</w:t>
      </w:r>
      <w:bookmarkEnd w:id="580"/>
      <w:bookmarkEnd w:id="581"/>
      <w:bookmarkEnd w:id="582"/>
    </w:p>
    <w:p w14:paraId="48D63604" w14:textId="77777777" w:rsidR="001F2C36" w:rsidRPr="00065382" w:rsidRDefault="00444797" w:rsidP="00D2346D">
      <w:pPr>
        <w:pStyle w:val="ATTANNLV2-ASDEFCON"/>
      </w:pPr>
      <w:r w:rsidRPr="00065382">
        <w:rPr>
          <w:rFonts w:eastAsia="Calibri"/>
        </w:rPr>
        <w:t xml:space="preserve">The Contractor </w:t>
      </w:r>
      <w:r w:rsidR="006B5BE4" w:rsidRPr="00065382">
        <w:rPr>
          <w:rFonts w:eastAsia="Calibri"/>
        </w:rPr>
        <w:t>shall</w:t>
      </w:r>
      <w:r w:rsidRPr="00065382">
        <w:rPr>
          <w:rFonts w:eastAsia="Calibri"/>
        </w:rPr>
        <w:t xml:space="preserve"> obtain</w:t>
      </w:r>
      <w:r w:rsidR="0067580A">
        <w:rPr>
          <w:rFonts w:eastAsia="Calibri"/>
        </w:rPr>
        <w:t xml:space="preserve"> and maintain in full force</w:t>
      </w:r>
      <w:r w:rsidRPr="00065382">
        <w:rPr>
          <w:rFonts w:eastAsia="Calibri"/>
        </w:rPr>
        <w:t xml:space="preserve"> any necessary export licences, licences, accreditations, permits, registrations, regulatory approvals or other documented authority (however described) required by law and necessary for the provision of the Services.</w:t>
      </w:r>
      <w:r w:rsidR="001135D3" w:rsidRPr="00065382">
        <w:rPr>
          <w:rFonts w:eastAsia="Calibri"/>
        </w:rPr>
        <w:t xml:space="preserve"> </w:t>
      </w:r>
      <w:r w:rsidRPr="00065382">
        <w:rPr>
          <w:rFonts w:eastAsia="Calibri"/>
        </w:rPr>
        <w:t xml:space="preserve"> The Contractor </w:t>
      </w:r>
      <w:r w:rsidR="006B5BE4" w:rsidRPr="00065382">
        <w:rPr>
          <w:rFonts w:eastAsia="Calibri"/>
        </w:rPr>
        <w:t>shall</w:t>
      </w:r>
      <w:r w:rsidRPr="00065382">
        <w:rPr>
          <w:rFonts w:eastAsia="Calibri"/>
        </w:rPr>
        <w:t xml:space="preserve"> comply with and ensure its officers, employees, agents and subcontractors comply with the laws from time to time in force in the State, Territory or other jurisdictions in which any part of the Contract is to be carried out and all Commonwealth policies relevant or applicable to the Contract.</w:t>
      </w:r>
    </w:p>
    <w:p w14:paraId="5CE324EC" w14:textId="4C451E32" w:rsidR="002D3978" w:rsidRPr="00065382" w:rsidRDefault="00EA10D9" w:rsidP="00D2346D">
      <w:pPr>
        <w:pStyle w:val="ATTANNLV1-ASDEFCON"/>
      </w:pPr>
      <w:bookmarkStart w:id="585" w:name="_Toc172535265"/>
      <w:bookmarkStart w:id="586" w:name="_Toc143692155"/>
      <w:bookmarkStart w:id="587" w:name="_Toc153375150"/>
      <w:r>
        <w:t>Commonwealth Access</w:t>
      </w:r>
      <w:r w:rsidR="005C22B3" w:rsidRPr="00065382">
        <w:t xml:space="preserve"> (</w:t>
      </w:r>
      <w:del w:id="588" w:author="Prabhu, Akshata MS" w:date="2024-08-22T10:43:00Z">
        <w:r w:rsidR="006B2C0A">
          <w:delText>core</w:delText>
        </w:r>
      </w:del>
      <w:ins w:id="589" w:author="Prabhu, Akshata MS" w:date="2024-08-22T10:43:00Z">
        <w:r>
          <w:t>Core</w:t>
        </w:r>
      </w:ins>
      <w:r w:rsidR="005C22B3" w:rsidRPr="00065382">
        <w:t>)</w:t>
      </w:r>
      <w:bookmarkEnd w:id="585"/>
      <w:bookmarkEnd w:id="586"/>
      <w:bookmarkEnd w:id="587"/>
    </w:p>
    <w:p w14:paraId="110C5A0A" w14:textId="77777777" w:rsidR="002D3978" w:rsidRPr="00065382" w:rsidRDefault="002D3978" w:rsidP="00D2346D">
      <w:pPr>
        <w:pStyle w:val="ATTANNLV2-ASDEFCON"/>
      </w:pPr>
      <w:r w:rsidRPr="00065382">
        <w:t>If the value of the Contract (by itself or cumulatively with previous changes to the Contract) is equal to or greater than A$100</w:t>
      </w:r>
      <w:r w:rsidR="00D83328" w:rsidRPr="00065382">
        <w:t>,</w:t>
      </w:r>
      <w:r w:rsidRPr="00065382">
        <w:t xml:space="preserve">000, the Contractor </w:t>
      </w:r>
      <w:r w:rsidR="00DB6543" w:rsidRPr="00065382">
        <w:t>shall</w:t>
      </w:r>
      <w:r w:rsidRPr="00065382">
        <w:t xml:space="preserve"> permit the Commonwealth and its nominees timely and sufficient access to </w:t>
      </w:r>
      <w:r w:rsidR="0099024A" w:rsidRPr="00065382">
        <w:t>it</w:t>
      </w:r>
      <w:r w:rsidRPr="00065382">
        <w:t xml:space="preserve">s premises, records or accounts relevant to the Contract to conduct audits under the </w:t>
      </w:r>
      <w:r w:rsidRPr="00065382">
        <w:rPr>
          <w:i/>
        </w:rPr>
        <w:t>Auditor-General Act 1997</w:t>
      </w:r>
      <w:r w:rsidRPr="00065382">
        <w:t xml:space="preserve">. </w:t>
      </w:r>
      <w:r w:rsidR="009222A4" w:rsidRPr="00065382">
        <w:t xml:space="preserve"> </w:t>
      </w:r>
      <w:r w:rsidRPr="00065382">
        <w:t>The Commonwealth and its nominees may copy any records or accounts relevant to the Contract and retain or use these records and accounts for this purpose.</w:t>
      </w:r>
    </w:p>
    <w:p w14:paraId="21E6DF1E" w14:textId="12A43ED5" w:rsidR="00233EAD" w:rsidRDefault="00EA10D9" w:rsidP="00D2346D">
      <w:pPr>
        <w:pStyle w:val="ATTANNLV1-ASDEFCON"/>
      </w:pPr>
      <w:bookmarkStart w:id="590" w:name="_Toc172535266"/>
      <w:bookmarkStart w:id="591" w:name="_Toc143692156"/>
      <w:bookmarkStart w:id="592" w:name="_Toc153375151"/>
      <w:r>
        <w:t>Indigenous Procurement Policy</w:t>
      </w:r>
      <w:r w:rsidR="00233EAD">
        <w:t xml:space="preserve"> (</w:t>
      </w:r>
      <w:del w:id="593" w:author="Prabhu, Akshata MS" w:date="2024-08-22T10:43:00Z">
        <w:r w:rsidR="00BC277F">
          <w:delText>c</w:delText>
        </w:r>
        <w:r w:rsidR="00A15DA6">
          <w:delText>ore</w:delText>
        </w:r>
      </w:del>
      <w:ins w:id="594" w:author="Prabhu, Akshata MS" w:date="2024-08-22T10:43:00Z">
        <w:r>
          <w:t>Optional</w:t>
        </w:r>
      </w:ins>
      <w:r w:rsidR="00233EAD">
        <w:t>)</w:t>
      </w:r>
      <w:bookmarkEnd w:id="590"/>
      <w:bookmarkEnd w:id="591"/>
      <w:bookmarkEnd w:id="592"/>
    </w:p>
    <w:p w14:paraId="310A3F31" w14:textId="77777777" w:rsidR="00233EAD" w:rsidRPr="00451456" w:rsidRDefault="00C218A7" w:rsidP="005F3D11">
      <w:pPr>
        <w:pStyle w:val="NoteToDrafters-ASDEFCON"/>
      </w:pPr>
      <w:r w:rsidRPr="00F62FB2">
        <w:rPr>
          <w:rStyle w:val="SC6416"/>
          <w:color w:val="FFFFFF"/>
        </w:rPr>
        <w:t xml:space="preserve">Note to drafters:  </w:t>
      </w:r>
      <w:r>
        <w:rPr>
          <w:rStyle w:val="SC6416"/>
          <w:color w:val="FFFFFF"/>
        </w:rPr>
        <w:t>The following clause is f</w:t>
      </w:r>
      <w:r w:rsidR="00233EAD">
        <w:t xml:space="preserve">or use if the IPP mandatory minimum requirements are NOT included in the RFQ. </w:t>
      </w:r>
    </w:p>
    <w:p w14:paraId="7127049A" w14:textId="77777777" w:rsidR="00233EAD" w:rsidRPr="00824F98" w:rsidRDefault="00233EAD" w:rsidP="005F3D11">
      <w:pPr>
        <w:pStyle w:val="NoteToTenderers-ASDEFCON"/>
      </w:pPr>
      <w:r w:rsidRPr="00451456">
        <w:t xml:space="preserve">Note to tenderers:  </w:t>
      </w:r>
      <w:r>
        <w:t>It is Commonwealth policy to stimulate Indigenous entrepreneurship and business development, providing Indigenous Australians with more opportunities to participate in the economy</w:t>
      </w:r>
      <w:r w:rsidR="002A5001">
        <w:t xml:space="preserve">. </w:t>
      </w:r>
    </w:p>
    <w:p w14:paraId="00E884EE" w14:textId="77777777" w:rsidR="00233EAD" w:rsidRDefault="00233EAD" w:rsidP="00D2346D">
      <w:pPr>
        <w:pStyle w:val="ATTANNLV2-ASDEFCON"/>
      </w:pPr>
      <w:r>
        <w:t>The Contractor shall use its reasonable endeavours to increase its:</w:t>
      </w:r>
    </w:p>
    <w:p w14:paraId="73405109" w14:textId="77777777" w:rsidR="00ED7385" w:rsidRDefault="00233EAD" w:rsidP="00D2346D">
      <w:pPr>
        <w:pStyle w:val="ATTANNLV3-ASDEFCON"/>
      </w:pPr>
      <w:r>
        <w:t>purchasing from Indigenous enterprises; and</w:t>
      </w:r>
    </w:p>
    <w:p w14:paraId="0571B76B" w14:textId="77777777" w:rsidR="00ED7385" w:rsidRDefault="00233EAD" w:rsidP="00D2346D">
      <w:pPr>
        <w:pStyle w:val="ATTANNLV3-ASDEFCON"/>
      </w:pPr>
      <w:r>
        <w:t>employment of Indigenous Australians,</w:t>
      </w:r>
    </w:p>
    <w:p w14:paraId="76962729" w14:textId="420B1C9D" w:rsidR="00233EAD" w:rsidRDefault="00233EAD" w:rsidP="00D2346D">
      <w:pPr>
        <w:pStyle w:val="ATTANNLV2NONUM-ASDEFCON"/>
        <w:rPr>
          <w:iCs/>
        </w:rPr>
      </w:pPr>
      <w:r>
        <w:t xml:space="preserve">in the performance of the Contract. For the purposes of this clause “Indigenous enterprise” means an organisation that is 50 per cent or more Indigenous owned that is operating a business. </w:t>
      </w:r>
      <w:r>
        <w:rPr>
          <w:iCs/>
        </w:rPr>
        <w:t>Supply Nation maintains a list of enterprises that meet the definition of “Indigenous enterprises” (</w:t>
      </w:r>
      <w:del w:id="595" w:author="Prabhu, Akshata MS" w:date="2024-08-22T10:43:00Z">
        <w:r w:rsidR="008D45E4">
          <w:fldChar w:fldCharType="begin"/>
        </w:r>
        <w:r w:rsidR="008D45E4">
          <w:delInstrText xml:space="preserve"> HYPERLINK "https://supplynation.org.au/" </w:delInstrText>
        </w:r>
        <w:r w:rsidR="008D45E4">
          <w:fldChar w:fldCharType="separate"/>
        </w:r>
        <w:r w:rsidR="00C82057">
          <w:rPr>
            <w:rStyle w:val="Hyperlink"/>
            <w:bCs/>
            <w:iCs/>
          </w:rPr>
          <w:delText>https://supplynation.org.au/</w:delText>
        </w:r>
        <w:r w:rsidR="008D45E4">
          <w:rPr>
            <w:rStyle w:val="Hyperlink"/>
            <w:bCs/>
            <w:iCs/>
          </w:rPr>
          <w:fldChar w:fldCharType="end"/>
        </w:r>
        <w:r>
          <w:rPr>
            <w:iCs/>
          </w:rPr>
          <w:delText>).</w:delText>
        </w:r>
      </w:del>
      <w:ins w:id="596" w:author="Prabhu, Akshata MS" w:date="2024-08-22T10:43:00Z">
        <w:r w:rsidR="008D45E4">
          <w:fldChar w:fldCharType="begin"/>
        </w:r>
        <w:r w:rsidR="008D45E4">
          <w:instrText xml:space="preserve"> HYPERLINK "http://www.supplynation.org.au" </w:instrText>
        </w:r>
        <w:r w:rsidR="008D45E4">
          <w:fldChar w:fldCharType="separate"/>
        </w:r>
        <w:r w:rsidRPr="00464192">
          <w:rPr>
            <w:rStyle w:val="Hyperlink"/>
            <w:bCs/>
            <w:iCs/>
          </w:rPr>
          <w:t>www.supplynation.org.au</w:t>
        </w:r>
        <w:r w:rsidR="008D45E4">
          <w:rPr>
            <w:rStyle w:val="Hyperlink"/>
            <w:bCs/>
            <w:iCs/>
          </w:rPr>
          <w:fldChar w:fldCharType="end"/>
        </w:r>
        <w:r>
          <w:rPr>
            <w:iCs/>
          </w:rPr>
          <w:t>).</w:t>
        </w:r>
      </w:ins>
    </w:p>
    <w:p w14:paraId="79693EEF" w14:textId="34DD8600" w:rsidR="00E32A71" w:rsidRDefault="00EA10D9" w:rsidP="005E3203">
      <w:pPr>
        <w:pStyle w:val="ATTANNLV1-ASDEFCON"/>
        <w:rPr>
          <w:ins w:id="597" w:author="Prabhu, Akshata MS" w:date="2024-08-22T10:43:00Z"/>
        </w:rPr>
      </w:pPr>
      <w:bookmarkStart w:id="598" w:name="_Toc172535267"/>
      <w:bookmarkStart w:id="599" w:name="_Toc153375152"/>
      <w:r>
        <w:t>Child Safety</w:t>
      </w:r>
      <w:r w:rsidR="00E32A71">
        <w:t xml:space="preserve"> (</w:t>
      </w:r>
      <w:ins w:id="600" w:author="Prabhu, Akshata MS" w:date="2024-08-22T10:43:00Z">
        <w:r>
          <w:t>Optional</w:t>
        </w:r>
        <w:r w:rsidR="00E32A71">
          <w:t>)</w:t>
        </w:r>
        <w:bookmarkEnd w:id="598"/>
        <w:r w:rsidR="00E32A71">
          <w:t xml:space="preserve"> </w:t>
        </w:r>
      </w:ins>
    </w:p>
    <w:p w14:paraId="55A05E85" w14:textId="3AABF9D7" w:rsidR="00E32A71" w:rsidRDefault="00E32A71" w:rsidP="00E32A71">
      <w:pPr>
        <w:pBdr>
          <w:top w:val="single" w:sz="4" w:space="1" w:color="auto"/>
          <w:left w:val="single" w:sz="4" w:space="1" w:color="auto"/>
          <w:bottom w:val="single" w:sz="4" w:space="0" w:color="auto"/>
          <w:right w:val="single" w:sz="4" w:space="1" w:color="auto"/>
        </w:pBdr>
        <w:spacing w:after="0"/>
        <w:rPr>
          <w:ins w:id="601" w:author="Prabhu, Akshata MS" w:date="2024-08-22T10:43:00Z"/>
          <w:rFonts w:cs="Arial"/>
          <w:b/>
          <w:i/>
        </w:rPr>
      </w:pPr>
      <w:ins w:id="602" w:author="Prabhu, Akshata MS" w:date="2024-08-22T10:43:00Z">
        <w:r w:rsidRPr="007853AF">
          <w:rPr>
            <w:rFonts w:cs="Arial"/>
            <w:b/>
            <w:i/>
          </w:rPr>
          <w:t xml:space="preserve">Option:  For </w:t>
        </w:r>
        <w:r>
          <w:rPr>
            <w:rFonts w:cs="Arial"/>
            <w:b/>
            <w:i/>
          </w:rPr>
          <w:t>when the Commonwealth Child Safe Framework applies</w:t>
        </w:r>
      </w:ins>
    </w:p>
    <w:p w14:paraId="259FF156" w14:textId="77777777" w:rsidR="00573FBB" w:rsidRDefault="00573FBB" w:rsidP="00573FBB">
      <w:pPr>
        <w:pStyle w:val="NoteToDrafters-ASDEFCON"/>
        <w:rPr>
          <w:ins w:id="603" w:author="Prabhu, Akshata MS" w:date="2024-08-22T10:43:00Z"/>
          <w:rFonts w:asciiTheme="minorBidi" w:hAnsiTheme="minorBidi"/>
          <w:szCs w:val="20"/>
        </w:rPr>
      </w:pPr>
      <w:ins w:id="604" w:author="Prabhu, Akshata MS" w:date="2024-08-22T10:43:00Z">
        <w:r>
          <w:t xml:space="preserve">Note to drafters:  </w:t>
        </w:r>
        <w:r w:rsidRPr="001445C8">
          <w:t xml:space="preserve">The Department of Prime Minister and Cabinet) </w:t>
        </w:r>
        <w:r>
          <w:t xml:space="preserve">has </w:t>
        </w:r>
        <w:r w:rsidRPr="001445C8">
          <w:t>developed the</w:t>
        </w:r>
        <w:r>
          <w:t xml:space="preserve"> </w:t>
        </w:r>
        <w:r w:rsidR="008D45E4">
          <w:fldChar w:fldCharType="begin"/>
        </w:r>
        <w:r w:rsidR="008D45E4">
          <w:instrText xml:space="preserve"> HYPERLINK "https://www.childsafety.gov.au/what-we-do/lead-commonwealth-child-safe-framework" </w:instrText>
        </w:r>
        <w:r w:rsidR="008D45E4">
          <w:fldChar w:fldCharType="separate"/>
        </w:r>
        <w:r w:rsidRPr="00616C29">
          <w:rPr>
            <w:rStyle w:val="Hyperlink"/>
          </w:rPr>
          <w:t>https://www.childsafety.gov.au/what-we-do/lead-commonwealth-child-safe-framework</w:t>
        </w:r>
        <w:r w:rsidR="008D45E4">
          <w:rPr>
            <w:rStyle w:val="Hyperlink"/>
          </w:rPr>
          <w:fldChar w:fldCharType="end"/>
        </w:r>
        <w:r>
          <w:t xml:space="preserve"> </w:t>
        </w:r>
        <w:r w:rsidRPr="001445C8">
          <w:t xml:space="preserve">to protect children and young people who may have contact with Commonwealth entities. </w:t>
        </w:r>
        <w:r>
          <w:t xml:space="preserve"> </w:t>
        </w:r>
        <w:r w:rsidRPr="001445C8">
          <w:t>The CCSF sets out the minimum standards for Co</w:t>
        </w:r>
        <w:r>
          <w:t>mmonwealth entities to protect children.</w:t>
        </w:r>
      </w:ins>
    </w:p>
    <w:p w14:paraId="03FA3C73" w14:textId="77777777" w:rsidR="00573FBB" w:rsidRDefault="00573FBB" w:rsidP="00573FBB">
      <w:pPr>
        <w:pStyle w:val="NoteToDrafters-ASDEFCON"/>
        <w:rPr>
          <w:ins w:id="605" w:author="Prabhu, Akshata MS" w:date="2024-08-22T10:43:00Z"/>
        </w:rPr>
      </w:pPr>
      <w:ins w:id="606" w:author="Prabhu, Akshata MS" w:date="2024-08-22T10:43:00Z">
        <w:r w:rsidRPr="00606DF5">
          <w:t xml:space="preserve">Defence and all Defence officials have an obligation under the </w:t>
        </w:r>
        <w:r w:rsidR="008D45E4">
          <w:fldChar w:fldCharType="begin"/>
        </w:r>
        <w:r w:rsidR="008D45E4">
          <w:instrText xml:space="preserve"> HYPERLINK "https://www.aihw.gov.au/reports-data/health-welfare-services/child-protection/child-p</w:instrText>
        </w:r>
        <w:r w:rsidR="008D45E4">
          <w:instrText xml:space="preserve">rotection-legislation-by-jurisdiction" </w:instrText>
        </w:r>
        <w:r w:rsidR="008D45E4">
          <w:fldChar w:fldCharType="separate"/>
        </w:r>
        <w:r w:rsidRPr="003618B8">
          <w:rPr>
            <w:rStyle w:val="Hyperlink"/>
          </w:rPr>
          <w:t>Child Protection legislation</w:t>
        </w:r>
        <w:r w:rsidR="008D45E4">
          <w:rPr>
            <w:rStyle w:val="Hyperlink"/>
          </w:rPr>
          <w:fldChar w:fldCharType="end"/>
        </w:r>
        <w:r w:rsidRPr="00606DF5">
          <w:t xml:space="preserve"> and the W</w:t>
        </w:r>
        <w:r w:rsidRPr="0086114F">
          <w:t xml:space="preserve">ork Health Safety Act 2011 </w:t>
        </w:r>
        <w:r w:rsidRPr="00242B3B">
          <w:rPr>
            <w:iCs/>
          </w:rPr>
          <w:t>(Cth)</w:t>
        </w:r>
        <w:r w:rsidRPr="00606DF5">
          <w:t xml:space="preserve"> to ensure the health and safety of youth when they engage or interact with Defence. This obligation also extends to Defence contractors. Youth special care provisions also extend to over 18 year olds participating in a Defence Youth Program.</w:t>
        </w:r>
      </w:ins>
    </w:p>
    <w:p w14:paraId="31EDB0D7" w14:textId="77777777" w:rsidR="00573FBB" w:rsidRDefault="00573FBB" w:rsidP="00573FBB">
      <w:pPr>
        <w:pStyle w:val="NoteToDrafters-ASDEFCON"/>
        <w:rPr>
          <w:ins w:id="607" w:author="Prabhu, Akshata MS" w:date="2024-08-22T10:43:00Z"/>
        </w:rPr>
      </w:pPr>
      <w:ins w:id="608" w:author="Prabhu, Akshata MS" w:date="2024-08-22T10:43:00Z">
        <w:r w:rsidRPr="00606DF5">
          <w:t xml:space="preserve">Defence policy relating to Child Safety is contained in </w:t>
        </w:r>
        <w:r w:rsidRPr="00616C29">
          <w:t>YOUTHPOLMAN which</w:t>
        </w:r>
        <w:r>
          <w:t xml:space="preserve"> can be found here:</w:t>
        </w:r>
      </w:ins>
    </w:p>
    <w:p w14:paraId="06A5F044" w14:textId="77777777" w:rsidR="00573FBB" w:rsidRPr="008D45E4" w:rsidRDefault="008D45E4" w:rsidP="008D45E4">
      <w:pPr>
        <w:pStyle w:val="NoteToDrafters-ASDEFCON"/>
        <w:rPr>
          <w:ins w:id="609" w:author="Prabhu, Akshata MS" w:date="2024-08-22T10:43:00Z"/>
        </w:rPr>
      </w:pPr>
      <w:ins w:id="610" w:author="Prabhu, Akshata MS" w:date="2024-08-22T10:43:00Z">
        <w:r>
          <w:fldChar w:fldCharType="begin"/>
        </w:r>
        <w:r>
          <w:instrText xml:space="preserve"> HYPERLINK "https://www.defenceyouth.gov.au/defence-youth-policy</w:instrText>
        </w:r>
        <w:r>
          <w:instrText xml:space="preserve">/" </w:instrText>
        </w:r>
        <w:r>
          <w:fldChar w:fldCharType="separate"/>
        </w:r>
        <w:r w:rsidR="00573FBB" w:rsidRPr="00616C29">
          <w:rPr>
            <w:rStyle w:val="Hyperlink"/>
          </w:rPr>
          <w:t>https://www.defenceyouth.gov.au/defence-youth-policy/</w:t>
        </w:r>
        <w:r>
          <w:rPr>
            <w:rStyle w:val="Hyperlink"/>
          </w:rPr>
          <w:fldChar w:fldCharType="end"/>
        </w:r>
        <w:r w:rsidR="00573FBB">
          <w:t>.</w:t>
        </w:r>
      </w:ins>
    </w:p>
    <w:p w14:paraId="26FF111C" w14:textId="3F558575" w:rsidR="00573FBB" w:rsidRPr="00606DF5" w:rsidRDefault="00573FBB" w:rsidP="00573FBB">
      <w:pPr>
        <w:pStyle w:val="NoteToDrafters-ASDEFCON"/>
        <w:rPr>
          <w:ins w:id="611" w:author="Prabhu, Akshata MS" w:date="2024-08-22T10:43:00Z"/>
        </w:rPr>
      </w:pPr>
      <w:ins w:id="612" w:author="Prabhu, Akshata MS" w:date="2024-08-22T10:43:00Z">
        <w:r w:rsidRPr="00606DF5">
          <w:t xml:space="preserve">Defence has developed relevant clauses, for use with ASDEFCON based approaches to market, which address </w:t>
        </w:r>
      </w:ins>
      <w:del w:id="613" w:author="Prabhu, Akshata MS" w:date="2024-08-22T10:43:00Z">
        <w:r w:rsidR="00747F18">
          <w:delText>optional)</w:delText>
        </w:r>
      </w:del>
      <w:bookmarkEnd w:id="599"/>
      <w:ins w:id="614" w:author="Prabhu, Akshata MS" w:date="2024-08-22T10:43:00Z">
        <w:r w:rsidRPr="00606DF5">
          <w:t xml:space="preserve">the requirements of the CCSF and YOUTHPOLMAN.  These clauses are adapted from model clauses included in Department of Finance’s ClauseBank and must be inserted into Defence procurements using </w:t>
        </w:r>
        <w:r w:rsidRPr="003618B8">
          <w:t xml:space="preserve">the </w:t>
        </w:r>
        <w:r w:rsidR="008D45E4">
          <w:fldChar w:fldCharType="begin"/>
        </w:r>
        <w:r w:rsidR="008D45E4">
          <w:instrText xml:space="preserve"> HYPERLINK "http://drnet/casg/commercial/CommercialPolicyFramework/Pages/ASDEFCON-Templates.aspx" </w:instrText>
        </w:r>
        <w:r w:rsidR="008D45E4">
          <w:fldChar w:fldCharType="separate"/>
        </w:r>
        <w:r w:rsidRPr="003618B8">
          <w:rPr>
            <w:rStyle w:val="Hyperlink"/>
          </w:rPr>
          <w:t>ASDEFCON Suite of Tendering and Contracting Templates</w:t>
        </w:r>
        <w:r w:rsidR="008D45E4">
          <w:rPr>
            <w:rStyle w:val="Hyperlink"/>
          </w:rPr>
          <w:fldChar w:fldCharType="end"/>
        </w:r>
        <w:r w:rsidRPr="00606DF5">
          <w:t>, where the Contractor will engage with or interact with youth in performing its obligations under the Contract</w:t>
        </w:r>
      </w:ins>
    </w:p>
    <w:p w14:paraId="22401FB0" w14:textId="77777777" w:rsidR="00573FBB" w:rsidRPr="00606DF5" w:rsidRDefault="00573FBB" w:rsidP="00573FBB">
      <w:pPr>
        <w:pStyle w:val="NoteToDrafters-ASDEFCON"/>
        <w:rPr>
          <w:ins w:id="615" w:author="Prabhu, Akshata MS" w:date="2024-08-22T10:43:00Z"/>
        </w:rPr>
      </w:pPr>
      <w:ins w:id="616" w:author="Prabhu, Akshata MS" w:date="2024-08-22T10:43:00Z">
        <w:r w:rsidRPr="00606DF5">
          <w:t xml:space="preserve"> The clauses can be found here:</w:t>
        </w:r>
      </w:ins>
    </w:p>
    <w:p w14:paraId="110C657A" w14:textId="77777777" w:rsidR="00573FBB" w:rsidRDefault="008D45E4" w:rsidP="00573FBB">
      <w:pPr>
        <w:pStyle w:val="NoteToDraftersBullets-ASDEFCON"/>
        <w:rPr>
          <w:ins w:id="617" w:author="Prabhu, Akshata MS" w:date="2024-08-22T10:43:00Z"/>
        </w:rPr>
      </w:pPr>
      <w:ins w:id="618" w:author="Prabhu, Akshata MS" w:date="2024-08-22T10:43:00Z">
        <w:r>
          <w:fldChar w:fldCharType="begin"/>
        </w:r>
        <w:r>
          <w:instrText xml:space="preserve"> HYPERLINK "http://drnet/casg/commercial/CommercialPolicyFramework/Pages/ASDEFCON-Templates.aspx" </w:instrText>
        </w:r>
        <w:r>
          <w:fldChar w:fldCharType="separate"/>
        </w:r>
        <w:r w:rsidR="00573FBB" w:rsidRPr="003618B8">
          <w:rPr>
            <w:rStyle w:val="Hyperlink"/>
          </w:rPr>
          <w:t>http://drnet/casg/commercial/CommercialPolicyFramework/Pages/ASDEFCON-Templates.aspx</w:t>
        </w:r>
        <w:r>
          <w:rPr>
            <w:rStyle w:val="Hyperlink"/>
          </w:rPr>
          <w:fldChar w:fldCharType="end"/>
        </w:r>
      </w:ins>
    </w:p>
    <w:p w14:paraId="239DB830" w14:textId="77777777" w:rsidR="00573FBB" w:rsidRDefault="00573FBB" w:rsidP="00573FBB">
      <w:pPr>
        <w:pStyle w:val="NoteToDrafters-ASDEFCON"/>
        <w:rPr>
          <w:ins w:id="619" w:author="Prabhu, Akshata MS" w:date="2024-08-22T10:43:00Z"/>
        </w:rPr>
      </w:pPr>
      <w:ins w:id="620" w:author="Prabhu, Akshata MS" w:date="2024-08-22T10:43:00Z">
        <w:r w:rsidRPr="00606DF5">
          <w:t xml:space="preserve"> If you have any questions relating to the clauses please email</w:t>
        </w:r>
        <w:r>
          <w:t>:</w:t>
        </w:r>
      </w:ins>
    </w:p>
    <w:p w14:paraId="74AFCC1F" w14:textId="77777777" w:rsidR="00573FBB" w:rsidRPr="00606DF5" w:rsidRDefault="008D45E4" w:rsidP="00573FBB">
      <w:pPr>
        <w:pStyle w:val="NoteToDrafters-ASDEFCON"/>
        <w:rPr>
          <w:ins w:id="621" w:author="Prabhu, Akshata MS" w:date="2024-08-22T10:43:00Z"/>
        </w:rPr>
      </w:pPr>
      <w:ins w:id="622" w:author="Prabhu, Akshata MS" w:date="2024-08-22T10:43:00Z">
        <w:r>
          <w:fldChar w:fldCharType="begin"/>
        </w:r>
        <w:r>
          <w:instrText xml:space="preserve"> HYPERLINK "mailto:procurement.asdefcon@defence.gov.au" </w:instrText>
        </w:r>
        <w:r>
          <w:fldChar w:fldCharType="separate"/>
        </w:r>
        <w:r w:rsidR="00573FBB" w:rsidRPr="00606DF5">
          <w:rPr>
            <w:rStyle w:val="Hyperlink"/>
            <w:i w:val="0"/>
          </w:rPr>
          <w:t>procurement.asdefcon@defence.gov.au</w:t>
        </w:r>
        <w:r>
          <w:rPr>
            <w:rStyle w:val="Hyperlink"/>
            <w:i w:val="0"/>
          </w:rPr>
          <w:fldChar w:fldCharType="end"/>
        </w:r>
        <w:r w:rsidR="00573FBB" w:rsidRPr="00606DF5">
          <w:t>.</w:t>
        </w:r>
      </w:ins>
    </w:p>
    <w:p w14:paraId="1736B46E" w14:textId="77777777" w:rsidR="00573FBB" w:rsidRDefault="00573FBB" w:rsidP="00573FBB">
      <w:pPr>
        <w:pStyle w:val="NoteToDrafters-ASDEFCON"/>
        <w:rPr>
          <w:ins w:id="623" w:author="Prabhu, Akshata MS" w:date="2024-08-22T10:43:00Z"/>
        </w:rPr>
      </w:pPr>
      <w:ins w:id="624" w:author="Prabhu, Akshata MS" w:date="2024-08-22T10:43:00Z">
        <w:r w:rsidRPr="00606DF5">
          <w:t>For information in relation to CCSF and policy related questions please email</w:t>
        </w:r>
        <w:r>
          <w:t>:</w:t>
        </w:r>
      </w:ins>
    </w:p>
    <w:p w14:paraId="28B49A7B" w14:textId="77777777" w:rsidR="00573FBB" w:rsidRPr="00606DF5" w:rsidRDefault="008D45E4" w:rsidP="00573FBB">
      <w:pPr>
        <w:pStyle w:val="NoteToDrafters-ASDEFCON"/>
        <w:rPr>
          <w:ins w:id="625" w:author="Prabhu, Akshata MS" w:date="2024-08-22T10:43:00Z"/>
        </w:rPr>
      </w:pPr>
      <w:ins w:id="626" w:author="Prabhu, Akshata MS" w:date="2024-08-22T10:43:00Z">
        <w:r>
          <w:fldChar w:fldCharType="begin"/>
        </w:r>
        <w:r>
          <w:instrText xml:space="preserve"> HYPERLINK "mailto:procurement.policy@defence.gov.au" </w:instrText>
        </w:r>
        <w:r>
          <w:fldChar w:fldCharType="separate"/>
        </w:r>
        <w:r w:rsidR="00573FBB" w:rsidRPr="00606DF5">
          <w:rPr>
            <w:rStyle w:val="Hyperlink"/>
            <w:i w:val="0"/>
          </w:rPr>
          <w:t>procurement.policy@defence.gov.au</w:t>
        </w:r>
        <w:r>
          <w:rPr>
            <w:rStyle w:val="Hyperlink"/>
            <w:i w:val="0"/>
          </w:rPr>
          <w:fldChar w:fldCharType="end"/>
        </w:r>
        <w:r w:rsidR="00573FBB" w:rsidRPr="00606DF5">
          <w:t>.</w:t>
        </w:r>
      </w:ins>
    </w:p>
    <w:p w14:paraId="33973534" w14:textId="5AECE3A0" w:rsidR="00573FBB" w:rsidRDefault="00573FBB" w:rsidP="00573FBB">
      <w:pPr>
        <w:pStyle w:val="NoteToDrafters-ASDEFCON"/>
        <w:rPr>
          <w:ins w:id="627" w:author="Prabhu, Akshata MS" w:date="2024-08-22T10:43:00Z"/>
        </w:rPr>
      </w:pPr>
      <w:ins w:id="628" w:author="Prabhu, Akshata MS" w:date="2024-08-22T10:43:00Z">
        <w:r w:rsidRPr="00606DF5">
          <w:t xml:space="preserve">For further assistance and guidance in relation to the application of the CCSF please refer to the Child </w:t>
        </w:r>
        <w:r>
          <w:t>Safety Framework Factsheet here:</w:t>
        </w:r>
      </w:ins>
    </w:p>
    <w:p w14:paraId="4CE56470" w14:textId="02BCBF36" w:rsidR="0012483F" w:rsidRDefault="008D45E4" w:rsidP="00573FBB">
      <w:pPr>
        <w:pStyle w:val="NoteToDrafters-ASDEFCON"/>
        <w:rPr>
          <w:ins w:id="629" w:author="Prabhu, Akshata MS" w:date="2024-08-22T10:43:00Z"/>
        </w:rPr>
      </w:pPr>
      <w:ins w:id="630" w:author="Prabhu, Akshata MS" w:date="2024-08-22T10:43:00Z">
        <w:r>
          <w:fldChar w:fldCharType="begin"/>
        </w:r>
        <w:r>
          <w:instrText xml:space="preserve"> HYPERLINK "http://ibss/PublishedWebsite/LatestFinal/836F0CF2-84F0-43C2-8A34-6D34BD246B0D/Item/EBDAF9B0-2B07-45D4-BC51-67963BAA2394" </w:instrText>
        </w:r>
        <w:r>
          <w:fldChar w:fldCharType="separate"/>
        </w:r>
        <w:r w:rsidR="0012483F" w:rsidRPr="0012483F">
          <w:rPr>
            <w:rStyle w:val="Hyperlink"/>
          </w:rPr>
          <w:t>http://ibss/PublishedWebsite/LatestFinal/836F0CF2-84F0-43C2-8A34-6D34BD246B0D/Item/EBDAF9B0-2B07-45D4-BC51-67963BAA2394</w:t>
        </w:r>
        <w:r>
          <w:rPr>
            <w:rStyle w:val="Hyperlink"/>
          </w:rPr>
          <w:fldChar w:fldCharType="end"/>
        </w:r>
      </w:ins>
    </w:p>
    <w:p w14:paraId="1A29CB45" w14:textId="316A8E95" w:rsidR="00E32A71" w:rsidRDefault="00EA10D9" w:rsidP="005E3203">
      <w:pPr>
        <w:pStyle w:val="ATTANNLV1-ASDEFCON"/>
      </w:pPr>
      <w:bookmarkStart w:id="631" w:name="_Toc172535225"/>
      <w:bookmarkStart w:id="632" w:name="_Toc172535268"/>
      <w:bookmarkStart w:id="633" w:name="_Toc172535269"/>
      <w:bookmarkEnd w:id="631"/>
      <w:bookmarkEnd w:id="632"/>
      <w:ins w:id="634" w:author="Prabhu, Akshata MS" w:date="2024-08-22T10:43:00Z">
        <w:r>
          <w:t>Modern Slavery</w:t>
        </w:r>
        <w:r w:rsidR="00E32A71">
          <w:t xml:space="preserve"> (</w:t>
        </w:r>
        <w:r>
          <w:t>Optional</w:t>
        </w:r>
        <w:r w:rsidR="00E32A71">
          <w:t>)</w:t>
        </w:r>
        <w:bookmarkEnd w:id="633"/>
        <w:r w:rsidR="00E32A71">
          <w:t xml:space="preserve"> </w:t>
        </w:r>
      </w:ins>
      <w:r w:rsidR="00E32A71">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E32A71" w14:paraId="137A06DD" w14:textId="77777777" w:rsidTr="008D45E4">
        <w:tc>
          <w:tcPr>
            <w:tcW w:w="9070" w:type="dxa"/>
            <w:shd w:val="clear" w:color="auto" w:fill="auto"/>
          </w:tcPr>
          <w:p w14:paraId="6D7165CD" w14:textId="77777777" w:rsidR="00DC6F6E" w:rsidRPr="003618B8" w:rsidRDefault="00DC6F6E" w:rsidP="00DC6F6E">
            <w:pPr>
              <w:pStyle w:val="ASDEFCONOption"/>
              <w:rPr>
                <w:ins w:id="635" w:author="Prabhu, Akshata MS" w:date="2024-08-22T10:43:00Z"/>
                <w:bCs/>
                <w:iCs/>
                <w:color w:val="auto"/>
              </w:rPr>
            </w:pPr>
            <w:r w:rsidRPr="008D45E4">
              <w:rPr>
                <w:color w:val="auto"/>
              </w:rPr>
              <w:t xml:space="preserve">Option:  </w:t>
            </w:r>
          </w:p>
          <w:p w14:paraId="325B5A17" w14:textId="4EEDABD9" w:rsidR="00DC6F6E" w:rsidRPr="00E63D50" w:rsidRDefault="00DC6F6E" w:rsidP="008D45E4">
            <w:pPr>
              <w:pStyle w:val="Default"/>
              <w:jc w:val="both"/>
              <w:rPr>
                <w:szCs w:val="20"/>
              </w:rPr>
            </w:pPr>
            <w:r w:rsidRPr="008D45E4">
              <w:rPr>
                <w:b/>
                <w:i/>
                <w:sz w:val="20"/>
              </w:rPr>
              <w:t xml:space="preserve">For </w:t>
            </w:r>
            <w:del w:id="636" w:author="Prabhu, Akshata MS" w:date="2024-08-22T10:43:00Z">
              <w:r w:rsidR="00832013" w:rsidRPr="006459AF">
                <w:rPr>
                  <w:szCs w:val="20"/>
                </w:rPr>
                <w:delText>when the Commonwealth Child Safe Framework applies.</w:delText>
              </w:r>
            </w:del>
            <w:ins w:id="637" w:author="Prabhu, Akshata MS" w:date="2024-08-22T10:43:00Z">
              <w:r>
                <w:rPr>
                  <w:b/>
                  <w:bCs/>
                  <w:i/>
                  <w:iCs/>
                  <w:sz w:val="20"/>
                  <w:szCs w:val="20"/>
                </w:rPr>
                <w:t xml:space="preserve">inclusion where the modern slavery risk assessment for the procurement has determined there is a risk of modern slavery existing in the relevant supply chain. </w:t>
              </w:r>
            </w:ins>
          </w:p>
          <w:p w14:paraId="3F04F7E7" w14:textId="77777777" w:rsidR="00832013" w:rsidRPr="006459AF" w:rsidRDefault="00E32A71" w:rsidP="006459AF">
            <w:pPr>
              <w:pStyle w:val="NoteToDrafters-ASDEFCON"/>
              <w:rPr>
                <w:del w:id="638" w:author="Prabhu, Akshata MS" w:date="2024-08-22T10:43:00Z"/>
                <w:b w:val="0"/>
                <w:i w:val="0"/>
              </w:rPr>
            </w:pPr>
            <w:r>
              <w:t xml:space="preserve">Note to drafters: </w:t>
            </w:r>
            <w:ins w:id="639" w:author="Prabhu, Akshata MS" w:date="2024-08-22T10:43:00Z">
              <w:r w:rsidR="0012483F">
                <w:t xml:space="preserve">: </w:t>
              </w:r>
            </w:ins>
            <w:r w:rsidR="0012483F">
              <w:t xml:space="preserve"> </w:t>
            </w:r>
            <w:r w:rsidR="0012483F" w:rsidRPr="00101800">
              <w:t xml:space="preserve">The </w:t>
            </w:r>
            <w:del w:id="640" w:author="Prabhu, Akshata MS" w:date="2024-08-22T10:43:00Z">
              <w:r w:rsidR="00832013" w:rsidRPr="009528E9">
                <w:delText xml:space="preserve">Department of Prime Minister and Cabinet) has developed the </w:delText>
              </w:r>
              <w:r w:rsidR="008D45E4">
                <w:fldChar w:fldCharType="begin"/>
              </w:r>
              <w:r w:rsidR="008D45E4">
                <w:delInstrText xml:space="preserve"> HYPERLINK "https://www.childsafety.gov.au/what-we-do</w:delInstrText>
              </w:r>
              <w:r w:rsidR="008D45E4">
                <w:delInstrText xml:space="preserve">/lead-commonwealth-child-safe-framework" </w:delInstrText>
              </w:r>
              <w:r w:rsidR="008D45E4">
                <w:fldChar w:fldCharType="separate"/>
              </w:r>
              <w:r w:rsidR="00897C9A" w:rsidRPr="009528E9">
                <w:rPr>
                  <w:rStyle w:val="Hyperlink"/>
                  <w:rFonts w:cs="Arial"/>
                  <w:szCs w:val="20"/>
                </w:rPr>
                <w:delText>Commonwealth Child Safe Framework</w:delText>
              </w:r>
              <w:r w:rsidR="008D45E4">
                <w:rPr>
                  <w:rStyle w:val="Hyperlink"/>
                  <w:rFonts w:cs="Arial"/>
                  <w:szCs w:val="20"/>
                </w:rPr>
                <w:fldChar w:fldCharType="end"/>
              </w:r>
              <w:r w:rsidR="00832013" w:rsidRPr="009528E9">
                <w:delText xml:space="preserve"> </w:delText>
              </w:r>
              <w:r w:rsidR="00897C9A">
                <w:delText xml:space="preserve">(CCSF) </w:delText>
              </w:r>
              <w:r w:rsidR="00832013" w:rsidRPr="009528E9">
                <w:delText>to protect children and young people who may have contact with Commonwealth entities.  The CCSF sets out the minimum standards</w:delText>
              </w:r>
            </w:del>
            <w:ins w:id="641" w:author="Prabhu, Akshata MS" w:date="2024-08-22T10:43:00Z">
              <w:r w:rsidR="0012483F" w:rsidRPr="00101800">
                <w:t>procurement should be assessed</w:t>
              </w:r>
            </w:ins>
            <w:r w:rsidR="0012483F" w:rsidRPr="00101800">
              <w:t xml:space="preserve"> for </w:t>
            </w:r>
            <w:del w:id="642" w:author="Prabhu, Akshata MS" w:date="2024-08-22T10:43:00Z">
              <w:r w:rsidR="00832013" w:rsidRPr="009528E9">
                <w:delText xml:space="preserve">Commonwealth entities to protect children. </w:delText>
              </w:r>
              <w:r w:rsidR="00832013" w:rsidRPr="006459AF">
                <w:delText xml:space="preserve"> </w:delText>
              </w:r>
            </w:del>
          </w:p>
          <w:p w14:paraId="3B5DFC8B" w14:textId="77777777" w:rsidR="00832013" w:rsidRPr="00446FA6" w:rsidRDefault="00832013" w:rsidP="006459AF">
            <w:pPr>
              <w:pStyle w:val="NoteToDrafters-ASDEFCON"/>
              <w:rPr>
                <w:del w:id="643" w:author="Prabhu, Akshata MS" w:date="2024-08-22T10:43:00Z"/>
              </w:rPr>
            </w:pPr>
            <w:del w:id="644" w:author="Prabhu, Akshata MS" w:date="2024-08-22T10:43:00Z">
              <w:r w:rsidRPr="0029133C">
                <w:delText>Defence and all Defence officials have an obligation under</w:delText>
              </w:r>
            </w:del>
            <w:ins w:id="645" w:author="Prabhu, Akshata MS" w:date="2024-08-22T10:43:00Z">
              <w:r w:rsidR="0012483F" w:rsidRPr="00101800">
                <w:t>the risk of modern slavery existing in the supply chain. Guidance on performing this risk assessment, as well as other guidance on</w:t>
              </w:r>
            </w:ins>
            <w:r w:rsidR="0012483F" w:rsidRPr="00101800">
              <w:t xml:space="preserve"> the </w:t>
            </w:r>
            <w:del w:id="646" w:author="Prabhu, Akshata MS" w:date="2024-08-22T10:43:00Z">
              <w:r w:rsidR="008D45E4">
                <w:fldChar w:fldCharType="begin"/>
              </w:r>
              <w:r w:rsidR="008D45E4">
                <w:delInstrText xml:space="preserve"> HYPERLINK "https://www.aihw.gov.au/reports-data/health-welfare-services/child-protection/child-protection-legislation-by-jurisdiction" </w:delInstrText>
              </w:r>
              <w:r w:rsidR="008D45E4">
                <w:fldChar w:fldCharType="separate"/>
              </w:r>
              <w:r w:rsidRPr="0029133C">
                <w:rPr>
                  <w:rStyle w:val="Hyperlink"/>
                  <w:rFonts w:cs="Arial"/>
                  <w:szCs w:val="20"/>
                </w:rPr>
                <w:delText>Child Protection legislation</w:delText>
              </w:r>
              <w:r w:rsidR="008D45E4">
                <w:rPr>
                  <w:rStyle w:val="Hyperlink"/>
                  <w:rFonts w:cs="Arial"/>
                  <w:szCs w:val="20"/>
                </w:rPr>
                <w:fldChar w:fldCharType="end"/>
              </w:r>
              <w:r w:rsidRPr="0029133C">
                <w:delText xml:space="preserve"> and the Work Health Safety</w:delText>
              </w:r>
            </w:del>
            <w:ins w:id="647" w:author="Prabhu, Akshata MS" w:date="2024-08-22T10:43:00Z">
              <w:r w:rsidR="0012483F" w:rsidRPr="00101800">
                <w:t>Modern Slavery</w:t>
              </w:r>
            </w:ins>
            <w:r w:rsidR="0012483F" w:rsidRPr="00101800">
              <w:t xml:space="preserve"> Act </w:t>
            </w:r>
            <w:del w:id="648" w:author="Prabhu, Akshata MS" w:date="2024-08-22T10:43:00Z">
              <w:r w:rsidRPr="0029133C">
                <w:delText>2011</w:delText>
              </w:r>
            </w:del>
            <w:ins w:id="649" w:author="Prabhu, Akshata MS" w:date="2024-08-22T10:43:00Z">
              <w:r w:rsidR="0012483F" w:rsidRPr="00101800">
                <w:t>2018</w:t>
              </w:r>
            </w:ins>
            <w:r w:rsidR="0012483F" w:rsidRPr="00101800">
              <w:t xml:space="preserve"> (Cth</w:t>
            </w:r>
            <w:del w:id="650" w:author="Prabhu, Akshata MS" w:date="2024-08-22T10:43:00Z">
              <w:r w:rsidRPr="0029133C">
                <w:delText>) to ensure the health and safety of youth when they engage or i</w:delText>
              </w:r>
              <w:r w:rsidRPr="00446FA6">
                <w:delText xml:space="preserve">nteract with Defence. This obligation also extends to Defence contractors. Youth special care provisions also extend to over 18 year olds participating in a Defence Youth Program. </w:delText>
              </w:r>
            </w:del>
          </w:p>
          <w:p w14:paraId="73184908" w14:textId="1FAE3F22" w:rsidR="0012483F" w:rsidRDefault="00832013" w:rsidP="0012483F">
            <w:pPr>
              <w:pStyle w:val="NoteToDrafters-ASDEFCON"/>
            </w:pPr>
            <w:del w:id="651" w:author="Prabhu, Akshata MS" w:date="2024-08-22T10:43:00Z">
              <w:r w:rsidRPr="00294E14">
                <w:delText xml:space="preserve">Defence policy relating to Child Safety is contained in </w:delText>
              </w:r>
              <w:r w:rsidR="008D45E4">
                <w:fldChar w:fldCharType="begin"/>
              </w:r>
              <w:r w:rsidR="008D45E4">
                <w:delInstrText xml:space="preserve"> HYPERLINK "https://www.defenceyouth.gov.au/defence-youth-policy/" </w:delInstrText>
              </w:r>
              <w:r w:rsidR="008D45E4">
                <w:fldChar w:fldCharType="separate"/>
              </w:r>
              <w:r w:rsidRPr="0029133C">
                <w:delText>YOUTHPOLMAN</w:delText>
              </w:r>
              <w:r w:rsidR="008D45E4">
                <w:fldChar w:fldCharType="end"/>
              </w:r>
              <w:r w:rsidRPr="0029133C">
                <w:delText>, which</w:delText>
              </w:r>
            </w:del>
            <w:ins w:id="652" w:author="Prabhu, Akshata MS" w:date="2024-08-22T10:43:00Z">
              <w:r w:rsidR="0012483F" w:rsidRPr="00101800">
                <w:t>),</w:t>
              </w:r>
            </w:ins>
            <w:r w:rsidR="0012483F" w:rsidRPr="00101800">
              <w:t xml:space="preserve"> can be found </w:t>
            </w:r>
            <w:ins w:id="653" w:author="Prabhu, Akshata MS" w:date="2024-08-22T10:43:00Z">
              <w:r w:rsidR="0012483F" w:rsidRPr="00101800">
                <w:t xml:space="preserve">on the Attorney-General’s Department (AGD) Modern Slavery Register site </w:t>
              </w:r>
            </w:ins>
            <w:r w:rsidR="0012483F" w:rsidRPr="00101800">
              <w:t>here:</w:t>
            </w:r>
          </w:p>
          <w:p w14:paraId="05B6B7E3" w14:textId="77777777" w:rsidR="0012483F" w:rsidRDefault="0012483F" w:rsidP="0012483F">
            <w:pPr>
              <w:pStyle w:val="NoteToDrafters-ASDEFCON"/>
              <w:rPr>
                <w:ins w:id="654" w:author="Prabhu, Akshata MS" w:date="2024-08-22T10:43:00Z"/>
              </w:rPr>
            </w:pPr>
            <w:ins w:id="655" w:author="Prabhu, Akshata MS" w:date="2024-08-22T10:43:00Z">
              <w:r>
                <w:t xml:space="preserve"> </w:t>
              </w:r>
              <w:r w:rsidR="008D45E4">
                <w:fldChar w:fldCharType="begin"/>
              </w:r>
              <w:r w:rsidR="008D45E4">
                <w:instrText xml:space="preserve"> HYPERLINK "https://modernsl</w:instrText>
              </w:r>
              <w:r w:rsidR="008D45E4">
                <w:instrText xml:space="preserve">averyregister.gov.au/resources/" </w:instrText>
              </w:r>
              <w:r w:rsidR="008D45E4">
                <w:fldChar w:fldCharType="separate"/>
              </w:r>
              <w:r w:rsidRPr="00101800">
                <w:rPr>
                  <w:rStyle w:val="Hyperlink"/>
                </w:rPr>
                <w:t>https://modernslaveryregister.gov.au/resources/</w:t>
              </w:r>
              <w:r w:rsidR="008D45E4">
                <w:rPr>
                  <w:rStyle w:val="Hyperlink"/>
                </w:rPr>
                <w:fldChar w:fldCharType="end"/>
              </w:r>
              <w:r>
                <w:t>.</w:t>
              </w:r>
            </w:ins>
          </w:p>
          <w:p w14:paraId="7AB8BEA2" w14:textId="77777777" w:rsidR="00832013" w:rsidRPr="0029133C" w:rsidRDefault="0012483F" w:rsidP="009528E9">
            <w:pPr>
              <w:pStyle w:val="NoteToDraftersBullets-ASDEFCON"/>
              <w:rPr>
                <w:del w:id="656" w:author="Prabhu, Akshata MS" w:date="2024-08-22T10:43:00Z"/>
                <w:color w:val="auto"/>
              </w:rPr>
            </w:pPr>
            <w:ins w:id="657" w:author="Prabhu, Akshata MS" w:date="2024-08-22T10:43:00Z">
              <w:r w:rsidRPr="00101800">
                <w:t xml:space="preserve">If the modern slavery risk assessment determines that there is a risk of modern slavery existing in the supply chain, drafters must include the model clauses for Defence procurements subject to </w:t>
              </w:r>
            </w:ins>
            <w:del w:id="658" w:author="Prabhu, Akshata MS" w:date="2024-08-22T10:43:00Z">
              <w:r w:rsidR="008D45E4">
                <w:fldChar w:fldCharType="begin"/>
              </w:r>
              <w:r w:rsidR="008D45E4">
                <w:delInstrText xml:space="preserve"> HYPERLINK "https://www.defenceyouth.gov.au/defence-youth-po</w:delInstrText>
              </w:r>
              <w:r w:rsidR="008D45E4">
                <w:delInstrText xml:space="preserve">licy/" </w:delInstrText>
              </w:r>
              <w:r w:rsidR="008D45E4">
                <w:fldChar w:fldCharType="separate"/>
              </w:r>
              <w:r w:rsidR="00832013" w:rsidRPr="0029133C">
                <w:rPr>
                  <w:rStyle w:val="Hyperlink"/>
                  <w:rFonts w:cs="Arial"/>
                </w:rPr>
                <w:delText>https://www.defenceyouth.gov.au/defence-youth-policy/</w:delText>
              </w:r>
              <w:r w:rsidR="008D45E4">
                <w:rPr>
                  <w:rStyle w:val="Hyperlink"/>
                  <w:rFonts w:cs="Arial"/>
                </w:rPr>
                <w:fldChar w:fldCharType="end"/>
              </w:r>
              <w:r w:rsidR="00832013" w:rsidRPr="0029133C">
                <w:delText>.</w:delText>
              </w:r>
            </w:del>
          </w:p>
          <w:p w14:paraId="4DB93C3B" w14:textId="72670BBB" w:rsidR="0012483F" w:rsidRDefault="00832013" w:rsidP="0012483F">
            <w:pPr>
              <w:pStyle w:val="NoteToDrafters-ASDEFCON"/>
            </w:pPr>
            <w:del w:id="659" w:author="Prabhu, Akshata MS" w:date="2024-08-22T10:43:00Z">
              <w:r w:rsidRPr="009528E9">
                <w:delText xml:space="preserve">Defence has developed relevant clauses, for use with ASDEFCON based approaches to market, which address </w:delText>
              </w:r>
            </w:del>
            <w:r w:rsidR="0012483F" w:rsidRPr="00101800">
              <w:t xml:space="preserve">the requirements of the </w:t>
            </w:r>
            <w:del w:id="660" w:author="Prabhu, Akshata MS" w:date="2024-08-22T10:43:00Z">
              <w:r w:rsidRPr="009528E9">
                <w:delText>CCSF and YOUTHPOLMAN. </w:delText>
              </w:r>
            </w:del>
            <w:ins w:id="661" w:author="Prabhu, Akshata MS" w:date="2024-08-22T10:43:00Z">
              <w:r w:rsidR="0012483F" w:rsidRPr="00101800">
                <w:t>Modern Slavery Act 2018 (Cth).</w:t>
              </w:r>
            </w:ins>
            <w:r w:rsidR="0012483F" w:rsidRPr="00101800">
              <w:t xml:space="preserve"> These </w:t>
            </w:r>
            <w:ins w:id="662" w:author="Prabhu, Akshata MS" w:date="2024-08-22T10:43:00Z">
              <w:r w:rsidR="0012483F" w:rsidRPr="00101800">
                <w:t xml:space="preserve">model </w:t>
              </w:r>
            </w:ins>
            <w:r w:rsidR="0012483F" w:rsidRPr="00101800">
              <w:t xml:space="preserve">clauses are </w:t>
            </w:r>
            <w:del w:id="663" w:author="Prabhu, Akshata MS" w:date="2024-08-22T10:43:00Z">
              <w:r w:rsidRPr="009528E9">
                <w:delText>adapted from</w:delText>
              </w:r>
            </w:del>
            <w:ins w:id="664" w:author="Prabhu, Akshata MS" w:date="2024-08-22T10:43:00Z">
              <w:r w:rsidR="0012483F" w:rsidRPr="00101800">
                <w:t>based on the AGD’s</w:t>
              </w:r>
            </w:ins>
            <w:r w:rsidR="0012483F" w:rsidRPr="00101800">
              <w:t xml:space="preserve"> model clauses </w:t>
            </w:r>
            <w:del w:id="665" w:author="Prabhu, Akshata MS" w:date="2024-08-22T10:43:00Z">
              <w:r w:rsidRPr="009528E9">
                <w:delText xml:space="preserve">included in Department of Finance’s ClauseBank and must be inserted into Defence procurements using </w:delText>
              </w:r>
            </w:del>
            <w:ins w:id="666" w:author="Prabhu, Akshata MS" w:date="2024-08-22T10:43:00Z">
              <w:r w:rsidR="0012483F" w:rsidRPr="00101800">
                <w:t xml:space="preserve">and have been developed for use with ASDEFCON-based contracts. They are contained in </w:t>
              </w:r>
            </w:ins>
            <w:r w:rsidR="0012483F" w:rsidRPr="00101800">
              <w:t xml:space="preserve">the ASDEFCON </w:t>
            </w:r>
            <w:del w:id="667" w:author="Prabhu, Akshata MS" w:date="2024-08-22T10:43:00Z">
              <w:r w:rsidRPr="006459AF">
                <w:delText>Suite of Tendering and Contracting Templates</w:delText>
              </w:r>
              <w:r w:rsidRPr="009528E9">
                <w:delText>, where the Contractor will engage with or interact with youth in performing its obligations under the Contract</w:delText>
              </w:r>
            </w:del>
            <w:ins w:id="668" w:author="Prabhu, Akshata MS" w:date="2024-08-22T10:43:00Z">
              <w:r w:rsidR="0012483F" w:rsidRPr="00101800">
                <w:t>Clausebank which can be found here:</w:t>
              </w:r>
            </w:ins>
          </w:p>
          <w:p w14:paraId="763A0B34" w14:textId="77777777" w:rsidR="00832013" w:rsidRPr="009528E9" w:rsidRDefault="00832013" w:rsidP="006459AF">
            <w:pPr>
              <w:pStyle w:val="NoteToDrafters-ASDEFCON"/>
              <w:rPr>
                <w:del w:id="669" w:author="Prabhu, Akshata MS" w:date="2024-08-22T10:43:00Z"/>
              </w:rPr>
            </w:pPr>
            <w:del w:id="670" w:author="Prabhu, Akshata MS" w:date="2024-08-22T10:43:00Z">
              <w:r w:rsidRPr="009528E9">
                <w:delText>The clauses can be found here:</w:delText>
              </w:r>
            </w:del>
          </w:p>
          <w:p w14:paraId="2BCCB6EA" w14:textId="77777777" w:rsidR="00832013" w:rsidRPr="0029133C" w:rsidRDefault="00DE6D11" w:rsidP="006459AF">
            <w:pPr>
              <w:pStyle w:val="NoteToDraftersBullets-ASDEFCON"/>
              <w:rPr>
                <w:del w:id="671" w:author="Prabhu, Akshata MS" w:date="2024-08-22T10:43:00Z"/>
              </w:rPr>
            </w:pPr>
            <w:del w:id="672" w:author="Prabhu, Akshata MS" w:date="2024-08-22T10:43:00Z">
              <w:r w:rsidRPr="006459AF">
                <w:delText>http://drnet/casg/commercial/CommercialPolicyFramework/Pages/ASDEFCON-Templates.aspx</w:delText>
              </w:r>
              <w:r>
                <w:delText xml:space="preserve"> </w:delText>
              </w:r>
              <w:r w:rsidR="00832013" w:rsidRPr="0029133C">
                <w:delText xml:space="preserve"> </w:delText>
              </w:r>
            </w:del>
          </w:p>
          <w:p w14:paraId="5648892F" w14:textId="77777777" w:rsidR="0012483F" w:rsidRDefault="0012483F" w:rsidP="0012483F">
            <w:pPr>
              <w:pStyle w:val="NoteToDrafters-ASDEFCON"/>
              <w:rPr>
                <w:ins w:id="673" w:author="Prabhu, Akshata MS" w:date="2024-08-22T10:43:00Z"/>
              </w:rPr>
            </w:pPr>
            <w:ins w:id="674" w:author="Prabhu, Akshata MS" w:date="2024-08-22T10:43:00Z">
              <w:r>
                <w:t xml:space="preserve"> </w:t>
              </w:r>
              <w:r w:rsidR="008D45E4">
                <w:fldChar w:fldCharType="begin"/>
              </w:r>
              <w:r w:rsidR="008D45E4">
                <w:instrText xml:space="preserve"> HYPERLINK "http://drnet/casg/commercial/CommercialPolicyFramework/Pages/ASDEFCON-Templates.aspx" </w:instrText>
              </w:r>
              <w:r w:rsidR="008D45E4">
                <w:fldChar w:fldCharType="separate"/>
              </w:r>
              <w:r w:rsidRPr="00101800">
                <w:rPr>
                  <w:rStyle w:val="Hyperlink"/>
                </w:rPr>
                <w:t>http://drnet/casg/commercial/CommercialPolicyFramework/Pages/ASDEFCON-Templates.aspx</w:t>
              </w:r>
              <w:r w:rsidR="008D45E4">
                <w:rPr>
                  <w:rStyle w:val="Hyperlink"/>
                </w:rPr>
                <w:fldChar w:fldCharType="end"/>
              </w:r>
            </w:ins>
          </w:p>
          <w:p w14:paraId="37C3C38A" w14:textId="77777777" w:rsidR="0012483F" w:rsidRDefault="0012483F" w:rsidP="0012483F">
            <w:pPr>
              <w:pStyle w:val="NoteToDrafters-ASDEFCON"/>
            </w:pPr>
            <w:r>
              <w:t>If you have any questions relating to the clauses please email:</w:t>
            </w:r>
          </w:p>
          <w:p w14:paraId="6C315B73" w14:textId="77777777" w:rsidR="0012483F" w:rsidRDefault="008D45E4" w:rsidP="0012483F">
            <w:pPr>
              <w:pStyle w:val="NoteToDrafters-ASDEFCON"/>
            </w:pPr>
            <w:hyperlink r:id="rId15" w:history="1">
              <w:r w:rsidR="0012483F" w:rsidRPr="00BE4852">
                <w:rPr>
                  <w:rStyle w:val="Hyperlink"/>
                </w:rPr>
                <w:t>procurement.asdefcon@defence.gov.au</w:t>
              </w:r>
            </w:hyperlink>
            <w:r w:rsidR="0012483F">
              <w:t>.</w:t>
            </w:r>
          </w:p>
          <w:p w14:paraId="6791ED92" w14:textId="77777777" w:rsidR="00832013" w:rsidRPr="009528E9" w:rsidRDefault="00832013" w:rsidP="006459AF">
            <w:pPr>
              <w:pStyle w:val="NoteToDrafters-ASDEFCON"/>
              <w:rPr>
                <w:del w:id="675" w:author="Prabhu, Akshata MS" w:date="2024-08-22T10:43:00Z"/>
              </w:rPr>
            </w:pPr>
            <w:del w:id="676" w:author="Prabhu, Akshata MS" w:date="2024-08-22T10:43:00Z">
              <w:r w:rsidRPr="009528E9">
                <w:delText>For information in relation to CCSF and policy related questions please email:</w:delText>
              </w:r>
            </w:del>
          </w:p>
          <w:p w14:paraId="6453ED94" w14:textId="77777777" w:rsidR="00832013" w:rsidRPr="00DE6D11" w:rsidRDefault="008D45E4" w:rsidP="006459AF">
            <w:pPr>
              <w:pStyle w:val="NoteToDrafters-ASDEFCON"/>
              <w:rPr>
                <w:del w:id="677" w:author="Prabhu, Akshata MS" w:date="2024-08-22T10:43:00Z"/>
              </w:rPr>
            </w:pPr>
            <w:del w:id="678" w:author="Prabhu, Akshata MS" w:date="2024-08-22T10:43:00Z">
              <w:r>
                <w:fldChar w:fldCharType="begin"/>
              </w:r>
              <w:r>
                <w:delInstrText xml:space="preserve"> HYPERLINK "mailto:procurement.policy@defence.gov.au" </w:delInstrText>
              </w:r>
              <w:r>
                <w:fldChar w:fldCharType="separate"/>
              </w:r>
              <w:r w:rsidR="00832013" w:rsidRPr="00DE6D11">
                <w:rPr>
                  <w:rStyle w:val="Hyperlink"/>
                  <w:rFonts w:cs="Arial"/>
                </w:rPr>
                <w:delText>procurement.policy@defence.gov.au</w:delText>
              </w:r>
              <w:r>
                <w:rPr>
                  <w:rStyle w:val="Hyperlink"/>
                  <w:rFonts w:cs="Arial"/>
                </w:rPr>
                <w:fldChar w:fldCharType="end"/>
              </w:r>
              <w:r w:rsidR="00832013" w:rsidRPr="00DE6D11">
                <w:delText>.</w:delText>
              </w:r>
            </w:del>
          </w:p>
          <w:p w14:paraId="3C8E2E35" w14:textId="3949E608" w:rsidR="0012483F" w:rsidRDefault="0012483F" w:rsidP="0012483F">
            <w:pPr>
              <w:pStyle w:val="NoteToDrafters-ASDEFCON"/>
            </w:pPr>
            <w:r>
              <w:t xml:space="preserve">For further assistance and guidance in relation to the application of the </w:t>
            </w:r>
            <w:del w:id="679" w:author="Prabhu, Akshata MS" w:date="2024-08-22T10:43:00Z">
              <w:r w:rsidR="00832013" w:rsidRPr="0029133C">
                <w:delText>CCSF</w:delText>
              </w:r>
            </w:del>
            <w:ins w:id="680" w:author="Prabhu, Akshata MS" w:date="2024-08-22T10:43:00Z">
              <w:r>
                <w:t>Modern Slavery clauses</w:t>
              </w:r>
            </w:ins>
            <w:r>
              <w:t xml:space="preserve"> please refer to the </w:t>
            </w:r>
            <w:del w:id="681" w:author="Prabhu, Akshata MS" w:date="2024-08-22T10:43:00Z">
              <w:r w:rsidR="00832013" w:rsidRPr="0029133C">
                <w:delText>Child Safety Framework</w:delText>
              </w:r>
            </w:del>
            <w:ins w:id="682" w:author="Prabhu, Akshata MS" w:date="2024-08-22T10:43:00Z">
              <w:r>
                <w:t>Modern Slavery</w:t>
              </w:r>
            </w:ins>
            <w:r>
              <w:t xml:space="preserve"> Factsheet here:</w:t>
            </w:r>
          </w:p>
          <w:p w14:paraId="3A609783" w14:textId="630A9C8B" w:rsidR="0012483F" w:rsidRDefault="00C82057" w:rsidP="0012483F">
            <w:pPr>
              <w:pStyle w:val="NoteToDrafters-ASDEFCON"/>
              <w:rPr>
                <w:ins w:id="683" w:author="Prabhu, Akshata MS" w:date="2024-08-22T10:43:00Z"/>
              </w:rPr>
            </w:pPr>
            <w:del w:id="684" w:author="Prabhu, Akshata MS" w:date="2024-08-22T10:43:00Z">
              <w:r w:rsidRPr="00C82057">
                <w:delText>http://ibss/PublishedWebsite/LatestFinal/836F0CF2-84F0-43C2-8A34-6D34BD246B0D/Item/EBDAF9B0-2B07-45D4-BC51-67963BAA2394</w:delText>
              </w:r>
              <w:r w:rsidR="00637E54">
                <w:delText>.</w:delText>
              </w:r>
              <w:r w:rsidR="00DE6D11">
                <w:delText xml:space="preserve"> </w:delText>
              </w:r>
            </w:del>
            <w:ins w:id="685" w:author="Prabhu, Akshata MS" w:date="2024-08-22T10:43:00Z">
              <w:r w:rsidR="008D45E4">
                <w:fldChar w:fldCharType="begin"/>
              </w:r>
              <w:r w:rsidR="008D45E4">
                <w:instrText xml:space="preserve"> HYP</w:instrText>
              </w:r>
              <w:r w:rsidR="008D45E4">
                <w:instrText xml:space="preserve">ERLINK "http://ibss/PublishedWebsite/LatestFinal/%7B836F0CF2-84F0-43C2-8A34-6D34BD246B0D%7D/Item/EBDAF9B0-2B07-45D4-BC51-67963BAA2394" </w:instrText>
              </w:r>
              <w:r w:rsidR="008D45E4">
                <w:fldChar w:fldCharType="separate"/>
              </w:r>
              <w:r w:rsidR="0012483F" w:rsidRPr="00101800">
                <w:rPr>
                  <w:rStyle w:val="Hyperlink"/>
                </w:rPr>
                <w:t>http://ibss/PublishedWebsite/LatestFinal/%7B836F0CF2-84F0-43C2-8A34-6D34BD246B0D%7D/Item/EBDAF9B0-2B07-45D4-BC51-67963BAA2394</w:t>
              </w:r>
              <w:r w:rsidR="008D45E4">
                <w:rPr>
                  <w:rStyle w:val="Hyperlink"/>
                </w:rPr>
                <w:fldChar w:fldCharType="end"/>
              </w:r>
            </w:ins>
          </w:p>
          <w:p w14:paraId="673FBE72" w14:textId="12D4562F" w:rsidR="00E32A71" w:rsidRDefault="00E32A71" w:rsidP="008D45E4">
            <w:pPr>
              <w:pStyle w:val="NoteToDrafters-ASDEFCON"/>
            </w:pPr>
          </w:p>
        </w:tc>
      </w:tr>
    </w:tbl>
    <w:p w14:paraId="292476F6" w14:textId="77777777" w:rsidR="00747F18" w:rsidRPr="00A02147" w:rsidRDefault="00747F18" w:rsidP="006459AF">
      <w:pPr>
        <w:pStyle w:val="ASDEFCONOptionSpace"/>
        <w:rPr>
          <w:del w:id="686" w:author="Prabhu, Akshata MS" w:date="2024-08-22T10:43:00Z"/>
        </w:rPr>
      </w:pPr>
    </w:p>
    <w:p w14:paraId="76F47582" w14:textId="77777777" w:rsidR="00E32A71" w:rsidRDefault="00747F18" w:rsidP="009528E9">
      <w:pPr>
        <w:pStyle w:val="ATTANNLV1-ASDEFCON"/>
        <w:rPr>
          <w:del w:id="687" w:author="Prabhu, Akshata MS" w:date="2024-08-22T10:43:00Z"/>
        </w:rPr>
      </w:pPr>
      <w:bookmarkStart w:id="688" w:name="_Toc153375153"/>
      <w:del w:id="689" w:author="Prabhu, Akshata MS" w:date="2024-08-22T10:43:00Z">
        <w:r>
          <w:delText>Modern Slavery (optional)</w:delText>
        </w:r>
        <w:bookmarkEnd w:id="688"/>
      </w:del>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E32A71" w14:paraId="13BF00F5" w14:textId="77777777" w:rsidTr="00B25976">
        <w:trPr>
          <w:del w:id="690" w:author="Prabhu, Akshata MS" w:date="2024-08-22T10:43:00Z"/>
        </w:trPr>
        <w:tc>
          <w:tcPr>
            <w:tcW w:w="9070" w:type="dxa"/>
            <w:shd w:val="clear" w:color="auto" w:fill="auto"/>
          </w:tcPr>
          <w:p w14:paraId="1B4CFAA2" w14:textId="77777777" w:rsidR="00E32A71" w:rsidRDefault="00E32A71" w:rsidP="009528E9">
            <w:pPr>
              <w:pStyle w:val="ASDEFCONOption"/>
              <w:rPr>
                <w:del w:id="691" w:author="Prabhu, Akshata MS" w:date="2024-08-22T10:43:00Z"/>
              </w:rPr>
            </w:pPr>
            <w:del w:id="692" w:author="Prabhu, Akshata MS" w:date="2024-08-22T10:43:00Z">
              <w:r>
                <w:delText>Option</w:delText>
              </w:r>
              <w:r w:rsidRPr="00D84EE7">
                <w:delText xml:space="preserve">:  </w:delText>
              </w:r>
              <w:r w:rsidR="00A15DA6" w:rsidRPr="00A15DA6">
                <w:delText>For inclusion where the modern slavery risk assessment for the procurement has determined there is a risk of modern slavery existing in the relevant supply chain</w:delText>
              </w:r>
              <w:r w:rsidRPr="00D84EE7">
                <w:delText>.</w:delText>
              </w:r>
            </w:del>
          </w:p>
          <w:p w14:paraId="7337DCCF" w14:textId="77777777" w:rsidR="00A15DA6" w:rsidRDefault="00A15DA6" w:rsidP="009528E9">
            <w:pPr>
              <w:pStyle w:val="NoteToDrafters-ASDEFCON"/>
              <w:rPr>
                <w:del w:id="693" w:author="Prabhu, Akshata MS" w:date="2024-08-22T10:43:00Z"/>
              </w:rPr>
            </w:pPr>
            <w:del w:id="694" w:author="Prabhu, Akshata MS" w:date="2024-08-22T10:43:00Z">
              <w:r>
                <w:delText xml:space="preserve">Note to drafters:  The procurement should be assessed for the risk of modern slavery existing in the supply chain.  Guidance on performing this risk assessment, as well as other guidance on the Modern Slavery Act 2018 (Cth), can be found on the </w:delText>
              </w:r>
              <w:r w:rsidR="00CB3EAB">
                <w:delText>Attorney-General’s Department</w:delText>
              </w:r>
              <w:r>
                <w:delText xml:space="preserve"> (</w:delText>
              </w:r>
              <w:r w:rsidR="005D31CE">
                <w:delText>AGD</w:delText>
              </w:r>
              <w:r>
                <w:delText>) Modern Slavery Register site here:</w:delText>
              </w:r>
            </w:del>
          </w:p>
          <w:p w14:paraId="411EE7BC" w14:textId="77777777" w:rsidR="00A15DA6" w:rsidRDefault="00A15DA6" w:rsidP="009528E9">
            <w:pPr>
              <w:pStyle w:val="NoteToDrafters-ASDEFCON"/>
              <w:rPr>
                <w:del w:id="695" w:author="Prabhu, Akshata MS" w:date="2024-08-22T10:43:00Z"/>
              </w:rPr>
            </w:pPr>
            <w:del w:id="696" w:author="Prabhu, Akshata MS" w:date="2024-08-22T10:43:00Z">
              <w:r>
                <w:delText>•</w:delText>
              </w:r>
              <w:r>
                <w:tab/>
              </w:r>
              <w:r w:rsidR="008D45E4">
                <w:fldChar w:fldCharType="begin"/>
              </w:r>
              <w:r w:rsidR="008D45E4">
                <w:delInstrText xml:space="preserve"> HYPERLINK "https://modernslavery</w:delInstrText>
              </w:r>
              <w:r w:rsidR="008D45E4">
                <w:delInstrText xml:space="preserve">register.gov.au/resources/" </w:delInstrText>
              </w:r>
              <w:r w:rsidR="008D45E4">
                <w:fldChar w:fldCharType="separate"/>
              </w:r>
              <w:r w:rsidRPr="009D4662">
                <w:rPr>
                  <w:rStyle w:val="Hyperlink"/>
                </w:rPr>
                <w:delText>https://modernslaveryregister.gov.au/resources/</w:delText>
              </w:r>
              <w:r w:rsidR="008D45E4">
                <w:rPr>
                  <w:rStyle w:val="Hyperlink"/>
                </w:rPr>
                <w:fldChar w:fldCharType="end"/>
              </w:r>
              <w:r>
                <w:delText>.</w:delText>
              </w:r>
            </w:del>
          </w:p>
          <w:p w14:paraId="59ACFEEC" w14:textId="77777777" w:rsidR="00A15DA6" w:rsidRDefault="00A15DA6" w:rsidP="009528E9">
            <w:pPr>
              <w:pStyle w:val="NoteToDrafters-ASDEFCON"/>
              <w:rPr>
                <w:del w:id="697" w:author="Prabhu, Akshata MS" w:date="2024-08-22T10:43:00Z"/>
              </w:rPr>
            </w:pPr>
            <w:del w:id="698" w:author="Prabhu, Akshata MS" w:date="2024-08-22T10:43:00Z">
              <w:r>
                <w:delText xml:space="preserve">If the modern slavery risk assessment determines that there is a risk of modern slavery existing in the supply chain, drafters must include the model clauses for Defence procurements subject to the requirements of the Modern Slavery Act 2018 (Cth).  These model clauses are based on the </w:delText>
              </w:r>
              <w:r w:rsidR="005D31CE">
                <w:delText>AGD</w:delText>
              </w:r>
              <w:r>
                <w:delText>’s model clauses and have been developed for use with ASDEFCON-based contracts.  They are contained in the ASDEFCON Clausebank which can be found here:</w:delText>
              </w:r>
            </w:del>
          </w:p>
          <w:p w14:paraId="5CBC8597" w14:textId="77777777" w:rsidR="00A15DA6" w:rsidRDefault="005D31CE" w:rsidP="006459AF">
            <w:pPr>
              <w:pStyle w:val="NoteToDraftersBullets-ASDEFCON"/>
              <w:rPr>
                <w:del w:id="699" w:author="Prabhu, Akshata MS" w:date="2024-08-22T10:43:00Z"/>
              </w:rPr>
            </w:pPr>
            <w:del w:id="700" w:author="Prabhu, Akshata MS" w:date="2024-08-22T10:43:00Z">
              <w:r w:rsidRPr="006459AF">
                <w:delText>http://drnet/casg/commercial/CommercialPolicyFramework/Pages/ASDEFCON-Templates.aspx</w:delText>
              </w:r>
              <w:r>
                <w:delText xml:space="preserve">.  </w:delText>
              </w:r>
            </w:del>
          </w:p>
          <w:p w14:paraId="475DD43C" w14:textId="77777777" w:rsidR="00A15DA6" w:rsidRDefault="00A15DA6" w:rsidP="009528E9">
            <w:pPr>
              <w:pStyle w:val="NoteToDrafters-ASDEFCON"/>
              <w:rPr>
                <w:del w:id="701" w:author="Prabhu, Akshata MS" w:date="2024-08-22T10:43:00Z"/>
              </w:rPr>
            </w:pPr>
            <w:del w:id="702" w:author="Prabhu, Akshata MS" w:date="2024-08-22T10:43:00Z">
              <w:r>
                <w:delText>If you have any questions relating to the clauses please email:</w:delText>
              </w:r>
            </w:del>
          </w:p>
          <w:p w14:paraId="75A3EE97" w14:textId="77777777" w:rsidR="00A15DA6" w:rsidRDefault="00A15DA6" w:rsidP="009528E9">
            <w:pPr>
              <w:pStyle w:val="NoteToDrafters-ASDEFCON"/>
              <w:rPr>
                <w:del w:id="703" w:author="Prabhu, Akshata MS" w:date="2024-08-22T10:43:00Z"/>
              </w:rPr>
            </w:pPr>
            <w:del w:id="704" w:author="Prabhu, Akshata MS" w:date="2024-08-22T10:43:00Z">
              <w:r>
                <w:delText>•</w:delText>
              </w:r>
              <w:r>
                <w:tab/>
              </w:r>
              <w:r w:rsidR="008D45E4">
                <w:fldChar w:fldCharType="begin"/>
              </w:r>
              <w:r w:rsidR="008D45E4">
                <w:delInstrText xml:space="preserve"> HYPERLINK "mailto:procurement.asdefcon@defence.gov.au" </w:delInstrText>
              </w:r>
              <w:r w:rsidR="008D45E4">
                <w:fldChar w:fldCharType="separate"/>
              </w:r>
              <w:r w:rsidRPr="009D4662">
                <w:rPr>
                  <w:rStyle w:val="Hyperlink"/>
                </w:rPr>
                <w:delText>procurement.asdefcon@defence.gov.au</w:delText>
              </w:r>
              <w:r w:rsidR="008D45E4">
                <w:rPr>
                  <w:rStyle w:val="Hyperlink"/>
                </w:rPr>
                <w:fldChar w:fldCharType="end"/>
              </w:r>
              <w:r>
                <w:delText>.</w:delText>
              </w:r>
            </w:del>
          </w:p>
          <w:p w14:paraId="2D050D2B" w14:textId="77777777" w:rsidR="00A15DA6" w:rsidRDefault="00A15DA6" w:rsidP="009528E9">
            <w:pPr>
              <w:pStyle w:val="NoteToDrafters-ASDEFCON"/>
              <w:rPr>
                <w:del w:id="705" w:author="Prabhu, Akshata MS" w:date="2024-08-22T10:43:00Z"/>
              </w:rPr>
            </w:pPr>
            <w:del w:id="706" w:author="Prabhu, Akshata MS" w:date="2024-08-22T10:43:00Z">
              <w:r>
                <w:delText>For further assistance and guidance in relation to the application of the Modern Slavery clauses please refer to the Modern Slavery Factsheet here:</w:delText>
              </w:r>
            </w:del>
          </w:p>
          <w:p w14:paraId="35D6FD45" w14:textId="77777777" w:rsidR="00E32A71" w:rsidRDefault="00696214" w:rsidP="006459AF">
            <w:pPr>
              <w:pStyle w:val="NoteToDraftersBullets-ASDEFCON"/>
              <w:rPr>
                <w:del w:id="707" w:author="Prabhu, Akshata MS" w:date="2024-08-22T10:43:00Z"/>
              </w:rPr>
            </w:pPr>
            <w:del w:id="708" w:author="Prabhu, Akshata MS" w:date="2024-08-22T10:43:00Z">
              <w:r w:rsidRPr="00696214">
                <w:delText>http://ibss/PublishedWebsite/LatestFinal/836F0CF2-84F0-43C2-8A34-6D34BD246B0D/Item/700DDE0B-7EB6-4C98-BD11-CE00EAE739DA</w:delText>
              </w:r>
            </w:del>
          </w:p>
        </w:tc>
      </w:tr>
    </w:tbl>
    <w:p w14:paraId="1E498E3E" w14:textId="3B943095" w:rsidR="006B1C22" w:rsidRDefault="00901744" w:rsidP="006B1C22">
      <w:pPr>
        <w:pStyle w:val="ATTANNLV1-ASDEFCON"/>
        <w:rPr>
          <w:ins w:id="709" w:author="Prabhu, Akshata MS" w:date="2024-08-22T10:43:00Z"/>
        </w:rPr>
      </w:pPr>
      <w:bookmarkStart w:id="710" w:name="_Toc172535227"/>
      <w:bookmarkStart w:id="711" w:name="_Toc172535270"/>
      <w:bookmarkStart w:id="712" w:name="_Toc172535271"/>
      <w:bookmarkEnd w:id="710"/>
      <w:bookmarkEnd w:id="711"/>
      <w:ins w:id="713" w:author="Prabhu, Akshata MS" w:date="2024-08-22T10:43:00Z">
        <w:r>
          <w:t>Commonwealth Supplier Code of Conduct</w:t>
        </w:r>
        <w:r w:rsidR="006B1C22">
          <w:t xml:space="preserve"> (</w:t>
        </w:r>
        <w:r>
          <w:t>Core</w:t>
        </w:r>
        <w:r w:rsidR="006B1C22">
          <w:t>)</w:t>
        </w:r>
        <w:bookmarkEnd w:id="712"/>
      </w:ins>
    </w:p>
    <w:p w14:paraId="06E2B173" w14:textId="77777777" w:rsidR="006B1C22" w:rsidRDefault="006B1C22" w:rsidP="006B1C22">
      <w:pPr>
        <w:pStyle w:val="ATTANNLV2-ASDEFCON"/>
        <w:rPr>
          <w:ins w:id="714" w:author="Prabhu, Akshata MS" w:date="2024-08-22T10:43:00Z"/>
        </w:rPr>
      </w:pPr>
      <w:ins w:id="715" w:author="Prabhu, Akshata MS" w:date="2024-08-22T10:43:00Z">
        <w:r>
          <w:t>Without limiting the Supplier’s obligations under the Contract or at law, the Supplier must comply with, and ensure that its officers, employees, agents and subcontractors comply with the Commonwealth Supplier Code of Conduct in the performance of the Contract. The Supplier’s performance of its obligations under this clause will be at no additional cost to the Commonwealth.</w:t>
        </w:r>
      </w:ins>
    </w:p>
    <w:p w14:paraId="41BE42D9" w14:textId="77777777" w:rsidR="006B1C22" w:rsidRDefault="006B1C22" w:rsidP="006B1C22">
      <w:pPr>
        <w:pStyle w:val="ATTANNLV2-ASDEFCON"/>
        <w:rPr>
          <w:ins w:id="716" w:author="Prabhu, Akshata MS" w:date="2024-08-22T10:43:00Z"/>
        </w:rPr>
      </w:pPr>
      <w:ins w:id="717" w:author="Prabhu, Akshata MS" w:date="2024-08-22T10:43:00Z">
        <w:r>
          <w:t>The Supplier must immediately notify the Contract Officer in writing if it becomes non-compliant with the Commonwealth Supplier Code of Conduct, including a description of the non-compliance, the date that the non-compliance occurred, and whether any Supplier personnel engaged in the performance of the Contract were or may have been involved in the non-compliance. The Commonwealth may request in writing further information from the Supplier concerning the non-compliance. The Supplier must provide the requested information to the Commonwealth within 3 days.</w:t>
        </w:r>
      </w:ins>
    </w:p>
    <w:p w14:paraId="3B174FE8" w14:textId="77777777" w:rsidR="006B1C22" w:rsidRDefault="006B1C22" w:rsidP="006B1C22">
      <w:pPr>
        <w:pStyle w:val="ATTANNLV2-ASDEFCON"/>
        <w:rPr>
          <w:ins w:id="718" w:author="Prabhu, Akshata MS" w:date="2024-08-22T10:43:00Z"/>
        </w:rPr>
      </w:pPr>
      <w:ins w:id="719" w:author="Prabhu, Akshata MS" w:date="2024-08-22T10:43:00Z">
        <w:r>
          <w:t>The Commonwealth may notify the Supplier in writing that a non-compliance or possible non-compliance of the Commonwealth Supplier Code of Conduct has occurred. The Supplier must respond to the Commonwealth’s notification within 3 days and comply with its requirements in accordance with this clause.</w:t>
        </w:r>
      </w:ins>
    </w:p>
    <w:p w14:paraId="31514423" w14:textId="17FC4BC1" w:rsidR="006B1C22" w:rsidRDefault="006B1C22" w:rsidP="006B1C22">
      <w:pPr>
        <w:pStyle w:val="ATTANNLV2-ASDEFCON"/>
        <w:rPr>
          <w:ins w:id="720" w:author="Prabhu, Akshata MS" w:date="2024-08-22T10:43:00Z"/>
        </w:rPr>
      </w:pPr>
      <w:ins w:id="721" w:author="Prabhu, Akshata MS" w:date="2024-08-22T10:43:00Z">
        <w:r>
          <w:t>The Supplier agrees that the Commonwealth may take into account the Supplier’s compliance with the Commonwealth Supplier Code of Conduct in any future procurement process.</w:t>
        </w:r>
      </w:ins>
    </w:p>
    <w:p w14:paraId="25C94E37" w14:textId="21947605" w:rsidR="006714E4" w:rsidRPr="00065382" w:rsidRDefault="006714E4" w:rsidP="00D2346D">
      <w:pPr>
        <w:pStyle w:val="ATTANNLV1-ASDEFCON"/>
      </w:pPr>
      <w:bookmarkStart w:id="722" w:name="_Toc172535272"/>
      <w:bookmarkStart w:id="723" w:name="_Toc143692159"/>
      <w:bookmarkStart w:id="724" w:name="_Toc143692392"/>
      <w:bookmarkStart w:id="725" w:name="_Toc152585148"/>
      <w:bookmarkStart w:id="726" w:name="_Toc153375154"/>
      <w:bookmarkStart w:id="727" w:name="_Toc143692160"/>
      <w:bookmarkStart w:id="728" w:name="_Toc153375155"/>
      <w:bookmarkEnd w:id="723"/>
      <w:bookmarkEnd w:id="724"/>
      <w:bookmarkEnd w:id="725"/>
      <w:bookmarkEnd w:id="726"/>
      <w:r w:rsidRPr="00065382">
        <w:t>Workplace Gender Equality (</w:t>
      </w:r>
      <w:del w:id="729" w:author="Prabhu, Akshata MS" w:date="2024-08-22T10:43:00Z">
        <w:r w:rsidR="006B57A9">
          <w:delText>core</w:delText>
        </w:r>
      </w:del>
      <w:ins w:id="730" w:author="Prabhu, Akshata MS" w:date="2024-08-22T10:43:00Z">
        <w:r w:rsidR="00EA10D9">
          <w:t>Core</w:t>
        </w:r>
      </w:ins>
      <w:r w:rsidRPr="00065382">
        <w:t>)</w:t>
      </w:r>
      <w:bookmarkEnd w:id="722"/>
      <w:bookmarkEnd w:id="727"/>
      <w:bookmarkEnd w:id="728"/>
    </w:p>
    <w:p w14:paraId="36CA6D85" w14:textId="77777777" w:rsidR="006714E4" w:rsidRPr="00065382" w:rsidRDefault="006714E4" w:rsidP="00D2346D">
      <w:pPr>
        <w:pStyle w:val="ATTANNLV2-ASDEFCON"/>
      </w:pPr>
      <w:r w:rsidRPr="00065382">
        <w:t xml:space="preserve">The Contractor </w:t>
      </w:r>
      <w:r w:rsidR="006B5BE4" w:rsidRPr="00065382">
        <w:t>shall</w:t>
      </w:r>
      <w:r w:rsidRPr="00065382">
        <w:t xml:space="preserve"> comply with its obligations under the </w:t>
      </w:r>
      <w:r w:rsidRPr="00065382">
        <w:rPr>
          <w:i/>
        </w:rPr>
        <w:t>Workplace Gender Equality Act 2012</w:t>
      </w:r>
      <w:r w:rsidRPr="00065382">
        <w:t xml:space="preserve"> (Cth) (WGE Act), if any.  If the Services constitute a procurement that is at or above the relevant procurement threshold in the C</w:t>
      </w:r>
      <w:r w:rsidR="00277A57" w:rsidRPr="00065382">
        <w:t xml:space="preserve">ommonwealth </w:t>
      </w:r>
      <w:r w:rsidRPr="00065382">
        <w:t>P</w:t>
      </w:r>
      <w:r w:rsidR="00277A57" w:rsidRPr="00065382">
        <w:t xml:space="preserve">rocurement </w:t>
      </w:r>
      <w:r w:rsidRPr="00065382">
        <w:t>R</w:t>
      </w:r>
      <w:r w:rsidR="00277A57" w:rsidRPr="00065382">
        <w:t>ule</w:t>
      </w:r>
      <w:r w:rsidRPr="00065382">
        <w:t xml:space="preserve">s, the Contractor </w:t>
      </w:r>
      <w:r w:rsidR="006B5BE4" w:rsidRPr="00065382">
        <w:t>shall</w:t>
      </w:r>
      <w:r w:rsidRPr="00065382">
        <w:t xml:space="preserve"> notify the Commonwealth Officer if it becomes non-compliant with the WGE Act.</w:t>
      </w:r>
    </w:p>
    <w:p w14:paraId="57806E70" w14:textId="77777777" w:rsidR="001B4E68" w:rsidRPr="00065382" w:rsidRDefault="006B57A9" w:rsidP="009528E9">
      <w:pPr>
        <w:pStyle w:val="ATTANNLV1-ASDEFCON"/>
        <w:rPr>
          <w:del w:id="731" w:author="Prabhu, Akshata MS" w:date="2024-08-22T10:43:00Z"/>
        </w:rPr>
      </w:pPr>
      <w:bookmarkStart w:id="732" w:name="_Toc143692161"/>
      <w:bookmarkStart w:id="733" w:name="_Toc153375156"/>
      <w:del w:id="734" w:author="Prabhu, Akshata MS" w:date="2024-08-22T10:43:00Z">
        <w:r>
          <w:delText>Governing Law (core)</w:delText>
        </w:r>
        <w:bookmarkEnd w:id="732"/>
        <w:bookmarkEnd w:id="733"/>
      </w:del>
    </w:p>
    <w:p w14:paraId="0ED8637B" w14:textId="06D01977" w:rsidR="001B4E68" w:rsidRPr="00065382" w:rsidRDefault="00113F00" w:rsidP="00D2346D">
      <w:pPr>
        <w:pStyle w:val="ATTANNLV1-ASDEFCON"/>
        <w:rPr>
          <w:ins w:id="735" w:author="Prabhu, Akshata MS" w:date="2024-08-22T10:43:00Z"/>
        </w:rPr>
      </w:pPr>
      <w:bookmarkStart w:id="736" w:name="_Toc172535273"/>
      <w:ins w:id="737" w:author="Prabhu, Akshata MS" w:date="2024-08-22T10:43:00Z">
        <w:r w:rsidRPr="00065382">
          <w:t>governing law</w:t>
        </w:r>
        <w:r w:rsidR="005C22B3" w:rsidRPr="00065382">
          <w:t xml:space="preserve"> (</w:t>
        </w:r>
        <w:r w:rsidR="00EA10D9">
          <w:t>Core</w:t>
        </w:r>
        <w:r w:rsidR="005C22B3" w:rsidRPr="00065382">
          <w:t>)</w:t>
        </w:r>
        <w:bookmarkEnd w:id="736"/>
      </w:ins>
    </w:p>
    <w:p w14:paraId="1E6D2932" w14:textId="77777777" w:rsidR="00B24A3B" w:rsidRPr="00065382" w:rsidRDefault="000D0A5D" w:rsidP="00D2346D">
      <w:pPr>
        <w:pStyle w:val="ATTANNLV2-ASDEFCON"/>
      </w:pPr>
      <w:bookmarkStart w:id="738" w:name="_Ref352078636"/>
      <w:r w:rsidRPr="00065382">
        <w:t xml:space="preserve">The laws of the </w:t>
      </w:r>
      <w:r w:rsidR="00D30DDF" w:rsidRPr="00065382">
        <w:t xml:space="preserve">jurisdiction </w:t>
      </w:r>
      <w:r w:rsidR="00A93543" w:rsidRPr="00065382">
        <w:t>specified</w:t>
      </w:r>
      <w:r w:rsidR="00D30DDF" w:rsidRPr="00065382">
        <w:t xml:space="preserve"> in the Details Schedule</w:t>
      </w:r>
      <w:r w:rsidR="001B302B" w:rsidRPr="00065382">
        <w:t xml:space="preserve"> apply to the Contract.</w:t>
      </w:r>
      <w:bookmarkEnd w:id="738"/>
    </w:p>
    <w:p w14:paraId="5CD22FE4" w14:textId="7519A99B" w:rsidR="001B4E68" w:rsidRPr="00065382" w:rsidRDefault="00E12D8A" w:rsidP="00D2346D">
      <w:pPr>
        <w:pStyle w:val="ATTANNLV1-ASDEFCON"/>
      </w:pPr>
      <w:bookmarkStart w:id="739" w:name="_Toc232914731"/>
      <w:bookmarkStart w:id="740" w:name="_Toc172535274"/>
      <w:bookmarkStart w:id="741" w:name="_Toc143692162"/>
      <w:bookmarkStart w:id="742" w:name="_Toc153375157"/>
      <w:r w:rsidRPr="00065382">
        <w:t xml:space="preserve">Entire </w:t>
      </w:r>
      <w:r w:rsidR="00BC3BBB" w:rsidRPr="00065382">
        <w:t>A</w:t>
      </w:r>
      <w:r w:rsidRPr="00065382">
        <w:t>greement</w:t>
      </w:r>
      <w:bookmarkEnd w:id="739"/>
      <w:r w:rsidR="005C22B3" w:rsidRPr="00065382">
        <w:t xml:space="preserve"> (</w:t>
      </w:r>
      <w:del w:id="743" w:author="Prabhu, Akshata MS" w:date="2024-08-22T10:43:00Z">
        <w:r w:rsidR="005C22B3" w:rsidRPr="00065382">
          <w:delText>core</w:delText>
        </w:r>
      </w:del>
      <w:ins w:id="744" w:author="Prabhu, Akshata MS" w:date="2024-08-22T10:43:00Z">
        <w:r w:rsidR="00EA10D9">
          <w:t>Core</w:t>
        </w:r>
      </w:ins>
      <w:r w:rsidR="005C22B3" w:rsidRPr="00065382">
        <w:t>)</w:t>
      </w:r>
      <w:bookmarkEnd w:id="740"/>
      <w:bookmarkEnd w:id="741"/>
      <w:bookmarkEnd w:id="742"/>
    </w:p>
    <w:p w14:paraId="068417AC" w14:textId="77777777" w:rsidR="00ED7A75" w:rsidRPr="00065382" w:rsidRDefault="00E12D8A" w:rsidP="00D2346D">
      <w:pPr>
        <w:pStyle w:val="ATTANNLV2-ASDEFCON"/>
      </w:pPr>
      <w:r w:rsidRPr="00065382">
        <w:t>The Contract represents the parties’ entire agreement in relation to the subject matter and supersedes all tendered offers and prior representations, communications, agreements, statements and understandings, whether oral or in writing.</w:t>
      </w:r>
    </w:p>
    <w:p w14:paraId="148CCCCC" w14:textId="748CA73A" w:rsidR="007D5F6A" w:rsidRPr="00065382" w:rsidRDefault="007D5F6A" w:rsidP="00D2346D">
      <w:pPr>
        <w:pStyle w:val="ATTANNLV1-ASDEFCON"/>
      </w:pPr>
      <w:bookmarkStart w:id="745" w:name="_Ref389489941"/>
      <w:bookmarkStart w:id="746" w:name="_Toc172535275"/>
      <w:bookmarkStart w:id="747" w:name="_Toc143692163"/>
      <w:bookmarkStart w:id="748" w:name="_Toc153375158"/>
      <w:r w:rsidRPr="00065382">
        <w:t>Definitions</w:t>
      </w:r>
      <w:r w:rsidR="005C22B3" w:rsidRPr="00065382">
        <w:t xml:space="preserve"> (</w:t>
      </w:r>
      <w:del w:id="749" w:author="Prabhu, Akshata MS" w:date="2024-08-22T10:43:00Z">
        <w:r w:rsidR="005C22B3" w:rsidRPr="00065382">
          <w:delText>core</w:delText>
        </w:r>
      </w:del>
      <w:ins w:id="750" w:author="Prabhu, Akshata MS" w:date="2024-08-22T10:43:00Z">
        <w:r w:rsidR="00EA10D9">
          <w:t>Core</w:t>
        </w:r>
      </w:ins>
      <w:r w:rsidR="005C22B3" w:rsidRPr="00065382">
        <w:t>)</w:t>
      </w:r>
      <w:bookmarkEnd w:id="745"/>
      <w:bookmarkEnd w:id="746"/>
      <w:bookmarkEnd w:id="747"/>
      <w:bookmarkEnd w:id="748"/>
    </w:p>
    <w:p w14:paraId="78996122" w14:textId="77777777" w:rsidR="00854709" w:rsidRPr="008D45E4" w:rsidRDefault="005D3F62" w:rsidP="00D2346D">
      <w:pPr>
        <w:pStyle w:val="ATTANNLV2-ASDEFCON"/>
        <w:rPr>
          <w:b/>
        </w:rPr>
      </w:pPr>
      <w:bookmarkStart w:id="751" w:name="_Ref374078242"/>
      <w:r w:rsidRPr="00065382">
        <w:t>In th</w:t>
      </w:r>
      <w:r w:rsidR="00D86886" w:rsidRPr="00065382">
        <w:t>e</w:t>
      </w:r>
      <w:r w:rsidRPr="00065382">
        <w:t xml:space="preserve"> Contract</w:t>
      </w:r>
      <w:r w:rsidR="00395F85" w:rsidRPr="00065382">
        <w:t>, unless the contrary intention appears, words, abbreviations and acronyms have the m</w:t>
      </w:r>
      <w:r w:rsidR="00F45DFE" w:rsidRPr="00065382">
        <w:t>e</w:t>
      </w:r>
      <w:r w:rsidR="00516915" w:rsidRPr="00065382">
        <w:t>aning given</w:t>
      </w:r>
      <w:r w:rsidR="00395F85" w:rsidRPr="00065382">
        <w:t xml:space="preserve"> to them in the Details Schedule or this clause </w:t>
      </w:r>
      <w:r w:rsidR="00E32A71">
        <w:t>36</w:t>
      </w:r>
      <w:r w:rsidRPr="00065382">
        <w:t>:</w:t>
      </w:r>
      <w:bookmarkEnd w:id="751"/>
    </w:p>
    <w:p w14:paraId="2F3049F1" w14:textId="77777777" w:rsidR="00E93F23" w:rsidRPr="00065382" w:rsidRDefault="00227B3C" w:rsidP="00E93F23">
      <w:r w:rsidRPr="00065382">
        <w:rPr>
          <w:b/>
        </w:rPr>
        <w:t>‘</w:t>
      </w:r>
      <w:r w:rsidR="00E93F23" w:rsidRPr="00065382">
        <w:rPr>
          <w:b/>
        </w:rPr>
        <w:t>Asbestos Containing Material</w:t>
      </w:r>
      <w:r w:rsidRPr="00065382">
        <w:rPr>
          <w:b/>
        </w:rPr>
        <w:t>’</w:t>
      </w:r>
      <w:r w:rsidR="00E93F23" w:rsidRPr="00065382">
        <w:rPr>
          <w:bCs/>
        </w:rPr>
        <w:t xml:space="preserve"> </w:t>
      </w:r>
      <w:r w:rsidR="00E93F23" w:rsidRPr="00065382">
        <w:t xml:space="preserve">has the meaning given in subregulation 5(1) of the </w:t>
      </w:r>
      <w:r w:rsidR="00E93F23" w:rsidRPr="00065382">
        <w:rPr>
          <w:i/>
        </w:rPr>
        <w:t>Work Health and Safety Regulations 2011</w:t>
      </w:r>
      <w:r w:rsidR="00E93F23" w:rsidRPr="00065382">
        <w:t xml:space="preserve"> (Cth).</w:t>
      </w:r>
    </w:p>
    <w:p w14:paraId="6A916E4D" w14:textId="77777777" w:rsidR="0037255F" w:rsidRPr="00065382" w:rsidRDefault="0037255F" w:rsidP="00D2346D">
      <w:pPr>
        <w:pStyle w:val="ASDEFCONNormal"/>
      </w:pPr>
      <w:r w:rsidRPr="00065382">
        <w:rPr>
          <w:b/>
        </w:rPr>
        <w:t>‘Australian Privacy Principles’</w:t>
      </w:r>
      <w:r w:rsidRPr="00065382">
        <w:t xml:space="preserve"> has the same meaning as in the </w:t>
      </w:r>
      <w:r w:rsidRPr="00065382">
        <w:rPr>
          <w:i/>
        </w:rPr>
        <w:t>Privacy Act 1988</w:t>
      </w:r>
      <w:r w:rsidRPr="00065382">
        <w:t xml:space="preserve"> (Cth).</w:t>
      </w:r>
    </w:p>
    <w:p w14:paraId="52F84917" w14:textId="77777777" w:rsidR="0033091A" w:rsidRDefault="0033091A" w:rsidP="009528E9">
      <w:pPr>
        <w:pStyle w:val="ASDEFCONNormal"/>
        <w:rPr>
          <w:del w:id="752" w:author="Prabhu, Akshata MS" w:date="2024-08-22T10:43:00Z"/>
        </w:rPr>
      </w:pPr>
      <w:del w:id="753" w:author="Prabhu, Akshata MS" w:date="2024-08-22T10:43:00Z">
        <w:r>
          <w:rPr>
            <w:b/>
          </w:rPr>
          <w:delText>‘Commercial Material’</w:delText>
        </w:r>
        <w:r>
          <w:delText xml:space="preserve"> means</w:delText>
        </w:r>
        <w:r w:rsidR="00455311">
          <w:delText xml:space="preserve"> any Contract Material that is:</w:delText>
        </w:r>
      </w:del>
    </w:p>
    <w:p w14:paraId="1A18DC49" w14:textId="77777777" w:rsidR="00455311" w:rsidRDefault="00455311" w:rsidP="006459AF">
      <w:pPr>
        <w:pStyle w:val="ATTANNLV3-ASDEFCON"/>
        <w:tabs>
          <w:tab w:val="clear" w:pos="1418"/>
          <w:tab w:val="num" w:pos="851"/>
        </w:tabs>
        <w:ind w:left="567"/>
        <w:rPr>
          <w:del w:id="754" w:author="Prabhu, Akshata MS" w:date="2024-08-22T10:43:00Z"/>
        </w:rPr>
      </w:pPr>
      <w:del w:id="755" w:author="Prabhu, Akshata MS" w:date="2024-08-22T10:43:00Z">
        <w:r>
          <w:delText>available to the general public or in the market for defence goods and services for supply on standard commercial terms, and is</w:delText>
        </w:r>
        <w:r w:rsidRPr="00455311">
          <w:delText xml:space="preserve"> able to be used for its intended purpose under the Contract without development or modification (except for any minor modification or reconfiguration that is necessary and commonly required to use the </w:delText>
        </w:r>
        <w:r>
          <w:delText>Contract Material</w:delText>
        </w:r>
        <w:r w:rsidRPr="00455311">
          <w:delText>)</w:delText>
        </w:r>
        <w:r w:rsidR="00B76682">
          <w:delText>, but does not include information that was created, manufactured or produced by the Contractor or a related body corporate of the Contractor</w:delText>
        </w:r>
        <w:r>
          <w:delText>;</w:delText>
        </w:r>
        <w:r w:rsidR="00B76682">
          <w:delText xml:space="preserve"> or</w:delText>
        </w:r>
      </w:del>
    </w:p>
    <w:p w14:paraId="46C7A9B2" w14:textId="77777777" w:rsidR="00455311" w:rsidRPr="006459AF" w:rsidRDefault="00B76682" w:rsidP="006459AF">
      <w:pPr>
        <w:pStyle w:val="ATTANNLV3-ASDEFCON"/>
        <w:tabs>
          <w:tab w:val="clear" w:pos="1418"/>
          <w:tab w:val="num" w:pos="851"/>
        </w:tabs>
        <w:ind w:left="567"/>
        <w:rPr>
          <w:del w:id="756" w:author="Prabhu, Akshata MS" w:date="2024-08-22T10:43:00Z"/>
        </w:rPr>
      </w:pPr>
      <w:del w:id="757" w:author="Prabhu, Akshata MS" w:date="2024-08-22T10:43:00Z">
        <w:r>
          <w:delText>free and open source software.</w:delText>
        </w:r>
      </w:del>
    </w:p>
    <w:p w14:paraId="74C5EEF2" w14:textId="77777777" w:rsidR="008C35AA" w:rsidRPr="006459AF" w:rsidRDefault="008C35AA" w:rsidP="009528E9">
      <w:pPr>
        <w:pStyle w:val="ASDEFCONNormal"/>
        <w:rPr>
          <w:del w:id="758" w:author="Prabhu, Akshata MS" w:date="2024-08-22T10:43:00Z"/>
          <w:b/>
        </w:rPr>
      </w:pPr>
      <w:del w:id="759" w:author="Prabhu, Akshata MS" w:date="2024-08-22T10:43:00Z">
        <w:r>
          <w:rPr>
            <w:b/>
          </w:rPr>
          <w:delText xml:space="preserve">‘Commercialise’ </w:delText>
        </w:r>
        <w:r w:rsidRPr="006459AF">
          <w:delText>means in respect of the Commonwealth or any of its sublicensees, to exploit the IP in Contract Material in return for payment of a royalty or a commercial return to the Commonwealth or the sublicensee.</w:delText>
        </w:r>
      </w:del>
    </w:p>
    <w:p w14:paraId="68417250" w14:textId="77777777" w:rsidR="00654F24" w:rsidRPr="00065382" w:rsidRDefault="00654F24" w:rsidP="00D2346D">
      <w:pPr>
        <w:pStyle w:val="ASDEFCONNormal"/>
      </w:pPr>
      <w:r w:rsidRPr="00065382">
        <w:rPr>
          <w:b/>
        </w:rPr>
        <w:t xml:space="preserve">‘Commonwealth Confidential Information’ </w:t>
      </w:r>
      <w:r w:rsidRPr="00065382">
        <w:t>means any information provided by the Commonwealth to the Contractor or which comes into the possession of the Contractor in connection with the Services which the Commonwealth has identified as confidential or the Contractor ought reasonably to know is confidential.</w:t>
      </w:r>
    </w:p>
    <w:p w14:paraId="31CB47F2" w14:textId="26798FED" w:rsidR="003C102C" w:rsidRDefault="006C5416" w:rsidP="00D2346D">
      <w:pPr>
        <w:pStyle w:val="ASDEFCONNormal"/>
      </w:pPr>
      <w:r w:rsidRPr="00065382">
        <w:rPr>
          <w:b/>
        </w:rPr>
        <w:t>‘</w:t>
      </w:r>
      <w:r w:rsidR="003C102C" w:rsidRPr="00065382">
        <w:rPr>
          <w:b/>
        </w:rPr>
        <w:t>Commonwealth Items</w:t>
      </w:r>
      <w:r w:rsidRPr="00065382">
        <w:rPr>
          <w:b/>
        </w:rPr>
        <w:t>’</w:t>
      </w:r>
      <w:r w:rsidR="003C102C" w:rsidRPr="00065382">
        <w:t xml:space="preserve"> means any information (including </w:t>
      </w:r>
      <w:r w:rsidR="00667F92" w:rsidRPr="00065382">
        <w:t xml:space="preserve">Commonwealth </w:t>
      </w:r>
      <w:r w:rsidR="003C102C" w:rsidRPr="00065382">
        <w:t xml:space="preserve">Confidential Information), property or facilities made available by the Commonwealth to the Contractor for the </w:t>
      </w:r>
      <w:r w:rsidR="009B27C9" w:rsidRPr="00065382">
        <w:t xml:space="preserve">purpose of the </w:t>
      </w:r>
      <w:r w:rsidR="00F10427" w:rsidRPr="00065382">
        <w:t>Services</w:t>
      </w:r>
      <w:r w:rsidR="003C102C" w:rsidRPr="00065382">
        <w:t>.</w:t>
      </w:r>
    </w:p>
    <w:p w14:paraId="20934AA5" w14:textId="5C07D78C" w:rsidR="007F6ABB" w:rsidRPr="00065382" w:rsidRDefault="007F6ABB" w:rsidP="00D2346D">
      <w:pPr>
        <w:pStyle w:val="ASDEFCONNormal"/>
        <w:rPr>
          <w:ins w:id="760" w:author="Prabhu, Akshata MS" w:date="2024-08-22T10:43:00Z"/>
        </w:rPr>
      </w:pPr>
      <w:ins w:id="761" w:author="Prabhu, Akshata MS" w:date="2024-08-22T10:43:00Z">
        <w:r w:rsidRPr="007F6ABB">
          <w:rPr>
            <w:b/>
          </w:rPr>
          <w:t>‘Commonwealth Supplier Code of Conduct’</w:t>
        </w:r>
        <w:r w:rsidRPr="007F6ABB">
          <w:t xml:space="preserve"> means the Commonwealth Supplier Code of Conduct, as </w:t>
        </w:r>
        <w:r>
          <w:t>amended</w:t>
        </w:r>
        <w:r w:rsidRPr="007F6ABB">
          <w:t xml:space="preserve"> from time to time.</w:t>
        </w:r>
      </w:ins>
    </w:p>
    <w:p w14:paraId="5E93E36E" w14:textId="44192AE2" w:rsidR="00540757" w:rsidRPr="00065382" w:rsidRDefault="006C5416" w:rsidP="00D2346D">
      <w:pPr>
        <w:pStyle w:val="ASDEFCONNormal"/>
      </w:pPr>
      <w:r w:rsidRPr="00065382">
        <w:rPr>
          <w:b/>
        </w:rPr>
        <w:t>‘</w:t>
      </w:r>
      <w:r w:rsidR="00540757" w:rsidRPr="00065382">
        <w:rPr>
          <w:b/>
        </w:rPr>
        <w:t>Contract</w:t>
      </w:r>
      <w:r w:rsidRPr="00065382">
        <w:rPr>
          <w:b/>
        </w:rPr>
        <w:t>’</w:t>
      </w:r>
      <w:r w:rsidR="00540757" w:rsidRPr="00065382">
        <w:t xml:space="preserve"> has the meaning given in clause </w:t>
      </w:r>
      <w:r w:rsidR="00A458C7" w:rsidRPr="00065382">
        <w:fldChar w:fldCharType="begin"/>
      </w:r>
      <w:r w:rsidR="00A458C7" w:rsidRPr="00065382">
        <w:instrText xml:space="preserve"> REF _Ref232911449 \w \h </w:instrText>
      </w:r>
      <w:r w:rsidR="00A458C7" w:rsidRPr="00065382">
        <w:fldChar w:fldCharType="separate"/>
      </w:r>
      <w:r w:rsidR="00D51EEB">
        <w:t>3</w:t>
      </w:r>
      <w:r w:rsidR="00A458C7" w:rsidRPr="00065382">
        <w:fldChar w:fldCharType="end"/>
      </w:r>
      <w:r w:rsidR="00540757" w:rsidRPr="00065382">
        <w:t>.</w:t>
      </w:r>
    </w:p>
    <w:p w14:paraId="686CBF96" w14:textId="77777777" w:rsidR="004627A9" w:rsidRPr="00065382" w:rsidRDefault="004627A9" w:rsidP="009528E9">
      <w:pPr>
        <w:pStyle w:val="ASDEFCONNormal"/>
        <w:rPr>
          <w:del w:id="762" w:author="Prabhu, Akshata MS" w:date="2024-08-22T10:43:00Z"/>
        </w:rPr>
      </w:pPr>
      <w:del w:id="763" w:author="Prabhu, Akshata MS" w:date="2024-08-22T10:43:00Z">
        <w:r w:rsidRPr="006459AF">
          <w:rPr>
            <w:b/>
          </w:rPr>
          <w:delText>‘Contract Material’</w:delText>
        </w:r>
        <w:r>
          <w:delText xml:space="preserve"> means</w:delText>
        </w:r>
        <w:r w:rsidR="00B76682">
          <w:delText xml:space="preserve"> </w:delText>
        </w:r>
        <w:r w:rsidR="00B76682" w:rsidRPr="00B76682">
          <w:delText>information</w:delText>
        </w:r>
        <w:r w:rsidR="00B76682">
          <w:delText xml:space="preserve"> </w:delText>
        </w:r>
        <w:r w:rsidR="00B76682" w:rsidRPr="00B76682">
          <w:delText>reduced to a material form (whether stored electronically or otherwise) that is delivered or required to be delivered to the Commonwealth under the Contract</w:delText>
        </w:r>
        <w:r w:rsidR="00B76682">
          <w:delText>.</w:delText>
        </w:r>
      </w:del>
    </w:p>
    <w:p w14:paraId="2EFEB921" w14:textId="77777777" w:rsidR="00B76682" w:rsidRDefault="0033091A" w:rsidP="009528E9">
      <w:pPr>
        <w:pStyle w:val="ASDEFCONNormal"/>
        <w:rPr>
          <w:del w:id="764" w:author="Prabhu, Akshata MS" w:date="2024-08-22T10:43:00Z"/>
        </w:rPr>
      </w:pPr>
      <w:del w:id="765" w:author="Prabhu, Akshata MS" w:date="2024-08-22T10:43:00Z">
        <w:r>
          <w:rPr>
            <w:b/>
          </w:rPr>
          <w:delText xml:space="preserve">‘Defence Purpose’ </w:delText>
        </w:r>
        <w:r>
          <w:delText>means</w:delText>
        </w:r>
        <w:r w:rsidR="00B76682" w:rsidRPr="00B76682">
          <w:delText xml:space="preserve"> </w:delText>
        </w:r>
        <w:r w:rsidR="00B76682">
          <w:delText>a purpose related to any of the following:</w:delText>
        </w:r>
      </w:del>
    </w:p>
    <w:p w14:paraId="7D110672" w14:textId="77777777" w:rsidR="00B76682" w:rsidRPr="00451F74" w:rsidRDefault="00B76682" w:rsidP="006459AF">
      <w:pPr>
        <w:pStyle w:val="ATTANNLV3-ASDEFCON"/>
        <w:numPr>
          <w:ilvl w:val="2"/>
          <w:numId w:val="11"/>
        </w:numPr>
        <w:tabs>
          <w:tab w:val="clear" w:pos="1418"/>
          <w:tab w:val="num" w:pos="851"/>
        </w:tabs>
        <w:ind w:left="567"/>
        <w:rPr>
          <w:del w:id="766" w:author="Prabhu, Akshata MS" w:date="2024-08-22T10:43:00Z"/>
        </w:rPr>
      </w:pPr>
      <w:del w:id="767" w:author="Prabhu, Akshata MS" w:date="2024-08-22T10:43:00Z">
        <w:r w:rsidRPr="00A02147">
          <w:delText>the defence and defence interests of Australia;</w:delText>
        </w:r>
      </w:del>
    </w:p>
    <w:p w14:paraId="11312CFE" w14:textId="77777777" w:rsidR="00B76682" w:rsidRPr="00451F74" w:rsidRDefault="00B76682" w:rsidP="006459AF">
      <w:pPr>
        <w:pStyle w:val="ATTANNLV3-ASDEFCON"/>
        <w:tabs>
          <w:tab w:val="clear" w:pos="1418"/>
          <w:tab w:val="num" w:pos="851"/>
        </w:tabs>
        <w:ind w:left="567"/>
        <w:rPr>
          <w:del w:id="768" w:author="Prabhu, Akshata MS" w:date="2024-08-22T10:43:00Z"/>
        </w:rPr>
      </w:pPr>
      <w:del w:id="769" w:author="Prabhu, Akshata MS" w:date="2024-08-22T10:43:00Z">
        <w:r w:rsidRPr="00451F74">
          <w:delText>the national security of Australia;</w:delText>
        </w:r>
      </w:del>
    </w:p>
    <w:p w14:paraId="2697BD34" w14:textId="77777777" w:rsidR="00B76682" w:rsidRPr="00451F74" w:rsidRDefault="00B76682" w:rsidP="006459AF">
      <w:pPr>
        <w:pStyle w:val="ATTANNLV3-ASDEFCON"/>
        <w:tabs>
          <w:tab w:val="clear" w:pos="1418"/>
          <w:tab w:val="num" w:pos="851"/>
        </w:tabs>
        <w:ind w:left="567"/>
        <w:rPr>
          <w:del w:id="770" w:author="Prabhu, Akshata MS" w:date="2024-08-22T10:43:00Z"/>
        </w:rPr>
      </w:pPr>
      <w:del w:id="771" w:author="Prabhu, Akshata MS" w:date="2024-08-22T10:43:00Z">
        <w:r w:rsidRPr="00451F74">
          <w:delText>the provision of aid or assistance in respect of an emergency or disaster (whether natural or otherwise); and</w:delText>
        </w:r>
      </w:del>
    </w:p>
    <w:p w14:paraId="26423ED2" w14:textId="77777777" w:rsidR="0033091A" w:rsidRPr="006459AF" w:rsidRDefault="00B76682" w:rsidP="006459AF">
      <w:pPr>
        <w:pStyle w:val="ATTANNLV3-ASDEFCON"/>
        <w:tabs>
          <w:tab w:val="clear" w:pos="1418"/>
          <w:tab w:val="num" w:pos="851"/>
        </w:tabs>
        <w:ind w:left="567"/>
        <w:rPr>
          <w:del w:id="772" w:author="Prabhu, Akshata MS" w:date="2024-08-22T10:43:00Z"/>
        </w:rPr>
      </w:pPr>
      <w:del w:id="773" w:author="Prabhu, Akshata MS" w:date="2024-08-22T10:43:00Z">
        <w:r w:rsidRPr="00451F74">
          <w:delText>peacekeeping or peace enforcement activities.</w:delText>
        </w:r>
      </w:del>
    </w:p>
    <w:p w14:paraId="6A88EEF7" w14:textId="77777777" w:rsidR="0070481E" w:rsidRPr="00065382" w:rsidRDefault="00B720A2" w:rsidP="00D2346D">
      <w:pPr>
        <w:pStyle w:val="ASDEFCONNormal"/>
      </w:pPr>
      <w:r w:rsidRPr="00065382">
        <w:rPr>
          <w:b/>
        </w:rPr>
        <w:t>‘</w:t>
      </w:r>
      <w:r w:rsidR="0070481E" w:rsidRPr="00065382">
        <w:rPr>
          <w:b/>
        </w:rPr>
        <w:t>General Interest Charge Rate</w:t>
      </w:r>
      <w:r w:rsidRPr="00065382">
        <w:rPr>
          <w:b/>
        </w:rPr>
        <w:t>’</w:t>
      </w:r>
      <w:r w:rsidR="0070481E" w:rsidRPr="00065382">
        <w:rPr>
          <w:b/>
        </w:rPr>
        <w:t xml:space="preserve"> </w:t>
      </w:r>
      <w:r w:rsidR="0070481E" w:rsidRPr="00065382">
        <w:t xml:space="preserve">means the general interest charge rate determined under section 8AAD of the </w:t>
      </w:r>
      <w:r w:rsidR="0070481E" w:rsidRPr="00065382">
        <w:rPr>
          <w:i/>
        </w:rPr>
        <w:t>Taxation Administration Act 1953</w:t>
      </w:r>
      <w:r w:rsidR="0070481E" w:rsidRPr="00065382">
        <w:t xml:space="preserve"> on the day payment is due, expressed as a decimal rate per day.</w:t>
      </w:r>
    </w:p>
    <w:p w14:paraId="22446B2D" w14:textId="77777777" w:rsidR="00854709" w:rsidRPr="00065382" w:rsidRDefault="006C5416" w:rsidP="00D2346D">
      <w:pPr>
        <w:pStyle w:val="ASDEFCONNormal"/>
      </w:pPr>
      <w:r w:rsidRPr="00065382">
        <w:rPr>
          <w:b/>
        </w:rPr>
        <w:t>‘</w:t>
      </w:r>
      <w:r w:rsidR="00854709" w:rsidRPr="00065382">
        <w:rPr>
          <w:b/>
        </w:rPr>
        <w:t>GST</w:t>
      </w:r>
      <w:r w:rsidRPr="00065382">
        <w:rPr>
          <w:b/>
        </w:rPr>
        <w:t>’</w:t>
      </w:r>
      <w:r w:rsidR="00854709" w:rsidRPr="00065382">
        <w:t xml:space="preserve"> means a Commonwealth goods and services tax imposed by the</w:t>
      </w:r>
      <w:r w:rsidR="00182177" w:rsidRPr="00065382">
        <w:t xml:space="preserve"> </w:t>
      </w:r>
      <w:r w:rsidR="00182177" w:rsidRPr="00065382">
        <w:rPr>
          <w:i/>
        </w:rPr>
        <w:t>GST Act</w:t>
      </w:r>
      <w:r w:rsidR="00854709" w:rsidRPr="00065382">
        <w:rPr>
          <w:i/>
        </w:rPr>
        <w:t>.</w:t>
      </w:r>
    </w:p>
    <w:p w14:paraId="35D050F9" w14:textId="77777777" w:rsidR="00182177" w:rsidRPr="00065382" w:rsidRDefault="006C5416" w:rsidP="00D2346D">
      <w:pPr>
        <w:pStyle w:val="ASDEFCONNormal"/>
        <w:rPr>
          <w:b/>
        </w:rPr>
      </w:pPr>
      <w:r w:rsidRPr="00065382">
        <w:rPr>
          <w:b/>
        </w:rPr>
        <w:t>‘</w:t>
      </w:r>
      <w:r w:rsidR="00182177" w:rsidRPr="00065382">
        <w:rPr>
          <w:b/>
        </w:rPr>
        <w:t>GST Act</w:t>
      </w:r>
      <w:r w:rsidRPr="00065382">
        <w:rPr>
          <w:b/>
        </w:rPr>
        <w:t>’</w:t>
      </w:r>
      <w:r w:rsidR="00182177" w:rsidRPr="00065382">
        <w:t xml:space="preserve"> means </w:t>
      </w:r>
      <w:r w:rsidR="00182177" w:rsidRPr="008D45E4">
        <w:rPr>
          <w:i/>
        </w:rPr>
        <w:t>A New Tax System (Goods and Services Tax) Act 1999</w:t>
      </w:r>
      <w:r w:rsidR="00BC3BBB" w:rsidRPr="00065382">
        <w:t xml:space="preserve"> (Cth)</w:t>
      </w:r>
      <w:r w:rsidR="00182177" w:rsidRPr="00065382">
        <w:t>.</w:t>
      </w:r>
    </w:p>
    <w:p w14:paraId="13BF4012" w14:textId="77777777" w:rsidR="00DF33B8" w:rsidRPr="00065382" w:rsidRDefault="006C5416" w:rsidP="00D2346D">
      <w:pPr>
        <w:pStyle w:val="ASDEFCONNormal"/>
      </w:pPr>
      <w:r w:rsidRPr="00065382">
        <w:rPr>
          <w:b/>
        </w:rPr>
        <w:t>‘</w:t>
      </w:r>
      <w:r w:rsidR="00DF33B8" w:rsidRPr="00065382">
        <w:rPr>
          <w:b/>
        </w:rPr>
        <w:t>Intellectual Property</w:t>
      </w:r>
      <w:r w:rsidRPr="00065382">
        <w:rPr>
          <w:b/>
        </w:rPr>
        <w:t>’</w:t>
      </w:r>
      <w:r w:rsidR="00DF33B8" w:rsidRPr="00065382">
        <w:t xml:space="preserve"> </w:t>
      </w:r>
      <w:r w:rsidR="00462487" w:rsidRPr="00065382">
        <w:t xml:space="preserve">or </w:t>
      </w:r>
      <w:r w:rsidRPr="00065382">
        <w:rPr>
          <w:b/>
        </w:rPr>
        <w:t>‘</w:t>
      </w:r>
      <w:r w:rsidR="00462487" w:rsidRPr="00065382">
        <w:rPr>
          <w:b/>
        </w:rPr>
        <w:t>IP</w:t>
      </w:r>
      <w:r w:rsidRPr="00065382">
        <w:rPr>
          <w:b/>
        </w:rPr>
        <w:t>’</w:t>
      </w:r>
      <w:r w:rsidR="00462487" w:rsidRPr="00065382">
        <w:t xml:space="preserve"> </w:t>
      </w:r>
      <w:r w:rsidR="00DF33B8" w:rsidRPr="00065382">
        <w:t>means all copyright and all rights in relation to inventions</w:t>
      </w:r>
      <w:r w:rsidR="00462487" w:rsidRPr="00065382">
        <w:t xml:space="preserve"> </w:t>
      </w:r>
      <w:r w:rsidR="00DF33B8" w:rsidRPr="00065382">
        <w:t>(including patent rights), registered and unregistered</w:t>
      </w:r>
      <w:r w:rsidR="004460F3" w:rsidRPr="00065382">
        <w:t xml:space="preserve"> </w:t>
      </w:r>
      <w:r w:rsidR="00DF33B8" w:rsidRPr="00065382">
        <w:t>trademarks (including service marks), registered and</w:t>
      </w:r>
      <w:r w:rsidR="004460F3" w:rsidRPr="00065382">
        <w:t xml:space="preserve"> </w:t>
      </w:r>
      <w:r w:rsidR="00DF33B8" w:rsidRPr="00065382">
        <w:t>unregistered designs, and circuit layouts, and any other rights</w:t>
      </w:r>
      <w:r w:rsidR="004460F3" w:rsidRPr="00065382">
        <w:t xml:space="preserve"> </w:t>
      </w:r>
      <w:r w:rsidR="00DF33B8" w:rsidRPr="00065382">
        <w:t>resulting from intellectual activity in the industrial, scientific,</w:t>
      </w:r>
      <w:r w:rsidR="004460F3" w:rsidRPr="00065382">
        <w:t xml:space="preserve"> </w:t>
      </w:r>
      <w:r w:rsidR="00DF33B8" w:rsidRPr="00065382">
        <w:t>literary and artistic fields recognised in domestic law anywhere</w:t>
      </w:r>
      <w:r w:rsidR="004460F3" w:rsidRPr="00065382">
        <w:t xml:space="preserve"> </w:t>
      </w:r>
      <w:r w:rsidR="00DF33B8" w:rsidRPr="00065382">
        <w:t>in the world.</w:t>
      </w:r>
    </w:p>
    <w:p w14:paraId="5670CA57" w14:textId="77777777" w:rsidR="002D5769" w:rsidRDefault="0033091A" w:rsidP="009528E9">
      <w:pPr>
        <w:pStyle w:val="ASDEFCONNormal"/>
        <w:rPr>
          <w:del w:id="774" w:author="Prabhu, Akshata MS" w:date="2024-08-22T10:43:00Z"/>
        </w:rPr>
      </w:pPr>
      <w:del w:id="775" w:author="Prabhu, Akshata MS" w:date="2024-08-22T10:43:00Z">
        <w:r>
          <w:rPr>
            <w:b/>
          </w:rPr>
          <w:delText xml:space="preserve">‘Licence’ </w:delText>
        </w:r>
        <w:r w:rsidR="002D5769">
          <w:delText>means a non-exclusive licence of IP in respect of Contract Material, being a licence that:</w:delText>
        </w:r>
      </w:del>
    </w:p>
    <w:p w14:paraId="400F5375" w14:textId="77777777" w:rsidR="002D5769" w:rsidRDefault="002D5769" w:rsidP="006459AF">
      <w:pPr>
        <w:pStyle w:val="ATTANNLV3-ASDEFCON"/>
        <w:numPr>
          <w:ilvl w:val="2"/>
          <w:numId w:val="11"/>
        </w:numPr>
        <w:tabs>
          <w:tab w:val="clear" w:pos="1418"/>
          <w:tab w:val="num" w:pos="993"/>
        </w:tabs>
        <w:ind w:left="567"/>
        <w:rPr>
          <w:del w:id="776" w:author="Prabhu, Akshata MS" w:date="2024-08-22T10:43:00Z"/>
        </w:rPr>
      </w:pPr>
      <w:del w:id="777" w:author="Prabhu, Akshata MS" w:date="2024-08-22T10:43:00Z">
        <w:r>
          <w:delText>is fully paid-up and does not require any additional payment by the licensee, including by way of royalty or any other fee;</w:delText>
        </w:r>
      </w:del>
    </w:p>
    <w:p w14:paraId="27017FE7" w14:textId="77777777" w:rsidR="002D5769" w:rsidRDefault="002D5769" w:rsidP="006459AF">
      <w:pPr>
        <w:pStyle w:val="ATTANNLV3-ASDEFCON"/>
        <w:tabs>
          <w:tab w:val="clear" w:pos="1418"/>
          <w:tab w:val="num" w:pos="851"/>
        </w:tabs>
        <w:ind w:left="567"/>
        <w:rPr>
          <w:del w:id="778" w:author="Prabhu, Akshata MS" w:date="2024-08-22T10:43:00Z"/>
        </w:rPr>
      </w:pPr>
      <w:del w:id="779" w:author="Prabhu, Akshata MS" w:date="2024-08-22T10:43:00Z">
        <w:r>
          <w:delText>cannot be revoked or terminated by the licensor for any reason except upon expiration of a statutory protection term;</w:delText>
        </w:r>
      </w:del>
    </w:p>
    <w:p w14:paraId="7F9496EF" w14:textId="77777777" w:rsidR="002D5769" w:rsidRDefault="002D5769" w:rsidP="006459AF">
      <w:pPr>
        <w:pStyle w:val="ATTANNLV3-ASDEFCON"/>
        <w:tabs>
          <w:tab w:val="clear" w:pos="1418"/>
          <w:tab w:val="num" w:pos="851"/>
        </w:tabs>
        <w:ind w:left="567"/>
        <w:rPr>
          <w:del w:id="780" w:author="Prabhu, Akshata MS" w:date="2024-08-22T10:43:00Z"/>
        </w:rPr>
      </w:pPr>
      <w:del w:id="781" w:author="Prabhu, Akshata MS" w:date="2024-08-22T10:43:00Z">
        <w:r>
          <w:delText>operates in perpetuity without any action required on the part of the licensee to renew or extend the licence;</w:delText>
        </w:r>
      </w:del>
    </w:p>
    <w:p w14:paraId="026F3CC0" w14:textId="77777777" w:rsidR="002D5769" w:rsidRDefault="002D5769" w:rsidP="006459AF">
      <w:pPr>
        <w:pStyle w:val="ATTANNLV3-ASDEFCON"/>
        <w:tabs>
          <w:tab w:val="clear" w:pos="1418"/>
          <w:tab w:val="num" w:pos="851"/>
        </w:tabs>
        <w:ind w:left="567"/>
        <w:rPr>
          <w:del w:id="782" w:author="Prabhu, Akshata MS" w:date="2024-08-22T10:43:00Z"/>
        </w:rPr>
      </w:pPr>
      <w:del w:id="783" w:author="Prabhu, Akshata MS" w:date="2024-08-22T10:43:00Z">
        <w:r>
          <w:delText>operates on a world-wide basis; and</w:delText>
        </w:r>
      </w:del>
    </w:p>
    <w:p w14:paraId="007A30D9" w14:textId="77777777" w:rsidR="0033091A" w:rsidRPr="006459AF" w:rsidRDefault="002D5769" w:rsidP="006459AF">
      <w:pPr>
        <w:pStyle w:val="ATTANNLV3-ASDEFCON"/>
        <w:tabs>
          <w:tab w:val="clear" w:pos="1418"/>
          <w:tab w:val="num" w:pos="851"/>
        </w:tabs>
        <w:ind w:left="567"/>
        <w:rPr>
          <w:del w:id="784" w:author="Prabhu, Akshata MS" w:date="2024-08-22T10:43:00Z"/>
        </w:rPr>
      </w:pPr>
      <w:del w:id="785" w:author="Prabhu, Akshata MS" w:date="2024-08-22T10:43:00Z">
        <w:r>
          <w:delText>binds each successor in title to the owner of the IP in respect of the Contract Material.</w:delText>
        </w:r>
      </w:del>
    </w:p>
    <w:p w14:paraId="2B099D53" w14:textId="77777777" w:rsidR="00EC026F" w:rsidRPr="00065382" w:rsidRDefault="00227B3C" w:rsidP="00D2346D">
      <w:pPr>
        <w:pStyle w:val="ASDEFCONNormal"/>
      </w:pPr>
      <w:r w:rsidRPr="00065382">
        <w:rPr>
          <w:b/>
        </w:rPr>
        <w:t>‘</w:t>
      </w:r>
      <w:r w:rsidR="00EC026F" w:rsidRPr="00065382">
        <w:rPr>
          <w:b/>
        </w:rPr>
        <w:t>Notifiable Incident</w:t>
      </w:r>
      <w:r w:rsidRPr="00065382">
        <w:rPr>
          <w:b/>
        </w:rPr>
        <w:t>’</w:t>
      </w:r>
      <w:r w:rsidR="00EC026F" w:rsidRPr="00065382">
        <w:t xml:space="preserve"> has the meaning given in sections 35 to 37 of the </w:t>
      </w:r>
      <w:r w:rsidR="00EC026F" w:rsidRPr="00065382">
        <w:rPr>
          <w:i/>
        </w:rPr>
        <w:t>Work Health and Safety Act 2011</w:t>
      </w:r>
      <w:r w:rsidR="00EC026F" w:rsidRPr="00065382">
        <w:t xml:space="preserve"> (Cth).</w:t>
      </w:r>
    </w:p>
    <w:p w14:paraId="2AE54821" w14:textId="77777777" w:rsidR="008C6A96" w:rsidRPr="00065382" w:rsidRDefault="006C5416" w:rsidP="00D2346D">
      <w:pPr>
        <w:pStyle w:val="ASDEFCONNormal"/>
      </w:pPr>
      <w:r w:rsidRPr="00065382">
        <w:rPr>
          <w:b/>
        </w:rPr>
        <w:t>‘</w:t>
      </w:r>
      <w:r w:rsidR="008C6A96" w:rsidRPr="00065382">
        <w:rPr>
          <w:b/>
        </w:rPr>
        <w:t>Personal Information</w:t>
      </w:r>
      <w:r w:rsidRPr="00065382">
        <w:rPr>
          <w:b/>
        </w:rPr>
        <w:t>’</w:t>
      </w:r>
      <w:r w:rsidR="008C6A96" w:rsidRPr="00065382">
        <w:t xml:space="preserve"> </w:t>
      </w:r>
      <w:r w:rsidR="00C438A5" w:rsidRPr="00065382">
        <w:t xml:space="preserve">has the same meaning as in the </w:t>
      </w:r>
      <w:r w:rsidR="00C438A5" w:rsidRPr="00065382">
        <w:rPr>
          <w:i/>
        </w:rPr>
        <w:t>Privacy Act 1988</w:t>
      </w:r>
      <w:r w:rsidR="00C438A5" w:rsidRPr="00065382">
        <w:t xml:space="preserve"> (Cth)</w:t>
      </w:r>
      <w:r w:rsidR="008C6A96" w:rsidRPr="00065382">
        <w:t>.</w:t>
      </w:r>
    </w:p>
    <w:p w14:paraId="390CDEB3" w14:textId="77777777" w:rsidR="00D50307" w:rsidRPr="00065382" w:rsidRDefault="00D50307" w:rsidP="00D2346D">
      <w:pPr>
        <w:pStyle w:val="ASDEFCONNormal"/>
      </w:pPr>
      <w:r w:rsidRPr="00065382">
        <w:rPr>
          <w:b/>
        </w:rPr>
        <w:t>‘Privacy Commissioner’</w:t>
      </w:r>
      <w:r w:rsidRPr="00065382">
        <w:t xml:space="preserve"> has the same meaning as in the </w:t>
      </w:r>
      <w:r w:rsidRPr="00065382">
        <w:rPr>
          <w:i/>
        </w:rPr>
        <w:t xml:space="preserve">Australian Information Commissioner Act 2010 </w:t>
      </w:r>
      <w:r w:rsidRPr="00065382">
        <w:t>(Cth)</w:t>
      </w:r>
    </w:p>
    <w:p w14:paraId="3DC84228" w14:textId="77777777" w:rsidR="006714E4" w:rsidRPr="00065382" w:rsidRDefault="006714E4" w:rsidP="00D2346D">
      <w:pPr>
        <w:pStyle w:val="ASDEFCONNormal"/>
      </w:pPr>
      <w:r w:rsidRPr="00065382">
        <w:rPr>
          <w:b/>
        </w:rPr>
        <w:t>‘Relevant Employer’</w:t>
      </w:r>
      <w:r w:rsidRPr="00065382">
        <w:t xml:space="preserve"> means an employer who has been a Relevant Employer under the Workplace Gender Equality Procurement Principles for a period of not less than 6 months.  The Contractor will continue to be ob</w:t>
      </w:r>
      <w:r w:rsidR="00C80254" w:rsidRPr="00065382">
        <w:t>ligated as a Relevant Employer</w:t>
      </w:r>
      <w:r w:rsidRPr="00065382">
        <w:t xml:space="preserve"> for the period of the Contract until the number of its employees falls below 80.</w:t>
      </w:r>
    </w:p>
    <w:p w14:paraId="6AB0B6EB" w14:textId="77777777" w:rsidR="008364E1" w:rsidRPr="009528E9" w:rsidRDefault="0033091A" w:rsidP="008364E1">
      <w:pPr>
        <w:rPr>
          <w:del w:id="786" w:author="Prabhu, Akshata MS" w:date="2024-08-22T10:43:00Z"/>
          <w:rFonts w:cs="Arial"/>
          <w:bCs/>
          <w:szCs w:val="20"/>
        </w:rPr>
      </w:pPr>
      <w:del w:id="787" w:author="Prabhu, Akshata MS" w:date="2024-08-22T10:43:00Z">
        <w:r w:rsidRPr="009528E9">
          <w:rPr>
            <w:rFonts w:cs="Arial"/>
            <w:b/>
            <w:bCs/>
            <w:szCs w:val="20"/>
          </w:rPr>
          <w:delText xml:space="preserve">‘Use’ </w:delText>
        </w:r>
        <w:r w:rsidR="008364E1" w:rsidRPr="009528E9">
          <w:rPr>
            <w:rFonts w:cs="Arial"/>
            <w:bCs/>
            <w:szCs w:val="20"/>
          </w:rPr>
          <w:tab/>
          <w:delText>means, in relation to a licence of any Contract Material granted to a licensee, to:</w:delText>
        </w:r>
      </w:del>
    </w:p>
    <w:p w14:paraId="18664E27" w14:textId="77777777" w:rsidR="008364E1" w:rsidRPr="00A1648B" w:rsidRDefault="008364E1" w:rsidP="006459AF">
      <w:pPr>
        <w:pStyle w:val="ATTANNLV3-ASDEFCON"/>
        <w:numPr>
          <w:ilvl w:val="2"/>
          <w:numId w:val="11"/>
        </w:numPr>
        <w:tabs>
          <w:tab w:val="clear" w:pos="1418"/>
          <w:tab w:val="num" w:pos="851"/>
        </w:tabs>
        <w:ind w:left="567"/>
        <w:rPr>
          <w:del w:id="788" w:author="Prabhu, Akshata MS" w:date="2024-08-22T10:43:00Z"/>
        </w:rPr>
      </w:pPr>
      <w:del w:id="789" w:author="Prabhu, Akshata MS" w:date="2024-08-22T10:43:00Z">
        <w:r w:rsidRPr="00A1648B">
          <w:delText>use, reproduce, adapt and modify the Contract Material in accordance with the licence; and</w:delText>
        </w:r>
      </w:del>
    </w:p>
    <w:p w14:paraId="27D0ED69" w14:textId="77777777" w:rsidR="008364E1" w:rsidRPr="0029133C" w:rsidRDefault="008364E1" w:rsidP="006459AF">
      <w:pPr>
        <w:pStyle w:val="ATTANNLV3-ASDEFCON"/>
        <w:tabs>
          <w:tab w:val="clear" w:pos="1418"/>
          <w:tab w:val="num" w:pos="851"/>
        </w:tabs>
        <w:ind w:left="567"/>
        <w:rPr>
          <w:del w:id="790" w:author="Prabhu, Akshata MS" w:date="2024-08-22T10:43:00Z"/>
        </w:rPr>
      </w:pPr>
      <w:del w:id="791" w:author="Prabhu, Akshata MS" w:date="2024-08-22T10:43:00Z">
        <w:r w:rsidRPr="0029133C">
          <w:delText>disclose, transmit and communicate the Contract Material:</w:delText>
        </w:r>
      </w:del>
    </w:p>
    <w:p w14:paraId="15309450" w14:textId="77777777" w:rsidR="008364E1" w:rsidRPr="0029133C" w:rsidRDefault="008364E1" w:rsidP="006459AF">
      <w:pPr>
        <w:pStyle w:val="ATTANNLV4-ASDEFCON"/>
        <w:tabs>
          <w:tab w:val="clear" w:pos="1985"/>
          <w:tab w:val="num" w:pos="1560"/>
        </w:tabs>
        <w:ind w:left="1134"/>
        <w:rPr>
          <w:del w:id="792" w:author="Prabhu, Akshata MS" w:date="2024-08-22T10:43:00Z"/>
        </w:rPr>
      </w:pPr>
      <w:del w:id="793" w:author="Prabhu, Akshata MS" w:date="2024-08-22T10:43:00Z">
        <w:r w:rsidRPr="0029133C">
          <w:delText xml:space="preserve">to the </w:delText>
        </w:r>
        <w:r w:rsidRPr="009528E9">
          <w:delText>licensee’s</w:delText>
        </w:r>
        <w:r w:rsidRPr="0029133C">
          <w:delText xml:space="preserve"> employees, officers and agents; and</w:delText>
        </w:r>
      </w:del>
    </w:p>
    <w:p w14:paraId="03B67943" w14:textId="77777777" w:rsidR="0033091A" w:rsidRPr="006459AF" w:rsidRDefault="008364E1" w:rsidP="006459AF">
      <w:pPr>
        <w:pStyle w:val="ATTANNLV4-ASDEFCON"/>
        <w:tabs>
          <w:tab w:val="clear" w:pos="1985"/>
          <w:tab w:val="num" w:pos="1560"/>
        </w:tabs>
        <w:ind w:left="1134"/>
        <w:rPr>
          <w:del w:id="794" w:author="Prabhu, Akshata MS" w:date="2024-08-22T10:43:00Z"/>
        </w:rPr>
      </w:pPr>
      <w:del w:id="795" w:author="Prabhu, Akshata MS" w:date="2024-08-22T10:43:00Z">
        <w:r w:rsidRPr="0029133C">
          <w:delText>to a sublicensee under a sublicence granted in accordance with the licence</w:delText>
        </w:r>
        <w:r w:rsidR="00EA5F25">
          <w:delText>.</w:delText>
        </w:r>
      </w:del>
    </w:p>
    <w:p w14:paraId="469EDD29" w14:textId="77777777" w:rsidR="00273884" w:rsidRPr="00065382" w:rsidRDefault="00227B3C" w:rsidP="00273884">
      <w:pPr>
        <w:rPr>
          <w:rFonts w:cs="Arial"/>
          <w:bCs/>
        </w:rPr>
      </w:pPr>
      <w:r w:rsidRPr="008D45E4">
        <w:rPr>
          <w:b/>
        </w:rPr>
        <w:t>‘</w:t>
      </w:r>
      <w:r w:rsidR="00273884" w:rsidRPr="008D45E4">
        <w:rPr>
          <w:b/>
        </w:rPr>
        <w:t>WHS Legislation</w:t>
      </w:r>
      <w:r w:rsidRPr="008D45E4">
        <w:rPr>
          <w:b/>
        </w:rPr>
        <w:t>’</w:t>
      </w:r>
      <w:r w:rsidR="00273884" w:rsidRPr="00065382">
        <w:rPr>
          <w:rFonts w:cs="Arial"/>
          <w:b/>
          <w:bCs/>
        </w:rPr>
        <w:t xml:space="preserve"> </w:t>
      </w:r>
      <w:r w:rsidR="00273884" w:rsidRPr="008D45E4">
        <w:t>means:</w:t>
      </w:r>
    </w:p>
    <w:p w14:paraId="5797458F" w14:textId="77777777" w:rsidR="00273884" w:rsidRPr="00065382" w:rsidRDefault="00273884" w:rsidP="008D45E4">
      <w:pPr>
        <w:pStyle w:val="ATTANNLV3-ASDEFCON"/>
      </w:pPr>
      <w:r w:rsidRPr="00065382">
        <w:t xml:space="preserve">the </w:t>
      </w:r>
      <w:r w:rsidRPr="008D45E4">
        <w:rPr>
          <w:i/>
        </w:rPr>
        <w:t>Work Health and Safety Act 2011</w:t>
      </w:r>
      <w:r w:rsidRPr="00065382">
        <w:t xml:space="preserve"> (Cth) and the </w:t>
      </w:r>
      <w:r w:rsidRPr="008D45E4">
        <w:rPr>
          <w:i/>
        </w:rPr>
        <w:t>Work Health and Safety Regulations 2011</w:t>
      </w:r>
      <w:r w:rsidRPr="00065382">
        <w:t xml:space="preserve"> (Cth); and</w:t>
      </w:r>
    </w:p>
    <w:p w14:paraId="61546CB8" w14:textId="77777777" w:rsidR="00273884" w:rsidRPr="00065382" w:rsidRDefault="00273884" w:rsidP="008D45E4">
      <w:pPr>
        <w:pStyle w:val="ATTANNLV3-ASDEFCON"/>
      </w:pPr>
      <w:r w:rsidRPr="00065382">
        <w:t xml:space="preserve">any corresponding WHS law as defined in section 4 of the </w:t>
      </w:r>
      <w:r w:rsidRPr="00065382">
        <w:rPr>
          <w:i/>
        </w:rPr>
        <w:t>Work Health and Safety Act 2011</w:t>
      </w:r>
      <w:r w:rsidRPr="00065382">
        <w:t xml:space="preserve"> (Cth).</w:t>
      </w:r>
    </w:p>
    <w:p w14:paraId="7EDBACA7" w14:textId="77777777" w:rsidR="00062774" w:rsidRPr="00065382" w:rsidRDefault="00062774" w:rsidP="00062774">
      <w:pPr>
        <w:rPr>
          <w:bCs/>
        </w:rPr>
        <w:sectPr w:rsidR="00062774" w:rsidRPr="00065382" w:rsidSect="0021662A">
          <w:pgSz w:w="12240" w:h="15840" w:code="1"/>
          <w:pgMar w:top="1304" w:right="1418" w:bottom="680" w:left="1418" w:header="567" w:footer="567" w:gutter="0"/>
          <w:pgNumType w:start="1"/>
          <w:cols w:space="709"/>
          <w:docGrid w:linePitch="360"/>
        </w:sectPr>
      </w:pPr>
    </w:p>
    <w:p w14:paraId="4C7B6C64" w14:textId="77777777" w:rsidR="00EE103D" w:rsidRPr="00075110" w:rsidRDefault="00EE103D" w:rsidP="00075110">
      <w:pPr>
        <w:pStyle w:val="ASDEFCONNormal"/>
      </w:pPr>
      <w:r w:rsidRPr="00075110">
        <w:t>SIGNED AS AN AGREEMENT</w:t>
      </w:r>
    </w:p>
    <w:p w14:paraId="35FA1D8F" w14:textId="77777777" w:rsidR="00EE103D" w:rsidRPr="00075110" w:rsidRDefault="00EE103D" w:rsidP="00075110">
      <w:pPr>
        <w:pStyle w:val="ASDEFCONNormal"/>
      </w:pPr>
    </w:p>
    <w:p w14:paraId="574CB9A2" w14:textId="77777777" w:rsidR="00EE103D" w:rsidRPr="00075110" w:rsidRDefault="00EE103D" w:rsidP="00075110">
      <w:pPr>
        <w:pStyle w:val="ASDEFCONNormal"/>
      </w:pPr>
    </w:p>
    <w:p w14:paraId="357A6F04" w14:textId="77777777" w:rsidR="00EE103D" w:rsidRPr="00075110" w:rsidRDefault="00EE103D" w:rsidP="00075110">
      <w:pPr>
        <w:pStyle w:val="ASDEFCONNormal"/>
      </w:pPr>
      <w:r w:rsidRPr="00075110">
        <w:t>SIGNED for and on behalf of</w:t>
      </w:r>
    </w:p>
    <w:p w14:paraId="3501CD43" w14:textId="77777777" w:rsidR="00EE103D" w:rsidRPr="00075110" w:rsidRDefault="00EE103D" w:rsidP="00075110">
      <w:pPr>
        <w:pStyle w:val="ASDEFCONNormal"/>
      </w:pPr>
    </w:p>
    <w:p w14:paraId="212C50E5" w14:textId="77777777" w:rsidR="00EE103D" w:rsidRPr="00075110" w:rsidRDefault="00EE103D" w:rsidP="00075110">
      <w:pPr>
        <w:pStyle w:val="ASDEFCONNormal"/>
      </w:pPr>
      <w:r w:rsidRPr="00075110">
        <w:t xml:space="preserve">THE COMMONWEALTH OF </w:t>
      </w:r>
      <w:smartTag w:uri="urn:schemas-microsoft-com:office:smarttags" w:element="country-region">
        <w:smartTag w:uri="urn:schemas-microsoft-com:office:smarttags" w:element="place">
          <w:r w:rsidRPr="00075110">
            <w:t>AUSTRALIA</w:t>
          </w:r>
        </w:smartTag>
      </w:smartTag>
      <w:r w:rsidRPr="00075110">
        <w:t>:</w:t>
      </w:r>
    </w:p>
    <w:p w14:paraId="3C281498" w14:textId="77777777" w:rsidR="00EE103D" w:rsidRPr="00065382" w:rsidRDefault="00EE103D" w:rsidP="00D2346D">
      <w:pPr>
        <w:pStyle w:val="ASDEFCONNormal"/>
      </w:pPr>
    </w:p>
    <w:p w14:paraId="68AAD5EC" w14:textId="77777777" w:rsidR="00EE103D" w:rsidRPr="00065382" w:rsidRDefault="00EE103D" w:rsidP="00D2346D">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EE103D" w:rsidRPr="00F71080" w14:paraId="185747B7" w14:textId="77777777" w:rsidTr="00516EE6">
        <w:tc>
          <w:tcPr>
            <w:tcW w:w="2718" w:type="dxa"/>
            <w:tcBorders>
              <w:bottom w:val="dashed" w:sz="4" w:space="0" w:color="auto"/>
            </w:tcBorders>
          </w:tcPr>
          <w:p w14:paraId="7CDD9C3E" w14:textId="77777777" w:rsidR="00EE103D" w:rsidRPr="00065382" w:rsidRDefault="00EE103D" w:rsidP="00075110">
            <w:pPr>
              <w:pStyle w:val="Table10ptText-ASDEFCON"/>
            </w:pPr>
          </w:p>
        </w:tc>
        <w:tc>
          <w:tcPr>
            <w:tcW w:w="360" w:type="dxa"/>
          </w:tcPr>
          <w:p w14:paraId="5CBFEABC" w14:textId="77777777" w:rsidR="00EE103D" w:rsidRPr="00065382" w:rsidRDefault="00EE103D" w:rsidP="00075110">
            <w:pPr>
              <w:pStyle w:val="Table10ptText-ASDEFCON"/>
            </w:pPr>
          </w:p>
        </w:tc>
        <w:tc>
          <w:tcPr>
            <w:tcW w:w="2880" w:type="dxa"/>
            <w:tcBorders>
              <w:bottom w:val="dashed" w:sz="4" w:space="0" w:color="auto"/>
            </w:tcBorders>
          </w:tcPr>
          <w:p w14:paraId="499D2402" w14:textId="77777777" w:rsidR="00EE103D" w:rsidRPr="00065382" w:rsidRDefault="00EE103D" w:rsidP="00075110">
            <w:pPr>
              <w:pStyle w:val="Table10ptText-ASDEFCON"/>
            </w:pPr>
          </w:p>
        </w:tc>
        <w:tc>
          <w:tcPr>
            <w:tcW w:w="270" w:type="dxa"/>
          </w:tcPr>
          <w:p w14:paraId="2C7B4847" w14:textId="77777777" w:rsidR="00EE103D" w:rsidRPr="00065382" w:rsidRDefault="00EE103D" w:rsidP="00075110">
            <w:pPr>
              <w:pStyle w:val="Table10ptText-ASDEFCON"/>
            </w:pPr>
          </w:p>
        </w:tc>
        <w:tc>
          <w:tcPr>
            <w:tcW w:w="1620" w:type="dxa"/>
            <w:tcBorders>
              <w:bottom w:val="dashed" w:sz="4" w:space="0" w:color="auto"/>
            </w:tcBorders>
          </w:tcPr>
          <w:p w14:paraId="1090A6AF" w14:textId="77777777" w:rsidR="00EE103D" w:rsidRPr="00065382" w:rsidRDefault="00EE103D" w:rsidP="00075110">
            <w:pPr>
              <w:pStyle w:val="Table10ptText-ASDEFCON"/>
            </w:pPr>
          </w:p>
        </w:tc>
      </w:tr>
      <w:tr w:rsidR="00EE103D" w:rsidRPr="00F71080" w14:paraId="250F8062" w14:textId="77777777" w:rsidTr="00516EE6">
        <w:tc>
          <w:tcPr>
            <w:tcW w:w="2718" w:type="dxa"/>
            <w:tcBorders>
              <w:top w:val="dashed" w:sz="4" w:space="0" w:color="auto"/>
            </w:tcBorders>
          </w:tcPr>
          <w:p w14:paraId="6766FD89" w14:textId="77777777" w:rsidR="00EE103D" w:rsidRPr="00065382" w:rsidRDefault="00EE103D" w:rsidP="00075110">
            <w:pPr>
              <w:pStyle w:val="Table10ptText-ASDEFCON"/>
            </w:pPr>
            <w:r w:rsidRPr="00065382">
              <w:t>(signature)</w:t>
            </w:r>
          </w:p>
        </w:tc>
        <w:tc>
          <w:tcPr>
            <w:tcW w:w="360" w:type="dxa"/>
          </w:tcPr>
          <w:p w14:paraId="75196A9A" w14:textId="77777777" w:rsidR="00EE103D" w:rsidRPr="00065382" w:rsidRDefault="00EE103D" w:rsidP="00075110">
            <w:pPr>
              <w:pStyle w:val="Table10ptText-ASDEFCON"/>
            </w:pPr>
          </w:p>
        </w:tc>
        <w:tc>
          <w:tcPr>
            <w:tcW w:w="2880" w:type="dxa"/>
            <w:tcBorders>
              <w:top w:val="dashed" w:sz="4" w:space="0" w:color="auto"/>
            </w:tcBorders>
          </w:tcPr>
          <w:p w14:paraId="6B1B7D1F" w14:textId="77777777" w:rsidR="00EE103D" w:rsidRPr="00065382" w:rsidRDefault="00EE103D" w:rsidP="00075110">
            <w:pPr>
              <w:pStyle w:val="Table10ptText-ASDEFCON"/>
            </w:pPr>
            <w:r w:rsidRPr="00065382">
              <w:t>(print name and position)</w:t>
            </w:r>
          </w:p>
        </w:tc>
        <w:tc>
          <w:tcPr>
            <w:tcW w:w="270" w:type="dxa"/>
          </w:tcPr>
          <w:p w14:paraId="189BECC0" w14:textId="77777777" w:rsidR="00EE103D" w:rsidRPr="00065382" w:rsidRDefault="00EE103D" w:rsidP="00075110">
            <w:pPr>
              <w:pStyle w:val="Table10ptText-ASDEFCON"/>
            </w:pPr>
          </w:p>
        </w:tc>
        <w:tc>
          <w:tcPr>
            <w:tcW w:w="1620" w:type="dxa"/>
            <w:tcBorders>
              <w:top w:val="dashed" w:sz="4" w:space="0" w:color="auto"/>
            </w:tcBorders>
          </w:tcPr>
          <w:p w14:paraId="30D6372D" w14:textId="77777777" w:rsidR="00EE103D" w:rsidRPr="00065382" w:rsidRDefault="00EE103D" w:rsidP="00075110">
            <w:pPr>
              <w:pStyle w:val="Table10ptText-ASDEFCON"/>
            </w:pPr>
            <w:r w:rsidRPr="00065382">
              <w:t>(date)</w:t>
            </w:r>
          </w:p>
        </w:tc>
      </w:tr>
    </w:tbl>
    <w:p w14:paraId="5EBCEA92" w14:textId="77777777" w:rsidR="00EE103D" w:rsidRPr="00065382" w:rsidRDefault="00EE103D" w:rsidP="00D2346D">
      <w:pPr>
        <w:pStyle w:val="ASDEFCONNormal"/>
      </w:pPr>
    </w:p>
    <w:p w14:paraId="107FBB02" w14:textId="77777777" w:rsidR="00EE103D" w:rsidRPr="00065382" w:rsidRDefault="00EE103D" w:rsidP="00D2346D">
      <w:pPr>
        <w:pStyle w:val="ASDEFCONNormal"/>
      </w:pPr>
      <w:r w:rsidRPr="00065382">
        <w:t>In the presence of:</w:t>
      </w:r>
    </w:p>
    <w:p w14:paraId="0F35F8A6" w14:textId="77777777" w:rsidR="00EE103D" w:rsidRPr="00065382" w:rsidRDefault="00EE103D" w:rsidP="00D2346D">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EE103D" w:rsidRPr="00F71080" w14:paraId="44AF17A8" w14:textId="77777777" w:rsidTr="00516EE6">
        <w:tc>
          <w:tcPr>
            <w:tcW w:w="2718" w:type="dxa"/>
            <w:tcBorders>
              <w:bottom w:val="dashed" w:sz="4" w:space="0" w:color="auto"/>
            </w:tcBorders>
          </w:tcPr>
          <w:p w14:paraId="24909F45" w14:textId="77777777" w:rsidR="00EE103D" w:rsidRPr="00065382" w:rsidRDefault="00EE103D" w:rsidP="00075110">
            <w:pPr>
              <w:pStyle w:val="Table10ptText-ASDEFCON"/>
            </w:pPr>
          </w:p>
        </w:tc>
        <w:tc>
          <w:tcPr>
            <w:tcW w:w="360" w:type="dxa"/>
          </w:tcPr>
          <w:p w14:paraId="5B3ADEED" w14:textId="77777777" w:rsidR="00EE103D" w:rsidRPr="00065382" w:rsidRDefault="00EE103D" w:rsidP="00075110">
            <w:pPr>
              <w:pStyle w:val="Table10ptText-ASDEFCON"/>
            </w:pPr>
          </w:p>
        </w:tc>
        <w:tc>
          <w:tcPr>
            <w:tcW w:w="2880" w:type="dxa"/>
            <w:tcBorders>
              <w:bottom w:val="dashed" w:sz="4" w:space="0" w:color="auto"/>
            </w:tcBorders>
          </w:tcPr>
          <w:p w14:paraId="7C870129" w14:textId="77777777" w:rsidR="00EE103D" w:rsidRPr="00065382" w:rsidRDefault="00EE103D" w:rsidP="00075110">
            <w:pPr>
              <w:pStyle w:val="Table10ptText-ASDEFCON"/>
            </w:pPr>
          </w:p>
        </w:tc>
        <w:tc>
          <w:tcPr>
            <w:tcW w:w="270" w:type="dxa"/>
          </w:tcPr>
          <w:p w14:paraId="624484A5" w14:textId="77777777" w:rsidR="00EE103D" w:rsidRPr="00065382" w:rsidRDefault="00EE103D" w:rsidP="00075110">
            <w:pPr>
              <w:pStyle w:val="Table10ptText-ASDEFCON"/>
            </w:pPr>
          </w:p>
        </w:tc>
        <w:tc>
          <w:tcPr>
            <w:tcW w:w="1620" w:type="dxa"/>
            <w:tcBorders>
              <w:bottom w:val="dashed" w:sz="4" w:space="0" w:color="auto"/>
            </w:tcBorders>
          </w:tcPr>
          <w:p w14:paraId="79A1866E" w14:textId="77777777" w:rsidR="00EE103D" w:rsidRPr="00065382" w:rsidRDefault="00EE103D" w:rsidP="00075110">
            <w:pPr>
              <w:pStyle w:val="Table10ptText-ASDEFCON"/>
            </w:pPr>
          </w:p>
        </w:tc>
      </w:tr>
      <w:tr w:rsidR="00EE103D" w:rsidRPr="00F71080" w14:paraId="40434A16" w14:textId="77777777" w:rsidTr="00516EE6">
        <w:tc>
          <w:tcPr>
            <w:tcW w:w="2718" w:type="dxa"/>
            <w:tcBorders>
              <w:top w:val="dashed" w:sz="4" w:space="0" w:color="auto"/>
            </w:tcBorders>
          </w:tcPr>
          <w:p w14:paraId="0C2B5EE0" w14:textId="77777777" w:rsidR="00EE103D" w:rsidRPr="00065382" w:rsidRDefault="00EE103D" w:rsidP="00075110">
            <w:pPr>
              <w:pStyle w:val="Table10ptText-ASDEFCON"/>
            </w:pPr>
            <w:r w:rsidRPr="00065382">
              <w:t>(signature of witness)</w:t>
            </w:r>
          </w:p>
        </w:tc>
        <w:tc>
          <w:tcPr>
            <w:tcW w:w="360" w:type="dxa"/>
          </w:tcPr>
          <w:p w14:paraId="76E37EDB" w14:textId="77777777" w:rsidR="00EE103D" w:rsidRPr="00065382" w:rsidRDefault="00EE103D" w:rsidP="00075110">
            <w:pPr>
              <w:pStyle w:val="Table10ptText-ASDEFCON"/>
            </w:pPr>
          </w:p>
        </w:tc>
        <w:tc>
          <w:tcPr>
            <w:tcW w:w="2880" w:type="dxa"/>
            <w:tcBorders>
              <w:top w:val="dashed" w:sz="4" w:space="0" w:color="auto"/>
            </w:tcBorders>
          </w:tcPr>
          <w:p w14:paraId="10867C57" w14:textId="77777777" w:rsidR="00EE103D" w:rsidRPr="00065382" w:rsidRDefault="00EE103D" w:rsidP="00075110">
            <w:pPr>
              <w:pStyle w:val="Table10ptText-ASDEFCON"/>
            </w:pPr>
            <w:r w:rsidRPr="00065382">
              <w:t>(print name of witness)</w:t>
            </w:r>
          </w:p>
        </w:tc>
        <w:tc>
          <w:tcPr>
            <w:tcW w:w="270" w:type="dxa"/>
          </w:tcPr>
          <w:p w14:paraId="125CD4EC" w14:textId="77777777" w:rsidR="00EE103D" w:rsidRPr="00065382" w:rsidRDefault="00EE103D" w:rsidP="00075110">
            <w:pPr>
              <w:pStyle w:val="Table10ptText-ASDEFCON"/>
            </w:pPr>
          </w:p>
        </w:tc>
        <w:tc>
          <w:tcPr>
            <w:tcW w:w="1620" w:type="dxa"/>
            <w:tcBorders>
              <w:top w:val="dashed" w:sz="4" w:space="0" w:color="auto"/>
            </w:tcBorders>
          </w:tcPr>
          <w:p w14:paraId="0E6127DF" w14:textId="77777777" w:rsidR="00EE103D" w:rsidRPr="00065382" w:rsidRDefault="00EE103D" w:rsidP="00075110">
            <w:pPr>
              <w:pStyle w:val="Table10ptText-ASDEFCON"/>
            </w:pPr>
            <w:r w:rsidRPr="00065382">
              <w:t>(date)</w:t>
            </w:r>
          </w:p>
        </w:tc>
      </w:tr>
    </w:tbl>
    <w:p w14:paraId="707E110B" w14:textId="77777777" w:rsidR="00EE103D" w:rsidRPr="00065382" w:rsidRDefault="00EE103D" w:rsidP="00D2346D">
      <w:pPr>
        <w:pStyle w:val="ASDEFCONNormal"/>
      </w:pPr>
    </w:p>
    <w:p w14:paraId="2F60D825" w14:textId="77777777" w:rsidR="00EE103D" w:rsidRPr="00065382" w:rsidRDefault="00EE103D" w:rsidP="00D2346D">
      <w:pPr>
        <w:pStyle w:val="ASDEFCONNormal"/>
      </w:pPr>
    </w:p>
    <w:p w14:paraId="3150D4BD" w14:textId="77777777" w:rsidR="00EE103D" w:rsidRPr="00065382" w:rsidRDefault="00EE103D" w:rsidP="00D2346D">
      <w:pPr>
        <w:pStyle w:val="ASDEFCONNormal"/>
      </w:pPr>
      <w:r w:rsidRPr="00065382">
        <w:t>SIGNED for and on behalf of</w:t>
      </w:r>
    </w:p>
    <w:p w14:paraId="04FE3393" w14:textId="77777777" w:rsidR="00EE103D" w:rsidRPr="00065382" w:rsidRDefault="00EE103D" w:rsidP="00D2346D">
      <w:pPr>
        <w:pStyle w:val="ASDEFCONNormal"/>
      </w:pPr>
    </w:p>
    <w:p w14:paraId="270D4ADF" w14:textId="77777777" w:rsidR="00EE103D" w:rsidRPr="00065382" w:rsidRDefault="00EE103D" w:rsidP="00D2346D">
      <w:pPr>
        <w:pStyle w:val="ASDEFCONNormal"/>
      </w:pPr>
      <w:r w:rsidRPr="00065382">
        <w:t>THE CONTRACTOR:</w:t>
      </w:r>
    </w:p>
    <w:p w14:paraId="4CAFC8BE" w14:textId="0A56BBA9" w:rsidR="00DD68D2" w:rsidRDefault="00DD68D2" w:rsidP="00DD68D2">
      <w:pPr>
        <w:pStyle w:val="Note-ASDEFCON"/>
      </w:pPr>
      <w:r>
        <w:t xml:space="preserve">Note for Contract Signature:  Guidance on executing agreements, including some statutory requirements to ensure the execution is effective, are detailed in the ‘Executing Agreements Fact Sheet’, found on the </w:t>
      </w:r>
      <w:del w:id="796" w:author="Prabhu, Akshata MS" w:date="2024-08-22T10:43:00Z">
        <w:r>
          <w:delText>Procurement and Contracting</w:delText>
        </w:r>
      </w:del>
      <w:ins w:id="797" w:author="Prabhu, Akshata MS" w:date="2024-08-22T10:43:00Z">
        <w:r w:rsidR="006D3BF9">
          <w:t>Commercial Division</w:t>
        </w:r>
      </w:ins>
      <w:r w:rsidR="006D3BF9">
        <w:t xml:space="preserve"> </w:t>
      </w:r>
      <w:r>
        <w:t>intranet page at:</w:t>
      </w:r>
    </w:p>
    <w:p w14:paraId="3C69FE56" w14:textId="77777777" w:rsidR="005D31CE" w:rsidRDefault="00696214" w:rsidP="006459AF">
      <w:pPr>
        <w:pStyle w:val="Note-ASDEFCON"/>
        <w:numPr>
          <w:ilvl w:val="0"/>
          <w:numId w:val="50"/>
        </w:numPr>
        <w:rPr>
          <w:del w:id="798" w:author="Prabhu, Akshata MS" w:date="2024-08-22T10:43:00Z"/>
        </w:rPr>
      </w:pPr>
      <w:del w:id="799" w:author="Prabhu, Akshata MS" w:date="2024-08-22T10:43:00Z">
        <w:r w:rsidRPr="00696214">
          <w:delText>http://ibss/PublishedWebsite/LatestFinal/836F0CF2-84F0-43C2-8A34-6D34BD246B0D/Item/EBDAF9B0-2B07-45D4-BC51-67963BAA2394</w:delText>
        </w:r>
      </w:del>
    </w:p>
    <w:p w14:paraId="0EB50C79" w14:textId="148F0B2D" w:rsidR="00DD68D2" w:rsidRDefault="008D45E4" w:rsidP="00DD68D2">
      <w:pPr>
        <w:pStyle w:val="Note-ASDEFCON"/>
        <w:rPr>
          <w:ins w:id="800" w:author="Prabhu, Akshata MS" w:date="2024-08-22T10:43:00Z"/>
        </w:rPr>
      </w:pPr>
      <w:ins w:id="801" w:author="Prabhu, Akshata MS" w:date="2024-08-22T10:43:00Z">
        <w:r>
          <w:fldChar w:fldCharType="begin"/>
        </w:r>
        <w:r>
          <w:instrText xml:space="preserve"> HYPERLI</w:instrText>
        </w:r>
        <w:r>
          <w:instrText xml:space="preserve">NK "http://drnet.defence.gov.au/casg/commercial/CommercialPolicyFramework/Pages/Factsheets-and-Guidance.aspx" </w:instrText>
        </w:r>
        <w:r>
          <w:fldChar w:fldCharType="separate"/>
        </w:r>
        <w:r w:rsidR="00DD68D2">
          <w:rPr>
            <w:rStyle w:val="Hyperlink"/>
          </w:rPr>
          <w:t>http://drnet.defence.gov.au/casg/commercial/CommercialPolicyFramework/Pages/Factsheets-and-Guidance.aspx</w:t>
        </w:r>
        <w:r>
          <w:rPr>
            <w:rStyle w:val="Hyperlink"/>
          </w:rPr>
          <w:fldChar w:fldCharType="end"/>
        </w:r>
      </w:ins>
    </w:p>
    <w:p w14:paraId="52AC4391" w14:textId="2AE76991" w:rsidR="00DD68D2" w:rsidRDefault="00DD68D2" w:rsidP="00DD68D2">
      <w:pPr>
        <w:pStyle w:val="Note-ASDEFCON"/>
      </w:pPr>
      <w:r>
        <w:t>This guidance is developed for Commonwealth Personnel and should be used to assess the Contractor’s execution of the Contract.  The Contractor should seek its own independent legal advice on its execution of the Contract.</w:t>
      </w:r>
    </w:p>
    <w:p w14:paraId="591FE553" w14:textId="4BAFDAF3" w:rsidR="00EE103D" w:rsidRPr="008D45E4" w:rsidRDefault="00EE103D" w:rsidP="00D2346D">
      <w:pPr>
        <w:pStyle w:val="ASDEFCONNormal"/>
        <w:rPr>
          <w:b/>
          <w:i/>
        </w:rPr>
      </w:pPr>
      <w:r w:rsidRPr="008D45E4">
        <w:rPr>
          <w:b/>
          <w:i/>
        </w:rPr>
        <w:fldChar w:fldCharType="begin">
          <w:ffData>
            <w:name w:val="Text34"/>
            <w:enabled/>
            <w:calcOnExit w:val="0"/>
            <w:textInput>
              <w:default w:val="(INSERT APPROPRIATE CONTRACTOR’S EXECUTION CLAUSE)"/>
            </w:textInput>
          </w:ffData>
        </w:fldChar>
      </w:r>
      <w:r w:rsidRPr="008D45E4">
        <w:rPr>
          <w:b/>
          <w:i/>
        </w:rPr>
        <w:instrText xml:space="preserve"> FORMTEXT </w:instrText>
      </w:r>
      <w:r w:rsidRPr="008D45E4">
        <w:rPr>
          <w:b/>
          <w:i/>
        </w:rPr>
      </w:r>
      <w:r w:rsidRPr="008D45E4">
        <w:rPr>
          <w:b/>
          <w:i/>
        </w:rPr>
        <w:fldChar w:fldCharType="separate"/>
      </w:r>
      <w:r w:rsidR="00D51EEB" w:rsidRPr="008D45E4">
        <w:rPr>
          <w:b/>
          <w:i/>
        </w:rPr>
        <w:t>(INSERT APPROPRIATE CONTRACTOR’S EXECUTION CLAUSE)</w:t>
      </w:r>
      <w:r w:rsidRPr="008D45E4">
        <w:rPr>
          <w:b/>
          <w:i/>
        </w:rPr>
        <w:fldChar w:fldCharType="end"/>
      </w:r>
    </w:p>
    <w:p w14:paraId="37AD92AB" w14:textId="77777777" w:rsidR="00EE103D" w:rsidRPr="00065382" w:rsidRDefault="00EE103D" w:rsidP="00D2346D">
      <w:pPr>
        <w:pStyle w:val="ASDEFCONNormal"/>
      </w:pPr>
    </w:p>
    <w:p w14:paraId="18E08B15" w14:textId="77777777" w:rsidR="00EE103D" w:rsidRPr="00065382" w:rsidRDefault="00EE103D" w:rsidP="00D2346D">
      <w:pPr>
        <w:pStyle w:val="ASDEFCONNormal"/>
      </w:pPr>
    </w:p>
    <w:p w14:paraId="794459C0" w14:textId="77777777" w:rsidR="00EE103D" w:rsidRPr="00065382" w:rsidRDefault="00EE103D" w:rsidP="00D2346D">
      <w:pPr>
        <w:pStyle w:val="ASDEFCONNormal"/>
      </w:pPr>
    </w:p>
    <w:p w14:paraId="4E3412A2" w14:textId="77777777" w:rsidR="00904F13" w:rsidRPr="00065382" w:rsidRDefault="00904F13" w:rsidP="00D2346D">
      <w:pPr>
        <w:pStyle w:val="ASDEFCONNormal"/>
      </w:pPr>
    </w:p>
    <w:sectPr w:rsidR="00904F13" w:rsidRPr="00065382" w:rsidSect="00F93D53">
      <w:pgSz w:w="12240" w:h="15840" w:code="1"/>
      <w:pgMar w:top="1304" w:right="1418" w:bottom="680" w:left="1418" w:header="567" w:footer="567" w:gutter="0"/>
      <w:pgNumType w:start="1"/>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88F44E" w14:textId="77777777" w:rsidR="008D45E4" w:rsidRDefault="008D45E4">
      <w:r>
        <w:separator/>
      </w:r>
    </w:p>
  </w:endnote>
  <w:endnote w:type="continuationSeparator" w:id="0">
    <w:p w14:paraId="241CFD6E" w14:textId="77777777" w:rsidR="008D45E4" w:rsidRDefault="008D45E4">
      <w:r>
        <w:continuationSeparator/>
      </w:r>
    </w:p>
  </w:endnote>
  <w:endnote w:type="continuationNotice" w:id="1">
    <w:p w14:paraId="5D3B765E" w14:textId="77777777" w:rsidR="008D45E4" w:rsidRDefault="008D45E4" w:rsidP="008D45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NPDEJ P+ Arial MT">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702"/>
      <w:gridCol w:w="4702"/>
    </w:tblGrid>
    <w:tr w:rsidR="0012483F" w14:paraId="09B14E6B" w14:textId="77777777" w:rsidTr="000F3461">
      <w:tc>
        <w:tcPr>
          <w:tcW w:w="2500" w:type="pct"/>
        </w:tcPr>
        <w:p w14:paraId="40700B4B" w14:textId="53184F31" w:rsidR="0012483F" w:rsidRPr="008D45E4" w:rsidRDefault="0012483F" w:rsidP="000F3461">
          <w:pPr>
            <w:pStyle w:val="ASDEFCONHeaderFooterLeft"/>
            <w:rPr>
              <w:rStyle w:val="ASDEFCONHeaderFooterRightChar"/>
              <w:color w:val="auto"/>
              <w:sz w:val="20"/>
            </w:rPr>
          </w:pPr>
          <w:r w:rsidRPr="008D45E4">
            <w:rPr>
              <w:rStyle w:val="ASDEFCONHeaderFooterRightChar"/>
              <w:color w:val="auto"/>
              <w:sz w:val="20"/>
            </w:rPr>
            <w:fldChar w:fldCharType="begin"/>
          </w:r>
          <w:r w:rsidRPr="008D45E4">
            <w:rPr>
              <w:rStyle w:val="ASDEFCONHeaderFooterRightChar"/>
              <w:color w:val="auto"/>
              <w:sz w:val="20"/>
            </w:rPr>
            <w:instrText xml:space="preserve"> DOCPROPERTY Footer_Left </w:instrText>
          </w:r>
          <w:r w:rsidRPr="008D45E4">
            <w:rPr>
              <w:rStyle w:val="ASDEFCONHeaderFooterRightChar"/>
              <w:color w:val="auto"/>
              <w:sz w:val="20"/>
            </w:rPr>
            <w:fldChar w:fldCharType="separate"/>
          </w:r>
          <w:r w:rsidRPr="008D45E4">
            <w:rPr>
              <w:rStyle w:val="ASDEFCONHeaderFooterRightChar"/>
              <w:color w:val="auto"/>
              <w:sz w:val="20"/>
            </w:rPr>
            <w:t>General Conditions of Contract</w:t>
          </w:r>
          <w:r w:rsidRPr="008D45E4">
            <w:rPr>
              <w:rStyle w:val="ASDEFCONHeaderFooterRightChar"/>
              <w:color w:val="auto"/>
              <w:sz w:val="20"/>
            </w:rPr>
            <w:fldChar w:fldCharType="end"/>
          </w:r>
          <w:r w:rsidRPr="008D45E4">
            <w:rPr>
              <w:rStyle w:val="ASDEFCONHeaderFooterRightChar"/>
              <w:color w:val="auto"/>
              <w:sz w:val="20"/>
            </w:rPr>
            <w:t xml:space="preserve"> (</w:t>
          </w:r>
          <w:r w:rsidRPr="008D45E4">
            <w:rPr>
              <w:rStyle w:val="ASDEFCONHeaderFooterRightChar"/>
              <w:color w:val="auto"/>
              <w:sz w:val="20"/>
            </w:rPr>
            <w:fldChar w:fldCharType="begin"/>
          </w:r>
          <w:r>
            <w:rPr>
              <w:rStyle w:val="ASDEFCONHeaderFooterRightChar"/>
              <w:color w:val="auto"/>
              <w:sz w:val="20"/>
            </w:rPr>
            <w:instrText xml:space="preserve"> DOCPROPERTY Version </w:instrText>
          </w:r>
          <w:r w:rsidRPr="008D45E4">
            <w:rPr>
              <w:rStyle w:val="ASDEFCONHeaderFooterRightChar"/>
              <w:color w:val="auto"/>
              <w:sz w:val="20"/>
            </w:rPr>
            <w:fldChar w:fldCharType="separate"/>
          </w:r>
          <w:r w:rsidRPr="008D45E4">
            <w:rPr>
              <w:rStyle w:val="ASDEFCONHeaderFooterRightChar"/>
              <w:color w:val="auto"/>
              <w:sz w:val="20"/>
            </w:rPr>
            <w:t>V2.</w:t>
          </w:r>
          <w:del w:id="44" w:author="Prabhu, Akshata MS" w:date="2024-08-22T10:43:00Z">
            <w:r w:rsidR="009528E9" w:rsidRPr="006459AF">
              <w:rPr>
                <w:rStyle w:val="ASDEFCONHeaderFooterRightChar"/>
                <w:color w:val="auto"/>
                <w:szCs w:val="16"/>
              </w:rPr>
              <w:delText>3</w:delText>
            </w:r>
          </w:del>
          <w:ins w:id="45" w:author="Prabhu, Akshata MS" w:date="2024-08-22T10:43:00Z">
            <w:r>
              <w:rPr>
                <w:rStyle w:val="ASDEFCONHeaderFooterRightChar"/>
                <w:color w:val="auto"/>
                <w:sz w:val="20"/>
              </w:rPr>
              <w:t>4</w:t>
            </w:r>
          </w:ins>
          <w:r w:rsidRPr="008D45E4">
            <w:rPr>
              <w:rStyle w:val="ASDEFCONHeaderFooterRightChar"/>
              <w:color w:val="auto"/>
              <w:sz w:val="20"/>
            </w:rPr>
            <w:fldChar w:fldCharType="end"/>
          </w:r>
          <w:r w:rsidRPr="008D45E4">
            <w:rPr>
              <w:rStyle w:val="ASDEFCONHeaderFooterRightChar"/>
              <w:color w:val="auto"/>
              <w:sz w:val="20"/>
            </w:rPr>
            <w:t>)</w:t>
          </w:r>
        </w:p>
      </w:tc>
      <w:tc>
        <w:tcPr>
          <w:tcW w:w="2500" w:type="pct"/>
        </w:tcPr>
        <w:p w14:paraId="256E0B39" w14:textId="77777777" w:rsidR="0012483F" w:rsidRPr="008D45E4" w:rsidRDefault="0012483F" w:rsidP="000F3461">
          <w:pPr>
            <w:pStyle w:val="ASDEFCONHeaderFooterRight"/>
            <w:rPr>
              <w:rStyle w:val="ASDEFCONHeaderFooterRightChar"/>
              <w:color w:val="auto"/>
              <w:sz w:val="20"/>
            </w:rPr>
          </w:pPr>
        </w:p>
      </w:tc>
    </w:tr>
    <w:tr w:rsidR="0012483F" w14:paraId="707D6CA0" w14:textId="77777777" w:rsidTr="000F3461">
      <w:tc>
        <w:tcPr>
          <w:tcW w:w="5000" w:type="pct"/>
          <w:gridSpan w:val="2"/>
        </w:tcPr>
        <w:p w14:paraId="721A2800" w14:textId="2C5F1129" w:rsidR="0012483F" w:rsidRDefault="0012483F" w:rsidP="000F3461">
          <w:pPr>
            <w:pStyle w:val="ASDEFCONHeaderFooterClassification"/>
            <w:rPr>
              <w:rStyle w:val="ASDEFCONHeaderFooterRightChar"/>
              <w:color w:val="auto"/>
              <w:sz w:val="20"/>
            </w:rPr>
          </w:pPr>
          <w:r>
            <w:rPr>
              <w:rStyle w:val="ASDEFCONHeaderFooterRightChar"/>
              <w:color w:val="auto"/>
              <w:sz w:val="20"/>
            </w:rPr>
            <w:fldChar w:fldCharType="begin"/>
          </w:r>
          <w:r>
            <w:rPr>
              <w:rStyle w:val="ASDEFCONHeaderFooterRightChar"/>
              <w:color w:val="auto"/>
              <w:sz w:val="20"/>
            </w:rPr>
            <w:instrText xml:space="preserve"> DOCPROPERTY Classification </w:instrText>
          </w:r>
          <w:r>
            <w:rPr>
              <w:rStyle w:val="ASDEFCONHeaderFooterRightChar"/>
              <w:color w:val="auto"/>
              <w:sz w:val="20"/>
            </w:rPr>
            <w:fldChar w:fldCharType="separate"/>
          </w:r>
          <w:r>
            <w:rPr>
              <w:rStyle w:val="ASDEFCONHeaderFooterRightChar"/>
              <w:color w:val="auto"/>
              <w:sz w:val="20"/>
            </w:rPr>
            <w:t>OFFICIAL</w:t>
          </w:r>
          <w:r>
            <w:rPr>
              <w:rStyle w:val="ASDEFCONHeaderFooterRightChar"/>
              <w:color w:val="auto"/>
              <w:sz w:val="20"/>
            </w:rPr>
            <w:fldChar w:fldCharType="end"/>
          </w:r>
        </w:p>
      </w:tc>
    </w:tr>
  </w:tbl>
  <w:p w14:paraId="16BD343B" w14:textId="77777777" w:rsidR="0012483F" w:rsidRPr="000F3461" w:rsidRDefault="0012483F" w:rsidP="000F3461">
    <w:pPr>
      <w:pStyle w:val="Footer"/>
      <w:rPr>
        <w:rStyle w:val="ASDEFCONHeaderFooterRightChar"/>
        <w:color w:val="auto"/>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702"/>
      <w:gridCol w:w="4702"/>
    </w:tblGrid>
    <w:tr w:rsidR="0012483F" w14:paraId="4A6C1BF2" w14:textId="77777777" w:rsidTr="00B25976">
      <w:tc>
        <w:tcPr>
          <w:tcW w:w="2500" w:type="pct"/>
        </w:tcPr>
        <w:p w14:paraId="5ADAA7CC" w14:textId="66A2DA26" w:rsidR="0012483F" w:rsidRPr="008D45E4" w:rsidRDefault="0012483F" w:rsidP="000F3461">
          <w:pPr>
            <w:pStyle w:val="ASDEFCONHeaderFooterLeft"/>
            <w:rPr>
              <w:rStyle w:val="ASDEFCONHeaderFooterRightChar"/>
              <w:color w:val="auto"/>
              <w:sz w:val="20"/>
            </w:rPr>
          </w:pPr>
          <w:r w:rsidRPr="008D45E4">
            <w:rPr>
              <w:rStyle w:val="ASDEFCONHeaderFooterRightChar"/>
              <w:color w:val="auto"/>
              <w:sz w:val="20"/>
            </w:rPr>
            <w:fldChar w:fldCharType="begin"/>
          </w:r>
          <w:r w:rsidRPr="008D45E4">
            <w:rPr>
              <w:rStyle w:val="ASDEFCONHeaderFooterRightChar"/>
              <w:color w:val="auto"/>
              <w:sz w:val="20"/>
            </w:rPr>
            <w:instrText xml:space="preserve"> DOCPROPERTY Footer_Left </w:instrText>
          </w:r>
          <w:r w:rsidRPr="008D45E4">
            <w:rPr>
              <w:rStyle w:val="ASDEFCONHeaderFooterRightChar"/>
              <w:color w:val="auto"/>
              <w:sz w:val="20"/>
            </w:rPr>
            <w:fldChar w:fldCharType="separate"/>
          </w:r>
          <w:r w:rsidRPr="008D45E4">
            <w:rPr>
              <w:rStyle w:val="ASDEFCONHeaderFooterRightChar"/>
              <w:color w:val="auto"/>
              <w:sz w:val="20"/>
            </w:rPr>
            <w:t>General Conditions of Contract</w:t>
          </w:r>
          <w:r w:rsidRPr="008D45E4">
            <w:rPr>
              <w:rStyle w:val="ASDEFCONHeaderFooterRightChar"/>
              <w:color w:val="auto"/>
              <w:sz w:val="20"/>
            </w:rPr>
            <w:fldChar w:fldCharType="end"/>
          </w:r>
          <w:r w:rsidRPr="008D45E4">
            <w:rPr>
              <w:rStyle w:val="ASDEFCONHeaderFooterRightChar"/>
              <w:color w:val="auto"/>
              <w:sz w:val="20"/>
            </w:rPr>
            <w:t xml:space="preserve"> (</w:t>
          </w:r>
          <w:r w:rsidRPr="008D45E4">
            <w:rPr>
              <w:rStyle w:val="ASDEFCONHeaderFooterRightChar"/>
              <w:color w:val="auto"/>
              <w:sz w:val="20"/>
            </w:rPr>
            <w:fldChar w:fldCharType="begin"/>
          </w:r>
          <w:r>
            <w:rPr>
              <w:rStyle w:val="ASDEFCONHeaderFooterRightChar"/>
              <w:color w:val="auto"/>
              <w:sz w:val="20"/>
            </w:rPr>
            <w:instrText xml:space="preserve"> DOCPROPERTY Version </w:instrText>
          </w:r>
          <w:r w:rsidRPr="008D45E4">
            <w:rPr>
              <w:rStyle w:val="ASDEFCONHeaderFooterRightChar"/>
              <w:color w:val="auto"/>
              <w:sz w:val="20"/>
            </w:rPr>
            <w:fldChar w:fldCharType="separate"/>
          </w:r>
          <w:r w:rsidRPr="008D45E4">
            <w:rPr>
              <w:rStyle w:val="ASDEFCONHeaderFooterRightChar"/>
              <w:color w:val="auto"/>
              <w:sz w:val="20"/>
            </w:rPr>
            <w:t>V2.</w:t>
          </w:r>
          <w:del w:id="46" w:author="Prabhu, Akshata MS" w:date="2024-08-22T10:43:00Z">
            <w:r w:rsidR="009528E9" w:rsidRPr="006459AF">
              <w:rPr>
                <w:rStyle w:val="ASDEFCONHeaderFooterRightChar"/>
                <w:color w:val="auto"/>
                <w:szCs w:val="16"/>
              </w:rPr>
              <w:delText>3</w:delText>
            </w:r>
          </w:del>
          <w:ins w:id="47" w:author="Prabhu, Akshata MS" w:date="2024-08-22T10:43:00Z">
            <w:r>
              <w:rPr>
                <w:rStyle w:val="ASDEFCONHeaderFooterRightChar"/>
                <w:color w:val="auto"/>
                <w:sz w:val="20"/>
              </w:rPr>
              <w:t>4</w:t>
            </w:r>
          </w:ins>
          <w:r w:rsidRPr="008D45E4">
            <w:rPr>
              <w:rStyle w:val="ASDEFCONHeaderFooterRightChar"/>
              <w:color w:val="auto"/>
              <w:sz w:val="20"/>
            </w:rPr>
            <w:fldChar w:fldCharType="end"/>
          </w:r>
          <w:r w:rsidRPr="008D45E4">
            <w:rPr>
              <w:rStyle w:val="ASDEFCONHeaderFooterRightChar"/>
              <w:color w:val="auto"/>
              <w:sz w:val="20"/>
            </w:rPr>
            <w:t>)</w:t>
          </w:r>
        </w:p>
      </w:tc>
      <w:tc>
        <w:tcPr>
          <w:tcW w:w="2500" w:type="pct"/>
        </w:tcPr>
        <w:p w14:paraId="11642856" w14:textId="77777777" w:rsidR="0012483F" w:rsidRPr="008D45E4" w:rsidRDefault="0012483F" w:rsidP="000F3461">
          <w:pPr>
            <w:pStyle w:val="ASDEFCONHeaderFooterRight"/>
            <w:rPr>
              <w:rStyle w:val="ASDEFCONHeaderFooterRightChar"/>
              <w:color w:val="auto"/>
              <w:sz w:val="20"/>
            </w:rPr>
          </w:pPr>
        </w:p>
      </w:tc>
    </w:tr>
    <w:tr w:rsidR="0012483F" w14:paraId="2A813564" w14:textId="77777777" w:rsidTr="00B25976">
      <w:tc>
        <w:tcPr>
          <w:tcW w:w="5000" w:type="pct"/>
          <w:gridSpan w:val="2"/>
        </w:tcPr>
        <w:p w14:paraId="3078EF4D" w14:textId="12F7C64F" w:rsidR="0012483F" w:rsidRDefault="0012483F" w:rsidP="000F3461">
          <w:pPr>
            <w:pStyle w:val="ASDEFCONHeaderFooterClassification"/>
            <w:rPr>
              <w:rStyle w:val="ASDEFCONHeaderFooterRightChar"/>
              <w:color w:val="auto"/>
              <w:sz w:val="20"/>
            </w:rPr>
          </w:pPr>
          <w:r>
            <w:rPr>
              <w:rStyle w:val="ASDEFCONHeaderFooterRightChar"/>
              <w:color w:val="auto"/>
              <w:sz w:val="20"/>
            </w:rPr>
            <w:fldChar w:fldCharType="begin"/>
          </w:r>
          <w:r>
            <w:rPr>
              <w:rStyle w:val="ASDEFCONHeaderFooterRightChar"/>
              <w:color w:val="auto"/>
              <w:sz w:val="20"/>
            </w:rPr>
            <w:instrText xml:space="preserve"> DOCPROPERTY Classification </w:instrText>
          </w:r>
          <w:r>
            <w:rPr>
              <w:rStyle w:val="ASDEFCONHeaderFooterRightChar"/>
              <w:color w:val="auto"/>
              <w:sz w:val="20"/>
            </w:rPr>
            <w:fldChar w:fldCharType="separate"/>
          </w:r>
          <w:r>
            <w:rPr>
              <w:rStyle w:val="ASDEFCONHeaderFooterRightChar"/>
              <w:color w:val="auto"/>
              <w:sz w:val="20"/>
            </w:rPr>
            <w:t>OFFICIAL</w:t>
          </w:r>
          <w:r>
            <w:rPr>
              <w:rStyle w:val="ASDEFCONHeaderFooterRightChar"/>
              <w:color w:val="auto"/>
              <w:sz w:val="20"/>
            </w:rPr>
            <w:fldChar w:fldCharType="end"/>
          </w:r>
        </w:p>
      </w:tc>
    </w:tr>
  </w:tbl>
  <w:p w14:paraId="39E9FDB1" w14:textId="77777777" w:rsidR="0012483F" w:rsidRPr="00CD1101" w:rsidRDefault="0012483F" w:rsidP="00CD1101">
    <w:pPr>
      <w:pStyle w:val="Footer"/>
      <w:rPr>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702"/>
      <w:gridCol w:w="4702"/>
    </w:tblGrid>
    <w:tr w:rsidR="0012483F" w14:paraId="4D057C58" w14:textId="77777777" w:rsidTr="000F3461">
      <w:tc>
        <w:tcPr>
          <w:tcW w:w="2500" w:type="pct"/>
        </w:tcPr>
        <w:p w14:paraId="4C4BD9CF" w14:textId="1097CB5C" w:rsidR="0012483F" w:rsidRPr="008D45E4" w:rsidRDefault="0012483F" w:rsidP="000F3461">
          <w:pPr>
            <w:pStyle w:val="ASDEFCONHeaderFooterLeft"/>
            <w:rPr>
              <w:rStyle w:val="ASDEFCONHeaderFooterRightChar"/>
              <w:color w:val="auto"/>
              <w:sz w:val="20"/>
            </w:rPr>
          </w:pPr>
          <w:r w:rsidRPr="008D45E4">
            <w:rPr>
              <w:rStyle w:val="ASDEFCONHeaderFooterRightChar"/>
              <w:color w:val="auto"/>
              <w:sz w:val="20"/>
            </w:rPr>
            <w:fldChar w:fldCharType="begin"/>
          </w:r>
          <w:r w:rsidRPr="008D45E4">
            <w:rPr>
              <w:rStyle w:val="ASDEFCONHeaderFooterRightChar"/>
              <w:color w:val="auto"/>
              <w:sz w:val="20"/>
            </w:rPr>
            <w:instrText xml:space="preserve"> DOCPROPERTY Footer_Left </w:instrText>
          </w:r>
          <w:r w:rsidRPr="008D45E4">
            <w:rPr>
              <w:rStyle w:val="ASDEFCONHeaderFooterRightChar"/>
              <w:color w:val="auto"/>
              <w:sz w:val="20"/>
            </w:rPr>
            <w:fldChar w:fldCharType="separate"/>
          </w:r>
          <w:r w:rsidRPr="008D45E4">
            <w:rPr>
              <w:rStyle w:val="ASDEFCONHeaderFooterRightChar"/>
              <w:color w:val="auto"/>
              <w:sz w:val="20"/>
            </w:rPr>
            <w:t>General Conditions of Contract</w:t>
          </w:r>
          <w:r w:rsidRPr="008D45E4">
            <w:rPr>
              <w:rStyle w:val="ASDEFCONHeaderFooterRightChar"/>
              <w:color w:val="auto"/>
              <w:sz w:val="20"/>
            </w:rPr>
            <w:fldChar w:fldCharType="end"/>
          </w:r>
          <w:r w:rsidRPr="008D45E4">
            <w:rPr>
              <w:rStyle w:val="ASDEFCONHeaderFooterRightChar"/>
              <w:color w:val="auto"/>
              <w:sz w:val="20"/>
            </w:rPr>
            <w:t xml:space="preserve"> (</w:t>
          </w:r>
          <w:r w:rsidRPr="008D45E4">
            <w:rPr>
              <w:rStyle w:val="ASDEFCONHeaderFooterRightChar"/>
              <w:color w:val="auto"/>
              <w:sz w:val="20"/>
            </w:rPr>
            <w:fldChar w:fldCharType="begin"/>
          </w:r>
          <w:r>
            <w:rPr>
              <w:rStyle w:val="ASDEFCONHeaderFooterRightChar"/>
              <w:color w:val="auto"/>
              <w:sz w:val="20"/>
            </w:rPr>
            <w:instrText xml:space="preserve"> DOCPROPERTY Version </w:instrText>
          </w:r>
          <w:r w:rsidRPr="008D45E4">
            <w:rPr>
              <w:rStyle w:val="ASDEFCONHeaderFooterRightChar"/>
              <w:color w:val="auto"/>
              <w:sz w:val="20"/>
            </w:rPr>
            <w:fldChar w:fldCharType="separate"/>
          </w:r>
          <w:r w:rsidRPr="008D45E4">
            <w:rPr>
              <w:rStyle w:val="ASDEFCONHeaderFooterRightChar"/>
              <w:color w:val="auto"/>
              <w:sz w:val="20"/>
            </w:rPr>
            <w:t>V2.</w:t>
          </w:r>
          <w:del w:id="223" w:author="Prabhu, Akshata MS" w:date="2024-08-22T10:43:00Z">
            <w:r w:rsidR="009528E9" w:rsidRPr="006459AF">
              <w:rPr>
                <w:rStyle w:val="ASDEFCONHeaderFooterRightChar"/>
                <w:color w:val="auto"/>
                <w:szCs w:val="16"/>
              </w:rPr>
              <w:delText>3</w:delText>
            </w:r>
          </w:del>
          <w:ins w:id="224" w:author="Prabhu, Akshata MS" w:date="2024-08-22T10:43:00Z">
            <w:r>
              <w:rPr>
                <w:rStyle w:val="ASDEFCONHeaderFooterRightChar"/>
                <w:color w:val="auto"/>
                <w:sz w:val="20"/>
              </w:rPr>
              <w:t>4</w:t>
            </w:r>
          </w:ins>
          <w:r w:rsidRPr="008D45E4">
            <w:rPr>
              <w:rStyle w:val="ASDEFCONHeaderFooterRightChar"/>
              <w:color w:val="auto"/>
              <w:sz w:val="20"/>
            </w:rPr>
            <w:fldChar w:fldCharType="end"/>
          </w:r>
          <w:r w:rsidRPr="008D45E4">
            <w:rPr>
              <w:rStyle w:val="ASDEFCONHeaderFooterRightChar"/>
              <w:color w:val="auto"/>
              <w:sz w:val="20"/>
            </w:rPr>
            <w:t>)</w:t>
          </w:r>
        </w:p>
      </w:tc>
      <w:tc>
        <w:tcPr>
          <w:tcW w:w="2500" w:type="pct"/>
        </w:tcPr>
        <w:p w14:paraId="14EFC281" w14:textId="77777777" w:rsidR="0012483F" w:rsidRDefault="0012483F" w:rsidP="000F3461">
          <w:pPr>
            <w:pStyle w:val="ASDEFCONHeaderFooterRight"/>
            <w:rPr>
              <w:rStyle w:val="ASDEFCONHeaderFooterRightChar"/>
              <w:color w:val="auto"/>
              <w:sz w:val="20"/>
            </w:rPr>
          </w:pPr>
        </w:p>
      </w:tc>
    </w:tr>
    <w:tr w:rsidR="0012483F" w14:paraId="5C4A06EE" w14:textId="77777777" w:rsidTr="000F3461">
      <w:tc>
        <w:tcPr>
          <w:tcW w:w="5000" w:type="pct"/>
          <w:gridSpan w:val="2"/>
        </w:tcPr>
        <w:p w14:paraId="66801F9F" w14:textId="143AA35C" w:rsidR="0012483F" w:rsidRDefault="0012483F" w:rsidP="000F3461">
          <w:pPr>
            <w:pStyle w:val="ASDEFCONHeaderFooterClassification"/>
            <w:rPr>
              <w:rStyle w:val="ASDEFCONHeaderFooterRightChar"/>
              <w:color w:val="auto"/>
              <w:sz w:val="20"/>
            </w:rPr>
          </w:pPr>
          <w:r>
            <w:rPr>
              <w:rStyle w:val="ASDEFCONHeaderFooterRightChar"/>
              <w:color w:val="auto"/>
              <w:sz w:val="20"/>
            </w:rPr>
            <w:fldChar w:fldCharType="begin"/>
          </w:r>
          <w:r>
            <w:rPr>
              <w:rStyle w:val="ASDEFCONHeaderFooterRightChar"/>
              <w:color w:val="auto"/>
              <w:sz w:val="20"/>
            </w:rPr>
            <w:instrText xml:space="preserve"> DOCPROPERTY Classification </w:instrText>
          </w:r>
          <w:r>
            <w:rPr>
              <w:rStyle w:val="ASDEFCONHeaderFooterRightChar"/>
              <w:color w:val="auto"/>
              <w:sz w:val="20"/>
            </w:rPr>
            <w:fldChar w:fldCharType="separate"/>
          </w:r>
          <w:r>
            <w:rPr>
              <w:rStyle w:val="ASDEFCONHeaderFooterRightChar"/>
              <w:color w:val="auto"/>
              <w:sz w:val="20"/>
            </w:rPr>
            <w:t>OFFICIAL</w:t>
          </w:r>
          <w:r>
            <w:rPr>
              <w:rStyle w:val="ASDEFCONHeaderFooterRightChar"/>
              <w:color w:val="auto"/>
              <w:sz w:val="20"/>
            </w:rPr>
            <w:fldChar w:fldCharType="end"/>
          </w:r>
        </w:p>
      </w:tc>
    </w:tr>
  </w:tbl>
  <w:p w14:paraId="1EF8AF15" w14:textId="77777777" w:rsidR="0012483F" w:rsidRPr="000F3461" w:rsidRDefault="0012483F" w:rsidP="000F3461">
    <w:pPr>
      <w:pStyle w:val="Footer"/>
      <w:rPr>
        <w:rStyle w:val="ASDEFCONHeaderFooterRightChar"/>
        <w:color w:val="auto"/>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5EA36C" w14:textId="77777777" w:rsidR="008D45E4" w:rsidRDefault="008D45E4">
      <w:r>
        <w:separator/>
      </w:r>
    </w:p>
  </w:footnote>
  <w:footnote w:type="continuationSeparator" w:id="0">
    <w:p w14:paraId="6F83FC0C" w14:textId="77777777" w:rsidR="008D45E4" w:rsidRDefault="008D45E4">
      <w:r>
        <w:continuationSeparator/>
      </w:r>
    </w:p>
  </w:footnote>
  <w:footnote w:type="continuationNotice" w:id="1">
    <w:p w14:paraId="7901F99B" w14:textId="77777777" w:rsidR="008D45E4" w:rsidRDefault="008D45E4" w:rsidP="008D45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702"/>
      <w:gridCol w:w="4702"/>
    </w:tblGrid>
    <w:tr w:rsidR="0012483F" w14:paraId="7345EDE3" w14:textId="77777777" w:rsidTr="000F3461">
      <w:tc>
        <w:tcPr>
          <w:tcW w:w="5000" w:type="pct"/>
          <w:gridSpan w:val="2"/>
        </w:tcPr>
        <w:p w14:paraId="3124FE8B" w14:textId="79370FEB" w:rsidR="0012483F" w:rsidRDefault="0012483F" w:rsidP="000F3461">
          <w:pPr>
            <w:pStyle w:val="ASDEFCONHeaderFooterClassification"/>
          </w:pPr>
          <w:r>
            <w:fldChar w:fldCharType="begin"/>
          </w:r>
          <w:r>
            <w:instrText xml:space="preserve"> DOCPROPERTY Classification </w:instrText>
          </w:r>
          <w:r>
            <w:fldChar w:fldCharType="separate"/>
          </w:r>
          <w:r>
            <w:t>OFFICIAL</w:t>
          </w:r>
          <w:r>
            <w:fldChar w:fldCharType="end"/>
          </w:r>
        </w:p>
      </w:tc>
    </w:tr>
    <w:tr w:rsidR="0012483F" w14:paraId="0CAD3FD8" w14:textId="77777777" w:rsidTr="000F3461">
      <w:tc>
        <w:tcPr>
          <w:tcW w:w="2500" w:type="pct"/>
        </w:tcPr>
        <w:p w14:paraId="5CC42409" w14:textId="24139E20" w:rsidR="0012483F" w:rsidRDefault="0012483F" w:rsidP="000F3461">
          <w:pPr>
            <w:pStyle w:val="ASDEFCONHeaderFooterLeft"/>
          </w:pPr>
          <w:r>
            <w:fldChar w:fldCharType="begin"/>
          </w:r>
          <w:r>
            <w:instrText xml:space="preserve"> DOCPROPERTY Header_Left </w:instrText>
          </w:r>
          <w:r>
            <w:fldChar w:fldCharType="separate"/>
          </w:r>
          <w:r>
            <w:t>ASDEFCON (Shortform Services)</w:t>
          </w:r>
          <w:r>
            <w:fldChar w:fldCharType="end"/>
          </w:r>
        </w:p>
      </w:tc>
      <w:tc>
        <w:tcPr>
          <w:tcW w:w="2500" w:type="pct"/>
        </w:tcPr>
        <w:p w14:paraId="6BA74FCC" w14:textId="77777777" w:rsidR="0012483F" w:rsidRDefault="0012483F" w:rsidP="000F3461">
          <w:pPr>
            <w:pStyle w:val="ASDEFCONHeaderFooterRight"/>
          </w:pPr>
        </w:p>
      </w:tc>
    </w:tr>
  </w:tbl>
  <w:p w14:paraId="6D770953" w14:textId="77777777" w:rsidR="0012483F" w:rsidRPr="000F3461" w:rsidRDefault="0012483F" w:rsidP="000F34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702"/>
      <w:gridCol w:w="4702"/>
    </w:tblGrid>
    <w:tr w:rsidR="0012483F" w14:paraId="637A8F9A" w14:textId="77777777" w:rsidTr="00B25976">
      <w:tc>
        <w:tcPr>
          <w:tcW w:w="5000" w:type="pct"/>
          <w:gridSpan w:val="2"/>
        </w:tcPr>
        <w:p w14:paraId="7E7B83C1" w14:textId="41EE1F66" w:rsidR="0012483F" w:rsidRDefault="008D45E4" w:rsidP="000F3461">
          <w:pPr>
            <w:pStyle w:val="ASDEFCONHeaderFooterClassification"/>
          </w:pPr>
          <w:r>
            <w:fldChar w:fldCharType="begin"/>
          </w:r>
          <w:r>
            <w:instrText xml:space="preserve"> DOCPROPERTY Classification </w:instrText>
          </w:r>
          <w:r>
            <w:fldChar w:fldCharType="separate"/>
          </w:r>
          <w:r w:rsidR="0012483F">
            <w:t>OFFICIAL</w:t>
          </w:r>
          <w:r>
            <w:fldChar w:fldCharType="end"/>
          </w:r>
        </w:p>
      </w:tc>
    </w:tr>
    <w:tr w:rsidR="0012483F" w14:paraId="1115DF7B" w14:textId="77777777" w:rsidTr="00B25976">
      <w:tc>
        <w:tcPr>
          <w:tcW w:w="2500" w:type="pct"/>
        </w:tcPr>
        <w:p w14:paraId="6FE3F6F6" w14:textId="53BD05D2" w:rsidR="0012483F" w:rsidRDefault="0012483F" w:rsidP="000F3461">
          <w:pPr>
            <w:pStyle w:val="ASDEFCONHeaderFooterLeft"/>
          </w:pPr>
          <w:r>
            <w:fldChar w:fldCharType="begin"/>
          </w:r>
          <w:r>
            <w:instrText xml:space="preserve"> DOCPROPERTY Header_Left </w:instrText>
          </w:r>
          <w:r>
            <w:fldChar w:fldCharType="separate"/>
          </w:r>
          <w:r>
            <w:t>ASDEFCON (Shortform Services)</w:t>
          </w:r>
          <w:r>
            <w:fldChar w:fldCharType="end"/>
          </w:r>
        </w:p>
      </w:tc>
      <w:tc>
        <w:tcPr>
          <w:tcW w:w="2500" w:type="pct"/>
        </w:tcPr>
        <w:p w14:paraId="17862A6A" w14:textId="77777777" w:rsidR="0012483F" w:rsidRDefault="0012483F" w:rsidP="000F3461">
          <w:pPr>
            <w:pStyle w:val="ASDEFCONHeaderFooterRight"/>
          </w:pPr>
        </w:p>
      </w:tc>
    </w:tr>
  </w:tbl>
  <w:p w14:paraId="0F2B234A" w14:textId="6937DB3F" w:rsidR="0012483F" w:rsidRDefault="0012483F" w:rsidP="00E52C7D">
    <w:pPr>
      <w:pStyle w:val="Header"/>
      <w:jc w:val="center"/>
    </w:pPr>
    <w:r>
      <w:rPr>
        <w:noProof/>
      </w:rPr>
      <w:drawing>
        <wp:inline distT="0" distB="0" distL="0" distR="0" wp14:anchorId="765A147E" wp14:editId="120DD709">
          <wp:extent cx="2188464" cy="530352"/>
          <wp:effectExtent l="0" t="0" r="254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fence-Inline-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88464" cy="53035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A9B08" w14:textId="77777777" w:rsidR="0012483F" w:rsidRDefault="0012483F" w:rsidP="00DB5123">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257B10"/>
    <w:multiLevelType w:val="hybridMultilevel"/>
    <w:tmpl w:val="E38874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6FA34C5"/>
    <w:multiLevelType w:val="singleLevel"/>
    <w:tmpl w:val="2DF0DF4E"/>
    <w:lvl w:ilvl="0">
      <w:start w:val="1"/>
      <w:numFmt w:val="upperLetter"/>
      <w:pStyle w:val="ListBullet"/>
      <w:lvlText w:val="%1."/>
      <w:lvlJc w:val="left"/>
      <w:pPr>
        <w:tabs>
          <w:tab w:val="num" w:pos="930"/>
        </w:tabs>
        <w:ind w:left="930" w:hanging="930"/>
      </w:pPr>
      <w:rPr>
        <w:rFonts w:hint="default"/>
      </w:rPr>
    </w:lvl>
  </w:abstractNum>
  <w:abstractNum w:abstractNumId="5" w15:restartNumberingAfterBreak="0">
    <w:nsid w:val="18327664"/>
    <w:multiLevelType w:val="multilevel"/>
    <w:tmpl w:val="DF484F12"/>
    <w:name w:val="AGSCorp"/>
    <w:lvl w:ilvl="0">
      <w:start w:val="1"/>
      <w:numFmt w:val="decimal"/>
      <w:pStyle w:val="NumberLevel1"/>
      <w:lvlText w:val="%1."/>
      <w:lvlJc w:val="left"/>
      <w:pPr>
        <w:tabs>
          <w:tab w:val="num" w:pos="360"/>
        </w:tabs>
        <w:ind w:left="284" w:hanging="284"/>
      </w:pPr>
      <w:rPr>
        <w:rFonts w:ascii="Arial Bold" w:hAnsi="Arial Bold" w:hint="default"/>
        <w:b/>
        <w:i w:val="0"/>
        <w:sz w:val="14"/>
      </w:rPr>
    </w:lvl>
    <w:lvl w:ilvl="1">
      <w:start w:val="1"/>
      <w:numFmt w:val="decimal"/>
      <w:pStyle w:val="NumberLevel2"/>
      <w:lvlText w:val="%1.%2."/>
      <w:lvlJc w:val="left"/>
      <w:pPr>
        <w:tabs>
          <w:tab w:val="num" w:pos="0"/>
        </w:tabs>
        <w:ind w:left="0" w:hanging="709"/>
      </w:pPr>
      <w:rPr>
        <w:rFonts w:hint="default"/>
        <w:sz w:val="20"/>
      </w:rPr>
    </w:lvl>
    <w:lvl w:ilvl="2">
      <w:start w:val="1"/>
      <w:numFmt w:val="decimal"/>
      <w:pStyle w:val="NumberLevel3"/>
      <w:lvlText w:val="%1.%2.%3."/>
      <w:lvlJc w:val="left"/>
      <w:pPr>
        <w:tabs>
          <w:tab w:val="num" w:pos="0"/>
        </w:tabs>
        <w:ind w:left="0" w:hanging="709"/>
      </w:pPr>
      <w:rPr>
        <w:rFonts w:hint="default"/>
        <w:sz w:val="20"/>
      </w:rPr>
    </w:lvl>
    <w:lvl w:ilvl="3">
      <w:start w:val="1"/>
      <w:numFmt w:val="lowerLetter"/>
      <w:pStyle w:val="NumberLevel4"/>
      <w:lvlText w:val="%4."/>
      <w:lvlJc w:val="left"/>
      <w:pPr>
        <w:tabs>
          <w:tab w:val="num" w:pos="425"/>
        </w:tabs>
        <w:ind w:left="425" w:hanging="425"/>
      </w:pPr>
      <w:rPr>
        <w:rFonts w:hint="default"/>
      </w:rPr>
    </w:lvl>
    <w:lvl w:ilvl="4">
      <w:start w:val="1"/>
      <w:numFmt w:val="bullet"/>
      <w:pStyle w:val="NumberLevel5"/>
      <w:lvlText w:val="–"/>
      <w:lvlJc w:val="left"/>
      <w:pPr>
        <w:tabs>
          <w:tab w:val="num" w:pos="850"/>
        </w:tabs>
        <w:ind w:left="850" w:hanging="425"/>
      </w:pPr>
      <w:rPr>
        <w:rFonts w:hint="default"/>
        <w:b w:val="0"/>
        <w:i w:val="0"/>
      </w:rPr>
    </w:lvl>
    <w:lvl w:ilvl="5">
      <w:start w:val="1"/>
      <w:numFmt w:val="bullet"/>
      <w:pStyle w:val="NumberLevel6"/>
      <w:lvlText w:val="–"/>
      <w:lvlJc w:val="left"/>
      <w:pPr>
        <w:tabs>
          <w:tab w:val="num" w:pos="1276"/>
        </w:tabs>
        <w:ind w:left="1276" w:hanging="426"/>
      </w:pPr>
      <w:rPr>
        <w:rFonts w:hint="default"/>
        <w:b w:val="0"/>
        <w:i w:val="0"/>
      </w:rPr>
    </w:lvl>
    <w:lvl w:ilvl="6">
      <w:start w:val="1"/>
      <w:numFmt w:val="bullet"/>
      <w:pStyle w:val="NumberLevel7"/>
      <w:lvlText w:val="–"/>
      <w:lvlJc w:val="left"/>
      <w:pPr>
        <w:tabs>
          <w:tab w:val="num" w:pos="1701"/>
        </w:tabs>
        <w:ind w:left="1701" w:hanging="425"/>
      </w:pPr>
      <w:rPr>
        <w:rFonts w:hint="default"/>
        <w:b w:val="0"/>
        <w:i w:val="0"/>
      </w:rPr>
    </w:lvl>
    <w:lvl w:ilvl="7">
      <w:start w:val="1"/>
      <w:numFmt w:val="bullet"/>
      <w:pStyle w:val="NumberLevel8"/>
      <w:lvlText w:val="–"/>
      <w:lvlJc w:val="left"/>
      <w:pPr>
        <w:tabs>
          <w:tab w:val="num" w:pos="2126"/>
        </w:tabs>
        <w:ind w:left="2126" w:hanging="425"/>
      </w:pPr>
      <w:rPr>
        <w:rFonts w:hint="default"/>
        <w:b w:val="0"/>
        <w:i w:val="0"/>
      </w:rPr>
    </w:lvl>
    <w:lvl w:ilvl="8">
      <w:start w:val="1"/>
      <w:numFmt w:val="bullet"/>
      <w:pStyle w:val="NumberLevel9"/>
      <w:lvlText w:val="–"/>
      <w:lvlJc w:val="left"/>
      <w:pPr>
        <w:tabs>
          <w:tab w:val="num" w:pos="2551"/>
        </w:tabs>
        <w:ind w:left="2551" w:hanging="425"/>
      </w:pPr>
      <w:rPr>
        <w:rFonts w:hint="default"/>
        <w:b w:val="0"/>
        <w:i w:val="0"/>
      </w:rPr>
    </w:lvl>
  </w:abstractNum>
  <w:abstractNum w:abstractNumId="6"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F140541"/>
    <w:multiLevelType w:val="hybridMultilevel"/>
    <w:tmpl w:val="8DDCB1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1C75FA"/>
    <w:multiLevelType w:val="multilevel"/>
    <w:tmpl w:val="25966A14"/>
    <w:lvl w:ilvl="0">
      <w:start w:val="1"/>
      <w:numFmt w:val="decimal"/>
      <w:pStyle w:val="TextLevel2"/>
      <w:lvlText w:val="%1."/>
      <w:lvlJc w:val="left"/>
      <w:pPr>
        <w:tabs>
          <w:tab w:val="num" w:pos="907"/>
        </w:tabs>
        <w:ind w:left="907" w:hanging="907"/>
      </w:pPr>
      <w:rPr>
        <w:rFonts w:ascii="Arial" w:hAnsi="Arial" w:hint="default"/>
        <w:b/>
        <w:i w:val="0"/>
        <w:sz w:val="20"/>
      </w:rPr>
    </w:lvl>
    <w:lvl w:ilvl="1">
      <w:start w:val="1"/>
      <w:numFmt w:val="decimal"/>
      <w:pStyle w:val="TextLevel2"/>
      <w:lvlText w:val="%1.%2"/>
      <w:lvlJc w:val="left"/>
      <w:pPr>
        <w:tabs>
          <w:tab w:val="num" w:pos="907"/>
        </w:tabs>
        <w:ind w:left="907" w:hanging="907"/>
      </w:pPr>
    </w:lvl>
    <w:lvl w:ilvl="2">
      <w:start w:val="1"/>
      <w:numFmt w:val="lowerLetter"/>
      <w:pStyle w:val="spara"/>
      <w:lvlText w:val="%3."/>
      <w:lvlJc w:val="left"/>
      <w:pPr>
        <w:tabs>
          <w:tab w:val="num" w:pos="1440"/>
        </w:tabs>
        <w:ind w:left="1440" w:hanging="533"/>
      </w:pPr>
    </w:lvl>
    <w:lvl w:ilvl="3">
      <w:start w:val="1"/>
      <w:numFmt w:val="lowerRoman"/>
      <w:pStyle w:val="sspara"/>
      <w:lvlText w:val="(%4)"/>
      <w:lvlJc w:val="left"/>
      <w:pPr>
        <w:tabs>
          <w:tab w:val="num" w:pos="2160"/>
        </w:tabs>
        <w:ind w:left="2016" w:hanging="576"/>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5090FE0"/>
    <w:multiLevelType w:val="hybridMultilevel"/>
    <w:tmpl w:val="5E58AB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3"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5" w15:restartNumberingAfterBreak="0">
    <w:nsid w:val="4EB07754"/>
    <w:multiLevelType w:val="hybridMultilevel"/>
    <w:tmpl w:val="3A6A79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7"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9"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6F4E4AF3"/>
    <w:multiLevelType w:val="multilevel"/>
    <w:tmpl w:val="85CA3D1C"/>
    <w:lvl w:ilvl="0">
      <w:start w:val="1"/>
      <w:numFmt w:val="decimal"/>
      <w:lvlRestart w:val="0"/>
      <w:pStyle w:val="CUNumber1"/>
      <w:lvlText w:val="%1."/>
      <w:lvlJc w:val="left"/>
      <w:pPr>
        <w:tabs>
          <w:tab w:val="num" w:pos="964"/>
        </w:tabs>
        <w:ind w:left="964" w:hanging="964"/>
      </w:pPr>
      <w:rPr>
        <w:rFonts w:ascii="Times New Roman" w:hAnsi="Times New Roman" w:hint="default"/>
        <w:b w:val="0"/>
        <w:i w:val="0"/>
        <w:caps/>
        <w:sz w:val="22"/>
        <w:szCs w:val="22"/>
        <w:u w:val="none"/>
      </w:rPr>
    </w:lvl>
    <w:lvl w:ilvl="1">
      <w:start w:val="1"/>
      <w:numFmt w:val="decimal"/>
      <w:pStyle w:val="CUNumber2"/>
      <w:lvlText w:val="%1.%2"/>
      <w:lvlJc w:val="left"/>
      <w:pPr>
        <w:tabs>
          <w:tab w:val="num" w:pos="964"/>
        </w:tabs>
        <w:ind w:left="964" w:hanging="964"/>
      </w:pPr>
      <w:rPr>
        <w:rFonts w:ascii="Times New Roman" w:hAnsi="Times New Roman" w:hint="default"/>
        <w:b w:val="0"/>
        <w:i w:val="0"/>
        <w:sz w:val="22"/>
        <w:u w:val="none"/>
      </w:rPr>
    </w:lvl>
    <w:lvl w:ilvl="2">
      <w:start w:val="1"/>
      <w:numFmt w:val="lowerLetter"/>
      <w:pStyle w:val="CUNumber3"/>
      <w:lvlText w:val="(%3)"/>
      <w:lvlJc w:val="left"/>
      <w:pPr>
        <w:tabs>
          <w:tab w:val="num" w:pos="1928"/>
        </w:tabs>
        <w:ind w:left="1928" w:hanging="964"/>
      </w:pPr>
      <w:rPr>
        <w:rFonts w:ascii="Times New Roman" w:hAnsi="Times New Roman" w:hint="default"/>
        <w:b w:val="0"/>
        <w:i w:val="0"/>
        <w:sz w:val="22"/>
        <w:u w:val="none"/>
      </w:rPr>
    </w:lvl>
    <w:lvl w:ilvl="3">
      <w:start w:val="1"/>
      <w:numFmt w:val="lowerRoman"/>
      <w:pStyle w:val="CUNumber4"/>
      <w:lvlText w:val="(%4)"/>
      <w:lvlJc w:val="left"/>
      <w:pPr>
        <w:tabs>
          <w:tab w:val="num" w:pos="2891"/>
        </w:tabs>
        <w:ind w:left="2891" w:hanging="963"/>
      </w:pPr>
      <w:rPr>
        <w:rFonts w:ascii="Times New Roman" w:hAnsi="Times New Roman" w:hint="default"/>
        <w:b w:val="0"/>
        <w:i w:val="0"/>
        <w:sz w:val="22"/>
        <w:u w:val="none"/>
      </w:rPr>
    </w:lvl>
    <w:lvl w:ilvl="4">
      <w:start w:val="1"/>
      <w:numFmt w:val="upperLetter"/>
      <w:pStyle w:val="CUNumber5"/>
      <w:lvlText w:val="%5."/>
      <w:lvlJc w:val="left"/>
      <w:pPr>
        <w:tabs>
          <w:tab w:val="num" w:pos="3855"/>
        </w:tabs>
        <w:ind w:left="3855" w:hanging="964"/>
      </w:pPr>
      <w:rPr>
        <w:rFonts w:ascii="Times New Roman" w:hAnsi="Times New Roman" w:hint="default"/>
        <w:b w:val="0"/>
        <w:i w:val="0"/>
        <w:sz w:val="22"/>
        <w:u w:val="none"/>
      </w:rPr>
    </w:lvl>
    <w:lvl w:ilvl="5">
      <w:start w:val="1"/>
      <w:numFmt w:val="decimal"/>
      <w:pStyle w:val="CUNumber6"/>
      <w:lvlText w:val="%6)"/>
      <w:lvlJc w:val="left"/>
      <w:pPr>
        <w:tabs>
          <w:tab w:val="num" w:pos="4819"/>
        </w:tabs>
        <w:ind w:left="4819" w:hanging="964"/>
      </w:pPr>
      <w:rPr>
        <w:rFonts w:ascii="Times New Roman" w:hAnsi="Times New Roman" w:hint="default"/>
        <w:b w:val="0"/>
        <w:i w:val="0"/>
        <w:sz w:val="22"/>
        <w:u w:val="none"/>
      </w:rPr>
    </w:lvl>
    <w:lvl w:ilvl="6">
      <w:start w:val="1"/>
      <w:numFmt w:val="lowerLetter"/>
      <w:pStyle w:val="CUNumber7"/>
      <w:lvlText w:val="%7)"/>
      <w:lvlJc w:val="left"/>
      <w:pPr>
        <w:tabs>
          <w:tab w:val="num" w:pos="5783"/>
        </w:tabs>
        <w:ind w:left="5783" w:hanging="964"/>
      </w:pPr>
      <w:rPr>
        <w:rFonts w:ascii="Times New Roman" w:hAnsi="Times New Roman" w:hint="default"/>
        <w:b w:val="0"/>
        <w:i w:val="0"/>
        <w:sz w:val="22"/>
        <w:u w:val="none"/>
      </w:rPr>
    </w:lvl>
    <w:lvl w:ilvl="7">
      <w:start w:val="1"/>
      <w:numFmt w:val="lowerRoman"/>
      <w:pStyle w:val="CUNumber8"/>
      <w:lvlText w:val="%8)"/>
      <w:lvlJc w:val="left"/>
      <w:pPr>
        <w:tabs>
          <w:tab w:val="num" w:pos="6746"/>
        </w:tabs>
        <w:ind w:left="6746" w:hanging="963"/>
      </w:pPr>
      <w:rPr>
        <w:rFonts w:ascii="Times New Roman" w:hAnsi="Times New Roman" w:hint="default"/>
        <w:b w:val="0"/>
        <w:i w:val="0"/>
        <w:sz w:val="22"/>
        <w:u w:val="none"/>
      </w:rPr>
    </w:lvl>
    <w:lvl w:ilvl="8">
      <w:start w:val="1"/>
      <w:numFmt w:val="none"/>
      <w:suff w:val="nothing"/>
      <w:lvlText w:val=""/>
      <w:lvlJc w:val="left"/>
      <w:pPr>
        <w:ind w:left="0" w:firstLine="0"/>
      </w:pPr>
      <w:rPr>
        <w:rFonts w:ascii="Times New Roman" w:hAnsi="Times New Roman" w:hint="default"/>
        <w:b w:val="0"/>
        <w:i w:val="0"/>
        <w:sz w:val="24"/>
      </w:rPr>
    </w:lvl>
  </w:abstractNum>
  <w:abstractNum w:abstractNumId="39" w15:restartNumberingAfterBreak="0">
    <w:nsid w:val="713C49E1"/>
    <w:multiLevelType w:val="singleLevel"/>
    <w:tmpl w:val="9AF41F80"/>
    <w:lvl w:ilvl="0">
      <w:start w:val="1"/>
      <w:numFmt w:val="lowerLetter"/>
      <w:pStyle w:val="subpara"/>
      <w:lvlText w:val="%1."/>
      <w:lvlJc w:val="left"/>
      <w:pPr>
        <w:tabs>
          <w:tab w:val="num" w:pos="1134"/>
        </w:tabs>
        <w:ind w:left="1134" w:hanging="567"/>
      </w:pPr>
    </w:lvl>
  </w:abstractNum>
  <w:abstractNum w:abstractNumId="40"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78A94C16"/>
    <w:multiLevelType w:val="hybridMultilevel"/>
    <w:tmpl w:val="656C7066"/>
    <w:lvl w:ilvl="0" w:tplc="0C09001B">
      <w:start w:val="1"/>
      <w:numFmt w:val="lowerRoman"/>
      <w:lvlText w:val="%1."/>
      <w:lvlJc w:val="righ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C436CCD"/>
    <w:multiLevelType w:val="multilevel"/>
    <w:tmpl w:val="92541E62"/>
    <w:lvl w:ilvl="0">
      <w:start w:val="1"/>
      <w:numFmt w:val="decimal"/>
      <w:pStyle w:val="ScheduleHeading"/>
      <w:suff w:val="space"/>
      <w:lvlText w:val="Schedule %1"/>
      <w:lvlJc w:val="left"/>
      <w:pPr>
        <w:ind w:left="0" w:firstLine="0"/>
      </w:pPr>
      <w:rPr>
        <w:rFonts w:ascii="Arial" w:hAnsi="Arial" w:hint="default"/>
        <w:b/>
        <w:i w:val="0"/>
        <w:sz w:val="24"/>
        <w:szCs w:val="24"/>
      </w:rPr>
    </w:lvl>
    <w:lvl w:ilvl="1">
      <w:start w:val="1"/>
      <w:numFmt w:val="decimal"/>
      <w:pStyle w:val="Schedule1"/>
      <w:lvlText w:val="%2."/>
      <w:lvlJc w:val="left"/>
      <w:pPr>
        <w:tabs>
          <w:tab w:val="num" w:pos="964"/>
        </w:tabs>
        <w:ind w:left="964" w:hanging="964"/>
      </w:pPr>
      <w:rPr>
        <w:rFonts w:ascii="Arial" w:hAnsi="Arial" w:hint="default"/>
        <w:b/>
        <w:i w:val="0"/>
        <w:sz w:val="28"/>
        <w:szCs w:val="28"/>
      </w:rPr>
    </w:lvl>
    <w:lvl w:ilvl="2">
      <w:start w:val="1"/>
      <w:numFmt w:val="decimal"/>
      <w:pStyle w:val="Schedule2"/>
      <w:lvlText w:val="%2.%3"/>
      <w:lvlJc w:val="left"/>
      <w:pPr>
        <w:tabs>
          <w:tab w:val="num" w:pos="964"/>
        </w:tabs>
        <w:ind w:left="964" w:hanging="964"/>
      </w:pPr>
      <w:rPr>
        <w:rFonts w:ascii="Arial" w:hAnsi="Arial" w:hint="default"/>
        <w:b/>
        <w:i w:val="0"/>
        <w:sz w:val="24"/>
        <w:szCs w:val="24"/>
      </w:rPr>
    </w:lvl>
    <w:lvl w:ilvl="3">
      <w:start w:val="1"/>
      <w:numFmt w:val="lowerLetter"/>
      <w:pStyle w:val="Schedule3"/>
      <w:lvlText w:val="(%4)"/>
      <w:lvlJc w:val="left"/>
      <w:pPr>
        <w:tabs>
          <w:tab w:val="num" w:pos="1928"/>
        </w:tabs>
        <w:ind w:left="1928" w:hanging="964"/>
      </w:pPr>
      <w:rPr>
        <w:rFonts w:hint="default"/>
      </w:rPr>
    </w:lvl>
    <w:lvl w:ilvl="4">
      <w:start w:val="1"/>
      <w:numFmt w:val="lowerRoman"/>
      <w:pStyle w:val="Schedule4"/>
      <w:lvlText w:val="(%5)"/>
      <w:lvlJc w:val="left"/>
      <w:pPr>
        <w:tabs>
          <w:tab w:val="num" w:pos="2892"/>
        </w:tabs>
        <w:ind w:left="2892" w:hanging="964"/>
      </w:pPr>
      <w:rPr>
        <w:rFonts w:hint="default"/>
      </w:rPr>
    </w:lvl>
    <w:lvl w:ilvl="5">
      <w:start w:val="1"/>
      <w:numFmt w:val="upperLetter"/>
      <w:pStyle w:val="Schedule5"/>
      <w:lvlText w:val="%6."/>
      <w:lvlJc w:val="left"/>
      <w:pPr>
        <w:tabs>
          <w:tab w:val="num" w:pos="3856"/>
        </w:tabs>
        <w:ind w:left="3856" w:hanging="964"/>
      </w:pPr>
      <w:rPr>
        <w:rFonts w:hint="default"/>
      </w:rPr>
    </w:lvl>
    <w:lvl w:ilvl="6">
      <w:start w:val="1"/>
      <w:numFmt w:val="decimal"/>
      <w:pStyle w:val="Schedule6"/>
      <w:lvlText w:val="%7)"/>
      <w:lvlJc w:val="left"/>
      <w:pPr>
        <w:tabs>
          <w:tab w:val="num" w:pos="4820"/>
        </w:tabs>
        <w:ind w:left="4820" w:hanging="964"/>
      </w:pPr>
      <w:rPr>
        <w:rFonts w:hint="default"/>
      </w:rPr>
    </w:lvl>
    <w:lvl w:ilvl="7">
      <w:start w:val="1"/>
      <w:numFmt w:val="lowerLetter"/>
      <w:pStyle w:val="Schedule7"/>
      <w:lvlText w:val="%8)"/>
      <w:lvlJc w:val="left"/>
      <w:pPr>
        <w:tabs>
          <w:tab w:val="num" w:pos="5783"/>
        </w:tabs>
        <w:ind w:left="5783" w:hanging="963"/>
      </w:pPr>
      <w:rPr>
        <w:rFonts w:hint="default"/>
      </w:rPr>
    </w:lvl>
    <w:lvl w:ilvl="8">
      <w:start w:val="1"/>
      <w:numFmt w:val="lowerRoman"/>
      <w:pStyle w:val="Schedule8"/>
      <w:lvlText w:val="%9)"/>
      <w:lvlJc w:val="left"/>
      <w:pPr>
        <w:tabs>
          <w:tab w:val="num" w:pos="6747"/>
        </w:tabs>
        <w:ind w:left="6747" w:hanging="964"/>
      </w:pPr>
      <w:rPr>
        <w:rFonts w:hint="default"/>
      </w:rPr>
    </w:lvl>
  </w:abstractNum>
  <w:abstractNum w:abstractNumId="4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9"/>
  </w:num>
  <w:num w:numId="3">
    <w:abstractNumId w:val="28"/>
  </w:num>
  <w:num w:numId="4">
    <w:abstractNumId w:val="10"/>
  </w:num>
  <w:num w:numId="5">
    <w:abstractNumId w:val="39"/>
    <w:lvlOverride w:ilvl="0">
      <w:startOverride w:val="1"/>
    </w:lvlOverride>
  </w:num>
  <w:num w:numId="6">
    <w:abstractNumId w:val="4"/>
  </w:num>
  <w:num w:numId="7">
    <w:abstractNumId w:val="5"/>
  </w:num>
  <w:num w:numId="8">
    <w:abstractNumId w:val="38"/>
  </w:num>
  <w:num w:numId="9">
    <w:abstractNumId w:val="44"/>
  </w:num>
  <w:num w:numId="10">
    <w:abstractNumId w:val="33"/>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6"/>
  </w:num>
  <w:num w:numId="14">
    <w:abstractNumId w:val="35"/>
  </w:num>
  <w:num w:numId="15">
    <w:abstractNumId w:val="23"/>
  </w:num>
  <w:num w:numId="16">
    <w:abstractNumId w:val="29"/>
  </w:num>
  <w:num w:numId="17">
    <w:abstractNumId w:val="41"/>
  </w:num>
  <w:num w:numId="18">
    <w:abstractNumId w:val="17"/>
  </w:num>
  <w:num w:numId="19">
    <w:abstractNumId w:val="20"/>
  </w:num>
  <w:num w:numId="20">
    <w:abstractNumId w:val="45"/>
  </w:num>
  <w:num w:numId="21">
    <w:abstractNumId w:val="14"/>
  </w:num>
  <w:num w:numId="22">
    <w:abstractNumId w:val="11"/>
  </w:num>
  <w:num w:numId="23">
    <w:abstractNumId w:val="2"/>
  </w:num>
  <w:num w:numId="24">
    <w:abstractNumId w:val="6"/>
  </w:num>
  <w:num w:numId="25">
    <w:abstractNumId w:val="19"/>
  </w:num>
  <w:num w:numId="26">
    <w:abstractNumId w:val="0"/>
  </w:num>
  <w:num w:numId="27">
    <w:abstractNumId w:val="24"/>
  </w:num>
  <w:num w:numId="28">
    <w:abstractNumId w:val="37"/>
  </w:num>
  <w:num w:numId="29">
    <w:abstractNumId w:val="34"/>
  </w:num>
  <w:num w:numId="30">
    <w:abstractNumId w:val="21"/>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num>
  <w:num w:numId="33">
    <w:abstractNumId w:val="40"/>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8"/>
  </w:num>
  <w:num w:numId="37">
    <w:abstractNumId w:val="43"/>
  </w:num>
  <w:num w:numId="38">
    <w:abstractNumId w:val="18"/>
  </w:num>
  <w:num w:numId="39">
    <w:abstractNumId w:val="27"/>
  </w:num>
  <w:num w:numId="40">
    <w:abstractNumId w:val="13"/>
  </w:num>
  <w:num w:numId="41">
    <w:abstractNumId w:val="3"/>
  </w:num>
  <w:num w:numId="42">
    <w:abstractNumId w:val="31"/>
  </w:num>
  <w:num w:numId="43">
    <w:abstractNumId w:val="32"/>
  </w:num>
  <w:num w:numId="44">
    <w:abstractNumId w:val="23"/>
  </w:num>
  <w:num w:numId="45">
    <w:abstractNumId w:val="23"/>
  </w:num>
  <w:num w:numId="46">
    <w:abstractNumId w:val="42"/>
  </w:num>
  <w:num w:numId="47">
    <w:abstractNumId w:val="25"/>
  </w:num>
  <w:num w:numId="48">
    <w:abstractNumId w:val="7"/>
  </w:num>
  <w:num w:numId="49">
    <w:abstractNumId w:val="12"/>
  </w:num>
  <w:num w:numId="50">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81"/>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A3B"/>
    <w:rsid w:val="00002333"/>
    <w:rsid w:val="000025F6"/>
    <w:rsid w:val="00002C9E"/>
    <w:rsid w:val="0000535C"/>
    <w:rsid w:val="00005687"/>
    <w:rsid w:val="000101DF"/>
    <w:rsid w:val="00010F91"/>
    <w:rsid w:val="00011A44"/>
    <w:rsid w:val="0001305E"/>
    <w:rsid w:val="00017068"/>
    <w:rsid w:val="0001761A"/>
    <w:rsid w:val="00017C24"/>
    <w:rsid w:val="0002204D"/>
    <w:rsid w:val="0002470A"/>
    <w:rsid w:val="0002563F"/>
    <w:rsid w:val="00026370"/>
    <w:rsid w:val="000315A2"/>
    <w:rsid w:val="00034FD8"/>
    <w:rsid w:val="00041D03"/>
    <w:rsid w:val="00042181"/>
    <w:rsid w:val="00045547"/>
    <w:rsid w:val="00046180"/>
    <w:rsid w:val="0005091C"/>
    <w:rsid w:val="000513E6"/>
    <w:rsid w:val="00051994"/>
    <w:rsid w:val="00053BB2"/>
    <w:rsid w:val="000554AD"/>
    <w:rsid w:val="00055907"/>
    <w:rsid w:val="00061340"/>
    <w:rsid w:val="00062612"/>
    <w:rsid w:val="00062774"/>
    <w:rsid w:val="00062DFD"/>
    <w:rsid w:val="00064358"/>
    <w:rsid w:val="00065382"/>
    <w:rsid w:val="00067665"/>
    <w:rsid w:val="00067904"/>
    <w:rsid w:val="00074B56"/>
    <w:rsid w:val="00075110"/>
    <w:rsid w:val="00075C89"/>
    <w:rsid w:val="00075CCC"/>
    <w:rsid w:val="00075E9B"/>
    <w:rsid w:val="000764F5"/>
    <w:rsid w:val="00076DF1"/>
    <w:rsid w:val="000827BB"/>
    <w:rsid w:val="0008347D"/>
    <w:rsid w:val="00083B79"/>
    <w:rsid w:val="00083E7B"/>
    <w:rsid w:val="000846F1"/>
    <w:rsid w:val="00093FEF"/>
    <w:rsid w:val="00094DD3"/>
    <w:rsid w:val="0009529A"/>
    <w:rsid w:val="000957A8"/>
    <w:rsid w:val="000971D1"/>
    <w:rsid w:val="00097533"/>
    <w:rsid w:val="00097C2D"/>
    <w:rsid w:val="000A03EC"/>
    <w:rsid w:val="000A24BB"/>
    <w:rsid w:val="000A26D0"/>
    <w:rsid w:val="000A2CF4"/>
    <w:rsid w:val="000A3A43"/>
    <w:rsid w:val="000A3EFD"/>
    <w:rsid w:val="000A5FA1"/>
    <w:rsid w:val="000B0C1C"/>
    <w:rsid w:val="000B15D0"/>
    <w:rsid w:val="000B1C93"/>
    <w:rsid w:val="000B1F48"/>
    <w:rsid w:val="000B622C"/>
    <w:rsid w:val="000B764F"/>
    <w:rsid w:val="000C00A6"/>
    <w:rsid w:val="000C0C8D"/>
    <w:rsid w:val="000C17DE"/>
    <w:rsid w:val="000C3F18"/>
    <w:rsid w:val="000C488B"/>
    <w:rsid w:val="000C64DA"/>
    <w:rsid w:val="000C6FE3"/>
    <w:rsid w:val="000C73E9"/>
    <w:rsid w:val="000D0A5D"/>
    <w:rsid w:val="000D46BA"/>
    <w:rsid w:val="000D63C9"/>
    <w:rsid w:val="000D7588"/>
    <w:rsid w:val="000E098D"/>
    <w:rsid w:val="000E17F9"/>
    <w:rsid w:val="000E23A1"/>
    <w:rsid w:val="000E29BA"/>
    <w:rsid w:val="000E5475"/>
    <w:rsid w:val="000E7482"/>
    <w:rsid w:val="000E7FE2"/>
    <w:rsid w:val="000F1ECD"/>
    <w:rsid w:val="000F1EFF"/>
    <w:rsid w:val="000F201E"/>
    <w:rsid w:val="000F314F"/>
    <w:rsid w:val="000F3461"/>
    <w:rsid w:val="000F6E31"/>
    <w:rsid w:val="000F73EE"/>
    <w:rsid w:val="00100D47"/>
    <w:rsid w:val="001011C9"/>
    <w:rsid w:val="00101965"/>
    <w:rsid w:val="0010262B"/>
    <w:rsid w:val="0010349F"/>
    <w:rsid w:val="0010486D"/>
    <w:rsid w:val="00106E9F"/>
    <w:rsid w:val="00110086"/>
    <w:rsid w:val="001105FF"/>
    <w:rsid w:val="00110896"/>
    <w:rsid w:val="00111C3B"/>
    <w:rsid w:val="00112046"/>
    <w:rsid w:val="001121B0"/>
    <w:rsid w:val="00112F13"/>
    <w:rsid w:val="001135D3"/>
    <w:rsid w:val="00113F00"/>
    <w:rsid w:val="001150CA"/>
    <w:rsid w:val="00115211"/>
    <w:rsid w:val="00120C4F"/>
    <w:rsid w:val="00122A10"/>
    <w:rsid w:val="00123123"/>
    <w:rsid w:val="001237F5"/>
    <w:rsid w:val="0012483F"/>
    <w:rsid w:val="00127778"/>
    <w:rsid w:val="001305FA"/>
    <w:rsid w:val="00132CC1"/>
    <w:rsid w:val="00133FBE"/>
    <w:rsid w:val="00134FDC"/>
    <w:rsid w:val="0014172B"/>
    <w:rsid w:val="0014497A"/>
    <w:rsid w:val="001457F6"/>
    <w:rsid w:val="0014586C"/>
    <w:rsid w:val="001464C0"/>
    <w:rsid w:val="0014787E"/>
    <w:rsid w:val="00150E40"/>
    <w:rsid w:val="001513B4"/>
    <w:rsid w:val="00155830"/>
    <w:rsid w:val="00155B84"/>
    <w:rsid w:val="00163A8B"/>
    <w:rsid w:val="00163FE4"/>
    <w:rsid w:val="00164D42"/>
    <w:rsid w:val="0016627C"/>
    <w:rsid w:val="00167A9A"/>
    <w:rsid w:val="00170077"/>
    <w:rsid w:val="0017021F"/>
    <w:rsid w:val="00172B5E"/>
    <w:rsid w:val="0017366B"/>
    <w:rsid w:val="00173754"/>
    <w:rsid w:val="00173D06"/>
    <w:rsid w:val="001769F6"/>
    <w:rsid w:val="00180CD8"/>
    <w:rsid w:val="00181948"/>
    <w:rsid w:val="00182177"/>
    <w:rsid w:val="00182D51"/>
    <w:rsid w:val="00183AA9"/>
    <w:rsid w:val="00186F0E"/>
    <w:rsid w:val="00191E65"/>
    <w:rsid w:val="001934B8"/>
    <w:rsid w:val="0019470B"/>
    <w:rsid w:val="001962F1"/>
    <w:rsid w:val="001977C7"/>
    <w:rsid w:val="001A0DE7"/>
    <w:rsid w:val="001A1942"/>
    <w:rsid w:val="001A4DCE"/>
    <w:rsid w:val="001B107A"/>
    <w:rsid w:val="001B22E8"/>
    <w:rsid w:val="001B302B"/>
    <w:rsid w:val="001B34FA"/>
    <w:rsid w:val="001B3C8F"/>
    <w:rsid w:val="001B4E68"/>
    <w:rsid w:val="001B6F65"/>
    <w:rsid w:val="001C04C5"/>
    <w:rsid w:val="001C119D"/>
    <w:rsid w:val="001C1DAA"/>
    <w:rsid w:val="001C1F78"/>
    <w:rsid w:val="001C2BF4"/>
    <w:rsid w:val="001C4B53"/>
    <w:rsid w:val="001D2476"/>
    <w:rsid w:val="001D2D45"/>
    <w:rsid w:val="001D3E24"/>
    <w:rsid w:val="001E1C89"/>
    <w:rsid w:val="001E2316"/>
    <w:rsid w:val="001E330D"/>
    <w:rsid w:val="001E3CC4"/>
    <w:rsid w:val="001E4138"/>
    <w:rsid w:val="001E50CE"/>
    <w:rsid w:val="001E5F51"/>
    <w:rsid w:val="001E7538"/>
    <w:rsid w:val="001F054D"/>
    <w:rsid w:val="001F2B1B"/>
    <w:rsid w:val="001F2C36"/>
    <w:rsid w:val="001F408E"/>
    <w:rsid w:val="001F5045"/>
    <w:rsid w:val="0020098A"/>
    <w:rsid w:val="00202997"/>
    <w:rsid w:val="00203916"/>
    <w:rsid w:val="00206902"/>
    <w:rsid w:val="002123DC"/>
    <w:rsid w:val="00214632"/>
    <w:rsid w:val="0021662A"/>
    <w:rsid w:val="002175D3"/>
    <w:rsid w:val="0022147E"/>
    <w:rsid w:val="00222888"/>
    <w:rsid w:val="0022584D"/>
    <w:rsid w:val="002272D6"/>
    <w:rsid w:val="00227B3C"/>
    <w:rsid w:val="00231FF5"/>
    <w:rsid w:val="00233EAD"/>
    <w:rsid w:val="00233FB0"/>
    <w:rsid w:val="002345E0"/>
    <w:rsid w:val="0023647E"/>
    <w:rsid w:val="00236F92"/>
    <w:rsid w:val="00237334"/>
    <w:rsid w:val="0023748C"/>
    <w:rsid w:val="0024339C"/>
    <w:rsid w:val="00244F6A"/>
    <w:rsid w:val="0024600F"/>
    <w:rsid w:val="002504B2"/>
    <w:rsid w:val="00252B65"/>
    <w:rsid w:val="00253BC6"/>
    <w:rsid w:val="002541CA"/>
    <w:rsid w:val="00255C45"/>
    <w:rsid w:val="002568C9"/>
    <w:rsid w:val="00256BB5"/>
    <w:rsid w:val="00265522"/>
    <w:rsid w:val="002667D1"/>
    <w:rsid w:val="00273884"/>
    <w:rsid w:val="00275C39"/>
    <w:rsid w:val="00275CC6"/>
    <w:rsid w:val="00277A57"/>
    <w:rsid w:val="002811AE"/>
    <w:rsid w:val="002818A9"/>
    <w:rsid w:val="00283095"/>
    <w:rsid w:val="00284414"/>
    <w:rsid w:val="002855D0"/>
    <w:rsid w:val="0028597D"/>
    <w:rsid w:val="00286907"/>
    <w:rsid w:val="002908B2"/>
    <w:rsid w:val="0029133C"/>
    <w:rsid w:val="0029189A"/>
    <w:rsid w:val="00291D79"/>
    <w:rsid w:val="00294E14"/>
    <w:rsid w:val="00295924"/>
    <w:rsid w:val="0029599F"/>
    <w:rsid w:val="00296248"/>
    <w:rsid w:val="00296446"/>
    <w:rsid w:val="002A3F3A"/>
    <w:rsid w:val="002A448A"/>
    <w:rsid w:val="002A5001"/>
    <w:rsid w:val="002A5685"/>
    <w:rsid w:val="002B359A"/>
    <w:rsid w:val="002B4742"/>
    <w:rsid w:val="002B4F35"/>
    <w:rsid w:val="002B58C9"/>
    <w:rsid w:val="002B5D56"/>
    <w:rsid w:val="002B5E4E"/>
    <w:rsid w:val="002B685B"/>
    <w:rsid w:val="002B696B"/>
    <w:rsid w:val="002B6CB7"/>
    <w:rsid w:val="002B6ED9"/>
    <w:rsid w:val="002C046B"/>
    <w:rsid w:val="002C081A"/>
    <w:rsid w:val="002C17C6"/>
    <w:rsid w:val="002C436F"/>
    <w:rsid w:val="002C6941"/>
    <w:rsid w:val="002C6B57"/>
    <w:rsid w:val="002C6B80"/>
    <w:rsid w:val="002D2684"/>
    <w:rsid w:val="002D3978"/>
    <w:rsid w:val="002D3E13"/>
    <w:rsid w:val="002D49BE"/>
    <w:rsid w:val="002D4D96"/>
    <w:rsid w:val="002D50EF"/>
    <w:rsid w:val="002D5769"/>
    <w:rsid w:val="002D6C05"/>
    <w:rsid w:val="002D7739"/>
    <w:rsid w:val="002D77C3"/>
    <w:rsid w:val="002D7A00"/>
    <w:rsid w:val="002E0966"/>
    <w:rsid w:val="002E1B8F"/>
    <w:rsid w:val="002E1C94"/>
    <w:rsid w:val="002E30A2"/>
    <w:rsid w:val="002E49DA"/>
    <w:rsid w:val="002E4BEB"/>
    <w:rsid w:val="002E5344"/>
    <w:rsid w:val="002E6A5A"/>
    <w:rsid w:val="002E782C"/>
    <w:rsid w:val="002E7984"/>
    <w:rsid w:val="002F0D65"/>
    <w:rsid w:val="002F1245"/>
    <w:rsid w:val="002F1E93"/>
    <w:rsid w:val="002F264E"/>
    <w:rsid w:val="002F6105"/>
    <w:rsid w:val="002F665D"/>
    <w:rsid w:val="00300458"/>
    <w:rsid w:val="00300729"/>
    <w:rsid w:val="00301046"/>
    <w:rsid w:val="00301B78"/>
    <w:rsid w:val="00303D20"/>
    <w:rsid w:val="00307770"/>
    <w:rsid w:val="00310300"/>
    <w:rsid w:val="003120CD"/>
    <w:rsid w:val="00314640"/>
    <w:rsid w:val="00314732"/>
    <w:rsid w:val="00316334"/>
    <w:rsid w:val="00322B0B"/>
    <w:rsid w:val="0032468A"/>
    <w:rsid w:val="003255E6"/>
    <w:rsid w:val="003266CB"/>
    <w:rsid w:val="0033091A"/>
    <w:rsid w:val="00330E3E"/>
    <w:rsid w:val="003340E2"/>
    <w:rsid w:val="00334527"/>
    <w:rsid w:val="00334EC3"/>
    <w:rsid w:val="003350D9"/>
    <w:rsid w:val="0033548D"/>
    <w:rsid w:val="00337DAC"/>
    <w:rsid w:val="00337F86"/>
    <w:rsid w:val="00340DF7"/>
    <w:rsid w:val="00345163"/>
    <w:rsid w:val="00346CE0"/>
    <w:rsid w:val="00350873"/>
    <w:rsid w:val="00350DDA"/>
    <w:rsid w:val="0035137B"/>
    <w:rsid w:val="003520EF"/>
    <w:rsid w:val="0035263C"/>
    <w:rsid w:val="0035297E"/>
    <w:rsid w:val="00352AD8"/>
    <w:rsid w:val="0035300F"/>
    <w:rsid w:val="00354E3C"/>
    <w:rsid w:val="00355EE7"/>
    <w:rsid w:val="003608EC"/>
    <w:rsid w:val="0036095C"/>
    <w:rsid w:val="003648A2"/>
    <w:rsid w:val="0036492E"/>
    <w:rsid w:val="00364EF5"/>
    <w:rsid w:val="00370458"/>
    <w:rsid w:val="003707F6"/>
    <w:rsid w:val="00370993"/>
    <w:rsid w:val="00371AA8"/>
    <w:rsid w:val="00371EBA"/>
    <w:rsid w:val="0037255F"/>
    <w:rsid w:val="00372E9A"/>
    <w:rsid w:val="00374D74"/>
    <w:rsid w:val="00375769"/>
    <w:rsid w:val="0037661D"/>
    <w:rsid w:val="003775F6"/>
    <w:rsid w:val="0038141F"/>
    <w:rsid w:val="0038175D"/>
    <w:rsid w:val="003827FF"/>
    <w:rsid w:val="00383B0C"/>
    <w:rsid w:val="00383B56"/>
    <w:rsid w:val="00383D16"/>
    <w:rsid w:val="003864E1"/>
    <w:rsid w:val="00387DED"/>
    <w:rsid w:val="00390D2C"/>
    <w:rsid w:val="00391115"/>
    <w:rsid w:val="00393D32"/>
    <w:rsid w:val="0039431E"/>
    <w:rsid w:val="00395F85"/>
    <w:rsid w:val="00396400"/>
    <w:rsid w:val="00397AE5"/>
    <w:rsid w:val="003A02BE"/>
    <w:rsid w:val="003A0932"/>
    <w:rsid w:val="003A2A43"/>
    <w:rsid w:val="003A492C"/>
    <w:rsid w:val="003A4CA7"/>
    <w:rsid w:val="003A535D"/>
    <w:rsid w:val="003A5720"/>
    <w:rsid w:val="003A5744"/>
    <w:rsid w:val="003B15C5"/>
    <w:rsid w:val="003B48B2"/>
    <w:rsid w:val="003B4F07"/>
    <w:rsid w:val="003B56F4"/>
    <w:rsid w:val="003B5E72"/>
    <w:rsid w:val="003B647F"/>
    <w:rsid w:val="003B7386"/>
    <w:rsid w:val="003C102C"/>
    <w:rsid w:val="003C181A"/>
    <w:rsid w:val="003D2644"/>
    <w:rsid w:val="003D2F49"/>
    <w:rsid w:val="003D40FB"/>
    <w:rsid w:val="003D6847"/>
    <w:rsid w:val="003D68CA"/>
    <w:rsid w:val="003D72D0"/>
    <w:rsid w:val="003E02B8"/>
    <w:rsid w:val="003E0F48"/>
    <w:rsid w:val="003E2684"/>
    <w:rsid w:val="003E3887"/>
    <w:rsid w:val="003E4D82"/>
    <w:rsid w:val="003E5ECD"/>
    <w:rsid w:val="003E70DC"/>
    <w:rsid w:val="003F1BA6"/>
    <w:rsid w:val="003F3494"/>
    <w:rsid w:val="003F3FE2"/>
    <w:rsid w:val="003F57CE"/>
    <w:rsid w:val="00401625"/>
    <w:rsid w:val="004032DA"/>
    <w:rsid w:val="00404928"/>
    <w:rsid w:val="004055AE"/>
    <w:rsid w:val="004055B5"/>
    <w:rsid w:val="00406786"/>
    <w:rsid w:val="00407383"/>
    <w:rsid w:val="00407AE6"/>
    <w:rsid w:val="00407BE5"/>
    <w:rsid w:val="00411D5B"/>
    <w:rsid w:val="00415197"/>
    <w:rsid w:val="0041607E"/>
    <w:rsid w:val="00417040"/>
    <w:rsid w:val="00417CFB"/>
    <w:rsid w:val="0042056A"/>
    <w:rsid w:val="004249DB"/>
    <w:rsid w:val="00425F11"/>
    <w:rsid w:val="00427562"/>
    <w:rsid w:val="00430A79"/>
    <w:rsid w:val="004331CC"/>
    <w:rsid w:val="00440B79"/>
    <w:rsid w:val="0044223C"/>
    <w:rsid w:val="004423AA"/>
    <w:rsid w:val="00443F37"/>
    <w:rsid w:val="0044422D"/>
    <w:rsid w:val="0044467D"/>
    <w:rsid w:val="00444797"/>
    <w:rsid w:val="00445145"/>
    <w:rsid w:val="004456AC"/>
    <w:rsid w:val="00445BD6"/>
    <w:rsid w:val="004460F3"/>
    <w:rsid w:val="00446FA6"/>
    <w:rsid w:val="00447994"/>
    <w:rsid w:val="00451696"/>
    <w:rsid w:val="00451F74"/>
    <w:rsid w:val="0045453D"/>
    <w:rsid w:val="00455311"/>
    <w:rsid w:val="004556DF"/>
    <w:rsid w:val="00462487"/>
    <w:rsid w:val="004627A9"/>
    <w:rsid w:val="00463F3E"/>
    <w:rsid w:val="004645CB"/>
    <w:rsid w:val="004649D4"/>
    <w:rsid w:val="0047230B"/>
    <w:rsid w:val="00472C2F"/>
    <w:rsid w:val="00472F05"/>
    <w:rsid w:val="00474206"/>
    <w:rsid w:val="00474F60"/>
    <w:rsid w:val="00475A07"/>
    <w:rsid w:val="00475BE6"/>
    <w:rsid w:val="00477393"/>
    <w:rsid w:val="00480FB4"/>
    <w:rsid w:val="004833B0"/>
    <w:rsid w:val="004835A4"/>
    <w:rsid w:val="00484575"/>
    <w:rsid w:val="00484F0E"/>
    <w:rsid w:val="004853D5"/>
    <w:rsid w:val="00485AB4"/>
    <w:rsid w:val="00487EE5"/>
    <w:rsid w:val="0049015E"/>
    <w:rsid w:val="00490466"/>
    <w:rsid w:val="00490AFD"/>
    <w:rsid w:val="0049212F"/>
    <w:rsid w:val="00492216"/>
    <w:rsid w:val="0049303A"/>
    <w:rsid w:val="004932E6"/>
    <w:rsid w:val="00495F6A"/>
    <w:rsid w:val="00497B5F"/>
    <w:rsid w:val="004A00B7"/>
    <w:rsid w:val="004A019A"/>
    <w:rsid w:val="004A082A"/>
    <w:rsid w:val="004A1D96"/>
    <w:rsid w:val="004A2EC0"/>
    <w:rsid w:val="004A5A18"/>
    <w:rsid w:val="004B1943"/>
    <w:rsid w:val="004C15CC"/>
    <w:rsid w:val="004C1B5F"/>
    <w:rsid w:val="004C2709"/>
    <w:rsid w:val="004C664A"/>
    <w:rsid w:val="004C7E8D"/>
    <w:rsid w:val="004D0CD3"/>
    <w:rsid w:val="004D2527"/>
    <w:rsid w:val="004D2C20"/>
    <w:rsid w:val="004D4D25"/>
    <w:rsid w:val="004D5585"/>
    <w:rsid w:val="004D7F30"/>
    <w:rsid w:val="004E40BF"/>
    <w:rsid w:val="004E4325"/>
    <w:rsid w:val="004E5DCE"/>
    <w:rsid w:val="004E6735"/>
    <w:rsid w:val="004E6D64"/>
    <w:rsid w:val="004E7176"/>
    <w:rsid w:val="004E72A6"/>
    <w:rsid w:val="004F01B0"/>
    <w:rsid w:val="004F2583"/>
    <w:rsid w:val="004F2FAB"/>
    <w:rsid w:val="004F6198"/>
    <w:rsid w:val="005003CC"/>
    <w:rsid w:val="00501D71"/>
    <w:rsid w:val="0050275A"/>
    <w:rsid w:val="0050308E"/>
    <w:rsid w:val="005036BA"/>
    <w:rsid w:val="00503F73"/>
    <w:rsid w:val="005045F5"/>
    <w:rsid w:val="00507351"/>
    <w:rsid w:val="0051170A"/>
    <w:rsid w:val="005119A7"/>
    <w:rsid w:val="00511A86"/>
    <w:rsid w:val="00511D45"/>
    <w:rsid w:val="00512F83"/>
    <w:rsid w:val="00513206"/>
    <w:rsid w:val="005135E2"/>
    <w:rsid w:val="00514CF5"/>
    <w:rsid w:val="00515408"/>
    <w:rsid w:val="005155F6"/>
    <w:rsid w:val="00516915"/>
    <w:rsid w:val="00516EE6"/>
    <w:rsid w:val="005175D7"/>
    <w:rsid w:val="00521F6D"/>
    <w:rsid w:val="005223EB"/>
    <w:rsid w:val="00523430"/>
    <w:rsid w:val="00523F3C"/>
    <w:rsid w:val="00524C46"/>
    <w:rsid w:val="005264EE"/>
    <w:rsid w:val="005271CB"/>
    <w:rsid w:val="00534D47"/>
    <w:rsid w:val="00540757"/>
    <w:rsid w:val="00540BDC"/>
    <w:rsid w:val="00540F5F"/>
    <w:rsid w:val="005414DF"/>
    <w:rsid w:val="005452C3"/>
    <w:rsid w:val="00545DA6"/>
    <w:rsid w:val="00547B04"/>
    <w:rsid w:val="0055355D"/>
    <w:rsid w:val="00553CE9"/>
    <w:rsid w:val="00556E88"/>
    <w:rsid w:val="0055712B"/>
    <w:rsid w:val="00557178"/>
    <w:rsid w:val="005604F2"/>
    <w:rsid w:val="005607D3"/>
    <w:rsid w:val="00565590"/>
    <w:rsid w:val="00567AD5"/>
    <w:rsid w:val="005712AB"/>
    <w:rsid w:val="00572A06"/>
    <w:rsid w:val="00573FBB"/>
    <w:rsid w:val="00574F19"/>
    <w:rsid w:val="005820C9"/>
    <w:rsid w:val="00582DE0"/>
    <w:rsid w:val="005863DD"/>
    <w:rsid w:val="005867A4"/>
    <w:rsid w:val="00586CC2"/>
    <w:rsid w:val="00586F8F"/>
    <w:rsid w:val="005906F3"/>
    <w:rsid w:val="00591303"/>
    <w:rsid w:val="005919FA"/>
    <w:rsid w:val="00593AF2"/>
    <w:rsid w:val="00594258"/>
    <w:rsid w:val="00594CF4"/>
    <w:rsid w:val="005A3C55"/>
    <w:rsid w:val="005A4992"/>
    <w:rsid w:val="005A5273"/>
    <w:rsid w:val="005B08E6"/>
    <w:rsid w:val="005B0CA4"/>
    <w:rsid w:val="005B0D72"/>
    <w:rsid w:val="005B3B2C"/>
    <w:rsid w:val="005B3C10"/>
    <w:rsid w:val="005B4784"/>
    <w:rsid w:val="005B4835"/>
    <w:rsid w:val="005B52C4"/>
    <w:rsid w:val="005B7206"/>
    <w:rsid w:val="005C1D38"/>
    <w:rsid w:val="005C22B3"/>
    <w:rsid w:val="005C3BB3"/>
    <w:rsid w:val="005C7001"/>
    <w:rsid w:val="005C7C38"/>
    <w:rsid w:val="005D31CE"/>
    <w:rsid w:val="005D33F6"/>
    <w:rsid w:val="005D3905"/>
    <w:rsid w:val="005D3F62"/>
    <w:rsid w:val="005D3FA8"/>
    <w:rsid w:val="005D4848"/>
    <w:rsid w:val="005E0557"/>
    <w:rsid w:val="005E060A"/>
    <w:rsid w:val="005E07C2"/>
    <w:rsid w:val="005E14AA"/>
    <w:rsid w:val="005E17CA"/>
    <w:rsid w:val="005E3203"/>
    <w:rsid w:val="005E488E"/>
    <w:rsid w:val="005E52D2"/>
    <w:rsid w:val="005E58E6"/>
    <w:rsid w:val="005E651F"/>
    <w:rsid w:val="005E6EAC"/>
    <w:rsid w:val="005E7B22"/>
    <w:rsid w:val="005F19B7"/>
    <w:rsid w:val="005F35B7"/>
    <w:rsid w:val="005F3D11"/>
    <w:rsid w:val="005F4966"/>
    <w:rsid w:val="005F6463"/>
    <w:rsid w:val="005F7391"/>
    <w:rsid w:val="005F7D0B"/>
    <w:rsid w:val="006002F1"/>
    <w:rsid w:val="00602FBF"/>
    <w:rsid w:val="006033E2"/>
    <w:rsid w:val="00604CA8"/>
    <w:rsid w:val="00605019"/>
    <w:rsid w:val="00605FE4"/>
    <w:rsid w:val="00606A3D"/>
    <w:rsid w:val="00606DAB"/>
    <w:rsid w:val="00610C5F"/>
    <w:rsid w:val="00612328"/>
    <w:rsid w:val="0061239D"/>
    <w:rsid w:val="00612AB7"/>
    <w:rsid w:val="00613AE1"/>
    <w:rsid w:val="00613B69"/>
    <w:rsid w:val="00613C99"/>
    <w:rsid w:val="0061429A"/>
    <w:rsid w:val="00614801"/>
    <w:rsid w:val="006169A7"/>
    <w:rsid w:val="00616E7D"/>
    <w:rsid w:val="0062022F"/>
    <w:rsid w:val="0062033C"/>
    <w:rsid w:val="006235FF"/>
    <w:rsid w:val="006239F2"/>
    <w:rsid w:val="00626D7B"/>
    <w:rsid w:val="00627554"/>
    <w:rsid w:val="00627842"/>
    <w:rsid w:val="00631AB4"/>
    <w:rsid w:val="00631E13"/>
    <w:rsid w:val="00633112"/>
    <w:rsid w:val="00634B48"/>
    <w:rsid w:val="00637E54"/>
    <w:rsid w:val="00640633"/>
    <w:rsid w:val="006417BC"/>
    <w:rsid w:val="00642391"/>
    <w:rsid w:val="006441FB"/>
    <w:rsid w:val="006459AF"/>
    <w:rsid w:val="00645F2B"/>
    <w:rsid w:val="00647273"/>
    <w:rsid w:val="00647A2E"/>
    <w:rsid w:val="006503C5"/>
    <w:rsid w:val="00650874"/>
    <w:rsid w:val="00652716"/>
    <w:rsid w:val="0065488B"/>
    <w:rsid w:val="00654F24"/>
    <w:rsid w:val="00655692"/>
    <w:rsid w:val="006562A4"/>
    <w:rsid w:val="00657069"/>
    <w:rsid w:val="00657A4A"/>
    <w:rsid w:val="006627D1"/>
    <w:rsid w:val="006636CC"/>
    <w:rsid w:val="00665013"/>
    <w:rsid w:val="00665B5E"/>
    <w:rsid w:val="00665DD6"/>
    <w:rsid w:val="00666E6D"/>
    <w:rsid w:val="00667F92"/>
    <w:rsid w:val="00670265"/>
    <w:rsid w:val="006704AC"/>
    <w:rsid w:val="006714E4"/>
    <w:rsid w:val="00671773"/>
    <w:rsid w:val="006731E5"/>
    <w:rsid w:val="006737D4"/>
    <w:rsid w:val="00673C64"/>
    <w:rsid w:val="0067580A"/>
    <w:rsid w:val="00675947"/>
    <w:rsid w:val="00680BEC"/>
    <w:rsid w:val="00682D1A"/>
    <w:rsid w:val="00687B34"/>
    <w:rsid w:val="006932A5"/>
    <w:rsid w:val="00696214"/>
    <w:rsid w:val="006977E2"/>
    <w:rsid w:val="006A0247"/>
    <w:rsid w:val="006A1B15"/>
    <w:rsid w:val="006A3A13"/>
    <w:rsid w:val="006A50AA"/>
    <w:rsid w:val="006A66C5"/>
    <w:rsid w:val="006B1C22"/>
    <w:rsid w:val="006B2C0A"/>
    <w:rsid w:val="006B3956"/>
    <w:rsid w:val="006B452C"/>
    <w:rsid w:val="006B48E4"/>
    <w:rsid w:val="006B57A9"/>
    <w:rsid w:val="006B5BE4"/>
    <w:rsid w:val="006B6728"/>
    <w:rsid w:val="006B72DD"/>
    <w:rsid w:val="006B751E"/>
    <w:rsid w:val="006B7580"/>
    <w:rsid w:val="006B799F"/>
    <w:rsid w:val="006C1151"/>
    <w:rsid w:val="006C1B51"/>
    <w:rsid w:val="006C2991"/>
    <w:rsid w:val="006C50E1"/>
    <w:rsid w:val="006C5416"/>
    <w:rsid w:val="006C5485"/>
    <w:rsid w:val="006C692F"/>
    <w:rsid w:val="006C6D2D"/>
    <w:rsid w:val="006C765A"/>
    <w:rsid w:val="006D035A"/>
    <w:rsid w:val="006D2041"/>
    <w:rsid w:val="006D22BE"/>
    <w:rsid w:val="006D2A20"/>
    <w:rsid w:val="006D2DBF"/>
    <w:rsid w:val="006D3128"/>
    <w:rsid w:val="006D3BF9"/>
    <w:rsid w:val="006D5CF7"/>
    <w:rsid w:val="006E025D"/>
    <w:rsid w:val="006E0319"/>
    <w:rsid w:val="006E1032"/>
    <w:rsid w:val="006E2026"/>
    <w:rsid w:val="006E2E4C"/>
    <w:rsid w:val="006E34F2"/>
    <w:rsid w:val="006E53EF"/>
    <w:rsid w:val="006E6826"/>
    <w:rsid w:val="006E71A3"/>
    <w:rsid w:val="006E7A06"/>
    <w:rsid w:val="006F421C"/>
    <w:rsid w:val="006F4E8D"/>
    <w:rsid w:val="006F5702"/>
    <w:rsid w:val="006F5709"/>
    <w:rsid w:val="006F6D9A"/>
    <w:rsid w:val="006F6F84"/>
    <w:rsid w:val="0070232E"/>
    <w:rsid w:val="0070278F"/>
    <w:rsid w:val="00703139"/>
    <w:rsid w:val="007041B5"/>
    <w:rsid w:val="0070481E"/>
    <w:rsid w:val="00704C5B"/>
    <w:rsid w:val="00705A78"/>
    <w:rsid w:val="00705BA6"/>
    <w:rsid w:val="007074AB"/>
    <w:rsid w:val="007074F1"/>
    <w:rsid w:val="00710037"/>
    <w:rsid w:val="0071151B"/>
    <w:rsid w:val="0071382A"/>
    <w:rsid w:val="0071384B"/>
    <w:rsid w:val="007157AD"/>
    <w:rsid w:val="0071698A"/>
    <w:rsid w:val="00720E27"/>
    <w:rsid w:val="007212AF"/>
    <w:rsid w:val="00721770"/>
    <w:rsid w:val="007234FF"/>
    <w:rsid w:val="00725753"/>
    <w:rsid w:val="00725A7B"/>
    <w:rsid w:val="00731289"/>
    <w:rsid w:val="0073417E"/>
    <w:rsid w:val="007342E1"/>
    <w:rsid w:val="00734364"/>
    <w:rsid w:val="007353AC"/>
    <w:rsid w:val="00735807"/>
    <w:rsid w:val="00735823"/>
    <w:rsid w:val="007363A7"/>
    <w:rsid w:val="007374C6"/>
    <w:rsid w:val="00737838"/>
    <w:rsid w:val="007458D1"/>
    <w:rsid w:val="007465FF"/>
    <w:rsid w:val="00747F18"/>
    <w:rsid w:val="007517FF"/>
    <w:rsid w:val="00751A8A"/>
    <w:rsid w:val="00751E8B"/>
    <w:rsid w:val="00754D62"/>
    <w:rsid w:val="007551DA"/>
    <w:rsid w:val="00765712"/>
    <w:rsid w:val="007713E4"/>
    <w:rsid w:val="0077294D"/>
    <w:rsid w:val="00773299"/>
    <w:rsid w:val="00773B37"/>
    <w:rsid w:val="0077463C"/>
    <w:rsid w:val="0077513A"/>
    <w:rsid w:val="0077567C"/>
    <w:rsid w:val="0077755D"/>
    <w:rsid w:val="00786E2D"/>
    <w:rsid w:val="00791E4F"/>
    <w:rsid w:val="00792C77"/>
    <w:rsid w:val="007934F3"/>
    <w:rsid w:val="00793BEE"/>
    <w:rsid w:val="007943ED"/>
    <w:rsid w:val="0079560B"/>
    <w:rsid w:val="00795612"/>
    <w:rsid w:val="00797A7F"/>
    <w:rsid w:val="007A2150"/>
    <w:rsid w:val="007A2DF6"/>
    <w:rsid w:val="007A3581"/>
    <w:rsid w:val="007A3A14"/>
    <w:rsid w:val="007A3E98"/>
    <w:rsid w:val="007A55A7"/>
    <w:rsid w:val="007A5D9B"/>
    <w:rsid w:val="007A610E"/>
    <w:rsid w:val="007A639B"/>
    <w:rsid w:val="007A76B3"/>
    <w:rsid w:val="007B0C96"/>
    <w:rsid w:val="007B2461"/>
    <w:rsid w:val="007B3498"/>
    <w:rsid w:val="007B3CA1"/>
    <w:rsid w:val="007B4B20"/>
    <w:rsid w:val="007B7FCA"/>
    <w:rsid w:val="007C30E6"/>
    <w:rsid w:val="007C48A2"/>
    <w:rsid w:val="007C5784"/>
    <w:rsid w:val="007C57E3"/>
    <w:rsid w:val="007C58AC"/>
    <w:rsid w:val="007D13C2"/>
    <w:rsid w:val="007D23BC"/>
    <w:rsid w:val="007D5F6A"/>
    <w:rsid w:val="007D76B7"/>
    <w:rsid w:val="007D7CAF"/>
    <w:rsid w:val="007E0164"/>
    <w:rsid w:val="007E1177"/>
    <w:rsid w:val="007E4354"/>
    <w:rsid w:val="007E4FCB"/>
    <w:rsid w:val="007E7EAA"/>
    <w:rsid w:val="007F2A7B"/>
    <w:rsid w:val="007F4570"/>
    <w:rsid w:val="007F57E2"/>
    <w:rsid w:val="007F5F78"/>
    <w:rsid w:val="007F6125"/>
    <w:rsid w:val="007F6ABB"/>
    <w:rsid w:val="007F7E12"/>
    <w:rsid w:val="008002FB"/>
    <w:rsid w:val="00801209"/>
    <w:rsid w:val="00801FBE"/>
    <w:rsid w:val="008030E1"/>
    <w:rsid w:val="00804F7E"/>
    <w:rsid w:val="008068B4"/>
    <w:rsid w:val="008079B3"/>
    <w:rsid w:val="00807AD1"/>
    <w:rsid w:val="00810960"/>
    <w:rsid w:val="0081145D"/>
    <w:rsid w:val="0081175E"/>
    <w:rsid w:val="008164AD"/>
    <w:rsid w:val="00816F05"/>
    <w:rsid w:val="00820238"/>
    <w:rsid w:val="008204D6"/>
    <w:rsid w:val="0082202F"/>
    <w:rsid w:val="008234E1"/>
    <w:rsid w:val="00824F98"/>
    <w:rsid w:val="00825DA8"/>
    <w:rsid w:val="00827091"/>
    <w:rsid w:val="0083161C"/>
    <w:rsid w:val="00832013"/>
    <w:rsid w:val="00832679"/>
    <w:rsid w:val="00834C37"/>
    <w:rsid w:val="008364E1"/>
    <w:rsid w:val="00837C69"/>
    <w:rsid w:val="00840F7A"/>
    <w:rsid w:val="008445AE"/>
    <w:rsid w:val="00845204"/>
    <w:rsid w:val="00845686"/>
    <w:rsid w:val="00851259"/>
    <w:rsid w:val="00854709"/>
    <w:rsid w:val="008562B2"/>
    <w:rsid w:val="00856EEF"/>
    <w:rsid w:val="00857072"/>
    <w:rsid w:val="00862633"/>
    <w:rsid w:val="00863F54"/>
    <w:rsid w:val="008642E9"/>
    <w:rsid w:val="008644A3"/>
    <w:rsid w:val="00864C14"/>
    <w:rsid w:val="00865C1E"/>
    <w:rsid w:val="00866049"/>
    <w:rsid w:val="0086679D"/>
    <w:rsid w:val="008674DB"/>
    <w:rsid w:val="008676D3"/>
    <w:rsid w:val="00870B03"/>
    <w:rsid w:val="00871029"/>
    <w:rsid w:val="008722D3"/>
    <w:rsid w:val="00872805"/>
    <w:rsid w:val="00873820"/>
    <w:rsid w:val="00873B5B"/>
    <w:rsid w:val="00873DDC"/>
    <w:rsid w:val="00875D40"/>
    <w:rsid w:val="00876923"/>
    <w:rsid w:val="008774A9"/>
    <w:rsid w:val="00877560"/>
    <w:rsid w:val="00881B62"/>
    <w:rsid w:val="00882180"/>
    <w:rsid w:val="00882EA3"/>
    <w:rsid w:val="00884B81"/>
    <w:rsid w:val="00884E0A"/>
    <w:rsid w:val="008874D0"/>
    <w:rsid w:val="0089109A"/>
    <w:rsid w:val="00891ADF"/>
    <w:rsid w:val="00894E79"/>
    <w:rsid w:val="0089635D"/>
    <w:rsid w:val="008965F7"/>
    <w:rsid w:val="00896669"/>
    <w:rsid w:val="00896BFA"/>
    <w:rsid w:val="008971B6"/>
    <w:rsid w:val="00897264"/>
    <w:rsid w:val="00897C9A"/>
    <w:rsid w:val="008A033F"/>
    <w:rsid w:val="008A0555"/>
    <w:rsid w:val="008A09D8"/>
    <w:rsid w:val="008A0DBA"/>
    <w:rsid w:val="008A1FCC"/>
    <w:rsid w:val="008A30B7"/>
    <w:rsid w:val="008A4DBA"/>
    <w:rsid w:val="008A5200"/>
    <w:rsid w:val="008A5C6A"/>
    <w:rsid w:val="008A5FD1"/>
    <w:rsid w:val="008A69EF"/>
    <w:rsid w:val="008A7D99"/>
    <w:rsid w:val="008B2B34"/>
    <w:rsid w:val="008B2FE4"/>
    <w:rsid w:val="008B475C"/>
    <w:rsid w:val="008B6829"/>
    <w:rsid w:val="008B6BFC"/>
    <w:rsid w:val="008B7DAA"/>
    <w:rsid w:val="008B7F20"/>
    <w:rsid w:val="008C2DF8"/>
    <w:rsid w:val="008C3556"/>
    <w:rsid w:val="008C35AA"/>
    <w:rsid w:val="008C5B4E"/>
    <w:rsid w:val="008C6008"/>
    <w:rsid w:val="008C6A96"/>
    <w:rsid w:val="008D30E6"/>
    <w:rsid w:val="008D35D7"/>
    <w:rsid w:val="008D3E5E"/>
    <w:rsid w:val="008D45E4"/>
    <w:rsid w:val="008D47CF"/>
    <w:rsid w:val="008D4F5D"/>
    <w:rsid w:val="008D61AD"/>
    <w:rsid w:val="008D6E8F"/>
    <w:rsid w:val="008D7315"/>
    <w:rsid w:val="008D7B5F"/>
    <w:rsid w:val="008E014E"/>
    <w:rsid w:val="008E3271"/>
    <w:rsid w:val="008F0A54"/>
    <w:rsid w:val="008F320A"/>
    <w:rsid w:val="008F435F"/>
    <w:rsid w:val="008F511A"/>
    <w:rsid w:val="008F5A90"/>
    <w:rsid w:val="008F6147"/>
    <w:rsid w:val="008F7B1E"/>
    <w:rsid w:val="00900B3B"/>
    <w:rsid w:val="00901744"/>
    <w:rsid w:val="00902019"/>
    <w:rsid w:val="009032B4"/>
    <w:rsid w:val="00904E86"/>
    <w:rsid w:val="00904F13"/>
    <w:rsid w:val="009057BC"/>
    <w:rsid w:val="00907D44"/>
    <w:rsid w:val="0091297C"/>
    <w:rsid w:val="00915150"/>
    <w:rsid w:val="00916650"/>
    <w:rsid w:val="00916805"/>
    <w:rsid w:val="00920006"/>
    <w:rsid w:val="00920BBD"/>
    <w:rsid w:val="00921882"/>
    <w:rsid w:val="009222A4"/>
    <w:rsid w:val="00923A01"/>
    <w:rsid w:val="00923A5E"/>
    <w:rsid w:val="0092443B"/>
    <w:rsid w:val="00924605"/>
    <w:rsid w:val="0092627C"/>
    <w:rsid w:val="00926363"/>
    <w:rsid w:val="009273A6"/>
    <w:rsid w:val="009274F0"/>
    <w:rsid w:val="00930013"/>
    <w:rsid w:val="00931660"/>
    <w:rsid w:val="00931A8C"/>
    <w:rsid w:val="0093336F"/>
    <w:rsid w:val="00935F49"/>
    <w:rsid w:val="00941592"/>
    <w:rsid w:val="00943097"/>
    <w:rsid w:val="0094565E"/>
    <w:rsid w:val="009506D3"/>
    <w:rsid w:val="00951167"/>
    <w:rsid w:val="009528E9"/>
    <w:rsid w:val="00953725"/>
    <w:rsid w:val="009552CE"/>
    <w:rsid w:val="00955C36"/>
    <w:rsid w:val="00955EE7"/>
    <w:rsid w:val="009639E9"/>
    <w:rsid w:val="00967E85"/>
    <w:rsid w:val="00971C77"/>
    <w:rsid w:val="00971DF3"/>
    <w:rsid w:val="00972BAB"/>
    <w:rsid w:val="00972BD4"/>
    <w:rsid w:val="00973694"/>
    <w:rsid w:val="00975F7B"/>
    <w:rsid w:val="00981556"/>
    <w:rsid w:val="00981689"/>
    <w:rsid w:val="00982C6B"/>
    <w:rsid w:val="00983193"/>
    <w:rsid w:val="00983EC5"/>
    <w:rsid w:val="0098475F"/>
    <w:rsid w:val="00984FB9"/>
    <w:rsid w:val="00985AEC"/>
    <w:rsid w:val="0099024A"/>
    <w:rsid w:val="009916E6"/>
    <w:rsid w:val="0099287C"/>
    <w:rsid w:val="0099456E"/>
    <w:rsid w:val="00994EB0"/>
    <w:rsid w:val="00996F43"/>
    <w:rsid w:val="009A3FCD"/>
    <w:rsid w:val="009A435C"/>
    <w:rsid w:val="009A4AC8"/>
    <w:rsid w:val="009A657E"/>
    <w:rsid w:val="009A6600"/>
    <w:rsid w:val="009A6AF0"/>
    <w:rsid w:val="009A6BBD"/>
    <w:rsid w:val="009B0FB3"/>
    <w:rsid w:val="009B1B49"/>
    <w:rsid w:val="009B2379"/>
    <w:rsid w:val="009B27C9"/>
    <w:rsid w:val="009B50EA"/>
    <w:rsid w:val="009B6158"/>
    <w:rsid w:val="009C380B"/>
    <w:rsid w:val="009C699C"/>
    <w:rsid w:val="009D1D3D"/>
    <w:rsid w:val="009D227F"/>
    <w:rsid w:val="009D2BE6"/>
    <w:rsid w:val="009D2CA6"/>
    <w:rsid w:val="009D37C0"/>
    <w:rsid w:val="009D5C3A"/>
    <w:rsid w:val="009D60E1"/>
    <w:rsid w:val="009D628C"/>
    <w:rsid w:val="009D7B68"/>
    <w:rsid w:val="009D7DFB"/>
    <w:rsid w:val="009E07C6"/>
    <w:rsid w:val="009E446A"/>
    <w:rsid w:val="009E4BB5"/>
    <w:rsid w:val="009E4C1A"/>
    <w:rsid w:val="009E62D8"/>
    <w:rsid w:val="009E6832"/>
    <w:rsid w:val="009F1257"/>
    <w:rsid w:val="009F1BE4"/>
    <w:rsid w:val="009F2EDF"/>
    <w:rsid w:val="009F3FB4"/>
    <w:rsid w:val="009F4FE4"/>
    <w:rsid w:val="009F5190"/>
    <w:rsid w:val="009F6571"/>
    <w:rsid w:val="009F6583"/>
    <w:rsid w:val="00A02147"/>
    <w:rsid w:val="00A04940"/>
    <w:rsid w:val="00A0688E"/>
    <w:rsid w:val="00A06A2B"/>
    <w:rsid w:val="00A06FBC"/>
    <w:rsid w:val="00A15100"/>
    <w:rsid w:val="00A15DA6"/>
    <w:rsid w:val="00A1648B"/>
    <w:rsid w:val="00A16CFE"/>
    <w:rsid w:val="00A22795"/>
    <w:rsid w:val="00A23D24"/>
    <w:rsid w:val="00A24107"/>
    <w:rsid w:val="00A24D8A"/>
    <w:rsid w:val="00A26D19"/>
    <w:rsid w:val="00A30931"/>
    <w:rsid w:val="00A30953"/>
    <w:rsid w:val="00A317DB"/>
    <w:rsid w:val="00A32312"/>
    <w:rsid w:val="00A32BFB"/>
    <w:rsid w:val="00A33F6D"/>
    <w:rsid w:val="00A34BCC"/>
    <w:rsid w:val="00A34DF2"/>
    <w:rsid w:val="00A35E6B"/>
    <w:rsid w:val="00A370AE"/>
    <w:rsid w:val="00A42259"/>
    <w:rsid w:val="00A45188"/>
    <w:rsid w:val="00A457B1"/>
    <w:rsid w:val="00A458C7"/>
    <w:rsid w:val="00A4609F"/>
    <w:rsid w:val="00A46D61"/>
    <w:rsid w:val="00A503A3"/>
    <w:rsid w:val="00A511CE"/>
    <w:rsid w:val="00A518DC"/>
    <w:rsid w:val="00A53DE1"/>
    <w:rsid w:val="00A545A3"/>
    <w:rsid w:val="00A55914"/>
    <w:rsid w:val="00A56CE3"/>
    <w:rsid w:val="00A57FF4"/>
    <w:rsid w:val="00A60DAC"/>
    <w:rsid w:val="00A612BE"/>
    <w:rsid w:val="00A6155D"/>
    <w:rsid w:val="00A62736"/>
    <w:rsid w:val="00A6601A"/>
    <w:rsid w:val="00A67E09"/>
    <w:rsid w:val="00A7065D"/>
    <w:rsid w:val="00A70975"/>
    <w:rsid w:val="00A70B00"/>
    <w:rsid w:val="00A70B56"/>
    <w:rsid w:val="00A70CC2"/>
    <w:rsid w:val="00A70E9E"/>
    <w:rsid w:val="00A72DCE"/>
    <w:rsid w:val="00A75643"/>
    <w:rsid w:val="00A76B1A"/>
    <w:rsid w:val="00A779F8"/>
    <w:rsid w:val="00A802AE"/>
    <w:rsid w:val="00A80B9C"/>
    <w:rsid w:val="00A82B3E"/>
    <w:rsid w:val="00A82CA9"/>
    <w:rsid w:val="00A833B0"/>
    <w:rsid w:val="00A83B40"/>
    <w:rsid w:val="00A83F67"/>
    <w:rsid w:val="00A8405C"/>
    <w:rsid w:val="00A8410D"/>
    <w:rsid w:val="00A8518C"/>
    <w:rsid w:val="00A918AE"/>
    <w:rsid w:val="00A9246E"/>
    <w:rsid w:val="00A924AC"/>
    <w:rsid w:val="00A93543"/>
    <w:rsid w:val="00A94F4A"/>
    <w:rsid w:val="00A96F02"/>
    <w:rsid w:val="00AA1142"/>
    <w:rsid w:val="00AA2E8F"/>
    <w:rsid w:val="00AA51DE"/>
    <w:rsid w:val="00AA6EEF"/>
    <w:rsid w:val="00AA71C3"/>
    <w:rsid w:val="00AA784C"/>
    <w:rsid w:val="00AB23FC"/>
    <w:rsid w:val="00AB4562"/>
    <w:rsid w:val="00AB638A"/>
    <w:rsid w:val="00AC0782"/>
    <w:rsid w:val="00AC1E56"/>
    <w:rsid w:val="00AC2592"/>
    <w:rsid w:val="00AC27EC"/>
    <w:rsid w:val="00AC2D1A"/>
    <w:rsid w:val="00AC3BFD"/>
    <w:rsid w:val="00AC4AE7"/>
    <w:rsid w:val="00AC5205"/>
    <w:rsid w:val="00AD000A"/>
    <w:rsid w:val="00AD1632"/>
    <w:rsid w:val="00AD19E1"/>
    <w:rsid w:val="00AD2901"/>
    <w:rsid w:val="00AD3B05"/>
    <w:rsid w:val="00AD50D1"/>
    <w:rsid w:val="00AD55AC"/>
    <w:rsid w:val="00AD601E"/>
    <w:rsid w:val="00AD6452"/>
    <w:rsid w:val="00AE05D6"/>
    <w:rsid w:val="00AE0E0B"/>
    <w:rsid w:val="00AE49CF"/>
    <w:rsid w:val="00AE5B57"/>
    <w:rsid w:val="00AE6156"/>
    <w:rsid w:val="00AF23BC"/>
    <w:rsid w:val="00AF2446"/>
    <w:rsid w:val="00AF42B0"/>
    <w:rsid w:val="00AF6199"/>
    <w:rsid w:val="00AF7F75"/>
    <w:rsid w:val="00B00155"/>
    <w:rsid w:val="00B00B3B"/>
    <w:rsid w:val="00B01536"/>
    <w:rsid w:val="00B015BF"/>
    <w:rsid w:val="00B021F6"/>
    <w:rsid w:val="00B02A1A"/>
    <w:rsid w:val="00B02B1A"/>
    <w:rsid w:val="00B064A0"/>
    <w:rsid w:val="00B06A3A"/>
    <w:rsid w:val="00B06D14"/>
    <w:rsid w:val="00B146EC"/>
    <w:rsid w:val="00B152C1"/>
    <w:rsid w:val="00B1619A"/>
    <w:rsid w:val="00B1755D"/>
    <w:rsid w:val="00B176A5"/>
    <w:rsid w:val="00B207CE"/>
    <w:rsid w:val="00B21804"/>
    <w:rsid w:val="00B2264D"/>
    <w:rsid w:val="00B23447"/>
    <w:rsid w:val="00B24A3B"/>
    <w:rsid w:val="00B25669"/>
    <w:rsid w:val="00B25976"/>
    <w:rsid w:val="00B26238"/>
    <w:rsid w:val="00B329FA"/>
    <w:rsid w:val="00B32E23"/>
    <w:rsid w:val="00B3460E"/>
    <w:rsid w:val="00B37AE3"/>
    <w:rsid w:val="00B416FA"/>
    <w:rsid w:val="00B42203"/>
    <w:rsid w:val="00B44471"/>
    <w:rsid w:val="00B44953"/>
    <w:rsid w:val="00B50243"/>
    <w:rsid w:val="00B51A76"/>
    <w:rsid w:val="00B5544F"/>
    <w:rsid w:val="00B5642F"/>
    <w:rsid w:val="00B56A39"/>
    <w:rsid w:val="00B61BE8"/>
    <w:rsid w:val="00B62E02"/>
    <w:rsid w:val="00B65C50"/>
    <w:rsid w:val="00B70972"/>
    <w:rsid w:val="00B71909"/>
    <w:rsid w:val="00B720A2"/>
    <w:rsid w:val="00B729EC"/>
    <w:rsid w:val="00B752AB"/>
    <w:rsid w:val="00B76682"/>
    <w:rsid w:val="00B76B71"/>
    <w:rsid w:val="00B76BC4"/>
    <w:rsid w:val="00B777B4"/>
    <w:rsid w:val="00B80AAC"/>
    <w:rsid w:val="00B81597"/>
    <w:rsid w:val="00B82474"/>
    <w:rsid w:val="00B82A2D"/>
    <w:rsid w:val="00B86425"/>
    <w:rsid w:val="00B872A8"/>
    <w:rsid w:val="00B87D94"/>
    <w:rsid w:val="00B90806"/>
    <w:rsid w:val="00B92016"/>
    <w:rsid w:val="00B95043"/>
    <w:rsid w:val="00B97ACC"/>
    <w:rsid w:val="00B97F9D"/>
    <w:rsid w:val="00BA1467"/>
    <w:rsid w:val="00BA1953"/>
    <w:rsid w:val="00BA1A03"/>
    <w:rsid w:val="00BA5245"/>
    <w:rsid w:val="00BA6564"/>
    <w:rsid w:val="00BA6824"/>
    <w:rsid w:val="00BB0392"/>
    <w:rsid w:val="00BB0FCC"/>
    <w:rsid w:val="00BB15E0"/>
    <w:rsid w:val="00BB4082"/>
    <w:rsid w:val="00BC228B"/>
    <w:rsid w:val="00BC277F"/>
    <w:rsid w:val="00BC2EDC"/>
    <w:rsid w:val="00BC3362"/>
    <w:rsid w:val="00BC3BBB"/>
    <w:rsid w:val="00BC42C5"/>
    <w:rsid w:val="00BC4616"/>
    <w:rsid w:val="00BC4A6A"/>
    <w:rsid w:val="00BC515D"/>
    <w:rsid w:val="00BC5DC5"/>
    <w:rsid w:val="00BC78AC"/>
    <w:rsid w:val="00BC7D7E"/>
    <w:rsid w:val="00BD2B09"/>
    <w:rsid w:val="00BD2B60"/>
    <w:rsid w:val="00BD4E2E"/>
    <w:rsid w:val="00BD5AF0"/>
    <w:rsid w:val="00BD71B4"/>
    <w:rsid w:val="00BE00CE"/>
    <w:rsid w:val="00BE04A4"/>
    <w:rsid w:val="00BE1DF9"/>
    <w:rsid w:val="00BE20D1"/>
    <w:rsid w:val="00BE2803"/>
    <w:rsid w:val="00BE331A"/>
    <w:rsid w:val="00BE371E"/>
    <w:rsid w:val="00BE67F4"/>
    <w:rsid w:val="00BE6BA1"/>
    <w:rsid w:val="00BF16A8"/>
    <w:rsid w:val="00BF5529"/>
    <w:rsid w:val="00BF7B60"/>
    <w:rsid w:val="00BF7C55"/>
    <w:rsid w:val="00C03CA3"/>
    <w:rsid w:val="00C078CF"/>
    <w:rsid w:val="00C07B6E"/>
    <w:rsid w:val="00C10758"/>
    <w:rsid w:val="00C10E78"/>
    <w:rsid w:val="00C1172F"/>
    <w:rsid w:val="00C12630"/>
    <w:rsid w:val="00C144BE"/>
    <w:rsid w:val="00C14608"/>
    <w:rsid w:val="00C15975"/>
    <w:rsid w:val="00C16E84"/>
    <w:rsid w:val="00C2002B"/>
    <w:rsid w:val="00C218A7"/>
    <w:rsid w:val="00C226BC"/>
    <w:rsid w:val="00C22FCF"/>
    <w:rsid w:val="00C248F5"/>
    <w:rsid w:val="00C25E19"/>
    <w:rsid w:val="00C27B0E"/>
    <w:rsid w:val="00C32F12"/>
    <w:rsid w:val="00C33B22"/>
    <w:rsid w:val="00C36923"/>
    <w:rsid w:val="00C37830"/>
    <w:rsid w:val="00C41859"/>
    <w:rsid w:val="00C41CCD"/>
    <w:rsid w:val="00C430A0"/>
    <w:rsid w:val="00C438A5"/>
    <w:rsid w:val="00C45B97"/>
    <w:rsid w:val="00C461C9"/>
    <w:rsid w:val="00C463FA"/>
    <w:rsid w:val="00C51633"/>
    <w:rsid w:val="00C51A78"/>
    <w:rsid w:val="00C52739"/>
    <w:rsid w:val="00C574AA"/>
    <w:rsid w:val="00C57710"/>
    <w:rsid w:val="00C57B61"/>
    <w:rsid w:val="00C57FF3"/>
    <w:rsid w:val="00C6088A"/>
    <w:rsid w:val="00C60941"/>
    <w:rsid w:val="00C620E0"/>
    <w:rsid w:val="00C63972"/>
    <w:rsid w:val="00C6709B"/>
    <w:rsid w:val="00C6782B"/>
    <w:rsid w:val="00C71147"/>
    <w:rsid w:val="00C71570"/>
    <w:rsid w:val="00C73703"/>
    <w:rsid w:val="00C73B43"/>
    <w:rsid w:val="00C74861"/>
    <w:rsid w:val="00C748BB"/>
    <w:rsid w:val="00C7501F"/>
    <w:rsid w:val="00C757FC"/>
    <w:rsid w:val="00C77198"/>
    <w:rsid w:val="00C771E0"/>
    <w:rsid w:val="00C773B8"/>
    <w:rsid w:val="00C80254"/>
    <w:rsid w:val="00C80D4B"/>
    <w:rsid w:val="00C81848"/>
    <w:rsid w:val="00C82057"/>
    <w:rsid w:val="00C82312"/>
    <w:rsid w:val="00C82F55"/>
    <w:rsid w:val="00C8506D"/>
    <w:rsid w:val="00C857A4"/>
    <w:rsid w:val="00C86D08"/>
    <w:rsid w:val="00C9130C"/>
    <w:rsid w:val="00C91D38"/>
    <w:rsid w:val="00C937C7"/>
    <w:rsid w:val="00C96738"/>
    <w:rsid w:val="00C96FB4"/>
    <w:rsid w:val="00CA0C20"/>
    <w:rsid w:val="00CA3516"/>
    <w:rsid w:val="00CA380E"/>
    <w:rsid w:val="00CA3AEE"/>
    <w:rsid w:val="00CA3E76"/>
    <w:rsid w:val="00CA4308"/>
    <w:rsid w:val="00CA6B5B"/>
    <w:rsid w:val="00CA73F1"/>
    <w:rsid w:val="00CA7890"/>
    <w:rsid w:val="00CB13A4"/>
    <w:rsid w:val="00CB2FAB"/>
    <w:rsid w:val="00CB3705"/>
    <w:rsid w:val="00CB3A42"/>
    <w:rsid w:val="00CB3EAB"/>
    <w:rsid w:val="00CB469D"/>
    <w:rsid w:val="00CB5F99"/>
    <w:rsid w:val="00CB64F0"/>
    <w:rsid w:val="00CB660A"/>
    <w:rsid w:val="00CC01FA"/>
    <w:rsid w:val="00CC0F37"/>
    <w:rsid w:val="00CC15E1"/>
    <w:rsid w:val="00CC28E5"/>
    <w:rsid w:val="00CC2E94"/>
    <w:rsid w:val="00CC3AA4"/>
    <w:rsid w:val="00CC4B3A"/>
    <w:rsid w:val="00CC613E"/>
    <w:rsid w:val="00CC6399"/>
    <w:rsid w:val="00CC651D"/>
    <w:rsid w:val="00CC7040"/>
    <w:rsid w:val="00CC708C"/>
    <w:rsid w:val="00CD1101"/>
    <w:rsid w:val="00CD29C6"/>
    <w:rsid w:val="00CD4794"/>
    <w:rsid w:val="00CD551C"/>
    <w:rsid w:val="00CD67FE"/>
    <w:rsid w:val="00CD6E89"/>
    <w:rsid w:val="00CE17FB"/>
    <w:rsid w:val="00CE1905"/>
    <w:rsid w:val="00CE22E0"/>
    <w:rsid w:val="00CE3E2B"/>
    <w:rsid w:val="00CE4DF4"/>
    <w:rsid w:val="00CE517A"/>
    <w:rsid w:val="00CE6F79"/>
    <w:rsid w:val="00CF0CE7"/>
    <w:rsid w:val="00CF1167"/>
    <w:rsid w:val="00CF2313"/>
    <w:rsid w:val="00CF2D3D"/>
    <w:rsid w:val="00CF566C"/>
    <w:rsid w:val="00CF57C1"/>
    <w:rsid w:val="00CF5F45"/>
    <w:rsid w:val="00CF6CD9"/>
    <w:rsid w:val="00CF7C02"/>
    <w:rsid w:val="00D03128"/>
    <w:rsid w:val="00D04456"/>
    <w:rsid w:val="00D051EF"/>
    <w:rsid w:val="00D06F80"/>
    <w:rsid w:val="00D1086E"/>
    <w:rsid w:val="00D13978"/>
    <w:rsid w:val="00D15976"/>
    <w:rsid w:val="00D17138"/>
    <w:rsid w:val="00D178BA"/>
    <w:rsid w:val="00D2132D"/>
    <w:rsid w:val="00D2346D"/>
    <w:rsid w:val="00D23959"/>
    <w:rsid w:val="00D25C9C"/>
    <w:rsid w:val="00D27D55"/>
    <w:rsid w:val="00D30DDF"/>
    <w:rsid w:val="00D32A15"/>
    <w:rsid w:val="00D339A3"/>
    <w:rsid w:val="00D33DD9"/>
    <w:rsid w:val="00D346F5"/>
    <w:rsid w:val="00D3651A"/>
    <w:rsid w:val="00D3662D"/>
    <w:rsid w:val="00D411C9"/>
    <w:rsid w:val="00D41382"/>
    <w:rsid w:val="00D42E20"/>
    <w:rsid w:val="00D431E2"/>
    <w:rsid w:val="00D47885"/>
    <w:rsid w:val="00D4796D"/>
    <w:rsid w:val="00D50307"/>
    <w:rsid w:val="00D5067B"/>
    <w:rsid w:val="00D51E9B"/>
    <w:rsid w:val="00D51EEB"/>
    <w:rsid w:val="00D53DDB"/>
    <w:rsid w:val="00D57D90"/>
    <w:rsid w:val="00D60E6C"/>
    <w:rsid w:val="00D61BC0"/>
    <w:rsid w:val="00D61E5E"/>
    <w:rsid w:val="00D625CF"/>
    <w:rsid w:val="00D6330D"/>
    <w:rsid w:val="00D67650"/>
    <w:rsid w:val="00D67EF1"/>
    <w:rsid w:val="00D700C6"/>
    <w:rsid w:val="00D7107E"/>
    <w:rsid w:val="00D71B5F"/>
    <w:rsid w:val="00D71E0D"/>
    <w:rsid w:val="00D74013"/>
    <w:rsid w:val="00D74658"/>
    <w:rsid w:val="00D749BB"/>
    <w:rsid w:val="00D74BE4"/>
    <w:rsid w:val="00D75746"/>
    <w:rsid w:val="00D75A8E"/>
    <w:rsid w:val="00D77474"/>
    <w:rsid w:val="00D803AB"/>
    <w:rsid w:val="00D80A4E"/>
    <w:rsid w:val="00D81395"/>
    <w:rsid w:val="00D81FB9"/>
    <w:rsid w:val="00D822C1"/>
    <w:rsid w:val="00D82502"/>
    <w:rsid w:val="00D83328"/>
    <w:rsid w:val="00D8394D"/>
    <w:rsid w:val="00D84339"/>
    <w:rsid w:val="00D86886"/>
    <w:rsid w:val="00D873F1"/>
    <w:rsid w:val="00D91414"/>
    <w:rsid w:val="00D91867"/>
    <w:rsid w:val="00D9200C"/>
    <w:rsid w:val="00D923B0"/>
    <w:rsid w:val="00D931CF"/>
    <w:rsid w:val="00D933C2"/>
    <w:rsid w:val="00D94B63"/>
    <w:rsid w:val="00D94BC8"/>
    <w:rsid w:val="00D95A6D"/>
    <w:rsid w:val="00D95C1B"/>
    <w:rsid w:val="00D9623F"/>
    <w:rsid w:val="00DA02A0"/>
    <w:rsid w:val="00DA03BC"/>
    <w:rsid w:val="00DA1DA5"/>
    <w:rsid w:val="00DA335A"/>
    <w:rsid w:val="00DA439B"/>
    <w:rsid w:val="00DA538D"/>
    <w:rsid w:val="00DA651E"/>
    <w:rsid w:val="00DB06D2"/>
    <w:rsid w:val="00DB1498"/>
    <w:rsid w:val="00DB1862"/>
    <w:rsid w:val="00DB28DD"/>
    <w:rsid w:val="00DB3917"/>
    <w:rsid w:val="00DB466B"/>
    <w:rsid w:val="00DB49F3"/>
    <w:rsid w:val="00DB5123"/>
    <w:rsid w:val="00DB5DA2"/>
    <w:rsid w:val="00DB6543"/>
    <w:rsid w:val="00DC08CB"/>
    <w:rsid w:val="00DC2310"/>
    <w:rsid w:val="00DC5C6A"/>
    <w:rsid w:val="00DC6827"/>
    <w:rsid w:val="00DC6874"/>
    <w:rsid w:val="00DC6F6E"/>
    <w:rsid w:val="00DC79AD"/>
    <w:rsid w:val="00DD3429"/>
    <w:rsid w:val="00DD3927"/>
    <w:rsid w:val="00DD68D2"/>
    <w:rsid w:val="00DD7675"/>
    <w:rsid w:val="00DE0A7F"/>
    <w:rsid w:val="00DE26CB"/>
    <w:rsid w:val="00DE6BB1"/>
    <w:rsid w:val="00DE6D11"/>
    <w:rsid w:val="00DE7805"/>
    <w:rsid w:val="00DF2131"/>
    <w:rsid w:val="00DF33B8"/>
    <w:rsid w:val="00DF3894"/>
    <w:rsid w:val="00DF6391"/>
    <w:rsid w:val="00DF69F3"/>
    <w:rsid w:val="00DF7146"/>
    <w:rsid w:val="00DF7A2D"/>
    <w:rsid w:val="00E00C35"/>
    <w:rsid w:val="00E03012"/>
    <w:rsid w:val="00E0351B"/>
    <w:rsid w:val="00E03B2B"/>
    <w:rsid w:val="00E06A54"/>
    <w:rsid w:val="00E06AA8"/>
    <w:rsid w:val="00E12D8A"/>
    <w:rsid w:val="00E13D23"/>
    <w:rsid w:val="00E1410E"/>
    <w:rsid w:val="00E14125"/>
    <w:rsid w:val="00E1645D"/>
    <w:rsid w:val="00E17231"/>
    <w:rsid w:val="00E2003E"/>
    <w:rsid w:val="00E214EA"/>
    <w:rsid w:val="00E22FCE"/>
    <w:rsid w:val="00E235FE"/>
    <w:rsid w:val="00E2425A"/>
    <w:rsid w:val="00E24D16"/>
    <w:rsid w:val="00E25F97"/>
    <w:rsid w:val="00E304EA"/>
    <w:rsid w:val="00E308B5"/>
    <w:rsid w:val="00E30C55"/>
    <w:rsid w:val="00E313FD"/>
    <w:rsid w:val="00E329C4"/>
    <w:rsid w:val="00E32A71"/>
    <w:rsid w:val="00E35BB0"/>
    <w:rsid w:val="00E35F83"/>
    <w:rsid w:val="00E3667F"/>
    <w:rsid w:val="00E36E61"/>
    <w:rsid w:val="00E37569"/>
    <w:rsid w:val="00E37FBB"/>
    <w:rsid w:val="00E421B9"/>
    <w:rsid w:val="00E43E2E"/>
    <w:rsid w:val="00E44D1B"/>
    <w:rsid w:val="00E45725"/>
    <w:rsid w:val="00E45B51"/>
    <w:rsid w:val="00E46BAF"/>
    <w:rsid w:val="00E4703E"/>
    <w:rsid w:val="00E47673"/>
    <w:rsid w:val="00E514C2"/>
    <w:rsid w:val="00E52BD5"/>
    <w:rsid w:val="00E52C7D"/>
    <w:rsid w:val="00E536BA"/>
    <w:rsid w:val="00E53764"/>
    <w:rsid w:val="00E53BD0"/>
    <w:rsid w:val="00E55D8E"/>
    <w:rsid w:val="00E61796"/>
    <w:rsid w:val="00E625FF"/>
    <w:rsid w:val="00E6316C"/>
    <w:rsid w:val="00E63EDE"/>
    <w:rsid w:val="00E64687"/>
    <w:rsid w:val="00E65B2E"/>
    <w:rsid w:val="00E6614E"/>
    <w:rsid w:val="00E671FD"/>
    <w:rsid w:val="00E678A4"/>
    <w:rsid w:val="00E705D4"/>
    <w:rsid w:val="00E74578"/>
    <w:rsid w:val="00E75191"/>
    <w:rsid w:val="00E774AB"/>
    <w:rsid w:val="00E77A69"/>
    <w:rsid w:val="00E80F52"/>
    <w:rsid w:val="00E810CC"/>
    <w:rsid w:val="00E824FE"/>
    <w:rsid w:val="00E8336C"/>
    <w:rsid w:val="00E84824"/>
    <w:rsid w:val="00E852A0"/>
    <w:rsid w:val="00E8661B"/>
    <w:rsid w:val="00E86EF7"/>
    <w:rsid w:val="00E90BF6"/>
    <w:rsid w:val="00E93490"/>
    <w:rsid w:val="00E93F23"/>
    <w:rsid w:val="00E961B6"/>
    <w:rsid w:val="00E971CC"/>
    <w:rsid w:val="00EA0073"/>
    <w:rsid w:val="00EA0563"/>
    <w:rsid w:val="00EA10D9"/>
    <w:rsid w:val="00EA5F25"/>
    <w:rsid w:val="00EA6707"/>
    <w:rsid w:val="00EB42AB"/>
    <w:rsid w:val="00EB6697"/>
    <w:rsid w:val="00EB6E0D"/>
    <w:rsid w:val="00EB6F48"/>
    <w:rsid w:val="00EC026F"/>
    <w:rsid w:val="00EC1989"/>
    <w:rsid w:val="00EC1B39"/>
    <w:rsid w:val="00EC2C1A"/>
    <w:rsid w:val="00EC4268"/>
    <w:rsid w:val="00EC4A6F"/>
    <w:rsid w:val="00EC7ED8"/>
    <w:rsid w:val="00ED0237"/>
    <w:rsid w:val="00ED0B5E"/>
    <w:rsid w:val="00ED324D"/>
    <w:rsid w:val="00ED3538"/>
    <w:rsid w:val="00ED4B59"/>
    <w:rsid w:val="00ED6F3A"/>
    <w:rsid w:val="00ED7385"/>
    <w:rsid w:val="00ED7A75"/>
    <w:rsid w:val="00EE006E"/>
    <w:rsid w:val="00EE103D"/>
    <w:rsid w:val="00EE233A"/>
    <w:rsid w:val="00EE272C"/>
    <w:rsid w:val="00EF0AD7"/>
    <w:rsid w:val="00EF2BBE"/>
    <w:rsid w:val="00EF2FC7"/>
    <w:rsid w:val="00EF5998"/>
    <w:rsid w:val="00EF6085"/>
    <w:rsid w:val="00EF7B2F"/>
    <w:rsid w:val="00F018E1"/>
    <w:rsid w:val="00F01936"/>
    <w:rsid w:val="00F030E5"/>
    <w:rsid w:val="00F03E65"/>
    <w:rsid w:val="00F06F80"/>
    <w:rsid w:val="00F07D31"/>
    <w:rsid w:val="00F10052"/>
    <w:rsid w:val="00F10427"/>
    <w:rsid w:val="00F10BDD"/>
    <w:rsid w:val="00F1156C"/>
    <w:rsid w:val="00F1182E"/>
    <w:rsid w:val="00F124F9"/>
    <w:rsid w:val="00F13910"/>
    <w:rsid w:val="00F1470F"/>
    <w:rsid w:val="00F16DB0"/>
    <w:rsid w:val="00F209BB"/>
    <w:rsid w:val="00F21AE1"/>
    <w:rsid w:val="00F2323D"/>
    <w:rsid w:val="00F23676"/>
    <w:rsid w:val="00F249FB"/>
    <w:rsid w:val="00F252D6"/>
    <w:rsid w:val="00F25809"/>
    <w:rsid w:val="00F260D1"/>
    <w:rsid w:val="00F270D4"/>
    <w:rsid w:val="00F27F0D"/>
    <w:rsid w:val="00F30AF5"/>
    <w:rsid w:val="00F33C14"/>
    <w:rsid w:val="00F37563"/>
    <w:rsid w:val="00F376C7"/>
    <w:rsid w:val="00F40477"/>
    <w:rsid w:val="00F40F43"/>
    <w:rsid w:val="00F4174E"/>
    <w:rsid w:val="00F41CD2"/>
    <w:rsid w:val="00F42DB0"/>
    <w:rsid w:val="00F43F87"/>
    <w:rsid w:val="00F4404E"/>
    <w:rsid w:val="00F45DFE"/>
    <w:rsid w:val="00F51D3F"/>
    <w:rsid w:val="00F52CFB"/>
    <w:rsid w:val="00F53EA5"/>
    <w:rsid w:val="00F53EF5"/>
    <w:rsid w:val="00F55EA3"/>
    <w:rsid w:val="00F560BA"/>
    <w:rsid w:val="00F57A25"/>
    <w:rsid w:val="00F601DF"/>
    <w:rsid w:val="00F611D6"/>
    <w:rsid w:val="00F624C8"/>
    <w:rsid w:val="00F63520"/>
    <w:rsid w:val="00F63D75"/>
    <w:rsid w:val="00F64577"/>
    <w:rsid w:val="00F64825"/>
    <w:rsid w:val="00F64904"/>
    <w:rsid w:val="00F650B1"/>
    <w:rsid w:val="00F658FF"/>
    <w:rsid w:val="00F71080"/>
    <w:rsid w:val="00F71948"/>
    <w:rsid w:val="00F72561"/>
    <w:rsid w:val="00F72D14"/>
    <w:rsid w:val="00F7322C"/>
    <w:rsid w:val="00F732F5"/>
    <w:rsid w:val="00F73B9F"/>
    <w:rsid w:val="00F74920"/>
    <w:rsid w:val="00F756FA"/>
    <w:rsid w:val="00F806CE"/>
    <w:rsid w:val="00F80C8A"/>
    <w:rsid w:val="00F81FFA"/>
    <w:rsid w:val="00F82E70"/>
    <w:rsid w:val="00F83E99"/>
    <w:rsid w:val="00F84334"/>
    <w:rsid w:val="00F855D7"/>
    <w:rsid w:val="00F8589B"/>
    <w:rsid w:val="00F90D28"/>
    <w:rsid w:val="00F90D78"/>
    <w:rsid w:val="00F9133E"/>
    <w:rsid w:val="00F92704"/>
    <w:rsid w:val="00F92A9E"/>
    <w:rsid w:val="00F93D53"/>
    <w:rsid w:val="00F93E62"/>
    <w:rsid w:val="00F93FBC"/>
    <w:rsid w:val="00F9464E"/>
    <w:rsid w:val="00F978AA"/>
    <w:rsid w:val="00F97DEA"/>
    <w:rsid w:val="00FA00DE"/>
    <w:rsid w:val="00FA046A"/>
    <w:rsid w:val="00FA04D8"/>
    <w:rsid w:val="00FA139B"/>
    <w:rsid w:val="00FA1BB6"/>
    <w:rsid w:val="00FA1E00"/>
    <w:rsid w:val="00FA26D9"/>
    <w:rsid w:val="00FA4536"/>
    <w:rsid w:val="00FA4848"/>
    <w:rsid w:val="00FA4B87"/>
    <w:rsid w:val="00FA5B7C"/>
    <w:rsid w:val="00FB02E5"/>
    <w:rsid w:val="00FB1176"/>
    <w:rsid w:val="00FB3F93"/>
    <w:rsid w:val="00FB4F0E"/>
    <w:rsid w:val="00FB584F"/>
    <w:rsid w:val="00FB61FB"/>
    <w:rsid w:val="00FB7144"/>
    <w:rsid w:val="00FC27E5"/>
    <w:rsid w:val="00FC4BDD"/>
    <w:rsid w:val="00FC669F"/>
    <w:rsid w:val="00FD13BA"/>
    <w:rsid w:val="00FD168D"/>
    <w:rsid w:val="00FD387D"/>
    <w:rsid w:val="00FD4A1C"/>
    <w:rsid w:val="00FD4E15"/>
    <w:rsid w:val="00FD771F"/>
    <w:rsid w:val="00FE21D9"/>
    <w:rsid w:val="00FE56DE"/>
    <w:rsid w:val="00FE5A61"/>
    <w:rsid w:val="00FE6E71"/>
    <w:rsid w:val="00FF25A9"/>
    <w:rsid w:val="00FF30CE"/>
    <w:rsid w:val="00FF72AA"/>
    <w:rsid w:val="00FF7B3B"/>
    <w:rsid w:val="00FF7D4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4:docId w14:val="770E458A"/>
  <w15:docId w15:val="{46565DF8-3046-48BA-81FD-41251696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45E4"/>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qFormat/>
    <w:rsid w:val="00EA10D9"/>
    <w:pPr>
      <w:keepNext/>
      <w:numPr>
        <w:numId w:val="16"/>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
    <w:basedOn w:val="Normal"/>
    <w:next w:val="Normal"/>
    <w:link w:val="Heading2Char"/>
    <w:unhideWhenUsed/>
    <w:qFormat/>
    <w:rsid w:val="00EA10D9"/>
    <w:pPr>
      <w:keepNext/>
      <w:keepLines/>
      <w:spacing w:before="200" w:after="0"/>
      <w:outlineLvl w:val="1"/>
    </w:pPr>
    <w:rPr>
      <w:rFonts w:ascii="Cambria" w:hAnsi="Cambria"/>
      <w:b/>
      <w:bCs/>
      <w:color w:val="4F81BD"/>
      <w:sz w:val="26"/>
      <w:szCs w:val="26"/>
    </w:rPr>
  </w:style>
  <w:style w:type="paragraph" w:styleId="Heading3">
    <w:name w:val="heading 3"/>
    <w:basedOn w:val="Normal"/>
    <w:next w:val="Normal"/>
    <w:qFormat/>
    <w:rsid w:val="00B21804"/>
    <w:pPr>
      <w:keepNext/>
      <w:keepLines/>
      <w:numPr>
        <w:ilvl w:val="2"/>
        <w:numId w:val="3"/>
      </w:numPr>
      <w:spacing w:before="200" w:after="0"/>
      <w:outlineLvl w:val="2"/>
    </w:pPr>
    <w:rPr>
      <w:rFonts w:ascii="Times New Roman" w:hAnsi="Times New Roman"/>
      <w:b/>
      <w:bCs/>
    </w:rPr>
  </w:style>
  <w:style w:type="paragraph" w:styleId="Heading4">
    <w:name w:val="heading 4"/>
    <w:aliases w:val="Para4,(a),1.1.1.1,h4,headhbk,CLause Level 2,4 dash,d,Para 4,Level 2 - (a),h41,h42,h411,h43,h412,h44,h413,h45,h414,h46,h415,h47,h416,h421,h4111,h431,h4121,h441,h4131,h451,h4141,h461,h4151,h48,h417,h422,h4112,h432,h4122,h442,h4132,h452,h4142"/>
    <w:basedOn w:val="Normal"/>
    <w:next w:val="Normal"/>
    <w:qFormat/>
    <w:rsid w:val="00B21804"/>
    <w:pPr>
      <w:keepNext/>
      <w:keepLines/>
      <w:numPr>
        <w:ilvl w:val="3"/>
        <w:numId w:val="3"/>
      </w:numPr>
      <w:spacing w:before="200" w:after="0"/>
      <w:outlineLvl w:val="3"/>
    </w:pPr>
    <w:rPr>
      <w:rFonts w:ascii="Times New Roman" w:hAnsi="Times New Roman"/>
      <w:b/>
      <w:bCs/>
      <w:iCs/>
    </w:rPr>
  </w:style>
  <w:style w:type="paragraph" w:styleId="Heading5">
    <w:name w:val="heading 5"/>
    <w:aliases w:val="Para5,CLause Level 3,5 sub-bullet,sb,4,Spare1,Level 3 - (i),(i),(i)1,Level 3 - (i)1,i.,1.1.1.1.1"/>
    <w:basedOn w:val="Normal"/>
    <w:next w:val="Normal"/>
    <w:qFormat/>
    <w:rsid w:val="00B21804"/>
    <w:pPr>
      <w:numPr>
        <w:ilvl w:val="4"/>
        <w:numId w:val="3"/>
      </w:numPr>
      <w:spacing w:before="240" w:after="60"/>
      <w:outlineLvl w:val="4"/>
    </w:pPr>
    <w:rPr>
      <w:b/>
      <w:bCs/>
      <w:iCs/>
      <w:szCs w:val="26"/>
    </w:rPr>
  </w:style>
  <w:style w:type="paragraph" w:styleId="Heading6">
    <w:name w:val="heading 6"/>
    <w:aliases w:val="sub-dash,sd,5,Spare2,A.,Heading 6 (a),Smart 2000"/>
    <w:basedOn w:val="Normal"/>
    <w:next w:val="Normal"/>
    <w:qFormat/>
    <w:rsid w:val="00B21804"/>
    <w:pPr>
      <w:numPr>
        <w:ilvl w:val="5"/>
        <w:numId w:val="3"/>
      </w:numPr>
      <w:spacing w:before="240" w:after="60"/>
      <w:outlineLvl w:val="5"/>
    </w:pPr>
    <w:rPr>
      <w:rFonts w:ascii="Times New Roman" w:hAnsi="Times New Roman"/>
      <w:b/>
      <w:bCs/>
    </w:rPr>
  </w:style>
  <w:style w:type="paragraph" w:styleId="Heading7">
    <w:name w:val="heading 7"/>
    <w:aliases w:val="Spare3"/>
    <w:basedOn w:val="Normal"/>
    <w:next w:val="Normal"/>
    <w:qFormat/>
    <w:rsid w:val="00B21804"/>
    <w:pPr>
      <w:numPr>
        <w:ilvl w:val="6"/>
        <w:numId w:val="3"/>
      </w:numPr>
      <w:spacing w:before="240" w:after="60"/>
      <w:outlineLvl w:val="6"/>
    </w:pPr>
    <w:rPr>
      <w:rFonts w:ascii="Times New Roman" w:hAnsi="Times New Roman"/>
      <w:sz w:val="24"/>
    </w:rPr>
  </w:style>
  <w:style w:type="paragraph" w:styleId="Heading8">
    <w:name w:val="heading 8"/>
    <w:aliases w:val="Spare4,(A)"/>
    <w:basedOn w:val="Normal"/>
    <w:next w:val="Normal"/>
    <w:qFormat/>
    <w:rsid w:val="00B21804"/>
    <w:pPr>
      <w:numPr>
        <w:ilvl w:val="7"/>
        <w:numId w:val="3"/>
      </w:numPr>
      <w:spacing w:before="240" w:after="60"/>
      <w:outlineLvl w:val="7"/>
    </w:pPr>
    <w:rPr>
      <w:rFonts w:ascii="Times New Roman" w:hAnsi="Times New Roman"/>
      <w:i/>
      <w:iCs/>
      <w:sz w:val="24"/>
    </w:rPr>
  </w:style>
  <w:style w:type="paragraph" w:styleId="Heading9">
    <w:name w:val="heading 9"/>
    <w:aliases w:val="Spare5,HAPPY"/>
    <w:basedOn w:val="Normal"/>
    <w:next w:val="Normal"/>
    <w:qFormat/>
    <w:rsid w:val="00B21804"/>
    <w:pPr>
      <w:numPr>
        <w:ilvl w:val="8"/>
        <w:numId w:val="3"/>
      </w:num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CommentReference">
    <w:name w:val="annotation reference"/>
    <w:semiHidden/>
    <w:rsid w:val="004F6198"/>
    <w:rPr>
      <w:sz w:val="16"/>
      <w:szCs w:val="16"/>
    </w:rPr>
  </w:style>
  <w:style w:type="paragraph" w:styleId="CommentText">
    <w:name w:val="annotation text"/>
    <w:basedOn w:val="Normal"/>
    <w:link w:val="CommentTextChar"/>
    <w:semiHidden/>
    <w:rsid w:val="004F6198"/>
    <w:rPr>
      <w:szCs w:val="20"/>
    </w:rPr>
  </w:style>
  <w:style w:type="paragraph" w:styleId="CommentSubject">
    <w:name w:val="annotation subject"/>
    <w:basedOn w:val="CommentText"/>
    <w:next w:val="CommentText"/>
    <w:semiHidden/>
    <w:rsid w:val="004F6198"/>
    <w:rPr>
      <w:b/>
      <w:bCs/>
    </w:rPr>
  </w:style>
  <w:style w:type="paragraph" w:styleId="BalloonText">
    <w:name w:val="Balloon Text"/>
    <w:basedOn w:val="Normal"/>
    <w:semiHidden/>
    <w:rsid w:val="004F6198"/>
    <w:rPr>
      <w:rFonts w:ascii="Tahoma" w:hAnsi="Tahoma" w:cs="Tahoma"/>
      <w:sz w:val="16"/>
      <w:szCs w:val="16"/>
    </w:rPr>
  </w:style>
  <w:style w:type="paragraph" w:styleId="TOC1">
    <w:name w:val="toc 1"/>
    <w:next w:val="ASDEFCONNormal"/>
    <w:autoRedefine/>
    <w:uiPriority w:val="39"/>
    <w:rsid w:val="00EA10D9"/>
    <w:pPr>
      <w:tabs>
        <w:tab w:val="right" w:leader="dot" w:pos="9016"/>
      </w:tabs>
      <w:spacing w:before="120" w:after="60"/>
      <w:ind w:left="567" w:hanging="567"/>
    </w:pPr>
    <w:rPr>
      <w:rFonts w:ascii="Arial" w:hAnsi="Arial" w:cs="Arial"/>
      <w:b/>
      <w:noProof/>
      <w:szCs w:val="24"/>
    </w:rPr>
  </w:style>
  <w:style w:type="character" w:styleId="Hyperlink">
    <w:name w:val="Hyperlink"/>
    <w:uiPriority w:val="99"/>
    <w:unhideWhenUsed/>
    <w:rsid w:val="00EA10D9"/>
    <w:rPr>
      <w:color w:val="0000FF"/>
      <w:u w:val="single"/>
    </w:rPr>
  </w:style>
  <w:style w:type="table" w:styleId="TableGrid">
    <w:name w:val="Table Grid"/>
    <w:basedOn w:val="TableNormal"/>
    <w:rsid w:val="00B21804"/>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next w:val="ASDEFCONNormal"/>
    <w:autoRedefine/>
    <w:uiPriority w:val="39"/>
    <w:rsid w:val="00EA10D9"/>
    <w:pPr>
      <w:spacing w:after="60"/>
      <w:ind w:left="1417" w:hanging="850"/>
    </w:pPr>
    <w:rPr>
      <w:rFonts w:ascii="Arial" w:hAnsi="Arial" w:cs="Arial"/>
      <w:szCs w:val="24"/>
    </w:rPr>
  </w:style>
  <w:style w:type="paragraph" w:styleId="BodyText">
    <w:name w:val="Body Text"/>
    <w:basedOn w:val="Normal"/>
    <w:rsid w:val="00B21804"/>
  </w:style>
  <w:style w:type="paragraph" w:customStyle="1" w:styleId="Style1">
    <w:name w:val="Style1"/>
    <w:basedOn w:val="Heading4"/>
    <w:rsid w:val="00B21804"/>
    <w:pPr>
      <w:numPr>
        <w:ilvl w:val="0"/>
        <w:numId w:val="0"/>
      </w:numPr>
    </w:pPr>
    <w:rPr>
      <w:b w:val="0"/>
    </w:rPr>
  </w:style>
  <w:style w:type="paragraph" w:styleId="EndnoteText">
    <w:name w:val="endnote text"/>
    <w:basedOn w:val="Normal"/>
    <w:semiHidden/>
    <w:rsid w:val="00B21804"/>
    <w:rPr>
      <w:szCs w:val="20"/>
    </w:rPr>
  </w:style>
  <w:style w:type="paragraph" w:customStyle="1" w:styleId="SP8294953">
    <w:name w:val="SP.8.294953"/>
    <w:basedOn w:val="Normal"/>
    <w:next w:val="Normal"/>
    <w:rsid w:val="004E40BF"/>
    <w:pPr>
      <w:autoSpaceDE w:val="0"/>
      <w:autoSpaceDN w:val="0"/>
      <w:adjustRightInd w:val="0"/>
      <w:spacing w:after="0"/>
    </w:pPr>
    <w:rPr>
      <w:rFonts w:ascii="NPDEJ P+ Arial MT" w:hAnsi="NPDEJ P+ Arial MT"/>
      <w:sz w:val="24"/>
    </w:rPr>
  </w:style>
  <w:style w:type="paragraph" w:customStyle="1" w:styleId="Options">
    <w:name w:val="Options"/>
    <w:basedOn w:val="Normal"/>
    <w:next w:val="Normal"/>
    <w:rsid w:val="007B0C96"/>
    <w:pPr>
      <w:widowControl w:val="0"/>
    </w:pPr>
    <w:rPr>
      <w:b/>
      <w:i/>
      <w:szCs w:val="20"/>
      <w:lang w:val="en-US"/>
    </w:rPr>
  </w:style>
  <w:style w:type="character" w:customStyle="1" w:styleId="SC6416">
    <w:name w:val="SC.6.416"/>
    <w:rsid w:val="006C5416"/>
    <w:rPr>
      <w:rFonts w:cs="Arial"/>
      <w:color w:val="000000"/>
      <w:sz w:val="20"/>
      <w:szCs w:val="20"/>
    </w:rPr>
  </w:style>
  <w:style w:type="paragraph" w:customStyle="1" w:styleId="Line">
    <w:name w:val="Line"/>
    <w:rsid w:val="006C5416"/>
    <w:pPr>
      <w:widowControl w:val="0"/>
      <w:autoSpaceDE w:val="0"/>
      <w:autoSpaceDN w:val="0"/>
      <w:adjustRightInd w:val="0"/>
      <w:spacing w:line="240" w:lineRule="atLeast"/>
      <w:jc w:val="both"/>
    </w:pPr>
    <w:rPr>
      <w:rFonts w:ascii="Arial" w:hAnsi="Arial" w:cs="Arial"/>
      <w:color w:val="000000"/>
      <w:w w:val="0"/>
      <w:lang w:val="en-GB"/>
    </w:rPr>
  </w:style>
  <w:style w:type="character" w:customStyle="1" w:styleId="SC430">
    <w:name w:val="SC430"/>
    <w:rsid w:val="006C5416"/>
    <w:rPr>
      <w:rFonts w:cs="Arial"/>
      <w:color w:val="000000"/>
      <w:sz w:val="20"/>
      <w:szCs w:val="20"/>
    </w:rPr>
  </w:style>
  <w:style w:type="character" w:customStyle="1" w:styleId="SC3416">
    <w:name w:val="SC.3.416"/>
    <w:rsid w:val="0022584D"/>
    <w:rPr>
      <w:rFonts w:cs="Arial"/>
      <w:b/>
      <w:bCs/>
      <w:color w:val="000000"/>
      <w:sz w:val="20"/>
      <w:szCs w:val="20"/>
    </w:rPr>
  </w:style>
  <w:style w:type="paragraph" w:customStyle="1" w:styleId="TextLevel2">
    <w:name w:val="Text Level 2"/>
    <w:basedOn w:val="Normal"/>
    <w:rsid w:val="00935F49"/>
    <w:pPr>
      <w:numPr>
        <w:ilvl w:val="1"/>
        <w:numId w:val="4"/>
      </w:numPr>
    </w:pPr>
    <w:rPr>
      <w:szCs w:val="20"/>
    </w:rPr>
  </w:style>
  <w:style w:type="paragraph" w:customStyle="1" w:styleId="spara">
    <w:name w:val="spara"/>
    <w:next w:val="Normal"/>
    <w:rsid w:val="00935F49"/>
    <w:pPr>
      <w:numPr>
        <w:ilvl w:val="2"/>
        <w:numId w:val="4"/>
      </w:numPr>
      <w:spacing w:after="120"/>
      <w:jc w:val="both"/>
    </w:pPr>
    <w:rPr>
      <w:rFonts w:ascii="Arial" w:hAnsi="Arial"/>
      <w:lang w:eastAsia="en-US"/>
    </w:rPr>
  </w:style>
  <w:style w:type="paragraph" w:customStyle="1" w:styleId="sspara">
    <w:name w:val="sspara"/>
    <w:next w:val="Normal"/>
    <w:rsid w:val="00935F49"/>
    <w:pPr>
      <w:numPr>
        <w:ilvl w:val="3"/>
        <w:numId w:val="4"/>
      </w:numPr>
      <w:tabs>
        <w:tab w:val="left" w:pos="1980"/>
      </w:tabs>
      <w:spacing w:after="120"/>
    </w:pPr>
    <w:rPr>
      <w:rFonts w:ascii="Arial" w:hAnsi="Arial"/>
      <w:lang w:eastAsia="en-US"/>
    </w:rPr>
  </w:style>
  <w:style w:type="paragraph" w:customStyle="1" w:styleId="subpara">
    <w:name w:val="sub para"/>
    <w:basedOn w:val="Normal"/>
    <w:rsid w:val="00935F49"/>
    <w:pPr>
      <w:numPr>
        <w:numId w:val="5"/>
      </w:numPr>
      <w:tabs>
        <w:tab w:val="left" w:pos="1418"/>
      </w:tabs>
    </w:pPr>
    <w:rPr>
      <w:szCs w:val="20"/>
      <w:lang w:val="en-US"/>
    </w:rPr>
  </w:style>
  <w:style w:type="paragraph" w:styleId="ListBullet">
    <w:name w:val="List Bullet"/>
    <w:basedOn w:val="Normal"/>
    <w:rsid w:val="006C692F"/>
    <w:pPr>
      <w:numPr>
        <w:numId w:val="6"/>
      </w:numPr>
    </w:pPr>
  </w:style>
  <w:style w:type="paragraph" w:styleId="NormalIndent">
    <w:name w:val="Normal Indent"/>
    <w:basedOn w:val="Normal"/>
    <w:rsid w:val="006C692F"/>
    <w:pPr>
      <w:ind w:left="720"/>
    </w:pPr>
  </w:style>
  <w:style w:type="paragraph" w:customStyle="1" w:styleId="Default">
    <w:name w:val="Default"/>
    <w:rsid w:val="006C692F"/>
    <w:pPr>
      <w:autoSpaceDE w:val="0"/>
      <w:autoSpaceDN w:val="0"/>
      <w:adjustRightInd w:val="0"/>
    </w:pPr>
    <w:rPr>
      <w:rFonts w:ascii="Arial" w:eastAsia="SimSun" w:hAnsi="Arial" w:cs="Arial"/>
      <w:color w:val="000000"/>
      <w:sz w:val="24"/>
      <w:szCs w:val="24"/>
      <w:lang w:eastAsia="zh-CN"/>
    </w:rPr>
  </w:style>
  <w:style w:type="character" w:styleId="PageNumber">
    <w:name w:val="page number"/>
    <w:basedOn w:val="DefaultParagraphFont"/>
    <w:rsid w:val="0021662A"/>
  </w:style>
  <w:style w:type="character" w:customStyle="1" w:styleId="CommentTextChar">
    <w:name w:val="Comment Text Char"/>
    <w:link w:val="CommentText"/>
    <w:semiHidden/>
    <w:locked/>
    <w:rsid w:val="007A639B"/>
    <w:rPr>
      <w:rFonts w:ascii="Arial" w:eastAsia="Calibri" w:hAnsi="Arial"/>
      <w:lang w:val="en-AU" w:eastAsia="en-US" w:bidi="ar-SA"/>
    </w:rPr>
  </w:style>
  <w:style w:type="character" w:styleId="Emphasis">
    <w:name w:val="Emphasis"/>
    <w:qFormat/>
    <w:rsid w:val="007A639B"/>
    <w:rPr>
      <w:rFonts w:cs="Times New Roman"/>
      <w:i/>
      <w:iCs/>
    </w:rPr>
  </w:style>
  <w:style w:type="paragraph" w:customStyle="1" w:styleId="NumberLevel1">
    <w:name w:val="Number Level 1"/>
    <w:basedOn w:val="Normal"/>
    <w:rsid w:val="006714E4"/>
    <w:pPr>
      <w:numPr>
        <w:numId w:val="7"/>
      </w:numPr>
      <w:spacing w:before="120"/>
    </w:pPr>
    <w:rPr>
      <w:rFonts w:cs="Arial"/>
      <w:sz w:val="16"/>
    </w:rPr>
  </w:style>
  <w:style w:type="paragraph" w:customStyle="1" w:styleId="NumberLevel2">
    <w:name w:val="Number Level 2"/>
    <w:basedOn w:val="Normal"/>
    <w:rsid w:val="006714E4"/>
    <w:pPr>
      <w:numPr>
        <w:ilvl w:val="1"/>
        <w:numId w:val="7"/>
      </w:numPr>
      <w:spacing w:before="140" w:after="140" w:line="280" w:lineRule="atLeast"/>
    </w:pPr>
    <w:rPr>
      <w:rFonts w:cs="Arial"/>
    </w:rPr>
  </w:style>
  <w:style w:type="paragraph" w:customStyle="1" w:styleId="NumberLevel3">
    <w:name w:val="Number Level 3"/>
    <w:basedOn w:val="Normal"/>
    <w:rsid w:val="006714E4"/>
    <w:pPr>
      <w:numPr>
        <w:ilvl w:val="2"/>
        <w:numId w:val="7"/>
      </w:numPr>
      <w:spacing w:before="140" w:after="140" w:line="280" w:lineRule="atLeast"/>
    </w:pPr>
    <w:rPr>
      <w:rFonts w:cs="Arial"/>
    </w:rPr>
  </w:style>
  <w:style w:type="paragraph" w:customStyle="1" w:styleId="NumberLevel4">
    <w:name w:val="Number Level 4"/>
    <w:basedOn w:val="Normal"/>
    <w:rsid w:val="006714E4"/>
    <w:pPr>
      <w:numPr>
        <w:ilvl w:val="3"/>
        <w:numId w:val="7"/>
      </w:numPr>
      <w:spacing w:after="140" w:line="280" w:lineRule="atLeast"/>
    </w:pPr>
    <w:rPr>
      <w:rFonts w:cs="Arial"/>
    </w:rPr>
  </w:style>
  <w:style w:type="paragraph" w:customStyle="1" w:styleId="NumberLevel5">
    <w:name w:val="Number Level 5"/>
    <w:basedOn w:val="Normal"/>
    <w:semiHidden/>
    <w:rsid w:val="006714E4"/>
    <w:pPr>
      <w:numPr>
        <w:ilvl w:val="4"/>
        <w:numId w:val="7"/>
      </w:numPr>
      <w:spacing w:after="140" w:line="280" w:lineRule="atLeast"/>
    </w:pPr>
    <w:rPr>
      <w:rFonts w:cs="Arial"/>
    </w:rPr>
  </w:style>
  <w:style w:type="paragraph" w:customStyle="1" w:styleId="NumberLevel6">
    <w:name w:val="Number Level 6"/>
    <w:basedOn w:val="NumberLevel5"/>
    <w:semiHidden/>
    <w:rsid w:val="006714E4"/>
    <w:pPr>
      <w:numPr>
        <w:ilvl w:val="5"/>
      </w:numPr>
    </w:pPr>
  </w:style>
  <w:style w:type="paragraph" w:customStyle="1" w:styleId="NumberLevel7">
    <w:name w:val="Number Level 7"/>
    <w:basedOn w:val="NumberLevel6"/>
    <w:semiHidden/>
    <w:rsid w:val="006714E4"/>
    <w:pPr>
      <w:numPr>
        <w:ilvl w:val="6"/>
      </w:numPr>
    </w:pPr>
  </w:style>
  <w:style w:type="paragraph" w:customStyle="1" w:styleId="NumberLevel8">
    <w:name w:val="Number Level 8"/>
    <w:basedOn w:val="NumberLevel7"/>
    <w:semiHidden/>
    <w:rsid w:val="006714E4"/>
    <w:pPr>
      <w:numPr>
        <w:ilvl w:val="7"/>
      </w:numPr>
    </w:pPr>
  </w:style>
  <w:style w:type="paragraph" w:customStyle="1" w:styleId="NumberLevel9">
    <w:name w:val="Number Level 9"/>
    <w:basedOn w:val="NumberLevel8"/>
    <w:semiHidden/>
    <w:rsid w:val="006714E4"/>
    <w:pPr>
      <w:numPr>
        <w:ilvl w:val="8"/>
      </w:numPr>
    </w:pPr>
  </w:style>
  <w:style w:type="character" w:styleId="FollowedHyperlink">
    <w:name w:val="FollowedHyperlink"/>
    <w:rsid w:val="006731E5"/>
    <w:rPr>
      <w:color w:val="800080"/>
      <w:u w:val="single"/>
    </w:rPr>
  </w:style>
  <w:style w:type="paragraph" w:customStyle="1" w:styleId="CUNumber1">
    <w:name w:val="CU_Number1"/>
    <w:basedOn w:val="Normal"/>
    <w:rsid w:val="00444797"/>
    <w:pPr>
      <w:numPr>
        <w:numId w:val="8"/>
      </w:numPr>
      <w:spacing w:after="220"/>
      <w:outlineLvl w:val="0"/>
    </w:pPr>
    <w:rPr>
      <w:rFonts w:ascii="Times New Roman" w:hAnsi="Times New Roman"/>
    </w:rPr>
  </w:style>
  <w:style w:type="paragraph" w:customStyle="1" w:styleId="CUNumber2">
    <w:name w:val="CU_Number2"/>
    <w:basedOn w:val="Normal"/>
    <w:rsid w:val="00444797"/>
    <w:pPr>
      <w:numPr>
        <w:ilvl w:val="1"/>
        <w:numId w:val="8"/>
      </w:numPr>
      <w:spacing w:after="220"/>
      <w:outlineLvl w:val="1"/>
    </w:pPr>
    <w:rPr>
      <w:rFonts w:ascii="Times New Roman" w:hAnsi="Times New Roman"/>
    </w:rPr>
  </w:style>
  <w:style w:type="paragraph" w:customStyle="1" w:styleId="CUNumber3">
    <w:name w:val="CU_Number3"/>
    <w:basedOn w:val="Normal"/>
    <w:rsid w:val="00444797"/>
    <w:pPr>
      <w:numPr>
        <w:ilvl w:val="2"/>
        <w:numId w:val="8"/>
      </w:numPr>
      <w:spacing w:after="220"/>
      <w:outlineLvl w:val="2"/>
    </w:pPr>
    <w:rPr>
      <w:rFonts w:ascii="Times New Roman" w:hAnsi="Times New Roman"/>
    </w:rPr>
  </w:style>
  <w:style w:type="paragraph" w:customStyle="1" w:styleId="CUNumber4">
    <w:name w:val="CU_Number4"/>
    <w:basedOn w:val="Normal"/>
    <w:rsid w:val="00444797"/>
    <w:pPr>
      <w:numPr>
        <w:ilvl w:val="3"/>
        <w:numId w:val="8"/>
      </w:numPr>
      <w:spacing w:after="220"/>
      <w:outlineLvl w:val="3"/>
    </w:pPr>
    <w:rPr>
      <w:rFonts w:ascii="Times New Roman" w:hAnsi="Times New Roman"/>
    </w:rPr>
  </w:style>
  <w:style w:type="paragraph" w:customStyle="1" w:styleId="CUNumber5">
    <w:name w:val="CU_Number5"/>
    <w:basedOn w:val="Normal"/>
    <w:rsid w:val="00444797"/>
    <w:pPr>
      <w:numPr>
        <w:ilvl w:val="4"/>
        <w:numId w:val="8"/>
      </w:numPr>
      <w:spacing w:after="220"/>
      <w:outlineLvl w:val="4"/>
    </w:pPr>
    <w:rPr>
      <w:rFonts w:ascii="Times New Roman" w:hAnsi="Times New Roman"/>
    </w:rPr>
  </w:style>
  <w:style w:type="paragraph" w:customStyle="1" w:styleId="CUNumber6">
    <w:name w:val="CU_Number6"/>
    <w:basedOn w:val="Normal"/>
    <w:rsid w:val="00444797"/>
    <w:pPr>
      <w:numPr>
        <w:ilvl w:val="5"/>
        <w:numId w:val="8"/>
      </w:numPr>
      <w:spacing w:after="220"/>
      <w:outlineLvl w:val="5"/>
    </w:pPr>
    <w:rPr>
      <w:rFonts w:ascii="Times New Roman" w:hAnsi="Times New Roman"/>
    </w:rPr>
  </w:style>
  <w:style w:type="paragraph" w:customStyle="1" w:styleId="CUNumber7">
    <w:name w:val="CU_Number7"/>
    <w:basedOn w:val="Normal"/>
    <w:rsid w:val="00444797"/>
    <w:pPr>
      <w:numPr>
        <w:ilvl w:val="6"/>
        <w:numId w:val="8"/>
      </w:numPr>
      <w:spacing w:after="220"/>
      <w:outlineLvl w:val="6"/>
    </w:pPr>
    <w:rPr>
      <w:rFonts w:ascii="Times New Roman" w:hAnsi="Times New Roman"/>
    </w:rPr>
  </w:style>
  <w:style w:type="paragraph" w:customStyle="1" w:styleId="CUNumber8">
    <w:name w:val="CU_Number8"/>
    <w:basedOn w:val="Normal"/>
    <w:rsid w:val="00444797"/>
    <w:pPr>
      <w:numPr>
        <w:ilvl w:val="7"/>
        <w:numId w:val="8"/>
      </w:numPr>
      <w:spacing w:after="220"/>
      <w:outlineLvl w:val="7"/>
    </w:pPr>
    <w:rPr>
      <w:rFonts w:ascii="Times New Roman" w:hAnsi="Times New Roman"/>
    </w:rPr>
  </w:style>
  <w:style w:type="paragraph" w:customStyle="1" w:styleId="ScheduleHeading">
    <w:name w:val="Schedule Heading"/>
    <w:basedOn w:val="Normal"/>
    <w:next w:val="Normal"/>
    <w:rsid w:val="00444797"/>
    <w:pPr>
      <w:pageBreakBefore/>
      <w:numPr>
        <w:numId w:val="9"/>
      </w:numPr>
      <w:spacing w:after="220"/>
      <w:outlineLvl w:val="0"/>
    </w:pPr>
    <w:rPr>
      <w:b/>
      <w:sz w:val="24"/>
    </w:rPr>
  </w:style>
  <w:style w:type="paragraph" w:customStyle="1" w:styleId="Schedule1">
    <w:name w:val="Schedule_1"/>
    <w:basedOn w:val="Normal"/>
    <w:next w:val="Normal"/>
    <w:rsid w:val="00444797"/>
    <w:pPr>
      <w:keepNext/>
      <w:numPr>
        <w:ilvl w:val="1"/>
        <w:numId w:val="9"/>
      </w:numPr>
      <w:pBdr>
        <w:top w:val="single" w:sz="12" w:space="1" w:color="auto"/>
      </w:pBdr>
      <w:spacing w:after="220"/>
      <w:outlineLvl w:val="0"/>
    </w:pPr>
    <w:rPr>
      <w:b/>
      <w:sz w:val="28"/>
    </w:rPr>
  </w:style>
  <w:style w:type="paragraph" w:customStyle="1" w:styleId="Schedule2">
    <w:name w:val="Schedule_2"/>
    <w:basedOn w:val="Normal"/>
    <w:next w:val="Normal"/>
    <w:rsid w:val="00444797"/>
    <w:pPr>
      <w:keepNext/>
      <w:numPr>
        <w:ilvl w:val="2"/>
        <w:numId w:val="9"/>
      </w:numPr>
      <w:spacing w:after="220"/>
      <w:outlineLvl w:val="1"/>
    </w:pPr>
    <w:rPr>
      <w:b/>
      <w:sz w:val="24"/>
    </w:rPr>
  </w:style>
  <w:style w:type="paragraph" w:customStyle="1" w:styleId="Schedule3">
    <w:name w:val="Schedule_3"/>
    <w:basedOn w:val="Normal"/>
    <w:rsid w:val="00444797"/>
    <w:pPr>
      <w:numPr>
        <w:ilvl w:val="3"/>
        <w:numId w:val="9"/>
      </w:numPr>
      <w:spacing w:after="220"/>
      <w:outlineLvl w:val="2"/>
    </w:pPr>
    <w:rPr>
      <w:rFonts w:ascii="Times New Roman" w:hAnsi="Times New Roman"/>
    </w:rPr>
  </w:style>
  <w:style w:type="paragraph" w:customStyle="1" w:styleId="Schedule4">
    <w:name w:val="Schedule_4"/>
    <w:basedOn w:val="Normal"/>
    <w:rsid w:val="00444797"/>
    <w:pPr>
      <w:numPr>
        <w:ilvl w:val="4"/>
        <w:numId w:val="9"/>
      </w:numPr>
      <w:spacing w:after="220"/>
      <w:outlineLvl w:val="3"/>
    </w:pPr>
    <w:rPr>
      <w:rFonts w:ascii="Times New Roman" w:hAnsi="Times New Roman"/>
    </w:rPr>
  </w:style>
  <w:style w:type="paragraph" w:customStyle="1" w:styleId="Schedule5">
    <w:name w:val="Schedule_5"/>
    <w:basedOn w:val="Normal"/>
    <w:rsid w:val="00444797"/>
    <w:pPr>
      <w:numPr>
        <w:ilvl w:val="5"/>
        <w:numId w:val="9"/>
      </w:numPr>
      <w:spacing w:after="220"/>
      <w:outlineLvl w:val="5"/>
    </w:pPr>
    <w:rPr>
      <w:rFonts w:ascii="Times New Roman" w:hAnsi="Times New Roman"/>
    </w:rPr>
  </w:style>
  <w:style w:type="paragraph" w:customStyle="1" w:styleId="Schedule6">
    <w:name w:val="Schedule_6"/>
    <w:basedOn w:val="Normal"/>
    <w:rsid w:val="00444797"/>
    <w:pPr>
      <w:numPr>
        <w:ilvl w:val="6"/>
        <w:numId w:val="9"/>
      </w:numPr>
      <w:spacing w:after="220"/>
      <w:outlineLvl w:val="6"/>
    </w:pPr>
    <w:rPr>
      <w:rFonts w:ascii="Times New Roman" w:hAnsi="Times New Roman"/>
    </w:rPr>
  </w:style>
  <w:style w:type="paragraph" w:customStyle="1" w:styleId="Schedule7">
    <w:name w:val="Schedule_7"/>
    <w:basedOn w:val="Normal"/>
    <w:rsid w:val="00444797"/>
    <w:pPr>
      <w:numPr>
        <w:ilvl w:val="7"/>
        <w:numId w:val="9"/>
      </w:numPr>
      <w:spacing w:after="220"/>
      <w:outlineLvl w:val="7"/>
    </w:pPr>
    <w:rPr>
      <w:rFonts w:ascii="Times New Roman" w:hAnsi="Times New Roman"/>
    </w:rPr>
  </w:style>
  <w:style w:type="paragraph" w:customStyle="1" w:styleId="Schedule8">
    <w:name w:val="Schedule_8"/>
    <w:basedOn w:val="Normal"/>
    <w:rsid w:val="00444797"/>
    <w:pPr>
      <w:numPr>
        <w:ilvl w:val="8"/>
        <w:numId w:val="9"/>
      </w:numPr>
      <w:spacing w:after="220"/>
      <w:outlineLvl w:val="8"/>
    </w:pPr>
    <w:rPr>
      <w:rFonts w:ascii="Times New Roman" w:hAnsi="Times New Roman"/>
    </w:rPr>
  </w:style>
  <w:style w:type="paragraph" w:customStyle="1" w:styleId="COTCOCLV2-ASDEFCON">
    <w:name w:val="COT/COC LV2 - ASDEFCON"/>
    <w:basedOn w:val="ASDEFCONNormal"/>
    <w:next w:val="COTCOCLV3-ASDEFCON"/>
    <w:rsid w:val="00EA10D9"/>
    <w:pPr>
      <w:keepNext/>
      <w:keepLines/>
      <w:numPr>
        <w:ilvl w:val="1"/>
        <w:numId w:val="10"/>
      </w:numPr>
      <w:pBdr>
        <w:bottom w:val="single" w:sz="4" w:space="1" w:color="auto"/>
      </w:pBdr>
    </w:pPr>
    <w:rPr>
      <w:b/>
    </w:rPr>
  </w:style>
  <w:style w:type="paragraph" w:customStyle="1" w:styleId="ASDEFCONNormal">
    <w:name w:val="ASDEFCON Normal"/>
    <w:link w:val="ASDEFCONNormalChar"/>
    <w:rsid w:val="00EA10D9"/>
    <w:pPr>
      <w:spacing w:after="120"/>
      <w:jc w:val="both"/>
    </w:pPr>
    <w:rPr>
      <w:rFonts w:ascii="Arial" w:hAnsi="Arial"/>
      <w:color w:val="000000"/>
      <w:szCs w:val="40"/>
    </w:rPr>
  </w:style>
  <w:style w:type="character" w:customStyle="1" w:styleId="ASDEFCONNormalChar">
    <w:name w:val="ASDEFCON Normal Char"/>
    <w:link w:val="ASDEFCONNormal"/>
    <w:rsid w:val="00EA10D9"/>
    <w:rPr>
      <w:rFonts w:ascii="Arial" w:hAnsi="Arial"/>
      <w:color w:val="000000"/>
      <w:szCs w:val="40"/>
    </w:rPr>
  </w:style>
  <w:style w:type="paragraph" w:customStyle="1" w:styleId="COTCOCLV3-ASDEFCON">
    <w:name w:val="COT/COC LV3 - ASDEFCON"/>
    <w:basedOn w:val="ASDEFCONNormal"/>
    <w:link w:val="COTCOCLV3-ASDEFCONChar"/>
    <w:rsid w:val="00EA10D9"/>
    <w:pPr>
      <w:numPr>
        <w:ilvl w:val="2"/>
        <w:numId w:val="10"/>
      </w:numPr>
    </w:pPr>
  </w:style>
  <w:style w:type="paragraph" w:customStyle="1" w:styleId="COTCOCLV1-ASDEFCON">
    <w:name w:val="COT/COC LV1 - ASDEFCON"/>
    <w:basedOn w:val="ASDEFCONNormal"/>
    <w:next w:val="COTCOCLV2-ASDEFCON"/>
    <w:rsid w:val="00EA10D9"/>
    <w:pPr>
      <w:keepNext/>
      <w:keepLines/>
      <w:numPr>
        <w:numId w:val="10"/>
      </w:numPr>
      <w:spacing w:before="240"/>
    </w:pPr>
    <w:rPr>
      <w:b/>
      <w:caps/>
    </w:rPr>
  </w:style>
  <w:style w:type="paragraph" w:customStyle="1" w:styleId="COTCOCLV4-ASDEFCON">
    <w:name w:val="COT/COC LV4 - ASDEFCON"/>
    <w:basedOn w:val="ASDEFCONNormal"/>
    <w:link w:val="COTCOCLV4-ASDEFCONChar"/>
    <w:rsid w:val="00EA10D9"/>
    <w:pPr>
      <w:numPr>
        <w:ilvl w:val="3"/>
        <w:numId w:val="10"/>
      </w:numPr>
    </w:pPr>
  </w:style>
  <w:style w:type="paragraph" w:customStyle="1" w:styleId="COTCOCLV5-ASDEFCON">
    <w:name w:val="COT/COC LV5 - ASDEFCON"/>
    <w:basedOn w:val="ASDEFCONNormal"/>
    <w:rsid w:val="00EA10D9"/>
    <w:pPr>
      <w:numPr>
        <w:ilvl w:val="4"/>
        <w:numId w:val="10"/>
      </w:numPr>
    </w:pPr>
  </w:style>
  <w:style w:type="paragraph" w:customStyle="1" w:styleId="COTCOCLV6-ASDEFCON">
    <w:name w:val="COT/COC LV6 - ASDEFCON"/>
    <w:basedOn w:val="ASDEFCONNormal"/>
    <w:rsid w:val="00EA10D9"/>
    <w:pPr>
      <w:keepLines/>
      <w:numPr>
        <w:ilvl w:val="5"/>
        <w:numId w:val="10"/>
      </w:numPr>
    </w:pPr>
  </w:style>
  <w:style w:type="paragraph" w:customStyle="1" w:styleId="ASDEFCONOption">
    <w:name w:val="ASDEFCON Option"/>
    <w:basedOn w:val="ASDEFCONNormal"/>
    <w:link w:val="ASDEFCONOptionChar"/>
    <w:rsid w:val="00EA10D9"/>
    <w:pPr>
      <w:keepNext/>
      <w:spacing w:before="60"/>
    </w:pPr>
    <w:rPr>
      <w:b/>
      <w:i/>
      <w:szCs w:val="24"/>
    </w:rPr>
  </w:style>
  <w:style w:type="paragraph" w:customStyle="1" w:styleId="NoteToDrafters-ASDEFCON">
    <w:name w:val="Note To Drafters - ASDEFCON"/>
    <w:basedOn w:val="ASDEFCONNormal"/>
    <w:link w:val="NoteToDrafters-ASDEFCONChar"/>
    <w:rsid w:val="00EA10D9"/>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EA10D9"/>
    <w:pPr>
      <w:keepNext/>
      <w:shd w:val="pct15" w:color="auto" w:fill="auto"/>
    </w:pPr>
    <w:rPr>
      <w:b/>
      <w:i/>
    </w:rPr>
  </w:style>
  <w:style w:type="paragraph" w:customStyle="1" w:styleId="ASDEFCONTitle">
    <w:name w:val="ASDEFCON Title"/>
    <w:basedOn w:val="ASDEFCONNormal"/>
    <w:rsid w:val="00EA10D9"/>
    <w:pPr>
      <w:keepLines/>
      <w:spacing w:before="240"/>
      <w:jc w:val="center"/>
    </w:pPr>
    <w:rPr>
      <w:b/>
      <w:caps/>
    </w:rPr>
  </w:style>
  <w:style w:type="paragraph" w:customStyle="1" w:styleId="ATTANNLV1-ASDEFCON">
    <w:name w:val="ATT/ANN LV1 - ASDEFCON"/>
    <w:basedOn w:val="ASDEFCONNormal"/>
    <w:next w:val="ATTANNLV2-ASDEFCON"/>
    <w:rsid w:val="00EA10D9"/>
    <w:pPr>
      <w:keepNext/>
      <w:keepLines/>
      <w:numPr>
        <w:numId w:val="32"/>
      </w:numPr>
      <w:spacing w:before="240"/>
    </w:pPr>
    <w:rPr>
      <w:rFonts w:ascii="Arial Bold" w:hAnsi="Arial Bold"/>
      <w:b/>
      <w:caps/>
      <w:szCs w:val="24"/>
    </w:rPr>
  </w:style>
  <w:style w:type="paragraph" w:customStyle="1" w:styleId="ATTANNLV2-ASDEFCON">
    <w:name w:val="ATT/ANN LV2 - ASDEFCON"/>
    <w:basedOn w:val="ASDEFCONNormal"/>
    <w:link w:val="ATTANNLV2-ASDEFCONChar"/>
    <w:rsid w:val="00EA10D9"/>
    <w:pPr>
      <w:numPr>
        <w:ilvl w:val="1"/>
        <w:numId w:val="32"/>
      </w:numPr>
    </w:pPr>
    <w:rPr>
      <w:szCs w:val="24"/>
    </w:rPr>
  </w:style>
  <w:style w:type="character" w:customStyle="1" w:styleId="ATTANNLV2-ASDEFCONChar">
    <w:name w:val="ATT/ANN LV2 - ASDEFCON Char"/>
    <w:link w:val="ATTANNLV2-ASDEFCON"/>
    <w:rsid w:val="00EA10D9"/>
    <w:rPr>
      <w:rFonts w:ascii="Arial" w:hAnsi="Arial"/>
      <w:color w:val="000000"/>
      <w:szCs w:val="24"/>
    </w:rPr>
  </w:style>
  <w:style w:type="paragraph" w:customStyle="1" w:styleId="ATTANNLV3-ASDEFCON">
    <w:name w:val="ATT/ANN LV3 - ASDEFCON"/>
    <w:basedOn w:val="ASDEFCONNormal"/>
    <w:rsid w:val="00EA10D9"/>
    <w:pPr>
      <w:numPr>
        <w:ilvl w:val="2"/>
        <w:numId w:val="32"/>
      </w:numPr>
    </w:pPr>
    <w:rPr>
      <w:szCs w:val="24"/>
    </w:rPr>
  </w:style>
  <w:style w:type="paragraph" w:customStyle="1" w:styleId="ATTANNLV4-ASDEFCON">
    <w:name w:val="ATT/ANN LV4 - ASDEFCON"/>
    <w:basedOn w:val="ASDEFCONNormal"/>
    <w:rsid w:val="00EA10D9"/>
    <w:pPr>
      <w:numPr>
        <w:ilvl w:val="3"/>
        <w:numId w:val="32"/>
      </w:numPr>
    </w:pPr>
    <w:rPr>
      <w:szCs w:val="24"/>
    </w:rPr>
  </w:style>
  <w:style w:type="paragraph" w:customStyle="1" w:styleId="ASDEFCONCoverTitle">
    <w:name w:val="ASDEFCON Cover Title"/>
    <w:rsid w:val="00EA10D9"/>
    <w:pPr>
      <w:jc w:val="center"/>
    </w:pPr>
    <w:rPr>
      <w:rFonts w:ascii="Georgia" w:hAnsi="Georgia"/>
      <w:b/>
      <w:color w:val="000000"/>
      <w:sz w:val="100"/>
      <w:szCs w:val="24"/>
    </w:rPr>
  </w:style>
  <w:style w:type="paragraph" w:customStyle="1" w:styleId="ASDEFCONHeaderFooterLeft">
    <w:name w:val="ASDEFCON Header/Footer Left"/>
    <w:basedOn w:val="ASDEFCONNormal"/>
    <w:link w:val="ASDEFCONHeaderFooterLeftChar"/>
    <w:rsid w:val="00EA10D9"/>
    <w:pPr>
      <w:spacing w:after="0"/>
      <w:jc w:val="left"/>
    </w:pPr>
    <w:rPr>
      <w:sz w:val="16"/>
      <w:szCs w:val="24"/>
    </w:rPr>
  </w:style>
  <w:style w:type="paragraph" w:customStyle="1" w:styleId="ASDEFCONCoverPageIncorp">
    <w:name w:val="ASDEFCON Cover Page Incorp"/>
    <w:rsid w:val="00EA10D9"/>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EA10D9"/>
    <w:rPr>
      <w:b/>
      <w:i/>
    </w:rPr>
  </w:style>
  <w:style w:type="paragraph" w:customStyle="1" w:styleId="COTCOCLV2NONUM-ASDEFCON">
    <w:name w:val="COT/COC LV2 NONUM - ASDEFCON"/>
    <w:basedOn w:val="COTCOCLV2-ASDEFCON"/>
    <w:next w:val="COTCOCLV3-ASDEFCON"/>
    <w:rsid w:val="00EA10D9"/>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EA10D9"/>
    <w:pPr>
      <w:keepNext w:val="0"/>
      <w:numPr>
        <w:numId w:val="0"/>
      </w:numPr>
      <w:ind w:left="851"/>
    </w:pPr>
    <w:rPr>
      <w:bCs/>
      <w:szCs w:val="20"/>
    </w:rPr>
  </w:style>
  <w:style w:type="paragraph" w:customStyle="1" w:styleId="COTCOCLV3NONUM-ASDEFCON">
    <w:name w:val="COT/COC LV3 NONUM - ASDEFCON"/>
    <w:basedOn w:val="COTCOCLV3-ASDEFCON"/>
    <w:next w:val="COTCOCLV3-ASDEFCON"/>
    <w:rsid w:val="00EA10D9"/>
    <w:pPr>
      <w:numPr>
        <w:ilvl w:val="0"/>
        <w:numId w:val="0"/>
      </w:numPr>
      <w:ind w:left="851"/>
    </w:pPr>
    <w:rPr>
      <w:szCs w:val="20"/>
    </w:rPr>
  </w:style>
  <w:style w:type="paragraph" w:customStyle="1" w:styleId="COTCOCLV4NONUM-ASDEFCON">
    <w:name w:val="COT/COC LV4 NONUM - ASDEFCON"/>
    <w:basedOn w:val="COTCOCLV4-ASDEFCON"/>
    <w:next w:val="COTCOCLV4-ASDEFCON"/>
    <w:rsid w:val="00EA10D9"/>
    <w:pPr>
      <w:numPr>
        <w:ilvl w:val="0"/>
        <w:numId w:val="0"/>
      </w:numPr>
      <w:ind w:left="1418"/>
    </w:pPr>
    <w:rPr>
      <w:szCs w:val="20"/>
    </w:rPr>
  </w:style>
  <w:style w:type="paragraph" w:customStyle="1" w:styleId="COTCOCLV5NONUM-ASDEFCON">
    <w:name w:val="COT/COC LV5 NONUM - ASDEFCON"/>
    <w:basedOn w:val="COTCOCLV5-ASDEFCON"/>
    <w:next w:val="COTCOCLV5-ASDEFCON"/>
    <w:rsid w:val="00EA10D9"/>
    <w:pPr>
      <w:numPr>
        <w:ilvl w:val="0"/>
        <w:numId w:val="0"/>
      </w:numPr>
      <w:ind w:left="1985"/>
    </w:pPr>
    <w:rPr>
      <w:szCs w:val="20"/>
    </w:rPr>
  </w:style>
  <w:style w:type="paragraph" w:customStyle="1" w:styleId="COTCOCLV6NONUM-ASDEFCON">
    <w:name w:val="COT/COC LV6 NONUM - ASDEFCON"/>
    <w:basedOn w:val="COTCOCLV6-ASDEFCON"/>
    <w:next w:val="COTCOCLV6-ASDEFCON"/>
    <w:rsid w:val="00EA10D9"/>
    <w:pPr>
      <w:numPr>
        <w:ilvl w:val="0"/>
        <w:numId w:val="0"/>
      </w:numPr>
      <w:ind w:left="2552"/>
    </w:pPr>
    <w:rPr>
      <w:szCs w:val="20"/>
    </w:rPr>
  </w:style>
  <w:style w:type="paragraph" w:customStyle="1" w:styleId="ATTANNLV1NONUM-ASDEFCON">
    <w:name w:val="ATT/ANN LV1 NONUM - ASDEFCON"/>
    <w:basedOn w:val="ATTANNLV1-ASDEFCON"/>
    <w:next w:val="ATTANNLV2-ASDEFCON"/>
    <w:rsid w:val="00EA10D9"/>
    <w:pPr>
      <w:numPr>
        <w:numId w:val="0"/>
      </w:numPr>
      <w:ind w:left="851"/>
    </w:pPr>
    <w:rPr>
      <w:bCs/>
      <w:szCs w:val="20"/>
    </w:rPr>
  </w:style>
  <w:style w:type="paragraph" w:customStyle="1" w:styleId="ATTANNLV2NONUM-ASDEFCON">
    <w:name w:val="ATT/ANN LV2 NONUM - ASDEFCON"/>
    <w:basedOn w:val="ATTANNLV2-ASDEFCON"/>
    <w:next w:val="ATTANNLV2-ASDEFCON"/>
    <w:rsid w:val="00EA10D9"/>
    <w:pPr>
      <w:numPr>
        <w:ilvl w:val="0"/>
        <w:numId w:val="0"/>
      </w:numPr>
      <w:ind w:left="851"/>
    </w:pPr>
    <w:rPr>
      <w:szCs w:val="20"/>
    </w:rPr>
  </w:style>
  <w:style w:type="paragraph" w:customStyle="1" w:styleId="ATTANNLV3NONUM-ASDEFCON">
    <w:name w:val="ATT/ANN LV3 NONUM - ASDEFCON"/>
    <w:basedOn w:val="ATTANNLV3-ASDEFCON"/>
    <w:next w:val="ATTANNLV3-ASDEFCON"/>
    <w:rsid w:val="00EA10D9"/>
    <w:pPr>
      <w:numPr>
        <w:ilvl w:val="0"/>
        <w:numId w:val="0"/>
      </w:numPr>
      <w:ind w:left="1418"/>
    </w:pPr>
    <w:rPr>
      <w:szCs w:val="20"/>
    </w:rPr>
  </w:style>
  <w:style w:type="paragraph" w:customStyle="1" w:styleId="ATTANNLV4NONUM-ASDEFCON">
    <w:name w:val="ATT/ANN LV4 NONUM - ASDEFCON"/>
    <w:basedOn w:val="ATTANNLV4-ASDEFCON"/>
    <w:next w:val="ATTANNLV4-ASDEFCON"/>
    <w:rsid w:val="00EA10D9"/>
    <w:pPr>
      <w:numPr>
        <w:ilvl w:val="0"/>
        <w:numId w:val="0"/>
      </w:numPr>
      <w:ind w:left="1985"/>
    </w:pPr>
    <w:rPr>
      <w:szCs w:val="20"/>
    </w:rPr>
  </w:style>
  <w:style w:type="paragraph" w:customStyle="1" w:styleId="NoteToDraftersBullets-ASDEFCON">
    <w:name w:val="Note To Drafters Bullets - ASDEFCON"/>
    <w:basedOn w:val="NoteToDrafters-ASDEFCON"/>
    <w:rsid w:val="00EA10D9"/>
    <w:pPr>
      <w:numPr>
        <w:numId w:val="12"/>
      </w:numPr>
    </w:pPr>
    <w:rPr>
      <w:bCs/>
      <w:iCs/>
      <w:szCs w:val="20"/>
    </w:rPr>
  </w:style>
  <w:style w:type="paragraph" w:customStyle="1" w:styleId="NoteToDraftersList-ASDEFCON">
    <w:name w:val="Note To Drafters List - ASDEFCON"/>
    <w:basedOn w:val="NoteToDrafters-ASDEFCON"/>
    <w:rsid w:val="00EA10D9"/>
    <w:pPr>
      <w:numPr>
        <w:numId w:val="13"/>
      </w:numPr>
    </w:pPr>
    <w:rPr>
      <w:bCs/>
      <w:iCs/>
      <w:szCs w:val="20"/>
    </w:rPr>
  </w:style>
  <w:style w:type="paragraph" w:customStyle="1" w:styleId="NoteToTenderersBullets-ASDEFCON">
    <w:name w:val="Note To Tenderers Bullets - ASDEFCON"/>
    <w:basedOn w:val="NoteToTenderers-ASDEFCON"/>
    <w:rsid w:val="00EA10D9"/>
    <w:pPr>
      <w:numPr>
        <w:numId w:val="14"/>
      </w:numPr>
    </w:pPr>
    <w:rPr>
      <w:bCs/>
      <w:iCs/>
      <w:szCs w:val="20"/>
    </w:rPr>
  </w:style>
  <w:style w:type="paragraph" w:customStyle="1" w:styleId="NoteToTenderersList-ASDEFCON">
    <w:name w:val="Note To Tenderers List - ASDEFCON"/>
    <w:basedOn w:val="NoteToTenderers-ASDEFCON"/>
    <w:rsid w:val="00EA10D9"/>
    <w:pPr>
      <w:numPr>
        <w:numId w:val="15"/>
      </w:numPr>
    </w:pPr>
    <w:rPr>
      <w:bCs/>
      <w:iCs/>
      <w:szCs w:val="20"/>
    </w:rPr>
  </w:style>
  <w:style w:type="paragraph" w:customStyle="1" w:styleId="SOWHL1-ASDEFCON">
    <w:name w:val="SOW HL1 - ASDEFCON"/>
    <w:basedOn w:val="ASDEFCONNormal"/>
    <w:next w:val="SOWHL2-ASDEFCON"/>
    <w:qFormat/>
    <w:rsid w:val="00EA10D9"/>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EA10D9"/>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EA10D9"/>
    <w:pPr>
      <w:keepNext/>
      <w:numPr>
        <w:ilvl w:val="2"/>
        <w:numId w:val="2"/>
      </w:numPr>
    </w:pPr>
    <w:rPr>
      <w:rFonts w:eastAsia="Calibri"/>
      <w:b/>
      <w:szCs w:val="22"/>
      <w:lang w:eastAsia="en-US"/>
    </w:rPr>
  </w:style>
  <w:style w:type="paragraph" w:customStyle="1" w:styleId="SOWHL4-ASDEFCON">
    <w:name w:val="SOW HL4 - ASDEFCON"/>
    <w:basedOn w:val="ASDEFCONNormal"/>
    <w:qFormat/>
    <w:rsid w:val="00EA10D9"/>
    <w:pPr>
      <w:keepNext/>
      <w:numPr>
        <w:ilvl w:val="3"/>
        <w:numId w:val="2"/>
      </w:numPr>
    </w:pPr>
    <w:rPr>
      <w:rFonts w:eastAsia="Calibri"/>
      <w:b/>
      <w:szCs w:val="22"/>
      <w:lang w:eastAsia="en-US"/>
    </w:rPr>
  </w:style>
  <w:style w:type="paragraph" w:customStyle="1" w:styleId="SOWHL5-ASDEFCON">
    <w:name w:val="SOW HL5 - ASDEFCON"/>
    <w:basedOn w:val="ASDEFCONNormal"/>
    <w:qFormat/>
    <w:rsid w:val="00EA10D9"/>
    <w:pPr>
      <w:keepNext/>
      <w:numPr>
        <w:ilvl w:val="4"/>
        <w:numId w:val="2"/>
      </w:numPr>
    </w:pPr>
    <w:rPr>
      <w:rFonts w:eastAsia="Calibri"/>
      <w:b/>
      <w:szCs w:val="22"/>
      <w:lang w:eastAsia="en-US"/>
    </w:rPr>
  </w:style>
  <w:style w:type="paragraph" w:customStyle="1" w:styleId="SOWSubL1-ASDEFCON">
    <w:name w:val="SOW SubL1 - ASDEFCON"/>
    <w:basedOn w:val="ASDEFCONNormal"/>
    <w:qFormat/>
    <w:rsid w:val="00EA10D9"/>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EA10D9"/>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EA10D9"/>
    <w:pPr>
      <w:numPr>
        <w:ilvl w:val="0"/>
        <w:numId w:val="0"/>
      </w:numPr>
      <w:ind w:left="1134"/>
    </w:pPr>
    <w:rPr>
      <w:rFonts w:eastAsia="Times New Roman"/>
      <w:bCs/>
      <w:szCs w:val="20"/>
    </w:rPr>
  </w:style>
  <w:style w:type="paragraph" w:customStyle="1" w:styleId="SOWTL2-ASDEFCON">
    <w:name w:val="SOW TL2 - ASDEFCON"/>
    <w:basedOn w:val="SOWHL2-ASDEFCON"/>
    <w:rsid w:val="00EA10D9"/>
    <w:pPr>
      <w:keepNext w:val="0"/>
      <w:pBdr>
        <w:bottom w:val="none" w:sz="0" w:space="0" w:color="auto"/>
      </w:pBdr>
    </w:pPr>
    <w:rPr>
      <w:b w:val="0"/>
    </w:rPr>
  </w:style>
  <w:style w:type="paragraph" w:customStyle="1" w:styleId="SOWTL3NONUM-ASDEFCON">
    <w:name w:val="SOW TL3 NONUM - ASDEFCON"/>
    <w:basedOn w:val="SOWTL3-ASDEFCON"/>
    <w:next w:val="SOWTL3-ASDEFCON"/>
    <w:rsid w:val="00EA10D9"/>
    <w:pPr>
      <w:numPr>
        <w:ilvl w:val="0"/>
        <w:numId w:val="0"/>
      </w:numPr>
      <w:ind w:left="1134"/>
    </w:pPr>
    <w:rPr>
      <w:rFonts w:eastAsia="Times New Roman"/>
      <w:bCs/>
      <w:szCs w:val="20"/>
    </w:rPr>
  </w:style>
  <w:style w:type="paragraph" w:customStyle="1" w:styleId="SOWTL3-ASDEFCON">
    <w:name w:val="SOW TL3 - ASDEFCON"/>
    <w:basedOn w:val="SOWHL3-ASDEFCON"/>
    <w:rsid w:val="00EA10D9"/>
    <w:pPr>
      <w:keepNext w:val="0"/>
    </w:pPr>
    <w:rPr>
      <w:b w:val="0"/>
    </w:rPr>
  </w:style>
  <w:style w:type="paragraph" w:customStyle="1" w:styleId="SOWTL4NONUM-ASDEFCON">
    <w:name w:val="SOW TL4 NONUM - ASDEFCON"/>
    <w:basedOn w:val="SOWTL4-ASDEFCON"/>
    <w:next w:val="SOWTL4-ASDEFCON"/>
    <w:rsid w:val="00EA10D9"/>
    <w:pPr>
      <w:numPr>
        <w:ilvl w:val="0"/>
        <w:numId w:val="0"/>
      </w:numPr>
      <w:ind w:left="1134"/>
    </w:pPr>
    <w:rPr>
      <w:rFonts w:eastAsia="Times New Roman"/>
      <w:bCs/>
      <w:szCs w:val="20"/>
    </w:rPr>
  </w:style>
  <w:style w:type="paragraph" w:customStyle="1" w:styleId="SOWTL4-ASDEFCON">
    <w:name w:val="SOW TL4 - ASDEFCON"/>
    <w:basedOn w:val="SOWHL4-ASDEFCON"/>
    <w:rsid w:val="00EA10D9"/>
    <w:pPr>
      <w:keepNext w:val="0"/>
    </w:pPr>
    <w:rPr>
      <w:b w:val="0"/>
    </w:rPr>
  </w:style>
  <w:style w:type="paragraph" w:customStyle="1" w:styleId="SOWTL5NONUM-ASDEFCON">
    <w:name w:val="SOW TL5 NONUM - ASDEFCON"/>
    <w:basedOn w:val="SOWHL5-ASDEFCON"/>
    <w:next w:val="SOWTL5-ASDEFCON"/>
    <w:rsid w:val="00EA10D9"/>
    <w:pPr>
      <w:keepNext w:val="0"/>
      <w:numPr>
        <w:ilvl w:val="0"/>
        <w:numId w:val="0"/>
      </w:numPr>
      <w:ind w:left="1134"/>
    </w:pPr>
    <w:rPr>
      <w:b w:val="0"/>
    </w:rPr>
  </w:style>
  <w:style w:type="paragraph" w:customStyle="1" w:styleId="SOWTL5-ASDEFCON">
    <w:name w:val="SOW TL5 - ASDEFCON"/>
    <w:basedOn w:val="SOWHL5-ASDEFCON"/>
    <w:rsid w:val="00EA10D9"/>
    <w:pPr>
      <w:keepNext w:val="0"/>
    </w:pPr>
    <w:rPr>
      <w:b w:val="0"/>
    </w:rPr>
  </w:style>
  <w:style w:type="paragraph" w:customStyle="1" w:styleId="SOWSubL2-ASDEFCON">
    <w:name w:val="SOW SubL2 - ASDEFCON"/>
    <w:basedOn w:val="ASDEFCONNormal"/>
    <w:qFormat/>
    <w:rsid w:val="00EA10D9"/>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EA10D9"/>
    <w:pPr>
      <w:numPr>
        <w:numId w:val="0"/>
      </w:numPr>
      <w:ind w:left="1701"/>
    </w:pPr>
  </w:style>
  <w:style w:type="paragraph" w:customStyle="1" w:styleId="SOWSubL2NONUM-ASDEFCON">
    <w:name w:val="SOW SubL2 NONUM - ASDEFCON"/>
    <w:basedOn w:val="SOWSubL2-ASDEFCON"/>
    <w:next w:val="SOWSubL2-ASDEFCON"/>
    <w:qFormat/>
    <w:rsid w:val="00EA10D9"/>
    <w:pPr>
      <w:numPr>
        <w:ilvl w:val="0"/>
        <w:numId w:val="0"/>
      </w:numPr>
      <w:ind w:left="2268"/>
    </w:pPr>
  </w:style>
  <w:style w:type="paragraph" w:styleId="FootnoteText">
    <w:name w:val="footnote text"/>
    <w:basedOn w:val="Normal"/>
    <w:semiHidden/>
    <w:rsid w:val="00EA10D9"/>
    <w:rPr>
      <w:szCs w:val="20"/>
    </w:rPr>
  </w:style>
  <w:style w:type="paragraph" w:customStyle="1" w:styleId="ASDEFCONTextBlock">
    <w:name w:val="ASDEFCON TextBlock"/>
    <w:basedOn w:val="ASDEFCONNormal"/>
    <w:qFormat/>
    <w:rsid w:val="00EA10D9"/>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EA10D9"/>
    <w:pPr>
      <w:numPr>
        <w:numId w:val="17"/>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EA10D9"/>
    <w:pPr>
      <w:keepNext/>
      <w:spacing w:before="240"/>
    </w:pPr>
    <w:rPr>
      <w:rFonts w:ascii="Arial Bold" w:hAnsi="Arial Bold"/>
      <w:b/>
      <w:bCs/>
      <w:caps/>
      <w:szCs w:val="20"/>
    </w:rPr>
  </w:style>
  <w:style w:type="paragraph" w:customStyle="1" w:styleId="Table8ptHeading-ASDEFCON">
    <w:name w:val="Table 8pt Heading - ASDEFCON"/>
    <w:basedOn w:val="ASDEFCONNormal"/>
    <w:rsid w:val="00EA10D9"/>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EA10D9"/>
    <w:pPr>
      <w:numPr>
        <w:numId w:val="26"/>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EA10D9"/>
    <w:pPr>
      <w:numPr>
        <w:numId w:val="27"/>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EA10D9"/>
    <w:rPr>
      <w:rFonts w:ascii="Arial" w:eastAsia="Calibri" w:hAnsi="Arial"/>
      <w:color w:val="000000"/>
      <w:szCs w:val="22"/>
      <w:lang w:eastAsia="en-US"/>
    </w:rPr>
  </w:style>
  <w:style w:type="paragraph" w:customStyle="1" w:styleId="Table8ptSub1-ASDEFCON">
    <w:name w:val="Table 8pt Sub1 - ASDEFCON"/>
    <w:basedOn w:val="Table8ptText-ASDEFCON"/>
    <w:rsid w:val="00EA10D9"/>
    <w:pPr>
      <w:numPr>
        <w:ilvl w:val="1"/>
      </w:numPr>
    </w:pPr>
  </w:style>
  <w:style w:type="paragraph" w:customStyle="1" w:styleId="Table8ptSub2-ASDEFCON">
    <w:name w:val="Table 8pt Sub2 - ASDEFCON"/>
    <w:basedOn w:val="Table8ptText-ASDEFCON"/>
    <w:rsid w:val="00EA10D9"/>
    <w:pPr>
      <w:numPr>
        <w:ilvl w:val="2"/>
      </w:numPr>
    </w:pPr>
  </w:style>
  <w:style w:type="paragraph" w:customStyle="1" w:styleId="Table10ptHeading-ASDEFCON">
    <w:name w:val="Table 10pt Heading - ASDEFCON"/>
    <w:basedOn w:val="ASDEFCONNormal"/>
    <w:rsid w:val="00EA10D9"/>
    <w:pPr>
      <w:keepNext/>
      <w:spacing w:before="60" w:after="60"/>
      <w:jc w:val="center"/>
    </w:pPr>
    <w:rPr>
      <w:b/>
    </w:rPr>
  </w:style>
  <w:style w:type="paragraph" w:customStyle="1" w:styleId="Table8ptBP1-ASDEFCON">
    <w:name w:val="Table 8pt BP1 - ASDEFCON"/>
    <w:basedOn w:val="Table8ptText-ASDEFCON"/>
    <w:rsid w:val="00EA10D9"/>
    <w:pPr>
      <w:numPr>
        <w:numId w:val="18"/>
      </w:numPr>
    </w:pPr>
  </w:style>
  <w:style w:type="paragraph" w:customStyle="1" w:styleId="Table8ptBP2-ASDEFCON">
    <w:name w:val="Table 8pt BP2 - ASDEFCON"/>
    <w:basedOn w:val="Table8ptText-ASDEFCON"/>
    <w:rsid w:val="00EA10D9"/>
    <w:pPr>
      <w:numPr>
        <w:ilvl w:val="1"/>
        <w:numId w:val="18"/>
      </w:numPr>
      <w:tabs>
        <w:tab w:val="clear" w:pos="284"/>
      </w:tabs>
    </w:pPr>
    <w:rPr>
      <w:iCs/>
    </w:rPr>
  </w:style>
  <w:style w:type="paragraph" w:customStyle="1" w:styleId="ASDEFCONBulletsLV1">
    <w:name w:val="ASDEFCON Bullets LV1"/>
    <w:basedOn w:val="ASDEFCONNormal"/>
    <w:rsid w:val="00EA10D9"/>
    <w:pPr>
      <w:numPr>
        <w:numId w:val="20"/>
      </w:numPr>
    </w:pPr>
    <w:rPr>
      <w:rFonts w:eastAsia="Calibri"/>
      <w:szCs w:val="22"/>
      <w:lang w:eastAsia="en-US"/>
    </w:rPr>
  </w:style>
  <w:style w:type="paragraph" w:customStyle="1" w:styleId="Table10ptSub1-ASDEFCON">
    <w:name w:val="Table 10pt Sub1 - ASDEFCON"/>
    <w:basedOn w:val="Table10ptText-ASDEFCON"/>
    <w:rsid w:val="00EA10D9"/>
    <w:pPr>
      <w:numPr>
        <w:ilvl w:val="1"/>
      </w:numPr>
      <w:jc w:val="both"/>
    </w:pPr>
  </w:style>
  <w:style w:type="paragraph" w:customStyle="1" w:styleId="Table10ptSub2-ASDEFCON">
    <w:name w:val="Table 10pt Sub2 - ASDEFCON"/>
    <w:basedOn w:val="Table10ptText-ASDEFCON"/>
    <w:rsid w:val="00EA10D9"/>
    <w:pPr>
      <w:numPr>
        <w:ilvl w:val="2"/>
      </w:numPr>
      <w:jc w:val="both"/>
    </w:pPr>
  </w:style>
  <w:style w:type="paragraph" w:customStyle="1" w:styleId="ASDEFCONBulletsLV2">
    <w:name w:val="ASDEFCON Bullets LV2"/>
    <w:basedOn w:val="ASDEFCONNormal"/>
    <w:rsid w:val="00EA10D9"/>
    <w:pPr>
      <w:numPr>
        <w:numId w:val="1"/>
      </w:numPr>
    </w:pPr>
  </w:style>
  <w:style w:type="paragraph" w:customStyle="1" w:styleId="Table10ptBP1-ASDEFCON">
    <w:name w:val="Table 10pt BP1 - ASDEFCON"/>
    <w:basedOn w:val="ASDEFCONNormal"/>
    <w:rsid w:val="00EA10D9"/>
    <w:pPr>
      <w:numPr>
        <w:numId w:val="24"/>
      </w:numPr>
      <w:spacing w:before="60" w:after="60"/>
    </w:pPr>
  </w:style>
  <w:style w:type="paragraph" w:customStyle="1" w:styleId="Table10ptBP2-ASDEFCON">
    <w:name w:val="Table 10pt BP2 - ASDEFCON"/>
    <w:basedOn w:val="ASDEFCONNormal"/>
    <w:link w:val="Table10ptBP2-ASDEFCONCharChar"/>
    <w:rsid w:val="00EA10D9"/>
    <w:pPr>
      <w:numPr>
        <w:ilvl w:val="1"/>
        <w:numId w:val="24"/>
      </w:numPr>
      <w:spacing w:before="60" w:after="60"/>
    </w:pPr>
  </w:style>
  <w:style w:type="character" w:customStyle="1" w:styleId="Table10ptBP2-ASDEFCONCharChar">
    <w:name w:val="Table 10pt BP2 - ASDEFCON Char Char"/>
    <w:link w:val="Table10ptBP2-ASDEFCON"/>
    <w:rsid w:val="00EA10D9"/>
    <w:rPr>
      <w:rFonts w:ascii="Arial" w:hAnsi="Arial"/>
      <w:color w:val="000000"/>
      <w:szCs w:val="40"/>
    </w:rPr>
  </w:style>
  <w:style w:type="paragraph" w:customStyle="1" w:styleId="GuideMarginHead-ASDEFCON">
    <w:name w:val="Guide Margin Head - ASDEFCON"/>
    <w:basedOn w:val="ASDEFCONNormal"/>
    <w:rsid w:val="00EA10D9"/>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EA10D9"/>
    <w:pPr>
      <w:ind w:left="1680"/>
    </w:pPr>
    <w:rPr>
      <w:lang w:eastAsia="en-US"/>
    </w:rPr>
  </w:style>
  <w:style w:type="paragraph" w:customStyle="1" w:styleId="GuideSublistLv1-ASDEFCON">
    <w:name w:val="Guide Sublist Lv1 - ASDEFCON"/>
    <w:basedOn w:val="ASDEFCONNormal"/>
    <w:qFormat/>
    <w:rsid w:val="00EA10D9"/>
    <w:pPr>
      <w:numPr>
        <w:numId w:val="28"/>
      </w:numPr>
    </w:pPr>
    <w:rPr>
      <w:rFonts w:eastAsia="Calibri"/>
      <w:szCs w:val="22"/>
      <w:lang w:eastAsia="en-US"/>
    </w:rPr>
  </w:style>
  <w:style w:type="paragraph" w:customStyle="1" w:styleId="GuideBullets-ASDEFCON">
    <w:name w:val="Guide Bullets - ASDEFCON"/>
    <w:basedOn w:val="ASDEFCONNormal"/>
    <w:rsid w:val="00EA10D9"/>
    <w:pPr>
      <w:numPr>
        <w:ilvl w:val="6"/>
        <w:numId w:val="19"/>
      </w:numPr>
    </w:pPr>
    <w:rPr>
      <w:rFonts w:eastAsia="Calibri"/>
      <w:szCs w:val="22"/>
      <w:lang w:eastAsia="en-US"/>
    </w:rPr>
  </w:style>
  <w:style w:type="paragraph" w:customStyle="1" w:styleId="GuideLV2Head-ASDEFCON">
    <w:name w:val="Guide LV2 Head - ASDEFCON"/>
    <w:basedOn w:val="ASDEFCONNormal"/>
    <w:next w:val="GuideText-ASDEFCON"/>
    <w:rsid w:val="00EA10D9"/>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EA10D9"/>
    <w:pPr>
      <w:keepNext/>
      <w:spacing w:before="240"/>
    </w:pPr>
    <w:rPr>
      <w:rFonts w:eastAsia="Calibri"/>
      <w:b/>
      <w:caps/>
      <w:szCs w:val="20"/>
      <w:lang w:eastAsia="en-US"/>
    </w:rPr>
  </w:style>
  <w:style w:type="paragraph" w:customStyle="1" w:styleId="ASDEFCONSublist">
    <w:name w:val="ASDEFCON Sublist"/>
    <w:basedOn w:val="ASDEFCONNormal"/>
    <w:rsid w:val="00EA10D9"/>
    <w:pPr>
      <w:numPr>
        <w:numId w:val="29"/>
      </w:numPr>
    </w:pPr>
    <w:rPr>
      <w:iCs/>
    </w:rPr>
  </w:style>
  <w:style w:type="paragraph" w:customStyle="1" w:styleId="ASDEFCONRecitals">
    <w:name w:val="ASDEFCON Recitals"/>
    <w:basedOn w:val="ASDEFCONNormal"/>
    <w:link w:val="ASDEFCONRecitalsCharChar"/>
    <w:rsid w:val="00EA10D9"/>
    <w:pPr>
      <w:numPr>
        <w:numId w:val="21"/>
      </w:numPr>
    </w:pPr>
  </w:style>
  <w:style w:type="character" w:customStyle="1" w:styleId="ASDEFCONRecitalsCharChar">
    <w:name w:val="ASDEFCON Recitals Char Char"/>
    <w:link w:val="ASDEFCONRecitals"/>
    <w:rsid w:val="00EA10D9"/>
    <w:rPr>
      <w:rFonts w:ascii="Arial" w:hAnsi="Arial"/>
      <w:color w:val="000000"/>
      <w:szCs w:val="40"/>
    </w:rPr>
  </w:style>
  <w:style w:type="paragraph" w:customStyle="1" w:styleId="NoteList-ASDEFCON">
    <w:name w:val="Note List - ASDEFCON"/>
    <w:basedOn w:val="ASDEFCONNormal"/>
    <w:rsid w:val="00EA10D9"/>
    <w:pPr>
      <w:numPr>
        <w:numId w:val="22"/>
      </w:numPr>
    </w:pPr>
    <w:rPr>
      <w:b/>
      <w:bCs/>
      <w:i/>
    </w:rPr>
  </w:style>
  <w:style w:type="paragraph" w:customStyle="1" w:styleId="NoteBullets-ASDEFCON">
    <w:name w:val="Note Bullets - ASDEFCON"/>
    <w:basedOn w:val="ASDEFCONNormal"/>
    <w:rsid w:val="00EA10D9"/>
    <w:pPr>
      <w:numPr>
        <w:numId w:val="23"/>
      </w:numPr>
    </w:pPr>
    <w:rPr>
      <w:b/>
      <w:i/>
    </w:rPr>
  </w:style>
  <w:style w:type="paragraph" w:styleId="Caption">
    <w:name w:val="caption"/>
    <w:basedOn w:val="Normal"/>
    <w:next w:val="Normal"/>
    <w:qFormat/>
    <w:rsid w:val="00EA10D9"/>
    <w:rPr>
      <w:b/>
      <w:bCs/>
      <w:szCs w:val="20"/>
    </w:rPr>
  </w:style>
  <w:style w:type="paragraph" w:customStyle="1" w:styleId="ASDEFCONOperativePartListLV1">
    <w:name w:val="ASDEFCON Operative Part List LV1"/>
    <w:basedOn w:val="ASDEFCONNormal"/>
    <w:rsid w:val="00EA10D9"/>
    <w:pPr>
      <w:numPr>
        <w:numId w:val="25"/>
      </w:numPr>
    </w:pPr>
    <w:rPr>
      <w:iCs/>
    </w:rPr>
  </w:style>
  <w:style w:type="paragraph" w:customStyle="1" w:styleId="ASDEFCONOperativePartListLV2">
    <w:name w:val="ASDEFCON Operative Part List LV2"/>
    <w:basedOn w:val="ASDEFCONOperativePartListLV1"/>
    <w:rsid w:val="00EA10D9"/>
    <w:pPr>
      <w:numPr>
        <w:ilvl w:val="1"/>
      </w:numPr>
    </w:pPr>
  </w:style>
  <w:style w:type="paragraph" w:customStyle="1" w:styleId="ASDEFCONOptionSpace">
    <w:name w:val="ASDEFCON Option Space"/>
    <w:basedOn w:val="ASDEFCONNormal"/>
    <w:rsid w:val="00EA10D9"/>
    <w:pPr>
      <w:spacing w:after="0"/>
    </w:pPr>
    <w:rPr>
      <w:bCs/>
      <w:color w:val="FFFFFF"/>
      <w:sz w:val="8"/>
    </w:rPr>
  </w:style>
  <w:style w:type="paragraph" w:customStyle="1" w:styleId="ATTANNReferencetoCOC">
    <w:name w:val="ATT/ANN Reference to COC"/>
    <w:basedOn w:val="ASDEFCONNormal"/>
    <w:rsid w:val="00EA10D9"/>
    <w:pPr>
      <w:keepNext/>
      <w:jc w:val="right"/>
    </w:pPr>
    <w:rPr>
      <w:i/>
      <w:iCs/>
      <w:szCs w:val="20"/>
    </w:rPr>
  </w:style>
  <w:style w:type="paragraph" w:customStyle="1" w:styleId="ASDEFCONHeaderFooterCenter">
    <w:name w:val="ASDEFCON Header/Footer Center"/>
    <w:basedOn w:val="ASDEFCONHeaderFooterLeft"/>
    <w:rsid w:val="00EA10D9"/>
    <w:pPr>
      <w:jc w:val="center"/>
    </w:pPr>
    <w:rPr>
      <w:szCs w:val="20"/>
    </w:rPr>
  </w:style>
  <w:style w:type="paragraph" w:customStyle="1" w:styleId="ASDEFCONHeaderFooterRight">
    <w:name w:val="ASDEFCON Header/Footer Right"/>
    <w:basedOn w:val="ASDEFCONHeaderFooterLeft"/>
    <w:link w:val="ASDEFCONHeaderFooterRightChar"/>
    <w:rsid w:val="00EA10D9"/>
    <w:pPr>
      <w:jc w:val="right"/>
    </w:pPr>
    <w:rPr>
      <w:szCs w:val="20"/>
    </w:rPr>
  </w:style>
  <w:style w:type="paragraph" w:customStyle="1" w:styleId="ASDEFCONHeaderFooterClassification">
    <w:name w:val="ASDEFCON Header/Footer Classification"/>
    <w:basedOn w:val="ASDEFCONHeaderFooterLeft"/>
    <w:rsid w:val="00EA10D9"/>
    <w:pPr>
      <w:jc w:val="center"/>
    </w:pPr>
    <w:rPr>
      <w:rFonts w:ascii="Arial Bold" w:hAnsi="Arial Bold"/>
      <w:b/>
      <w:bCs/>
      <w:caps/>
      <w:sz w:val="20"/>
    </w:rPr>
  </w:style>
  <w:style w:type="paragraph" w:customStyle="1" w:styleId="GuideLV3Head-ASDEFCON">
    <w:name w:val="Guide LV3 Head - ASDEFCON"/>
    <w:basedOn w:val="ASDEFCONNormal"/>
    <w:rsid w:val="00EA10D9"/>
    <w:pPr>
      <w:keepNext/>
    </w:pPr>
    <w:rPr>
      <w:rFonts w:eastAsia="Calibri"/>
      <w:b/>
      <w:szCs w:val="22"/>
      <w:lang w:eastAsia="en-US"/>
    </w:rPr>
  </w:style>
  <w:style w:type="paragraph" w:customStyle="1" w:styleId="GuideSublistLv2-ASDEFCON">
    <w:name w:val="Guide Sublist Lv2 - ASDEFCON"/>
    <w:basedOn w:val="ASDEFCONNormal"/>
    <w:rsid w:val="00EA10D9"/>
    <w:pPr>
      <w:numPr>
        <w:ilvl w:val="1"/>
        <w:numId w:val="28"/>
      </w:numPr>
    </w:pPr>
  </w:style>
  <w:style w:type="paragraph" w:styleId="TOC3">
    <w:name w:val="toc 3"/>
    <w:basedOn w:val="Normal"/>
    <w:next w:val="Normal"/>
    <w:autoRedefine/>
    <w:rsid w:val="00EA10D9"/>
    <w:pPr>
      <w:spacing w:after="100"/>
      <w:ind w:left="400"/>
    </w:pPr>
  </w:style>
  <w:style w:type="character" w:customStyle="1" w:styleId="ASDEFCONHeaderFooterLeftChar">
    <w:name w:val="ASDEFCON Header/Footer Left Char"/>
    <w:link w:val="ASDEFCONHeaderFooterLeft"/>
    <w:rsid w:val="00B21804"/>
    <w:rPr>
      <w:rFonts w:ascii="Arial" w:hAnsi="Arial"/>
      <w:color w:val="000000"/>
      <w:sz w:val="16"/>
      <w:szCs w:val="24"/>
    </w:rPr>
  </w:style>
  <w:style w:type="character" w:customStyle="1" w:styleId="ASDEFCONHeaderFooterRightChar">
    <w:name w:val="ASDEFCON Header/Footer Right Char"/>
    <w:link w:val="ASDEFCONHeaderFooterRight"/>
    <w:rsid w:val="00B21804"/>
    <w:rPr>
      <w:rFonts w:ascii="Arial" w:hAnsi="Arial"/>
      <w:color w:val="000000"/>
      <w:sz w:val="16"/>
    </w:rPr>
  </w:style>
  <w:style w:type="paragraph" w:customStyle="1" w:styleId="Style6">
    <w:name w:val="Style6"/>
    <w:basedOn w:val="ASDEFCONNormal"/>
    <w:rsid w:val="00CD1101"/>
    <w:pPr>
      <w:ind w:left="720"/>
    </w:pPr>
    <w:rPr>
      <w:b/>
      <w:bCs/>
      <w:i/>
      <w:iCs/>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rsid w:val="00EA10D9"/>
    <w:rPr>
      <w:rFonts w:ascii="Cambria" w:hAnsi="Cambria"/>
      <w:b/>
      <w:bCs/>
      <w:color w:val="4F81BD"/>
      <w:sz w:val="26"/>
      <w:szCs w:val="26"/>
    </w:rPr>
  </w:style>
  <w:style w:type="paragraph" w:styleId="TOC4">
    <w:name w:val="toc 4"/>
    <w:basedOn w:val="Normal"/>
    <w:next w:val="Normal"/>
    <w:autoRedefine/>
    <w:rsid w:val="00EA10D9"/>
    <w:pPr>
      <w:spacing w:after="100"/>
      <w:ind w:left="600"/>
    </w:pPr>
  </w:style>
  <w:style w:type="paragraph" w:styleId="TOC5">
    <w:name w:val="toc 5"/>
    <w:basedOn w:val="Normal"/>
    <w:next w:val="Normal"/>
    <w:autoRedefine/>
    <w:rsid w:val="00EA10D9"/>
    <w:pPr>
      <w:spacing w:after="100"/>
      <w:ind w:left="800"/>
    </w:pPr>
  </w:style>
  <w:style w:type="paragraph" w:styleId="TOC6">
    <w:name w:val="toc 6"/>
    <w:basedOn w:val="Normal"/>
    <w:next w:val="Normal"/>
    <w:autoRedefine/>
    <w:rsid w:val="00EA10D9"/>
    <w:pPr>
      <w:spacing w:after="100"/>
      <w:ind w:left="1000"/>
    </w:pPr>
  </w:style>
  <w:style w:type="paragraph" w:styleId="TOC7">
    <w:name w:val="toc 7"/>
    <w:basedOn w:val="Normal"/>
    <w:next w:val="Normal"/>
    <w:autoRedefine/>
    <w:rsid w:val="00EA10D9"/>
    <w:pPr>
      <w:spacing w:after="100"/>
      <w:ind w:left="1200"/>
    </w:pPr>
  </w:style>
  <w:style w:type="paragraph" w:styleId="TOC8">
    <w:name w:val="toc 8"/>
    <w:basedOn w:val="Normal"/>
    <w:next w:val="Normal"/>
    <w:autoRedefine/>
    <w:rsid w:val="00EA10D9"/>
    <w:pPr>
      <w:spacing w:after="100"/>
      <w:ind w:left="1400"/>
    </w:pPr>
  </w:style>
  <w:style w:type="paragraph" w:styleId="TOC9">
    <w:name w:val="toc 9"/>
    <w:basedOn w:val="Normal"/>
    <w:next w:val="Normal"/>
    <w:autoRedefine/>
    <w:rsid w:val="00EA10D9"/>
    <w:pPr>
      <w:spacing w:after="100"/>
      <w:ind w:left="1600"/>
    </w:pPr>
  </w:style>
  <w:style w:type="paragraph" w:customStyle="1" w:styleId="ASDEFCONList">
    <w:name w:val="ASDEFCON List"/>
    <w:basedOn w:val="ASDEFCONNormal"/>
    <w:qFormat/>
    <w:rsid w:val="00EA10D9"/>
    <w:pPr>
      <w:numPr>
        <w:numId w:val="30"/>
      </w:numPr>
    </w:pPr>
  </w:style>
  <w:style w:type="paragraph" w:styleId="TOCHeading">
    <w:name w:val="TOC Heading"/>
    <w:basedOn w:val="Heading1"/>
    <w:next w:val="Normal"/>
    <w:uiPriority w:val="39"/>
    <w:unhideWhenUsed/>
    <w:qFormat/>
    <w:rsid w:val="000F3461"/>
    <w:pPr>
      <w:numPr>
        <w:numId w:val="0"/>
      </w:numPr>
      <w:outlineLvl w:val="9"/>
    </w:pPr>
    <w:rPr>
      <w:rFonts w:asciiTheme="majorHAnsi" w:eastAsiaTheme="majorEastAsia" w:hAnsiTheme="majorHAnsi" w:cstheme="majorBidi"/>
    </w:rPr>
  </w:style>
  <w:style w:type="character" w:customStyle="1" w:styleId="ASDEFCONOptionChar">
    <w:name w:val="ASDEFCON Option Char"/>
    <w:link w:val="ASDEFCONOption"/>
    <w:rsid w:val="00E32A71"/>
    <w:rPr>
      <w:rFonts w:ascii="Arial" w:hAnsi="Arial"/>
      <w:b/>
      <w:i/>
      <w:color w:val="000000"/>
      <w:szCs w:val="24"/>
    </w:rPr>
  </w:style>
  <w:style w:type="character" w:customStyle="1" w:styleId="NoteToDrafters-ASDEFCONChar">
    <w:name w:val="Note To Drafters - ASDEFCON Char"/>
    <w:link w:val="NoteToDrafters-ASDEFCON"/>
    <w:rsid w:val="00E32A71"/>
    <w:rPr>
      <w:rFonts w:ascii="Arial" w:hAnsi="Arial"/>
      <w:b/>
      <w:i/>
      <w:color w:val="FFFFFF"/>
      <w:szCs w:val="40"/>
      <w:shd w:val="clear" w:color="auto" w:fill="000000"/>
    </w:rPr>
  </w:style>
  <w:style w:type="character" w:customStyle="1" w:styleId="NoteToTenderers-ASDEFCONChar">
    <w:name w:val="Note To Tenderers - ASDEFCON Char"/>
    <w:link w:val="NoteToTenderers-ASDEFCON"/>
    <w:rsid w:val="00DA651E"/>
    <w:rPr>
      <w:rFonts w:ascii="Arial" w:hAnsi="Arial"/>
      <w:b/>
      <w:i/>
      <w:color w:val="000000"/>
      <w:szCs w:val="40"/>
      <w:shd w:val="pct15" w:color="auto" w:fill="auto"/>
    </w:rPr>
  </w:style>
  <w:style w:type="character" w:customStyle="1" w:styleId="COTCOCLV4-ASDEFCONChar">
    <w:name w:val="COT/COC LV4 - ASDEFCON Char"/>
    <w:link w:val="COTCOCLV4-ASDEFCON"/>
    <w:rsid w:val="008D45E4"/>
    <w:rPr>
      <w:rFonts w:ascii="Arial" w:hAnsi="Arial"/>
      <w:color w:val="000000"/>
      <w:szCs w:val="40"/>
    </w:rPr>
  </w:style>
  <w:style w:type="character" w:customStyle="1" w:styleId="COTCOCLV3-ASDEFCONChar">
    <w:name w:val="COT/COC LV3 - ASDEFCON Char"/>
    <w:basedOn w:val="ASDEFCONNormalChar"/>
    <w:link w:val="COTCOCLV3-ASDEFCON"/>
    <w:locked/>
    <w:rsid w:val="008D45E4"/>
    <w:rPr>
      <w:rFonts w:ascii="Arial" w:hAnsi="Arial"/>
      <w:color w:val="000000"/>
      <w:szCs w:val="40"/>
    </w:rPr>
  </w:style>
  <w:style w:type="paragraph" w:styleId="Revision">
    <w:name w:val="Revision"/>
    <w:hidden/>
    <w:uiPriority w:val="99"/>
    <w:semiHidden/>
    <w:rsid w:val="008D45E4"/>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48917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procurement.asdefcon@defence.gov.au"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finance.gov.au/publications/resource-management-guides/supplier-pay-time-or-pay-interest-policy-rmg-41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062BB-C0AF-493C-8872-B35B0BC36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83</TotalTime>
  <Pages>1</Pages>
  <Words>5987</Words>
  <Characters>50047</Characters>
  <Application>Microsoft Office Word</Application>
  <DocSecurity>0</DocSecurity>
  <Lines>417</Lines>
  <Paragraphs>111</Paragraphs>
  <ScaleCrop>false</ScaleCrop>
  <HeadingPairs>
    <vt:vector size="2" baseType="variant">
      <vt:variant>
        <vt:lpstr>Title</vt:lpstr>
      </vt:variant>
      <vt:variant>
        <vt:i4>1</vt:i4>
      </vt:variant>
    </vt:vector>
  </HeadingPairs>
  <TitlesOfParts>
    <vt:vector size="1" baseType="lpstr">
      <vt:lpstr/>
    </vt:vector>
  </TitlesOfParts>
  <Company>Defence</Company>
  <LinksUpToDate>false</LinksUpToDate>
  <CharactersWithSpaces>55923</CharactersWithSpaces>
  <SharedDoc>false</SharedDoc>
  <HLinks>
    <vt:vector size="222" baseType="variant">
      <vt:variant>
        <vt:i4>131087</vt:i4>
      </vt:variant>
      <vt:variant>
        <vt:i4>381</vt:i4>
      </vt:variant>
      <vt:variant>
        <vt:i4>0</vt:i4>
      </vt:variant>
      <vt:variant>
        <vt:i4>5</vt:i4>
      </vt:variant>
      <vt:variant>
        <vt:lpwstr>http://drnet.defence.gov.au/DMO/Commercial/Commercial Policy Framework/Pages/Factsheets-and-Guidance.aspx</vt:lpwstr>
      </vt:variant>
      <vt:variant>
        <vt:lpwstr/>
      </vt:variant>
      <vt:variant>
        <vt:i4>3538979</vt:i4>
      </vt:variant>
      <vt:variant>
        <vt:i4>372</vt:i4>
      </vt:variant>
      <vt:variant>
        <vt:i4>0</vt:i4>
      </vt:variant>
      <vt:variant>
        <vt:i4>5</vt:i4>
      </vt:variant>
      <vt:variant>
        <vt:lpwstr>http://www.supplynation.org.au/</vt:lpwstr>
      </vt:variant>
      <vt:variant>
        <vt:lpwstr/>
      </vt:variant>
      <vt:variant>
        <vt:i4>5308425</vt:i4>
      </vt:variant>
      <vt:variant>
        <vt:i4>336</vt:i4>
      </vt:variant>
      <vt:variant>
        <vt:i4>0</vt:i4>
      </vt:variant>
      <vt:variant>
        <vt:i4>5</vt:i4>
      </vt:variant>
      <vt:variant>
        <vt:lpwstr>http://drnet.defence.gov.au/DMO/Commercial/Commercial Help Desk Kiosk/Pages/Help-Desk-Kiosk.aspx</vt:lpwstr>
      </vt:variant>
      <vt:variant>
        <vt:lpwstr/>
      </vt:variant>
      <vt:variant>
        <vt:i4>1310781</vt:i4>
      </vt:variant>
      <vt:variant>
        <vt:i4>302</vt:i4>
      </vt:variant>
      <vt:variant>
        <vt:i4>0</vt:i4>
      </vt:variant>
      <vt:variant>
        <vt:i4>5</vt:i4>
      </vt:variant>
      <vt:variant>
        <vt:lpwstr/>
      </vt:variant>
      <vt:variant>
        <vt:lpwstr>_Toc433030909</vt:lpwstr>
      </vt:variant>
      <vt:variant>
        <vt:i4>1310781</vt:i4>
      </vt:variant>
      <vt:variant>
        <vt:i4>296</vt:i4>
      </vt:variant>
      <vt:variant>
        <vt:i4>0</vt:i4>
      </vt:variant>
      <vt:variant>
        <vt:i4>5</vt:i4>
      </vt:variant>
      <vt:variant>
        <vt:lpwstr/>
      </vt:variant>
      <vt:variant>
        <vt:lpwstr>_Toc433030908</vt:lpwstr>
      </vt:variant>
      <vt:variant>
        <vt:i4>1310781</vt:i4>
      </vt:variant>
      <vt:variant>
        <vt:i4>290</vt:i4>
      </vt:variant>
      <vt:variant>
        <vt:i4>0</vt:i4>
      </vt:variant>
      <vt:variant>
        <vt:i4>5</vt:i4>
      </vt:variant>
      <vt:variant>
        <vt:lpwstr/>
      </vt:variant>
      <vt:variant>
        <vt:lpwstr>_Toc433030907</vt:lpwstr>
      </vt:variant>
      <vt:variant>
        <vt:i4>1310781</vt:i4>
      </vt:variant>
      <vt:variant>
        <vt:i4>284</vt:i4>
      </vt:variant>
      <vt:variant>
        <vt:i4>0</vt:i4>
      </vt:variant>
      <vt:variant>
        <vt:i4>5</vt:i4>
      </vt:variant>
      <vt:variant>
        <vt:lpwstr/>
      </vt:variant>
      <vt:variant>
        <vt:lpwstr>_Toc433030906</vt:lpwstr>
      </vt:variant>
      <vt:variant>
        <vt:i4>1310781</vt:i4>
      </vt:variant>
      <vt:variant>
        <vt:i4>278</vt:i4>
      </vt:variant>
      <vt:variant>
        <vt:i4>0</vt:i4>
      </vt:variant>
      <vt:variant>
        <vt:i4>5</vt:i4>
      </vt:variant>
      <vt:variant>
        <vt:lpwstr/>
      </vt:variant>
      <vt:variant>
        <vt:lpwstr>_Toc433030905</vt:lpwstr>
      </vt:variant>
      <vt:variant>
        <vt:i4>1310781</vt:i4>
      </vt:variant>
      <vt:variant>
        <vt:i4>272</vt:i4>
      </vt:variant>
      <vt:variant>
        <vt:i4>0</vt:i4>
      </vt:variant>
      <vt:variant>
        <vt:i4>5</vt:i4>
      </vt:variant>
      <vt:variant>
        <vt:lpwstr/>
      </vt:variant>
      <vt:variant>
        <vt:lpwstr>_Toc433030904</vt:lpwstr>
      </vt:variant>
      <vt:variant>
        <vt:i4>1310781</vt:i4>
      </vt:variant>
      <vt:variant>
        <vt:i4>266</vt:i4>
      </vt:variant>
      <vt:variant>
        <vt:i4>0</vt:i4>
      </vt:variant>
      <vt:variant>
        <vt:i4>5</vt:i4>
      </vt:variant>
      <vt:variant>
        <vt:lpwstr/>
      </vt:variant>
      <vt:variant>
        <vt:lpwstr>_Toc433030903</vt:lpwstr>
      </vt:variant>
      <vt:variant>
        <vt:i4>1310781</vt:i4>
      </vt:variant>
      <vt:variant>
        <vt:i4>260</vt:i4>
      </vt:variant>
      <vt:variant>
        <vt:i4>0</vt:i4>
      </vt:variant>
      <vt:variant>
        <vt:i4>5</vt:i4>
      </vt:variant>
      <vt:variant>
        <vt:lpwstr/>
      </vt:variant>
      <vt:variant>
        <vt:lpwstr>_Toc433030902</vt:lpwstr>
      </vt:variant>
      <vt:variant>
        <vt:i4>1310781</vt:i4>
      </vt:variant>
      <vt:variant>
        <vt:i4>254</vt:i4>
      </vt:variant>
      <vt:variant>
        <vt:i4>0</vt:i4>
      </vt:variant>
      <vt:variant>
        <vt:i4>5</vt:i4>
      </vt:variant>
      <vt:variant>
        <vt:lpwstr/>
      </vt:variant>
      <vt:variant>
        <vt:lpwstr>_Toc433030901</vt:lpwstr>
      </vt:variant>
      <vt:variant>
        <vt:i4>1310781</vt:i4>
      </vt:variant>
      <vt:variant>
        <vt:i4>248</vt:i4>
      </vt:variant>
      <vt:variant>
        <vt:i4>0</vt:i4>
      </vt:variant>
      <vt:variant>
        <vt:i4>5</vt:i4>
      </vt:variant>
      <vt:variant>
        <vt:lpwstr/>
      </vt:variant>
      <vt:variant>
        <vt:lpwstr>_Toc433030900</vt:lpwstr>
      </vt:variant>
      <vt:variant>
        <vt:i4>1900604</vt:i4>
      </vt:variant>
      <vt:variant>
        <vt:i4>242</vt:i4>
      </vt:variant>
      <vt:variant>
        <vt:i4>0</vt:i4>
      </vt:variant>
      <vt:variant>
        <vt:i4>5</vt:i4>
      </vt:variant>
      <vt:variant>
        <vt:lpwstr/>
      </vt:variant>
      <vt:variant>
        <vt:lpwstr>_Toc433030899</vt:lpwstr>
      </vt:variant>
      <vt:variant>
        <vt:i4>1900604</vt:i4>
      </vt:variant>
      <vt:variant>
        <vt:i4>236</vt:i4>
      </vt:variant>
      <vt:variant>
        <vt:i4>0</vt:i4>
      </vt:variant>
      <vt:variant>
        <vt:i4>5</vt:i4>
      </vt:variant>
      <vt:variant>
        <vt:lpwstr/>
      </vt:variant>
      <vt:variant>
        <vt:lpwstr>_Toc433030898</vt:lpwstr>
      </vt:variant>
      <vt:variant>
        <vt:i4>1900604</vt:i4>
      </vt:variant>
      <vt:variant>
        <vt:i4>230</vt:i4>
      </vt:variant>
      <vt:variant>
        <vt:i4>0</vt:i4>
      </vt:variant>
      <vt:variant>
        <vt:i4>5</vt:i4>
      </vt:variant>
      <vt:variant>
        <vt:lpwstr/>
      </vt:variant>
      <vt:variant>
        <vt:lpwstr>_Toc433030897</vt:lpwstr>
      </vt:variant>
      <vt:variant>
        <vt:i4>1900604</vt:i4>
      </vt:variant>
      <vt:variant>
        <vt:i4>224</vt:i4>
      </vt:variant>
      <vt:variant>
        <vt:i4>0</vt:i4>
      </vt:variant>
      <vt:variant>
        <vt:i4>5</vt:i4>
      </vt:variant>
      <vt:variant>
        <vt:lpwstr/>
      </vt:variant>
      <vt:variant>
        <vt:lpwstr>_Toc433030896</vt:lpwstr>
      </vt:variant>
      <vt:variant>
        <vt:i4>1900604</vt:i4>
      </vt:variant>
      <vt:variant>
        <vt:i4>218</vt:i4>
      </vt:variant>
      <vt:variant>
        <vt:i4>0</vt:i4>
      </vt:variant>
      <vt:variant>
        <vt:i4>5</vt:i4>
      </vt:variant>
      <vt:variant>
        <vt:lpwstr/>
      </vt:variant>
      <vt:variant>
        <vt:lpwstr>_Toc433030895</vt:lpwstr>
      </vt:variant>
      <vt:variant>
        <vt:i4>1900604</vt:i4>
      </vt:variant>
      <vt:variant>
        <vt:i4>212</vt:i4>
      </vt:variant>
      <vt:variant>
        <vt:i4>0</vt:i4>
      </vt:variant>
      <vt:variant>
        <vt:i4>5</vt:i4>
      </vt:variant>
      <vt:variant>
        <vt:lpwstr/>
      </vt:variant>
      <vt:variant>
        <vt:lpwstr>_Toc433030894</vt:lpwstr>
      </vt:variant>
      <vt:variant>
        <vt:i4>1900604</vt:i4>
      </vt:variant>
      <vt:variant>
        <vt:i4>206</vt:i4>
      </vt:variant>
      <vt:variant>
        <vt:i4>0</vt:i4>
      </vt:variant>
      <vt:variant>
        <vt:i4>5</vt:i4>
      </vt:variant>
      <vt:variant>
        <vt:lpwstr/>
      </vt:variant>
      <vt:variant>
        <vt:lpwstr>_Toc433030893</vt:lpwstr>
      </vt:variant>
      <vt:variant>
        <vt:i4>1900604</vt:i4>
      </vt:variant>
      <vt:variant>
        <vt:i4>200</vt:i4>
      </vt:variant>
      <vt:variant>
        <vt:i4>0</vt:i4>
      </vt:variant>
      <vt:variant>
        <vt:i4>5</vt:i4>
      </vt:variant>
      <vt:variant>
        <vt:lpwstr/>
      </vt:variant>
      <vt:variant>
        <vt:lpwstr>_Toc433030892</vt:lpwstr>
      </vt:variant>
      <vt:variant>
        <vt:i4>1900604</vt:i4>
      </vt:variant>
      <vt:variant>
        <vt:i4>194</vt:i4>
      </vt:variant>
      <vt:variant>
        <vt:i4>0</vt:i4>
      </vt:variant>
      <vt:variant>
        <vt:i4>5</vt:i4>
      </vt:variant>
      <vt:variant>
        <vt:lpwstr/>
      </vt:variant>
      <vt:variant>
        <vt:lpwstr>_Toc433030891</vt:lpwstr>
      </vt:variant>
      <vt:variant>
        <vt:i4>1900604</vt:i4>
      </vt:variant>
      <vt:variant>
        <vt:i4>188</vt:i4>
      </vt:variant>
      <vt:variant>
        <vt:i4>0</vt:i4>
      </vt:variant>
      <vt:variant>
        <vt:i4>5</vt:i4>
      </vt:variant>
      <vt:variant>
        <vt:lpwstr/>
      </vt:variant>
      <vt:variant>
        <vt:lpwstr>_Toc433030890</vt:lpwstr>
      </vt:variant>
      <vt:variant>
        <vt:i4>1835068</vt:i4>
      </vt:variant>
      <vt:variant>
        <vt:i4>182</vt:i4>
      </vt:variant>
      <vt:variant>
        <vt:i4>0</vt:i4>
      </vt:variant>
      <vt:variant>
        <vt:i4>5</vt:i4>
      </vt:variant>
      <vt:variant>
        <vt:lpwstr/>
      </vt:variant>
      <vt:variant>
        <vt:lpwstr>_Toc433030889</vt:lpwstr>
      </vt:variant>
      <vt:variant>
        <vt:i4>1835068</vt:i4>
      </vt:variant>
      <vt:variant>
        <vt:i4>176</vt:i4>
      </vt:variant>
      <vt:variant>
        <vt:i4>0</vt:i4>
      </vt:variant>
      <vt:variant>
        <vt:i4>5</vt:i4>
      </vt:variant>
      <vt:variant>
        <vt:lpwstr/>
      </vt:variant>
      <vt:variant>
        <vt:lpwstr>_Toc433030888</vt:lpwstr>
      </vt:variant>
      <vt:variant>
        <vt:i4>1835068</vt:i4>
      </vt:variant>
      <vt:variant>
        <vt:i4>170</vt:i4>
      </vt:variant>
      <vt:variant>
        <vt:i4>0</vt:i4>
      </vt:variant>
      <vt:variant>
        <vt:i4>5</vt:i4>
      </vt:variant>
      <vt:variant>
        <vt:lpwstr/>
      </vt:variant>
      <vt:variant>
        <vt:lpwstr>_Toc433030887</vt:lpwstr>
      </vt:variant>
      <vt:variant>
        <vt:i4>1835068</vt:i4>
      </vt:variant>
      <vt:variant>
        <vt:i4>164</vt:i4>
      </vt:variant>
      <vt:variant>
        <vt:i4>0</vt:i4>
      </vt:variant>
      <vt:variant>
        <vt:i4>5</vt:i4>
      </vt:variant>
      <vt:variant>
        <vt:lpwstr/>
      </vt:variant>
      <vt:variant>
        <vt:lpwstr>_Toc433030886</vt:lpwstr>
      </vt:variant>
      <vt:variant>
        <vt:i4>1835068</vt:i4>
      </vt:variant>
      <vt:variant>
        <vt:i4>158</vt:i4>
      </vt:variant>
      <vt:variant>
        <vt:i4>0</vt:i4>
      </vt:variant>
      <vt:variant>
        <vt:i4>5</vt:i4>
      </vt:variant>
      <vt:variant>
        <vt:lpwstr/>
      </vt:variant>
      <vt:variant>
        <vt:lpwstr>_Toc433030885</vt:lpwstr>
      </vt:variant>
      <vt:variant>
        <vt:i4>1835068</vt:i4>
      </vt:variant>
      <vt:variant>
        <vt:i4>152</vt:i4>
      </vt:variant>
      <vt:variant>
        <vt:i4>0</vt:i4>
      </vt:variant>
      <vt:variant>
        <vt:i4>5</vt:i4>
      </vt:variant>
      <vt:variant>
        <vt:lpwstr/>
      </vt:variant>
      <vt:variant>
        <vt:lpwstr>_Toc433030884</vt:lpwstr>
      </vt:variant>
      <vt:variant>
        <vt:i4>1835068</vt:i4>
      </vt:variant>
      <vt:variant>
        <vt:i4>146</vt:i4>
      </vt:variant>
      <vt:variant>
        <vt:i4>0</vt:i4>
      </vt:variant>
      <vt:variant>
        <vt:i4>5</vt:i4>
      </vt:variant>
      <vt:variant>
        <vt:lpwstr/>
      </vt:variant>
      <vt:variant>
        <vt:lpwstr>_Toc433030883</vt:lpwstr>
      </vt:variant>
      <vt:variant>
        <vt:i4>1835068</vt:i4>
      </vt:variant>
      <vt:variant>
        <vt:i4>140</vt:i4>
      </vt:variant>
      <vt:variant>
        <vt:i4>0</vt:i4>
      </vt:variant>
      <vt:variant>
        <vt:i4>5</vt:i4>
      </vt:variant>
      <vt:variant>
        <vt:lpwstr/>
      </vt:variant>
      <vt:variant>
        <vt:lpwstr>_Toc433030882</vt:lpwstr>
      </vt:variant>
      <vt:variant>
        <vt:i4>1835068</vt:i4>
      </vt:variant>
      <vt:variant>
        <vt:i4>134</vt:i4>
      </vt:variant>
      <vt:variant>
        <vt:i4>0</vt:i4>
      </vt:variant>
      <vt:variant>
        <vt:i4>5</vt:i4>
      </vt:variant>
      <vt:variant>
        <vt:lpwstr/>
      </vt:variant>
      <vt:variant>
        <vt:lpwstr>_Toc433030881</vt:lpwstr>
      </vt:variant>
      <vt:variant>
        <vt:i4>1835068</vt:i4>
      </vt:variant>
      <vt:variant>
        <vt:i4>128</vt:i4>
      </vt:variant>
      <vt:variant>
        <vt:i4>0</vt:i4>
      </vt:variant>
      <vt:variant>
        <vt:i4>5</vt:i4>
      </vt:variant>
      <vt:variant>
        <vt:lpwstr/>
      </vt:variant>
      <vt:variant>
        <vt:lpwstr>_Toc433030880</vt:lpwstr>
      </vt:variant>
      <vt:variant>
        <vt:i4>1245244</vt:i4>
      </vt:variant>
      <vt:variant>
        <vt:i4>122</vt:i4>
      </vt:variant>
      <vt:variant>
        <vt:i4>0</vt:i4>
      </vt:variant>
      <vt:variant>
        <vt:i4>5</vt:i4>
      </vt:variant>
      <vt:variant>
        <vt:lpwstr/>
      </vt:variant>
      <vt:variant>
        <vt:lpwstr>_Toc433030879</vt:lpwstr>
      </vt:variant>
      <vt:variant>
        <vt:i4>1245244</vt:i4>
      </vt:variant>
      <vt:variant>
        <vt:i4>116</vt:i4>
      </vt:variant>
      <vt:variant>
        <vt:i4>0</vt:i4>
      </vt:variant>
      <vt:variant>
        <vt:i4>5</vt:i4>
      </vt:variant>
      <vt:variant>
        <vt:lpwstr/>
      </vt:variant>
      <vt:variant>
        <vt:lpwstr>_Toc433030878</vt:lpwstr>
      </vt:variant>
      <vt:variant>
        <vt:i4>1245244</vt:i4>
      </vt:variant>
      <vt:variant>
        <vt:i4>110</vt:i4>
      </vt:variant>
      <vt:variant>
        <vt:i4>0</vt:i4>
      </vt:variant>
      <vt:variant>
        <vt:i4>5</vt:i4>
      </vt:variant>
      <vt:variant>
        <vt:lpwstr/>
      </vt:variant>
      <vt:variant>
        <vt:lpwstr>_Toc433030877</vt:lpwstr>
      </vt:variant>
      <vt:variant>
        <vt:i4>1245244</vt:i4>
      </vt:variant>
      <vt:variant>
        <vt:i4>104</vt:i4>
      </vt:variant>
      <vt:variant>
        <vt:i4>0</vt:i4>
      </vt:variant>
      <vt:variant>
        <vt:i4>5</vt:i4>
      </vt:variant>
      <vt:variant>
        <vt:lpwstr/>
      </vt:variant>
      <vt:variant>
        <vt:lpwstr>_Toc433030876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Massey, Lauren MISS</dc:creator>
  <cp:lastModifiedBy>Dharani, Mikael MR</cp:lastModifiedBy>
  <cp:revision>1</cp:revision>
  <cp:lastPrinted>2015-10-01T23:28:00Z</cp:lastPrinted>
  <dcterms:created xsi:type="dcterms:W3CDTF">2022-06-07T00:29:00Z</dcterms:created>
  <dcterms:modified xsi:type="dcterms:W3CDTF">2024-08-22T00:52:00Z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ABAAVOAfoSrQoywdUJh2wYvSYNLGzB5exCLBCmywbVvT5aoJxAyby0TnTfOldvQz8btO</vt:lpwstr>
  </property>
  <property fmtid="{D5CDD505-2E9C-101B-9397-08002B2CF9AE}" pid="3" name="RESPONSE_SENDER_NAME">
    <vt:lpwstr>gAAAdya76B99d4hLGUR1rQ+8TxTv0GGEPdix</vt:lpwstr>
  </property>
  <property fmtid="{D5CDD505-2E9C-101B-9397-08002B2CF9AE}" pid="4" name="EMAIL_OWNER_ADDRESS">
    <vt:lpwstr>MBAATlylsZMK2SXT9ybxslh48hRZpx6So2U4/DCr0ZwrFLGQuuWyPnbtHvMMs03qyxKeIcoQO5mLtYs=</vt:lpwstr>
  </property>
  <property fmtid="{D5CDD505-2E9C-101B-9397-08002B2CF9AE}" pid="5" name="Objective-Comment">
    <vt:lpwstr/>
  </property>
  <property fmtid="{D5CDD505-2E9C-101B-9397-08002B2CF9AE}" pid="6" name="Objective-CreationStamp">
    <vt:filetime>2023-01-09T06:35:25Z</vt:filetime>
  </property>
  <property fmtid="{D5CDD505-2E9C-101B-9397-08002B2CF9AE}" pid="7" name="Objective-Id">
    <vt:lpwstr>BM55256549</vt:lpwstr>
  </property>
  <property fmtid="{D5CDD505-2E9C-101B-9397-08002B2CF9AE}" pid="8" name="Objective-IsApproved">
    <vt:bool>false</vt:bool>
  </property>
  <property fmtid="{D5CDD505-2E9C-101B-9397-08002B2CF9AE}" pid="9" name="Objective-IsPublished">
    <vt:bool>false</vt:bool>
  </property>
  <property fmtid="{D5CDD505-2E9C-101B-9397-08002B2CF9AE}" pid="10" name="Objective-DatePublished">
    <vt:lpwstr/>
  </property>
  <property fmtid="{D5CDD505-2E9C-101B-9397-08002B2CF9AE}" pid="11" name="Objective-ModificationStamp">
    <vt:filetime>2024-08-20T00:17:21Z</vt:filetime>
  </property>
  <property fmtid="{D5CDD505-2E9C-101B-9397-08002B2CF9AE}" pid="12" name="Objective-Owner">
    <vt:lpwstr>Laursen, Christian Mr</vt:lpwstr>
  </property>
  <property fmtid="{D5CDD505-2E9C-101B-9397-08002B2CF9AE}" pid="13"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4" name="Objective-Parent">
    <vt:lpwstr>01 Working Files</vt:lpwstr>
  </property>
  <property fmtid="{D5CDD505-2E9C-101B-9397-08002B2CF9AE}" pid="15" name="Objective-State">
    <vt:lpwstr>Being Edited</vt:lpwstr>
  </property>
  <property fmtid="{D5CDD505-2E9C-101B-9397-08002B2CF9AE}" pid="16" name="Objective-Title">
    <vt:lpwstr>4 SFS V2.4 COC</vt:lpwstr>
  </property>
  <property fmtid="{D5CDD505-2E9C-101B-9397-08002B2CF9AE}" pid="17" name="Objective-Version">
    <vt:lpwstr>1.5</vt:lpwstr>
  </property>
  <property fmtid="{D5CDD505-2E9C-101B-9397-08002B2CF9AE}" pid="18" name="Objective-VersionComment">
    <vt:lpwstr/>
  </property>
  <property fmtid="{D5CDD505-2E9C-101B-9397-08002B2CF9AE}" pid="19" name="Objective-VersionNumber">
    <vt:i4>6</vt:i4>
  </property>
  <property fmtid="{D5CDD505-2E9C-101B-9397-08002B2CF9AE}" pid="20" name="Objective-FileNumber">
    <vt:lpwstr/>
  </property>
  <property fmtid="{D5CDD505-2E9C-101B-9397-08002B2CF9AE}" pid="21" name="Objective-Classification">
    <vt:lpwstr>Official</vt:lpwstr>
  </property>
  <property fmtid="{D5CDD505-2E9C-101B-9397-08002B2CF9AE}" pid="22" name="Objective-Caveats">
    <vt:lpwstr/>
  </property>
  <property fmtid="{D5CDD505-2E9C-101B-9397-08002B2CF9AE}" pid="23" name="Version">
    <vt:lpwstr>V2.4</vt:lpwstr>
  </property>
  <property fmtid="{D5CDD505-2E9C-101B-9397-08002B2CF9AE}" pid="24" name="Objective-Document Type [system]">
    <vt:lpwstr/>
  </property>
  <property fmtid="{D5CDD505-2E9C-101B-9397-08002B2CF9AE}" pid="25" name="Classification">
    <vt:lpwstr>OFFICIAL</vt:lpwstr>
  </property>
  <property fmtid="{D5CDD505-2E9C-101B-9397-08002B2CF9AE}" pid="26" name="Header_Left">
    <vt:lpwstr>ASDEFCON (Shortform Services)</vt:lpwstr>
  </property>
  <property fmtid="{D5CDD505-2E9C-101B-9397-08002B2CF9AE}" pid="27" name="Header_Right">
    <vt:lpwstr>Header_Right</vt:lpwstr>
  </property>
  <property fmtid="{D5CDD505-2E9C-101B-9397-08002B2CF9AE}" pid="28" name="Footer_Left">
    <vt:lpwstr>General Conditions of Contract</vt:lpwstr>
  </property>
  <property fmtid="{D5CDD505-2E9C-101B-9397-08002B2CF9AE}" pid="29" name="Objective-Reason for Security Classification Change [system]">
    <vt:lpwstr/>
  </property>
</Properties>
</file>