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FD6E26" w14:textId="187382FA" w:rsidR="00293B61" w:rsidRPr="00293B61" w:rsidRDefault="00293B61" w:rsidP="006D364D">
      <w:pPr>
        <w:pStyle w:val="ASDEFCONTitle"/>
      </w:pPr>
      <w:bookmarkStart w:id="0" w:name="_GoBack"/>
      <w:bookmarkEnd w:id="0"/>
      <w:r w:rsidRPr="00293B61">
        <w:t>Statement</w:t>
      </w:r>
      <w:r w:rsidR="00B865F6">
        <w:t xml:space="preserve"> </w:t>
      </w:r>
      <w:r w:rsidRPr="00293B61">
        <w:t>of</w:t>
      </w:r>
      <w:r w:rsidR="00B865F6">
        <w:t xml:space="preserve"> </w:t>
      </w:r>
      <w:r w:rsidRPr="00293B61">
        <w:t>Work</w:t>
      </w:r>
      <w:r w:rsidR="00B865F6">
        <w:t xml:space="preserve"> </w:t>
      </w:r>
      <w:r w:rsidRPr="00293B61">
        <w:t>(Core)</w:t>
      </w:r>
    </w:p>
    <w:p w14:paraId="017797FA" w14:textId="3C616220" w:rsidR="0045728F" w:rsidRPr="005B196E" w:rsidRDefault="0045728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This</w:t>
      </w:r>
      <w:r w:rsidR="00B865F6">
        <w:t xml:space="preserve"> </w:t>
      </w:r>
      <w:r w:rsidRPr="005B196E">
        <w:t>Attachment</w:t>
      </w:r>
      <w:r w:rsidR="00B865F6">
        <w:t xml:space="preserve"> </w:t>
      </w:r>
      <w:r w:rsidRPr="005B196E">
        <w:t>provides</w:t>
      </w:r>
      <w:r w:rsidR="00B865F6">
        <w:t xml:space="preserve"> </w:t>
      </w:r>
      <w:r w:rsidRPr="005B196E">
        <w:t>example</w:t>
      </w:r>
      <w:r w:rsidR="00B865F6">
        <w:t xml:space="preserve"> </w:t>
      </w:r>
      <w:r w:rsidRPr="005B196E">
        <w:t>clauses</w:t>
      </w:r>
      <w:r w:rsidR="00B865F6">
        <w:t xml:space="preserve"> </w:t>
      </w:r>
      <w:r w:rsidRPr="005B196E">
        <w:t>only</w:t>
      </w:r>
      <w:r w:rsidR="00B865F6">
        <w:t xml:space="preserve"> </w:t>
      </w:r>
      <w:r w:rsidRPr="005B196E">
        <w:t>for</w:t>
      </w:r>
      <w:r w:rsidR="00B865F6">
        <w:t xml:space="preserve"> </w:t>
      </w:r>
      <w:r w:rsidRPr="005B196E">
        <w:t>writing</w:t>
      </w:r>
      <w:r w:rsidR="00B865F6">
        <w:t xml:space="preserve"> </w:t>
      </w:r>
      <w:r w:rsidRPr="005B196E">
        <w:t>a</w:t>
      </w:r>
      <w:r w:rsidR="00B865F6">
        <w:t xml:space="preserve"> </w:t>
      </w:r>
      <w:r w:rsidRPr="005B196E">
        <w:t>Statement</w:t>
      </w:r>
      <w:r w:rsidR="00B865F6">
        <w:t xml:space="preserve"> </w:t>
      </w:r>
      <w:r w:rsidRPr="005B196E">
        <w:t>of</w:t>
      </w:r>
      <w:r w:rsidR="00B865F6">
        <w:t xml:space="preserve"> </w:t>
      </w:r>
      <w:r w:rsidRPr="005B196E">
        <w:t>Work.</w:t>
      </w:r>
      <w:r w:rsidR="00B865F6">
        <w:t xml:space="preserve">  </w:t>
      </w:r>
      <w:r w:rsidRPr="005B196E">
        <w:t>Guidance</w:t>
      </w:r>
      <w:r w:rsidR="00B865F6">
        <w:t xml:space="preserve"> </w:t>
      </w:r>
      <w:r w:rsidRPr="005B196E">
        <w:t>on</w:t>
      </w:r>
      <w:r w:rsidR="00B865F6">
        <w:t xml:space="preserve"> </w:t>
      </w:r>
      <w:r w:rsidRPr="005B196E">
        <w:t>these</w:t>
      </w:r>
      <w:r w:rsidR="00B865F6">
        <w:t xml:space="preserve"> </w:t>
      </w:r>
      <w:r w:rsidRPr="005B196E">
        <w:t>issues</w:t>
      </w:r>
      <w:r w:rsidR="00B865F6">
        <w:t xml:space="preserve"> </w:t>
      </w:r>
      <w:r w:rsidRPr="005B196E">
        <w:t>can</w:t>
      </w:r>
      <w:r w:rsidR="00B865F6">
        <w:t xml:space="preserve"> </w:t>
      </w:r>
      <w:r w:rsidRPr="005B196E">
        <w:t>be</w:t>
      </w:r>
      <w:r w:rsidR="00B865F6">
        <w:t xml:space="preserve"> </w:t>
      </w:r>
      <w:r w:rsidRPr="005B196E">
        <w:t>found</w:t>
      </w:r>
      <w:r w:rsidR="00B865F6">
        <w:t xml:space="preserve"> </w:t>
      </w:r>
      <w:r w:rsidRPr="005B196E">
        <w:t>in</w:t>
      </w:r>
      <w:r w:rsidR="00B865F6">
        <w:t xml:space="preserve"> </w:t>
      </w:r>
      <w:r w:rsidRPr="005B196E">
        <w:t>the</w:t>
      </w:r>
      <w:r w:rsidR="00B865F6">
        <w:t xml:space="preserve"> </w:t>
      </w:r>
      <w:r w:rsidRPr="005B196E">
        <w:t>ASDEFCON</w:t>
      </w:r>
      <w:r w:rsidR="00B865F6">
        <w:t xml:space="preserve"> </w:t>
      </w:r>
      <w:r w:rsidRPr="005B196E">
        <w:t>(Services)</w:t>
      </w:r>
      <w:r w:rsidR="00B865F6">
        <w:t xml:space="preserve"> </w:t>
      </w:r>
      <w:r w:rsidRPr="005B196E">
        <w:t>Handbook.</w:t>
      </w:r>
    </w:p>
    <w:p w14:paraId="640E0212" w14:textId="096F52AC" w:rsidR="008B3D5F" w:rsidRPr="004F02A5" w:rsidRDefault="008B3D5F" w:rsidP="006D364D">
      <w:pPr>
        <w:pStyle w:val="NoteToTenderers-ASDEFCON"/>
      </w:pPr>
      <w:r w:rsidRPr="004F02A5">
        <w:t>Note</w:t>
      </w:r>
      <w:r w:rsidR="00B865F6">
        <w:t xml:space="preserve"> </w:t>
      </w:r>
      <w:r w:rsidRPr="004F02A5">
        <w:t>to</w:t>
      </w:r>
      <w:r w:rsidR="00B865F6">
        <w:t xml:space="preserve"> </w:t>
      </w:r>
      <w:r w:rsidRPr="004F02A5">
        <w:t>tenderers:</w:t>
      </w:r>
      <w:r w:rsidR="00B865F6">
        <w:t xml:space="preserve">  </w:t>
      </w:r>
      <w:r w:rsidRPr="004F02A5">
        <w:t>Attachment</w:t>
      </w:r>
      <w:r w:rsidR="00B865F6">
        <w:t xml:space="preserve"> </w:t>
      </w:r>
      <w:r w:rsidRPr="004F02A5">
        <w:t>A</w:t>
      </w:r>
      <w:r w:rsidR="00B865F6">
        <w:t xml:space="preserve"> </w:t>
      </w:r>
      <w:r w:rsidRPr="004F02A5">
        <w:t>will</w:t>
      </w:r>
      <w:r w:rsidR="00B865F6">
        <w:t xml:space="preserve"> </w:t>
      </w:r>
      <w:r w:rsidRPr="004F02A5">
        <w:t>consist</w:t>
      </w:r>
      <w:r w:rsidR="00B865F6">
        <w:t xml:space="preserve"> </w:t>
      </w:r>
      <w:r w:rsidRPr="004F02A5">
        <w:t>of</w:t>
      </w:r>
      <w:r w:rsidR="00B865F6">
        <w:t xml:space="preserve"> </w:t>
      </w:r>
      <w:r w:rsidRPr="004F02A5">
        <w:t>an</w:t>
      </w:r>
      <w:r w:rsidR="00B865F6">
        <w:t xml:space="preserve"> </w:t>
      </w:r>
      <w:r w:rsidRPr="004F02A5">
        <w:t>amalgamation</w:t>
      </w:r>
      <w:r w:rsidR="00B865F6">
        <w:t xml:space="preserve"> </w:t>
      </w:r>
      <w:r w:rsidRPr="004F02A5">
        <w:t>of</w:t>
      </w:r>
      <w:r w:rsidR="00B865F6">
        <w:t xml:space="preserve"> </w:t>
      </w:r>
      <w:r w:rsidRPr="004F02A5">
        <w:t>this</w:t>
      </w:r>
      <w:r w:rsidR="00B865F6">
        <w:t xml:space="preserve"> </w:t>
      </w:r>
      <w:r w:rsidRPr="004F02A5">
        <w:t>Attachment</w:t>
      </w:r>
      <w:r w:rsidR="00B865F6">
        <w:t xml:space="preserve"> </w:t>
      </w:r>
      <w:r w:rsidRPr="004F02A5">
        <w:t>and</w:t>
      </w:r>
      <w:r w:rsidR="00B865F6">
        <w:t xml:space="preserve"> </w:t>
      </w:r>
      <w:r w:rsidRPr="004F02A5">
        <w:t>the</w:t>
      </w:r>
      <w:r w:rsidR="00B865F6">
        <w:t xml:space="preserve"> </w:t>
      </w:r>
      <w:r w:rsidRPr="004F02A5">
        <w:t>successful</w:t>
      </w:r>
      <w:r w:rsidR="00B865F6">
        <w:t xml:space="preserve"> </w:t>
      </w:r>
      <w:r w:rsidRPr="004F02A5">
        <w:t>tenderer’s</w:t>
      </w:r>
      <w:r w:rsidR="00B865F6">
        <w:t xml:space="preserve"> </w:t>
      </w:r>
      <w:r w:rsidRPr="004F02A5">
        <w:t>response.</w:t>
      </w:r>
    </w:p>
    <w:p w14:paraId="08726BD9" w14:textId="76A8284B" w:rsidR="008B3D5F" w:rsidRPr="005B196E" w:rsidRDefault="008B3D5F" w:rsidP="006D364D">
      <w:pPr>
        <w:pStyle w:val="ATTANNLV1-ASDEFCON"/>
      </w:pPr>
      <w:r w:rsidRPr="005B196E">
        <w:t>INTRODUCTION</w:t>
      </w:r>
      <w:r w:rsidR="00B865F6">
        <w:t xml:space="preserve"> </w:t>
      </w:r>
      <w:r w:rsidR="00512E16">
        <w:t>(core)</w:t>
      </w:r>
    </w:p>
    <w:p w14:paraId="28A013B7" w14:textId="29A3DE45" w:rsidR="008B3D5F" w:rsidRPr="002A03A6" w:rsidRDefault="003F7F55" w:rsidP="006D364D">
      <w:pPr>
        <w:pStyle w:val="ATTANNLV2-ASDEFCON"/>
      </w:pPr>
      <w:r w:rsidRPr="002A03A6">
        <w:fldChar w:fldCharType="begin">
          <w:ffData>
            <w:name w:val="Text1"/>
            <w:enabled/>
            <w:calcOnExit w:val="0"/>
            <w:textInput>
              <w:default w:val="[INSERT SUMMARY OF REQUIREMENT]"/>
            </w:textInput>
          </w:ffData>
        </w:fldChar>
      </w:r>
      <w:bookmarkStart w:id="1" w:name="Text1"/>
      <w:r w:rsidRPr="002A03A6">
        <w:instrText xml:space="preserve"> FORMTEXT </w:instrText>
      </w:r>
      <w:r w:rsidRPr="002A03A6">
        <w:fldChar w:fldCharType="separate"/>
      </w:r>
      <w:r w:rsidR="001728D2">
        <w:rPr>
          <w:noProof/>
        </w:rPr>
        <w:t>[INSERT</w:t>
      </w:r>
      <w:r w:rsidR="00B865F6">
        <w:rPr>
          <w:noProof/>
        </w:rPr>
        <w:t xml:space="preserve"> </w:t>
      </w:r>
      <w:r w:rsidR="001728D2">
        <w:rPr>
          <w:noProof/>
        </w:rPr>
        <w:t>SUMMARY</w:t>
      </w:r>
      <w:r w:rsidR="00B865F6">
        <w:rPr>
          <w:noProof/>
        </w:rPr>
        <w:t xml:space="preserve"> </w:t>
      </w:r>
      <w:r w:rsidR="001728D2">
        <w:rPr>
          <w:noProof/>
        </w:rPr>
        <w:t>OF</w:t>
      </w:r>
      <w:r w:rsidR="00B865F6">
        <w:rPr>
          <w:noProof/>
        </w:rPr>
        <w:t xml:space="preserve"> </w:t>
      </w:r>
      <w:r w:rsidR="001728D2">
        <w:rPr>
          <w:noProof/>
        </w:rPr>
        <w:t>REQUIREMENT]</w:t>
      </w:r>
      <w:r w:rsidRPr="002A03A6">
        <w:fldChar w:fldCharType="end"/>
      </w:r>
      <w:bookmarkEnd w:id="1"/>
    </w:p>
    <w:p w14:paraId="067F0290" w14:textId="5457EBDF" w:rsidR="003D4927" w:rsidRDefault="003F7F55" w:rsidP="004F5805">
      <w:pPr>
        <w:pStyle w:val="ATTANNLV2-ASDEFCON"/>
      </w:pPr>
      <w:r w:rsidRPr="002A03A6">
        <w:fldChar w:fldCharType="begin">
          <w:ffData>
            <w:name w:val="Text2"/>
            <w:enabled/>
            <w:calcOnExit w:val="0"/>
            <w:textInput>
              <w:default w:val="[INSERT BACKGROUND TO REQUIREMENT]"/>
            </w:textInput>
          </w:ffData>
        </w:fldChar>
      </w:r>
      <w:bookmarkStart w:id="2" w:name="Text2"/>
      <w:r w:rsidRPr="002A03A6">
        <w:instrText xml:space="preserve"> FORMTEXT </w:instrText>
      </w:r>
      <w:r w:rsidRPr="002A03A6">
        <w:fldChar w:fldCharType="separate"/>
      </w:r>
      <w:r w:rsidR="001728D2">
        <w:rPr>
          <w:noProof/>
        </w:rPr>
        <w:t>[INSERT</w:t>
      </w:r>
      <w:r w:rsidR="00B865F6">
        <w:rPr>
          <w:noProof/>
        </w:rPr>
        <w:t xml:space="preserve"> </w:t>
      </w:r>
      <w:r w:rsidR="001728D2">
        <w:rPr>
          <w:noProof/>
        </w:rPr>
        <w:t>BACKGROUND</w:t>
      </w:r>
      <w:r w:rsidR="00B865F6">
        <w:rPr>
          <w:noProof/>
        </w:rPr>
        <w:t xml:space="preserve"> </w:t>
      </w:r>
      <w:r w:rsidR="001728D2">
        <w:rPr>
          <w:noProof/>
        </w:rPr>
        <w:t>TO</w:t>
      </w:r>
      <w:r w:rsidR="00B865F6">
        <w:rPr>
          <w:noProof/>
        </w:rPr>
        <w:t xml:space="preserve"> </w:t>
      </w:r>
      <w:r w:rsidR="001728D2">
        <w:rPr>
          <w:noProof/>
        </w:rPr>
        <w:t>REQUIREMENT]</w:t>
      </w:r>
      <w:r w:rsidRPr="002A03A6">
        <w:fldChar w:fldCharType="end"/>
      </w:r>
      <w:bookmarkEnd w:id="2"/>
    </w:p>
    <w:p w14:paraId="2E795227" w14:textId="10341DEB" w:rsidR="008B3D5F" w:rsidRPr="005B196E" w:rsidRDefault="008B3D5F" w:rsidP="006D364D">
      <w:pPr>
        <w:pStyle w:val="ATTANNLV1-ASDEFCON"/>
      </w:pPr>
      <w:r w:rsidRPr="005B196E">
        <w:t>STATEMENT</w:t>
      </w:r>
      <w:r w:rsidR="00B865F6">
        <w:t xml:space="preserve"> </w:t>
      </w:r>
      <w:r w:rsidRPr="005B196E">
        <w:t>OF</w:t>
      </w:r>
      <w:r w:rsidR="00B865F6">
        <w:t xml:space="preserve"> </w:t>
      </w:r>
      <w:r w:rsidRPr="005B196E">
        <w:t>WORK</w:t>
      </w:r>
      <w:r w:rsidR="00B865F6">
        <w:t xml:space="preserve"> </w:t>
      </w:r>
      <w:r w:rsidR="00512E16">
        <w:t>(core)</w:t>
      </w:r>
    </w:p>
    <w:p w14:paraId="7F515E68" w14:textId="16A256CA" w:rsidR="008B3D5F" w:rsidRPr="005B196E" w:rsidRDefault="008B3D5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It</w:t>
      </w:r>
      <w:r w:rsidR="00B865F6">
        <w:t xml:space="preserve"> </w:t>
      </w:r>
      <w:r w:rsidRPr="005B196E">
        <w:t>is</w:t>
      </w:r>
      <w:r w:rsidR="00B865F6">
        <w:t xml:space="preserve"> </w:t>
      </w:r>
      <w:r w:rsidRPr="005B196E">
        <w:t>usual</w:t>
      </w:r>
      <w:r w:rsidR="00B865F6">
        <w:t xml:space="preserve"> </w:t>
      </w:r>
      <w:r w:rsidRPr="005B196E">
        <w:t>to</w:t>
      </w:r>
      <w:r w:rsidR="00B865F6">
        <w:t xml:space="preserve"> </w:t>
      </w:r>
      <w:r w:rsidRPr="005B196E">
        <w:t>either</w:t>
      </w:r>
      <w:r w:rsidR="00B865F6">
        <w:t xml:space="preserve"> </w:t>
      </w:r>
      <w:r w:rsidRPr="005B196E">
        <w:t>set</w:t>
      </w:r>
      <w:r w:rsidR="00B865F6">
        <w:t xml:space="preserve"> </w:t>
      </w:r>
      <w:r w:rsidRPr="005B196E">
        <w:t>up</w:t>
      </w:r>
      <w:r w:rsidR="00B865F6">
        <w:t xml:space="preserve"> </w:t>
      </w:r>
      <w:r w:rsidRPr="005B196E">
        <w:t>a</w:t>
      </w:r>
      <w:r w:rsidR="00B865F6">
        <w:t xml:space="preserve"> </w:t>
      </w:r>
      <w:r w:rsidRPr="005B196E">
        <w:t>services</w:t>
      </w:r>
      <w:r w:rsidR="00B865F6">
        <w:t xml:space="preserve"> </w:t>
      </w:r>
      <w:r w:rsidRPr="005B196E">
        <w:t>contract</w:t>
      </w:r>
      <w:r w:rsidR="00B865F6">
        <w:t xml:space="preserve"> </w:t>
      </w:r>
      <w:r w:rsidRPr="005B196E">
        <w:t>so</w:t>
      </w:r>
      <w:r w:rsidR="00B865F6">
        <w:t xml:space="preserve"> </w:t>
      </w:r>
      <w:r w:rsidRPr="005B196E">
        <w:t>that</w:t>
      </w:r>
      <w:r w:rsidR="00B865F6">
        <w:t xml:space="preserve"> </w:t>
      </w:r>
      <w:r w:rsidRPr="005B196E">
        <w:t>the</w:t>
      </w:r>
      <w:r w:rsidR="00B865F6">
        <w:t xml:space="preserve"> </w:t>
      </w:r>
      <w:r w:rsidRPr="005B196E">
        <w:t>Contractor</w:t>
      </w:r>
      <w:r w:rsidR="00B865F6">
        <w:t xml:space="preserve"> </w:t>
      </w:r>
      <w:r w:rsidRPr="005B196E">
        <w:t>is</w:t>
      </w:r>
      <w:r w:rsidR="00B865F6">
        <w:t xml:space="preserve"> </w:t>
      </w:r>
      <w:r w:rsidRPr="005B196E">
        <w:t>conducting</w:t>
      </w:r>
      <w:r w:rsidR="00B865F6">
        <w:t xml:space="preserve"> </w:t>
      </w:r>
      <w:r w:rsidRPr="005B196E">
        <w:t>the</w:t>
      </w:r>
      <w:r w:rsidR="00B865F6">
        <w:t xml:space="preserve"> </w:t>
      </w:r>
      <w:r w:rsidRPr="005B196E">
        <w:t>work</w:t>
      </w:r>
      <w:r w:rsidR="00B865F6">
        <w:t xml:space="preserve"> </w:t>
      </w:r>
      <w:r w:rsidRPr="005B196E">
        <w:t>in</w:t>
      </w:r>
      <w:r w:rsidR="00B865F6">
        <w:t xml:space="preserve"> </w:t>
      </w:r>
      <w:r w:rsidRPr="005B196E">
        <w:t>phases,</w:t>
      </w:r>
      <w:r w:rsidR="00B865F6">
        <w:t xml:space="preserve"> </w:t>
      </w:r>
      <w:r w:rsidRPr="005B196E">
        <w:t>or</w:t>
      </w:r>
      <w:r w:rsidR="00B865F6">
        <w:t xml:space="preserve"> </w:t>
      </w:r>
      <w:r w:rsidRPr="005B196E">
        <w:t>else</w:t>
      </w:r>
      <w:r w:rsidR="00B865F6">
        <w:t xml:space="preserve"> </w:t>
      </w:r>
      <w:r w:rsidRPr="005B196E">
        <w:t>is</w:t>
      </w:r>
      <w:r w:rsidR="00B865F6">
        <w:t xml:space="preserve"> </w:t>
      </w:r>
      <w:r w:rsidRPr="005B196E">
        <w:t>performing</w:t>
      </w:r>
      <w:r w:rsidR="00B865F6">
        <w:t xml:space="preserve"> </w:t>
      </w:r>
      <w:r w:rsidRPr="005B196E">
        <w:t>ongoing</w:t>
      </w:r>
      <w:r w:rsidR="00B865F6">
        <w:t xml:space="preserve"> </w:t>
      </w:r>
      <w:r w:rsidRPr="005B196E">
        <w:t>duties.</w:t>
      </w:r>
      <w:r w:rsidR="00B865F6">
        <w:t xml:space="preserve">  </w:t>
      </w:r>
      <w:r w:rsidRPr="005B196E">
        <w:t>There</w:t>
      </w:r>
      <w:r w:rsidR="00B865F6">
        <w:t xml:space="preserve"> </w:t>
      </w:r>
      <w:r w:rsidRPr="005B196E">
        <w:t>are</w:t>
      </w:r>
      <w:r w:rsidR="00B865F6">
        <w:t xml:space="preserve"> </w:t>
      </w:r>
      <w:r w:rsidRPr="005B196E">
        <w:t>many</w:t>
      </w:r>
      <w:r w:rsidR="00B865F6">
        <w:t xml:space="preserve"> </w:t>
      </w:r>
      <w:r w:rsidRPr="005B196E">
        <w:t>different</w:t>
      </w:r>
      <w:r w:rsidR="00B865F6">
        <w:t xml:space="preserve"> </w:t>
      </w:r>
      <w:r w:rsidRPr="005B196E">
        <w:t>ways</w:t>
      </w:r>
      <w:r w:rsidR="00B865F6">
        <w:t xml:space="preserve"> </w:t>
      </w:r>
      <w:r w:rsidRPr="005B196E">
        <w:t>to</w:t>
      </w:r>
      <w:r w:rsidR="00B865F6">
        <w:t xml:space="preserve"> </w:t>
      </w:r>
      <w:r w:rsidRPr="005B196E">
        <w:t>draft</w:t>
      </w:r>
      <w:r w:rsidR="00B865F6">
        <w:t xml:space="preserve"> </w:t>
      </w:r>
      <w:r w:rsidRPr="005B196E">
        <w:t>a</w:t>
      </w:r>
      <w:r w:rsidR="00B865F6">
        <w:t xml:space="preserve"> </w:t>
      </w:r>
      <w:r w:rsidRPr="005B196E">
        <w:t>SOW</w:t>
      </w:r>
      <w:r w:rsidR="00B865F6">
        <w:t xml:space="preserve"> </w:t>
      </w:r>
      <w:r w:rsidRPr="005B196E">
        <w:t>to</w:t>
      </w:r>
      <w:r w:rsidR="00B865F6">
        <w:t xml:space="preserve"> </w:t>
      </w:r>
      <w:r w:rsidRPr="005B196E">
        <w:t>address</w:t>
      </w:r>
      <w:r w:rsidR="00B865F6">
        <w:t xml:space="preserve"> </w:t>
      </w:r>
      <w:r w:rsidRPr="005B196E">
        <w:t>these</w:t>
      </w:r>
      <w:r w:rsidR="00B865F6">
        <w:t xml:space="preserve"> </w:t>
      </w:r>
      <w:r w:rsidRPr="005B196E">
        <w:t>separate</w:t>
      </w:r>
      <w:r w:rsidR="00B865F6">
        <w:t xml:space="preserve"> </w:t>
      </w:r>
      <w:r w:rsidRPr="005B196E">
        <w:t>needs.</w:t>
      </w:r>
      <w:r w:rsidR="00B865F6">
        <w:t xml:space="preserve">  </w:t>
      </w:r>
      <w:r w:rsidRPr="005B196E">
        <w:t>Detailed</w:t>
      </w:r>
      <w:r w:rsidR="00B865F6">
        <w:t xml:space="preserve"> </w:t>
      </w:r>
      <w:r w:rsidRPr="005B196E">
        <w:t>below</w:t>
      </w:r>
      <w:r w:rsidR="00B865F6">
        <w:t xml:space="preserve"> </w:t>
      </w:r>
      <w:r w:rsidRPr="005B196E">
        <w:t>are</w:t>
      </w:r>
      <w:r w:rsidR="00B865F6">
        <w:t xml:space="preserve"> </w:t>
      </w:r>
      <w:r w:rsidRPr="005B196E">
        <w:t>just</w:t>
      </w:r>
      <w:r w:rsidR="00B865F6">
        <w:t xml:space="preserve"> </w:t>
      </w:r>
      <w:r w:rsidRPr="005B196E">
        <w:t>two</w:t>
      </w:r>
      <w:r w:rsidR="00B865F6">
        <w:t xml:space="preserve"> </w:t>
      </w:r>
      <w:r w:rsidRPr="005B196E">
        <w:t>examples</w:t>
      </w:r>
      <w:r w:rsidR="00B865F6">
        <w:t xml:space="preserve"> </w:t>
      </w:r>
      <w:r w:rsidRPr="005B196E">
        <w:t>of</w:t>
      </w:r>
      <w:r w:rsidR="00B865F6">
        <w:t xml:space="preserve"> </w:t>
      </w:r>
      <w:r w:rsidRPr="005B196E">
        <w:t>drafting</w:t>
      </w:r>
      <w:r w:rsidR="00B865F6">
        <w:t xml:space="preserve"> </w:t>
      </w:r>
      <w:r w:rsidRPr="005B196E">
        <w:t>to</w:t>
      </w:r>
      <w:r w:rsidR="00B865F6">
        <w:t xml:space="preserve"> </w:t>
      </w:r>
      <w:r w:rsidRPr="005B196E">
        <w:t>reflect</w:t>
      </w:r>
      <w:r w:rsidR="00B865F6">
        <w:t xml:space="preserve"> </w:t>
      </w:r>
      <w:r w:rsidRPr="005B196E">
        <w:t>these</w:t>
      </w:r>
      <w:r w:rsidR="00B865F6">
        <w:t xml:space="preserve"> </w:t>
      </w:r>
      <w:r w:rsidRPr="005B196E">
        <w:t>needs.</w:t>
      </w:r>
      <w:r w:rsidR="00B865F6">
        <w:t xml:space="preserve">  </w:t>
      </w:r>
      <w:r w:rsidRPr="005B196E">
        <w:t>Please</w:t>
      </w:r>
      <w:r w:rsidR="00B865F6">
        <w:t xml:space="preserve"> </w:t>
      </w:r>
      <w:r w:rsidRPr="005B196E">
        <w:t>note</w:t>
      </w:r>
      <w:r w:rsidR="00B865F6">
        <w:t xml:space="preserve"> </w:t>
      </w:r>
      <w:r w:rsidRPr="005B196E">
        <w:t>the</w:t>
      </w:r>
      <w:r w:rsidR="00B865F6">
        <w:t xml:space="preserve"> </w:t>
      </w:r>
      <w:r w:rsidRPr="005B196E">
        <w:t>following</w:t>
      </w:r>
      <w:r w:rsidR="00B865F6">
        <w:t xml:space="preserve"> </w:t>
      </w:r>
      <w:r w:rsidRPr="005B196E">
        <w:t>example</w:t>
      </w:r>
      <w:r w:rsidR="00B865F6">
        <w:t xml:space="preserve"> </w:t>
      </w:r>
      <w:r w:rsidRPr="005B196E">
        <w:t>assumes</w:t>
      </w:r>
      <w:r w:rsidR="00B865F6">
        <w:t xml:space="preserve"> </w:t>
      </w:r>
      <w:r w:rsidRPr="005B196E">
        <w:t>that</w:t>
      </w:r>
      <w:r w:rsidR="00B865F6">
        <w:t xml:space="preserve"> </w:t>
      </w:r>
      <w:r w:rsidRPr="005B196E">
        <w:t>there</w:t>
      </w:r>
      <w:r w:rsidR="00B865F6">
        <w:t xml:space="preserve"> </w:t>
      </w:r>
      <w:r w:rsidRPr="005B196E">
        <w:t>is</w:t>
      </w:r>
      <w:r w:rsidR="00B865F6">
        <w:t xml:space="preserve"> </w:t>
      </w:r>
      <w:r w:rsidRPr="005B196E">
        <w:t>no</w:t>
      </w:r>
      <w:r w:rsidR="00B865F6">
        <w:t xml:space="preserve"> </w:t>
      </w:r>
      <w:r w:rsidRPr="005B196E">
        <w:t>right</w:t>
      </w:r>
      <w:r w:rsidR="00B865F6">
        <w:t xml:space="preserve"> </w:t>
      </w:r>
      <w:r w:rsidRPr="005B196E">
        <w:t>for</w:t>
      </w:r>
      <w:r w:rsidR="00B865F6">
        <w:t xml:space="preserve"> </w:t>
      </w:r>
      <w:r w:rsidRPr="005B196E">
        <w:t>the</w:t>
      </w:r>
      <w:r w:rsidR="00B865F6">
        <w:t xml:space="preserve"> </w:t>
      </w:r>
      <w:r w:rsidRPr="005B196E">
        <w:t>Commonwealth</w:t>
      </w:r>
      <w:r w:rsidR="00B865F6">
        <w:t xml:space="preserve"> </w:t>
      </w:r>
      <w:r w:rsidRPr="005B196E">
        <w:t>to</w:t>
      </w:r>
      <w:r w:rsidR="00B865F6">
        <w:t xml:space="preserve"> </w:t>
      </w:r>
      <w:r w:rsidRPr="005B196E">
        <w:t>terminate</w:t>
      </w:r>
      <w:r w:rsidR="00B865F6">
        <w:t xml:space="preserve"> </w:t>
      </w:r>
      <w:r w:rsidRPr="005B196E">
        <w:t>the</w:t>
      </w:r>
      <w:r w:rsidR="00B865F6">
        <w:t xml:space="preserve"> </w:t>
      </w:r>
      <w:r w:rsidR="006149C2">
        <w:t>C</w:t>
      </w:r>
      <w:r w:rsidRPr="005B196E">
        <w:t>ontract</w:t>
      </w:r>
      <w:r w:rsidR="00B865F6">
        <w:t xml:space="preserve"> </w:t>
      </w:r>
      <w:r w:rsidRPr="005B196E">
        <w:t>at</w:t>
      </w:r>
      <w:r w:rsidR="00B865F6">
        <w:t xml:space="preserve"> </w:t>
      </w:r>
      <w:r w:rsidRPr="005B196E">
        <w:t>the</w:t>
      </w:r>
      <w:r w:rsidR="00B865F6">
        <w:t xml:space="preserve"> </w:t>
      </w:r>
      <w:r w:rsidRPr="005B196E">
        <w:t>completion</w:t>
      </w:r>
      <w:r w:rsidR="00B865F6">
        <w:t xml:space="preserve"> </w:t>
      </w:r>
      <w:r w:rsidRPr="005B196E">
        <w:t>of</w:t>
      </w:r>
      <w:r w:rsidR="00B865F6">
        <w:t xml:space="preserve"> </w:t>
      </w:r>
      <w:r w:rsidRPr="005B196E">
        <w:t>each</w:t>
      </w:r>
      <w:r w:rsidR="00B865F6">
        <w:t xml:space="preserve"> </w:t>
      </w:r>
      <w:r w:rsidRPr="005B196E">
        <w:t>phase.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E03F5" w14:paraId="30FF29D7" w14:textId="77777777" w:rsidTr="00FE03F5">
        <w:tc>
          <w:tcPr>
            <w:tcW w:w="9286" w:type="dxa"/>
            <w:shd w:val="clear" w:color="auto" w:fill="auto"/>
          </w:tcPr>
          <w:p w14:paraId="6F9FBD7B" w14:textId="62C49B36" w:rsidR="00FE03F5" w:rsidRDefault="00FE03F5" w:rsidP="006D364D">
            <w:pPr>
              <w:pStyle w:val="ASDEFCONOption"/>
              <w:rPr>
                <w:rFonts w:eastAsia="Calibri"/>
              </w:rPr>
            </w:pPr>
            <w:r>
              <w:rPr>
                <w:rFonts w:eastAsia="Calibri"/>
              </w:rPr>
              <w:t>Option</w:t>
            </w:r>
            <w:r w:rsidR="00B865F6">
              <w:rPr>
                <w:rFonts w:eastAsia="Calibri"/>
              </w:rPr>
              <w:t xml:space="preserve"> </w:t>
            </w:r>
            <w:r>
              <w:rPr>
                <w:rFonts w:eastAsia="Calibri"/>
              </w:rPr>
              <w:t>A:</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a</w:t>
            </w:r>
            <w:r w:rsidR="00B865F6">
              <w:rPr>
                <w:rFonts w:eastAsia="Calibri"/>
              </w:rPr>
              <w:t xml:space="preserve"> </w:t>
            </w:r>
            <w:r>
              <w:rPr>
                <w:rFonts w:eastAsia="Calibri"/>
              </w:rPr>
              <w:t>Contractor</w:t>
            </w:r>
            <w:r w:rsidR="00B865F6">
              <w:rPr>
                <w:rFonts w:eastAsia="Calibri"/>
              </w:rPr>
              <w:t xml:space="preserve"> </w:t>
            </w:r>
            <w:r>
              <w:rPr>
                <w:rFonts w:eastAsia="Calibri"/>
              </w:rPr>
              <w:t>is</w:t>
            </w:r>
            <w:r w:rsidR="00B865F6">
              <w:rPr>
                <w:rFonts w:eastAsia="Calibri"/>
              </w:rPr>
              <w:t xml:space="preserve"> </w:t>
            </w:r>
            <w:r>
              <w:rPr>
                <w:rFonts w:eastAsia="Calibri"/>
              </w:rPr>
              <w:t>performing</w:t>
            </w:r>
            <w:r w:rsidR="00B865F6">
              <w:rPr>
                <w:rFonts w:eastAsia="Calibri"/>
              </w:rPr>
              <w:t xml:space="preserve"> </w:t>
            </w:r>
            <w:r>
              <w:rPr>
                <w:rFonts w:eastAsia="Calibri"/>
              </w:rPr>
              <w:t>a</w:t>
            </w:r>
            <w:r w:rsidR="00B865F6">
              <w:rPr>
                <w:rFonts w:eastAsia="Calibri"/>
              </w:rPr>
              <w:t xml:space="preserve"> </w:t>
            </w:r>
            <w:r>
              <w:rPr>
                <w:rFonts w:eastAsia="Calibri"/>
              </w:rPr>
              <w:t>specific</w:t>
            </w:r>
            <w:r w:rsidR="00B865F6">
              <w:rPr>
                <w:rFonts w:eastAsia="Calibri"/>
              </w:rPr>
              <w:t xml:space="preserve"> </w:t>
            </w:r>
            <w:r>
              <w:rPr>
                <w:rFonts w:eastAsia="Calibri"/>
              </w:rPr>
              <w:t>task</w:t>
            </w:r>
            <w:r w:rsidR="00B865F6">
              <w:rPr>
                <w:rFonts w:eastAsia="Calibri"/>
              </w:rPr>
              <w:t xml:space="preserve"> </w:t>
            </w:r>
            <w:r>
              <w:rPr>
                <w:rFonts w:eastAsia="Calibri"/>
              </w:rPr>
              <w:t>(produce</w:t>
            </w:r>
            <w:r w:rsidR="00B865F6">
              <w:rPr>
                <w:rFonts w:eastAsia="Calibri"/>
              </w:rPr>
              <w:t xml:space="preserve"> </w:t>
            </w:r>
            <w:r>
              <w:rPr>
                <w:rFonts w:eastAsia="Calibri"/>
              </w:rPr>
              <w:t>a</w:t>
            </w:r>
            <w:r w:rsidR="00B865F6">
              <w:rPr>
                <w:rFonts w:eastAsia="Calibri"/>
              </w:rPr>
              <w:t xml:space="preserve"> </w:t>
            </w:r>
            <w:r>
              <w:rPr>
                <w:rFonts w:eastAsia="Calibri"/>
              </w:rPr>
              <w:t>report</w:t>
            </w:r>
            <w:r w:rsidR="00B865F6">
              <w:rPr>
                <w:rFonts w:eastAsia="Calibri"/>
              </w:rPr>
              <w:t xml:space="preserve"> </w:t>
            </w:r>
            <w:r>
              <w:rPr>
                <w:rFonts w:eastAsia="Calibri"/>
              </w:rPr>
              <w:t>etc),</w:t>
            </w:r>
            <w:r w:rsidR="00B865F6">
              <w:rPr>
                <w:rFonts w:eastAsia="Calibri"/>
              </w:rPr>
              <w:t xml:space="preserve"> </w:t>
            </w:r>
            <w:r>
              <w:rPr>
                <w:rFonts w:eastAsia="Calibri"/>
              </w:rPr>
              <w:t>drafters</w:t>
            </w:r>
            <w:r w:rsidR="00B865F6">
              <w:rPr>
                <w:rFonts w:eastAsia="Calibri"/>
              </w:rPr>
              <w:t xml:space="preserve"> </w:t>
            </w:r>
            <w:r>
              <w:rPr>
                <w:rFonts w:eastAsia="Calibri"/>
              </w:rPr>
              <w:t>may</w:t>
            </w:r>
            <w:r w:rsidR="00B865F6">
              <w:rPr>
                <w:rFonts w:eastAsia="Calibri"/>
              </w:rPr>
              <w:t xml:space="preserve"> </w:t>
            </w:r>
            <w:r>
              <w:rPr>
                <w:rFonts w:eastAsia="Calibri"/>
              </w:rPr>
              <w:t>choose</w:t>
            </w:r>
            <w:r w:rsidR="00B865F6">
              <w:rPr>
                <w:rFonts w:eastAsia="Calibri"/>
              </w:rPr>
              <w:t xml:space="preserve"> </w:t>
            </w:r>
            <w:r>
              <w:rPr>
                <w:rFonts w:eastAsia="Calibri"/>
              </w:rPr>
              <w:t>to</w:t>
            </w:r>
            <w:r w:rsidR="00B865F6">
              <w:rPr>
                <w:rFonts w:eastAsia="Calibri"/>
              </w:rPr>
              <w:t xml:space="preserve"> </w:t>
            </w:r>
            <w:r>
              <w:rPr>
                <w:rFonts w:eastAsia="Calibri"/>
              </w:rPr>
              <w:t>use</w:t>
            </w:r>
            <w:r w:rsidR="00B865F6">
              <w:rPr>
                <w:rFonts w:eastAsia="Calibri"/>
              </w:rPr>
              <w:t xml:space="preserve"> </w:t>
            </w:r>
            <w:r>
              <w:rPr>
                <w:rFonts w:eastAsia="Calibri"/>
              </w:rPr>
              <w:t>clauses</w:t>
            </w:r>
            <w:r w:rsidR="00B865F6">
              <w:rPr>
                <w:rFonts w:eastAsia="Calibri"/>
              </w:rPr>
              <w:t xml:space="preserve"> </w:t>
            </w:r>
            <w:r>
              <w:rPr>
                <w:rFonts w:eastAsia="Calibri"/>
              </w:rPr>
              <w:t>similar</w:t>
            </w:r>
            <w:r w:rsidR="00B865F6">
              <w:rPr>
                <w:rFonts w:eastAsia="Calibri"/>
              </w:rPr>
              <w:t xml:space="preserve"> </w:t>
            </w:r>
            <w:r>
              <w:rPr>
                <w:rFonts w:eastAsia="Calibri"/>
              </w:rPr>
              <w:t>to</w:t>
            </w:r>
            <w:r w:rsidR="00B865F6">
              <w:rPr>
                <w:rFonts w:eastAsia="Calibri"/>
              </w:rPr>
              <w:t xml:space="preserve"> </w:t>
            </w:r>
            <w:r>
              <w:rPr>
                <w:rFonts w:eastAsia="Calibri"/>
              </w:rPr>
              <w:t>the</w:t>
            </w:r>
            <w:r w:rsidR="00B865F6">
              <w:rPr>
                <w:rFonts w:eastAsia="Calibri"/>
              </w:rPr>
              <w:t xml:space="preserve"> </w:t>
            </w:r>
            <w:r>
              <w:rPr>
                <w:rFonts w:eastAsia="Calibri"/>
              </w:rPr>
              <w:t>following:</w:t>
            </w:r>
          </w:p>
          <w:p w14:paraId="5E3501B5" w14:textId="682C3310" w:rsidR="00FE03F5" w:rsidRPr="00176D17" w:rsidRDefault="00FE03F5" w:rsidP="00FE03F5">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undertake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phases:</w:t>
            </w:r>
          </w:p>
          <w:p w14:paraId="328F577E" w14:textId="177BD875" w:rsidR="00FE03F5" w:rsidRPr="005B196E" w:rsidRDefault="00FE03F5" w:rsidP="006D364D">
            <w:pPr>
              <w:pStyle w:val="ATTANNLV3-ASDEFCON"/>
            </w:pPr>
            <w:r w:rsidRPr="005B196E">
              <w:t>Phase</w:t>
            </w:r>
            <w:r w:rsidR="00B865F6">
              <w:t xml:space="preserve"> </w:t>
            </w:r>
            <w:r w:rsidRPr="005B196E">
              <w:t>1:</w:t>
            </w:r>
            <w:r w:rsidRPr="005B196E">
              <w:tab/>
            </w:r>
            <w:r w:rsidRPr="002A03A6">
              <w:fldChar w:fldCharType="begin">
                <w:ffData>
                  <w:name w:val="Text3"/>
                  <w:enabled/>
                  <w:calcOnExit w:val="0"/>
                  <w:textInput>
                    <w:default w:val="[INSERT DETAILS]"/>
                  </w:textInput>
                </w:ffData>
              </w:fldChar>
            </w:r>
            <w:bookmarkStart w:id="3" w:name="Text3"/>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Pr="002A03A6">
              <w:fldChar w:fldCharType="end"/>
            </w:r>
            <w:bookmarkEnd w:id="3"/>
            <w:r w:rsidRPr="005B196E">
              <w:t>;</w:t>
            </w:r>
          </w:p>
          <w:p w14:paraId="401C5557" w14:textId="2DAD869F" w:rsidR="00FE03F5" w:rsidRPr="005B196E" w:rsidRDefault="00FE03F5" w:rsidP="00FE03F5">
            <w:pPr>
              <w:pStyle w:val="ATTANNLV3-ASDEFCON"/>
            </w:pPr>
            <w:r w:rsidRPr="005B196E">
              <w:t>Phase</w:t>
            </w:r>
            <w:r w:rsidR="00B865F6">
              <w:t xml:space="preserve"> </w:t>
            </w:r>
            <w:r w:rsidRPr="005B196E">
              <w:t>2:</w:t>
            </w:r>
            <w:r w:rsidRPr="005B196E">
              <w:tab/>
            </w:r>
            <w:r w:rsidRPr="002A03A6">
              <w:fldChar w:fldCharType="begin">
                <w:ffData>
                  <w:name w:val=""/>
                  <w:enabled/>
                  <w:calcOnExit w:val="0"/>
                  <w:textInput>
                    <w:default w:val="[INSERT DETAILS]"/>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Pr="002A03A6">
              <w:fldChar w:fldCharType="end"/>
            </w:r>
            <w:r w:rsidRPr="005B196E">
              <w:t>;</w:t>
            </w:r>
          </w:p>
          <w:p w14:paraId="1A02B8E8" w14:textId="3FED9CE3" w:rsidR="00FE03F5" w:rsidRPr="005B196E" w:rsidRDefault="00FE03F5" w:rsidP="00FE03F5">
            <w:pPr>
              <w:pStyle w:val="ATTANNLV3-ASDEFCON"/>
            </w:pPr>
            <w:r w:rsidRPr="005B196E">
              <w:t>Phase</w:t>
            </w:r>
            <w:r w:rsidR="00B865F6">
              <w:t xml:space="preserve"> </w:t>
            </w:r>
            <w:r w:rsidRPr="005B196E">
              <w:t>3:</w:t>
            </w:r>
            <w:r w:rsidRPr="005B196E">
              <w:tab/>
            </w:r>
            <w:r w:rsidRPr="002A03A6">
              <w:fldChar w:fldCharType="begin">
                <w:ffData>
                  <w:name w:val=""/>
                  <w:enabled/>
                  <w:calcOnExit w:val="0"/>
                  <w:textInput>
                    <w:default w:val="[INSERT DETAILS]"/>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Pr="002A03A6">
              <w:fldChar w:fldCharType="end"/>
            </w:r>
            <w:r w:rsidRPr="005B196E">
              <w:t>;</w:t>
            </w:r>
            <w:r w:rsidR="00B865F6">
              <w:t xml:space="preserve"> </w:t>
            </w:r>
            <w:r w:rsidRPr="005B196E">
              <w:t>etc</w:t>
            </w:r>
            <w:r w:rsidR="005C2B84">
              <w:t>.</w:t>
            </w:r>
          </w:p>
          <w:p w14:paraId="757C6F00" w14:textId="4B99E395" w:rsidR="00FE03F5" w:rsidRPr="00176D17" w:rsidRDefault="00FE03F5" w:rsidP="00FE03F5">
            <w:pPr>
              <w:pStyle w:val="ATTANNLV2-ASDEFCON"/>
              <w:rPr>
                <w:rFonts w:eastAsia="Calibri"/>
              </w:rPr>
            </w:pPr>
            <w:r w:rsidRPr="00176D17">
              <w:rPr>
                <w:rFonts w:eastAsia="Calibri"/>
              </w:rPr>
              <w:t>Phase</w:t>
            </w:r>
            <w:r w:rsidR="00B865F6">
              <w:rPr>
                <w:rFonts w:eastAsia="Calibri"/>
              </w:rPr>
              <w:t xml:space="preserve"> </w:t>
            </w:r>
            <w:r w:rsidRPr="00176D17">
              <w:rPr>
                <w:rFonts w:eastAsia="Calibri"/>
              </w:rPr>
              <w:t>1:</w:t>
            </w:r>
            <w:r w:rsidR="00B865F6">
              <w:rPr>
                <w:rFonts w:eastAsia="Calibri"/>
              </w:rPr>
              <w:t xml:space="preserve"> </w:t>
            </w:r>
            <w:r w:rsidRPr="002A03A6">
              <w:rPr>
                <w:rFonts w:eastAsia="Calibri"/>
              </w:rPr>
              <w:fldChar w:fldCharType="begin">
                <w:ffData>
                  <w:name w:val="Text4"/>
                  <w:enabled/>
                  <w:calcOnExit w:val="0"/>
                  <w:textInput>
                    <w:default w:val="[INSERT DETAILS OF PHASE/NAME]"/>
                  </w:textInput>
                </w:ffData>
              </w:fldChar>
            </w:r>
            <w:bookmarkStart w:id="4" w:name="Text4"/>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DETAILS</w:t>
            </w:r>
            <w:r w:rsidR="00B865F6">
              <w:rPr>
                <w:rFonts w:eastAsia="Calibri"/>
                <w:noProof/>
              </w:rPr>
              <w:t xml:space="preserve"> </w:t>
            </w:r>
            <w:r w:rsidR="001728D2">
              <w:rPr>
                <w:rFonts w:eastAsia="Calibri"/>
                <w:noProof/>
              </w:rPr>
              <w:t>OF</w:t>
            </w:r>
            <w:r w:rsidR="00B865F6">
              <w:rPr>
                <w:rFonts w:eastAsia="Calibri"/>
                <w:noProof/>
              </w:rPr>
              <w:t xml:space="preserve"> </w:t>
            </w:r>
            <w:r w:rsidR="001728D2">
              <w:rPr>
                <w:rFonts w:eastAsia="Calibri"/>
                <w:noProof/>
              </w:rPr>
              <w:t>PHASE/NAME]</w:t>
            </w:r>
            <w:r w:rsidRPr="002A03A6">
              <w:rPr>
                <w:rFonts w:eastAsia="Calibri"/>
              </w:rPr>
              <w:fldChar w:fldCharType="end"/>
            </w:r>
            <w:bookmarkEnd w:id="4"/>
          </w:p>
          <w:p w14:paraId="41BB4138" w14:textId="54D59B5B" w:rsidR="00FE03F5" w:rsidRPr="005B196E" w:rsidRDefault="00FE03F5" w:rsidP="00FE03F5">
            <w:pPr>
              <w:pStyle w:val="ATTANNLV3-ASDEFCON"/>
            </w:pPr>
            <w:r w:rsidRPr="005B196E">
              <w:t>The</w:t>
            </w:r>
            <w:r w:rsidR="00B865F6">
              <w:t xml:space="preserve"> </w:t>
            </w:r>
            <w:r w:rsidRPr="005B196E">
              <w:t>Contractor</w:t>
            </w:r>
            <w:r w:rsidR="00B865F6">
              <w:t xml:space="preserve"> </w:t>
            </w:r>
            <w:r w:rsidRPr="005B196E">
              <w:t>shall…….</w:t>
            </w:r>
          </w:p>
          <w:p w14:paraId="47C1E2AD" w14:textId="133D9210" w:rsidR="00FE03F5" w:rsidRPr="005B196E" w:rsidRDefault="00FE03F5" w:rsidP="00FE03F5">
            <w:pPr>
              <w:pStyle w:val="ATTANNLV3-ASDEFCON"/>
            </w:pPr>
            <w:r w:rsidRPr="005B196E">
              <w:t>The</w:t>
            </w:r>
            <w:r w:rsidR="00B865F6">
              <w:t xml:space="preserve"> </w:t>
            </w:r>
            <w:r w:rsidRPr="005B196E">
              <w:t>Contractor</w:t>
            </w:r>
            <w:r w:rsidR="00B865F6">
              <w:t xml:space="preserve"> </w:t>
            </w:r>
            <w:r w:rsidRPr="005B196E">
              <w:t>shall……..</w:t>
            </w:r>
          </w:p>
          <w:p w14:paraId="7421DED0" w14:textId="6A031DF9" w:rsidR="00FE03F5" w:rsidRPr="00176D17" w:rsidRDefault="00FE03F5" w:rsidP="00FE03F5">
            <w:pPr>
              <w:pStyle w:val="ATTANNLV2-ASDEFCON"/>
              <w:rPr>
                <w:rFonts w:eastAsia="Calibri"/>
              </w:rPr>
            </w:pPr>
            <w:r w:rsidRPr="00176D17">
              <w:rPr>
                <w:rFonts w:eastAsia="Calibri"/>
              </w:rPr>
              <w:t>Phase</w:t>
            </w:r>
            <w:r w:rsidR="00B865F6">
              <w:rPr>
                <w:rFonts w:eastAsia="Calibri"/>
              </w:rPr>
              <w:t xml:space="preserve"> </w:t>
            </w:r>
            <w:r w:rsidRPr="00176D17">
              <w:rPr>
                <w:rFonts w:eastAsia="Calibri"/>
              </w:rPr>
              <w:t>2:</w:t>
            </w:r>
            <w:r w:rsidR="00B865F6">
              <w:rPr>
                <w:rFonts w:eastAsia="Calibri"/>
              </w:rPr>
              <w:t xml:space="preserve"> </w:t>
            </w:r>
            <w:r w:rsidRPr="002A03A6">
              <w:rPr>
                <w:rFonts w:eastAsia="Calibri"/>
              </w:rPr>
              <w:fldChar w:fldCharType="begin">
                <w:ffData>
                  <w:name w:val=""/>
                  <w:enabled/>
                  <w:calcOnExit w:val="0"/>
                  <w:textInput>
                    <w:default w:val="[INSERT DETAILS OF PHASE/NAME]"/>
                  </w:textInput>
                </w:ffData>
              </w:fldChar>
            </w:r>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DETAILS</w:t>
            </w:r>
            <w:r w:rsidR="00B865F6">
              <w:rPr>
                <w:rFonts w:eastAsia="Calibri"/>
                <w:noProof/>
              </w:rPr>
              <w:t xml:space="preserve"> </w:t>
            </w:r>
            <w:r w:rsidR="001728D2">
              <w:rPr>
                <w:rFonts w:eastAsia="Calibri"/>
                <w:noProof/>
              </w:rPr>
              <w:t>OF</w:t>
            </w:r>
            <w:r w:rsidR="00B865F6">
              <w:rPr>
                <w:rFonts w:eastAsia="Calibri"/>
                <w:noProof/>
              </w:rPr>
              <w:t xml:space="preserve"> </w:t>
            </w:r>
            <w:r w:rsidR="001728D2">
              <w:rPr>
                <w:rFonts w:eastAsia="Calibri"/>
                <w:noProof/>
              </w:rPr>
              <w:t>PHASE/NAME]</w:t>
            </w:r>
            <w:r w:rsidRPr="002A03A6">
              <w:rPr>
                <w:rFonts w:eastAsia="Calibri"/>
              </w:rPr>
              <w:fldChar w:fldCharType="end"/>
            </w:r>
          </w:p>
          <w:p w14:paraId="526DB4D7" w14:textId="7E8C6C5C" w:rsidR="00FE03F5" w:rsidRPr="005B196E" w:rsidRDefault="00FE03F5" w:rsidP="00FE03F5">
            <w:pPr>
              <w:pStyle w:val="ATTANNLV3-ASDEFCON"/>
            </w:pPr>
            <w:r w:rsidRPr="005B196E">
              <w:t>The</w:t>
            </w:r>
            <w:r w:rsidR="00B865F6">
              <w:t xml:space="preserve"> </w:t>
            </w:r>
            <w:r w:rsidRPr="005B196E">
              <w:t>Contractor</w:t>
            </w:r>
            <w:r w:rsidR="00B865F6">
              <w:t xml:space="preserve"> </w:t>
            </w:r>
            <w:r w:rsidRPr="005B196E">
              <w:t>shall……..</w:t>
            </w:r>
          </w:p>
          <w:p w14:paraId="55BF8FDE" w14:textId="35F45723" w:rsidR="00FE03F5" w:rsidRDefault="00FE03F5" w:rsidP="00FE03F5">
            <w:pPr>
              <w:pStyle w:val="ATTANNLV3-ASDEFCON"/>
              <w:jc w:val="left"/>
            </w:pPr>
            <w:r w:rsidRPr="005B196E">
              <w:t>The</w:t>
            </w:r>
            <w:r w:rsidR="00B865F6">
              <w:t xml:space="preserve"> </w:t>
            </w:r>
            <w:r w:rsidRPr="005B196E">
              <w:t>Contractor</w:t>
            </w:r>
            <w:r w:rsidR="00B865F6">
              <w:t xml:space="preserve"> </w:t>
            </w:r>
            <w:r w:rsidRPr="005B196E">
              <w:t>shall……..</w:t>
            </w:r>
          </w:p>
        </w:tc>
      </w:tr>
    </w:tbl>
    <w:p w14:paraId="47F4F00D" w14:textId="77777777" w:rsidR="00315E6E" w:rsidRPr="009D74FB" w:rsidRDefault="00315E6E"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FE03F5" w14:paraId="14431D1B" w14:textId="77777777" w:rsidTr="00FE03F5">
        <w:tc>
          <w:tcPr>
            <w:tcW w:w="9286" w:type="dxa"/>
            <w:shd w:val="clear" w:color="auto" w:fill="auto"/>
          </w:tcPr>
          <w:p w14:paraId="1AA9FF7D" w14:textId="6BE805CC" w:rsidR="00565DDA" w:rsidRDefault="00565DDA" w:rsidP="00565DDA">
            <w:pPr>
              <w:pStyle w:val="ASDEFCONOption"/>
              <w:rPr>
                <w:rFonts w:eastAsia="Calibri"/>
              </w:rPr>
            </w:pPr>
            <w:r>
              <w:rPr>
                <w:rFonts w:eastAsia="Calibri"/>
              </w:rPr>
              <w:t>Option</w:t>
            </w:r>
            <w:r w:rsidR="00B865F6">
              <w:rPr>
                <w:rFonts w:eastAsia="Calibri"/>
              </w:rPr>
              <w:t xml:space="preserve"> </w:t>
            </w:r>
            <w:r>
              <w:rPr>
                <w:rFonts w:eastAsia="Calibri"/>
              </w:rPr>
              <w:t>B:</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a</w:t>
            </w:r>
            <w:r w:rsidR="00B865F6">
              <w:rPr>
                <w:rFonts w:eastAsia="Calibri"/>
              </w:rPr>
              <w:t xml:space="preserve"> </w:t>
            </w:r>
            <w:r>
              <w:rPr>
                <w:rFonts w:eastAsia="Calibri"/>
              </w:rPr>
              <w:t>Contractor</w:t>
            </w:r>
            <w:r w:rsidR="00B865F6">
              <w:rPr>
                <w:rFonts w:eastAsia="Calibri"/>
              </w:rPr>
              <w:t xml:space="preserve"> </w:t>
            </w:r>
            <w:r>
              <w:rPr>
                <w:rFonts w:eastAsia="Calibri"/>
              </w:rPr>
              <w:t>is</w:t>
            </w:r>
            <w:r w:rsidR="00B865F6">
              <w:rPr>
                <w:rFonts w:eastAsia="Calibri"/>
              </w:rPr>
              <w:t xml:space="preserve"> </w:t>
            </w:r>
            <w:r>
              <w:rPr>
                <w:rFonts w:eastAsia="Calibri"/>
              </w:rPr>
              <w:t>performing</w:t>
            </w:r>
            <w:r w:rsidR="00B865F6">
              <w:rPr>
                <w:rFonts w:eastAsia="Calibri"/>
              </w:rPr>
              <w:t xml:space="preserve"> </w:t>
            </w:r>
            <w:r>
              <w:rPr>
                <w:rFonts w:eastAsia="Calibri"/>
              </w:rPr>
              <w:t>ongoing</w:t>
            </w:r>
            <w:r w:rsidR="00B865F6">
              <w:rPr>
                <w:rFonts w:eastAsia="Calibri"/>
              </w:rPr>
              <w:t xml:space="preserve"> </w:t>
            </w:r>
            <w:r>
              <w:rPr>
                <w:rFonts w:eastAsia="Calibri"/>
              </w:rPr>
              <w:t>duties</w:t>
            </w:r>
            <w:r w:rsidR="00B865F6">
              <w:rPr>
                <w:rFonts w:eastAsia="Calibri"/>
              </w:rPr>
              <w:t xml:space="preserve"> </w:t>
            </w:r>
            <w:r>
              <w:rPr>
                <w:rFonts w:eastAsia="Calibri"/>
              </w:rPr>
              <w:t>rather</w:t>
            </w:r>
            <w:r w:rsidR="00B865F6">
              <w:rPr>
                <w:rFonts w:eastAsia="Calibri"/>
              </w:rPr>
              <w:t xml:space="preserve"> </w:t>
            </w:r>
            <w:r>
              <w:rPr>
                <w:rFonts w:eastAsia="Calibri"/>
              </w:rPr>
              <w:t>than</w:t>
            </w:r>
            <w:r w:rsidR="00B865F6">
              <w:rPr>
                <w:rFonts w:eastAsia="Calibri"/>
              </w:rPr>
              <w:t xml:space="preserve"> </w:t>
            </w:r>
            <w:r>
              <w:rPr>
                <w:rFonts w:eastAsia="Calibri"/>
              </w:rPr>
              <w:t>a</w:t>
            </w:r>
            <w:r w:rsidR="00B865F6">
              <w:rPr>
                <w:rFonts w:eastAsia="Calibri"/>
              </w:rPr>
              <w:t xml:space="preserve"> </w:t>
            </w:r>
            <w:r>
              <w:rPr>
                <w:rFonts w:eastAsia="Calibri"/>
              </w:rPr>
              <w:t>specific</w:t>
            </w:r>
            <w:r w:rsidR="00B865F6">
              <w:rPr>
                <w:rFonts w:eastAsia="Calibri"/>
              </w:rPr>
              <w:t xml:space="preserve"> </w:t>
            </w:r>
            <w:r>
              <w:rPr>
                <w:rFonts w:eastAsia="Calibri"/>
              </w:rPr>
              <w:t>discrete</w:t>
            </w:r>
            <w:r w:rsidR="00B865F6">
              <w:rPr>
                <w:rFonts w:eastAsia="Calibri"/>
              </w:rPr>
              <w:t xml:space="preserve"> </w:t>
            </w:r>
            <w:r>
              <w:rPr>
                <w:rFonts w:eastAsia="Calibri"/>
              </w:rPr>
              <w:t>task,</w:t>
            </w:r>
            <w:r w:rsidR="00B865F6">
              <w:rPr>
                <w:rFonts w:eastAsia="Calibri"/>
              </w:rPr>
              <w:t xml:space="preserve"> </w:t>
            </w:r>
            <w:r>
              <w:rPr>
                <w:rFonts w:eastAsia="Calibri"/>
              </w:rPr>
              <w:t>drafters</w:t>
            </w:r>
            <w:r w:rsidR="00B865F6">
              <w:rPr>
                <w:rFonts w:eastAsia="Calibri"/>
              </w:rPr>
              <w:t xml:space="preserve"> </w:t>
            </w:r>
            <w:r>
              <w:rPr>
                <w:rFonts w:eastAsia="Calibri"/>
              </w:rPr>
              <w:t>may</w:t>
            </w:r>
            <w:r w:rsidR="00B865F6">
              <w:rPr>
                <w:rFonts w:eastAsia="Calibri"/>
              </w:rPr>
              <w:t xml:space="preserve"> </w:t>
            </w:r>
            <w:r>
              <w:rPr>
                <w:rFonts w:eastAsia="Calibri"/>
              </w:rPr>
              <w:t>choose</w:t>
            </w:r>
            <w:r w:rsidR="00B865F6">
              <w:rPr>
                <w:rFonts w:eastAsia="Calibri"/>
              </w:rPr>
              <w:t xml:space="preserve"> </w:t>
            </w:r>
            <w:r>
              <w:rPr>
                <w:rFonts w:eastAsia="Calibri"/>
              </w:rPr>
              <w:t>to</w:t>
            </w:r>
            <w:r w:rsidR="00B865F6">
              <w:rPr>
                <w:rFonts w:eastAsia="Calibri"/>
              </w:rPr>
              <w:t xml:space="preserve"> </w:t>
            </w:r>
            <w:r>
              <w:rPr>
                <w:rFonts w:eastAsia="Calibri"/>
              </w:rPr>
              <w:t>use</w:t>
            </w:r>
            <w:r w:rsidR="00B865F6">
              <w:rPr>
                <w:rFonts w:eastAsia="Calibri"/>
              </w:rPr>
              <w:t xml:space="preserve"> </w:t>
            </w:r>
            <w:r>
              <w:rPr>
                <w:rFonts w:eastAsia="Calibri"/>
              </w:rPr>
              <w:t>clauses</w:t>
            </w:r>
            <w:r w:rsidR="00B865F6">
              <w:rPr>
                <w:rFonts w:eastAsia="Calibri"/>
              </w:rPr>
              <w:t xml:space="preserve"> </w:t>
            </w:r>
            <w:r>
              <w:rPr>
                <w:rFonts w:eastAsia="Calibri"/>
              </w:rPr>
              <w:t>similar</w:t>
            </w:r>
            <w:r w:rsidR="00B865F6">
              <w:rPr>
                <w:rFonts w:eastAsia="Calibri"/>
              </w:rPr>
              <w:t xml:space="preserve"> </w:t>
            </w:r>
            <w:r>
              <w:rPr>
                <w:rFonts w:eastAsia="Calibri"/>
              </w:rPr>
              <w:t>to</w:t>
            </w:r>
            <w:r w:rsidR="00B865F6">
              <w:rPr>
                <w:rFonts w:eastAsia="Calibri"/>
              </w:rPr>
              <w:t xml:space="preserve"> </w:t>
            </w:r>
            <w:r>
              <w:rPr>
                <w:rFonts w:eastAsia="Calibri"/>
              </w:rPr>
              <w:t>the</w:t>
            </w:r>
            <w:r w:rsidR="00B865F6">
              <w:rPr>
                <w:rFonts w:eastAsia="Calibri"/>
              </w:rPr>
              <w:t xml:space="preserve"> </w:t>
            </w:r>
            <w:r>
              <w:rPr>
                <w:rFonts w:eastAsia="Calibri"/>
              </w:rPr>
              <w:t>following:</w:t>
            </w:r>
          </w:p>
          <w:p w14:paraId="06BB0CF2" w14:textId="4CBC43AA" w:rsidR="00565DDA" w:rsidRPr="00176D17" w:rsidRDefault="00565DDA" w:rsidP="00565DDA">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p>
          <w:p w14:paraId="50EC4BAC" w14:textId="41907EFF" w:rsidR="00565DDA" w:rsidRPr="005B196E" w:rsidRDefault="00565DDA" w:rsidP="00565DDA">
            <w:pPr>
              <w:pStyle w:val="ATTANNLV3-ASDEFCON"/>
            </w:pPr>
            <w:r w:rsidRPr="002A03A6">
              <w:fldChar w:fldCharType="begin">
                <w:ffData>
                  <w:name w:val="Text5"/>
                  <w:enabled/>
                  <w:calcOnExit w:val="0"/>
                  <w:textInput>
                    <w:default w:val="[INSERT DETAILS AS APPROPRIATE…for example: provide general Project Management and ILS advice on THE PROCUREMENT]"/>
                  </w:textInput>
                </w:ffData>
              </w:fldChar>
            </w:r>
            <w:bookmarkStart w:id="5" w:name="Text5"/>
            <w:r w:rsidRPr="002A03A6">
              <w:instrText xml:space="preserve"> FORMTEXT </w:instrText>
            </w:r>
            <w:r w:rsidRPr="002A03A6">
              <w:fldChar w:fldCharType="separate"/>
            </w:r>
            <w:r w:rsidR="001728D2">
              <w:rPr>
                <w:noProof/>
              </w:rPr>
              <w:t>[INSERT</w:t>
            </w:r>
            <w:r w:rsidR="00B865F6">
              <w:rPr>
                <w:noProof/>
              </w:rPr>
              <w:t xml:space="preserve"> </w:t>
            </w:r>
            <w:r w:rsidR="001728D2">
              <w:rPr>
                <w:noProof/>
              </w:rPr>
              <w:t>DETAILS</w:t>
            </w:r>
            <w:r w:rsidR="00B865F6">
              <w:rPr>
                <w:noProof/>
              </w:rPr>
              <w:t xml:space="preserve"> </w:t>
            </w:r>
            <w:r w:rsidR="001728D2">
              <w:rPr>
                <w:noProof/>
              </w:rPr>
              <w:t>AS</w:t>
            </w:r>
            <w:r w:rsidR="00B865F6">
              <w:rPr>
                <w:noProof/>
              </w:rPr>
              <w:t xml:space="preserve"> </w:t>
            </w:r>
            <w:r w:rsidR="001728D2">
              <w:rPr>
                <w:noProof/>
              </w:rPr>
              <w:t>APPROPRIATE…for</w:t>
            </w:r>
            <w:r w:rsidR="00B865F6">
              <w:rPr>
                <w:noProof/>
              </w:rPr>
              <w:t xml:space="preserve"> </w:t>
            </w:r>
            <w:r w:rsidR="001728D2">
              <w:rPr>
                <w:noProof/>
              </w:rPr>
              <w:t>example:</w:t>
            </w:r>
            <w:r w:rsidR="00B865F6">
              <w:rPr>
                <w:noProof/>
              </w:rPr>
              <w:t xml:space="preserve"> </w:t>
            </w:r>
            <w:r w:rsidR="001728D2">
              <w:rPr>
                <w:noProof/>
              </w:rPr>
              <w:t>provide</w:t>
            </w:r>
            <w:r w:rsidR="00B865F6">
              <w:rPr>
                <w:noProof/>
              </w:rPr>
              <w:t xml:space="preserve"> </w:t>
            </w:r>
            <w:r w:rsidR="001728D2">
              <w:rPr>
                <w:noProof/>
              </w:rPr>
              <w:t>general</w:t>
            </w:r>
            <w:r w:rsidR="00B865F6">
              <w:rPr>
                <w:noProof/>
              </w:rPr>
              <w:t xml:space="preserve"> </w:t>
            </w:r>
            <w:r w:rsidR="001728D2">
              <w:rPr>
                <w:noProof/>
              </w:rPr>
              <w:t>Project</w:t>
            </w:r>
            <w:r w:rsidR="00B865F6">
              <w:rPr>
                <w:noProof/>
              </w:rPr>
              <w:t xml:space="preserve"> </w:t>
            </w:r>
            <w:r w:rsidR="001728D2">
              <w:rPr>
                <w:noProof/>
              </w:rPr>
              <w:t>Management</w:t>
            </w:r>
            <w:r w:rsidR="00B865F6">
              <w:rPr>
                <w:noProof/>
              </w:rPr>
              <w:t xml:space="preserve"> </w:t>
            </w:r>
            <w:r w:rsidR="001728D2">
              <w:rPr>
                <w:noProof/>
              </w:rPr>
              <w:t>and</w:t>
            </w:r>
            <w:r w:rsidR="00B865F6">
              <w:rPr>
                <w:noProof/>
              </w:rPr>
              <w:t xml:space="preserve"> </w:t>
            </w:r>
            <w:r w:rsidR="001728D2">
              <w:rPr>
                <w:noProof/>
              </w:rPr>
              <w:t>ILS</w:t>
            </w:r>
            <w:r w:rsidR="00B865F6">
              <w:rPr>
                <w:noProof/>
              </w:rPr>
              <w:t xml:space="preserve"> </w:t>
            </w:r>
            <w:r w:rsidR="001728D2">
              <w:rPr>
                <w:noProof/>
              </w:rPr>
              <w:t>advice</w:t>
            </w:r>
            <w:r w:rsidR="00B865F6">
              <w:rPr>
                <w:noProof/>
              </w:rPr>
              <w:t xml:space="preserve"> </w:t>
            </w:r>
            <w:r w:rsidR="001728D2">
              <w:rPr>
                <w:noProof/>
              </w:rPr>
              <w:t>on</w:t>
            </w:r>
            <w:r w:rsidR="00B865F6">
              <w:rPr>
                <w:noProof/>
              </w:rPr>
              <w:t xml:space="preserve"> </w:t>
            </w:r>
            <w:r w:rsidR="001728D2">
              <w:rPr>
                <w:noProof/>
              </w:rPr>
              <w:t>THE</w:t>
            </w:r>
            <w:r w:rsidR="00B865F6">
              <w:rPr>
                <w:noProof/>
              </w:rPr>
              <w:t xml:space="preserve"> </w:t>
            </w:r>
            <w:r w:rsidR="001728D2">
              <w:rPr>
                <w:noProof/>
              </w:rPr>
              <w:t>PROCUREMENT]</w:t>
            </w:r>
            <w:r w:rsidRPr="002A03A6">
              <w:fldChar w:fldCharType="end"/>
            </w:r>
            <w:bookmarkEnd w:id="5"/>
            <w:r w:rsidRPr="005B196E">
              <w:t>;</w:t>
            </w:r>
            <w:r w:rsidR="00B865F6">
              <w:t xml:space="preserve"> </w:t>
            </w:r>
            <w:r w:rsidRPr="005B196E">
              <w:t>and</w:t>
            </w:r>
          </w:p>
          <w:p w14:paraId="141FE253" w14:textId="6A1C3C07" w:rsidR="00565DDA" w:rsidRPr="005B196E" w:rsidRDefault="00565DDA" w:rsidP="00565DDA">
            <w:pPr>
              <w:pStyle w:val="ATTANNLV3-ASDEFCON"/>
            </w:pPr>
            <w:r w:rsidRPr="005B196E">
              <w:t>draft</w:t>
            </w:r>
            <w:r w:rsidR="00B865F6">
              <w:t xml:space="preserve"> </w:t>
            </w:r>
            <w:r w:rsidRPr="005B196E">
              <w:t>and</w:t>
            </w:r>
            <w:r w:rsidR="00B865F6">
              <w:t xml:space="preserve"> </w:t>
            </w:r>
            <w:r w:rsidRPr="005B196E">
              <w:t>staff</w:t>
            </w:r>
            <w:r w:rsidR="00B865F6">
              <w:t xml:space="preserve"> </w:t>
            </w:r>
            <w:r w:rsidRPr="005B196E">
              <w:t>documentation</w:t>
            </w:r>
            <w:r w:rsidR="00B865F6">
              <w:t xml:space="preserve"> </w:t>
            </w:r>
            <w:r w:rsidRPr="005B196E">
              <w:t>including:</w:t>
            </w:r>
          </w:p>
          <w:p w14:paraId="263A3FA7" w14:textId="1984A59A" w:rsidR="00565DDA" w:rsidRDefault="00565DDA" w:rsidP="00565DDA">
            <w:pPr>
              <w:pStyle w:val="ATTANNLV4-ASDEFCON"/>
            </w:pPr>
            <w:r w:rsidRPr="005B196E">
              <w:t>ILS</w:t>
            </w:r>
            <w:r w:rsidR="00B865F6">
              <w:t xml:space="preserve"> </w:t>
            </w:r>
            <w:r w:rsidRPr="005B196E">
              <w:t>Plans;</w:t>
            </w:r>
            <w:r w:rsidR="00B865F6">
              <w:t xml:space="preserve"> </w:t>
            </w:r>
            <w:r w:rsidRPr="005B196E">
              <w:t>and</w:t>
            </w:r>
          </w:p>
          <w:p w14:paraId="23A8B7AC" w14:textId="188B2DA4" w:rsidR="00FE03F5" w:rsidRDefault="00565DDA" w:rsidP="00565DDA">
            <w:pPr>
              <w:pStyle w:val="ATTANNLV4-ASDEFCON"/>
            </w:pPr>
            <w:r w:rsidRPr="005B196E">
              <w:t>transition</w:t>
            </w:r>
            <w:r w:rsidR="00B865F6">
              <w:t xml:space="preserve"> </w:t>
            </w:r>
            <w:r w:rsidRPr="005B196E">
              <w:t>plans;</w:t>
            </w:r>
            <w:r w:rsidR="00B865F6">
              <w:t xml:space="preserve"> </w:t>
            </w:r>
            <w:r w:rsidRPr="005B196E">
              <w:t>etc</w:t>
            </w:r>
          </w:p>
          <w:p w14:paraId="1A9AF856" w14:textId="77777777" w:rsidR="00565DDA" w:rsidRDefault="00565DDA" w:rsidP="00FE03F5">
            <w:pPr>
              <w:pStyle w:val="ASDEFCONOptionSpace"/>
            </w:pPr>
          </w:p>
          <w:p w14:paraId="4635AD38" w14:textId="77777777" w:rsidR="00565DDA" w:rsidRDefault="00565DDA" w:rsidP="00FE03F5">
            <w:pPr>
              <w:pStyle w:val="ASDEFCONOptionSpace"/>
            </w:pPr>
          </w:p>
        </w:tc>
      </w:tr>
    </w:tbl>
    <w:p w14:paraId="6DC04D87" w14:textId="77777777" w:rsidR="00512E16" w:rsidRDefault="00512E16" w:rsidP="006D364D">
      <w:pPr>
        <w:pStyle w:val="ASDEFCONOptionSpace"/>
      </w:pPr>
    </w:p>
    <w:p w14:paraId="056B2124" w14:textId="77777777" w:rsidR="00565DDA" w:rsidRDefault="00565DDA" w:rsidP="00565DDA">
      <w:pPr>
        <w:pStyle w:val="ASDEFCONNormal"/>
      </w:pPr>
    </w:p>
    <w:p w14:paraId="79E32789" w14:textId="177DD7F4" w:rsidR="00512E16" w:rsidRPr="00512E16" w:rsidRDefault="00512E16" w:rsidP="006D364D">
      <w:pPr>
        <w:pStyle w:val="ATTANNLV1-ASDEFCON"/>
        <w:rPr>
          <w:rFonts w:eastAsia="Calibri"/>
        </w:rPr>
      </w:pPr>
      <w:r w:rsidRPr="00176D17">
        <w:rPr>
          <w:rFonts w:eastAsia="Calibri"/>
        </w:rPr>
        <w:t>DELIVERABLES</w:t>
      </w:r>
      <w:r w:rsidR="00B865F6">
        <w:rPr>
          <w:rFonts w:eastAsia="Calibri"/>
        </w:rPr>
        <w:t xml:space="preserve"> </w:t>
      </w:r>
      <w:r w:rsidR="00605962">
        <w:rPr>
          <w:rFonts w:eastAsia="Calibri"/>
        </w:rPr>
        <w:t>(core)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66DBA2A7" w14:textId="77777777" w:rsidTr="00DB366D">
        <w:tc>
          <w:tcPr>
            <w:tcW w:w="9286" w:type="dxa"/>
            <w:shd w:val="clear" w:color="auto" w:fill="auto"/>
          </w:tcPr>
          <w:p w14:paraId="1A709B39" w14:textId="11072E7F" w:rsidR="00DB366D" w:rsidRDefault="00DB366D" w:rsidP="006D364D">
            <w:pPr>
              <w:pStyle w:val="ASDEFCONOption"/>
              <w:rPr>
                <w:rFonts w:eastAsia="Calibri"/>
              </w:rPr>
            </w:pPr>
            <w:r>
              <w:rPr>
                <w:rFonts w:eastAsia="Calibri"/>
              </w:rPr>
              <w:t>Option</w:t>
            </w:r>
            <w:r w:rsidR="00B865F6">
              <w:rPr>
                <w:rFonts w:eastAsia="Calibri"/>
              </w:rPr>
              <w:t xml:space="preserve"> </w:t>
            </w:r>
            <w:r>
              <w:rPr>
                <w:rFonts w:eastAsia="Calibri"/>
              </w:rPr>
              <w:t>A:</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a</w:t>
            </w:r>
            <w:r w:rsidR="00B865F6">
              <w:rPr>
                <w:rFonts w:eastAsia="Calibri"/>
              </w:rPr>
              <w:t xml:space="preserve"> </w:t>
            </w:r>
            <w:r>
              <w:rPr>
                <w:rFonts w:eastAsia="Calibri"/>
              </w:rPr>
              <w:t>Contractor</w:t>
            </w:r>
            <w:r w:rsidR="00B865F6">
              <w:rPr>
                <w:rFonts w:eastAsia="Calibri"/>
              </w:rPr>
              <w:t xml:space="preserve"> </w:t>
            </w:r>
            <w:r>
              <w:rPr>
                <w:rFonts w:eastAsia="Calibri"/>
              </w:rPr>
              <w:t>is</w:t>
            </w:r>
            <w:r w:rsidR="00B865F6">
              <w:rPr>
                <w:rFonts w:eastAsia="Calibri"/>
              </w:rPr>
              <w:t xml:space="preserve"> </w:t>
            </w:r>
            <w:r>
              <w:rPr>
                <w:rFonts w:eastAsia="Calibri"/>
              </w:rPr>
              <w:t>performing</w:t>
            </w:r>
            <w:r w:rsidR="00B865F6">
              <w:rPr>
                <w:rFonts w:eastAsia="Calibri"/>
              </w:rPr>
              <w:t xml:space="preserve"> </w:t>
            </w:r>
            <w:r>
              <w:rPr>
                <w:rFonts w:eastAsia="Calibri"/>
              </w:rPr>
              <w:t>a</w:t>
            </w:r>
            <w:r w:rsidR="00B865F6">
              <w:rPr>
                <w:rFonts w:eastAsia="Calibri"/>
              </w:rPr>
              <w:t xml:space="preserve"> </w:t>
            </w:r>
            <w:r>
              <w:rPr>
                <w:rFonts w:eastAsia="Calibri"/>
              </w:rPr>
              <w:t>specific</w:t>
            </w:r>
            <w:r w:rsidR="00B865F6">
              <w:rPr>
                <w:rFonts w:eastAsia="Calibri"/>
              </w:rPr>
              <w:t xml:space="preserve"> </w:t>
            </w:r>
            <w:r>
              <w:rPr>
                <w:rFonts w:eastAsia="Calibri"/>
              </w:rPr>
              <w:t>task</w:t>
            </w:r>
            <w:r w:rsidR="00B865F6">
              <w:rPr>
                <w:rFonts w:eastAsia="Calibri"/>
              </w:rPr>
              <w:t xml:space="preserve"> </w:t>
            </w:r>
            <w:r>
              <w:rPr>
                <w:rFonts w:eastAsia="Calibri"/>
              </w:rPr>
              <w:t>(produce</w:t>
            </w:r>
            <w:r w:rsidR="00B865F6">
              <w:rPr>
                <w:rFonts w:eastAsia="Calibri"/>
              </w:rPr>
              <w:t xml:space="preserve"> </w:t>
            </w:r>
            <w:r>
              <w:rPr>
                <w:rFonts w:eastAsia="Calibri"/>
              </w:rPr>
              <w:t>a</w:t>
            </w:r>
            <w:r w:rsidR="00B865F6">
              <w:rPr>
                <w:rFonts w:eastAsia="Calibri"/>
              </w:rPr>
              <w:t xml:space="preserve"> </w:t>
            </w:r>
            <w:r>
              <w:rPr>
                <w:rFonts w:eastAsia="Calibri"/>
              </w:rPr>
              <w:t>report</w:t>
            </w:r>
            <w:r w:rsidR="00B865F6">
              <w:rPr>
                <w:rFonts w:eastAsia="Calibri"/>
              </w:rPr>
              <w:t xml:space="preserve"> </w:t>
            </w:r>
            <w:r>
              <w:rPr>
                <w:rFonts w:eastAsia="Calibri"/>
              </w:rPr>
              <w:t>etc),</w:t>
            </w:r>
            <w:r w:rsidR="00B865F6">
              <w:rPr>
                <w:rFonts w:eastAsia="Calibri"/>
              </w:rPr>
              <w:t xml:space="preserve"> </w:t>
            </w:r>
            <w:r>
              <w:rPr>
                <w:rFonts w:eastAsia="Calibri"/>
              </w:rPr>
              <w:t>drafters</w:t>
            </w:r>
            <w:r w:rsidR="00B865F6">
              <w:rPr>
                <w:rFonts w:eastAsia="Calibri"/>
              </w:rPr>
              <w:t xml:space="preserve"> </w:t>
            </w:r>
            <w:r>
              <w:rPr>
                <w:rFonts w:eastAsia="Calibri"/>
              </w:rPr>
              <w:t>may</w:t>
            </w:r>
            <w:r w:rsidR="00B865F6">
              <w:rPr>
                <w:rFonts w:eastAsia="Calibri"/>
              </w:rPr>
              <w:t xml:space="preserve"> </w:t>
            </w:r>
            <w:r>
              <w:rPr>
                <w:rFonts w:eastAsia="Calibri"/>
              </w:rPr>
              <w:t>choose</w:t>
            </w:r>
            <w:r w:rsidR="00B865F6">
              <w:rPr>
                <w:rFonts w:eastAsia="Calibri"/>
              </w:rPr>
              <w:t xml:space="preserve"> </w:t>
            </w:r>
            <w:r>
              <w:rPr>
                <w:rFonts w:eastAsia="Calibri"/>
              </w:rPr>
              <w:t>to</w:t>
            </w:r>
            <w:r w:rsidR="00B865F6">
              <w:rPr>
                <w:rFonts w:eastAsia="Calibri"/>
              </w:rPr>
              <w:t xml:space="preserve"> </w:t>
            </w:r>
            <w:r>
              <w:rPr>
                <w:rFonts w:eastAsia="Calibri"/>
              </w:rPr>
              <w:t>use</w:t>
            </w:r>
            <w:r w:rsidR="00B865F6">
              <w:rPr>
                <w:rFonts w:eastAsia="Calibri"/>
              </w:rPr>
              <w:t xml:space="preserve"> </w:t>
            </w:r>
            <w:r>
              <w:rPr>
                <w:rFonts w:eastAsia="Calibri"/>
              </w:rPr>
              <w:t>clauses</w:t>
            </w:r>
            <w:r w:rsidR="00B865F6">
              <w:rPr>
                <w:rFonts w:eastAsia="Calibri"/>
              </w:rPr>
              <w:t xml:space="preserve"> </w:t>
            </w:r>
            <w:r>
              <w:rPr>
                <w:rFonts w:eastAsia="Calibri"/>
              </w:rPr>
              <w:t>similar</w:t>
            </w:r>
            <w:r w:rsidR="00B865F6">
              <w:rPr>
                <w:rFonts w:eastAsia="Calibri"/>
              </w:rPr>
              <w:t xml:space="preserve"> </w:t>
            </w:r>
            <w:r>
              <w:rPr>
                <w:rFonts w:eastAsia="Calibri"/>
              </w:rPr>
              <w:t>to</w:t>
            </w:r>
            <w:r w:rsidR="00B865F6">
              <w:rPr>
                <w:rFonts w:eastAsia="Calibri"/>
              </w:rPr>
              <w:t xml:space="preserve"> </w:t>
            </w:r>
            <w:r>
              <w:rPr>
                <w:rFonts w:eastAsia="Calibri"/>
              </w:rPr>
              <w:t>the</w:t>
            </w:r>
            <w:r w:rsidR="00B865F6">
              <w:rPr>
                <w:rFonts w:eastAsia="Calibri"/>
              </w:rPr>
              <w:t xml:space="preserve"> </w:t>
            </w:r>
            <w:r>
              <w:rPr>
                <w:rFonts w:eastAsia="Calibri"/>
              </w:rPr>
              <w:t>following:</w:t>
            </w:r>
          </w:p>
          <w:p w14:paraId="6CFF9546" w14:textId="5A7DE52E" w:rsidR="00DB366D" w:rsidRPr="00176D17" w:rsidRDefault="00DB366D" w:rsidP="00DB366D">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2A03A6">
              <w:rPr>
                <w:rFonts w:eastAsia="Calibri"/>
              </w:rPr>
              <w:fldChar w:fldCharType="begin">
                <w:ffData>
                  <w:name w:val="Text6"/>
                  <w:enabled/>
                  <w:calcOnExit w:val="0"/>
                  <w:textInput>
                    <w:default w:val="[INSERT NUMBER]"/>
                  </w:textInput>
                </w:ffData>
              </w:fldChar>
            </w:r>
            <w:bookmarkStart w:id="6" w:name="Text6"/>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NUMBER]</w:t>
            </w:r>
            <w:r w:rsidRPr="002A03A6">
              <w:rPr>
                <w:rFonts w:eastAsia="Calibri"/>
              </w:rPr>
              <w:fldChar w:fldCharType="end"/>
            </w:r>
            <w:bookmarkEnd w:id="6"/>
            <w:r w:rsidR="00B865F6">
              <w:rPr>
                <w:rFonts w:eastAsia="Calibri"/>
              </w:rPr>
              <w:t xml:space="preserve"> </w:t>
            </w:r>
            <w:r w:rsidRPr="00176D17">
              <w:rPr>
                <w:rFonts w:eastAsia="Calibri"/>
              </w:rPr>
              <w:t>hard</w:t>
            </w:r>
            <w:r w:rsidR="00B865F6">
              <w:rPr>
                <w:rFonts w:eastAsia="Calibri"/>
              </w:rPr>
              <w:t xml:space="preserve"> </w:t>
            </w:r>
            <w:r w:rsidRPr="00176D17">
              <w:rPr>
                <w:rFonts w:eastAsia="Calibri"/>
              </w:rPr>
              <w:t>copies</w:t>
            </w:r>
            <w:r w:rsidR="00B865F6">
              <w:rPr>
                <w:rFonts w:eastAsia="Calibri"/>
              </w:rPr>
              <w:t xml:space="preserve"> </w:t>
            </w:r>
            <w:r w:rsidRPr="00176D17">
              <w:rPr>
                <w:rFonts w:eastAsia="Calibri"/>
              </w:rPr>
              <w:t>and</w:t>
            </w:r>
            <w:r w:rsidR="00B865F6">
              <w:rPr>
                <w:rFonts w:eastAsia="Calibri"/>
              </w:rPr>
              <w:t xml:space="preserve"> </w:t>
            </w:r>
            <w:r w:rsidRPr="002A03A6">
              <w:rPr>
                <w:rFonts w:eastAsia="Calibri"/>
              </w:rPr>
              <w:fldChar w:fldCharType="begin">
                <w:ffData>
                  <w:name w:val="Text7"/>
                  <w:enabled/>
                  <w:calcOnExit w:val="0"/>
                  <w:textInput>
                    <w:default w:val="[INSERT NUMBER]"/>
                  </w:textInput>
                </w:ffData>
              </w:fldChar>
            </w:r>
            <w:bookmarkStart w:id="7" w:name="Text7"/>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NUMBER]</w:t>
            </w:r>
            <w:r w:rsidRPr="002A03A6">
              <w:rPr>
                <w:rFonts w:eastAsia="Calibri"/>
              </w:rPr>
              <w:fldChar w:fldCharType="end"/>
            </w:r>
            <w:bookmarkEnd w:id="7"/>
            <w:r w:rsidR="00B865F6">
              <w:rPr>
                <w:rFonts w:eastAsia="Calibri"/>
              </w:rPr>
              <w:t xml:space="preserve"> </w:t>
            </w:r>
            <w:r w:rsidRPr="00176D17">
              <w:rPr>
                <w:rFonts w:eastAsia="Calibri"/>
              </w:rPr>
              <w:t>soft</w:t>
            </w:r>
            <w:r w:rsidR="00B865F6">
              <w:rPr>
                <w:rFonts w:eastAsia="Calibri"/>
              </w:rPr>
              <w:t xml:space="preserve"> </w:t>
            </w:r>
            <w:r w:rsidRPr="00176D17">
              <w:rPr>
                <w:rFonts w:eastAsia="Calibri"/>
              </w:rPr>
              <w:t>copies</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deliverables</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accordance</w:t>
            </w:r>
            <w:r w:rsidR="00B865F6">
              <w:rPr>
                <w:rFonts w:eastAsia="Calibri"/>
              </w:rPr>
              <w:t xml:space="preserve"> </w:t>
            </w:r>
            <w:r w:rsidRPr="00176D17">
              <w:rPr>
                <w:rFonts w:eastAsia="Calibri"/>
              </w:rPr>
              <w:t>with</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schedule</w:t>
            </w:r>
            <w:r w:rsidR="00B865F6">
              <w:rPr>
                <w:rFonts w:eastAsia="Calibri"/>
              </w:rPr>
              <w:t xml:space="preserve"> </w:t>
            </w:r>
            <w:r w:rsidRPr="00176D17">
              <w:rPr>
                <w:rFonts w:eastAsia="Calibri"/>
              </w:rPr>
              <w:t>detailed</w:t>
            </w:r>
            <w:r w:rsidR="00B865F6">
              <w:rPr>
                <w:rFonts w:eastAsia="Calibri"/>
              </w:rPr>
              <w:t xml:space="preserve"> </w:t>
            </w:r>
            <w:r w:rsidRPr="00176D17">
              <w:rPr>
                <w:rFonts w:eastAsia="Calibri"/>
              </w:rPr>
              <w:t>below:</w:t>
            </w:r>
          </w:p>
          <w:p w14:paraId="240E87C8" w14:textId="4A57C66C" w:rsidR="00DB366D" w:rsidRPr="00DB366D" w:rsidRDefault="00DB366D" w:rsidP="006D364D">
            <w:pPr>
              <w:pStyle w:val="Table10ptHeading-ASDEFCON"/>
            </w:pPr>
            <w:r w:rsidRPr="00DB366D">
              <w:t>Table</w:t>
            </w:r>
            <w:r w:rsidR="00B865F6">
              <w:t xml:space="preserve"> </w:t>
            </w:r>
            <w:r w:rsidRPr="00DB366D">
              <w:t>1:</w:t>
            </w:r>
            <w:r w:rsidR="00B865F6">
              <w:t xml:space="preserve"> </w:t>
            </w:r>
            <w:r w:rsidRPr="00DB366D">
              <w:t>Contract</w:t>
            </w:r>
            <w:r w:rsidR="00B865F6">
              <w:t xml:space="preserve"> </w:t>
            </w:r>
            <w:r w:rsidRPr="00DB366D">
              <w:t>deliverables</w:t>
            </w:r>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8"/>
              <w:gridCol w:w="3827"/>
              <w:gridCol w:w="1559"/>
              <w:gridCol w:w="1134"/>
              <w:gridCol w:w="1701"/>
            </w:tblGrid>
            <w:tr w:rsidR="00DB366D" w:rsidRPr="005B196E" w14:paraId="0161BCC6" w14:textId="77777777" w:rsidTr="00EC592F">
              <w:trPr>
                <w:trHeight w:val="318"/>
              </w:trPr>
              <w:tc>
                <w:tcPr>
                  <w:tcW w:w="868" w:type="dxa"/>
                  <w:shd w:val="pct15" w:color="auto" w:fill="auto"/>
                </w:tcPr>
                <w:p w14:paraId="5C7BC61E" w14:textId="77777777" w:rsidR="00DB366D" w:rsidRPr="00315E6E" w:rsidRDefault="00DB366D" w:rsidP="006D364D">
                  <w:pPr>
                    <w:pStyle w:val="Table10ptHeading-ASDEFCON"/>
                  </w:pPr>
                  <w:r w:rsidRPr="00315E6E">
                    <w:t>No.</w:t>
                  </w:r>
                </w:p>
              </w:tc>
              <w:tc>
                <w:tcPr>
                  <w:tcW w:w="3827" w:type="dxa"/>
                  <w:shd w:val="pct15" w:color="auto" w:fill="auto"/>
                </w:tcPr>
                <w:p w14:paraId="136C4B29" w14:textId="77777777" w:rsidR="00DB366D" w:rsidRPr="00315E6E" w:rsidRDefault="00DB366D" w:rsidP="006D364D">
                  <w:pPr>
                    <w:pStyle w:val="Table10ptHeading-ASDEFCON"/>
                  </w:pPr>
                  <w:r w:rsidRPr="00315E6E">
                    <w:t>Deliverables</w:t>
                  </w:r>
                </w:p>
              </w:tc>
              <w:tc>
                <w:tcPr>
                  <w:tcW w:w="1559" w:type="dxa"/>
                  <w:shd w:val="pct15" w:color="auto" w:fill="auto"/>
                </w:tcPr>
                <w:p w14:paraId="3C8C2AB4" w14:textId="77777777" w:rsidR="00DB366D" w:rsidRPr="00315E6E" w:rsidRDefault="00DB366D" w:rsidP="006D364D">
                  <w:pPr>
                    <w:pStyle w:val="Table10ptHeading-ASDEFCON"/>
                  </w:pPr>
                  <w:r w:rsidRPr="00315E6E">
                    <w:t>Location</w:t>
                  </w:r>
                </w:p>
              </w:tc>
              <w:tc>
                <w:tcPr>
                  <w:tcW w:w="1134" w:type="dxa"/>
                  <w:shd w:val="pct15" w:color="auto" w:fill="auto"/>
                </w:tcPr>
                <w:p w14:paraId="684F07D1" w14:textId="2BF31B0E" w:rsidR="00DB366D" w:rsidRPr="00315E6E" w:rsidRDefault="00DB366D" w:rsidP="006D364D">
                  <w:pPr>
                    <w:pStyle w:val="Table10ptHeading-ASDEFCON"/>
                  </w:pPr>
                  <w:r w:rsidRPr="00315E6E">
                    <w:t>SOW</w:t>
                  </w:r>
                  <w:r w:rsidR="00B865F6">
                    <w:t xml:space="preserve"> </w:t>
                  </w:r>
                  <w:r w:rsidRPr="00315E6E">
                    <w:t>Ref</w:t>
                  </w:r>
                </w:p>
              </w:tc>
              <w:tc>
                <w:tcPr>
                  <w:tcW w:w="1701" w:type="dxa"/>
                  <w:shd w:val="pct15" w:color="auto" w:fill="auto"/>
                </w:tcPr>
                <w:p w14:paraId="3AEBC141" w14:textId="469372B7" w:rsidR="00DB366D" w:rsidRPr="00315E6E" w:rsidRDefault="00DB366D" w:rsidP="006D364D">
                  <w:pPr>
                    <w:pStyle w:val="Table10ptHeading-ASDEFCON"/>
                  </w:pPr>
                  <w:r w:rsidRPr="00315E6E">
                    <w:t>Delivery</w:t>
                  </w:r>
                  <w:r w:rsidR="00B865F6">
                    <w:t xml:space="preserve"> </w:t>
                  </w:r>
                  <w:r w:rsidRPr="00315E6E">
                    <w:t>Date</w:t>
                  </w:r>
                </w:p>
              </w:tc>
            </w:tr>
            <w:tr w:rsidR="00DB366D" w14:paraId="30A484CA" w14:textId="77777777" w:rsidTr="00EC592F">
              <w:trPr>
                <w:trHeight w:val="318"/>
              </w:trPr>
              <w:tc>
                <w:tcPr>
                  <w:tcW w:w="868" w:type="dxa"/>
                </w:tcPr>
                <w:p w14:paraId="1D93A976" w14:textId="77777777" w:rsidR="00DB366D" w:rsidRPr="00315E6E" w:rsidRDefault="00DB366D" w:rsidP="00961972">
                  <w:pPr>
                    <w:pStyle w:val="Table10ptText-ASDEFCON"/>
                  </w:pPr>
                </w:p>
              </w:tc>
              <w:tc>
                <w:tcPr>
                  <w:tcW w:w="3827" w:type="dxa"/>
                </w:tcPr>
                <w:p w14:paraId="44D8C9D1" w14:textId="77777777" w:rsidR="00DB366D" w:rsidRPr="00315E6E" w:rsidRDefault="00DB366D" w:rsidP="00961972">
                  <w:pPr>
                    <w:pStyle w:val="Table10ptText-ASDEFCON"/>
                  </w:pPr>
                </w:p>
              </w:tc>
              <w:tc>
                <w:tcPr>
                  <w:tcW w:w="1559" w:type="dxa"/>
                </w:tcPr>
                <w:p w14:paraId="4BC333E0" w14:textId="77777777" w:rsidR="00DB366D" w:rsidRPr="00315E6E" w:rsidRDefault="00DB366D" w:rsidP="00961972">
                  <w:pPr>
                    <w:pStyle w:val="Table10ptText-ASDEFCON"/>
                  </w:pPr>
                </w:p>
              </w:tc>
              <w:tc>
                <w:tcPr>
                  <w:tcW w:w="1134" w:type="dxa"/>
                </w:tcPr>
                <w:p w14:paraId="1AA9EB8C" w14:textId="77777777" w:rsidR="00DB366D" w:rsidRPr="00315E6E" w:rsidRDefault="00DB366D" w:rsidP="00961972">
                  <w:pPr>
                    <w:pStyle w:val="Table10ptText-ASDEFCON"/>
                  </w:pPr>
                </w:p>
              </w:tc>
              <w:tc>
                <w:tcPr>
                  <w:tcW w:w="1701" w:type="dxa"/>
                </w:tcPr>
                <w:p w14:paraId="03BE252B" w14:textId="77777777" w:rsidR="00DB366D" w:rsidRPr="00315E6E" w:rsidRDefault="00DB366D" w:rsidP="00961972">
                  <w:pPr>
                    <w:pStyle w:val="Table10ptText-ASDEFCON"/>
                  </w:pPr>
                </w:p>
              </w:tc>
            </w:tr>
            <w:tr w:rsidR="00DB366D" w14:paraId="0090154F" w14:textId="77777777" w:rsidTr="00EC592F">
              <w:trPr>
                <w:trHeight w:val="318"/>
              </w:trPr>
              <w:tc>
                <w:tcPr>
                  <w:tcW w:w="868" w:type="dxa"/>
                </w:tcPr>
                <w:p w14:paraId="32870CA1" w14:textId="77777777" w:rsidR="00DB366D" w:rsidRPr="00315E6E" w:rsidRDefault="00DB366D" w:rsidP="00961972">
                  <w:pPr>
                    <w:pStyle w:val="Table10ptText-ASDEFCON"/>
                  </w:pPr>
                </w:p>
              </w:tc>
              <w:tc>
                <w:tcPr>
                  <w:tcW w:w="3827" w:type="dxa"/>
                </w:tcPr>
                <w:p w14:paraId="01FC4EC3" w14:textId="77777777" w:rsidR="00DB366D" w:rsidRPr="00315E6E" w:rsidRDefault="00DB366D" w:rsidP="00961972">
                  <w:pPr>
                    <w:pStyle w:val="Table10ptText-ASDEFCON"/>
                  </w:pPr>
                </w:p>
              </w:tc>
              <w:tc>
                <w:tcPr>
                  <w:tcW w:w="1559" w:type="dxa"/>
                </w:tcPr>
                <w:p w14:paraId="47665340" w14:textId="77777777" w:rsidR="00DB366D" w:rsidRPr="00315E6E" w:rsidRDefault="00DB366D" w:rsidP="00961972">
                  <w:pPr>
                    <w:pStyle w:val="Table10ptText-ASDEFCON"/>
                  </w:pPr>
                </w:p>
              </w:tc>
              <w:tc>
                <w:tcPr>
                  <w:tcW w:w="1134" w:type="dxa"/>
                </w:tcPr>
                <w:p w14:paraId="3B9491DF" w14:textId="77777777" w:rsidR="00DB366D" w:rsidRPr="00315E6E" w:rsidRDefault="00DB366D" w:rsidP="00961972">
                  <w:pPr>
                    <w:pStyle w:val="Table10ptText-ASDEFCON"/>
                  </w:pPr>
                </w:p>
              </w:tc>
              <w:tc>
                <w:tcPr>
                  <w:tcW w:w="1701" w:type="dxa"/>
                </w:tcPr>
                <w:p w14:paraId="4DACFDC4" w14:textId="77777777" w:rsidR="00DB366D" w:rsidRPr="00315E6E" w:rsidRDefault="00DB366D" w:rsidP="00961972">
                  <w:pPr>
                    <w:pStyle w:val="Table10ptText-ASDEFCON"/>
                  </w:pPr>
                </w:p>
              </w:tc>
            </w:tr>
            <w:tr w:rsidR="00DB366D" w14:paraId="47C23846" w14:textId="77777777" w:rsidTr="00EC592F">
              <w:trPr>
                <w:trHeight w:val="318"/>
              </w:trPr>
              <w:tc>
                <w:tcPr>
                  <w:tcW w:w="868" w:type="dxa"/>
                </w:tcPr>
                <w:p w14:paraId="328E27A8" w14:textId="77777777" w:rsidR="00DB366D" w:rsidRPr="00315E6E" w:rsidRDefault="00DB366D" w:rsidP="00961972">
                  <w:pPr>
                    <w:pStyle w:val="Table10ptText-ASDEFCON"/>
                  </w:pPr>
                </w:p>
              </w:tc>
              <w:tc>
                <w:tcPr>
                  <w:tcW w:w="3827" w:type="dxa"/>
                </w:tcPr>
                <w:p w14:paraId="1294151A" w14:textId="77777777" w:rsidR="00DB366D" w:rsidRPr="00315E6E" w:rsidRDefault="00DB366D" w:rsidP="00961972">
                  <w:pPr>
                    <w:pStyle w:val="Table10ptText-ASDEFCON"/>
                  </w:pPr>
                </w:p>
              </w:tc>
              <w:tc>
                <w:tcPr>
                  <w:tcW w:w="1559" w:type="dxa"/>
                </w:tcPr>
                <w:p w14:paraId="55FA46D8" w14:textId="77777777" w:rsidR="00DB366D" w:rsidRPr="00315E6E" w:rsidRDefault="00DB366D" w:rsidP="00961972">
                  <w:pPr>
                    <w:pStyle w:val="Table10ptText-ASDEFCON"/>
                  </w:pPr>
                </w:p>
              </w:tc>
              <w:tc>
                <w:tcPr>
                  <w:tcW w:w="1134" w:type="dxa"/>
                </w:tcPr>
                <w:p w14:paraId="7D7CBE18" w14:textId="77777777" w:rsidR="00DB366D" w:rsidRPr="00315E6E" w:rsidRDefault="00DB366D" w:rsidP="00961972">
                  <w:pPr>
                    <w:pStyle w:val="Table10ptText-ASDEFCON"/>
                  </w:pPr>
                </w:p>
              </w:tc>
              <w:tc>
                <w:tcPr>
                  <w:tcW w:w="1701" w:type="dxa"/>
                </w:tcPr>
                <w:p w14:paraId="35959D59" w14:textId="77777777" w:rsidR="00DB366D" w:rsidRPr="00315E6E" w:rsidRDefault="00DB366D" w:rsidP="00961972">
                  <w:pPr>
                    <w:pStyle w:val="Table10ptText-ASDEFCON"/>
                  </w:pPr>
                </w:p>
              </w:tc>
            </w:tr>
          </w:tbl>
          <w:p w14:paraId="00F5A036" w14:textId="157645E7" w:rsidR="00DB366D" w:rsidRPr="00176D17" w:rsidRDefault="00DB366D" w:rsidP="00DB366D">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deliverables</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format:</w:t>
            </w:r>
          </w:p>
          <w:p w14:paraId="6A0FF5BB" w14:textId="2F705E39" w:rsidR="00DB366D" w:rsidRPr="005B196E" w:rsidRDefault="00DB366D" w:rsidP="00DB366D">
            <w:pPr>
              <w:pStyle w:val="ATTANNLV3-ASDEFCON"/>
            </w:pPr>
            <w:r w:rsidRPr="005B196E">
              <w:t>Soft</w:t>
            </w:r>
            <w:r w:rsidR="00B865F6">
              <w:t xml:space="preserve"> </w:t>
            </w:r>
            <w:r w:rsidRPr="005B196E">
              <w:t>copies:</w:t>
            </w:r>
            <w:r w:rsidR="00B865F6">
              <w:t xml:space="preserve"> </w:t>
            </w:r>
            <w:r w:rsidRPr="002A03A6">
              <w:fldChar w:fldCharType="begin">
                <w:ffData>
                  <w:name w:val="Text8"/>
                  <w:enabled/>
                  <w:calcOnExit w:val="0"/>
                  <w:textInput>
                    <w:default w:val="[INSERT FORMAT]"/>
                  </w:textInput>
                </w:ffData>
              </w:fldChar>
            </w:r>
            <w:bookmarkStart w:id="8" w:name="Text8"/>
            <w:r w:rsidRPr="002A03A6">
              <w:instrText xml:space="preserve"> FORMTEXT </w:instrText>
            </w:r>
            <w:r w:rsidRPr="002A03A6">
              <w:fldChar w:fldCharType="separate"/>
            </w:r>
            <w:r w:rsidR="001728D2">
              <w:rPr>
                <w:noProof/>
              </w:rPr>
              <w:t>[INSERT</w:t>
            </w:r>
            <w:r w:rsidR="00B865F6">
              <w:rPr>
                <w:noProof/>
              </w:rPr>
              <w:t xml:space="preserve"> </w:t>
            </w:r>
            <w:r w:rsidR="001728D2">
              <w:rPr>
                <w:noProof/>
              </w:rPr>
              <w:t>FORMAT]</w:t>
            </w:r>
            <w:r w:rsidRPr="002A03A6">
              <w:fldChar w:fldCharType="end"/>
            </w:r>
            <w:bookmarkEnd w:id="8"/>
            <w:r w:rsidRPr="005B196E">
              <w:t>;</w:t>
            </w:r>
            <w:r w:rsidR="00B865F6">
              <w:t xml:space="preserve"> </w:t>
            </w:r>
            <w:r w:rsidRPr="005B196E">
              <w:t>and</w:t>
            </w:r>
          </w:p>
          <w:p w14:paraId="0152F708" w14:textId="523D443C" w:rsidR="00DB366D" w:rsidRDefault="00DB366D" w:rsidP="00DB366D">
            <w:pPr>
              <w:pStyle w:val="ATTANNLV3-ASDEFCON"/>
              <w:jc w:val="left"/>
            </w:pPr>
            <w:r w:rsidRPr="005B196E">
              <w:t>Hard</w:t>
            </w:r>
            <w:r w:rsidR="00B865F6">
              <w:t xml:space="preserve"> </w:t>
            </w:r>
            <w:r w:rsidRPr="005B196E">
              <w:t>copies:</w:t>
            </w:r>
            <w:r w:rsidR="00B865F6">
              <w:t xml:space="preserve"> </w:t>
            </w:r>
            <w:r w:rsidRPr="002A03A6">
              <w:fldChar w:fldCharType="begin">
                <w:ffData>
                  <w:name w:val=""/>
                  <w:enabled/>
                  <w:calcOnExit w:val="0"/>
                  <w:textInput>
                    <w:default w:val="[INSERT FORMAT]"/>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FORMAT]</w:t>
            </w:r>
            <w:r w:rsidRPr="002A03A6">
              <w:fldChar w:fldCharType="end"/>
            </w:r>
            <w:r w:rsidRPr="005B196E">
              <w:t>.</w:t>
            </w:r>
          </w:p>
        </w:tc>
      </w:tr>
    </w:tbl>
    <w:p w14:paraId="12FBDC14" w14:textId="77777777" w:rsidR="00315E6E" w:rsidRPr="009D74FB" w:rsidRDefault="00315E6E"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3B36B52A" w14:textId="77777777" w:rsidTr="00DB366D">
        <w:tc>
          <w:tcPr>
            <w:tcW w:w="9286" w:type="dxa"/>
            <w:shd w:val="clear" w:color="auto" w:fill="auto"/>
          </w:tcPr>
          <w:p w14:paraId="6336B06C" w14:textId="12A4656A" w:rsidR="00DB366D" w:rsidRDefault="00DB366D" w:rsidP="006D364D">
            <w:pPr>
              <w:pStyle w:val="ASDEFCONOption"/>
            </w:pPr>
            <w:r>
              <w:t>Option</w:t>
            </w:r>
            <w:r w:rsidR="00B865F6">
              <w:t xml:space="preserve"> </w:t>
            </w:r>
            <w:r>
              <w:t>B:</w:t>
            </w:r>
            <w:r w:rsidR="00B865F6">
              <w:t xml:space="preserve">  </w:t>
            </w:r>
            <w:r>
              <w:t>For</w:t>
            </w:r>
            <w:r w:rsidR="00B865F6">
              <w:t xml:space="preserve"> </w:t>
            </w:r>
            <w:r>
              <w:t>when</w:t>
            </w:r>
            <w:r w:rsidR="00B865F6">
              <w:t xml:space="preserve"> </w:t>
            </w:r>
            <w:r>
              <w:t>a</w:t>
            </w:r>
            <w:r w:rsidR="00B865F6">
              <w:t xml:space="preserve"> </w:t>
            </w:r>
            <w:r>
              <w:t>Contractor</w:t>
            </w:r>
            <w:r w:rsidR="00B865F6">
              <w:t xml:space="preserve"> </w:t>
            </w:r>
            <w:r>
              <w:t>is</w:t>
            </w:r>
            <w:r w:rsidR="00B865F6">
              <w:t xml:space="preserve"> </w:t>
            </w:r>
            <w:r>
              <w:t>performing</w:t>
            </w:r>
            <w:r w:rsidR="00B865F6">
              <w:t xml:space="preserve"> </w:t>
            </w:r>
            <w:r>
              <w:t>ongoing</w:t>
            </w:r>
            <w:r w:rsidR="00B865F6">
              <w:t xml:space="preserve"> </w:t>
            </w:r>
            <w:r>
              <w:t>duties</w:t>
            </w:r>
            <w:r w:rsidR="00B865F6">
              <w:t xml:space="preserve"> </w:t>
            </w:r>
            <w:r>
              <w:t>rather</w:t>
            </w:r>
            <w:r w:rsidR="00B865F6">
              <w:t xml:space="preserve"> </w:t>
            </w:r>
            <w:r>
              <w:t>than</w:t>
            </w:r>
            <w:r w:rsidR="00B865F6">
              <w:t xml:space="preserve"> </w:t>
            </w:r>
            <w:r>
              <w:t>a</w:t>
            </w:r>
            <w:r w:rsidR="00B865F6">
              <w:t xml:space="preserve"> </w:t>
            </w:r>
            <w:r>
              <w:t>specific</w:t>
            </w:r>
            <w:r w:rsidR="00B865F6">
              <w:t xml:space="preserve"> </w:t>
            </w:r>
            <w:r>
              <w:t>discrete</w:t>
            </w:r>
            <w:r w:rsidR="00B865F6">
              <w:t xml:space="preserve"> </w:t>
            </w:r>
            <w:r>
              <w:t>task,</w:t>
            </w:r>
            <w:r w:rsidR="00B865F6">
              <w:t xml:space="preserve"> </w:t>
            </w:r>
            <w:r>
              <w:t>drafters</w:t>
            </w:r>
            <w:r w:rsidR="00B865F6">
              <w:t xml:space="preserve"> </w:t>
            </w:r>
            <w:r>
              <w:t>may</w:t>
            </w:r>
            <w:r w:rsidR="00B865F6">
              <w:t xml:space="preserve"> </w:t>
            </w:r>
            <w:r>
              <w:t>choose</w:t>
            </w:r>
            <w:r w:rsidR="00B865F6">
              <w:t xml:space="preserve"> </w:t>
            </w:r>
            <w:r>
              <w:t>to</w:t>
            </w:r>
            <w:r w:rsidR="00B865F6">
              <w:t xml:space="preserve"> </w:t>
            </w:r>
            <w:r>
              <w:t>use</w:t>
            </w:r>
            <w:r w:rsidR="00B865F6">
              <w:t xml:space="preserve"> </w:t>
            </w:r>
            <w:r>
              <w:t>clauses</w:t>
            </w:r>
            <w:r w:rsidR="00B865F6">
              <w:t xml:space="preserve"> </w:t>
            </w:r>
            <w:r>
              <w:t>similar</w:t>
            </w:r>
            <w:r w:rsidR="00B865F6">
              <w:t xml:space="preserve"> </w:t>
            </w:r>
            <w:r>
              <w:t>to</w:t>
            </w:r>
            <w:r w:rsidR="00B865F6">
              <w:t xml:space="preserve"> </w:t>
            </w:r>
            <w:r>
              <w:t>the</w:t>
            </w:r>
            <w:r w:rsidR="00B865F6">
              <w:t xml:space="preserve"> </w:t>
            </w:r>
            <w:r>
              <w:t>following:</w:t>
            </w:r>
          </w:p>
          <w:p w14:paraId="441B122D" w14:textId="0100CB20" w:rsidR="00DB366D" w:rsidRPr="00A221B8" w:rsidRDefault="00DB366D" w:rsidP="006D364D">
            <w:pPr>
              <w:pStyle w:val="NoteToDrafters-ASDEFCON"/>
            </w:pPr>
            <w:r w:rsidRPr="00A221B8">
              <w:t>Note</w:t>
            </w:r>
            <w:r w:rsidR="00B865F6">
              <w:t xml:space="preserve"> </w:t>
            </w:r>
            <w:r w:rsidRPr="00A221B8">
              <w:t>to</w:t>
            </w:r>
            <w:r w:rsidR="00B865F6">
              <w:t xml:space="preserve"> </w:t>
            </w:r>
            <w:r w:rsidRPr="00A221B8">
              <w:t>drafters:</w:t>
            </w:r>
            <w:r w:rsidR="00B865F6">
              <w:t xml:space="preserve">  </w:t>
            </w:r>
            <w:r w:rsidRPr="00A221B8">
              <w:t>Care</w:t>
            </w:r>
            <w:r w:rsidR="00B865F6">
              <w:t xml:space="preserve"> </w:t>
            </w:r>
            <w:r w:rsidRPr="00A221B8">
              <w:t>must</w:t>
            </w:r>
            <w:r w:rsidR="00B865F6">
              <w:t xml:space="preserve"> </w:t>
            </w:r>
            <w:r w:rsidRPr="00A221B8">
              <w:t>be</w:t>
            </w:r>
            <w:r w:rsidR="00B865F6">
              <w:t xml:space="preserve"> </w:t>
            </w:r>
            <w:r w:rsidRPr="00A221B8">
              <w:t>exercised</w:t>
            </w:r>
            <w:r w:rsidR="00B865F6">
              <w:t xml:space="preserve"> </w:t>
            </w:r>
            <w:r w:rsidRPr="00A221B8">
              <w:t>here</w:t>
            </w:r>
            <w:r w:rsidR="00B865F6">
              <w:t xml:space="preserve"> </w:t>
            </w:r>
            <w:r w:rsidRPr="00A221B8">
              <w:t>when</w:t>
            </w:r>
            <w:r w:rsidR="00B865F6">
              <w:t xml:space="preserve"> </w:t>
            </w:r>
            <w:r w:rsidRPr="00A221B8">
              <w:t>specifying</w:t>
            </w:r>
            <w:r w:rsidR="00B865F6">
              <w:t xml:space="preserve"> </w:t>
            </w:r>
            <w:r w:rsidRPr="00A221B8">
              <w:t>tasks</w:t>
            </w:r>
            <w:r w:rsidR="00B865F6">
              <w:t xml:space="preserve"> </w:t>
            </w:r>
            <w:r w:rsidRPr="00A221B8">
              <w:t>to</w:t>
            </w:r>
            <w:r w:rsidR="00B865F6">
              <w:t xml:space="preserve"> </w:t>
            </w:r>
            <w:r w:rsidRPr="00A221B8">
              <w:t>minimise</w:t>
            </w:r>
            <w:r w:rsidR="00B865F6">
              <w:t xml:space="preserve"> </w:t>
            </w:r>
            <w:r w:rsidRPr="00A221B8">
              <w:t>the</w:t>
            </w:r>
            <w:r w:rsidR="00B865F6">
              <w:t xml:space="preserve"> </w:t>
            </w:r>
            <w:r w:rsidRPr="00A221B8">
              <w:t>risk</w:t>
            </w:r>
            <w:r w:rsidR="00B865F6">
              <w:t xml:space="preserve"> </w:t>
            </w:r>
            <w:r w:rsidRPr="00A221B8">
              <w:t>of</w:t>
            </w:r>
            <w:r w:rsidR="00B865F6">
              <w:t xml:space="preserve"> </w:t>
            </w:r>
            <w:r w:rsidRPr="00A221B8">
              <w:t>the</w:t>
            </w:r>
            <w:r w:rsidR="00B865F6">
              <w:t xml:space="preserve"> </w:t>
            </w:r>
            <w:r w:rsidRPr="00A221B8">
              <w:t>Contractor</w:t>
            </w:r>
            <w:r w:rsidR="00B865F6">
              <w:t xml:space="preserve"> </w:t>
            </w:r>
            <w:r w:rsidRPr="00A221B8">
              <w:t>being</w:t>
            </w:r>
            <w:r w:rsidR="00B865F6">
              <w:t xml:space="preserve"> </w:t>
            </w:r>
            <w:r w:rsidRPr="00A221B8">
              <w:t>deemed</w:t>
            </w:r>
            <w:r w:rsidR="00B865F6">
              <w:t xml:space="preserve"> </w:t>
            </w:r>
            <w:r w:rsidRPr="00A221B8">
              <w:t>to</w:t>
            </w:r>
            <w:r w:rsidR="00B865F6">
              <w:t xml:space="preserve"> </w:t>
            </w:r>
            <w:r w:rsidRPr="00A221B8">
              <w:t>be</w:t>
            </w:r>
            <w:r w:rsidR="00B865F6">
              <w:t xml:space="preserve"> </w:t>
            </w:r>
            <w:r w:rsidRPr="00A221B8">
              <w:t>an</w:t>
            </w:r>
            <w:r w:rsidR="00B865F6">
              <w:t xml:space="preserve"> </w:t>
            </w:r>
            <w:r w:rsidRPr="00A221B8">
              <w:t>employee</w:t>
            </w:r>
            <w:r w:rsidR="00B865F6">
              <w:t xml:space="preserve"> </w:t>
            </w:r>
            <w:r w:rsidRPr="00A221B8">
              <w:t>of</w:t>
            </w:r>
            <w:r w:rsidR="00B865F6">
              <w:t xml:space="preserve"> </w:t>
            </w:r>
            <w:r w:rsidRPr="00A221B8">
              <w:t>the</w:t>
            </w:r>
            <w:r w:rsidR="00B865F6">
              <w:t xml:space="preserve"> </w:t>
            </w:r>
            <w:r w:rsidRPr="00A221B8">
              <w:t>Commonwealth</w:t>
            </w:r>
          </w:p>
          <w:bookmarkStart w:id="9" w:name="Text9"/>
          <w:p w14:paraId="5D951440" w14:textId="4A318D7D" w:rsidR="00DB366D" w:rsidRPr="002A03A6" w:rsidRDefault="00DB366D" w:rsidP="00DB366D">
            <w:pPr>
              <w:pStyle w:val="ATTANNLV2-ASDEFCON"/>
              <w:jc w:val="left"/>
            </w:pPr>
            <w:r w:rsidRPr="002A03A6">
              <w:fldChar w:fldCharType="begin">
                <w:ffData>
                  <w:name w:val="Text9"/>
                  <w:enabled/>
                  <w:calcOnExit w:val="0"/>
                  <w:textInput>
                    <w:default w:val="[DESCRIBE THE SERVICES.  For example: the Contractor shall provide deliverables on an ongoing basis as directed by the Commonwealth Representative]"/>
                  </w:textInput>
                </w:ffData>
              </w:fldChar>
            </w:r>
            <w:r w:rsidRPr="002A03A6">
              <w:instrText xml:space="preserve"> FORMTEXT </w:instrText>
            </w:r>
            <w:r w:rsidRPr="002A03A6">
              <w:fldChar w:fldCharType="separate"/>
            </w:r>
            <w:r w:rsidR="001728D2">
              <w:rPr>
                <w:noProof/>
              </w:rPr>
              <w:t>[DESCRIBE</w:t>
            </w:r>
            <w:r w:rsidR="00B865F6">
              <w:rPr>
                <w:noProof/>
              </w:rPr>
              <w:t xml:space="preserve"> </w:t>
            </w:r>
            <w:r w:rsidR="001728D2">
              <w:rPr>
                <w:noProof/>
              </w:rPr>
              <w:t>THE</w:t>
            </w:r>
            <w:r w:rsidR="00B865F6">
              <w:rPr>
                <w:noProof/>
              </w:rPr>
              <w:t xml:space="preserve"> </w:t>
            </w:r>
            <w:r w:rsidR="001728D2">
              <w:rPr>
                <w:noProof/>
              </w:rPr>
              <w:t>SERVICES.</w:t>
            </w:r>
            <w:r w:rsidR="00B865F6">
              <w:rPr>
                <w:noProof/>
              </w:rPr>
              <w:t xml:space="preserve">  </w:t>
            </w:r>
            <w:r w:rsidR="001728D2">
              <w:rPr>
                <w:noProof/>
              </w:rPr>
              <w:t>For</w:t>
            </w:r>
            <w:r w:rsidR="00B865F6">
              <w:rPr>
                <w:noProof/>
              </w:rPr>
              <w:t xml:space="preserve"> </w:t>
            </w:r>
            <w:r w:rsidR="001728D2">
              <w:rPr>
                <w:noProof/>
              </w:rPr>
              <w:t>example:</w:t>
            </w:r>
            <w:r w:rsidR="00B865F6">
              <w:rPr>
                <w:noProof/>
              </w:rPr>
              <w:t xml:space="preserve"> </w:t>
            </w:r>
            <w:r w:rsidR="001728D2">
              <w:rPr>
                <w:noProof/>
              </w:rPr>
              <w:t>the</w:t>
            </w:r>
            <w:r w:rsidR="00B865F6">
              <w:rPr>
                <w:noProof/>
              </w:rPr>
              <w:t xml:space="preserve"> </w:t>
            </w:r>
            <w:r w:rsidR="001728D2">
              <w:rPr>
                <w:noProof/>
              </w:rPr>
              <w:t>Contractor</w:t>
            </w:r>
            <w:r w:rsidR="00B865F6">
              <w:rPr>
                <w:noProof/>
              </w:rPr>
              <w:t xml:space="preserve"> </w:t>
            </w:r>
            <w:r w:rsidR="001728D2">
              <w:rPr>
                <w:noProof/>
              </w:rPr>
              <w:t>shall</w:t>
            </w:r>
            <w:r w:rsidR="00B865F6">
              <w:rPr>
                <w:noProof/>
              </w:rPr>
              <w:t xml:space="preserve"> </w:t>
            </w:r>
            <w:r w:rsidR="001728D2">
              <w:rPr>
                <w:noProof/>
              </w:rPr>
              <w:t>provide</w:t>
            </w:r>
            <w:r w:rsidR="00B865F6">
              <w:rPr>
                <w:noProof/>
              </w:rPr>
              <w:t xml:space="preserve"> </w:t>
            </w:r>
            <w:r w:rsidR="001728D2">
              <w:rPr>
                <w:noProof/>
              </w:rPr>
              <w:t>deliverables</w:t>
            </w:r>
            <w:r w:rsidR="00B865F6">
              <w:rPr>
                <w:noProof/>
              </w:rPr>
              <w:t xml:space="preserve"> </w:t>
            </w:r>
            <w:r w:rsidR="001728D2">
              <w:rPr>
                <w:noProof/>
              </w:rPr>
              <w:t>on</w:t>
            </w:r>
            <w:r w:rsidR="00B865F6">
              <w:rPr>
                <w:noProof/>
              </w:rPr>
              <w:t xml:space="preserve"> </w:t>
            </w:r>
            <w:r w:rsidR="001728D2">
              <w:rPr>
                <w:noProof/>
              </w:rPr>
              <w:t>an</w:t>
            </w:r>
            <w:r w:rsidR="00B865F6">
              <w:rPr>
                <w:noProof/>
              </w:rPr>
              <w:t xml:space="preserve"> </w:t>
            </w:r>
            <w:r w:rsidR="001728D2">
              <w:rPr>
                <w:noProof/>
              </w:rPr>
              <w:t>ongoing</w:t>
            </w:r>
            <w:r w:rsidR="00B865F6">
              <w:rPr>
                <w:noProof/>
              </w:rPr>
              <w:t xml:space="preserve"> </w:t>
            </w:r>
            <w:r w:rsidR="001728D2">
              <w:rPr>
                <w:noProof/>
              </w:rPr>
              <w:t>basis</w:t>
            </w:r>
            <w:r w:rsidR="00B865F6">
              <w:rPr>
                <w:noProof/>
              </w:rPr>
              <w:t xml:space="preserve"> </w:t>
            </w:r>
            <w:r w:rsidR="001728D2">
              <w:rPr>
                <w:noProof/>
              </w:rPr>
              <w:t>as</w:t>
            </w:r>
            <w:r w:rsidR="00B865F6">
              <w:rPr>
                <w:noProof/>
              </w:rPr>
              <w:t xml:space="preserve"> </w:t>
            </w:r>
            <w:r w:rsidR="001728D2">
              <w:rPr>
                <w:noProof/>
              </w:rPr>
              <w:t>directed</w:t>
            </w:r>
            <w:r w:rsidR="00B865F6">
              <w:rPr>
                <w:noProof/>
              </w:rPr>
              <w:t xml:space="preserve"> </w:t>
            </w:r>
            <w:r w:rsidR="001728D2">
              <w:rPr>
                <w:noProof/>
              </w:rPr>
              <w:t>by</w:t>
            </w:r>
            <w:r w:rsidR="00B865F6">
              <w:rPr>
                <w:noProof/>
              </w:rPr>
              <w:t xml:space="preserve"> </w:t>
            </w:r>
            <w:r w:rsidR="001728D2">
              <w:rPr>
                <w:noProof/>
              </w:rPr>
              <w:t>the</w:t>
            </w:r>
            <w:r w:rsidR="00B865F6">
              <w:rPr>
                <w:noProof/>
              </w:rPr>
              <w:t xml:space="preserve"> </w:t>
            </w:r>
            <w:r w:rsidR="001728D2">
              <w:rPr>
                <w:noProof/>
              </w:rPr>
              <w:t>Commonwealth</w:t>
            </w:r>
            <w:r w:rsidR="00B865F6">
              <w:rPr>
                <w:noProof/>
              </w:rPr>
              <w:t xml:space="preserve"> </w:t>
            </w:r>
            <w:r w:rsidR="001728D2">
              <w:rPr>
                <w:noProof/>
              </w:rPr>
              <w:t>Representative]</w:t>
            </w:r>
            <w:r w:rsidRPr="002A03A6">
              <w:fldChar w:fldCharType="end"/>
            </w:r>
            <w:bookmarkEnd w:id="9"/>
            <w:r w:rsidR="00565DDA">
              <w:t>.</w:t>
            </w:r>
          </w:p>
        </w:tc>
      </w:tr>
    </w:tbl>
    <w:p w14:paraId="3CD0E4E6" w14:textId="1FDC8896" w:rsidR="008B3D5F" w:rsidRPr="005B196E" w:rsidRDefault="008B3D5F" w:rsidP="006D364D">
      <w:pPr>
        <w:pStyle w:val="ATTANNLV1-ASDEFCON"/>
      </w:pPr>
      <w:r w:rsidRPr="005B196E">
        <w:t>MEETINGS</w:t>
      </w:r>
      <w:r w:rsidR="00B865F6">
        <w:t xml:space="preserve"> </w:t>
      </w:r>
      <w:r w:rsidRPr="005B196E">
        <w:t>AND</w:t>
      </w:r>
      <w:r w:rsidR="00B865F6">
        <w:t xml:space="preserve"> </w:t>
      </w:r>
      <w:r w:rsidRPr="005B196E">
        <w:t>REPORTING</w:t>
      </w:r>
      <w:r w:rsidR="00B865F6">
        <w:t xml:space="preserve"> </w:t>
      </w:r>
      <w:r w:rsidR="0080415D">
        <w:t>(optional)</w:t>
      </w:r>
    </w:p>
    <w:p w14:paraId="100A3333" w14:textId="52DF2E3C" w:rsidR="003D4927" w:rsidRDefault="003F7F55" w:rsidP="004F5805">
      <w:pPr>
        <w:pStyle w:val="ATTANNLV2-ASDEFCON"/>
      </w:pPr>
      <w:r w:rsidRPr="002A03A6">
        <w:fldChar w:fldCharType="begin">
          <w:ffData>
            <w:name w:val="Text10"/>
            <w:enabled/>
            <w:calcOnExit w:val="0"/>
            <w:textInput>
              <w:default w:val="[INSERT ANY SPECIFIC MEETING AND REPORTING REQUIREMENTS]"/>
            </w:textInput>
          </w:ffData>
        </w:fldChar>
      </w:r>
      <w:bookmarkStart w:id="10" w:name="Text10"/>
      <w:r w:rsidRPr="002A03A6">
        <w:instrText xml:space="preserve"> FORMTEXT </w:instrText>
      </w:r>
      <w:r w:rsidRPr="002A03A6">
        <w:fldChar w:fldCharType="separate"/>
      </w:r>
      <w:r w:rsidR="001728D2">
        <w:rPr>
          <w:noProof/>
        </w:rPr>
        <w:t>[INSERT</w:t>
      </w:r>
      <w:r w:rsidR="00B865F6">
        <w:rPr>
          <w:noProof/>
        </w:rPr>
        <w:t xml:space="preserve"> </w:t>
      </w:r>
      <w:r w:rsidR="001728D2">
        <w:rPr>
          <w:noProof/>
        </w:rPr>
        <w:t>ANY</w:t>
      </w:r>
      <w:r w:rsidR="00B865F6">
        <w:rPr>
          <w:noProof/>
        </w:rPr>
        <w:t xml:space="preserve"> </w:t>
      </w:r>
      <w:r w:rsidR="001728D2">
        <w:rPr>
          <w:noProof/>
        </w:rPr>
        <w:t>SPECIFIC</w:t>
      </w:r>
      <w:r w:rsidR="00B865F6">
        <w:rPr>
          <w:noProof/>
        </w:rPr>
        <w:t xml:space="preserve"> </w:t>
      </w:r>
      <w:r w:rsidR="001728D2">
        <w:rPr>
          <w:noProof/>
        </w:rPr>
        <w:t>MEETING</w:t>
      </w:r>
      <w:r w:rsidR="00B865F6">
        <w:rPr>
          <w:noProof/>
        </w:rPr>
        <w:t xml:space="preserve"> </w:t>
      </w:r>
      <w:r w:rsidR="001728D2">
        <w:rPr>
          <w:noProof/>
        </w:rPr>
        <w:t>AND</w:t>
      </w:r>
      <w:r w:rsidR="00B865F6">
        <w:rPr>
          <w:noProof/>
        </w:rPr>
        <w:t xml:space="preserve"> </w:t>
      </w:r>
      <w:r w:rsidR="001728D2">
        <w:rPr>
          <w:noProof/>
        </w:rPr>
        <w:t>REPORTING</w:t>
      </w:r>
      <w:r w:rsidR="00B865F6">
        <w:rPr>
          <w:noProof/>
        </w:rPr>
        <w:t xml:space="preserve"> </w:t>
      </w:r>
      <w:r w:rsidR="001728D2">
        <w:rPr>
          <w:noProof/>
        </w:rPr>
        <w:t>REQUIREMENTS]</w:t>
      </w:r>
      <w:r w:rsidRPr="002A03A6">
        <w:fldChar w:fldCharType="end"/>
      </w:r>
      <w:bookmarkEnd w:id="10"/>
      <w:r w:rsidR="008B3D5F" w:rsidRPr="005B196E">
        <w:t>.</w:t>
      </w:r>
    </w:p>
    <w:p w14:paraId="14FA0D41" w14:textId="73C67A2A" w:rsidR="008B3D5F" w:rsidRPr="005B196E" w:rsidRDefault="00B63CD7" w:rsidP="006D364D">
      <w:pPr>
        <w:pStyle w:val="ATTANNLV1-ASDEFCON"/>
      </w:pPr>
      <w:r>
        <w:t>key</w:t>
      </w:r>
      <w:r w:rsidR="00B865F6">
        <w:t xml:space="preserve"> </w:t>
      </w:r>
      <w:r>
        <w:t>persons</w:t>
      </w:r>
      <w:r w:rsidR="00B865F6">
        <w:t xml:space="preserve"> </w:t>
      </w:r>
      <w:r w:rsidR="00E26B98">
        <w:t>(Core)</w:t>
      </w:r>
    </w:p>
    <w:p w14:paraId="57DB3ED8" w14:textId="4ED451DC" w:rsidR="008B3D5F" w:rsidRPr="005B196E" w:rsidRDefault="008B3D5F" w:rsidP="004F5805">
      <w:pPr>
        <w:pStyle w:val="ATTANNLV2-ASDEFCON"/>
      </w:pPr>
      <w:r w:rsidRPr="005B196E">
        <w:t>The</w:t>
      </w:r>
      <w:r w:rsidR="00B865F6">
        <w:t xml:space="preserve"> </w:t>
      </w:r>
      <w:r w:rsidR="00B63CD7">
        <w:t>Key</w:t>
      </w:r>
      <w:r w:rsidR="00B865F6">
        <w:t xml:space="preserve"> </w:t>
      </w:r>
      <w:r w:rsidR="00B63CD7">
        <w:t>Persons</w:t>
      </w:r>
      <w:r w:rsidR="00B865F6">
        <w:t xml:space="preserve"> </w:t>
      </w:r>
      <w:r w:rsidRPr="005B196E">
        <w:t>identified</w:t>
      </w:r>
      <w:r w:rsidR="00B865F6">
        <w:t xml:space="preserve"> </w:t>
      </w:r>
      <w:r w:rsidRPr="005B196E">
        <w:t>for</w:t>
      </w:r>
      <w:r w:rsidR="00B865F6">
        <w:t xml:space="preserve"> </w:t>
      </w:r>
      <w:r w:rsidRPr="005B196E">
        <w:t>the</w:t>
      </w:r>
      <w:r w:rsidR="00B865F6">
        <w:t xml:space="preserve"> </w:t>
      </w:r>
      <w:r w:rsidRPr="005B196E">
        <w:t>performance</w:t>
      </w:r>
      <w:r w:rsidR="00B865F6">
        <w:t xml:space="preserve"> </w:t>
      </w:r>
      <w:r w:rsidRPr="005B196E">
        <w:t>of</w:t>
      </w:r>
      <w:r w:rsidR="00B865F6">
        <w:t xml:space="preserve"> </w:t>
      </w:r>
      <w:r w:rsidRPr="005B196E">
        <w:t>the</w:t>
      </w:r>
      <w:r w:rsidR="00B865F6">
        <w:t xml:space="preserve"> </w:t>
      </w:r>
      <w:r w:rsidRPr="005B196E">
        <w:t>Contract</w:t>
      </w:r>
      <w:r w:rsidR="00B865F6">
        <w:t xml:space="preserve"> </w:t>
      </w:r>
      <w:r w:rsidRPr="005B196E">
        <w:t>are:</w:t>
      </w:r>
    </w:p>
    <w:p w14:paraId="1106C235" w14:textId="7B6F5630" w:rsidR="008B3D5F" w:rsidRPr="00DB366D" w:rsidRDefault="008B3D5F" w:rsidP="006D364D">
      <w:pPr>
        <w:pStyle w:val="Table10ptHeading-ASDEFCON"/>
      </w:pPr>
      <w:r w:rsidRPr="00DB366D">
        <w:t>Table</w:t>
      </w:r>
      <w:r w:rsidR="00B865F6">
        <w:t xml:space="preserve"> </w:t>
      </w:r>
      <w:r w:rsidRPr="00DB366D">
        <w:t>2:</w:t>
      </w:r>
      <w:r w:rsidR="00B865F6">
        <w:t xml:space="preserve"> </w:t>
      </w:r>
      <w:r w:rsidRPr="00DB366D">
        <w:t>Personnel</w:t>
      </w:r>
      <w:r w:rsidR="00B865F6">
        <w:t xml:space="preserve"> </w:t>
      </w:r>
      <w:r w:rsidRPr="00DB366D">
        <w:t>Identified</w:t>
      </w:r>
      <w:r w:rsidR="00B865F6">
        <w:t xml:space="preserve"> </w:t>
      </w:r>
      <w:r w:rsidRPr="00DB366D">
        <w:t>for</w:t>
      </w:r>
      <w:r w:rsidR="00B865F6">
        <w:t xml:space="preserve"> </w:t>
      </w:r>
      <w:r w:rsidRPr="00DB366D">
        <w:t>the</w:t>
      </w:r>
      <w:r w:rsidR="00B865F6">
        <w:t xml:space="preserve"> </w:t>
      </w:r>
      <w:r w:rsidRPr="00DB366D">
        <w:t>Performance</w:t>
      </w:r>
      <w:r w:rsidR="00B865F6">
        <w:t xml:space="preserve"> </w:t>
      </w:r>
      <w:r w:rsidRPr="00DB366D">
        <w:t>of</w:t>
      </w:r>
      <w:r w:rsidR="00B865F6">
        <w:t xml:space="preserve"> </w:t>
      </w:r>
      <w:r w:rsidRPr="00DB366D">
        <w:t>the</w:t>
      </w:r>
      <w:r w:rsidR="00B865F6">
        <w:t xml:space="preserve"> </w:t>
      </w:r>
      <w:r w:rsidRPr="00DB366D">
        <w:t>Contract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4"/>
        <w:gridCol w:w="2804"/>
        <w:gridCol w:w="3464"/>
      </w:tblGrid>
      <w:tr w:rsidR="008B3D5F" w:rsidRPr="005B196E" w14:paraId="6F733561" w14:textId="77777777" w:rsidTr="009D74FB">
        <w:tc>
          <w:tcPr>
            <w:tcW w:w="2804" w:type="dxa"/>
            <w:shd w:val="pct15" w:color="auto" w:fill="FFFFFF"/>
          </w:tcPr>
          <w:p w14:paraId="4B5527A5" w14:textId="77777777" w:rsidR="008B3D5F" w:rsidRPr="005B196E" w:rsidRDefault="008B3D5F" w:rsidP="006D364D">
            <w:pPr>
              <w:pStyle w:val="Table10ptHeading-ASDEFCON"/>
            </w:pPr>
            <w:r w:rsidRPr="005B196E">
              <w:t>Name</w:t>
            </w:r>
          </w:p>
        </w:tc>
        <w:tc>
          <w:tcPr>
            <w:tcW w:w="2804" w:type="dxa"/>
            <w:shd w:val="pct15" w:color="auto" w:fill="FFFFFF"/>
          </w:tcPr>
          <w:p w14:paraId="1CDECE38" w14:textId="5322A7D0" w:rsidR="008B3D5F" w:rsidRPr="005B196E" w:rsidRDefault="008B3D5F" w:rsidP="006D364D">
            <w:pPr>
              <w:pStyle w:val="Table10ptHeading-ASDEFCON"/>
            </w:pPr>
            <w:r w:rsidRPr="005B196E">
              <w:t>Task</w:t>
            </w:r>
            <w:r w:rsidR="00B865F6">
              <w:t xml:space="preserve"> </w:t>
            </w:r>
            <w:r w:rsidRPr="005B196E">
              <w:t>Title</w:t>
            </w:r>
            <w:r w:rsidR="00B865F6">
              <w:t xml:space="preserve"> </w:t>
            </w:r>
            <w:r w:rsidRPr="005B196E">
              <w:t>/</w:t>
            </w:r>
            <w:r w:rsidR="00B865F6">
              <w:t xml:space="preserve"> </w:t>
            </w:r>
            <w:r w:rsidRPr="005B196E">
              <w:t>Duties</w:t>
            </w:r>
          </w:p>
        </w:tc>
        <w:tc>
          <w:tcPr>
            <w:tcW w:w="3464" w:type="dxa"/>
            <w:shd w:val="pct15" w:color="auto" w:fill="FFFFFF"/>
          </w:tcPr>
          <w:p w14:paraId="2A99F5B0" w14:textId="108E930D" w:rsidR="008B3D5F" w:rsidRPr="005B196E" w:rsidRDefault="008B3D5F" w:rsidP="006D364D">
            <w:pPr>
              <w:pStyle w:val="Table10ptHeading-ASDEFCON"/>
            </w:pPr>
            <w:r w:rsidRPr="005B196E">
              <w:t>Labour</w:t>
            </w:r>
            <w:r w:rsidR="00B865F6">
              <w:t xml:space="preserve"> </w:t>
            </w:r>
            <w:r w:rsidRPr="005B196E">
              <w:t>category</w:t>
            </w:r>
            <w:r w:rsidR="00B865F6">
              <w:t xml:space="preserve"> </w:t>
            </w:r>
            <w:r w:rsidRPr="005B196E">
              <w:t>(if</w:t>
            </w:r>
            <w:r w:rsidR="00B865F6">
              <w:t xml:space="preserve"> </w:t>
            </w:r>
            <w:r w:rsidRPr="005B196E">
              <w:t>applicable)</w:t>
            </w:r>
          </w:p>
        </w:tc>
      </w:tr>
      <w:tr w:rsidR="008B3D5F" w:rsidRPr="005B196E" w14:paraId="5DBD9D60" w14:textId="77777777" w:rsidTr="009D74FB">
        <w:tc>
          <w:tcPr>
            <w:tcW w:w="2804" w:type="dxa"/>
          </w:tcPr>
          <w:p w14:paraId="31D3BF47" w14:textId="77777777" w:rsidR="008B3D5F" w:rsidRPr="005B196E" w:rsidRDefault="008B3D5F" w:rsidP="004F5805">
            <w:pPr>
              <w:pStyle w:val="Table10ptText-ASDEFCON"/>
            </w:pPr>
          </w:p>
        </w:tc>
        <w:tc>
          <w:tcPr>
            <w:tcW w:w="2804" w:type="dxa"/>
          </w:tcPr>
          <w:p w14:paraId="235DD625" w14:textId="77777777" w:rsidR="008B3D5F" w:rsidRPr="005B196E" w:rsidRDefault="008B3D5F" w:rsidP="004F5805">
            <w:pPr>
              <w:pStyle w:val="Table10ptText-ASDEFCON"/>
            </w:pPr>
          </w:p>
        </w:tc>
        <w:tc>
          <w:tcPr>
            <w:tcW w:w="3464" w:type="dxa"/>
          </w:tcPr>
          <w:p w14:paraId="61ED0AA1" w14:textId="77777777" w:rsidR="008B3D5F" w:rsidRPr="005B196E" w:rsidRDefault="008B3D5F" w:rsidP="004F5805">
            <w:pPr>
              <w:pStyle w:val="Table10ptText-ASDEFCON"/>
            </w:pPr>
          </w:p>
        </w:tc>
      </w:tr>
      <w:tr w:rsidR="008B3D5F" w:rsidRPr="005B196E" w14:paraId="63528271" w14:textId="77777777" w:rsidTr="009D74FB">
        <w:tc>
          <w:tcPr>
            <w:tcW w:w="2804" w:type="dxa"/>
          </w:tcPr>
          <w:p w14:paraId="4E4B5260" w14:textId="77777777" w:rsidR="008B3D5F" w:rsidRPr="005B196E" w:rsidRDefault="008B3D5F" w:rsidP="004F5805">
            <w:pPr>
              <w:pStyle w:val="Table10ptText-ASDEFCON"/>
            </w:pPr>
          </w:p>
        </w:tc>
        <w:tc>
          <w:tcPr>
            <w:tcW w:w="2804" w:type="dxa"/>
          </w:tcPr>
          <w:p w14:paraId="3AA4194C" w14:textId="77777777" w:rsidR="008B3D5F" w:rsidRPr="005B196E" w:rsidRDefault="008B3D5F" w:rsidP="004F5805">
            <w:pPr>
              <w:pStyle w:val="Table10ptText-ASDEFCON"/>
            </w:pPr>
          </w:p>
        </w:tc>
        <w:tc>
          <w:tcPr>
            <w:tcW w:w="3464" w:type="dxa"/>
          </w:tcPr>
          <w:p w14:paraId="446B4C14" w14:textId="77777777" w:rsidR="008B3D5F" w:rsidRPr="005B196E" w:rsidRDefault="008B3D5F" w:rsidP="004F5805">
            <w:pPr>
              <w:pStyle w:val="Table10ptText-ASDEFCON"/>
            </w:pPr>
          </w:p>
        </w:tc>
      </w:tr>
      <w:tr w:rsidR="008B3D5F" w:rsidRPr="005B196E" w14:paraId="387C664B" w14:textId="77777777" w:rsidTr="009D74FB">
        <w:tc>
          <w:tcPr>
            <w:tcW w:w="2804" w:type="dxa"/>
          </w:tcPr>
          <w:p w14:paraId="6F630775" w14:textId="77777777" w:rsidR="008B3D5F" w:rsidRPr="005B196E" w:rsidRDefault="008B3D5F" w:rsidP="004F5805">
            <w:pPr>
              <w:pStyle w:val="Table10ptText-ASDEFCON"/>
            </w:pPr>
          </w:p>
        </w:tc>
        <w:tc>
          <w:tcPr>
            <w:tcW w:w="2804" w:type="dxa"/>
          </w:tcPr>
          <w:p w14:paraId="45220E9C" w14:textId="77777777" w:rsidR="008B3D5F" w:rsidRPr="005B196E" w:rsidRDefault="008B3D5F" w:rsidP="004F5805">
            <w:pPr>
              <w:pStyle w:val="Table10ptText-ASDEFCON"/>
            </w:pPr>
          </w:p>
        </w:tc>
        <w:tc>
          <w:tcPr>
            <w:tcW w:w="3464" w:type="dxa"/>
          </w:tcPr>
          <w:p w14:paraId="4697614B" w14:textId="77777777" w:rsidR="008B3D5F" w:rsidRPr="005B196E" w:rsidRDefault="008B3D5F" w:rsidP="004F5805">
            <w:pPr>
              <w:pStyle w:val="Table10ptText-ASDEFCON"/>
            </w:pPr>
          </w:p>
        </w:tc>
      </w:tr>
    </w:tbl>
    <w:p w14:paraId="176D223E" w14:textId="77777777" w:rsidR="00203205" w:rsidRPr="009D74FB" w:rsidRDefault="00203205" w:rsidP="006D364D">
      <w:pPr>
        <w:pStyle w:val="ASDEFCONNormal"/>
      </w:pP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6C3B77A2" w14:textId="77777777" w:rsidTr="006E0BD1">
        <w:tc>
          <w:tcPr>
            <w:tcW w:w="9286" w:type="dxa"/>
            <w:shd w:val="clear" w:color="auto" w:fill="auto"/>
          </w:tcPr>
          <w:p w14:paraId="3E32F785" w14:textId="569FE9DD" w:rsidR="003D4927" w:rsidRDefault="00DB366D" w:rsidP="006D364D">
            <w:pPr>
              <w:pStyle w:val="ASDEFCONOption"/>
            </w:pPr>
            <w:r>
              <w:t>Option:</w:t>
            </w:r>
            <w:r w:rsidR="00B865F6">
              <w:t xml:space="preserve">  </w:t>
            </w:r>
            <w:r>
              <w:t>For</w:t>
            </w:r>
            <w:r w:rsidR="00B865F6">
              <w:t xml:space="preserve"> </w:t>
            </w:r>
            <w:r>
              <w:t>when</w:t>
            </w:r>
            <w:r w:rsidR="00B865F6">
              <w:t xml:space="preserve"> </w:t>
            </w:r>
            <w:r>
              <w:t>Key</w:t>
            </w:r>
            <w:r w:rsidR="00B865F6">
              <w:t xml:space="preserve"> </w:t>
            </w:r>
            <w:r>
              <w:t>Persons</w:t>
            </w:r>
            <w:r w:rsidR="00B865F6">
              <w:t xml:space="preserve"> </w:t>
            </w:r>
            <w:r>
              <w:t>will</w:t>
            </w:r>
            <w:r w:rsidR="00B865F6">
              <w:t xml:space="preserve"> </w:t>
            </w:r>
            <w:r>
              <w:t>not</w:t>
            </w:r>
            <w:r w:rsidR="00B865F6">
              <w:t xml:space="preserve"> </w:t>
            </w:r>
            <w:r>
              <w:t>be</w:t>
            </w:r>
            <w:r w:rsidR="00B865F6">
              <w:t xml:space="preserve"> </w:t>
            </w:r>
            <w:r>
              <w:t>required</w:t>
            </w:r>
            <w:r w:rsidR="00B865F6">
              <w:t xml:space="preserve"> </w:t>
            </w:r>
            <w:r>
              <w:t>to</w:t>
            </w:r>
            <w:r w:rsidR="00B865F6">
              <w:t xml:space="preserve"> </w:t>
            </w:r>
            <w:r>
              <w:t>work</w:t>
            </w:r>
            <w:r w:rsidR="00B865F6">
              <w:t xml:space="preserve"> </w:t>
            </w:r>
            <w:r>
              <w:t>over</w:t>
            </w:r>
            <w:r w:rsidR="00B865F6">
              <w:t xml:space="preserve"> </w:t>
            </w:r>
            <w:r>
              <w:t>the</w:t>
            </w:r>
            <w:r w:rsidR="00B865F6">
              <w:t xml:space="preserve"> </w:t>
            </w:r>
            <w:r>
              <w:t>Christmas</w:t>
            </w:r>
            <w:r w:rsidR="00B865F6">
              <w:t xml:space="preserve"> </w:t>
            </w:r>
            <w:r>
              <w:t>/</w:t>
            </w:r>
            <w:r w:rsidR="00B865F6">
              <w:t xml:space="preserve"> </w:t>
            </w:r>
            <w:r>
              <w:t>New</w:t>
            </w:r>
            <w:r w:rsidR="00B865F6">
              <w:t xml:space="preserve"> </w:t>
            </w:r>
            <w:r>
              <w:t>Year</w:t>
            </w:r>
            <w:r w:rsidR="00B865F6">
              <w:t xml:space="preserve"> </w:t>
            </w:r>
            <w:r>
              <w:t>stand-down</w:t>
            </w:r>
            <w:r w:rsidR="00B865F6">
              <w:t xml:space="preserve"> </w:t>
            </w:r>
            <w:r>
              <w:t>period.</w:t>
            </w:r>
          </w:p>
          <w:p w14:paraId="09DE314E" w14:textId="3A1D1A21" w:rsidR="00DB366D" w:rsidRPr="00DB366D" w:rsidRDefault="00DB366D" w:rsidP="006D364D">
            <w:pPr>
              <w:pStyle w:val="NoteToDrafters-ASDEFCON"/>
            </w:pPr>
            <w:r w:rsidRPr="00DB366D">
              <w:t>Note</w:t>
            </w:r>
            <w:r w:rsidR="00B865F6">
              <w:t xml:space="preserve"> </w:t>
            </w:r>
            <w:r w:rsidRPr="00DB366D">
              <w:t>to</w:t>
            </w:r>
            <w:r w:rsidR="00B865F6">
              <w:t xml:space="preserve"> </w:t>
            </w:r>
            <w:r w:rsidRPr="00DB366D">
              <w:t>Drafters:</w:t>
            </w:r>
            <w:r w:rsidR="00B865F6">
              <w:t xml:space="preserve">  </w:t>
            </w:r>
            <w:r w:rsidRPr="00DB366D">
              <w:t>Depending</w:t>
            </w:r>
            <w:r w:rsidR="00B865F6">
              <w:t xml:space="preserve"> </w:t>
            </w:r>
            <w:r w:rsidRPr="00DB366D">
              <w:t>on</w:t>
            </w:r>
            <w:r w:rsidR="00B865F6">
              <w:t xml:space="preserve"> </w:t>
            </w:r>
            <w:r w:rsidRPr="00DB366D">
              <w:t>the</w:t>
            </w:r>
            <w:r w:rsidR="00B865F6">
              <w:t xml:space="preserve"> </w:t>
            </w:r>
            <w:r w:rsidRPr="00DB366D">
              <w:t>nature</w:t>
            </w:r>
            <w:r w:rsidR="00B865F6">
              <w:t xml:space="preserve"> </w:t>
            </w:r>
            <w:r w:rsidRPr="00DB366D">
              <w:t>of</w:t>
            </w:r>
            <w:r w:rsidR="00B865F6">
              <w:t xml:space="preserve"> </w:t>
            </w:r>
            <w:r w:rsidRPr="00DB366D">
              <w:t>the</w:t>
            </w:r>
            <w:r w:rsidR="00B865F6">
              <w:t xml:space="preserve"> </w:t>
            </w:r>
            <w:r w:rsidRPr="00DB366D">
              <w:t>Services</w:t>
            </w:r>
            <w:r w:rsidR="00B865F6">
              <w:t xml:space="preserve"> </w:t>
            </w:r>
            <w:r w:rsidRPr="00DB366D">
              <w:t>to</w:t>
            </w:r>
            <w:r w:rsidR="00B865F6">
              <w:t xml:space="preserve"> </w:t>
            </w:r>
            <w:r w:rsidRPr="00DB366D">
              <w:t>be</w:t>
            </w:r>
            <w:r w:rsidR="00B865F6">
              <w:t xml:space="preserve"> </w:t>
            </w:r>
            <w:r w:rsidRPr="00DB366D">
              <w:t>provided,</w:t>
            </w:r>
            <w:r w:rsidR="00B865F6">
              <w:t xml:space="preserve"> </w:t>
            </w:r>
            <w:r w:rsidRPr="00DB366D">
              <w:t>it</w:t>
            </w:r>
            <w:r w:rsidR="00B865F6">
              <w:t xml:space="preserve"> </w:t>
            </w:r>
            <w:r w:rsidRPr="00DB366D">
              <w:t>may</w:t>
            </w:r>
            <w:r w:rsidR="00B865F6">
              <w:t xml:space="preserve"> </w:t>
            </w:r>
            <w:r w:rsidRPr="00DB366D">
              <w:t>be</w:t>
            </w:r>
            <w:r w:rsidR="00B865F6">
              <w:t xml:space="preserve"> </w:t>
            </w:r>
            <w:r w:rsidRPr="00DB366D">
              <w:t>necessary</w:t>
            </w:r>
            <w:r w:rsidR="00B865F6">
              <w:t xml:space="preserve"> </w:t>
            </w:r>
            <w:r w:rsidRPr="00DB366D">
              <w:t>to</w:t>
            </w:r>
            <w:r w:rsidR="00B865F6">
              <w:t xml:space="preserve"> </w:t>
            </w:r>
            <w:r w:rsidRPr="00DB366D">
              <w:t>avoid</w:t>
            </w:r>
            <w:r w:rsidR="00B865F6">
              <w:t xml:space="preserve"> </w:t>
            </w:r>
            <w:r w:rsidRPr="00DB366D">
              <w:t>situations</w:t>
            </w:r>
            <w:r w:rsidR="00B865F6">
              <w:t xml:space="preserve"> </w:t>
            </w:r>
            <w:r w:rsidRPr="00DB366D">
              <w:t>where</w:t>
            </w:r>
            <w:r w:rsidR="00B865F6">
              <w:t xml:space="preserve"> </w:t>
            </w:r>
            <w:r w:rsidRPr="00DB366D">
              <w:t>the</w:t>
            </w:r>
            <w:r w:rsidR="00B865F6">
              <w:t xml:space="preserve"> </w:t>
            </w:r>
            <w:r w:rsidRPr="00DB366D">
              <w:t>Contractor</w:t>
            </w:r>
            <w:r w:rsidR="00B865F6">
              <w:t xml:space="preserve"> </w:t>
            </w:r>
            <w:r w:rsidRPr="00DB366D">
              <w:t>is</w:t>
            </w:r>
            <w:r w:rsidR="00B865F6">
              <w:t xml:space="preserve"> </w:t>
            </w:r>
            <w:r w:rsidRPr="00DB366D">
              <w:t>working</w:t>
            </w:r>
            <w:r w:rsidR="00B865F6">
              <w:t xml:space="preserve"> </w:t>
            </w:r>
            <w:r w:rsidRPr="00DB366D">
              <w:t>without</w:t>
            </w:r>
            <w:r w:rsidR="00B865F6">
              <w:t xml:space="preserve"> </w:t>
            </w:r>
            <w:r w:rsidRPr="00DB366D">
              <w:t>access</w:t>
            </w:r>
            <w:r w:rsidR="00B865F6">
              <w:t xml:space="preserve"> </w:t>
            </w:r>
            <w:r w:rsidRPr="00DB366D">
              <w:t>to</w:t>
            </w:r>
            <w:r w:rsidR="00B865F6">
              <w:t xml:space="preserve"> </w:t>
            </w:r>
            <w:r w:rsidRPr="00DB366D">
              <w:t>guidance</w:t>
            </w:r>
            <w:r w:rsidR="00B865F6">
              <w:t xml:space="preserve"> </w:t>
            </w:r>
            <w:r w:rsidRPr="00DB366D">
              <w:t>or</w:t>
            </w:r>
            <w:r w:rsidR="00B865F6">
              <w:t xml:space="preserve"> </w:t>
            </w:r>
            <w:r w:rsidRPr="00DB366D">
              <w:t>management</w:t>
            </w:r>
            <w:r w:rsidR="00B865F6">
              <w:t xml:space="preserve"> </w:t>
            </w:r>
            <w:r w:rsidRPr="00DB366D">
              <w:t>from</w:t>
            </w:r>
            <w:r w:rsidR="00B865F6">
              <w:t xml:space="preserve"> </w:t>
            </w:r>
            <w:r w:rsidRPr="00DB366D">
              <w:t>APS/ADF</w:t>
            </w:r>
            <w:r w:rsidR="00B865F6">
              <w:t xml:space="preserve"> </w:t>
            </w:r>
            <w:r w:rsidRPr="00DB366D">
              <w:t>personnel</w:t>
            </w:r>
            <w:r w:rsidR="00B865F6">
              <w:t xml:space="preserve"> </w:t>
            </w:r>
            <w:r w:rsidRPr="00DB366D">
              <w:t>during</w:t>
            </w:r>
            <w:r w:rsidR="00B865F6">
              <w:t xml:space="preserve"> </w:t>
            </w:r>
            <w:r w:rsidRPr="00DB366D">
              <w:t>the</w:t>
            </w:r>
            <w:r w:rsidR="00B865F6">
              <w:t xml:space="preserve"> </w:t>
            </w:r>
            <w:r w:rsidRPr="00DB366D">
              <w:t>Christmas</w:t>
            </w:r>
            <w:r w:rsidR="00B865F6">
              <w:t xml:space="preserve"> </w:t>
            </w:r>
            <w:r w:rsidRPr="00DB366D">
              <w:t>/</w:t>
            </w:r>
            <w:r w:rsidR="00B865F6">
              <w:t xml:space="preserve"> </w:t>
            </w:r>
            <w:r w:rsidRPr="00DB366D">
              <w:t>New</w:t>
            </w:r>
            <w:r w:rsidR="00B865F6">
              <w:t xml:space="preserve"> </w:t>
            </w:r>
            <w:r w:rsidRPr="00DB366D">
              <w:t>Year</w:t>
            </w:r>
            <w:r w:rsidR="00B865F6">
              <w:t xml:space="preserve"> </w:t>
            </w:r>
            <w:r w:rsidRPr="00DB366D">
              <w:t>stand-down</w:t>
            </w:r>
            <w:r w:rsidR="00B865F6">
              <w:t xml:space="preserve"> </w:t>
            </w:r>
            <w:r w:rsidRPr="00DB366D">
              <w:t>period.</w:t>
            </w:r>
            <w:r w:rsidR="00B865F6">
              <w:t xml:space="preserve">    </w:t>
            </w:r>
            <w:r w:rsidRPr="00DB366D">
              <w:t>This</w:t>
            </w:r>
            <w:r w:rsidR="00B865F6">
              <w:t xml:space="preserve"> </w:t>
            </w:r>
            <w:r w:rsidRPr="00DB366D">
              <w:t>may</w:t>
            </w:r>
            <w:r w:rsidR="00B865F6">
              <w:t xml:space="preserve"> </w:t>
            </w:r>
            <w:r w:rsidRPr="00DB366D">
              <w:t>be</w:t>
            </w:r>
            <w:r w:rsidR="00B865F6">
              <w:t xml:space="preserve"> </w:t>
            </w:r>
            <w:r w:rsidRPr="00DB366D">
              <w:t>especially</w:t>
            </w:r>
            <w:r w:rsidR="00B865F6">
              <w:t xml:space="preserve"> </w:t>
            </w:r>
            <w:r w:rsidRPr="00DB366D">
              <w:t>important</w:t>
            </w:r>
            <w:r w:rsidR="00B865F6">
              <w:t xml:space="preserve"> </w:t>
            </w:r>
            <w:r w:rsidRPr="00DB366D">
              <w:t>if</w:t>
            </w:r>
            <w:r w:rsidR="00B865F6">
              <w:t xml:space="preserve"> </w:t>
            </w:r>
            <w:r w:rsidRPr="00DB366D">
              <w:t>Commonwealth</w:t>
            </w:r>
            <w:r w:rsidR="00B865F6">
              <w:t xml:space="preserve"> </w:t>
            </w:r>
            <w:r w:rsidRPr="00DB366D">
              <w:t>employee</w:t>
            </w:r>
            <w:r w:rsidR="00B865F6">
              <w:t xml:space="preserve"> </w:t>
            </w:r>
            <w:r w:rsidRPr="00DB366D">
              <w:t>input</w:t>
            </w:r>
            <w:r w:rsidR="00B865F6">
              <w:t xml:space="preserve"> </w:t>
            </w:r>
            <w:r w:rsidRPr="00DB366D">
              <w:t>or</w:t>
            </w:r>
            <w:r w:rsidR="00B865F6">
              <w:t xml:space="preserve"> </w:t>
            </w:r>
            <w:r w:rsidRPr="00DB366D">
              <w:t>supervision</w:t>
            </w:r>
            <w:r w:rsidR="00B865F6">
              <w:t xml:space="preserve"> </w:t>
            </w:r>
            <w:r w:rsidRPr="00DB366D">
              <w:t>is</w:t>
            </w:r>
            <w:r w:rsidR="00B865F6">
              <w:t xml:space="preserve"> </w:t>
            </w:r>
            <w:r w:rsidRPr="00DB366D">
              <w:t>required</w:t>
            </w:r>
            <w:r w:rsidR="00B865F6">
              <w:t xml:space="preserve"> </w:t>
            </w:r>
            <w:r w:rsidRPr="00DB366D">
              <w:t>for</w:t>
            </w:r>
            <w:r w:rsidR="00B865F6">
              <w:t xml:space="preserve"> </w:t>
            </w:r>
            <w:r w:rsidRPr="00DB366D">
              <w:t>the</w:t>
            </w:r>
            <w:r w:rsidR="00B865F6">
              <w:t xml:space="preserve"> </w:t>
            </w:r>
            <w:r w:rsidRPr="00DB366D">
              <w:t>Services</w:t>
            </w:r>
            <w:r w:rsidR="00B865F6">
              <w:t xml:space="preserve"> </w:t>
            </w:r>
            <w:r w:rsidRPr="00DB366D">
              <w:t>to</w:t>
            </w:r>
            <w:r w:rsidR="00B865F6">
              <w:t xml:space="preserve"> </w:t>
            </w:r>
            <w:r w:rsidRPr="00DB366D">
              <w:t>be</w:t>
            </w:r>
            <w:r w:rsidR="00B865F6">
              <w:t xml:space="preserve"> </w:t>
            </w:r>
            <w:r w:rsidRPr="00DB366D">
              <w:t>satisfactorily</w:t>
            </w:r>
            <w:r w:rsidR="00B865F6">
              <w:t xml:space="preserve"> </w:t>
            </w:r>
            <w:r w:rsidRPr="00DB366D">
              <w:t>completed.</w:t>
            </w:r>
          </w:p>
          <w:p w14:paraId="2C163D54" w14:textId="6DF8EBA2" w:rsidR="00DB366D" w:rsidRDefault="00DB366D" w:rsidP="00E414E4">
            <w:pPr>
              <w:pStyle w:val="ATTANNLV2-ASDEFCON"/>
            </w:pPr>
            <w:r>
              <w:t>Key</w:t>
            </w:r>
            <w:r w:rsidR="00B865F6">
              <w:t xml:space="preserve"> </w:t>
            </w:r>
            <w:r>
              <w:t>Persons</w:t>
            </w:r>
            <w:r w:rsidR="00B865F6">
              <w:t xml:space="preserve"> </w:t>
            </w:r>
            <w:r w:rsidRPr="00A36F11">
              <w:t>will</w:t>
            </w:r>
            <w:r w:rsidR="00B865F6">
              <w:t xml:space="preserve"> </w:t>
            </w:r>
            <w:r w:rsidRPr="00A36F11">
              <w:t>not</w:t>
            </w:r>
            <w:r w:rsidR="00B865F6">
              <w:t xml:space="preserve"> </w:t>
            </w:r>
            <w:r w:rsidRPr="00A36F11">
              <w:t>be</w:t>
            </w:r>
            <w:r w:rsidR="00B865F6">
              <w:t xml:space="preserve"> </w:t>
            </w:r>
            <w:r w:rsidRPr="00A36F11">
              <w:t>required</w:t>
            </w:r>
            <w:r w:rsidR="00B865F6">
              <w:t xml:space="preserve"> </w:t>
            </w:r>
            <w:r w:rsidRPr="00A36F11">
              <w:t>to</w:t>
            </w:r>
            <w:r w:rsidR="00B865F6">
              <w:t xml:space="preserve"> </w:t>
            </w:r>
            <w:r w:rsidRPr="00A36F11">
              <w:t>work</w:t>
            </w:r>
            <w:r w:rsidR="00B865F6">
              <w:t xml:space="preserve"> </w:t>
            </w:r>
            <w:r>
              <w:t>over</w:t>
            </w:r>
            <w:r w:rsidR="00B865F6">
              <w:t xml:space="preserve"> </w:t>
            </w:r>
            <w:r>
              <w:t>the</w:t>
            </w:r>
            <w:r w:rsidR="00B865F6">
              <w:t xml:space="preserve"> </w:t>
            </w:r>
            <w:r>
              <w:t>Christmas</w:t>
            </w:r>
            <w:r w:rsidR="00B865F6">
              <w:t xml:space="preserve"> </w:t>
            </w:r>
            <w:r>
              <w:t>/</w:t>
            </w:r>
            <w:r w:rsidR="00B865F6">
              <w:t xml:space="preserve"> </w:t>
            </w:r>
            <w:r>
              <w:t>New</w:t>
            </w:r>
            <w:r w:rsidR="00B865F6">
              <w:t xml:space="preserve"> </w:t>
            </w:r>
            <w:r>
              <w:t>Year</w:t>
            </w:r>
            <w:r w:rsidR="00B865F6">
              <w:t xml:space="preserve"> </w:t>
            </w:r>
            <w:r>
              <w:t>stand-down</w:t>
            </w:r>
            <w:r w:rsidR="00B865F6">
              <w:t xml:space="preserve"> </w:t>
            </w:r>
            <w:r>
              <w:t>period</w:t>
            </w:r>
            <w:r w:rsidR="00B865F6">
              <w:t xml:space="preserve"> </w:t>
            </w:r>
            <w:r>
              <w:t>scheduled</w:t>
            </w:r>
            <w:r w:rsidR="00B865F6">
              <w:t xml:space="preserve"> </w:t>
            </w:r>
            <w:r>
              <w:t>from</w:t>
            </w:r>
            <w:r w:rsidR="00B865F6">
              <w:t xml:space="preserve"> </w:t>
            </w:r>
            <w:r w:rsidRPr="002A03A6">
              <w:fldChar w:fldCharType="begin">
                <w:ffData>
                  <w:name w:val="Text11"/>
                  <w:enabled/>
                  <w:calcOnExit w:val="0"/>
                  <w:textInput>
                    <w:default w:val="[INSERT DATE]"/>
                  </w:textInput>
                </w:ffData>
              </w:fldChar>
            </w:r>
            <w:bookmarkStart w:id="11" w:name="Text11"/>
            <w:r w:rsidRPr="002A03A6">
              <w:instrText xml:space="preserve"> FORMTEXT </w:instrText>
            </w:r>
            <w:r w:rsidRPr="002A03A6">
              <w:fldChar w:fldCharType="separate"/>
            </w:r>
            <w:r w:rsidR="001728D2">
              <w:rPr>
                <w:noProof/>
              </w:rPr>
              <w:t>[INSERT</w:t>
            </w:r>
            <w:r w:rsidR="00B865F6">
              <w:rPr>
                <w:noProof/>
              </w:rPr>
              <w:t xml:space="preserve"> </w:t>
            </w:r>
            <w:r w:rsidR="001728D2">
              <w:rPr>
                <w:noProof/>
              </w:rPr>
              <w:t>DATE]</w:t>
            </w:r>
            <w:r w:rsidRPr="002A03A6">
              <w:fldChar w:fldCharType="end"/>
            </w:r>
            <w:bookmarkEnd w:id="11"/>
            <w:r w:rsidR="00B865F6">
              <w:t xml:space="preserve"> </w:t>
            </w:r>
            <w:r>
              <w:t>to</w:t>
            </w:r>
            <w:r w:rsidR="00B865F6">
              <w:t xml:space="preserve"> </w:t>
            </w:r>
            <w:r w:rsidRPr="002A03A6">
              <w:fldChar w:fldCharType="begin">
                <w:ffData>
                  <w:name w:val=""/>
                  <w:enabled/>
                  <w:calcOnExit w:val="0"/>
                  <w:textInput>
                    <w:default w:val="[INSERT DATE]"/>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DATE]</w:t>
            </w:r>
            <w:r w:rsidRPr="002A03A6">
              <w:fldChar w:fldCharType="end"/>
            </w:r>
            <w:r>
              <w:t>.</w:t>
            </w:r>
          </w:p>
        </w:tc>
      </w:tr>
    </w:tbl>
    <w:p w14:paraId="406983ED" w14:textId="77777777" w:rsidR="006E0BD1" w:rsidRDefault="006E0BD1" w:rsidP="006E0BD1">
      <w:pPr>
        <w:pStyle w:val="ASDEFCONOptionSpace"/>
      </w:pPr>
    </w:p>
    <w:p w14:paraId="2AF70187" w14:textId="65FE4094" w:rsidR="008B3D5F" w:rsidRPr="005B196E" w:rsidRDefault="008B3D5F" w:rsidP="006D364D">
      <w:pPr>
        <w:pStyle w:val="ATTANNLV1-ASDEFCON"/>
      </w:pPr>
      <w:r w:rsidRPr="005B196E">
        <w:t>GOVERNMENT</w:t>
      </w:r>
      <w:r w:rsidR="00B865F6">
        <w:t xml:space="preserve"> </w:t>
      </w:r>
      <w:r w:rsidRPr="005B196E">
        <w:t>FURNISHED</w:t>
      </w:r>
      <w:r w:rsidR="00B865F6">
        <w:t xml:space="preserve"> </w:t>
      </w:r>
      <w:r w:rsidRPr="005B196E">
        <w:t>MATERIAL</w:t>
      </w:r>
      <w:r w:rsidR="00B865F6">
        <w:t xml:space="preserve"> </w:t>
      </w:r>
      <w:r w:rsidRPr="005B196E">
        <w:t>(OPTIONAL)</w:t>
      </w:r>
    </w:p>
    <w:p w14:paraId="61025722" w14:textId="067C8D04" w:rsidR="008B3D5F" w:rsidRPr="005B196E" w:rsidRDefault="008B3D5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In</w:t>
      </w:r>
      <w:r w:rsidR="00B865F6">
        <w:t xml:space="preserve"> </w:t>
      </w:r>
      <w:r w:rsidRPr="005B196E">
        <w:t>this</w:t>
      </w:r>
      <w:r w:rsidR="00B865F6">
        <w:t xml:space="preserve"> </w:t>
      </w:r>
      <w:r w:rsidRPr="005B196E">
        <w:t>instance,</w:t>
      </w:r>
      <w:r w:rsidR="00B865F6">
        <w:t xml:space="preserve"> </w:t>
      </w:r>
      <w:r w:rsidR="00DF725F">
        <w:t>GFM</w:t>
      </w:r>
      <w:r w:rsidR="00B865F6">
        <w:t xml:space="preserve"> </w:t>
      </w:r>
      <w:r w:rsidRPr="005B196E">
        <w:t>includes</w:t>
      </w:r>
      <w:r w:rsidR="00B865F6">
        <w:t xml:space="preserve"> </w:t>
      </w:r>
      <w:r w:rsidRPr="005B196E">
        <w:t>items</w:t>
      </w:r>
      <w:r w:rsidR="00B865F6">
        <w:t xml:space="preserve"> </w:t>
      </w:r>
      <w:r w:rsidRPr="005B196E">
        <w:t>such</w:t>
      </w:r>
      <w:r w:rsidR="00B865F6">
        <w:t xml:space="preserve"> </w:t>
      </w:r>
      <w:r w:rsidRPr="005B196E">
        <w:t>as</w:t>
      </w:r>
      <w:r w:rsidR="00B865F6">
        <w:t xml:space="preserve"> </w:t>
      </w:r>
      <w:r w:rsidRPr="005B196E">
        <w:t>work</w:t>
      </w:r>
      <w:r w:rsidR="00B865F6">
        <w:t xml:space="preserve"> </w:t>
      </w:r>
      <w:r w:rsidRPr="005B196E">
        <w:t>areas.</w:t>
      </w:r>
      <w:r w:rsidR="00B865F6">
        <w:t xml:space="preserve">  </w:t>
      </w:r>
      <w:r w:rsidR="00356FC4">
        <w:t>Drafters</w:t>
      </w:r>
      <w:r w:rsidR="00B865F6">
        <w:t xml:space="preserve"> </w:t>
      </w:r>
      <w:r w:rsidR="00356FC4">
        <w:t>are</w:t>
      </w:r>
      <w:r w:rsidR="00B865F6">
        <w:t xml:space="preserve"> </w:t>
      </w:r>
      <w:r w:rsidR="00356FC4">
        <w:t>to</w:t>
      </w:r>
      <w:r w:rsidR="00B865F6">
        <w:t xml:space="preserve"> </w:t>
      </w:r>
      <w:r w:rsidR="00356FC4">
        <w:t>specifically</w:t>
      </w:r>
      <w:r w:rsidR="00B865F6">
        <w:t xml:space="preserve"> </w:t>
      </w:r>
      <w:r w:rsidR="00356FC4">
        <w:t>identify</w:t>
      </w:r>
      <w:r w:rsidR="00B865F6">
        <w:t xml:space="preserve"> </w:t>
      </w:r>
      <w:r w:rsidR="00356FC4">
        <w:t>in</w:t>
      </w:r>
      <w:r w:rsidR="00B865F6">
        <w:t xml:space="preserve"> </w:t>
      </w:r>
      <w:r w:rsidR="00356FC4">
        <w:t>the</w:t>
      </w:r>
      <w:r w:rsidR="00B865F6">
        <w:t xml:space="preserve"> </w:t>
      </w:r>
      <w:r w:rsidR="00356FC4">
        <w:t>table</w:t>
      </w:r>
      <w:r w:rsidR="00B865F6">
        <w:t xml:space="preserve"> </w:t>
      </w:r>
      <w:r w:rsidR="00356FC4">
        <w:t>below</w:t>
      </w:r>
      <w:r w:rsidR="00B865F6">
        <w:t xml:space="preserve"> </w:t>
      </w:r>
      <w:r w:rsidR="00356FC4">
        <w:t>where</w:t>
      </w:r>
      <w:r w:rsidR="00B865F6">
        <w:t xml:space="preserve"> </w:t>
      </w:r>
      <w:r w:rsidR="00356FC4">
        <w:t>items</w:t>
      </w:r>
      <w:r w:rsidR="00B865F6">
        <w:t xml:space="preserve"> </w:t>
      </w:r>
      <w:r w:rsidR="00356FC4">
        <w:t>are</w:t>
      </w:r>
      <w:r w:rsidR="00B865F6">
        <w:t xml:space="preserve"> </w:t>
      </w:r>
      <w:r w:rsidR="00356FC4">
        <w:t>GFE</w:t>
      </w:r>
      <w:r w:rsidR="00B865F6">
        <w:t xml:space="preserve"> </w:t>
      </w:r>
      <w:r w:rsidR="00356FC4">
        <w:t>for</w:t>
      </w:r>
      <w:r w:rsidR="00B865F6">
        <w:t xml:space="preserve"> </w:t>
      </w:r>
      <w:r w:rsidR="00356FC4">
        <w:t>the</w:t>
      </w:r>
      <w:r w:rsidR="00B865F6">
        <w:t xml:space="preserve"> </w:t>
      </w:r>
      <w:r w:rsidR="00356FC4">
        <w:t>purposes</w:t>
      </w:r>
      <w:r w:rsidR="00B865F6">
        <w:t xml:space="preserve"> </w:t>
      </w:r>
      <w:r w:rsidR="00356FC4">
        <w:t>of</w:t>
      </w:r>
      <w:r w:rsidR="00B865F6">
        <w:t xml:space="preserve"> </w:t>
      </w:r>
      <w:r w:rsidR="00356FC4">
        <w:t>clause</w:t>
      </w:r>
      <w:r w:rsidR="00B865F6">
        <w:t xml:space="preserve"> </w:t>
      </w:r>
      <w:r w:rsidR="00356FC4">
        <w:t>3.2.8</w:t>
      </w:r>
      <w:r w:rsidR="00B865F6">
        <w:t xml:space="preserve"> </w:t>
      </w:r>
      <w:r w:rsidR="00356FC4">
        <w:t>of</w:t>
      </w:r>
      <w:r w:rsidR="00B865F6">
        <w:t xml:space="preserve"> </w:t>
      </w:r>
      <w:r w:rsidR="00356FC4">
        <w:t>the</w:t>
      </w:r>
      <w:r w:rsidR="00B865F6">
        <w:t xml:space="preserve"> </w:t>
      </w:r>
      <w:r w:rsidR="00356FC4">
        <w:t>Draft</w:t>
      </w:r>
      <w:r w:rsidR="00B865F6">
        <w:t xml:space="preserve"> </w:t>
      </w:r>
      <w:r w:rsidR="00356FC4">
        <w:t>Conditions</w:t>
      </w:r>
      <w:r w:rsidR="00B865F6">
        <w:t xml:space="preserve"> </w:t>
      </w:r>
      <w:r w:rsidR="00356FC4">
        <w:t>of</w:t>
      </w:r>
      <w:r w:rsidR="00B865F6">
        <w:t xml:space="preserve"> </w:t>
      </w:r>
      <w:r w:rsidR="00356FC4">
        <w:t>Contract</w:t>
      </w:r>
    </w:p>
    <w:p w14:paraId="31D58AF2" w14:textId="29C8F376" w:rsidR="008B3D5F" w:rsidRPr="005B196E" w:rsidRDefault="008B3D5F" w:rsidP="004F5805">
      <w:pPr>
        <w:pStyle w:val="ATTANNLV2-ASDEFCON"/>
      </w:pPr>
      <w:r w:rsidRPr="005B196E">
        <w:t>The</w:t>
      </w:r>
      <w:r w:rsidR="00B865F6">
        <w:t xml:space="preserve"> </w:t>
      </w:r>
      <w:r w:rsidRPr="005B196E">
        <w:t>Commonwealth</w:t>
      </w:r>
      <w:r w:rsidR="00B865F6">
        <w:t xml:space="preserve"> </w:t>
      </w:r>
      <w:r w:rsidRPr="005B196E">
        <w:t>shall</w:t>
      </w:r>
      <w:r w:rsidR="00B865F6">
        <w:t xml:space="preserve"> </w:t>
      </w:r>
      <w:r w:rsidRPr="005B196E">
        <w:t>provide</w:t>
      </w:r>
      <w:r w:rsidR="00B865F6">
        <w:t xml:space="preserve"> </w:t>
      </w:r>
      <w:r w:rsidRPr="005B196E">
        <w:t>the</w:t>
      </w:r>
      <w:r w:rsidR="00B865F6">
        <w:t xml:space="preserve"> </w:t>
      </w:r>
      <w:r w:rsidRPr="005B196E">
        <w:t>following</w:t>
      </w:r>
      <w:r w:rsidR="00B865F6">
        <w:t xml:space="preserve"> </w:t>
      </w:r>
      <w:r w:rsidR="00EC592F">
        <w:t>Government</w:t>
      </w:r>
      <w:r w:rsidR="00B865F6">
        <w:t xml:space="preserve"> </w:t>
      </w:r>
      <w:r w:rsidR="00EC592F">
        <w:t>Furnished</w:t>
      </w:r>
      <w:r w:rsidR="00B865F6">
        <w:t xml:space="preserve"> </w:t>
      </w:r>
      <w:r w:rsidR="00EC592F">
        <w:t>Material</w:t>
      </w:r>
      <w:r w:rsidR="00B865F6">
        <w:t xml:space="preserve"> </w:t>
      </w:r>
      <w:r w:rsidR="00EC592F">
        <w:t>(</w:t>
      </w:r>
      <w:r w:rsidR="001361EF">
        <w:t>GFM</w:t>
      </w:r>
      <w:r w:rsidR="00EC592F">
        <w:t>)</w:t>
      </w:r>
      <w:r w:rsidR="00B865F6">
        <w:t xml:space="preserve"> </w:t>
      </w:r>
      <w:r w:rsidRPr="005B196E">
        <w:t>to</w:t>
      </w:r>
      <w:r w:rsidR="00B865F6">
        <w:t xml:space="preserve"> </w:t>
      </w:r>
      <w:r w:rsidRPr="005B196E">
        <w:t>the</w:t>
      </w:r>
      <w:r w:rsidR="00B865F6">
        <w:t xml:space="preserve"> </w:t>
      </w:r>
      <w:r w:rsidRPr="005B196E">
        <w:t>Contractor</w:t>
      </w:r>
      <w:r w:rsidR="00B865F6">
        <w:t xml:space="preserve"> </w:t>
      </w:r>
      <w:r w:rsidRPr="005B196E">
        <w:t>at</w:t>
      </w:r>
      <w:r w:rsidR="00B865F6">
        <w:t xml:space="preserve"> </w:t>
      </w:r>
      <w:r w:rsidRPr="005B196E">
        <w:t>the</w:t>
      </w:r>
      <w:r w:rsidR="00B865F6">
        <w:t xml:space="preserve"> </w:t>
      </w:r>
      <w:r w:rsidRPr="005B196E">
        <w:t>times</w:t>
      </w:r>
      <w:r w:rsidR="00B865F6">
        <w:t xml:space="preserve"> </w:t>
      </w:r>
      <w:r w:rsidRPr="005B196E">
        <w:t>and</w:t>
      </w:r>
      <w:r w:rsidR="00B865F6">
        <w:t xml:space="preserve"> </w:t>
      </w:r>
      <w:r w:rsidRPr="005B196E">
        <w:t>places</w:t>
      </w:r>
      <w:r w:rsidR="00B865F6">
        <w:t xml:space="preserve"> </w:t>
      </w:r>
      <w:r w:rsidRPr="005B196E">
        <w:t>detailed</w:t>
      </w:r>
      <w:r w:rsidR="00B865F6">
        <w:t xml:space="preserve"> </w:t>
      </w:r>
      <w:r w:rsidRPr="005B196E">
        <w:t>below:</w:t>
      </w:r>
    </w:p>
    <w:p w14:paraId="6840265A" w14:textId="3FAC4DEA" w:rsidR="008B3D5F" w:rsidRPr="00DB366D" w:rsidRDefault="008B3D5F" w:rsidP="006D364D">
      <w:pPr>
        <w:pStyle w:val="Table10ptHeading-ASDEFCON"/>
      </w:pPr>
      <w:r w:rsidRPr="00DB366D">
        <w:t>Table</w:t>
      </w:r>
      <w:r w:rsidR="00B865F6">
        <w:t xml:space="preserve"> </w:t>
      </w:r>
      <w:r w:rsidRPr="00DB366D">
        <w:t>3:</w:t>
      </w:r>
      <w:r w:rsidR="00B865F6">
        <w:t xml:space="preserve"> </w:t>
      </w:r>
      <w:r w:rsidRPr="00DB366D">
        <w:t>Government</w:t>
      </w:r>
      <w:r w:rsidR="00B865F6">
        <w:t xml:space="preserve"> </w:t>
      </w:r>
      <w:r w:rsidRPr="00DB366D">
        <w:t>Furnished</w:t>
      </w:r>
      <w:r w:rsidR="00B865F6">
        <w:t xml:space="preserve"> </w:t>
      </w:r>
      <w:r w:rsidRPr="00DB366D">
        <w:t>Material</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1872"/>
        <w:gridCol w:w="1276"/>
        <w:gridCol w:w="1559"/>
        <w:gridCol w:w="2126"/>
        <w:gridCol w:w="2126"/>
      </w:tblGrid>
      <w:tr w:rsidR="00565DDA" w:rsidRPr="00E25114" w14:paraId="51064FB9" w14:textId="77777777" w:rsidTr="0028765E">
        <w:tc>
          <w:tcPr>
            <w:tcW w:w="1872" w:type="dxa"/>
            <w:shd w:val="pct15" w:color="auto" w:fill="FFFFFF"/>
          </w:tcPr>
          <w:p w14:paraId="000C2CA1" w14:textId="77777777" w:rsidR="00565DDA" w:rsidRPr="00E25114" w:rsidRDefault="00565DDA" w:rsidP="006D364D">
            <w:pPr>
              <w:pStyle w:val="Table10ptHeading-ASDEFCON"/>
            </w:pPr>
            <w:r w:rsidRPr="00E25114">
              <w:t>Item</w:t>
            </w:r>
          </w:p>
        </w:tc>
        <w:tc>
          <w:tcPr>
            <w:tcW w:w="1276" w:type="dxa"/>
            <w:shd w:val="pct15" w:color="auto" w:fill="FFFFFF"/>
          </w:tcPr>
          <w:p w14:paraId="6E18DF79" w14:textId="3D2DFC1E" w:rsidR="00565DDA" w:rsidRPr="00E25114" w:rsidRDefault="00565DDA" w:rsidP="006D364D">
            <w:pPr>
              <w:pStyle w:val="Table10ptHeading-ASDEFCON"/>
            </w:pPr>
            <w:r w:rsidRPr="00E25114">
              <w:t>Date</w:t>
            </w:r>
            <w:r w:rsidR="00B865F6">
              <w:t xml:space="preserve"> </w:t>
            </w:r>
            <w:r w:rsidRPr="00E25114">
              <w:t>Required</w:t>
            </w:r>
          </w:p>
        </w:tc>
        <w:tc>
          <w:tcPr>
            <w:tcW w:w="1559" w:type="dxa"/>
            <w:shd w:val="pct15" w:color="auto" w:fill="FFFFFF"/>
          </w:tcPr>
          <w:p w14:paraId="4B420DA2" w14:textId="0467CFEE" w:rsidR="00565DDA" w:rsidRPr="00E25114" w:rsidRDefault="00565DDA" w:rsidP="006D364D">
            <w:pPr>
              <w:pStyle w:val="Table10ptHeading-ASDEFCON"/>
            </w:pPr>
            <w:r w:rsidRPr="00E25114">
              <w:t>Location</w:t>
            </w:r>
            <w:r w:rsidR="00B865F6">
              <w:t xml:space="preserve"> </w:t>
            </w:r>
            <w:r w:rsidRPr="00E25114">
              <w:t>Required</w:t>
            </w:r>
          </w:p>
        </w:tc>
        <w:tc>
          <w:tcPr>
            <w:tcW w:w="2126" w:type="dxa"/>
            <w:shd w:val="pct15" w:color="auto" w:fill="FFFFFF"/>
          </w:tcPr>
          <w:p w14:paraId="4011DDE3" w14:textId="01C52BEA" w:rsidR="00565DDA" w:rsidRDefault="00565DDA" w:rsidP="006D364D">
            <w:pPr>
              <w:pStyle w:val="Table10ptHeading-ASDEFCON"/>
            </w:pPr>
            <w:r>
              <w:t>Licence</w:t>
            </w:r>
            <w:r w:rsidR="00B865F6">
              <w:t xml:space="preserve"> </w:t>
            </w:r>
            <w:r>
              <w:t>Restrictions</w:t>
            </w:r>
            <w:r w:rsidR="00B865F6">
              <w:t xml:space="preserve"> </w:t>
            </w:r>
            <w:r>
              <w:t>(if</w:t>
            </w:r>
            <w:r w:rsidR="00B865F6">
              <w:t xml:space="preserve"> </w:t>
            </w:r>
            <w:r>
              <w:t>applicable)</w:t>
            </w:r>
          </w:p>
        </w:tc>
        <w:tc>
          <w:tcPr>
            <w:tcW w:w="2126" w:type="dxa"/>
            <w:shd w:val="pct15" w:color="auto" w:fill="FFFFFF"/>
          </w:tcPr>
          <w:p w14:paraId="087A25BC" w14:textId="58C02B62" w:rsidR="00565DDA" w:rsidRPr="00E25114" w:rsidRDefault="00565DDA" w:rsidP="006D364D">
            <w:pPr>
              <w:pStyle w:val="Table10ptHeading-ASDEFCON"/>
            </w:pPr>
            <w:r>
              <w:t>Remarks</w:t>
            </w:r>
            <w:r w:rsidR="00B865F6">
              <w:t xml:space="preserve"> </w:t>
            </w:r>
            <w:r>
              <w:t>/</w:t>
            </w:r>
            <w:r w:rsidR="00B865F6">
              <w:t xml:space="preserve"> </w:t>
            </w:r>
            <w:r>
              <w:t>Intended</w:t>
            </w:r>
            <w:r w:rsidR="00B865F6">
              <w:t xml:space="preserve"> </w:t>
            </w:r>
            <w:r>
              <w:t>Purpose</w:t>
            </w:r>
          </w:p>
        </w:tc>
      </w:tr>
      <w:tr w:rsidR="00565DDA" w:rsidRPr="005B196E" w14:paraId="3E1999B2" w14:textId="77777777" w:rsidTr="0028765E">
        <w:tc>
          <w:tcPr>
            <w:tcW w:w="1872" w:type="dxa"/>
          </w:tcPr>
          <w:p w14:paraId="7A2D4F69" w14:textId="77777777" w:rsidR="00565DDA" w:rsidRPr="005B196E" w:rsidRDefault="00565DDA" w:rsidP="004F5805">
            <w:pPr>
              <w:pStyle w:val="Table10ptText-ASDEFCON"/>
            </w:pPr>
          </w:p>
        </w:tc>
        <w:tc>
          <w:tcPr>
            <w:tcW w:w="1276" w:type="dxa"/>
          </w:tcPr>
          <w:p w14:paraId="374C5BDE" w14:textId="77777777" w:rsidR="00565DDA" w:rsidRPr="005B196E" w:rsidRDefault="00565DDA" w:rsidP="004F5805">
            <w:pPr>
              <w:pStyle w:val="Table10ptText-ASDEFCON"/>
            </w:pPr>
          </w:p>
        </w:tc>
        <w:tc>
          <w:tcPr>
            <w:tcW w:w="1559" w:type="dxa"/>
          </w:tcPr>
          <w:p w14:paraId="076D1CB5" w14:textId="77777777" w:rsidR="00565DDA" w:rsidRPr="005B196E" w:rsidRDefault="00565DDA" w:rsidP="004F5805">
            <w:pPr>
              <w:pStyle w:val="Table10ptText-ASDEFCON"/>
            </w:pPr>
          </w:p>
        </w:tc>
        <w:tc>
          <w:tcPr>
            <w:tcW w:w="2126" w:type="dxa"/>
          </w:tcPr>
          <w:p w14:paraId="7FF3030C" w14:textId="77777777" w:rsidR="00565DDA" w:rsidRPr="005B196E" w:rsidRDefault="00565DDA" w:rsidP="004F5805">
            <w:pPr>
              <w:pStyle w:val="Table10ptText-ASDEFCON"/>
            </w:pPr>
          </w:p>
        </w:tc>
        <w:tc>
          <w:tcPr>
            <w:tcW w:w="2126" w:type="dxa"/>
          </w:tcPr>
          <w:p w14:paraId="28C8E583" w14:textId="77777777" w:rsidR="00565DDA" w:rsidRPr="005B196E" w:rsidRDefault="00565DDA" w:rsidP="004F5805">
            <w:pPr>
              <w:pStyle w:val="Table10ptText-ASDEFCON"/>
            </w:pPr>
          </w:p>
        </w:tc>
      </w:tr>
      <w:tr w:rsidR="00565DDA" w:rsidRPr="005B196E" w14:paraId="269CE894" w14:textId="77777777" w:rsidTr="0028765E">
        <w:tc>
          <w:tcPr>
            <w:tcW w:w="1872" w:type="dxa"/>
          </w:tcPr>
          <w:p w14:paraId="772A29F6" w14:textId="77777777" w:rsidR="00565DDA" w:rsidRPr="005B196E" w:rsidRDefault="00565DDA" w:rsidP="004F5805">
            <w:pPr>
              <w:pStyle w:val="Table10ptText-ASDEFCON"/>
            </w:pPr>
          </w:p>
        </w:tc>
        <w:tc>
          <w:tcPr>
            <w:tcW w:w="1276" w:type="dxa"/>
          </w:tcPr>
          <w:p w14:paraId="2798BC94" w14:textId="77777777" w:rsidR="00565DDA" w:rsidRPr="005B196E" w:rsidRDefault="00565DDA" w:rsidP="004F5805">
            <w:pPr>
              <w:pStyle w:val="Table10ptText-ASDEFCON"/>
            </w:pPr>
          </w:p>
        </w:tc>
        <w:tc>
          <w:tcPr>
            <w:tcW w:w="1559" w:type="dxa"/>
          </w:tcPr>
          <w:p w14:paraId="29873722" w14:textId="77777777" w:rsidR="00565DDA" w:rsidRPr="005B196E" w:rsidRDefault="00565DDA" w:rsidP="004F5805">
            <w:pPr>
              <w:pStyle w:val="Table10ptText-ASDEFCON"/>
            </w:pPr>
          </w:p>
        </w:tc>
        <w:tc>
          <w:tcPr>
            <w:tcW w:w="2126" w:type="dxa"/>
          </w:tcPr>
          <w:p w14:paraId="435AE420" w14:textId="77777777" w:rsidR="00565DDA" w:rsidRPr="005B196E" w:rsidRDefault="00565DDA" w:rsidP="004F5805">
            <w:pPr>
              <w:pStyle w:val="Table10ptText-ASDEFCON"/>
            </w:pPr>
          </w:p>
        </w:tc>
        <w:tc>
          <w:tcPr>
            <w:tcW w:w="2126" w:type="dxa"/>
          </w:tcPr>
          <w:p w14:paraId="10EE7220" w14:textId="77777777" w:rsidR="00565DDA" w:rsidRPr="005B196E" w:rsidRDefault="00565DDA" w:rsidP="004F5805">
            <w:pPr>
              <w:pStyle w:val="Table10ptText-ASDEFCON"/>
            </w:pPr>
          </w:p>
        </w:tc>
      </w:tr>
      <w:tr w:rsidR="00565DDA" w:rsidRPr="005B196E" w14:paraId="6A1A0AD9" w14:textId="77777777" w:rsidTr="0028765E">
        <w:tc>
          <w:tcPr>
            <w:tcW w:w="1872" w:type="dxa"/>
          </w:tcPr>
          <w:p w14:paraId="6C933D05" w14:textId="77777777" w:rsidR="00565DDA" w:rsidRPr="005B196E" w:rsidRDefault="00565DDA" w:rsidP="004F5805">
            <w:pPr>
              <w:pStyle w:val="Table10ptText-ASDEFCON"/>
            </w:pPr>
          </w:p>
        </w:tc>
        <w:tc>
          <w:tcPr>
            <w:tcW w:w="1276" w:type="dxa"/>
          </w:tcPr>
          <w:p w14:paraId="6798DF0D" w14:textId="77777777" w:rsidR="00565DDA" w:rsidRPr="005B196E" w:rsidRDefault="00565DDA" w:rsidP="004F5805">
            <w:pPr>
              <w:pStyle w:val="Table10ptText-ASDEFCON"/>
            </w:pPr>
          </w:p>
        </w:tc>
        <w:tc>
          <w:tcPr>
            <w:tcW w:w="1559" w:type="dxa"/>
          </w:tcPr>
          <w:p w14:paraId="6EB1E7D6" w14:textId="77777777" w:rsidR="00565DDA" w:rsidRPr="005B196E" w:rsidRDefault="00565DDA" w:rsidP="004F5805">
            <w:pPr>
              <w:pStyle w:val="Table10ptText-ASDEFCON"/>
            </w:pPr>
          </w:p>
        </w:tc>
        <w:tc>
          <w:tcPr>
            <w:tcW w:w="2126" w:type="dxa"/>
          </w:tcPr>
          <w:p w14:paraId="3A17EF15" w14:textId="77777777" w:rsidR="00565DDA" w:rsidRPr="005B196E" w:rsidRDefault="00565DDA" w:rsidP="004F5805">
            <w:pPr>
              <w:pStyle w:val="Table10ptText-ASDEFCON"/>
            </w:pPr>
          </w:p>
        </w:tc>
        <w:tc>
          <w:tcPr>
            <w:tcW w:w="2126" w:type="dxa"/>
          </w:tcPr>
          <w:p w14:paraId="433BD9A9" w14:textId="77777777" w:rsidR="00565DDA" w:rsidRPr="005B196E" w:rsidRDefault="00565DDA" w:rsidP="004F5805">
            <w:pPr>
              <w:pStyle w:val="Table10ptText-ASDEFCON"/>
            </w:pPr>
          </w:p>
        </w:tc>
      </w:tr>
    </w:tbl>
    <w:p w14:paraId="6D6474E1" w14:textId="36B1CB9A" w:rsidR="003D4927" w:rsidRDefault="004171A0" w:rsidP="006D364D">
      <w:pPr>
        <w:pStyle w:val="ATTANNLV1-ASDEFCON"/>
      </w:pPr>
      <w:r w:rsidRPr="005B196E">
        <w:t>Stocktaking</w:t>
      </w:r>
      <w:r w:rsidR="00B865F6">
        <w:t xml:space="preserve"> </w:t>
      </w:r>
      <w:r w:rsidRPr="005B196E">
        <w:t>of</w:t>
      </w:r>
      <w:r w:rsidR="00B865F6">
        <w:t xml:space="preserve"> </w:t>
      </w:r>
      <w:r w:rsidRPr="005B196E">
        <w:t>Contractor</w:t>
      </w:r>
      <w:r w:rsidR="00B865F6">
        <w:t xml:space="preserve"> </w:t>
      </w:r>
      <w:r w:rsidRPr="005B196E">
        <w:t>Managed</w:t>
      </w:r>
      <w:r w:rsidR="00B865F6">
        <w:t xml:space="preserve"> </w:t>
      </w:r>
      <w:r w:rsidRPr="005B196E">
        <w:t>Commonwealth</w:t>
      </w:r>
      <w:r w:rsidR="00B865F6">
        <w:t xml:space="preserve"> </w:t>
      </w:r>
      <w:r w:rsidRPr="005B196E">
        <w:t>Assets</w:t>
      </w:r>
      <w:r w:rsidR="00B865F6">
        <w:t xml:space="preserve"> </w:t>
      </w:r>
      <w:r w:rsidRPr="005B196E">
        <w:t>(Core)</w:t>
      </w:r>
    </w:p>
    <w:p w14:paraId="511588F8" w14:textId="725F74E9" w:rsidR="003D4927" w:rsidRDefault="004171A0" w:rsidP="004F5805">
      <w:pPr>
        <w:pStyle w:val="ATTANNLV2-ASDEFCON"/>
      </w:pPr>
      <w:r w:rsidRPr="005B196E">
        <w:t>The</w:t>
      </w:r>
      <w:r w:rsidR="00B865F6">
        <w:t xml:space="preserve"> </w:t>
      </w:r>
      <w:r w:rsidRPr="005B196E">
        <w:t>Contractor</w:t>
      </w:r>
      <w:r w:rsidR="00B865F6">
        <w:t xml:space="preserve"> </w:t>
      </w:r>
      <w:r w:rsidRPr="005B196E">
        <w:t>shall:</w:t>
      </w:r>
    </w:p>
    <w:p w14:paraId="729F5FDD" w14:textId="666F349D" w:rsidR="003D4927" w:rsidRDefault="004171A0" w:rsidP="004F5805">
      <w:pPr>
        <w:pStyle w:val="ATTANNLV3-ASDEFCON"/>
      </w:pPr>
      <w:r w:rsidRPr="005B196E">
        <w:t>institute,</w:t>
      </w:r>
      <w:r w:rsidR="00B865F6">
        <w:t xml:space="preserve"> </w:t>
      </w:r>
      <w:r w:rsidRPr="005B196E">
        <w:t>maintain</w:t>
      </w:r>
      <w:r w:rsidR="00B865F6">
        <w:t xml:space="preserve"> </w:t>
      </w:r>
      <w:r w:rsidRPr="005B196E">
        <w:t>and</w:t>
      </w:r>
      <w:r w:rsidR="00B865F6">
        <w:t xml:space="preserve"> </w:t>
      </w:r>
      <w:r w:rsidRPr="005B196E">
        <w:t>apply</w:t>
      </w:r>
      <w:r w:rsidR="00B865F6">
        <w:t xml:space="preserve"> </w:t>
      </w:r>
      <w:r w:rsidRPr="005B196E">
        <w:t>a</w:t>
      </w:r>
      <w:r w:rsidR="00B865F6">
        <w:t xml:space="preserve"> </w:t>
      </w:r>
      <w:r w:rsidRPr="005B196E">
        <w:t>system</w:t>
      </w:r>
      <w:r w:rsidR="00B865F6">
        <w:t xml:space="preserve"> </w:t>
      </w:r>
      <w:r w:rsidRPr="005B196E">
        <w:t>for,</w:t>
      </w:r>
      <w:r w:rsidR="00B865F6">
        <w:t xml:space="preserve"> </w:t>
      </w:r>
      <w:r w:rsidRPr="005B196E">
        <w:t>the</w:t>
      </w:r>
      <w:r w:rsidR="00B865F6">
        <w:t xml:space="preserve"> </w:t>
      </w:r>
      <w:r w:rsidRPr="005B196E">
        <w:t>accounting</w:t>
      </w:r>
      <w:r w:rsidR="00B865F6">
        <w:t xml:space="preserve"> </w:t>
      </w:r>
      <w:r w:rsidRPr="005B196E">
        <w:t>for</w:t>
      </w:r>
      <w:r w:rsidR="00B865F6">
        <w:t xml:space="preserve"> </w:t>
      </w:r>
      <w:r w:rsidRPr="005B196E">
        <w:t>and</w:t>
      </w:r>
      <w:r w:rsidR="00B865F6">
        <w:t xml:space="preserve"> </w:t>
      </w:r>
      <w:r w:rsidRPr="005B196E">
        <w:t>control,</w:t>
      </w:r>
      <w:r w:rsidR="00B865F6">
        <w:t xml:space="preserve"> </w:t>
      </w:r>
      <w:r w:rsidRPr="005B196E">
        <w:t>handling,</w:t>
      </w:r>
      <w:r w:rsidR="00B865F6">
        <w:t xml:space="preserve"> </w:t>
      </w:r>
      <w:r w:rsidRPr="005B196E">
        <w:t>preservation,</w:t>
      </w:r>
      <w:r w:rsidR="00B865F6">
        <w:t xml:space="preserve"> </w:t>
      </w:r>
      <w:r w:rsidRPr="005B196E">
        <w:t>protection</w:t>
      </w:r>
      <w:r w:rsidR="00B865F6">
        <w:t xml:space="preserve"> </w:t>
      </w:r>
      <w:r w:rsidRPr="005B196E">
        <w:t>and</w:t>
      </w:r>
      <w:r w:rsidR="00B865F6">
        <w:t xml:space="preserve"> </w:t>
      </w:r>
      <w:r w:rsidRPr="005B196E">
        <w:t>maintenance</w:t>
      </w:r>
      <w:r w:rsidR="00B865F6">
        <w:t xml:space="preserve"> </w:t>
      </w:r>
      <w:r w:rsidRPr="005B196E">
        <w:t>of</w:t>
      </w:r>
      <w:r w:rsidR="00B865F6">
        <w:t xml:space="preserve"> </w:t>
      </w:r>
      <w:r w:rsidR="00EC592F">
        <w:t>Contractor</w:t>
      </w:r>
      <w:r w:rsidR="00B865F6">
        <w:t xml:space="preserve"> </w:t>
      </w:r>
      <w:r w:rsidR="00EC592F">
        <w:t>Management</w:t>
      </w:r>
      <w:r w:rsidR="00B865F6">
        <w:t xml:space="preserve"> </w:t>
      </w:r>
      <w:r w:rsidR="00EC592F">
        <w:t>Commonwealth</w:t>
      </w:r>
      <w:r w:rsidR="00B865F6">
        <w:t xml:space="preserve"> </w:t>
      </w:r>
      <w:r w:rsidR="00EC592F">
        <w:t>Assets</w:t>
      </w:r>
      <w:r w:rsidR="00B865F6">
        <w:t xml:space="preserve"> </w:t>
      </w:r>
      <w:r w:rsidR="00EC592F">
        <w:t>(</w:t>
      </w:r>
      <w:r w:rsidR="00025442" w:rsidRPr="005B196E">
        <w:t>CMCA</w:t>
      </w:r>
      <w:r w:rsidR="00EC592F">
        <w:t>)</w:t>
      </w:r>
      <w:r w:rsidRPr="005B196E">
        <w:t>;</w:t>
      </w:r>
    </w:p>
    <w:p w14:paraId="231599D3" w14:textId="337B12F7" w:rsidR="003D4927" w:rsidRDefault="004171A0" w:rsidP="004F5805">
      <w:pPr>
        <w:pStyle w:val="ATTANNLV3-ASDEFCON"/>
      </w:pPr>
      <w:r w:rsidRPr="005B196E">
        <w:t>undertake</w:t>
      </w:r>
      <w:r w:rsidR="00B865F6">
        <w:t xml:space="preserve"> </w:t>
      </w:r>
      <w:r w:rsidRPr="005B196E">
        <w:t>quarterly</w:t>
      </w:r>
      <w:r w:rsidR="00B865F6">
        <w:t xml:space="preserve"> </w:t>
      </w:r>
      <w:r w:rsidRPr="005B196E">
        <w:t>stocktakes</w:t>
      </w:r>
      <w:r w:rsidR="00B865F6">
        <w:t xml:space="preserve"> </w:t>
      </w:r>
      <w:r w:rsidRPr="005B196E">
        <w:t>of</w:t>
      </w:r>
      <w:r w:rsidR="00B865F6">
        <w:t xml:space="preserve"> </w:t>
      </w:r>
      <w:r w:rsidR="00025442" w:rsidRPr="005B196E">
        <w:t>CMCA</w:t>
      </w:r>
      <w:r w:rsidRPr="005B196E">
        <w:t>;</w:t>
      </w:r>
      <w:r w:rsidR="00B865F6">
        <w:t xml:space="preserve"> </w:t>
      </w:r>
      <w:r w:rsidRPr="005B196E">
        <w:t>and</w:t>
      </w:r>
    </w:p>
    <w:p w14:paraId="39AC53EF" w14:textId="1912FC8D" w:rsidR="003D4927" w:rsidRDefault="004171A0" w:rsidP="004F5805">
      <w:pPr>
        <w:pStyle w:val="ATTANNLV3-ASDEFCON"/>
      </w:pPr>
      <w:r w:rsidRPr="005B196E">
        <w:t>develop</w:t>
      </w:r>
      <w:r w:rsidR="00B865F6">
        <w:t xml:space="preserve"> </w:t>
      </w:r>
      <w:r w:rsidRPr="005B196E">
        <w:t>and</w:t>
      </w:r>
      <w:r w:rsidR="00B865F6">
        <w:t xml:space="preserve"> </w:t>
      </w:r>
      <w:r w:rsidRPr="005B196E">
        <w:t>deliver</w:t>
      </w:r>
      <w:r w:rsidR="00B865F6">
        <w:t xml:space="preserve"> </w:t>
      </w:r>
      <w:r w:rsidRPr="005B196E">
        <w:t>quarterly</w:t>
      </w:r>
      <w:r w:rsidR="00B865F6">
        <w:t xml:space="preserve"> </w:t>
      </w:r>
      <w:r w:rsidR="00025442" w:rsidRPr="005B196E">
        <w:t>CMCA</w:t>
      </w:r>
      <w:r w:rsidR="00B865F6">
        <w:t xml:space="preserve"> </w:t>
      </w:r>
      <w:r w:rsidRPr="005B196E">
        <w:t>stocktaking</w:t>
      </w:r>
      <w:r w:rsidR="00B865F6">
        <w:t xml:space="preserve"> </w:t>
      </w:r>
      <w:r w:rsidRPr="005B196E">
        <w:t>reports</w:t>
      </w:r>
      <w:r w:rsidR="00B865F6">
        <w:t xml:space="preserve"> </w:t>
      </w:r>
      <w:r w:rsidRPr="005B196E">
        <w:t>that</w:t>
      </w:r>
      <w:r w:rsidR="00B865F6">
        <w:t xml:space="preserve"> </w:t>
      </w:r>
      <w:r w:rsidRPr="005B196E">
        <w:t>include</w:t>
      </w:r>
      <w:r w:rsidR="00B865F6">
        <w:t xml:space="preserve"> </w:t>
      </w:r>
      <w:r w:rsidRPr="005B196E">
        <w:t>the</w:t>
      </w:r>
      <w:r w:rsidR="00B865F6">
        <w:t xml:space="preserve"> </w:t>
      </w:r>
      <w:r w:rsidRPr="005B196E">
        <w:t>following</w:t>
      </w:r>
      <w:r w:rsidR="00B865F6">
        <w:t xml:space="preserve"> </w:t>
      </w:r>
      <w:r w:rsidRPr="005B196E">
        <w:t>information:</w:t>
      </w:r>
    </w:p>
    <w:p w14:paraId="6DAC51DD" w14:textId="3F5B56E2" w:rsidR="004171A0" w:rsidRPr="005B196E" w:rsidRDefault="004171A0" w:rsidP="004F5805">
      <w:pPr>
        <w:pStyle w:val="ATTANNLV4-ASDEFCON"/>
      </w:pPr>
      <w:r w:rsidRPr="005B196E">
        <w:t>the</w:t>
      </w:r>
      <w:r w:rsidR="00B865F6">
        <w:t xml:space="preserve"> </w:t>
      </w:r>
      <w:r w:rsidRPr="005B196E">
        <w:t>stocktake</w:t>
      </w:r>
      <w:r w:rsidR="00B865F6">
        <w:t xml:space="preserve"> </w:t>
      </w:r>
      <w:r w:rsidRPr="005B196E">
        <w:t>number;</w:t>
      </w:r>
    </w:p>
    <w:p w14:paraId="02E18313" w14:textId="33FD2347" w:rsidR="003D4927" w:rsidRDefault="004171A0" w:rsidP="004F5805">
      <w:pPr>
        <w:pStyle w:val="ATTANNLV4-ASDEFCON"/>
      </w:pPr>
      <w:r w:rsidRPr="005B196E">
        <w:t>the</w:t>
      </w:r>
      <w:r w:rsidR="00B865F6">
        <w:t xml:space="preserve"> </w:t>
      </w:r>
      <w:r w:rsidRPr="005B196E">
        <w:t>storage</w:t>
      </w:r>
      <w:r w:rsidR="00B865F6">
        <w:t xml:space="preserve"> </w:t>
      </w:r>
      <w:r w:rsidRPr="005B196E">
        <w:t>location</w:t>
      </w:r>
      <w:r w:rsidR="00B865F6">
        <w:t xml:space="preserve"> </w:t>
      </w:r>
      <w:r w:rsidRPr="005B196E">
        <w:t>of</w:t>
      </w:r>
      <w:r w:rsidR="00B865F6">
        <w:t xml:space="preserve"> </w:t>
      </w:r>
      <w:r w:rsidRPr="005B196E">
        <w:t>all</w:t>
      </w:r>
      <w:r w:rsidR="00B865F6">
        <w:t xml:space="preserve"> </w:t>
      </w:r>
      <w:r w:rsidRPr="005B196E">
        <w:t>goods</w:t>
      </w:r>
      <w:r w:rsidR="00B865F6">
        <w:t xml:space="preserve"> </w:t>
      </w:r>
      <w:r w:rsidRPr="005B196E">
        <w:t>included</w:t>
      </w:r>
      <w:r w:rsidR="00B865F6">
        <w:t xml:space="preserve"> </w:t>
      </w:r>
      <w:r w:rsidRPr="005B196E">
        <w:t>in</w:t>
      </w:r>
      <w:r w:rsidR="00B865F6">
        <w:t xml:space="preserve"> </w:t>
      </w:r>
      <w:r w:rsidRPr="005B196E">
        <w:t>the</w:t>
      </w:r>
      <w:r w:rsidR="00B865F6">
        <w:t xml:space="preserve"> </w:t>
      </w:r>
      <w:r w:rsidRPr="005B196E">
        <w:t>stocktake;</w:t>
      </w:r>
    </w:p>
    <w:p w14:paraId="17E60489" w14:textId="3FB66954" w:rsidR="003D4927" w:rsidRDefault="004171A0" w:rsidP="004F5805">
      <w:pPr>
        <w:pStyle w:val="ATTANNLV4-ASDEFCON"/>
      </w:pPr>
      <w:r w:rsidRPr="005B196E">
        <w:t>all</w:t>
      </w:r>
      <w:r w:rsidR="00B865F6">
        <w:t xml:space="preserve"> </w:t>
      </w:r>
      <w:r w:rsidRPr="005B196E">
        <w:t>stocktake</w:t>
      </w:r>
      <w:r w:rsidR="00B865F6">
        <w:t xml:space="preserve"> </w:t>
      </w:r>
      <w:r w:rsidRPr="005B196E">
        <w:t>codes;</w:t>
      </w:r>
    </w:p>
    <w:p w14:paraId="2B78C684" w14:textId="41CBD1AC" w:rsidR="004171A0" w:rsidRPr="005B196E" w:rsidRDefault="004171A0" w:rsidP="004F5805">
      <w:pPr>
        <w:pStyle w:val="ATTANNLV4-ASDEFCON"/>
      </w:pPr>
      <w:r w:rsidRPr="005B196E">
        <w:t>stocktake</w:t>
      </w:r>
      <w:r w:rsidR="00B865F6">
        <w:t xml:space="preserve"> </w:t>
      </w:r>
      <w:r w:rsidRPr="005B196E">
        <w:t>start</w:t>
      </w:r>
      <w:r w:rsidR="00B865F6">
        <w:t xml:space="preserve"> </w:t>
      </w:r>
      <w:r w:rsidRPr="005B196E">
        <w:t>and</w:t>
      </w:r>
      <w:r w:rsidR="00B865F6">
        <w:t xml:space="preserve"> </w:t>
      </w:r>
      <w:r w:rsidRPr="005B196E">
        <w:t>end</w:t>
      </w:r>
      <w:r w:rsidR="00B865F6">
        <w:t xml:space="preserve"> </w:t>
      </w:r>
      <w:r w:rsidRPr="005B196E">
        <w:t>dates;</w:t>
      </w:r>
      <w:r w:rsidR="00B865F6">
        <w:t xml:space="preserve"> </w:t>
      </w:r>
      <w:r w:rsidRPr="005B196E">
        <w:t>and</w:t>
      </w:r>
    </w:p>
    <w:p w14:paraId="2A8C8AD8" w14:textId="408ACEB1" w:rsidR="003D4927" w:rsidRDefault="004171A0" w:rsidP="004F5805">
      <w:pPr>
        <w:pStyle w:val="ATTANNLV4-ASDEFCON"/>
      </w:pPr>
      <w:r w:rsidRPr="005B196E">
        <w:t>statistical</w:t>
      </w:r>
      <w:r w:rsidR="00B865F6">
        <w:t xml:space="preserve"> </w:t>
      </w:r>
      <w:r w:rsidRPr="005B196E">
        <w:t>data</w:t>
      </w:r>
      <w:r w:rsidR="00B865F6">
        <w:t xml:space="preserve"> </w:t>
      </w:r>
      <w:r w:rsidRPr="005B196E">
        <w:t>including</w:t>
      </w:r>
      <w:r w:rsidR="00B865F6">
        <w:t xml:space="preserve"> </w:t>
      </w:r>
      <w:r w:rsidRPr="005B196E">
        <w:t>the</w:t>
      </w:r>
      <w:r w:rsidR="00B865F6">
        <w:t xml:space="preserve"> </w:t>
      </w:r>
      <w:r w:rsidRPr="005B196E">
        <w:t>quantity</w:t>
      </w:r>
      <w:r w:rsidR="00B865F6">
        <w:t xml:space="preserve"> </w:t>
      </w:r>
      <w:r w:rsidRPr="005B196E">
        <w:t>and</w:t>
      </w:r>
      <w:r w:rsidR="00B865F6">
        <w:t xml:space="preserve"> </w:t>
      </w:r>
      <w:r w:rsidRPr="005B196E">
        <w:t>value</w:t>
      </w:r>
      <w:r w:rsidR="00B865F6">
        <w:t xml:space="preserve"> </w:t>
      </w:r>
      <w:r w:rsidRPr="005B196E">
        <w:t>of</w:t>
      </w:r>
      <w:r w:rsidR="00B865F6">
        <w:t xml:space="preserve"> </w:t>
      </w:r>
      <w:r w:rsidRPr="005B196E">
        <w:t>all</w:t>
      </w:r>
      <w:r w:rsidR="00B865F6">
        <w:t xml:space="preserve"> </w:t>
      </w:r>
      <w:r w:rsidRPr="005B196E">
        <w:t>discrepancies,</w:t>
      </w:r>
      <w:r w:rsidR="00B865F6">
        <w:t xml:space="preserve"> </w:t>
      </w:r>
      <w:r w:rsidRPr="005B196E">
        <w:t>shelf</w:t>
      </w:r>
      <w:r w:rsidR="00B865F6">
        <w:t xml:space="preserve"> </w:t>
      </w:r>
      <w:r w:rsidRPr="005B196E">
        <w:t>stock</w:t>
      </w:r>
      <w:r w:rsidR="00B865F6">
        <w:t xml:space="preserve"> </w:t>
      </w:r>
      <w:r w:rsidRPr="005B196E">
        <w:t>held,</w:t>
      </w:r>
      <w:r w:rsidR="00B865F6">
        <w:t xml:space="preserve"> </w:t>
      </w:r>
      <w:r w:rsidRPr="005B196E">
        <w:t>shelf</w:t>
      </w:r>
      <w:r w:rsidR="00B865F6">
        <w:t xml:space="preserve"> </w:t>
      </w:r>
      <w:r w:rsidRPr="005B196E">
        <w:t>stock</w:t>
      </w:r>
      <w:r w:rsidR="00B865F6">
        <w:t xml:space="preserve"> </w:t>
      </w:r>
      <w:r w:rsidRPr="005B196E">
        <w:t>stocktaked,</w:t>
      </w:r>
      <w:r w:rsidR="00B865F6">
        <w:t xml:space="preserve"> </w:t>
      </w:r>
      <w:r w:rsidRPr="005B196E">
        <w:t>surpluses</w:t>
      </w:r>
      <w:r w:rsidR="00B865F6">
        <w:t xml:space="preserve"> </w:t>
      </w:r>
      <w:r w:rsidRPr="005B196E">
        <w:t>and</w:t>
      </w:r>
      <w:r w:rsidR="00B865F6">
        <w:t xml:space="preserve"> </w:t>
      </w:r>
      <w:r w:rsidRPr="005B196E">
        <w:t>deficiencies.</w:t>
      </w:r>
    </w:p>
    <w:p w14:paraId="4CEFB60E" w14:textId="2816C73F" w:rsidR="003D4927" w:rsidRDefault="004171A0" w:rsidP="004F5805">
      <w:pPr>
        <w:pStyle w:val="ATTANNLV2-ASDEFCON"/>
      </w:pPr>
      <w:r w:rsidRPr="005B196E">
        <w:t>The</w:t>
      </w:r>
      <w:r w:rsidR="00B865F6">
        <w:t xml:space="preserve"> </w:t>
      </w:r>
      <w:r w:rsidRPr="005B196E">
        <w:t>Contractor</w:t>
      </w:r>
      <w:r w:rsidR="00B865F6">
        <w:t xml:space="preserve"> </w:t>
      </w:r>
      <w:r w:rsidRPr="005B196E">
        <w:t>shall</w:t>
      </w:r>
      <w:r w:rsidR="00B865F6">
        <w:t xml:space="preserve"> </w:t>
      </w:r>
      <w:r w:rsidRPr="005B196E">
        <w:t>promptly</w:t>
      </w:r>
      <w:r w:rsidR="00B865F6">
        <w:t xml:space="preserve"> </w:t>
      </w:r>
      <w:r w:rsidRPr="005B196E">
        <w:t>conduct</w:t>
      </w:r>
      <w:r w:rsidR="00B865F6">
        <w:t xml:space="preserve"> </w:t>
      </w:r>
      <w:r w:rsidRPr="005B196E">
        <w:t>investigations</w:t>
      </w:r>
      <w:r w:rsidR="00B865F6">
        <w:t xml:space="preserve"> </w:t>
      </w:r>
      <w:r w:rsidRPr="005B196E">
        <w:t>into</w:t>
      </w:r>
      <w:r w:rsidR="00B865F6">
        <w:t xml:space="preserve"> </w:t>
      </w:r>
      <w:r w:rsidRPr="005B196E">
        <w:t>every</w:t>
      </w:r>
      <w:r w:rsidR="00B865F6">
        <w:t xml:space="preserve"> </w:t>
      </w:r>
      <w:r w:rsidRPr="005B196E">
        <w:t>discrepancy</w:t>
      </w:r>
      <w:r w:rsidR="00B865F6">
        <w:t xml:space="preserve"> </w:t>
      </w:r>
      <w:r w:rsidRPr="005B196E">
        <w:t>arising</w:t>
      </w:r>
      <w:r w:rsidR="00B865F6">
        <w:t xml:space="preserve"> </w:t>
      </w:r>
      <w:r w:rsidRPr="005B196E">
        <w:t>from</w:t>
      </w:r>
      <w:r w:rsidR="00B865F6">
        <w:t xml:space="preserve"> </w:t>
      </w:r>
      <w:r w:rsidRPr="005B196E">
        <w:t>stocktakes</w:t>
      </w:r>
      <w:r w:rsidR="00B865F6">
        <w:t xml:space="preserve"> </w:t>
      </w:r>
      <w:r w:rsidRPr="005B196E">
        <w:t>of</w:t>
      </w:r>
      <w:r w:rsidR="00B865F6">
        <w:t xml:space="preserve"> </w:t>
      </w:r>
      <w:r w:rsidR="00025442" w:rsidRPr="005B196E">
        <w:t>CMCA</w:t>
      </w:r>
      <w:r w:rsidRPr="005B196E">
        <w:t>.</w:t>
      </w:r>
    </w:p>
    <w:p w14:paraId="4E0D71AD" w14:textId="014D9D50" w:rsidR="003D4927" w:rsidRDefault="004171A0" w:rsidP="004F5805">
      <w:pPr>
        <w:pStyle w:val="ATTANNLV2-ASDEFCON"/>
      </w:pPr>
      <w:r w:rsidRPr="005B196E">
        <w:t>The</w:t>
      </w:r>
      <w:r w:rsidR="00B865F6">
        <w:t xml:space="preserve"> </w:t>
      </w:r>
      <w:r w:rsidRPr="005B196E">
        <w:t>Contractor</w:t>
      </w:r>
      <w:r w:rsidR="00B865F6">
        <w:t xml:space="preserve"> </w:t>
      </w:r>
      <w:r w:rsidRPr="005B196E">
        <w:t>shall</w:t>
      </w:r>
      <w:r w:rsidR="00B865F6">
        <w:t xml:space="preserve"> </w:t>
      </w:r>
      <w:r w:rsidRPr="005B196E">
        <w:t>immediately</w:t>
      </w:r>
      <w:r w:rsidR="00B865F6">
        <w:t xml:space="preserve"> </w:t>
      </w:r>
      <w:r w:rsidRPr="005B196E">
        <w:t>notify</w:t>
      </w:r>
      <w:r w:rsidR="00B865F6">
        <w:t xml:space="preserve"> </w:t>
      </w:r>
      <w:r w:rsidRPr="005B196E">
        <w:t>the</w:t>
      </w:r>
      <w:r w:rsidR="00B865F6">
        <w:t xml:space="preserve"> </w:t>
      </w:r>
      <w:r w:rsidRPr="005B196E">
        <w:t>Commonwealth</w:t>
      </w:r>
      <w:r w:rsidR="00B865F6">
        <w:t xml:space="preserve"> </w:t>
      </w:r>
      <w:r w:rsidRPr="005B196E">
        <w:t>Representative</w:t>
      </w:r>
      <w:r w:rsidR="00B865F6">
        <w:t xml:space="preserve"> </w:t>
      </w:r>
      <w:r w:rsidRPr="005B196E">
        <w:t>of</w:t>
      </w:r>
      <w:r w:rsidR="00B865F6">
        <w:t xml:space="preserve"> </w:t>
      </w:r>
      <w:r w:rsidRPr="005B196E">
        <w:t>any</w:t>
      </w:r>
      <w:r w:rsidR="00B865F6">
        <w:t xml:space="preserve"> </w:t>
      </w:r>
      <w:r w:rsidRPr="005B196E">
        <w:t>deficiencies</w:t>
      </w:r>
      <w:r w:rsidR="00B865F6">
        <w:t xml:space="preserve"> </w:t>
      </w:r>
      <w:r w:rsidRPr="005B196E">
        <w:t>that</w:t>
      </w:r>
      <w:r w:rsidR="00B865F6">
        <w:t xml:space="preserve"> </w:t>
      </w:r>
      <w:r w:rsidRPr="005B196E">
        <w:t>are</w:t>
      </w:r>
      <w:r w:rsidR="00B865F6">
        <w:t xml:space="preserve"> </w:t>
      </w:r>
      <w:r w:rsidRPr="005B196E">
        <w:t>discovered</w:t>
      </w:r>
      <w:r w:rsidR="00B865F6">
        <w:t xml:space="preserve"> </w:t>
      </w:r>
      <w:r w:rsidRPr="005B196E">
        <w:t>through</w:t>
      </w:r>
      <w:r w:rsidR="00B865F6">
        <w:t xml:space="preserve"> </w:t>
      </w:r>
      <w:r w:rsidRPr="005B196E">
        <w:t>a</w:t>
      </w:r>
      <w:r w:rsidR="00B865F6">
        <w:t xml:space="preserve"> </w:t>
      </w:r>
      <w:r w:rsidRPr="005B196E">
        <w:t>stocktake</w:t>
      </w:r>
      <w:r w:rsidR="00B865F6">
        <w:t xml:space="preserve"> </w:t>
      </w:r>
      <w:r w:rsidRPr="005B196E">
        <w:t>of</w:t>
      </w:r>
      <w:r w:rsidR="00B865F6">
        <w:t xml:space="preserve"> </w:t>
      </w:r>
      <w:r w:rsidR="00025442" w:rsidRPr="005B196E">
        <w:t>CMCA</w:t>
      </w:r>
      <w:r w:rsidRPr="005B196E">
        <w:t>.</w:t>
      </w:r>
    </w:p>
    <w:p w14:paraId="6ED08089" w14:textId="77777777" w:rsidR="00A307B0" w:rsidRDefault="00A307B0" w:rsidP="006D364D">
      <w:pPr>
        <w:pStyle w:val="ASDEFCONNormal"/>
      </w:pPr>
    </w:p>
    <w:p w14:paraId="4FDFF6E3" w14:textId="77777777" w:rsidR="00685632" w:rsidRDefault="00685632" w:rsidP="004F5805">
      <w:pPr>
        <w:pStyle w:val="ASDEFCONNormal"/>
        <w:sectPr w:rsidR="00685632" w:rsidSect="009D74FB">
          <w:headerReference w:type="default" r:id="rId8"/>
          <w:footerReference w:type="even" r:id="rId9"/>
          <w:footerReference w:type="default" r:id="rId10"/>
          <w:pgSz w:w="11906" w:h="16838"/>
          <w:pgMar w:top="1304" w:right="1418" w:bottom="680" w:left="1418" w:header="567" w:footer="567" w:gutter="0"/>
          <w:pgNumType w:start="1"/>
          <w:cols w:space="720"/>
        </w:sectPr>
      </w:pPr>
    </w:p>
    <w:p w14:paraId="5E0F4AB0" w14:textId="3ADEB3AA" w:rsidR="005827DC" w:rsidRDefault="005827DC" w:rsidP="006D364D">
      <w:pPr>
        <w:pStyle w:val="ASDEFCONTitle"/>
      </w:pPr>
      <w:r>
        <w:t>Payment</w:t>
      </w:r>
      <w:r w:rsidR="00B865F6">
        <w:t xml:space="preserve"> </w:t>
      </w:r>
      <w:r>
        <w:t>(Core)</w:t>
      </w:r>
    </w:p>
    <w:p w14:paraId="0BB1352E" w14:textId="6107282A" w:rsidR="008B3D5F" w:rsidRPr="005B196E" w:rsidRDefault="008B3D5F" w:rsidP="006E0BD1">
      <w:pPr>
        <w:pStyle w:val="ATTANNLV1-ASDEFCON"/>
        <w:numPr>
          <w:ilvl w:val="0"/>
          <w:numId w:val="44"/>
        </w:numPr>
      </w:pPr>
      <w:r w:rsidRPr="005B196E">
        <w:t>BASIS</w:t>
      </w:r>
      <w:r w:rsidR="00B865F6">
        <w:t xml:space="preserve"> </w:t>
      </w:r>
      <w:r w:rsidRPr="005B196E">
        <w:t>OF</w:t>
      </w:r>
      <w:r w:rsidR="00B865F6">
        <w:t xml:space="preserve"> </w:t>
      </w:r>
      <w:r w:rsidRPr="005B196E">
        <w:t>PAYMENT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0569733B" w14:textId="77777777" w:rsidTr="00DB366D">
        <w:tc>
          <w:tcPr>
            <w:tcW w:w="9286" w:type="dxa"/>
            <w:shd w:val="clear" w:color="auto" w:fill="auto"/>
          </w:tcPr>
          <w:p w14:paraId="7EB92DC7" w14:textId="53DA472D" w:rsidR="003D4927" w:rsidRDefault="00DB366D" w:rsidP="006D364D">
            <w:pPr>
              <w:pStyle w:val="ASDEFCONOption"/>
            </w:pPr>
            <w:r>
              <w:t>Option</w:t>
            </w:r>
            <w:r w:rsidR="00B865F6">
              <w:t xml:space="preserve"> </w:t>
            </w:r>
            <w:r>
              <w:t>A:</w:t>
            </w:r>
            <w:r w:rsidR="00B865F6">
              <w:t xml:space="preserve">  </w:t>
            </w:r>
            <w:r>
              <w:t>For</w:t>
            </w:r>
            <w:r w:rsidR="00B865F6">
              <w:t xml:space="preserve"> </w:t>
            </w:r>
            <w:r>
              <w:t>when</w:t>
            </w:r>
            <w:r w:rsidR="00B865F6">
              <w:t xml:space="preserve"> </w:t>
            </w:r>
            <w:r>
              <w:t>the</w:t>
            </w:r>
            <w:r w:rsidR="00B865F6">
              <w:t xml:space="preserve"> </w:t>
            </w:r>
            <w:r>
              <w:t>Contractor</w:t>
            </w:r>
            <w:r w:rsidR="00B865F6">
              <w:t xml:space="preserve"> </w:t>
            </w:r>
            <w:r>
              <w:t>will</w:t>
            </w:r>
            <w:r w:rsidR="00B865F6">
              <w:t xml:space="preserve"> </w:t>
            </w:r>
            <w:r>
              <w:t>be</w:t>
            </w:r>
            <w:r w:rsidR="00B865F6">
              <w:t xml:space="preserve"> </w:t>
            </w:r>
            <w:r>
              <w:t>paid</w:t>
            </w:r>
            <w:r w:rsidR="00B865F6">
              <w:t xml:space="preserve"> </w:t>
            </w:r>
            <w:r>
              <w:t>at</w:t>
            </w:r>
            <w:r w:rsidR="00B865F6">
              <w:t xml:space="preserve"> </w:t>
            </w:r>
            <w:r>
              <w:t>the</w:t>
            </w:r>
            <w:r w:rsidR="00B865F6">
              <w:t xml:space="preserve"> </w:t>
            </w:r>
            <w:r>
              <w:t>conclusion</w:t>
            </w:r>
            <w:r w:rsidR="00B865F6">
              <w:t xml:space="preserve"> </w:t>
            </w:r>
            <w:r>
              <w:t>of</w:t>
            </w:r>
            <w:r w:rsidR="00B865F6">
              <w:t xml:space="preserve"> </w:t>
            </w:r>
            <w:r>
              <w:t>the</w:t>
            </w:r>
            <w:r w:rsidR="00B865F6">
              <w:t xml:space="preserve"> </w:t>
            </w:r>
            <w:r>
              <w:t>task.</w:t>
            </w:r>
          </w:p>
          <w:p w14:paraId="691C800D" w14:textId="77ECCBCC" w:rsidR="00DB366D" w:rsidRDefault="00DB366D" w:rsidP="00DB366D">
            <w:pPr>
              <w:pStyle w:val="ATTANNLV2-ASDEFCON"/>
            </w:pPr>
            <w:r w:rsidRPr="005B196E">
              <w:t>Subject</w:t>
            </w:r>
            <w:r w:rsidR="00B865F6">
              <w:t xml:space="preserve"> </w:t>
            </w:r>
            <w:r w:rsidRPr="005B196E">
              <w:t>to</w:t>
            </w:r>
            <w:r w:rsidR="00B865F6">
              <w:t xml:space="preserve"> </w:t>
            </w:r>
            <w:r w:rsidRPr="005B196E">
              <w:t>clause</w:t>
            </w:r>
            <w:r w:rsidR="00B865F6">
              <w:t xml:space="preserve"> </w:t>
            </w:r>
            <w:r w:rsidR="00AB11F1">
              <w:t>5</w:t>
            </w:r>
            <w:r w:rsidR="00B865F6">
              <w:t xml:space="preserve"> </w:t>
            </w:r>
            <w:r w:rsidRPr="005B196E">
              <w:t>of</w:t>
            </w:r>
            <w:r w:rsidR="00B865F6">
              <w:t xml:space="preserve"> </w:t>
            </w:r>
            <w:r w:rsidRPr="005B196E">
              <w:t>the</w:t>
            </w:r>
            <w:r w:rsidR="00B865F6">
              <w:t xml:space="preserve"> </w:t>
            </w:r>
            <w:r>
              <w:t>COC</w:t>
            </w:r>
            <w:r w:rsidRPr="005B196E">
              <w:t>,</w:t>
            </w:r>
            <w:r w:rsidR="00B865F6">
              <w:t xml:space="preserve"> </w:t>
            </w:r>
            <w:r w:rsidRPr="005B196E">
              <w:t>the</w:t>
            </w:r>
            <w:r w:rsidR="00B865F6">
              <w:t xml:space="preserve"> </w:t>
            </w:r>
            <w:r w:rsidRPr="005B196E">
              <w:t>Contract</w:t>
            </w:r>
            <w:r w:rsidR="00B865F6">
              <w:t xml:space="preserve"> </w:t>
            </w:r>
            <w:r w:rsidRPr="005B196E">
              <w:t>Price</w:t>
            </w:r>
            <w:r w:rsidR="00B865F6">
              <w:t xml:space="preserve"> </w:t>
            </w:r>
            <w:r w:rsidRPr="005B196E">
              <w:t>is</w:t>
            </w:r>
            <w:r w:rsidR="00B865F6">
              <w:t xml:space="preserve"> </w:t>
            </w:r>
            <w:r w:rsidRPr="002A03A6">
              <w:fldChar w:fldCharType="begin">
                <w:ffData>
                  <w:name w:val="Text12"/>
                  <w:enabled/>
                  <w:calcOnExit w:val="0"/>
                  <w:textInput>
                    <w:default w:val="(INSERT DOLLAR AMOUNT PRIOR TO CONTRACT SIGNATURE)"/>
                  </w:textInput>
                </w:ffData>
              </w:fldChar>
            </w:r>
            <w:bookmarkStart w:id="14" w:name="Text12"/>
            <w:r w:rsidRPr="002A03A6">
              <w:instrText xml:space="preserve"> FORMTEXT </w:instrText>
            </w:r>
            <w:r w:rsidRPr="002A03A6">
              <w:fldChar w:fldCharType="separate"/>
            </w:r>
            <w:r w:rsidR="001728D2">
              <w:rPr>
                <w:noProof/>
              </w:rPr>
              <w:t>(INSERT</w:t>
            </w:r>
            <w:r w:rsidR="00B865F6">
              <w:rPr>
                <w:noProof/>
              </w:rPr>
              <w:t xml:space="preserve"> </w:t>
            </w:r>
            <w:r w:rsidR="001728D2">
              <w:rPr>
                <w:noProof/>
              </w:rPr>
              <w:t>DOLLAR</w:t>
            </w:r>
            <w:r w:rsidR="00B865F6">
              <w:rPr>
                <w:noProof/>
              </w:rPr>
              <w:t xml:space="preserve"> </w:t>
            </w:r>
            <w:r w:rsidR="001728D2">
              <w:rPr>
                <w:noProof/>
              </w:rPr>
              <w:t>AMOUNT</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bookmarkEnd w:id="14"/>
            <w:r w:rsidRPr="005B196E">
              <w:t>,</w:t>
            </w:r>
            <w:r w:rsidR="00B865F6">
              <w:t xml:space="preserve"> </w:t>
            </w:r>
            <w:r w:rsidRPr="005B196E">
              <w:t>and</w:t>
            </w:r>
            <w:r w:rsidR="00B865F6">
              <w:t xml:space="preserve"> </w:t>
            </w:r>
            <w:r w:rsidRPr="005B196E">
              <w:t>is</w:t>
            </w:r>
            <w:r w:rsidR="00B865F6">
              <w:t xml:space="preserve"> </w:t>
            </w:r>
            <w:r w:rsidRPr="005B196E">
              <w:t>payable</w:t>
            </w:r>
            <w:r w:rsidR="00B865F6">
              <w:t xml:space="preserve"> </w:t>
            </w:r>
            <w:r w:rsidRPr="005B196E">
              <w:t>upon</w:t>
            </w:r>
            <w:r w:rsidR="00B865F6">
              <w:t xml:space="preserve"> </w:t>
            </w:r>
            <w:r w:rsidRPr="005B196E">
              <w:t>delivery</w:t>
            </w:r>
            <w:r w:rsidR="00B865F6">
              <w:t xml:space="preserve"> </w:t>
            </w:r>
            <w:r w:rsidRPr="005B196E">
              <w:t>of</w:t>
            </w:r>
            <w:r w:rsidR="00B865F6">
              <w:t xml:space="preserve"> </w:t>
            </w:r>
            <w:r w:rsidRPr="005B196E">
              <w:t>the</w:t>
            </w:r>
            <w:r w:rsidR="00B865F6">
              <w:t xml:space="preserve"> </w:t>
            </w:r>
            <w:r w:rsidRPr="005B196E">
              <w:t>final</w:t>
            </w:r>
            <w:r w:rsidR="00B865F6">
              <w:t xml:space="preserve"> </w:t>
            </w:r>
            <w:r>
              <w:t>deliverable</w:t>
            </w:r>
            <w:r w:rsidR="00B865F6">
              <w:t xml:space="preserve"> </w:t>
            </w:r>
            <w:r>
              <w:t>and</w:t>
            </w:r>
            <w:r w:rsidR="00B865F6">
              <w:t xml:space="preserve"> </w:t>
            </w:r>
            <w:r>
              <w:t>completion</w:t>
            </w:r>
            <w:r w:rsidR="00B865F6">
              <w:t xml:space="preserve"> </w:t>
            </w:r>
            <w:r>
              <w:t>of</w:t>
            </w:r>
            <w:r w:rsidR="00B865F6">
              <w:t xml:space="preserve"> </w:t>
            </w:r>
            <w:r>
              <w:t>the</w:t>
            </w:r>
            <w:r w:rsidR="00B865F6">
              <w:t xml:space="preserve"> </w:t>
            </w:r>
            <w:r w:rsidRPr="005B196E">
              <w:t>Service</w:t>
            </w:r>
            <w:r>
              <w:t>s</w:t>
            </w:r>
            <w:r w:rsidRPr="005B196E">
              <w:t>.</w:t>
            </w:r>
            <w:r w:rsidR="00B865F6">
              <w:t xml:space="preserve"> </w:t>
            </w:r>
            <w:bookmarkStart w:id="15" w:name="OLE_LINK5"/>
            <w:bookmarkStart w:id="16" w:name="OLE_LINK6"/>
            <w:r w:rsidR="00B865F6">
              <w:t xml:space="preserve"> </w:t>
            </w:r>
            <w:r w:rsidRPr="005B196E">
              <w:t>The</w:t>
            </w:r>
            <w:r w:rsidR="00B865F6">
              <w:t xml:space="preserve"> </w:t>
            </w:r>
            <w:r w:rsidRPr="005B196E">
              <w:t>Contractor</w:t>
            </w:r>
            <w:r w:rsidR="00B865F6">
              <w:t xml:space="preserve"> </w:t>
            </w:r>
            <w:r w:rsidRPr="005B196E">
              <w:t>may</w:t>
            </w:r>
            <w:r w:rsidR="00B865F6">
              <w:t xml:space="preserve"> </w:t>
            </w:r>
            <w:r w:rsidRPr="005B196E">
              <w:t>submit</w:t>
            </w:r>
            <w:r w:rsidR="00B865F6">
              <w:t xml:space="preserve"> </w:t>
            </w:r>
            <w:r w:rsidRPr="005B196E">
              <w:t>a</w:t>
            </w:r>
            <w:r w:rsidR="00B865F6">
              <w:t xml:space="preserve"> </w:t>
            </w:r>
            <w:r w:rsidRPr="005B196E">
              <w:t>claim</w:t>
            </w:r>
            <w:r w:rsidR="00B865F6">
              <w:t xml:space="preserve"> </w:t>
            </w:r>
            <w:r w:rsidRPr="005B196E">
              <w:t>for</w:t>
            </w:r>
            <w:r w:rsidR="00B865F6">
              <w:t xml:space="preserve"> </w:t>
            </w:r>
            <w:r w:rsidRPr="005B196E">
              <w:t>payment</w:t>
            </w:r>
            <w:r w:rsidR="00B865F6">
              <w:t xml:space="preserve"> </w:t>
            </w:r>
            <w:r w:rsidRPr="005B196E">
              <w:t>of</w:t>
            </w:r>
            <w:r w:rsidR="00B865F6">
              <w:t xml:space="preserve"> </w:t>
            </w:r>
            <w:r w:rsidRPr="005B196E">
              <w:t>the</w:t>
            </w:r>
            <w:r w:rsidR="00B865F6">
              <w:t xml:space="preserve"> </w:t>
            </w:r>
            <w:r w:rsidRPr="005B196E">
              <w:t>Contract</w:t>
            </w:r>
            <w:r w:rsidR="00B865F6">
              <w:t xml:space="preserve"> </w:t>
            </w:r>
            <w:r w:rsidRPr="005B196E">
              <w:t>Price</w:t>
            </w:r>
            <w:r w:rsidR="00B865F6">
              <w:t xml:space="preserve"> </w:t>
            </w:r>
            <w:r w:rsidRPr="005B196E">
              <w:t>upon</w:t>
            </w:r>
            <w:r w:rsidR="00B865F6">
              <w:t xml:space="preserve"> </w:t>
            </w:r>
            <w:r w:rsidRPr="005B196E">
              <w:t>delivery</w:t>
            </w:r>
            <w:r w:rsidR="00B865F6">
              <w:t xml:space="preserve"> </w:t>
            </w:r>
            <w:r w:rsidRPr="005B196E">
              <w:t>of</w:t>
            </w:r>
            <w:r w:rsidR="00B865F6">
              <w:t xml:space="preserve"> </w:t>
            </w:r>
            <w:r w:rsidRPr="005B196E">
              <w:t>the</w:t>
            </w:r>
            <w:r w:rsidR="00B865F6">
              <w:t xml:space="preserve"> </w:t>
            </w:r>
            <w:r w:rsidRPr="005B196E">
              <w:t>final</w:t>
            </w:r>
            <w:r w:rsidR="00B865F6">
              <w:t xml:space="preserve"> </w:t>
            </w:r>
            <w:r>
              <w:t>deliverable</w:t>
            </w:r>
            <w:r w:rsidR="00B865F6">
              <w:t xml:space="preserve"> </w:t>
            </w:r>
            <w:r>
              <w:t>and</w:t>
            </w:r>
            <w:r w:rsidR="00B865F6">
              <w:t xml:space="preserve"> </w:t>
            </w:r>
            <w:r>
              <w:t>completion</w:t>
            </w:r>
            <w:r w:rsidR="00B865F6">
              <w:t xml:space="preserve"> </w:t>
            </w:r>
            <w:r>
              <w:t>of</w:t>
            </w:r>
            <w:r w:rsidR="00B865F6">
              <w:t xml:space="preserve"> </w:t>
            </w:r>
            <w:r>
              <w:t>the</w:t>
            </w:r>
            <w:r w:rsidR="00B865F6">
              <w:t xml:space="preserve"> </w:t>
            </w:r>
            <w:r w:rsidRPr="005B196E">
              <w:t>Service</w:t>
            </w:r>
            <w:r>
              <w:t>s</w:t>
            </w:r>
            <w:r w:rsidRPr="005B196E">
              <w:t>.</w:t>
            </w:r>
            <w:bookmarkEnd w:id="15"/>
            <w:bookmarkEnd w:id="16"/>
          </w:p>
        </w:tc>
      </w:tr>
    </w:tbl>
    <w:p w14:paraId="39763F41" w14:textId="77777777" w:rsidR="00E25114" w:rsidRPr="009D74FB" w:rsidRDefault="00E25114"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366D" w14:paraId="572C9AAA" w14:textId="77777777" w:rsidTr="00DB366D">
        <w:tc>
          <w:tcPr>
            <w:tcW w:w="9286" w:type="dxa"/>
            <w:shd w:val="clear" w:color="auto" w:fill="auto"/>
          </w:tcPr>
          <w:p w14:paraId="497E66E6" w14:textId="4EDB523B" w:rsidR="003D4927" w:rsidRDefault="00DB366D" w:rsidP="006D364D">
            <w:pPr>
              <w:pStyle w:val="ASDEFCONOption"/>
              <w:rPr>
                <w:rFonts w:eastAsia="Calibri"/>
              </w:rPr>
            </w:pPr>
            <w:r>
              <w:rPr>
                <w:rFonts w:eastAsia="Calibri"/>
              </w:rPr>
              <w:t>Option</w:t>
            </w:r>
            <w:r w:rsidR="00B865F6">
              <w:rPr>
                <w:rFonts w:eastAsia="Calibri"/>
              </w:rPr>
              <w:t xml:space="preserve"> </w:t>
            </w:r>
            <w:r>
              <w:rPr>
                <w:rFonts w:eastAsia="Calibri"/>
              </w:rPr>
              <w:t>B:</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the</w:t>
            </w:r>
            <w:r w:rsidR="00B865F6">
              <w:rPr>
                <w:rFonts w:eastAsia="Calibri"/>
              </w:rPr>
              <w:t xml:space="preserve"> </w:t>
            </w:r>
            <w:r>
              <w:rPr>
                <w:rFonts w:eastAsia="Calibri"/>
              </w:rPr>
              <w:t>Contractor</w:t>
            </w:r>
            <w:r w:rsidR="00B865F6">
              <w:rPr>
                <w:rFonts w:eastAsia="Calibri"/>
              </w:rPr>
              <w:t xml:space="preserve"> </w:t>
            </w:r>
            <w:r>
              <w:rPr>
                <w:rFonts w:eastAsia="Calibri"/>
              </w:rPr>
              <w:t>will</w:t>
            </w:r>
            <w:r w:rsidR="00B865F6">
              <w:rPr>
                <w:rFonts w:eastAsia="Calibri"/>
              </w:rPr>
              <w:t xml:space="preserve"> </w:t>
            </w:r>
            <w:r>
              <w:rPr>
                <w:rFonts w:eastAsia="Calibri"/>
              </w:rPr>
              <w:t>be</w:t>
            </w:r>
            <w:r w:rsidR="00B865F6">
              <w:rPr>
                <w:rFonts w:eastAsia="Calibri"/>
              </w:rPr>
              <w:t xml:space="preserve"> </w:t>
            </w:r>
            <w:r>
              <w:rPr>
                <w:rFonts w:eastAsia="Calibri"/>
              </w:rPr>
              <w:t>paid</w:t>
            </w:r>
            <w:r w:rsidR="00B865F6">
              <w:rPr>
                <w:rFonts w:eastAsia="Calibri"/>
              </w:rPr>
              <w:t xml:space="preserve"> </w:t>
            </w:r>
            <w:r>
              <w:rPr>
                <w:rFonts w:eastAsia="Calibri"/>
              </w:rPr>
              <w:t>on</w:t>
            </w:r>
            <w:r w:rsidR="00B865F6">
              <w:rPr>
                <w:rFonts w:eastAsia="Calibri"/>
              </w:rPr>
              <w:t xml:space="preserve"> </w:t>
            </w:r>
            <w:r>
              <w:rPr>
                <w:rFonts w:eastAsia="Calibri"/>
              </w:rPr>
              <w:t>completion</w:t>
            </w:r>
            <w:r w:rsidR="00B865F6">
              <w:rPr>
                <w:rFonts w:eastAsia="Calibri"/>
              </w:rPr>
              <w:t xml:space="preserve"> </w:t>
            </w:r>
            <w:r>
              <w:rPr>
                <w:rFonts w:eastAsia="Calibri"/>
              </w:rPr>
              <w:t>of</w:t>
            </w:r>
            <w:r w:rsidR="00B865F6">
              <w:rPr>
                <w:rFonts w:eastAsia="Calibri"/>
              </w:rPr>
              <w:t xml:space="preserve"> </w:t>
            </w:r>
            <w:r>
              <w:rPr>
                <w:rFonts w:eastAsia="Calibri"/>
              </w:rPr>
              <w:t>agreed</w:t>
            </w:r>
            <w:r w:rsidR="00B865F6">
              <w:rPr>
                <w:rFonts w:eastAsia="Calibri"/>
              </w:rPr>
              <w:t xml:space="preserve"> </w:t>
            </w:r>
            <w:r>
              <w:rPr>
                <w:rFonts w:eastAsia="Calibri"/>
              </w:rPr>
              <w:t>milestones.</w:t>
            </w:r>
          </w:p>
          <w:p w14:paraId="358DE30B" w14:textId="76D8FA0F" w:rsidR="00DB366D" w:rsidRPr="00176D17" w:rsidRDefault="00DB366D" w:rsidP="006D364D">
            <w:pPr>
              <w:pStyle w:val="NoteToDrafters-ASDEFCON"/>
              <w:rPr>
                <w:rFonts w:eastAsia="Calibri"/>
              </w:rPr>
            </w:pPr>
            <w:r>
              <w:rPr>
                <w:rFonts w:eastAsia="Calibri"/>
              </w:rPr>
              <w:t>Note</w:t>
            </w:r>
            <w:r w:rsidR="00B865F6">
              <w:rPr>
                <w:rFonts w:eastAsia="Calibri"/>
              </w:rPr>
              <w:t xml:space="preserve"> </w:t>
            </w:r>
            <w:r>
              <w:rPr>
                <w:rFonts w:eastAsia="Calibri"/>
              </w:rPr>
              <w:t>to</w:t>
            </w:r>
            <w:r w:rsidR="00B865F6">
              <w:rPr>
                <w:rFonts w:eastAsia="Calibri"/>
              </w:rPr>
              <w:t xml:space="preserve"> </w:t>
            </w:r>
            <w:r>
              <w:rPr>
                <w:rFonts w:eastAsia="Calibri"/>
              </w:rPr>
              <w:t>drafters:</w:t>
            </w:r>
            <w:r w:rsidR="00B865F6">
              <w:rPr>
                <w:rFonts w:eastAsia="Calibri"/>
              </w:rPr>
              <w:t xml:space="preserve">  </w:t>
            </w:r>
            <w:r>
              <w:rPr>
                <w:rFonts w:eastAsia="Calibri"/>
              </w:rPr>
              <w:t>M</w:t>
            </w:r>
            <w:r w:rsidRPr="00176D17">
              <w:rPr>
                <w:rFonts w:eastAsia="Calibri"/>
              </w:rPr>
              <w:t>ilestone</w:t>
            </w:r>
            <w:r w:rsidR="00B865F6">
              <w:rPr>
                <w:rFonts w:eastAsia="Calibri"/>
              </w:rPr>
              <w:t xml:space="preserve"> </w:t>
            </w:r>
            <w:r w:rsidRPr="00176D17">
              <w:rPr>
                <w:rFonts w:eastAsia="Calibri"/>
              </w:rPr>
              <w:t>details</w:t>
            </w:r>
            <w:r w:rsidR="00B865F6">
              <w:rPr>
                <w:rFonts w:eastAsia="Calibri"/>
              </w:rPr>
              <w:t xml:space="preserve"> </w:t>
            </w:r>
            <w:r w:rsidRPr="00176D17">
              <w:rPr>
                <w:rFonts w:eastAsia="Calibri"/>
              </w:rPr>
              <w:t>should</w:t>
            </w:r>
            <w:r w:rsidR="00B865F6">
              <w:rPr>
                <w:rFonts w:eastAsia="Calibri"/>
              </w:rPr>
              <w:t xml:space="preserve"> </w:t>
            </w:r>
            <w:r w:rsidRPr="00176D17">
              <w:rPr>
                <w:rFonts w:eastAsia="Calibri"/>
              </w:rPr>
              <w:t>align</w:t>
            </w:r>
            <w:r w:rsidR="00B865F6">
              <w:rPr>
                <w:rFonts w:eastAsia="Calibri"/>
              </w:rPr>
              <w:t xml:space="preserve"> </w:t>
            </w:r>
            <w:r w:rsidRPr="00176D17">
              <w:rPr>
                <w:rFonts w:eastAsia="Calibri"/>
              </w:rPr>
              <w:t>with</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phases</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SOW.</w:t>
            </w:r>
          </w:p>
          <w:p w14:paraId="1F4BDAAA" w14:textId="348BB978" w:rsidR="00DB366D" w:rsidRPr="00176D17" w:rsidRDefault="00DB366D" w:rsidP="00DB366D">
            <w:pPr>
              <w:pStyle w:val="ATTANNLV2-ASDEFCON"/>
              <w:rPr>
                <w:rFonts w:eastAsia="Calibri"/>
              </w:rPr>
            </w:pPr>
            <w:r w:rsidRPr="00176D17">
              <w:rPr>
                <w:rFonts w:eastAsia="Calibri"/>
              </w:rPr>
              <w:t>Subject</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clause</w:t>
            </w:r>
            <w:r w:rsidR="00B865F6">
              <w:rPr>
                <w:rFonts w:eastAsia="Calibri"/>
              </w:rPr>
              <w:t xml:space="preserve"> </w:t>
            </w:r>
            <w:r w:rsidR="00AB11F1">
              <w:rPr>
                <w:rFonts w:eastAsia="Calibri"/>
              </w:rPr>
              <w:t>5</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Pr>
                <w:rFonts w:eastAsia="Calibri"/>
              </w:rPr>
              <w:t>COC</w:t>
            </w:r>
            <w:r w:rsidRPr="00176D17">
              <w:rPr>
                <w:rFonts w:eastAsia="Calibri"/>
              </w:rPr>
              <w: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Price</w:t>
            </w:r>
            <w:r w:rsidR="00B865F6">
              <w:rPr>
                <w:rFonts w:eastAsia="Calibri"/>
              </w:rPr>
              <w:t xml:space="preserve"> </w:t>
            </w:r>
            <w:r w:rsidRPr="00176D17">
              <w:rPr>
                <w:rFonts w:eastAsia="Calibri"/>
              </w:rPr>
              <w:t>is</w:t>
            </w:r>
            <w:r w:rsidR="00B865F6">
              <w:rPr>
                <w:rFonts w:eastAsia="Calibri"/>
              </w:rPr>
              <w:t xml:space="preserve"> </w:t>
            </w:r>
            <w:r w:rsidRPr="002A03A6">
              <w:rPr>
                <w:rFonts w:eastAsia="Calibri"/>
              </w:rPr>
              <w:fldChar w:fldCharType="begin">
                <w:ffData>
                  <w:name w:val="Text13"/>
                  <w:enabled/>
                  <w:calcOnExit w:val="0"/>
                  <w:textInput>
                    <w:default w:val="(INSERT DOLLAR AMOUNT PRIOR TO CONTRACT SIGNATURE)"/>
                  </w:textInput>
                </w:ffData>
              </w:fldChar>
            </w:r>
            <w:bookmarkStart w:id="17" w:name="Text13"/>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DOLLAR</w:t>
            </w:r>
            <w:r w:rsidR="00B865F6">
              <w:rPr>
                <w:rFonts w:eastAsia="Calibri"/>
                <w:noProof/>
              </w:rPr>
              <w:t xml:space="preserve"> </w:t>
            </w:r>
            <w:r w:rsidR="001728D2">
              <w:rPr>
                <w:rFonts w:eastAsia="Calibri"/>
                <w:noProof/>
              </w:rPr>
              <w:t>AMOUNT</w:t>
            </w:r>
            <w:r w:rsidR="00B865F6">
              <w:rPr>
                <w:rFonts w:eastAsia="Calibri"/>
                <w:noProof/>
              </w:rPr>
              <w:t xml:space="preserve"> </w:t>
            </w:r>
            <w:r w:rsidR="001728D2">
              <w:rPr>
                <w:rFonts w:eastAsia="Calibri"/>
                <w:noProof/>
              </w:rPr>
              <w:t>PRIOR</w:t>
            </w:r>
            <w:r w:rsidR="00B865F6">
              <w:rPr>
                <w:rFonts w:eastAsia="Calibri"/>
                <w:noProof/>
              </w:rPr>
              <w:t xml:space="preserve"> </w:t>
            </w:r>
            <w:r w:rsidR="001728D2">
              <w:rPr>
                <w:rFonts w:eastAsia="Calibri"/>
                <w:noProof/>
              </w:rPr>
              <w:t>TO</w:t>
            </w:r>
            <w:r w:rsidR="00B865F6">
              <w:rPr>
                <w:rFonts w:eastAsia="Calibri"/>
                <w:noProof/>
              </w:rPr>
              <w:t xml:space="preserve"> </w:t>
            </w:r>
            <w:r w:rsidR="001728D2">
              <w:rPr>
                <w:rFonts w:eastAsia="Calibri"/>
                <w:noProof/>
              </w:rPr>
              <w:t>CONTRACT</w:t>
            </w:r>
            <w:r w:rsidR="00B865F6">
              <w:rPr>
                <w:rFonts w:eastAsia="Calibri"/>
                <w:noProof/>
              </w:rPr>
              <w:t xml:space="preserve"> </w:t>
            </w:r>
            <w:r w:rsidR="001728D2">
              <w:rPr>
                <w:rFonts w:eastAsia="Calibri"/>
                <w:noProof/>
              </w:rPr>
              <w:t>SIGNATURE)</w:t>
            </w:r>
            <w:r w:rsidRPr="002A03A6">
              <w:rPr>
                <w:rFonts w:eastAsia="Calibri"/>
              </w:rPr>
              <w:fldChar w:fldCharType="end"/>
            </w:r>
            <w:bookmarkEnd w:id="17"/>
            <w:r w:rsidRPr="00176D17">
              <w:rPr>
                <w:rFonts w:eastAsia="Calibri"/>
              </w:rPr>
              <w:t>,</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is</w:t>
            </w:r>
            <w:r w:rsidR="00B865F6">
              <w:rPr>
                <w:rFonts w:eastAsia="Calibri"/>
              </w:rPr>
              <w:t xml:space="preserve"> </w:t>
            </w:r>
            <w:r w:rsidRPr="00176D17">
              <w:rPr>
                <w:rFonts w:eastAsia="Calibri"/>
              </w:rPr>
              <w:t>payable</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instalments:</w:t>
            </w:r>
          </w:p>
          <w:p w14:paraId="3C10720B" w14:textId="3C8DE649" w:rsidR="00DB366D" w:rsidRPr="005B196E" w:rsidRDefault="00DB366D" w:rsidP="00DB366D">
            <w:pPr>
              <w:pStyle w:val="ATTANNLV3-ASDEFCON"/>
            </w:pPr>
            <w:r w:rsidRPr="002A03A6">
              <w:fldChar w:fldCharType="begin">
                <w:ffData>
                  <w:name w:val="Text14"/>
                  <w:enabled/>
                  <w:calcOnExit w:val="0"/>
                  <w:textInput>
                    <w:default w:val="(INSERT DOLLAR AMOUNT PRIOR TO CONTRACT SIGNATURE)"/>
                  </w:textInput>
                </w:ffData>
              </w:fldChar>
            </w:r>
            <w:bookmarkStart w:id="18" w:name="Text14"/>
            <w:r w:rsidRPr="002A03A6">
              <w:instrText xml:space="preserve"> FORMTEXT </w:instrText>
            </w:r>
            <w:r w:rsidRPr="002A03A6">
              <w:fldChar w:fldCharType="separate"/>
            </w:r>
            <w:r w:rsidR="001728D2">
              <w:rPr>
                <w:noProof/>
              </w:rPr>
              <w:t>(INSERT</w:t>
            </w:r>
            <w:r w:rsidR="00B865F6">
              <w:rPr>
                <w:noProof/>
              </w:rPr>
              <w:t xml:space="preserve"> </w:t>
            </w:r>
            <w:r w:rsidR="001728D2">
              <w:rPr>
                <w:noProof/>
              </w:rPr>
              <w:t>DOLLAR</w:t>
            </w:r>
            <w:r w:rsidR="00B865F6">
              <w:rPr>
                <w:noProof/>
              </w:rPr>
              <w:t xml:space="preserve"> </w:t>
            </w:r>
            <w:r w:rsidR="001728D2">
              <w:rPr>
                <w:noProof/>
              </w:rPr>
              <w:t>AMOUNT</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bookmarkEnd w:id="18"/>
            <w:r w:rsidR="00B865F6">
              <w:t xml:space="preserve"> </w:t>
            </w:r>
            <w:r w:rsidRPr="005B196E">
              <w:t>upon</w:t>
            </w:r>
            <w:r w:rsidR="00B865F6">
              <w:t xml:space="preserve"> </w:t>
            </w:r>
            <w:r w:rsidRPr="005B196E">
              <w:t>completion</w:t>
            </w:r>
            <w:r w:rsidR="00B865F6">
              <w:t xml:space="preserve"> </w:t>
            </w:r>
            <w:r w:rsidRPr="005B196E">
              <w:t>of</w:t>
            </w:r>
            <w:r w:rsidR="00B865F6">
              <w:t xml:space="preserve"> </w:t>
            </w:r>
            <w:r w:rsidRPr="002A03A6">
              <w:fldChar w:fldCharType="begin">
                <w:ffData>
                  <w:name w:val="Text15"/>
                  <w:enabled/>
                  <w:calcOnExit w:val="0"/>
                  <w:textInput>
                    <w:default w:val="[INSERT MILESTONE DETAILS]"/>
                  </w:textInput>
                </w:ffData>
              </w:fldChar>
            </w:r>
            <w:bookmarkStart w:id="19" w:name="Text15"/>
            <w:r w:rsidRPr="002A03A6">
              <w:instrText xml:space="preserve"> FORMTEXT </w:instrText>
            </w:r>
            <w:r w:rsidRPr="002A03A6">
              <w:fldChar w:fldCharType="separate"/>
            </w:r>
            <w:r w:rsidR="001728D2">
              <w:rPr>
                <w:noProof/>
              </w:rPr>
              <w:t>[INSERT</w:t>
            </w:r>
            <w:r w:rsidR="00B865F6">
              <w:rPr>
                <w:noProof/>
              </w:rPr>
              <w:t xml:space="preserve"> </w:t>
            </w:r>
            <w:r w:rsidR="001728D2">
              <w:rPr>
                <w:noProof/>
              </w:rPr>
              <w:t>MILESTONE</w:t>
            </w:r>
            <w:r w:rsidR="00B865F6">
              <w:rPr>
                <w:noProof/>
              </w:rPr>
              <w:t xml:space="preserve"> </w:t>
            </w:r>
            <w:r w:rsidR="001728D2">
              <w:rPr>
                <w:noProof/>
              </w:rPr>
              <w:t>DETAILS]</w:t>
            </w:r>
            <w:r w:rsidRPr="002A03A6">
              <w:fldChar w:fldCharType="end"/>
            </w:r>
            <w:bookmarkEnd w:id="19"/>
            <w:r w:rsidRPr="005B196E">
              <w:t>;</w:t>
            </w:r>
            <w:r w:rsidR="00B865F6">
              <w:t xml:space="preserve"> </w:t>
            </w:r>
            <w:r w:rsidRPr="005B196E">
              <w:t>and</w:t>
            </w:r>
          </w:p>
          <w:p w14:paraId="5DF3D202" w14:textId="222E2346" w:rsidR="00DB366D" w:rsidRPr="005B196E" w:rsidRDefault="00DB366D" w:rsidP="00DB366D">
            <w:pPr>
              <w:pStyle w:val="ATTANNLV3-ASDEFCON"/>
            </w:pPr>
            <w:r w:rsidRPr="002A03A6">
              <w:fldChar w:fldCharType="begin">
                <w:ffData>
                  <w:name w:val=""/>
                  <w:enabled/>
                  <w:calcOnExit w:val="0"/>
                  <w:textInput>
                    <w:default w:val="(INSERT DOLLAR AMOUNT PRIOR TO CONTRACT SIGNATURE)"/>
                  </w:textInput>
                </w:ffData>
              </w:fldChar>
            </w:r>
            <w:r w:rsidRPr="002A03A6">
              <w:instrText xml:space="preserve"> FORMTEXT </w:instrText>
            </w:r>
            <w:r w:rsidRPr="002A03A6">
              <w:fldChar w:fldCharType="separate"/>
            </w:r>
            <w:r w:rsidR="001728D2">
              <w:rPr>
                <w:noProof/>
              </w:rPr>
              <w:t>(INSERT</w:t>
            </w:r>
            <w:r w:rsidR="00B865F6">
              <w:rPr>
                <w:noProof/>
              </w:rPr>
              <w:t xml:space="preserve"> </w:t>
            </w:r>
            <w:r w:rsidR="001728D2">
              <w:rPr>
                <w:noProof/>
              </w:rPr>
              <w:t>DOLLAR</w:t>
            </w:r>
            <w:r w:rsidR="00B865F6">
              <w:rPr>
                <w:noProof/>
              </w:rPr>
              <w:t xml:space="preserve"> </w:t>
            </w:r>
            <w:r w:rsidR="001728D2">
              <w:rPr>
                <w:noProof/>
              </w:rPr>
              <w:t>AMOUNT</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r w:rsidR="00B865F6">
              <w:t xml:space="preserve"> </w:t>
            </w:r>
            <w:r w:rsidRPr="005B196E">
              <w:t>upon</w:t>
            </w:r>
            <w:r w:rsidR="00B865F6">
              <w:t xml:space="preserve"> </w:t>
            </w:r>
            <w:r w:rsidRPr="005B196E">
              <w:t>completion</w:t>
            </w:r>
            <w:r w:rsidR="00B865F6">
              <w:t xml:space="preserve"> </w:t>
            </w:r>
            <w:r w:rsidRPr="005B196E">
              <w:t>of</w:t>
            </w:r>
            <w:r w:rsidR="00B865F6">
              <w:t xml:space="preserve"> </w:t>
            </w:r>
            <w:r w:rsidRPr="002A03A6">
              <w:fldChar w:fldCharType="begin">
                <w:ffData>
                  <w:name w:val="Text16"/>
                  <w:enabled/>
                  <w:calcOnExit w:val="0"/>
                  <w:textInput>
                    <w:default w:val="[INSERT MILESTONE DETAILS]"/>
                  </w:textInput>
                </w:ffData>
              </w:fldChar>
            </w:r>
            <w:bookmarkStart w:id="20" w:name="Text16"/>
            <w:r w:rsidRPr="002A03A6">
              <w:instrText xml:space="preserve"> FORMTEXT </w:instrText>
            </w:r>
            <w:r w:rsidRPr="002A03A6">
              <w:fldChar w:fldCharType="separate"/>
            </w:r>
            <w:r w:rsidR="001728D2">
              <w:rPr>
                <w:noProof/>
              </w:rPr>
              <w:t>[INSERT</w:t>
            </w:r>
            <w:r w:rsidR="00B865F6">
              <w:rPr>
                <w:noProof/>
              </w:rPr>
              <w:t xml:space="preserve"> </w:t>
            </w:r>
            <w:r w:rsidR="001728D2">
              <w:rPr>
                <w:noProof/>
              </w:rPr>
              <w:t>MILESTONE</w:t>
            </w:r>
            <w:r w:rsidR="00B865F6">
              <w:rPr>
                <w:noProof/>
              </w:rPr>
              <w:t xml:space="preserve"> </w:t>
            </w:r>
            <w:r w:rsidR="001728D2">
              <w:rPr>
                <w:noProof/>
              </w:rPr>
              <w:t>DETAILS]</w:t>
            </w:r>
            <w:r w:rsidRPr="002A03A6">
              <w:fldChar w:fldCharType="end"/>
            </w:r>
            <w:bookmarkEnd w:id="20"/>
            <w:r w:rsidRPr="005B196E">
              <w:t>.</w:t>
            </w:r>
          </w:p>
          <w:p w14:paraId="6DCC718A" w14:textId="525025B0" w:rsidR="00DB366D" w:rsidRPr="00DB366D" w:rsidRDefault="00DB366D" w:rsidP="00DB366D">
            <w:pPr>
              <w:pStyle w:val="ATTANNLV2-ASDEFCON"/>
              <w:jc w:val="left"/>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may</w:t>
            </w:r>
            <w:r w:rsidR="00B865F6">
              <w:rPr>
                <w:rFonts w:eastAsia="Calibri"/>
              </w:rPr>
              <w:t xml:space="preserve"> </w:t>
            </w:r>
            <w:r w:rsidRPr="00176D17">
              <w:rPr>
                <w:rFonts w:eastAsia="Calibri"/>
              </w:rPr>
              <w:t>submit</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claim</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each</w:t>
            </w:r>
            <w:r w:rsidR="00B865F6">
              <w:rPr>
                <w:rFonts w:eastAsia="Calibri"/>
              </w:rPr>
              <w:t xml:space="preserve"> </w:t>
            </w:r>
            <w:r w:rsidRPr="00176D17">
              <w:rPr>
                <w:rFonts w:eastAsia="Calibri"/>
              </w:rPr>
              <w:t>instalment</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completion</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relevant</w:t>
            </w:r>
            <w:r w:rsidR="00B865F6">
              <w:rPr>
                <w:rFonts w:eastAsia="Calibri"/>
              </w:rPr>
              <w:t xml:space="preserve"> </w:t>
            </w:r>
            <w:r w:rsidRPr="00176D17">
              <w:rPr>
                <w:rFonts w:eastAsia="Calibri"/>
              </w:rPr>
              <w:t>milestone.</w:t>
            </w:r>
          </w:p>
        </w:tc>
      </w:tr>
    </w:tbl>
    <w:p w14:paraId="65365C60" w14:textId="77777777" w:rsidR="00315E6E" w:rsidRPr="009D74FB" w:rsidRDefault="00315E6E" w:rsidP="006D364D">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751F0" w14:paraId="770C555B" w14:textId="77777777" w:rsidTr="009751F0">
        <w:tc>
          <w:tcPr>
            <w:tcW w:w="9286" w:type="dxa"/>
            <w:shd w:val="clear" w:color="auto" w:fill="auto"/>
          </w:tcPr>
          <w:p w14:paraId="1239011E" w14:textId="2CD10B8E" w:rsidR="003D4927" w:rsidRDefault="009751F0" w:rsidP="006D364D">
            <w:pPr>
              <w:pStyle w:val="ASDEFCONOption"/>
              <w:rPr>
                <w:rFonts w:eastAsia="Calibri"/>
              </w:rPr>
            </w:pPr>
            <w:r>
              <w:rPr>
                <w:rFonts w:eastAsia="Calibri"/>
              </w:rPr>
              <w:t>Option</w:t>
            </w:r>
            <w:r w:rsidR="00B865F6">
              <w:rPr>
                <w:rFonts w:eastAsia="Calibri"/>
              </w:rPr>
              <w:t xml:space="preserve"> </w:t>
            </w:r>
            <w:r>
              <w:rPr>
                <w:rFonts w:eastAsia="Calibri"/>
              </w:rPr>
              <w:t>C:</w:t>
            </w:r>
            <w:r w:rsidR="00B865F6">
              <w:rPr>
                <w:rFonts w:eastAsia="Calibri"/>
              </w:rPr>
              <w:t xml:space="preserve">  </w:t>
            </w:r>
            <w:r>
              <w:rPr>
                <w:rFonts w:eastAsia="Calibri"/>
              </w:rPr>
              <w:t>For</w:t>
            </w:r>
            <w:r w:rsidR="00B865F6">
              <w:rPr>
                <w:rFonts w:eastAsia="Calibri"/>
              </w:rPr>
              <w:t xml:space="preserve"> </w:t>
            </w:r>
            <w:r>
              <w:rPr>
                <w:rFonts w:eastAsia="Calibri"/>
              </w:rPr>
              <w:t>when</w:t>
            </w:r>
            <w:r w:rsidR="00B865F6">
              <w:rPr>
                <w:rFonts w:eastAsia="Calibri"/>
              </w:rPr>
              <w:t xml:space="preserve"> </w:t>
            </w:r>
            <w:r>
              <w:rPr>
                <w:rFonts w:eastAsia="Calibri"/>
              </w:rPr>
              <w:t>the</w:t>
            </w:r>
            <w:r w:rsidR="00B865F6">
              <w:rPr>
                <w:rFonts w:eastAsia="Calibri"/>
              </w:rPr>
              <w:t xml:space="preserve"> </w:t>
            </w:r>
            <w:r>
              <w:rPr>
                <w:rFonts w:eastAsia="Calibri"/>
              </w:rPr>
              <w:t>Contractor</w:t>
            </w:r>
            <w:r w:rsidR="00B865F6">
              <w:rPr>
                <w:rFonts w:eastAsia="Calibri"/>
              </w:rPr>
              <w:t xml:space="preserve"> </w:t>
            </w:r>
            <w:r>
              <w:rPr>
                <w:rFonts w:eastAsia="Calibri"/>
              </w:rPr>
              <w:t>will</w:t>
            </w:r>
            <w:r w:rsidR="00B865F6">
              <w:rPr>
                <w:rFonts w:eastAsia="Calibri"/>
              </w:rPr>
              <w:t xml:space="preserve"> </w:t>
            </w:r>
            <w:r>
              <w:rPr>
                <w:rFonts w:eastAsia="Calibri"/>
              </w:rPr>
              <w:t>be</w:t>
            </w:r>
            <w:r w:rsidR="00B865F6">
              <w:rPr>
                <w:rFonts w:eastAsia="Calibri"/>
              </w:rPr>
              <w:t xml:space="preserve"> </w:t>
            </w:r>
            <w:r>
              <w:rPr>
                <w:rFonts w:eastAsia="Calibri"/>
              </w:rPr>
              <w:t>paid</w:t>
            </w:r>
            <w:r w:rsidR="00B865F6">
              <w:rPr>
                <w:rFonts w:eastAsia="Calibri"/>
              </w:rPr>
              <w:t xml:space="preserve"> </w:t>
            </w:r>
            <w:r>
              <w:rPr>
                <w:rFonts w:eastAsia="Calibri"/>
              </w:rPr>
              <w:t>monthly</w:t>
            </w:r>
            <w:r w:rsidR="00B865F6">
              <w:rPr>
                <w:rFonts w:eastAsia="Calibri"/>
              </w:rPr>
              <w:t xml:space="preserve"> </w:t>
            </w:r>
            <w:r>
              <w:rPr>
                <w:rFonts w:eastAsia="Calibri"/>
              </w:rPr>
              <w:t>in</w:t>
            </w:r>
            <w:r w:rsidR="00B865F6">
              <w:rPr>
                <w:rFonts w:eastAsia="Calibri"/>
              </w:rPr>
              <w:t xml:space="preserve"> </w:t>
            </w:r>
            <w:r>
              <w:rPr>
                <w:rFonts w:eastAsia="Calibri"/>
              </w:rPr>
              <w:t>arrears</w:t>
            </w:r>
            <w:r w:rsidR="00B865F6">
              <w:rPr>
                <w:rFonts w:eastAsia="Calibri"/>
              </w:rPr>
              <w:t xml:space="preserve"> </w:t>
            </w:r>
            <w:r>
              <w:rPr>
                <w:rFonts w:eastAsia="Calibri"/>
              </w:rPr>
              <w:t>based</w:t>
            </w:r>
            <w:r w:rsidR="00B865F6">
              <w:rPr>
                <w:rFonts w:eastAsia="Calibri"/>
              </w:rPr>
              <w:t xml:space="preserve"> </w:t>
            </w:r>
            <w:r>
              <w:rPr>
                <w:rFonts w:eastAsia="Calibri"/>
              </w:rPr>
              <w:t>on</w:t>
            </w:r>
            <w:r w:rsidR="00B865F6">
              <w:rPr>
                <w:rFonts w:eastAsia="Calibri"/>
              </w:rPr>
              <w:t xml:space="preserve"> </w:t>
            </w:r>
            <w:r>
              <w:rPr>
                <w:rFonts w:eastAsia="Calibri"/>
              </w:rPr>
              <w:t>pre-agreed</w:t>
            </w:r>
            <w:r w:rsidR="00B865F6">
              <w:rPr>
                <w:rFonts w:eastAsia="Calibri"/>
              </w:rPr>
              <w:t xml:space="preserve"> </w:t>
            </w:r>
            <w:r>
              <w:rPr>
                <w:rFonts w:eastAsia="Calibri"/>
              </w:rPr>
              <w:t>rates</w:t>
            </w:r>
            <w:r w:rsidR="00B865F6">
              <w:rPr>
                <w:rFonts w:eastAsia="Calibri"/>
              </w:rPr>
              <w:t xml:space="preserve"> </w:t>
            </w:r>
            <w:r>
              <w:rPr>
                <w:rFonts w:eastAsia="Calibri"/>
              </w:rPr>
              <w:t>that</w:t>
            </w:r>
            <w:r w:rsidR="00B865F6">
              <w:rPr>
                <w:rFonts w:eastAsia="Calibri"/>
              </w:rPr>
              <w:t xml:space="preserve"> </w:t>
            </w:r>
            <w:r>
              <w:rPr>
                <w:rFonts w:eastAsia="Calibri"/>
              </w:rPr>
              <w:t>apply</w:t>
            </w:r>
            <w:r w:rsidR="00B865F6">
              <w:rPr>
                <w:rFonts w:eastAsia="Calibri"/>
              </w:rPr>
              <w:t xml:space="preserve"> </w:t>
            </w:r>
            <w:r>
              <w:rPr>
                <w:rFonts w:eastAsia="Calibri"/>
              </w:rPr>
              <w:t>to</w:t>
            </w:r>
            <w:r w:rsidR="00B865F6">
              <w:rPr>
                <w:rFonts w:eastAsia="Calibri"/>
              </w:rPr>
              <w:t xml:space="preserve"> </w:t>
            </w:r>
            <w:r>
              <w:rPr>
                <w:rFonts w:eastAsia="Calibri"/>
              </w:rPr>
              <w:t>defined</w:t>
            </w:r>
            <w:r w:rsidR="00B865F6">
              <w:rPr>
                <w:rFonts w:eastAsia="Calibri"/>
              </w:rPr>
              <w:t xml:space="preserve"> </w:t>
            </w:r>
            <w:r>
              <w:rPr>
                <w:rFonts w:eastAsia="Calibri"/>
              </w:rPr>
              <w:t>labour</w:t>
            </w:r>
            <w:r w:rsidR="00B865F6">
              <w:rPr>
                <w:rFonts w:eastAsia="Calibri"/>
              </w:rPr>
              <w:t xml:space="preserve"> </w:t>
            </w:r>
            <w:r>
              <w:rPr>
                <w:rFonts w:eastAsia="Calibri"/>
              </w:rPr>
              <w:t>categories,</w:t>
            </w:r>
            <w:r w:rsidR="00B865F6">
              <w:rPr>
                <w:rFonts w:eastAsia="Calibri"/>
              </w:rPr>
              <w:t xml:space="preserve"> </w:t>
            </w:r>
            <w:r>
              <w:rPr>
                <w:rFonts w:eastAsia="Calibri"/>
              </w:rPr>
              <w:t>and</w:t>
            </w:r>
            <w:r w:rsidR="00B865F6">
              <w:rPr>
                <w:rFonts w:eastAsia="Calibri"/>
              </w:rPr>
              <w:t xml:space="preserve"> </w:t>
            </w:r>
            <w:r>
              <w:rPr>
                <w:rFonts w:eastAsia="Calibri"/>
              </w:rPr>
              <w:t>the</w:t>
            </w:r>
            <w:r w:rsidR="00B865F6">
              <w:rPr>
                <w:rFonts w:eastAsia="Calibri"/>
              </w:rPr>
              <w:t xml:space="preserve"> </w:t>
            </w:r>
            <w:r>
              <w:rPr>
                <w:rFonts w:eastAsia="Calibri"/>
              </w:rPr>
              <w:t>Services</w:t>
            </w:r>
            <w:r w:rsidR="00B865F6">
              <w:rPr>
                <w:rFonts w:eastAsia="Calibri"/>
              </w:rPr>
              <w:t xml:space="preserve"> </w:t>
            </w:r>
            <w:r>
              <w:rPr>
                <w:rFonts w:eastAsia="Calibri"/>
              </w:rPr>
              <w:t>are</w:t>
            </w:r>
            <w:r w:rsidR="00B865F6">
              <w:rPr>
                <w:rFonts w:eastAsia="Calibri"/>
              </w:rPr>
              <w:t xml:space="preserve"> </w:t>
            </w:r>
            <w:r>
              <w:rPr>
                <w:rFonts w:eastAsia="Calibri"/>
              </w:rPr>
              <w:t>to</w:t>
            </w:r>
            <w:r w:rsidR="00B865F6">
              <w:rPr>
                <w:rFonts w:eastAsia="Calibri"/>
              </w:rPr>
              <w:t xml:space="preserve"> </w:t>
            </w:r>
            <w:r>
              <w:rPr>
                <w:rFonts w:eastAsia="Calibri"/>
              </w:rPr>
              <w:t>be</w:t>
            </w:r>
            <w:r w:rsidR="00B865F6">
              <w:rPr>
                <w:rFonts w:eastAsia="Calibri"/>
              </w:rPr>
              <w:t xml:space="preserve"> </w:t>
            </w:r>
            <w:r>
              <w:rPr>
                <w:rFonts w:eastAsia="Calibri"/>
              </w:rPr>
              <w:t>delivered</w:t>
            </w:r>
            <w:r w:rsidR="00B865F6">
              <w:rPr>
                <w:rFonts w:eastAsia="Calibri"/>
              </w:rPr>
              <w:t xml:space="preserve"> </w:t>
            </w:r>
            <w:r>
              <w:rPr>
                <w:rFonts w:eastAsia="Calibri"/>
              </w:rPr>
              <w:t>within</w:t>
            </w:r>
            <w:r w:rsidR="00B865F6">
              <w:rPr>
                <w:rFonts w:eastAsia="Calibri"/>
              </w:rPr>
              <w:t xml:space="preserve"> </w:t>
            </w:r>
            <w:r>
              <w:rPr>
                <w:rFonts w:eastAsia="Calibri"/>
              </w:rPr>
              <w:t>an</w:t>
            </w:r>
            <w:r w:rsidR="00B865F6">
              <w:rPr>
                <w:rFonts w:eastAsia="Calibri"/>
              </w:rPr>
              <w:t xml:space="preserve"> </w:t>
            </w:r>
            <w:r>
              <w:rPr>
                <w:rFonts w:eastAsia="Calibri"/>
              </w:rPr>
              <w:t>agreed</w:t>
            </w:r>
            <w:r w:rsidR="00B865F6">
              <w:rPr>
                <w:rFonts w:eastAsia="Calibri"/>
              </w:rPr>
              <w:t xml:space="preserve"> </w:t>
            </w:r>
            <w:r>
              <w:rPr>
                <w:rFonts w:eastAsia="Calibri"/>
              </w:rPr>
              <w:t>maximum</w:t>
            </w:r>
            <w:r w:rsidR="00B865F6">
              <w:rPr>
                <w:rFonts w:eastAsia="Calibri"/>
              </w:rPr>
              <w:t xml:space="preserve"> </w:t>
            </w:r>
            <w:r>
              <w:rPr>
                <w:rFonts w:eastAsia="Calibri"/>
              </w:rPr>
              <w:t>(i.e.</w:t>
            </w:r>
            <w:r w:rsidR="00B865F6">
              <w:rPr>
                <w:rFonts w:eastAsia="Calibri"/>
              </w:rPr>
              <w:t xml:space="preserve"> </w:t>
            </w:r>
            <w:r>
              <w:rPr>
                <w:rFonts w:eastAsia="Calibri"/>
              </w:rPr>
              <w:t>not</w:t>
            </w:r>
            <w:r w:rsidR="00B865F6">
              <w:rPr>
                <w:rFonts w:eastAsia="Calibri"/>
              </w:rPr>
              <w:t xml:space="preserve"> </w:t>
            </w:r>
            <w:r>
              <w:rPr>
                <w:rFonts w:eastAsia="Calibri"/>
              </w:rPr>
              <w:t>to</w:t>
            </w:r>
            <w:r w:rsidR="00B865F6">
              <w:rPr>
                <w:rFonts w:eastAsia="Calibri"/>
              </w:rPr>
              <w:t xml:space="preserve"> </w:t>
            </w:r>
            <w:r>
              <w:rPr>
                <w:rFonts w:eastAsia="Calibri"/>
              </w:rPr>
              <w:t>be</w:t>
            </w:r>
            <w:r w:rsidR="00B865F6">
              <w:rPr>
                <w:rFonts w:eastAsia="Calibri"/>
              </w:rPr>
              <w:t xml:space="preserve"> </w:t>
            </w:r>
            <w:r>
              <w:rPr>
                <w:rFonts w:eastAsia="Calibri"/>
              </w:rPr>
              <w:t>exceeded)</w:t>
            </w:r>
            <w:r w:rsidR="00B865F6">
              <w:rPr>
                <w:rFonts w:eastAsia="Calibri"/>
              </w:rPr>
              <w:t xml:space="preserve"> </w:t>
            </w:r>
            <w:r>
              <w:rPr>
                <w:rFonts w:eastAsia="Calibri"/>
              </w:rPr>
              <w:t>Contract</w:t>
            </w:r>
            <w:r w:rsidR="00B865F6">
              <w:rPr>
                <w:rFonts w:eastAsia="Calibri"/>
              </w:rPr>
              <w:t xml:space="preserve"> </w:t>
            </w:r>
            <w:r>
              <w:rPr>
                <w:rFonts w:eastAsia="Calibri"/>
              </w:rPr>
              <w:t>Price.</w:t>
            </w:r>
            <w:bookmarkStart w:id="21" w:name="_Ref96938661"/>
          </w:p>
          <w:p w14:paraId="3C97E5C4" w14:textId="76D91D6A" w:rsidR="009751F0" w:rsidRPr="00176D17" w:rsidRDefault="009751F0" w:rsidP="009751F0">
            <w:pPr>
              <w:pStyle w:val="ATTANNLV2-ASDEFCON"/>
              <w:rPr>
                <w:rFonts w:eastAsia="Calibri"/>
              </w:rPr>
            </w:pPr>
            <w:bookmarkStart w:id="22" w:name="_Ref152761285"/>
            <w:r w:rsidRPr="00176D17">
              <w:rPr>
                <w:rFonts w:eastAsia="Calibri"/>
              </w:rPr>
              <w:t>Subject</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clause</w:t>
            </w:r>
            <w:r w:rsidR="00B865F6">
              <w:rPr>
                <w:rFonts w:eastAsia="Calibri"/>
              </w:rPr>
              <w:t xml:space="preserve"> </w:t>
            </w:r>
            <w:r w:rsidR="00AB11F1">
              <w:rPr>
                <w:rFonts w:eastAsia="Calibri"/>
              </w:rPr>
              <w:t>5</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Pr>
                <w:rFonts w:eastAsia="Calibri"/>
              </w:rPr>
              <w:t>COC</w:t>
            </w:r>
            <w:r w:rsidRPr="00176D17">
              <w:rPr>
                <w:rFonts w:eastAsia="Calibri"/>
              </w:rPr>
              <w: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Price</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payable</w:t>
            </w:r>
            <w:r w:rsidR="00B865F6">
              <w:rPr>
                <w:rFonts w:eastAsia="Calibri"/>
              </w:rPr>
              <w:t xml:space="preserve"> </w:t>
            </w:r>
            <w:r w:rsidRPr="00176D17">
              <w:rPr>
                <w:rFonts w:eastAsia="Calibri"/>
              </w:rPr>
              <w:t>progressively,</w:t>
            </w:r>
            <w:r w:rsidR="00B865F6">
              <w:rPr>
                <w:rFonts w:eastAsia="Calibri"/>
              </w:rPr>
              <w:t xml:space="preserve"> </w:t>
            </w:r>
            <w:r w:rsidRPr="00176D17">
              <w:rPr>
                <w:rFonts w:eastAsia="Calibri"/>
              </w:rPr>
              <w:t>monthly</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arrears.</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progressive</w:t>
            </w:r>
            <w:r w:rsidR="00B865F6">
              <w:rPr>
                <w:rFonts w:eastAsia="Calibri"/>
              </w:rPr>
              <w:t xml:space="preserve"> </w:t>
            </w:r>
            <w:r w:rsidRPr="00176D17">
              <w:rPr>
                <w:rFonts w:eastAsia="Calibri"/>
              </w:rPr>
              <w:t>payments</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calculated</w:t>
            </w:r>
            <w:r w:rsidR="00B865F6">
              <w:rPr>
                <w:rFonts w:eastAsia="Calibri"/>
              </w:rPr>
              <w:t xml:space="preserve"> </w:t>
            </w:r>
            <w:r w:rsidRPr="00176D17">
              <w:rPr>
                <w:rFonts w:eastAsia="Calibri"/>
              </w:rPr>
              <w:t>as</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factor</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labour</w:t>
            </w:r>
            <w:r w:rsidR="00B865F6">
              <w:rPr>
                <w:rFonts w:eastAsia="Calibri"/>
              </w:rPr>
              <w:t xml:space="preserve"> </w:t>
            </w:r>
            <w:r w:rsidRPr="00176D17">
              <w:rPr>
                <w:rFonts w:eastAsia="Calibri"/>
              </w:rPr>
              <w:t>rates</w:t>
            </w:r>
            <w:r w:rsidR="00B865F6">
              <w:rPr>
                <w:rFonts w:eastAsia="Calibri"/>
              </w:rPr>
              <w:t xml:space="preserve"> </w:t>
            </w:r>
            <w:r w:rsidRPr="00176D17">
              <w:rPr>
                <w:rFonts w:eastAsia="Calibri"/>
              </w:rPr>
              <w:t>defined</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table,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allowable</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expended</w:t>
            </w:r>
            <w:r w:rsidR="00B865F6">
              <w:rPr>
                <w:rFonts w:eastAsia="Calibri"/>
              </w:rPr>
              <w:t xml:space="preserve"> </w:t>
            </w:r>
            <w:r w:rsidRPr="00176D17">
              <w:rPr>
                <w:rFonts w:eastAsia="Calibri"/>
              </w:rPr>
              <w:t>on</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task</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any</w:t>
            </w:r>
            <w:r w:rsidR="00B865F6">
              <w:rPr>
                <w:rFonts w:eastAsia="Calibri"/>
              </w:rPr>
              <w:t xml:space="preserve"> </w:t>
            </w:r>
            <w:r w:rsidRPr="00176D17">
              <w:rPr>
                <w:rFonts w:eastAsia="Calibri"/>
              </w:rPr>
              <w:t>reimbursable</w:t>
            </w:r>
            <w:r w:rsidR="00B865F6">
              <w:rPr>
                <w:rFonts w:eastAsia="Calibri"/>
              </w:rPr>
              <w:t xml:space="preserve"> </w:t>
            </w:r>
            <w:r w:rsidRPr="00176D17">
              <w:rPr>
                <w:rFonts w:eastAsia="Calibri"/>
              </w:rPr>
              <w:t>expenses</w:t>
            </w:r>
            <w:r w:rsidR="00B865F6">
              <w:rPr>
                <w:rFonts w:eastAsia="Calibri"/>
              </w:rPr>
              <w:t xml:space="preserve"> </w:t>
            </w:r>
            <w:r w:rsidRPr="00176D17">
              <w:rPr>
                <w:rFonts w:eastAsia="Calibri"/>
              </w:rPr>
              <w:t>as</w:t>
            </w:r>
            <w:r w:rsidR="00B865F6">
              <w:rPr>
                <w:rFonts w:eastAsia="Calibri"/>
              </w:rPr>
              <w:t xml:space="preserve"> </w:t>
            </w:r>
            <w:r w:rsidRPr="00176D17">
              <w:rPr>
                <w:rFonts w:eastAsia="Calibri"/>
              </w:rPr>
              <w:t>defined</w:t>
            </w:r>
            <w:r w:rsidR="00B865F6">
              <w:rPr>
                <w:rFonts w:eastAsia="Calibri"/>
              </w:rPr>
              <w:t xml:space="preserve"> </w:t>
            </w:r>
            <w:r w:rsidRPr="00176D17">
              <w:rPr>
                <w:rFonts w:eastAsia="Calibri"/>
              </w:rPr>
              <w:t>in</w:t>
            </w:r>
            <w:r w:rsidR="00B865F6">
              <w:rPr>
                <w:rFonts w:eastAsia="Calibri"/>
              </w:rPr>
              <w:t xml:space="preserve"> </w:t>
            </w:r>
            <w:r w:rsidRPr="00176D17">
              <w:rPr>
                <w:rFonts w:eastAsia="Calibri"/>
              </w:rPr>
              <w:t>clause</w:t>
            </w:r>
            <w:r w:rsidR="00B865F6">
              <w:rPr>
                <w:rFonts w:eastAsia="Calibri"/>
              </w:rPr>
              <w:t xml:space="preserve"> </w:t>
            </w:r>
            <w:r w:rsidRPr="00176D17">
              <w:rPr>
                <w:rFonts w:eastAsia="Calibri"/>
              </w:rPr>
              <w:fldChar w:fldCharType="begin"/>
            </w:r>
            <w:r w:rsidRPr="00176D17">
              <w:rPr>
                <w:rFonts w:eastAsia="Calibri"/>
              </w:rPr>
              <w:instrText xml:space="preserve"> REF _Ref96938645 \r \h  \* MERGEFORMAT </w:instrText>
            </w:r>
            <w:r w:rsidRPr="00176D17">
              <w:rPr>
                <w:rFonts w:eastAsia="Calibri"/>
              </w:rPr>
            </w:r>
            <w:r w:rsidRPr="00176D17">
              <w:rPr>
                <w:rFonts w:eastAsia="Calibri"/>
              </w:rPr>
              <w:fldChar w:fldCharType="separate"/>
            </w:r>
            <w:del w:id="23" w:author="Laursen, Christian MR" w:date="2024-08-23T09:17:00Z">
              <w:r w:rsidR="00062A91">
                <w:rPr>
                  <w:rFonts w:eastAsia="Calibri"/>
                </w:rPr>
                <w:delText>1</w:delText>
              </w:r>
            </w:del>
            <w:ins w:id="24" w:author="Laursen, Christian MR" w:date="2024-08-23T09:17:00Z">
              <w:r w:rsidR="00250578">
                <w:rPr>
                  <w:rFonts w:eastAsia="Calibri"/>
                </w:rPr>
                <w:t>2</w:t>
              </w:r>
            </w:ins>
            <w:r w:rsidRPr="00176D17">
              <w:rPr>
                <w:rFonts w:eastAsia="Calibri"/>
              </w:rPr>
              <w:fldChar w:fldCharType="end"/>
            </w:r>
            <w:r w:rsidRPr="00176D17">
              <w:rPr>
                <w:rFonts w:eastAsia="Calibri"/>
              </w:rPr>
              <w:t>:</w:t>
            </w:r>
            <w:bookmarkEnd w:id="21"/>
            <w:bookmarkEnd w:id="22"/>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2"/>
              <w:gridCol w:w="2268"/>
              <w:gridCol w:w="2530"/>
            </w:tblGrid>
            <w:tr w:rsidR="009751F0" w:rsidRPr="00E25114" w14:paraId="6719A358" w14:textId="77777777" w:rsidTr="00FC23C6">
              <w:tc>
                <w:tcPr>
                  <w:tcW w:w="3282" w:type="dxa"/>
                  <w:shd w:val="pct15" w:color="auto" w:fill="FFFFFF"/>
                </w:tcPr>
                <w:p w14:paraId="2A565D4E" w14:textId="6BAE6C45" w:rsidR="009751F0" w:rsidRPr="00E25114" w:rsidRDefault="009751F0" w:rsidP="006D364D">
                  <w:pPr>
                    <w:pStyle w:val="Table10ptHeading-ASDEFCON"/>
                  </w:pPr>
                  <w:r w:rsidRPr="00E25114">
                    <w:t>Labour</w:t>
                  </w:r>
                  <w:r w:rsidR="00B865F6">
                    <w:t xml:space="preserve"> </w:t>
                  </w:r>
                  <w:r w:rsidRPr="00E25114">
                    <w:t>Category</w:t>
                  </w:r>
                </w:p>
              </w:tc>
              <w:tc>
                <w:tcPr>
                  <w:tcW w:w="2268" w:type="dxa"/>
                  <w:shd w:val="pct15" w:color="auto" w:fill="FFFFFF"/>
                </w:tcPr>
                <w:p w14:paraId="4E464FA7" w14:textId="2AAB9CC5" w:rsidR="009751F0" w:rsidRPr="00E25114" w:rsidRDefault="009751F0" w:rsidP="006D364D">
                  <w:pPr>
                    <w:pStyle w:val="Table10ptHeading-ASDEFCON"/>
                  </w:pPr>
                  <w:r w:rsidRPr="00E25114">
                    <w:t>Estimated</w:t>
                  </w:r>
                  <w:r w:rsidR="00B865F6">
                    <w:t xml:space="preserve"> </w:t>
                  </w:r>
                  <w:r w:rsidRPr="00E25114">
                    <w:t>Allowable</w:t>
                  </w:r>
                  <w:r w:rsidR="00B865F6">
                    <w:t xml:space="preserve"> </w:t>
                  </w:r>
                  <w:r w:rsidRPr="00E25114">
                    <w:t>Hours</w:t>
                  </w:r>
                </w:p>
              </w:tc>
              <w:tc>
                <w:tcPr>
                  <w:tcW w:w="2530" w:type="dxa"/>
                  <w:shd w:val="pct15" w:color="auto" w:fill="FFFFFF"/>
                </w:tcPr>
                <w:p w14:paraId="7A6A9D18" w14:textId="2B161319" w:rsidR="009751F0" w:rsidRPr="00E25114" w:rsidRDefault="009751F0" w:rsidP="006D364D">
                  <w:pPr>
                    <w:pStyle w:val="Table10ptHeading-ASDEFCON"/>
                  </w:pPr>
                  <w:r w:rsidRPr="00E25114">
                    <w:t>Labour</w:t>
                  </w:r>
                  <w:r w:rsidR="00B865F6">
                    <w:t xml:space="preserve"> </w:t>
                  </w:r>
                  <w:r w:rsidRPr="00E25114">
                    <w:t>Rates</w:t>
                  </w:r>
                  <w:r w:rsidR="00B865F6">
                    <w:t xml:space="preserve"> </w:t>
                  </w:r>
                  <w:r w:rsidR="00FC23C6">
                    <w:br/>
                  </w:r>
                  <w:r w:rsidRPr="00B16DF2">
                    <w:t>(GST</w:t>
                  </w:r>
                  <w:r w:rsidR="00B865F6">
                    <w:t xml:space="preserve"> </w:t>
                  </w:r>
                  <w:r w:rsidRPr="00B16DF2">
                    <w:t>Inclusive)</w:t>
                  </w:r>
                </w:p>
              </w:tc>
            </w:tr>
            <w:tr w:rsidR="009751F0" w:rsidRPr="005B196E" w14:paraId="747010C9" w14:textId="77777777" w:rsidTr="00FC23C6">
              <w:tc>
                <w:tcPr>
                  <w:tcW w:w="3282" w:type="dxa"/>
                </w:tcPr>
                <w:p w14:paraId="5D9C4A19" w14:textId="77777777" w:rsidR="009751F0" w:rsidRPr="005B196E" w:rsidRDefault="009751F0" w:rsidP="00961972">
                  <w:pPr>
                    <w:pStyle w:val="Table10ptText-ASDEFCON"/>
                  </w:pPr>
                </w:p>
              </w:tc>
              <w:tc>
                <w:tcPr>
                  <w:tcW w:w="2268" w:type="dxa"/>
                </w:tcPr>
                <w:p w14:paraId="4FD386D6" w14:textId="77777777" w:rsidR="009751F0" w:rsidRPr="005B196E" w:rsidRDefault="009751F0" w:rsidP="00961972">
                  <w:pPr>
                    <w:pStyle w:val="Table10ptText-ASDEFCON"/>
                  </w:pPr>
                </w:p>
              </w:tc>
              <w:tc>
                <w:tcPr>
                  <w:tcW w:w="2530" w:type="dxa"/>
                </w:tcPr>
                <w:p w14:paraId="00E88CD9" w14:textId="77777777" w:rsidR="009751F0" w:rsidRPr="005B196E" w:rsidRDefault="009751F0" w:rsidP="00961972">
                  <w:pPr>
                    <w:pStyle w:val="Table10ptText-ASDEFCON"/>
                  </w:pPr>
                </w:p>
              </w:tc>
            </w:tr>
            <w:tr w:rsidR="009751F0" w:rsidRPr="005B196E" w14:paraId="6E7B3EE7" w14:textId="77777777" w:rsidTr="00FC23C6">
              <w:tc>
                <w:tcPr>
                  <w:tcW w:w="3282" w:type="dxa"/>
                </w:tcPr>
                <w:p w14:paraId="0A40D274" w14:textId="77777777" w:rsidR="009751F0" w:rsidRPr="005B196E" w:rsidRDefault="009751F0" w:rsidP="00961972">
                  <w:pPr>
                    <w:pStyle w:val="Table10ptText-ASDEFCON"/>
                  </w:pPr>
                </w:p>
              </w:tc>
              <w:tc>
                <w:tcPr>
                  <w:tcW w:w="2268" w:type="dxa"/>
                </w:tcPr>
                <w:p w14:paraId="73D66CA7" w14:textId="77777777" w:rsidR="009751F0" w:rsidRPr="005B196E" w:rsidRDefault="009751F0" w:rsidP="00961972">
                  <w:pPr>
                    <w:pStyle w:val="Table10ptText-ASDEFCON"/>
                  </w:pPr>
                </w:p>
              </w:tc>
              <w:tc>
                <w:tcPr>
                  <w:tcW w:w="2530" w:type="dxa"/>
                </w:tcPr>
                <w:p w14:paraId="04132B92" w14:textId="77777777" w:rsidR="009751F0" w:rsidRPr="005B196E" w:rsidRDefault="009751F0" w:rsidP="00961972">
                  <w:pPr>
                    <w:pStyle w:val="Table10ptText-ASDEFCON"/>
                  </w:pPr>
                </w:p>
              </w:tc>
            </w:tr>
            <w:tr w:rsidR="009751F0" w:rsidRPr="005B196E" w14:paraId="43302D55" w14:textId="77777777" w:rsidTr="00FC23C6">
              <w:tc>
                <w:tcPr>
                  <w:tcW w:w="3282" w:type="dxa"/>
                </w:tcPr>
                <w:p w14:paraId="09290CF9" w14:textId="77777777" w:rsidR="009751F0" w:rsidRPr="005B196E" w:rsidRDefault="009751F0" w:rsidP="00961972">
                  <w:pPr>
                    <w:pStyle w:val="Table10ptText-ASDEFCON"/>
                  </w:pPr>
                </w:p>
              </w:tc>
              <w:tc>
                <w:tcPr>
                  <w:tcW w:w="2268" w:type="dxa"/>
                </w:tcPr>
                <w:p w14:paraId="06E3530D" w14:textId="77777777" w:rsidR="009751F0" w:rsidRPr="005B196E" w:rsidRDefault="009751F0" w:rsidP="00961972">
                  <w:pPr>
                    <w:pStyle w:val="Table10ptText-ASDEFCON"/>
                  </w:pPr>
                </w:p>
              </w:tc>
              <w:tc>
                <w:tcPr>
                  <w:tcW w:w="2530" w:type="dxa"/>
                </w:tcPr>
                <w:p w14:paraId="59F5BBBD" w14:textId="77777777" w:rsidR="009751F0" w:rsidRPr="005B196E" w:rsidRDefault="009751F0" w:rsidP="00961972">
                  <w:pPr>
                    <w:pStyle w:val="Table10ptText-ASDEFCON"/>
                  </w:pPr>
                </w:p>
              </w:tc>
            </w:tr>
          </w:tbl>
          <w:p w14:paraId="5C4ECD08" w14:textId="77777777" w:rsidR="00CD056E" w:rsidRDefault="00CD056E" w:rsidP="005D5659">
            <w:pPr>
              <w:pStyle w:val="ASDEFCONOptionSpace"/>
              <w:rPr>
                <w:rFonts w:eastAsia="Calibri"/>
              </w:rPr>
            </w:pPr>
            <w:bookmarkStart w:id="25" w:name="_Ref152760857"/>
          </w:p>
          <w:p w14:paraId="2A47F065" w14:textId="3802BE64" w:rsidR="009751F0" w:rsidRPr="00176D17" w:rsidRDefault="009751F0" w:rsidP="009751F0">
            <w:pPr>
              <w:pStyle w:val="ATTANNLV2-ASDEFCON"/>
              <w:rPr>
                <w:rFonts w:eastAsia="Calibri"/>
              </w:rPr>
            </w:pP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may</w:t>
            </w:r>
            <w:r w:rsidR="00B865F6">
              <w:rPr>
                <w:rFonts w:eastAsia="Calibri"/>
              </w:rPr>
              <w:t xml:space="preserve"> </w:t>
            </w:r>
            <w:r w:rsidRPr="00176D17">
              <w:rPr>
                <w:rFonts w:eastAsia="Calibri"/>
              </w:rPr>
              <w:t>submit</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claim</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each</w:t>
            </w:r>
            <w:r w:rsidR="00B865F6">
              <w:rPr>
                <w:rFonts w:eastAsia="Calibri"/>
              </w:rPr>
              <w:t xml:space="preserve"> </w:t>
            </w:r>
            <w:r w:rsidRPr="00176D17">
              <w:rPr>
                <w:rFonts w:eastAsia="Calibri"/>
              </w:rPr>
              <w:t>progress</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last</w:t>
            </w:r>
            <w:r w:rsidR="00B865F6">
              <w:rPr>
                <w:rFonts w:eastAsia="Calibri"/>
              </w:rPr>
              <w:t xml:space="preserve"> </w:t>
            </w:r>
            <w:r w:rsidRPr="00176D17">
              <w:rPr>
                <w:rFonts w:eastAsia="Calibri"/>
              </w:rPr>
              <w:t>Working</w:t>
            </w:r>
            <w:r w:rsidR="00B865F6">
              <w:rPr>
                <w:rFonts w:eastAsia="Calibri"/>
              </w:rPr>
              <w:t xml:space="preserve"> </w:t>
            </w:r>
            <w:r w:rsidRPr="00176D17">
              <w:rPr>
                <w:rFonts w:eastAsia="Calibri"/>
              </w:rPr>
              <w:t>Day</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relevant</w:t>
            </w:r>
            <w:r w:rsidR="00B865F6">
              <w:rPr>
                <w:rFonts w:eastAsia="Calibri"/>
              </w:rPr>
              <w:t xml:space="preserve"> </w:t>
            </w:r>
            <w:r w:rsidRPr="00176D17">
              <w:rPr>
                <w:rFonts w:eastAsia="Calibri"/>
              </w:rPr>
              <w:t>month.</w:t>
            </w:r>
            <w:bookmarkEnd w:id="25"/>
          </w:p>
          <w:p w14:paraId="24DE165B" w14:textId="285FB90B" w:rsidR="009751F0" w:rsidRPr="009751F0" w:rsidRDefault="009751F0" w:rsidP="00062A91">
            <w:pPr>
              <w:pStyle w:val="ATTANNLV2-ASDEFCON"/>
              <w:jc w:val="left"/>
              <w:rPr>
                <w:rFonts w:eastAsia="Calibri"/>
              </w:rPr>
            </w:pPr>
            <w:r w:rsidRPr="00176D17">
              <w:rPr>
                <w:rFonts w:eastAsia="Calibri"/>
              </w:rPr>
              <w:t>Notwithstanding</w:t>
            </w:r>
            <w:r w:rsidR="00B865F6">
              <w:rPr>
                <w:rFonts w:eastAsia="Calibri"/>
              </w:rPr>
              <w:t xml:space="preserve"> </w:t>
            </w:r>
            <w:r w:rsidRPr="00176D17">
              <w:rPr>
                <w:rFonts w:eastAsia="Calibri"/>
              </w:rPr>
              <w:t>clause</w:t>
            </w:r>
            <w:r w:rsidR="00B865F6">
              <w:rPr>
                <w:rFonts w:eastAsia="Calibri"/>
              </w:rPr>
              <w:t xml:space="preserve"> </w:t>
            </w:r>
            <w:r w:rsidR="00062A91">
              <w:rPr>
                <w:rFonts w:eastAsia="Calibri"/>
              </w:rPr>
              <w:fldChar w:fldCharType="begin"/>
            </w:r>
            <w:r w:rsidR="00062A91">
              <w:rPr>
                <w:rFonts w:eastAsia="Calibri"/>
              </w:rPr>
              <w:instrText xml:space="preserve"> REF _Ref152761285 \w \h </w:instrText>
            </w:r>
            <w:r w:rsidR="00062A91">
              <w:rPr>
                <w:rFonts w:eastAsia="Calibri"/>
              </w:rPr>
            </w:r>
            <w:r w:rsidR="00062A91">
              <w:rPr>
                <w:rFonts w:eastAsia="Calibri"/>
              </w:rPr>
              <w:fldChar w:fldCharType="separate"/>
            </w:r>
            <w:r w:rsidR="00250578">
              <w:rPr>
                <w:rFonts w:eastAsia="Calibri"/>
              </w:rPr>
              <w:t>1.4</w:t>
            </w:r>
            <w:r w:rsidR="00062A91">
              <w:rPr>
                <w:rFonts w:eastAsia="Calibri"/>
              </w:rPr>
              <w:fldChar w:fldCharType="end"/>
            </w:r>
            <w:r w:rsidR="00B865F6">
              <w:rPr>
                <w:rFonts w:eastAsia="Calibri"/>
              </w:rPr>
              <w:t xml:space="preserve"> </w:t>
            </w:r>
            <w:r w:rsidRPr="00176D17">
              <w:rPr>
                <w:rFonts w:eastAsia="Calibri"/>
              </w:rPr>
              <w:t>above,</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subject</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clause</w:t>
            </w:r>
            <w:r w:rsidR="00B865F6">
              <w:rPr>
                <w:rFonts w:eastAsia="Calibri"/>
              </w:rPr>
              <w:t xml:space="preserve"> </w:t>
            </w:r>
            <w:r>
              <w:rPr>
                <w:rFonts w:eastAsia="Calibri"/>
              </w:rPr>
              <w:t>5</w:t>
            </w:r>
            <w:r w:rsidRPr="00176D17">
              <w:rPr>
                <w:rFonts w:eastAsia="Calibri"/>
              </w:rPr>
              <w:t>.</w:t>
            </w:r>
            <w:r>
              <w:rPr>
                <w:rFonts w:eastAsia="Calibri"/>
              </w:rPr>
              <w:t>3</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Pr>
                <w:rFonts w:eastAsia="Calibri"/>
              </w:rPr>
              <w:t>COC</w:t>
            </w:r>
            <w:r w:rsidRPr="00176D17">
              <w:rPr>
                <w:rFonts w:eastAsia="Calibri"/>
              </w:rPr>
              <w: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Services</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Price</w:t>
            </w:r>
            <w:r w:rsidR="00B865F6">
              <w:rPr>
                <w:rFonts w:eastAsia="Calibri"/>
              </w:rPr>
              <w:t xml:space="preserve"> </w:t>
            </w:r>
            <w:r w:rsidRPr="00176D17">
              <w:rPr>
                <w:rFonts w:eastAsia="Calibri"/>
              </w:rPr>
              <w:t>which</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not</w:t>
            </w:r>
            <w:r w:rsidR="00B865F6">
              <w:rPr>
                <w:rFonts w:eastAsia="Calibri"/>
              </w:rPr>
              <w:t xml:space="preserve"> </w:t>
            </w:r>
            <w:r w:rsidRPr="00176D17">
              <w:rPr>
                <w:rFonts w:eastAsia="Calibri"/>
              </w:rPr>
              <w:t>exceed</w:t>
            </w:r>
            <w:r w:rsidR="00B865F6">
              <w:rPr>
                <w:rFonts w:eastAsia="Calibri"/>
              </w:rPr>
              <w:t xml:space="preserve"> </w:t>
            </w:r>
            <w:r w:rsidRPr="002A03A6">
              <w:rPr>
                <w:rFonts w:eastAsia="Calibri"/>
              </w:rPr>
              <w:fldChar w:fldCharType="begin">
                <w:ffData>
                  <w:name w:val="Text17"/>
                  <w:enabled/>
                  <w:calcOnExit w:val="0"/>
                  <w:textInput>
                    <w:default w:val="(INSERT DOLLAR AMOUNT PRIOR TO CONTRACT SIGNATURE)"/>
                  </w:textInput>
                </w:ffData>
              </w:fldChar>
            </w:r>
            <w:bookmarkStart w:id="26" w:name="Text17"/>
            <w:r w:rsidRPr="002A03A6">
              <w:rPr>
                <w:rFonts w:eastAsia="Calibri"/>
              </w:rPr>
              <w:instrText xml:space="preserve"> FORMTEXT </w:instrText>
            </w:r>
            <w:r w:rsidRPr="002A03A6">
              <w:rPr>
                <w:rFonts w:eastAsia="Calibri"/>
              </w:rPr>
            </w:r>
            <w:r w:rsidRPr="002A03A6">
              <w:rPr>
                <w:rFonts w:eastAsia="Calibri"/>
              </w:rPr>
              <w:fldChar w:fldCharType="separate"/>
            </w:r>
            <w:r w:rsidR="001728D2">
              <w:rPr>
                <w:rFonts w:eastAsia="Calibri"/>
                <w:noProof/>
              </w:rPr>
              <w:t>(INSERT</w:t>
            </w:r>
            <w:r w:rsidR="00B865F6">
              <w:rPr>
                <w:rFonts w:eastAsia="Calibri"/>
                <w:noProof/>
              </w:rPr>
              <w:t xml:space="preserve"> </w:t>
            </w:r>
            <w:r w:rsidR="001728D2">
              <w:rPr>
                <w:rFonts w:eastAsia="Calibri"/>
                <w:noProof/>
              </w:rPr>
              <w:t>DOLLAR</w:t>
            </w:r>
            <w:r w:rsidR="00B865F6">
              <w:rPr>
                <w:rFonts w:eastAsia="Calibri"/>
                <w:noProof/>
              </w:rPr>
              <w:t xml:space="preserve"> </w:t>
            </w:r>
            <w:r w:rsidR="001728D2">
              <w:rPr>
                <w:rFonts w:eastAsia="Calibri"/>
                <w:noProof/>
              </w:rPr>
              <w:t>AMOUNT</w:t>
            </w:r>
            <w:r w:rsidR="00B865F6">
              <w:rPr>
                <w:rFonts w:eastAsia="Calibri"/>
                <w:noProof/>
              </w:rPr>
              <w:t xml:space="preserve"> </w:t>
            </w:r>
            <w:r w:rsidR="001728D2">
              <w:rPr>
                <w:rFonts w:eastAsia="Calibri"/>
                <w:noProof/>
              </w:rPr>
              <w:t>PRIOR</w:t>
            </w:r>
            <w:r w:rsidR="00B865F6">
              <w:rPr>
                <w:rFonts w:eastAsia="Calibri"/>
                <w:noProof/>
              </w:rPr>
              <w:t xml:space="preserve"> </w:t>
            </w:r>
            <w:r w:rsidR="001728D2">
              <w:rPr>
                <w:rFonts w:eastAsia="Calibri"/>
                <w:noProof/>
              </w:rPr>
              <w:t>TO</w:t>
            </w:r>
            <w:r w:rsidR="00B865F6">
              <w:rPr>
                <w:rFonts w:eastAsia="Calibri"/>
                <w:noProof/>
              </w:rPr>
              <w:t xml:space="preserve"> </w:t>
            </w:r>
            <w:r w:rsidR="001728D2">
              <w:rPr>
                <w:rFonts w:eastAsia="Calibri"/>
                <w:noProof/>
              </w:rPr>
              <w:t>CONTRACT</w:t>
            </w:r>
            <w:r w:rsidR="00B865F6">
              <w:rPr>
                <w:rFonts w:eastAsia="Calibri"/>
                <w:noProof/>
              </w:rPr>
              <w:t xml:space="preserve"> </w:t>
            </w:r>
            <w:r w:rsidR="001728D2">
              <w:rPr>
                <w:rFonts w:eastAsia="Calibri"/>
                <w:noProof/>
              </w:rPr>
              <w:t>SIGNATURE)</w:t>
            </w:r>
            <w:r w:rsidRPr="002A03A6">
              <w:rPr>
                <w:rFonts w:eastAsia="Calibri"/>
              </w:rPr>
              <w:fldChar w:fldCharType="end"/>
            </w:r>
            <w:bookmarkEnd w:id="26"/>
            <w:r w:rsidRPr="00176D17">
              <w:rPr>
                <w:rFonts w:eastAsia="Calibri"/>
              </w:rPr>
              <w:t>.</w:t>
            </w:r>
          </w:p>
        </w:tc>
      </w:tr>
    </w:tbl>
    <w:p w14:paraId="2F337C05" w14:textId="77777777" w:rsidR="00315E6E" w:rsidRPr="009D74FB" w:rsidRDefault="00315E6E" w:rsidP="006D364D">
      <w:pPr>
        <w:pStyle w:val="ASDEFCONOptionSpace"/>
      </w:pPr>
    </w:p>
    <w:p w14:paraId="6DB8DF2F" w14:textId="262F360F" w:rsidR="003D4927" w:rsidRDefault="008B3D5F" w:rsidP="006D364D">
      <w:pPr>
        <w:pStyle w:val="ATTANNLV1-ASDEFCON"/>
      </w:pPr>
      <w:bookmarkStart w:id="27" w:name="_Ref96938645"/>
      <w:r w:rsidRPr="005B196E">
        <w:t>REIMBURSABLE</w:t>
      </w:r>
      <w:r w:rsidR="00B865F6">
        <w:t xml:space="preserve"> </w:t>
      </w:r>
      <w:r w:rsidRPr="005B196E">
        <w:t>EXPENSES</w:t>
      </w:r>
      <w:bookmarkEnd w:id="27"/>
    </w:p>
    <w:p w14:paraId="08AB3C61" w14:textId="5665DE1C" w:rsidR="008B3D5F" w:rsidRPr="005B196E" w:rsidRDefault="008B3D5F" w:rsidP="006D364D">
      <w:pPr>
        <w:pStyle w:val="NoteToDrafters-ASDEFCON"/>
      </w:pPr>
      <w:r w:rsidRPr="005B196E">
        <w:t>Note</w:t>
      </w:r>
      <w:r w:rsidR="00B865F6">
        <w:t xml:space="preserve"> </w:t>
      </w:r>
      <w:r w:rsidRPr="005B196E">
        <w:t>to</w:t>
      </w:r>
      <w:r w:rsidR="00B865F6">
        <w:t xml:space="preserve"> </w:t>
      </w:r>
      <w:r w:rsidRPr="005B196E">
        <w:t>drafters:</w:t>
      </w:r>
      <w:r w:rsidR="00B865F6">
        <w:t xml:space="preserve">  </w:t>
      </w:r>
      <w:r w:rsidRPr="005B196E">
        <w:t>Drafters</w:t>
      </w:r>
      <w:r w:rsidR="00B865F6">
        <w:t xml:space="preserve"> </w:t>
      </w:r>
      <w:r w:rsidRPr="005B196E">
        <w:t>should</w:t>
      </w:r>
      <w:r w:rsidR="00B865F6">
        <w:t xml:space="preserve"> </w:t>
      </w:r>
      <w:r w:rsidRPr="005B196E">
        <w:t>choose</w:t>
      </w:r>
      <w:r w:rsidR="00B865F6">
        <w:t xml:space="preserve"> </w:t>
      </w:r>
      <w:r w:rsidRPr="005B196E">
        <w:t>one</w:t>
      </w:r>
      <w:r w:rsidR="00B865F6">
        <w:t xml:space="preserve"> </w:t>
      </w:r>
      <w:r w:rsidRPr="005B196E">
        <w:t>of</w:t>
      </w:r>
      <w:r w:rsidR="00B865F6">
        <w:t xml:space="preserve"> </w:t>
      </w:r>
      <w:r w:rsidRPr="005B196E">
        <w:t>the</w:t>
      </w:r>
      <w:r w:rsidR="00B865F6">
        <w:t xml:space="preserve"> </w:t>
      </w:r>
      <w:r w:rsidRPr="005B196E">
        <w:t>following</w:t>
      </w:r>
      <w:r w:rsidR="00B865F6">
        <w:t xml:space="preserve"> </w:t>
      </w:r>
      <w:r w:rsidRPr="005B196E">
        <w:t>clauses.</w:t>
      </w:r>
    </w:p>
    <w:p w14:paraId="35C4DDA7" w14:textId="128FFF77" w:rsidR="00103DEA" w:rsidRDefault="008B3D5F" w:rsidP="004F5805">
      <w:pPr>
        <w:pStyle w:val="NoteToDrafters-ASDEFCON"/>
      </w:pPr>
      <w:r w:rsidRPr="005B196E">
        <w:t>Information</w:t>
      </w:r>
      <w:r w:rsidR="00B865F6">
        <w:t xml:space="preserve"> </w:t>
      </w:r>
      <w:r w:rsidRPr="005B196E">
        <w:t>on</w:t>
      </w:r>
      <w:r w:rsidR="00B865F6">
        <w:t xml:space="preserve"> </w:t>
      </w:r>
      <w:r w:rsidRPr="005B196E">
        <w:t>Travelling</w:t>
      </w:r>
      <w:r w:rsidR="00B865F6">
        <w:t xml:space="preserve"> </w:t>
      </w:r>
      <w:r w:rsidRPr="005B196E">
        <w:t>Allowances</w:t>
      </w:r>
      <w:r w:rsidR="00B865F6">
        <w:t xml:space="preserve"> </w:t>
      </w:r>
      <w:r w:rsidRPr="005B196E">
        <w:t>is</w:t>
      </w:r>
      <w:r w:rsidR="00B865F6">
        <w:t xml:space="preserve"> </w:t>
      </w:r>
      <w:r w:rsidR="00877E02">
        <w:t>available</w:t>
      </w:r>
      <w:r w:rsidR="00B865F6">
        <w:t xml:space="preserve"> </w:t>
      </w:r>
      <w:r w:rsidR="00877E02">
        <w:t>from</w:t>
      </w:r>
      <w:r w:rsidR="00B865F6">
        <w:t xml:space="preserve"> </w:t>
      </w:r>
      <w:r w:rsidR="00ED2B22">
        <w:t>the</w:t>
      </w:r>
      <w:r w:rsidR="00B865F6">
        <w:t xml:space="preserve"> </w:t>
      </w:r>
      <w:r w:rsidR="00ED2B22">
        <w:t>Defence</w:t>
      </w:r>
      <w:r w:rsidR="00B865F6">
        <w:t xml:space="preserve"> </w:t>
      </w:r>
      <w:r w:rsidR="00ED2B22">
        <w:t>Travel</w:t>
      </w:r>
      <w:r w:rsidR="00B865F6">
        <w:t xml:space="preserve"> </w:t>
      </w:r>
      <w:r w:rsidR="00ED2B22">
        <w:t>website</w:t>
      </w:r>
      <w:r w:rsidR="00B865F6">
        <w:t xml:space="preserve"> </w:t>
      </w:r>
      <w:r w:rsidR="00ED2B22">
        <w:t>at</w:t>
      </w:r>
      <w:r w:rsidR="009751F0">
        <w:t>:</w:t>
      </w:r>
    </w:p>
    <w:p w14:paraId="024A7561" w14:textId="77777777" w:rsidR="008B3D5F" w:rsidRPr="00ED2B22" w:rsidRDefault="006E074D" w:rsidP="005D5659">
      <w:pPr>
        <w:pStyle w:val="NoteToDraftersBullets-ASDEFCON"/>
        <w:rPr>
          <w:del w:id="28" w:author="Laursen, Christian MR" w:date="2024-08-23T09:17:00Z"/>
        </w:rPr>
      </w:pPr>
      <w:del w:id="29" w:author="Laursen, Christian MR" w:date="2024-08-23T09:17:00Z">
        <w:r w:rsidRPr="005D5659">
          <w:delText>http://drnet/dfg/Travel/GuidesInfo/Pages/default.aspx</w:delText>
        </w:r>
        <w:r w:rsidR="00B865F6">
          <w:delText xml:space="preserve">  </w:delText>
        </w:r>
      </w:del>
    </w:p>
    <w:p w14:paraId="2C381C7F" w14:textId="5A7363CC" w:rsidR="008B3D5F" w:rsidRPr="00ED2B22" w:rsidRDefault="00DA0D49" w:rsidP="005D5659">
      <w:pPr>
        <w:pStyle w:val="NoteToDraftersBullets-ASDEFCON"/>
        <w:rPr>
          <w:ins w:id="30" w:author="Laursen, Christian MR" w:date="2024-08-23T09:17:00Z"/>
        </w:rPr>
      </w:pPr>
      <w:ins w:id="31" w:author="Laursen, Christian MR" w:date="2024-08-23T09:17:00Z">
        <w:r>
          <w:fldChar w:fldCharType="begin"/>
        </w:r>
        <w:r>
          <w:instrText xml:space="preserve"> HYPERLINK "http://drnet/dfg/Travel/GuidesInfo/Pages/default.aspx" </w:instrText>
        </w:r>
        <w:r>
          <w:fldChar w:fldCharType="separate"/>
        </w:r>
        <w:r w:rsidR="00250578" w:rsidRPr="00700E00">
          <w:rPr>
            <w:rStyle w:val="Hyperlink"/>
          </w:rPr>
          <w:t>http://drnet/dfg/Travel/GuidesInfo/Pages/default.aspx</w:t>
        </w:r>
        <w:r>
          <w:rPr>
            <w:rStyle w:val="Hyperlink"/>
          </w:rPr>
          <w:fldChar w:fldCharType="end"/>
        </w:r>
      </w:ins>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751F0" w14:paraId="239C14C8" w14:textId="77777777" w:rsidTr="009751F0">
        <w:tc>
          <w:tcPr>
            <w:tcW w:w="9286" w:type="dxa"/>
            <w:shd w:val="clear" w:color="auto" w:fill="auto"/>
          </w:tcPr>
          <w:p w14:paraId="7269B500" w14:textId="336CDBC5" w:rsidR="003D4927" w:rsidRDefault="009751F0" w:rsidP="006D364D">
            <w:pPr>
              <w:pStyle w:val="ASDEFCONOption"/>
            </w:pPr>
            <w:r>
              <w:t>Option</w:t>
            </w:r>
            <w:r w:rsidR="00B865F6">
              <w:t xml:space="preserve"> </w:t>
            </w:r>
            <w:r>
              <w:t>A:</w:t>
            </w:r>
            <w:r w:rsidR="00B865F6">
              <w:t xml:space="preserve">  </w:t>
            </w:r>
            <w:r>
              <w:t>For</w:t>
            </w:r>
            <w:r w:rsidR="00B865F6">
              <w:t xml:space="preserve"> </w:t>
            </w:r>
            <w:r>
              <w:t>when</w:t>
            </w:r>
            <w:r w:rsidR="00B865F6">
              <w:t xml:space="preserve"> </w:t>
            </w:r>
            <w:r>
              <w:t>no</w:t>
            </w:r>
            <w:r w:rsidR="00B865F6">
              <w:t xml:space="preserve"> </w:t>
            </w:r>
            <w:r>
              <w:t>expenses</w:t>
            </w:r>
            <w:r w:rsidR="00B865F6">
              <w:t xml:space="preserve"> </w:t>
            </w:r>
            <w:r>
              <w:t>will</w:t>
            </w:r>
            <w:r w:rsidR="00B865F6">
              <w:t xml:space="preserve"> </w:t>
            </w:r>
            <w:r>
              <w:t>be</w:t>
            </w:r>
            <w:r w:rsidR="00B865F6">
              <w:t xml:space="preserve"> </w:t>
            </w:r>
            <w:r>
              <w:t>reimbursed.</w:t>
            </w:r>
          </w:p>
          <w:p w14:paraId="3868B2B1" w14:textId="311C624B" w:rsidR="009751F0" w:rsidRDefault="009751F0" w:rsidP="009751F0">
            <w:pPr>
              <w:pStyle w:val="ATTANNLV2-ASDEFCON"/>
            </w:pPr>
            <w:r w:rsidRPr="005B196E">
              <w:t>No</w:t>
            </w:r>
            <w:r w:rsidR="00B865F6">
              <w:t xml:space="preserve"> </w:t>
            </w:r>
            <w:r w:rsidRPr="005B196E">
              <w:t>expenses</w:t>
            </w:r>
            <w:r w:rsidR="00B865F6">
              <w:t xml:space="preserve"> </w:t>
            </w:r>
            <w:r w:rsidRPr="005B196E">
              <w:t>shall</w:t>
            </w:r>
            <w:r w:rsidR="00B865F6">
              <w:t xml:space="preserve"> </w:t>
            </w:r>
            <w:r w:rsidRPr="005B196E">
              <w:t>be</w:t>
            </w:r>
            <w:r w:rsidR="00B865F6">
              <w:t xml:space="preserve"> </w:t>
            </w:r>
            <w:r w:rsidRPr="005B196E">
              <w:t>reimbursable</w:t>
            </w:r>
            <w:r w:rsidR="00B865F6">
              <w:t xml:space="preserve"> </w:t>
            </w:r>
            <w:r w:rsidRPr="005B196E">
              <w:t>under</w:t>
            </w:r>
            <w:r w:rsidR="00B865F6">
              <w:t xml:space="preserve"> </w:t>
            </w:r>
            <w:r w:rsidRPr="005B196E">
              <w:t>the</w:t>
            </w:r>
            <w:r w:rsidR="00B865F6">
              <w:t xml:space="preserve"> </w:t>
            </w:r>
            <w:r w:rsidRPr="005B196E">
              <w:t>Contract.</w:t>
            </w:r>
          </w:p>
        </w:tc>
      </w:tr>
    </w:tbl>
    <w:p w14:paraId="35D60663" w14:textId="77777777" w:rsidR="008B3D5F" w:rsidRPr="005B196E" w:rsidRDefault="008B3D5F" w:rsidP="006D364D">
      <w:pPr>
        <w:pStyle w:val="ASDEFCONOptionSpace"/>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15E6E" w14:paraId="3A9899A7" w14:textId="77777777" w:rsidTr="009D74FB">
        <w:tc>
          <w:tcPr>
            <w:tcW w:w="9322" w:type="dxa"/>
          </w:tcPr>
          <w:p w14:paraId="6EBFD39C" w14:textId="4B269EAF" w:rsidR="00635AFB" w:rsidRPr="009751F0" w:rsidRDefault="009751F0" w:rsidP="006D364D">
            <w:pPr>
              <w:pStyle w:val="NoteToTenderers-ASDEFCON"/>
            </w:pPr>
            <w:r w:rsidRPr="009751F0">
              <w:t>Note</w:t>
            </w:r>
            <w:r w:rsidR="00B865F6">
              <w:t xml:space="preserve"> </w:t>
            </w:r>
            <w:r w:rsidRPr="009751F0">
              <w:t>to</w:t>
            </w:r>
            <w:r w:rsidR="00B865F6">
              <w:t xml:space="preserve"> </w:t>
            </w:r>
            <w:r w:rsidRPr="009751F0">
              <w:t>tenderers:</w:t>
            </w:r>
            <w:r w:rsidR="00B865F6">
              <w:t xml:space="preserve">  </w:t>
            </w:r>
            <w:r w:rsidR="009F3A82" w:rsidRPr="009751F0">
              <w:t>If</w:t>
            </w:r>
            <w:r w:rsidR="00B865F6">
              <w:t xml:space="preserve"> </w:t>
            </w:r>
            <w:r w:rsidR="009F3A82" w:rsidRPr="009751F0">
              <w:t>information</w:t>
            </w:r>
            <w:r w:rsidR="00B865F6">
              <w:t xml:space="preserve"> </w:t>
            </w:r>
            <w:r w:rsidR="009F3A82" w:rsidRPr="009751F0">
              <w:t>on</w:t>
            </w:r>
            <w:r w:rsidR="00B865F6">
              <w:t xml:space="preserve"> </w:t>
            </w:r>
            <w:r w:rsidR="009F3A82" w:rsidRPr="009751F0">
              <w:t>Defence</w:t>
            </w:r>
            <w:r w:rsidR="00B865F6">
              <w:t xml:space="preserve"> </w:t>
            </w:r>
            <w:r w:rsidR="009F3A82" w:rsidRPr="009751F0">
              <w:t>Travelling</w:t>
            </w:r>
            <w:r w:rsidR="00B865F6">
              <w:t xml:space="preserve"> </w:t>
            </w:r>
            <w:r w:rsidR="009F3A82" w:rsidRPr="009751F0">
              <w:t>Allowance</w:t>
            </w:r>
            <w:r w:rsidR="00B865F6">
              <w:t xml:space="preserve"> </w:t>
            </w:r>
            <w:r w:rsidR="009F3A82" w:rsidRPr="009751F0">
              <w:t>rates</w:t>
            </w:r>
            <w:r w:rsidR="00B865F6">
              <w:t xml:space="preserve"> </w:t>
            </w:r>
            <w:r w:rsidR="009F3A82" w:rsidRPr="009751F0">
              <w:t>is</w:t>
            </w:r>
            <w:r w:rsidR="00B865F6">
              <w:t xml:space="preserve"> </w:t>
            </w:r>
            <w:r w:rsidR="009F3A82" w:rsidRPr="009751F0">
              <w:t>required</w:t>
            </w:r>
            <w:r w:rsidR="00B865F6">
              <w:t xml:space="preserve"> </w:t>
            </w:r>
            <w:r w:rsidR="009F3A82" w:rsidRPr="009751F0">
              <w:t>prior</w:t>
            </w:r>
            <w:r w:rsidR="00B865F6">
              <w:t xml:space="preserve"> </w:t>
            </w:r>
            <w:r w:rsidR="009F3A82" w:rsidRPr="009751F0">
              <w:t>to</w:t>
            </w:r>
            <w:r w:rsidR="00B865F6">
              <w:t xml:space="preserve"> </w:t>
            </w:r>
            <w:r w:rsidR="009F3A82" w:rsidRPr="009751F0">
              <w:t>submitting</w:t>
            </w:r>
            <w:r w:rsidR="00B865F6">
              <w:t xml:space="preserve"> </w:t>
            </w:r>
            <w:r w:rsidR="009F3A82" w:rsidRPr="009751F0">
              <w:t>your</w:t>
            </w:r>
            <w:r w:rsidR="00B865F6">
              <w:t xml:space="preserve"> </w:t>
            </w:r>
            <w:r w:rsidR="009F3A82" w:rsidRPr="009751F0">
              <w:t>tender,</w:t>
            </w:r>
            <w:r w:rsidR="00B865F6">
              <w:t xml:space="preserve"> </w:t>
            </w:r>
            <w:r w:rsidR="009F3A82" w:rsidRPr="009751F0">
              <w:t>contact</w:t>
            </w:r>
            <w:r w:rsidR="00B865F6">
              <w:t xml:space="preserve"> </w:t>
            </w:r>
            <w:r w:rsidR="009F3A82" w:rsidRPr="009751F0">
              <w:t>the</w:t>
            </w:r>
            <w:r w:rsidR="00B865F6">
              <w:t xml:space="preserve"> </w:t>
            </w:r>
            <w:r w:rsidR="009F3A82" w:rsidRPr="009751F0">
              <w:t>Contact</w:t>
            </w:r>
            <w:r w:rsidR="00B865F6">
              <w:t xml:space="preserve"> </w:t>
            </w:r>
            <w:r w:rsidR="009F3A82" w:rsidRPr="009751F0">
              <w:t>Officer.</w:t>
            </w:r>
          </w:p>
          <w:p w14:paraId="411ABB3A" w14:textId="62DC6A54" w:rsidR="003D4927" w:rsidRDefault="009751F0" w:rsidP="006D364D">
            <w:pPr>
              <w:pStyle w:val="ASDEFCONOption"/>
            </w:pPr>
            <w:r>
              <w:t>Option</w:t>
            </w:r>
            <w:r w:rsidR="00B865F6">
              <w:t xml:space="preserve"> </w:t>
            </w:r>
            <w:r>
              <w:t>B:</w:t>
            </w:r>
            <w:r w:rsidR="00B865F6">
              <w:t xml:space="preserve">  </w:t>
            </w:r>
            <w:r>
              <w:t>For</w:t>
            </w:r>
            <w:r w:rsidR="00B865F6">
              <w:t xml:space="preserve"> </w:t>
            </w:r>
            <w:r>
              <w:t>when</w:t>
            </w:r>
            <w:r w:rsidR="00B865F6">
              <w:t xml:space="preserve"> </w:t>
            </w:r>
            <w:r>
              <w:t>the</w:t>
            </w:r>
            <w:r w:rsidR="00B865F6">
              <w:t xml:space="preserve"> </w:t>
            </w:r>
            <w:r>
              <w:t>Commonwealth</w:t>
            </w:r>
            <w:r w:rsidR="00B865F6">
              <w:t xml:space="preserve"> </w:t>
            </w:r>
            <w:r>
              <w:t>will</w:t>
            </w:r>
            <w:r w:rsidR="00B865F6">
              <w:t xml:space="preserve"> </w:t>
            </w:r>
            <w:r>
              <w:t>reimburse</w:t>
            </w:r>
            <w:r w:rsidR="00B865F6">
              <w:t xml:space="preserve"> </w:t>
            </w:r>
            <w:r>
              <w:t>specified</w:t>
            </w:r>
            <w:r w:rsidR="00B865F6">
              <w:t xml:space="preserve"> </w:t>
            </w:r>
            <w:r>
              <w:t>expenses.</w:t>
            </w:r>
          </w:p>
          <w:p w14:paraId="5E8488A2" w14:textId="5032BE1E" w:rsidR="00315E6E" w:rsidRPr="00176D17" w:rsidRDefault="00315E6E" w:rsidP="004F5805">
            <w:pPr>
              <w:pStyle w:val="ATTANNLV2-ASDEFCON"/>
              <w:rPr>
                <w:rFonts w:eastAsia="Calibri"/>
              </w:rPr>
            </w:pPr>
            <w:r w:rsidRPr="00176D17">
              <w:rPr>
                <w:rFonts w:eastAsia="Calibri"/>
              </w:rPr>
              <w:t>The</w:t>
            </w:r>
            <w:r w:rsidR="00B865F6">
              <w:rPr>
                <w:rFonts w:eastAsia="Calibri"/>
              </w:rPr>
              <w:t xml:space="preserve"> </w:t>
            </w:r>
            <w:r w:rsidRPr="00176D17">
              <w:rPr>
                <w:rFonts w:eastAsia="Calibri"/>
              </w:rPr>
              <w:t>following</w:t>
            </w:r>
            <w:r w:rsidR="00B865F6">
              <w:rPr>
                <w:rFonts w:eastAsia="Calibri"/>
              </w:rPr>
              <w:t xml:space="preserve"> </w:t>
            </w:r>
            <w:r w:rsidRPr="00176D17">
              <w:rPr>
                <w:rFonts w:eastAsia="Calibri"/>
              </w:rPr>
              <w:t>expenses</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reimbursed</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under</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p>
          <w:p w14:paraId="1D7AA4CB" w14:textId="5F5A6229" w:rsidR="00315E6E" w:rsidRPr="005B196E" w:rsidRDefault="00315E6E" w:rsidP="004F5805">
            <w:pPr>
              <w:pStyle w:val="ATTANNLV3-ASDEFCON"/>
            </w:pPr>
            <w:r w:rsidRPr="005B196E">
              <w:t>Where</w:t>
            </w:r>
            <w:r w:rsidR="00B865F6">
              <w:t xml:space="preserve"> </w:t>
            </w:r>
            <w:r w:rsidRPr="005B196E">
              <w:t>the</w:t>
            </w:r>
            <w:r w:rsidR="00B865F6">
              <w:t xml:space="preserve"> </w:t>
            </w:r>
            <w:r w:rsidRPr="005B196E">
              <w:t>Commonwealth</w:t>
            </w:r>
            <w:r w:rsidR="00B865F6">
              <w:t xml:space="preserve"> </w:t>
            </w:r>
            <w:r w:rsidRPr="005B196E">
              <w:t>has</w:t>
            </w:r>
            <w:r w:rsidR="00B865F6">
              <w:t xml:space="preserve"> </w:t>
            </w:r>
            <w:r w:rsidRPr="005B196E">
              <w:t>provided</w:t>
            </w:r>
            <w:r w:rsidR="00B865F6">
              <w:t xml:space="preserve"> </w:t>
            </w:r>
            <w:r w:rsidRPr="005B196E">
              <w:t>its</w:t>
            </w:r>
            <w:r w:rsidR="00B865F6">
              <w:t xml:space="preserve"> </w:t>
            </w:r>
            <w:r w:rsidRPr="005B196E">
              <w:t>prior</w:t>
            </w:r>
            <w:r w:rsidR="00B865F6">
              <w:t xml:space="preserve"> </w:t>
            </w:r>
            <w:r w:rsidRPr="005B196E">
              <w:t>consent,</w:t>
            </w:r>
            <w:r w:rsidR="00B865F6">
              <w:t xml:space="preserve"> </w:t>
            </w:r>
            <w:r w:rsidRPr="005B196E">
              <w:t>the</w:t>
            </w:r>
            <w:r w:rsidR="00B865F6">
              <w:t xml:space="preserve"> </w:t>
            </w:r>
            <w:r w:rsidRPr="005B196E">
              <w:t>Contractor</w:t>
            </w:r>
            <w:r w:rsidR="00B865F6">
              <w:t xml:space="preserve"> </w:t>
            </w:r>
            <w:r w:rsidRPr="005B196E">
              <w:t>shall</w:t>
            </w:r>
            <w:r w:rsidR="00B865F6">
              <w:t xml:space="preserve"> </w:t>
            </w:r>
            <w:r w:rsidRPr="005B196E">
              <w:t>be</w:t>
            </w:r>
            <w:r w:rsidR="00B865F6">
              <w:t xml:space="preserve"> </w:t>
            </w:r>
            <w:r w:rsidRPr="005B196E">
              <w:t>entitled</w:t>
            </w:r>
            <w:r w:rsidR="00B865F6">
              <w:t xml:space="preserve"> </w:t>
            </w:r>
            <w:r w:rsidRPr="005B196E">
              <w:t>to</w:t>
            </w:r>
            <w:r w:rsidR="00B865F6">
              <w:t xml:space="preserve"> </w:t>
            </w:r>
            <w:r w:rsidRPr="005B196E">
              <w:t>reimbursement</w:t>
            </w:r>
            <w:r w:rsidR="00B865F6">
              <w:t xml:space="preserve"> </w:t>
            </w:r>
            <w:r w:rsidRPr="005B196E">
              <w:t>for</w:t>
            </w:r>
            <w:r w:rsidR="00B865F6">
              <w:t xml:space="preserve"> </w:t>
            </w:r>
            <w:r w:rsidRPr="005B196E">
              <w:t>travel,</w:t>
            </w:r>
            <w:r w:rsidR="00B865F6">
              <w:t xml:space="preserve"> </w:t>
            </w:r>
            <w:r w:rsidRPr="005B196E">
              <w:t>accommodation</w:t>
            </w:r>
            <w:r w:rsidR="00B865F6">
              <w:t xml:space="preserve"> </w:t>
            </w:r>
            <w:r w:rsidRPr="005B196E">
              <w:t>and</w:t>
            </w:r>
            <w:r w:rsidR="00B865F6">
              <w:t xml:space="preserve"> </w:t>
            </w:r>
            <w:r w:rsidRPr="005B196E">
              <w:t>living</w:t>
            </w:r>
            <w:r w:rsidR="00B865F6">
              <w:t xml:space="preserve"> </w:t>
            </w:r>
            <w:r w:rsidRPr="005B196E">
              <w:t>expenses</w:t>
            </w:r>
            <w:r w:rsidR="00B865F6">
              <w:t xml:space="preserve"> </w:t>
            </w:r>
            <w:r w:rsidRPr="005B196E">
              <w:t>up</w:t>
            </w:r>
            <w:r w:rsidR="00B865F6">
              <w:t xml:space="preserve"> </w:t>
            </w:r>
            <w:r w:rsidRPr="005B196E">
              <w:t>to</w:t>
            </w:r>
            <w:r w:rsidR="00B865F6">
              <w:t xml:space="preserve"> </w:t>
            </w:r>
            <w:r w:rsidRPr="005B196E">
              <w:t>the</w:t>
            </w:r>
            <w:r w:rsidR="00B865F6">
              <w:t xml:space="preserve"> </w:t>
            </w:r>
            <w:r w:rsidRPr="005B196E">
              <w:t>Defence</w:t>
            </w:r>
            <w:r w:rsidR="00B865F6">
              <w:t xml:space="preserve"> </w:t>
            </w:r>
            <w:r w:rsidR="00416C47">
              <w:t>t</w:t>
            </w:r>
            <w:r w:rsidR="00416C47" w:rsidRPr="005B196E">
              <w:t>ravelling</w:t>
            </w:r>
            <w:r w:rsidR="00B865F6">
              <w:t xml:space="preserve"> </w:t>
            </w:r>
            <w:r w:rsidR="00416C47">
              <w:t>a</w:t>
            </w:r>
            <w:r w:rsidR="00416C47" w:rsidRPr="005B196E">
              <w:t>llowance</w:t>
            </w:r>
            <w:r w:rsidR="00B865F6">
              <w:t xml:space="preserve"> </w:t>
            </w:r>
            <w:r w:rsidRPr="005B196E">
              <w:t>rates</w:t>
            </w:r>
            <w:r w:rsidR="00B865F6">
              <w:t xml:space="preserve"> </w:t>
            </w:r>
            <w:r w:rsidRPr="005B196E">
              <w:t>which</w:t>
            </w:r>
            <w:r w:rsidR="00B865F6">
              <w:t xml:space="preserve"> </w:t>
            </w:r>
            <w:r w:rsidRPr="005B196E">
              <w:t>have</w:t>
            </w:r>
            <w:r w:rsidR="00B865F6">
              <w:t xml:space="preserve"> </w:t>
            </w:r>
            <w:r w:rsidRPr="005B196E">
              <w:t>been</w:t>
            </w:r>
            <w:r w:rsidR="00B865F6">
              <w:t xml:space="preserve"> </w:t>
            </w:r>
            <w:r w:rsidRPr="005B196E">
              <w:t>adjusted</w:t>
            </w:r>
            <w:r w:rsidR="00B865F6">
              <w:t xml:space="preserve"> </w:t>
            </w:r>
            <w:r w:rsidRPr="005B196E">
              <w:t>to</w:t>
            </w:r>
            <w:r w:rsidR="00B865F6">
              <w:t xml:space="preserve"> </w:t>
            </w:r>
            <w:r w:rsidRPr="005B196E">
              <w:t>include</w:t>
            </w:r>
            <w:r w:rsidR="00B865F6">
              <w:t xml:space="preserve"> </w:t>
            </w:r>
            <w:r w:rsidRPr="005B196E">
              <w:t>an</w:t>
            </w:r>
            <w:r w:rsidR="00B865F6">
              <w:t xml:space="preserve"> </w:t>
            </w:r>
            <w:r w:rsidRPr="005B196E">
              <w:t>element</w:t>
            </w:r>
            <w:r w:rsidR="00B865F6">
              <w:t xml:space="preserve"> </w:t>
            </w:r>
            <w:r w:rsidRPr="005B196E">
              <w:t>for</w:t>
            </w:r>
            <w:r w:rsidR="00B865F6">
              <w:t xml:space="preserve"> </w:t>
            </w:r>
            <w:r w:rsidRPr="005B196E">
              <w:t>GST.</w:t>
            </w:r>
            <w:r w:rsidR="00B865F6">
              <w:t xml:space="preserve">  </w:t>
            </w:r>
            <w:r w:rsidRPr="005B196E">
              <w:t>All</w:t>
            </w:r>
            <w:r w:rsidR="00B865F6">
              <w:t xml:space="preserve"> </w:t>
            </w:r>
            <w:r w:rsidRPr="005B196E">
              <w:t>claims</w:t>
            </w:r>
            <w:r w:rsidR="00B865F6">
              <w:t xml:space="preserve"> </w:t>
            </w:r>
            <w:r w:rsidRPr="005B196E">
              <w:t>for</w:t>
            </w:r>
            <w:r w:rsidR="00B865F6">
              <w:t xml:space="preserve"> </w:t>
            </w:r>
            <w:r w:rsidRPr="005B196E">
              <w:t>such</w:t>
            </w:r>
            <w:r w:rsidR="00B865F6">
              <w:t xml:space="preserve"> </w:t>
            </w:r>
            <w:r w:rsidRPr="005B196E">
              <w:t>reimbursement</w:t>
            </w:r>
            <w:r w:rsidR="00B865F6">
              <w:t xml:space="preserve"> </w:t>
            </w:r>
            <w:r w:rsidRPr="005B196E">
              <w:t>shall</w:t>
            </w:r>
            <w:r w:rsidR="00B865F6">
              <w:t xml:space="preserve"> </w:t>
            </w:r>
            <w:r w:rsidRPr="005B196E">
              <w:t>be</w:t>
            </w:r>
            <w:r w:rsidR="00B865F6">
              <w:t xml:space="preserve"> </w:t>
            </w:r>
            <w:r w:rsidRPr="005B196E">
              <w:t>submitted</w:t>
            </w:r>
            <w:r w:rsidR="00B865F6">
              <w:t xml:space="preserve"> </w:t>
            </w:r>
            <w:r w:rsidRPr="005B196E">
              <w:t>on</w:t>
            </w:r>
            <w:r w:rsidR="00B865F6">
              <w:t xml:space="preserve"> </w:t>
            </w:r>
            <w:r w:rsidRPr="005B196E">
              <w:t>a</w:t>
            </w:r>
            <w:r w:rsidR="00B865F6">
              <w:t xml:space="preserve"> </w:t>
            </w:r>
            <w:r w:rsidRPr="005B196E">
              <w:t>valid</w:t>
            </w:r>
            <w:r w:rsidR="00B865F6">
              <w:t xml:space="preserve"> </w:t>
            </w:r>
            <w:r w:rsidRPr="005B196E">
              <w:t>tax</w:t>
            </w:r>
            <w:r w:rsidR="00B865F6">
              <w:t xml:space="preserve"> </w:t>
            </w:r>
            <w:r w:rsidRPr="005B196E">
              <w:t>invoice</w:t>
            </w:r>
            <w:r w:rsidR="00B865F6">
              <w:t xml:space="preserve"> </w:t>
            </w:r>
            <w:r w:rsidRPr="005B196E">
              <w:t>showing</w:t>
            </w:r>
            <w:r w:rsidR="00B865F6">
              <w:t xml:space="preserve"> </w:t>
            </w:r>
            <w:r w:rsidRPr="005B196E">
              <w:t>the</w:t>
            </w:r>
            <w:r w:rsidR="00B865F6">
              <w:t xml:space="preserve"> </w:t>
            </w:r>
            <w:r w:rsidRPr="005B196E">
              <w:t>GST</w:t>
            </w:r>
            <w:r w:rsidR="00B865F6">
              <w:t xml:space="preserve"> </w:t>
            </w:r>
            <w:r w:rsidRPr="005B196E">
              <w:t>exclusive</w:t>
            </w:r>
            <w:r w:rsidR="00B865F6">
              <w:t xml:space="preserve"> </w:t>
            </w:r>
            <w:r w:rsidRPr="005B196E">
              <w:t>price,</w:t>
            </w:r>
            <w:r w:rsidR="00B865F6">
              <w:t xml:space="preserve"> </w:t>
            </w:r>
            <w:r w:rsidRPr="005B196E">
              <w:t>with</w:t>
            </w:r>
            <w:r w:rsidR="00B865F6">
              <w:t xml:space="preserve"> </w:t>
            </w:r>
            <w:r w:rsidRPr="005B196E">
              <w:t>GST</w:t>
            </w:r>
            <w:r w:rsidR="00B865F6">
              <w:t xml:space="preserve"> </w:t>
            </w:r>
            <w:r w:rsidRPr="005B196E">
              <w:t>then</w:t>
            </w:r>
            <w:r w:rsidR="00B865F6">
              <w:t xml:space="preserve"> </w:t>
            </w:r>
            <w:r w:rsidRPr="005B196E">
              <w:t>being</w:t>
            </w:r>
            <w:r w:rsidR="00B865F6">
              <w:t xml:space="preserve"> </w:t>
            </w:r>
            <w:r w:rsidRPr="005B196E">
              <w:t>charged</w:t>
            </w:r>
            <w:r w:rsidR="00B865F6">
              <w:t xml:space="preserve"> </w:t>
            </w:r>
            <w:r w:rsidRPr="005B196E">
              <w:t>on</w:t>
            </w:r>
            <w:r w:rsidR="00B865F6">
              <w:t xml:space="preserve"> </w:t>
            </w:r>
            <w:r w:rsidRPr="005B196E">
              <w:t>the</w:t>
            </w:r>
            <w:r w:rsidR="00B865F6">
              <w:t xml:space="preserve"> </w:t>
            </w:r>
            <w:r w:rsidRPr="005B196E">
              <w:t>total</w:t>
            </w:r>
            <w:r w:rsidR="00B865F6">
              <w:t xml:space="preserve"> </w:t>
            </w:r>
            <w:r w:rsidRPr="005B196E">
              <w:t>amount.</w:t>
            </w:r>
            <w:r w:rsidR="00B865F6">
              <w:t xml:space="preserve">  </w:t>
            </w:r>
            <w:r w:rsidRPr="005B196E">
              <w:t>The</w:t>
            </w:r>
            <w:r w:rsidR="00B865F6">
              <w:t xml:space="preserve"> </w:t>
            </w:r>
            <w:r w:rsidRPr="005B196E">
              <w:t>total</w:t>
            </w:r>
            <w:r w:rsidR="00B865F6">
              <w:t xml:space="preserve"> </w:t>
            </w:r>
            <w:r w:rsidRPr="005B196E">
              <w:t>GST</w:t>
            </w:r>
            <w:r w:rsidR="00B865F6">
              <w:t xml:space="preserve"> </w:t>
            </w:r>
            <w:r w:rsidRPr="005B196E">
              <w:t>inclusive</w:t>
            </w:r>
            <w:r w:rsidR="00B865F6">
              <w:t xml:space="preserve"> </w:t>
            </w:r>
            <w:r w:rsidRPr="005B196E">
              <w:t>claim</w:t>
            </w:r>
            <w:r w:rsidR="00B865F6">
              <w:t xml:space="preserve"> </w:t>
            </w:r>
            <w:r w:rsidRPr="005B196E">
              <w:t>for</w:t>
            </w:r>
            <w:r w:rsidR="00B865F6">
              <w:t xml:space="preserve"> </w:t>
            </w:r>
            <w:r w:rsidRPr="005B196E">
              <w:t>such</w:t>
            </w:r>
            <w:r w:rsidR="00B865F6">
              <w:t xml:space="preserve"> </w:t>
            </w:r>
            <w:r w:rsidRPr="005B196E">
              <w:t>reimbursement</w:t>
            </w:r>
            <w:r w:rsidR="00B865F6">
              <w:t xml:space="preserve"> </w:t>
            </w:r>
            <w:r w:rsidRPr="005B196E">
              <w:t>shall</w:t>
            </w:r>
            <w:r w:rsidR="00B865F6">
              <w:t xml:space="preserve"> </w:t>
            </w:r>
            <w:r w:rsidRPr="005B196E">
              <w:t>not</w:t>
            </w:r>
            <w:r w:rsidR="00B865F6">
              <w:t xml:space="preserve"> </w:t>
            </w:r>
            <w:r w:rsidRPr="005B196E">
              <w:t>exceed</w:t>
            </w:r>
            <w:r w:rsidR="00B865F6">
              <w:t xml:space="preserve"> </w:t>
            </w:r>
            <w:r w:rsidRPr="005B196E">
              <w:t>that</w:t>
            </w:r>
            <w:r w:rsidR="00B865F6">
              <w:t xml:space="preserve"> </w:t>
            </w:r>
            <w:r w:rsidRPr="005B196E">
              <w:t>of</w:t>
            </w:r>
            <w:r w:rsidR="00B865F6">
              <w:t xml:space="preserve"> </w:t>
            </w:r>
            <w:r w:rsidRPr="005B196E">
              <w:t>the</w:t>
            </w:r>
            <w:r w:rsidR="00B865F6">
              <w:t xml:space="preserve"> </w:t>
            </w:r>
            <w:r w:rsidRPr="005B196E">
              <w:t>total</w:t>
            </w:r>
            <w:r w:rsidR="00B865F6">
              <w:t xml:space="preserve"> </w:t>
            </w:r>
            <w:r w:rsidRPr="005B196E">
              <w:t>allowable</w:t>
            </w:r>
            <w:r w:rsidR="00B865F6">
              <w:t xml:space="preserve"> </w:t>
            </w:r>
            <w:r w:rsidRPr="005B196E">
              <w:t>Defence</w:t>
            </w:r>
            <w:r w:rsidR="00B865F6">
              <w:t xml:space="preserve"> </w:t>
            </w:r>
            <w:r w:rsidR="00416C47">
              <w:t>t</w:t>
            </w:r>
            <w:r w:rsidR="00416C47" w:rsidRPr="005B196E">
              <w:t>ravelling</w:t>
            </w:r>
            <w:r w:rsidR="00B865F6">
              <w:t xml:space="preserve"> </w:t>
            </w:r>
            <w:r w:rsidR="00416C47">
              <w:t>a</w:t>
            </w:r>
            <w:r w:rsidR="00416C47" w:rsidRPr="005B196E">
              <w:t>llowances</w:t>
            </w:r>
            <w:r w:rsidRPr="005B196E">
              <w:t>.</w:t>
            </w:r>
            <w:r w:rsidR="00B865F6">
              <w:t xml:space="preserve">  </w:t>
            </w:r>
            <w:r w:rsidRPr="005B196E">
              <w:t>As</w:t>
            </w:r>
            <w:r w:rsidR="00B865F6">
              <w:t xml:space="preserve"> </w:t>
            </w:r>
            <w:r w:rsidRPr="005B196E">
              <w:t>an</w:t>
            </w:r>
            <w:r w:rsidR="00B865F6">
              <w:t xml:space="preserve"> </w:t>
            </w:r>
            <w:r w:rsidRPr="005B196E">
              <w:t>alternative</w:t>
            </w:r>
            <w:r w:rsidR="00B865F6">
              <w:t xml:space="preserve"> </w:t>
            </w:r>
            <w:r w:rsidRPr="005B196E">
              <w:t>to</w:t>
            </w:r>
            <w:r w:rsidR="00B865F6">
              <w:t xml:space="preserve"> </w:t>
            </w:r>
            <w:r w:rsidRPr="005B196E">
              <w:t>reimbursement</w:t>
            </w:r>
            <w:r w:rsidR="00B865F6">
              <w:t xml:space="preserve"> </w:t>
            </w:r>
            <w:r w:rsidRPr="005B196E">
              <w:t>of</w:t>
            </w:r>
            <w:r w:rsidR="00B865F6">
              <w:t xml:space="preserve"> </w:t>
            </w:r>
            <w:r w:rsidRPr="005B196E">
              <w:t>such</w:t>
            </w:r>
            <w:r w:rsidR="00B865F6">
              <w:t xml:space="preserve"> </w:t>
            </w:r>
            <w:r w:rsidRPr="005B196E">
              <w:t>expenses,</w:t>
            </w:r>
            <w:r w:rsidR="00B865F6">
              <w:t xml:space="preserve"> </w:t>
            </w:r>
            <w:r w:rsidRPr="005B196E">
              <w:t>and</w:t>
            </w:r>
            <w:r w:rsidR="00B865F6">
              <w:t xml:space="preserve"> </w:t>
            </w:r>
            <w:r w:rsidRPr="005B196E">
              <w:t>at</w:t>
            </w:r>
            <w:r w:rsidR="00B865F6">
              <w:t xml:space="preserve"> </w:t>
            </w:r>
            <w:r w:rsidRPr="005B196E">
              <w:t>the</w:t>
            </w:r>
            <w:r w:rsidR="00B865F6">
              <w:t xml:space="preserve"> </w:t>
            </w:r>
            <w:r w:rsidRPr="005B196E">
              <w:t>discretion</w:t>
            </w:r>
            <w:r w:rsidR="00B865F6">
              <w:t xml:space="preserve"> </w:t>
            </w:r>
            <w:r w:rsidRPr="005B196E">
              <w:t>of</w:t>
            </w:r>
            <w:r w:rsidR="00B865F6">
              <w:t xml:space="preserve"> </w:t>
            </w:r>
            <w:r w:rsidRPr="005B196E">
              <w:t>the</w:t>
            </w:r>
            <w:r w:rsidR="00B865F6">
              <w:t xml:space="preserve"> </w:t>
            </w:r>
            <w:r w:rsidRPr="005B196E">
              <w:t>Commonwealth,</w:t>
            </w:r>
            <w:r w:rsidR="00B865F6">
              <w:t xml:space="preserve"> </w:t>
            </w:r>
            <w:r w:rsidRPr="005B196E">
              <w:t>the</w:t>
            </w:r>
            <w:r w:rsidR="00B865F6">
              <w:t xml:space="preserve"> </w:t>
            </w:r>
            <w:r w:rsidRPr="005B196E">
              <w:t>Commonwealth</w:t>
            </w:r>
            <w:r w:rsidR="00B865F6">
              <w:t xml:space="preserve"> </w:t>
            </w:r>
            <w:r w:rsidRPr="005B196E">
              <w:t>may</w:t>
            </w:r>
            <w:r w:rsidR="00B865F6">
              <w:t xml:space="preserve"> </w:t>
            </w:r>
            <w:r w:rsidRPr="005B196E">
              <w:t>undertake</w:t>
            </w:r>
            <w:r w:rsidR="00B865F6">
              <w:t xml:space="preserve"> </w:t>
            </w:r>
            <w:r w:rsidRPr="005B196E">
              <w:t>to</w:t>
            </w:r>
            <w:r w:rsidR="00B865F6">
              <w:t xml:space="preserve"> </w:t>
            </w:r>
            <w:r w:rsidRPr="005B196E">
              <w:t>arrange</w:t>
            </w:r>
            <w:r w:rsidR="00B865F6">
              <w:t xml:space="preserve"> </w:t>
            </w:r>
            <w:r w:rsidRPr="005B196E">
              <w:t>travel</w:t>
            </w:r>
            <w:r w:rsidR="00B865F6">
              <w:t xml:space="preserve"> </w:t>
            </w:r>
            <w:r w:rsidRPr="005B196E">
              <w:t>and</w:t>
            </w:r>
            <w:r w:rsidR="00B865F6">
              <w:t xml:space="preserve"> </w:t>
            </w:r>
            <w:r w:rsidRPr="005B196E">
              <w:t>accommodation</w:t>
            </w:r>
            <w:r w:rsidR="00B865F6">
              <w:t xml:space="preserve"> </w:t>
            </w:r>
            <w:r w:rsidRPr="005B196E">
              <w:t>required</w:t>
            </w:r>
            <w:r w:rsidR="00B865F6">
              <w:t xml:space="preserve"> </w:t>
            </w:r>
            <w:r w:rsidRPr="005B196E">
              <w:t>by</w:t>
            </w:r>
            <w:r w:rsidR="00B865F6">
              <w:t xml:space="preserve"> </w:t>
            </w:r>
            <w:r w:rsidRPr="005B196E">
              <w:t>the</w:t>
            </w:r>
            <w:r w:rsidR="00B865F6">
              <w:t xml:space="preserve"> </w:t>
            </w:r>
            <w:r w:rsidRPr="005B196E">
              <w:t>Contractor</w:t>
            </w:r>
            <w:r w:rsidR="00B865F6">
              <w:t xml:space="preserve"> </w:t>
            </w:r>
            <w:r w:rsidRPr="005B196E">
              <w:t>for</w:t>
            </w:r>
            <w:r w:rsidR="00B865F6">
              <w:t xml:space="preserve"> </w:t>
            </w:r>
            <w:r w:rsidRPr="005B196E">
              <w:t>the</w:t>
            </w:r>
            <w:r w:rsidR="00B865F6">
              <w:t xml:space="preserve"> </w:t>
            </w:r>
            <w:r w:rsidRPr="005B196E">
              <w:t>purposes</w:t>
            </w:r>
            <w:r w:rsidR="00B865F6">
              <w:t xml:space="preserve"> </w:t>
            </w:r>
            <w:r w:rsidRPr="005B196E">
              <w:t>of</w:t>
            </w:r>
            <w:r w:rsidR="00B865F6">
              <w:t xml:space="preserve"> </w:t>
            </w:r>
            <w:r w:rsidRPr="005B196E">
              <w:t>the</w:t>
            </w:r>
            <w:r w:rsidR="00B865F6">
              <w:t xml:space="preserve"> </w:t>
            </w:r>
            <w:r w:rsidRPr="005B196E">
              <w:t>Contract.</w:t>
            </w:r>
            <w:r w:rsidR="00B865F6">
              <w:t xml:space="preserve">  </w:t>
            </w:r>
            <w:r w:rsidRPr="005B196E">
              <w:t>The</w:t>
            </w:r>
            <w:r w:rsidR="00B865F6">
              <w:t xml:space="preserve"> </w:t>
            </w:r>
            <w:r w:rsidRPr="005B196E">
              <w:t>Contractor</w:t>
            </w:r>
            <w:r w:rsidR="00B865F6">
              <w:t xml:space="preserve"> </w:t>
            </w:r>
            <w:r w:rsidRPr="005B196E">
              <w:t>shall</w:t>
            </w:r>
            <w:r w:rsidR="00B865F6">
              <w:t xml:space="preserve"> </w:t>
            </w:r>
            <w:r w:rsidRPr="005B196E">
              <w:t>promptly</w:t>
            </w:r>
            <w:r w:rsidR="00B865F6">
              <w:t xml:space="preserve"> </w:t>
            </w:r>
            <w:r w:rsidRPr="005B196E">
              <w:t>supply</w:t>
            </w:r>
            <w:r w:rsidR="00B865F6">
              <w:t xml:space="preserve"> </w:t>
            </w:r>
            <w:r w:rsidRPr="005B196E">
              <w:t>all</w:t>
            </w:r>
            <w:r w:rsidR="00B865F6">
              <w:t xml:space="preserve"> </w:t>
            </w:r>
            <w:r w:rsidRPr="005B196E">
              <w:t>necessary</w:t>
            </w:r>
            <w:r w:rsidR="00B865F6">
              <w:t xml:space="preserve"> </w:t>
            </w:r>
            <w:r w:rsidRPr="005B196E">
              <w:t>information</w:t>
            </w:r>
            <w:r w:rsidR="00B865F6">
              <w:t xml:space="preserve"> </w:t>
            </w:r>
            <w:r w:rsidRPr="005B196E">
              <w:t>required</w:t>
            </w:r>
            <w:r w:rsidR="00B865F6">
              <w:t xml:space="preserve"> </w:t>
            </w:r>
            <w:r w:rsidRPr="005B196E">
              <w:t>by</w:t>
            </w:r>
            <w:r w:rsidR="00B865F6">
              <w:t xml:space="preserve"> </w:t>
            </w:r>
            <w:r w:rsidRPr="005B196E">
              <w:t>the</w:t>
            </w:r>
            <w:r w:rsidR="00B865F6">
              <w:t xml:space="preserve"> </w:t>
            </w:r>
            <w:r w:rsidRPr="005B196E">
              <w:t>Commonwealth</w:t>
            </w:r>
            <w:r w:rsidR="00B865F6">
              <w:t xml:space="preserve"> </w:t>
            </w:r>
            <w:r w:rsidRPr="005B196E">
              <w:t>to</w:t>
            </w:r>
            <w:r w:rsidR="00B865F6">
              <w:t xml:space="preserve"> </w:t>
            </w:r>
            <w:r w:rsidRPr="005B196E">
              <w:t>make</w:t>
            </w:r>
            <w:r w:rsidR="00B865F6">
              <w:t xml:space="preserve"> </w:t>
            </w:r>
            <w:r w:rsidRPr="005B196E">
              <w:t>these</w:t>
            </w:r>
            <w:r w:rsidR="00B865F6">
              <w:t xml:space="preserve"> </w:t>
            </w:r>
            <w:r w:rsidRPr="005B196E">
              <w:t>arrangements.</w:t>
            </w:r>
          </w:p>
          <w:p w14:paraId="0510AF7B" w14:textId="2F6B34A3" w:rsidR="00315E6E" w:rsidRPr="005B196E" w:rsidRDefault="003F7F55" w:rsidP="004F5805">
            <w:pPr>
              <w:pStyle w:val="ATTANNLV3-ASDEFCON"/>
            </w:pPr>
            <w:r w:rsidRPr="002A03A6">
              <w:fldChar w:fldCharType="begin">
                <w:ffData>
                  <w:name w:val="Text18"/>
                  <w:enabled/>
                  <w:calcOnExit w:val="0"/>
                  <w:textInput>
                    <w:default w:val="[INSERT OTHER REIMBURSABLE EXPENSES PRIOR TO CONTRACT SIGNATURE]"/>
                  </w:textInput>
                </w:ffData>
              </w:fldChar>
            </w:r>
            <w:bookmarkStart w:id="32" w:name="Text18"/>
            <w:r w:rsidRPr="002A03A6">
              <w:instrText xml:space="preserve"> FORMTEXT </w:instrText>
            </w:r>
            <w:r w:rsidRPr="002A03A6">
              <w:fldChar w:fldCharType="separate"/>
            </w:r>
            <w:r w:rsidR="001728D2">
              <w:rPr>
                <w:noProof/>
              </w:rPr>
              <w:t>[INSERT</w:t>
            </w:r>
            <w:r w:rsidR="00B865F6">
              <w:rPr>
                <w:noProof/>
              </w:rPr>
              <w:t xml:space="preserve"> </w:t>
            </w:r>
            <w:r w:rsidR="001728D2">
              <w:rPr>
                <w:noProof/>
              </w:rPr>
              <w:t>OTHER</w:t>
            </w:r>
            <w:r w:rsidR="00B865F6">
              <w:rPr>
                <w:noProof/>
              </w:rPr>
              <w:t xml:space="preserve"> </w:t>
            </w:r>
            <w:r w:rsidR="001728D2">
              <w:rPr>
                <w:noProof/>
              </w:rPr>
              <w:t>REIMBURSABLE</w:t>
            </w:r>
            <w:r w:rsidR="00B865F6">
              <w:rPr>
                <w:noProof/>
              </w:rPr>
              <w:t xml:space="preserve"> </w:t>
            </w:r>
            <w:r w:rsidR="001728D2">
              <w:rPr>
                <w:noProof/>
              </w:rPr>
              <w:t>EXPENSES</w:t>
            </w:r>
            <w:r w:rsidR="00B865F6">
              <w:rPr>
                <w:noProof/>
              </w:rPr>
              <w:t xml:space="preserve"> </w:t>
            </w:r>
            <w:r w:rsidR="001728D2">
              <w:rPr>
                <w:noProof/>
              </w:rPr>
              <w:t>PRIOR</w:t>
            </w:r>
            <w:r w:rsidR="00B865F6">
              <w:rPr>
                <w:noProof/>
              </w:rPr>
              <w:t xml:space="preserve"> </w:t>
            </w:r>
            <w:r w:rsidR="001728D2">
              <w:rPr>
                <w:noProof/>
              </w:rPr>
              <w:t>TO</w:t>
            </w:r>
            <w:r w:rsidR="00B865F6">
              <w:rPr>
                <w:noProof/>
              </w:rPr>
              <w:t xml:space="preserve"> </w:t>
            </w:r>
            <w:r w:rsidR="001728D2">
              <w:rPr>
                <w:noProof/>
              </w:rPr>
              <w:t>CONTRACT</w:t>
            </w:r>
            <w:r w:rsidR="00B865F6">
              <w:rPr>
                <w:noProof/>
              </w:rPr>
              <w:t xml:space="preserve"> </w:t>
            </w:r>
            <w:r w:rsidR="001728D2">
              <w:rPr>
                <w:noProof/>
              </w:rPr>
              <w:t>SIGNATURE]</w:t>
            </w:r>
            <w:r w:rsidRPr="002A03A6">
              <w:fldChar w:fldCharType="end"/>
            </w:r>
            <w:bookmarkEnd w:id="32"/>
            <w:r w:rsidR="00315E6E" w:rsidRPr="005B196E">
              <w:t>.</w:t>
            </w:r>
          </w:p>
          <w:p w14:paraId="6C28A9D8" w14:textId="66F08B83" w:rsidR="00315E6E" w:rsidRPr="00176D17" w:rsidRDefault="00315E6E" w:rsidP="004F5805">
            <w:pPr>
              <w:pStyle w:val="ATTANNLV2-ASDEFCON"/>
              <w:rPr>
                <w:rFonts w:eastAsia="Calibri"/>
              </w:rPr>
            </w:pPr>
            <w:r w:rsidRPr="00176D17">
              <w:rPr>
                <w:rFonts w:eastAsia="Calibri"/>
              </w:rPr>
              <w:t>If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is</w:t>
            </w:r>
            <w:r w:rsidR="00B865F6">
              <w:rPr>
                <w:rFonts w:eastAsia="Calibri"/>
              </w:rPr>
              <w:t xml:space="preserve"> </w:t>
            </w:r>
            <w:r w:rsidRPr="00176D17">
              <w:rPr>
                <w:rFonts w:eastAsia="Calibri"/>
              </w:rPr>
              <w:t>required</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travel</w:t>
            </w:r>
            <w:r w:rsidR="00B865F6">
              <w:rPr>
                <w:rFonts w:eastAsia="Calibri"/>
              </w:rPr>
              <w:t xml:space="preserve"> </w:t>
            </w:r>
            <w:r w:rsidRPr="00176D17">
              <w:rPr>
                <w:rFonts w:eastAsia="Calibri"/>
              </w:rPr>
              <w:t>under</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spent</w:t>
            </w:r>
            <w:r w:rsidR="00B865F6">
              <w:rPr>
                <w:rFonts w:eastAsia="Calibri"/>
              </w:rPr>
              <w:t xml:space="preserve"> </w:t>
            </w:r>
            <w:r w:rsidRPr="00176D17">
              <w:rPr>
                <w:rFonts w:eastAsia="Calibri"/>
              </w:rPr>
              <w:t>travelling</w:t>
            </w:r>
            <w:r w:rsidR="00B865F6">
              <w:rPr>
                <w:rFonts w:eastAsia="Calibri"/>
              </w:rPr>
              <w:t xml:space="preserve"> </w:t>
            </w:r>
            <w:r w:rsidRPr="00176D17">
              <w:rPr>
                <w:rFonts w:eastAsia="Calibri"/>
              </w:rPr>
              <w:t>are</w:t>
            </w:r>
            <w:r w:rsidR="00B865F6">
              <w:rPr>
                <w:rFonts w:eastAsia="Calibri"/>
              </w:rPr>
              <w:t xml:space="preserve"> </w:t>
            </w:r>
            <w:r w:rsidRPr="00176D17">
              <w:rPr>
                <w:rFonts w:eastAsia="Calibri"/>
              </w:rPr>
              <w:t>not</w:t>
            </w:r>
            <w:r w:rsidR="00B865F6">
              <w:rPr>
                <w:rFonts w:eastAsia="Calibri"/>
              </w:rPr>
              <w:t xml:space="preserve"> </w:t>
            </w:r>
            <w:r w:rsidRPr="00176D17">
              <w:rPr>
                <w:rFonts w:eastAsia="Calibri"/>
              </w:rPr>
              <w:t>billable</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and</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maximum</w:t>
            </w:r>
            <w:r w:rsidR="00B865F6">
              <w:rPr>
                <w:rFonts w:eastAsia="Calibri"/>
              </w:rPr>
              <w:t xml:space="preserve"> </w:t>
            </w:r>
            <w:r w:rsidRPr="00176D17">
              <w:rPr>
                <w:rFonts w:eastAsia="Calibri"/>
              </w:rPr>
              <w:t>allowable</w:t>
            </w:r>
            <w:r w:rsidR="00B865F6">
              <w:rPr>
                <w:rFonts w:eastAsia="Calibri"/>
              </w:rPr>
              <w:t xml:space="preserve"> </w:t>
            </w:r>
            <w:r w:rsidRPr="00176D17">
              <w:rPr>
                <w:rFonts w:eastAsia="Calibri"/>
              </w:rPr>
              <w:t>billable</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each</w:t>
            </w:r>
            <w:r w:rsidR="00B865F6">
              <w:rPr>
                <w:rFonts w:eastAsia="Calibri"/>
              </w:rPr>
              <w:t xml:space="preserve"> </w:t>
            </w:r>
            <w:r w:rsidRPr="00176D17">
              <w:rPr>
                <w:rFonts w:eastAsia="Calibri"/>
              </w:rPr>
              <w:t>day</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be</w:t>
            </w:r>
            <w:r w:rsidR="00B865F6">
              <w:rPr>
                <w:rFonts w:eastAsia="Calibri"/>
              </w:rPr>
              <w:t xml:space="preserve"> </w:t>
            </w:r>
            <w:r w:rsidRPr="00176D17">
              <w:rPr>
                <w:rFonts w:eastAsia="Calibri"/>
              </w:rPr>
              <w:t>eight</w:t>
            </w:r>
            <w:r w:rsidR="00B865F6">
              <w:rPr>
                <w:rFonts w:eastAsia="Calibri"/>
              </w:rPr>
              <w:t xml:space="preserve"> </w:t>
            </w:r>
            <w:r w:rsidRPr="00176D17">
              <w:rPr>
                <w:rFonts w:eastAsia="Calibri"/>
              </w:rPr>
              <w:t>hours</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standard</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day).</w:t>
            </w:r>
            <w:r w:rsidR="00B865F6">
              <w:rPr>
                <w:rFonts w:eastAsia="Calibri"/>
              </w:rPr>
              <w:t xml:space="preserve">  </w:t>
            </w:r>
            <w:r w:rsidRPr="00176D17">
              <w:rPr>
                <w:rFonts w:eastAsia="Calibri"/>
              </w:rPr>
              <w:t>Time</w:t>
            </w:r>
            <w:r w:rsidR="00B865F6">
              <w:rPr>
                <w:rFonts w:eastAsia="Calibri"/>
              </w:rPr>
              <w:t xml:space="preserve"> </w:t>
            </w:r>
            <w:r w:rsidRPr="00176D17">
              <w:rPr>
                <w:rFonts w:eastAsia="Calibri"/>
              </w:rPr>
              <w:t>spent</w:t>
            </w:r>
            <w:r w:rsidR="00B865F6">
              <w:rPr>
                <w:rFonts w:eastAsia="Calibri"/>
              </w:rPr>
              <w:t xml:space="preserve"> </w:t>
            </w:r>
            <w:r w:rsidRPr="00176D17">
              <w:rPr>
                <w:rFonts w:eastAsia="Calibri"/>
              </w:rPr>
              <w:t>travelling</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work</w:t>
            </w:r>
            <w:r w:rsidR="00B865F6">
              <w:rPr>
                <w:rFonts w:eastAsia="Calibri"/>
              </w:rPr>
              <w:t xml:space="preserve"> </w:t>
            </w:r>
            <w:r w:rsidRPr="00176D17">
              <w:rPr>
                <w:rFonts w:eastAsia="Calibri"/>
              </w:rPr>
              <w:t>under</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w:t>
            </w:r>
            <w:r w:rsidR="00B865F6">
              <w:rPr>
                <w:rFonts w:eastAsia="Calibri"/>
              </w:rPr>
              <w:t xml:space="preserve"> </w:t>
            </w:r>
            <w:r w:rsidRPr="00176D17">
              <w:rPr>
                <w:rFonts w:eastAsia="Calibri"/>
              </w:rPr>
              <w:t>does</w:t>
            </w:r>
            <w:r w:rsidR="00B865F6">
              <w:rPr>
                <w:rFonts w:eastAsia="Calibri"/>
              </w:rPr>
              <w:t xml:space="preserve"> </w:t>
            </w:r>
            <w:r w:rsidRPr="00176D17">
              <w:rPr>
                <w:rFonts w:eastAsia="Calibri"/>
              </w:rPr>
              <w:t>not</w:t>
            </w:r>
            <w:r w:rsidR="00B865F6">
              <w:rPr>
                <w:rFonts w:eastAsia="Calibri"/>
              </w:rPr>
              <w:t xml:space="preserve"> </w:t>
            </w:r>
            <w:r w:rsidRPr="00176D17">
              <w:rPr>
                <w:rFonts w:eastAsia="Calibri"/>
              </w:rPr>
              <w:t>constitute</w:t>
            </w:r>
            <w:r w:rsidR="00B865F6">
              <w:rPr>
                <w:rFonts w:eastAsia="Calibri"/>
              </w:rPr>
              <w:t xml:space="preserve"> </w:t>
            </w:r>
            <w:r w:rsidRPr="00176D17">
              <w:rPr>
                <w:rFonts w:eastAsia="Calibri"/>
              </w:rPr>
              <w:t>a</w:t>
            </w:r>
            <w:r w:rsidR="00B865F6">
              <w:rPr>
                <w:rFonts w:eastAsia="Calibri"/>
              </w:rPr>
              <w:t xml:space="preserve"> </w:t>
            </w:r>
            <w:r w:rsidRPr="00176D17">
              <w:rPr>
                <w:rFonts w:eastAsia="Calibri"/>
              </w:rPr>
              <w:t>reimbursable</w:t>
            </w:r>
            <w:r w:rsidR="00B865F6">
              <w:rPr>
                <w:rFonts w:eastAsia="Calibri"/>
              </w:rPr>
              <w:t xml:space="preserve"> </w:t>
            </w:r>
            <w:r w:rsidRPr="00176D17">
              <w:rPr>
                <w:rFonts w:eastAsia="Calibri"/>
              </w:rPr>
              <w:t>expense.</w:t>
            </w:r>
          </w:p>
          <w:p w14:paraId="6F08AB18" w14:textId="31491EDC" w:rsidR="00315E6E" w:rsidRPr="000167DE" w:rsidRDefault="00315E6E" w:rsidP="004F5805">
            <w:pPr>
              <w:pStyle w:val="ATTANNLV2-ASDEFCON"/>
              <w:rPr>
                <w:rFonts w:eastAsia="Calibri"/>
              </w:rPr>
            </w:pPr>
            <w:r w:rsidRPr="00176D17">
              <w:rPr>
                <w:rFonts w:eastAsia="Calibri"/>
              </w:rPr>
              <w:t>If</w:t>
            </w:r>
            <w:r w:rsidR="00B865F6">
              <w:rPr>
                <w:rFonts w:eastAsia="Calibri"/>
              </w:rPr>
              <w:t xml:space="preserve"> </w:t>
            </w:r>
            <w:r w:rsidRPr="00176D17">
              <w:rPr>
                <w:rFonts w:eastAsia="Calibri"/>
              </w:rPr>
              <w:t>requested</w:t>
            </w:r>
            <w:r w:rsidR="00B865F6">
              <w:rPr>
                <w:rFonts w:eastAsia="Calibri"/>
              </w:rPr>
              <w:t xml:space="preserve"> </w:t>
            </w:r>
            <w:r w:rsidRPr="00176D17">
              <w:rPr>
                <w:rFonts w:eastAsia="Calibri"/>
              </w:rPr>
              <w:t>by</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Commonwealth</w:t>
            </w:r>
            <w:r w:rsidR="00B865F6">
              <w:rPr>
                <w:rFonts w:eastAsia="Calibri"/>
              </w:rPr>
              <w:t xml:space="preserve"> </w:t>
            </w:r>
            <w:r w:rsidRPr="00176D17">
              <w:rPr>
                <w:rFonts w:eastAsia="Calibri"/>
              </w:rPr>
              <w:t>Representative,</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Contractor</w:t>
            </w:r>
            <w:r w:rsidR="00B865F6">
              <w:rPr>
                <w:rFonts w:eastAsia="Calibri"/>
              </w:rPr>
              <w:t xml:space="preserve"> </w:t>
            </w:r>
            <w:r w:rsidRPr="00176D17">
              <w:rPr>
                <w:rFonts w:eastAsia="Calibri"/>
              </w:rPr>
              <w:t>shall</w:t>
            </w:r>
            <w:r w:rsidR="00B865F6">
              <w:rPr>
                <w:rFonts w:eastAsia="Calibri"/>
              </w:rPr>
              <w:t xml:space="preserve"> </w:t>
            </w:r>
            <w:r w:rsidRPr="00176D17">
              <w:rPr>
                <w:rFonts w:eastAsia="Calibri"/>
              </w:rPr>
              <w:t>provide</w:t>
            </w:r>
            <w:r w:rsidR="00B865F6">
              <w:rPr>
                <w:rFonts w:eastAsia="Calibri"/>
              </w:rPr>
              <w:t xml:space="preserve"> </w:t>
            </w:r>
            <w:r w:rsidRPr="00176D17">
              <w:rPr>
                <w:rFonts w:eastAsia="Calibri"/>
              </w:rPr>
              <w:t>satisfactory</w:t>
            </w:r>
            <w:r w:rsidR="00B865F6">
              <w:rPr>
                <w:rFonts w:eastAsia="Calibri"/>
              </w:rPr>
              <w:t xml:space="preserve"> </w:t>
            </w:r>
            <w:r w:rsidRPr="00176D17">
              <w:rPr>
                <w:rFonts w:eastAsia="Calibri"/>
              </w:rPr>
              <w:t>evidence</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substantiate</w:t>
            </w:r>
            <w:r w:rsidR="00B865F6">
              <w:rPr>
                <w:rFonts w:eastAsia="Calibri"/>
              </w:rPr>
              <w:t xml:space="preserve"> </w:t>
            </w:r>
            <w:r w:rsidRPr="00176D17">
              <w:rPr>
                <w:rFonts w:eastAsia="Calibri"/>
              </w:rPr>
              <w:t>any</w:t>
            </w:r>
            <w:r w:rsidR="00B865F6">
              <w:rPr>
                <w:rFonts w:eastAsia="Calibri"/>
              </w:rPr>
              <w:t xml:space="preserve"> </w:t>
            </w:r>
            <w:r w:rsidRPr="00176D17">
              <w:rPr>
                <w:rFonts w:eastAsia="Calibri"/>
              </w:rPr>
              <w:t>specified</w:t>
            </w:r>
            <w:r w:rsidR="00B865F6">
              <w:rPr>
                <w:rFonts w:eastAsia="Calibri"/>
              </w:rPr>
              <w:t xml:space="preserve"> </w:t>
            </w:r>
            <w:r w:rsidRPr="00176D17">
              <w:rPr>
                <w:rFonts w:eastAsia="Calibri"/>
              </w:rPr>
              <w:t>claim</w:t>
            </w:r>
            <w:r w:rsidR="00B865F6">
              <w:rPr>
                <w:rFonts w:eastAsia="Calibri"/>
              </w:rPr>
              <w:t xml:space="preserve"> </w:t>
            </w:r>
            <w:r w:rsidRPr="00176D17">
              <w:rPr>
                <w:rFonts w:eastAsia="Calibri"/>
              </w:rPr>
              <w:t>for</w:t>
            </w:r>
            <w:r w:rsidR="00B865F6">
              <w:rPr>
                <w:rFonts w:eastAsia="Calibri"/>
              </w:rPr>
              <w:t xml:space="preserve"> </w:t>
            </w:r>
            <w:r w:rsidRPr="00176D17">
              <w:rPr>
                <w:rFonts w:eastAsia="Calibri"/>
              </w:rPr>
              <w:t>reimbursement</w:t>
            </w:r>
            <w:r w:rsidR="00B865F6">
              <w:rPr>
                <w:rFonts w:eastAsia="Calibri"/>
              </w:rPr>
              <w:t xml:space="preserve"> </w:t>
            </w:r>
            <w:r w:rsidRPr="00176D17">
              <w:rPr>
                <w:rFonts w:eastAsia="Calibri"/>
              </w:rPr>
              <w:t>prior</w:t>
            </w:r>
            <w:r w:rsidR="00B865F6">
              <w:rPr>
                <w:rFonts w:eastAsia="Calibri"/>
              </w:rPr>
              <w:t xml:space="preserve"> </w:t>
            </w:r>
            <w:r w:rsidRPr="00176D17">
              <w:rPr>
                <w:rFonts w:eastAsia="Calibri"/>
              </w:rPr>
              <w:t>to</w:t>
            </w:r>
            <w:r w:rsidR="00B865F6">
              <w:rPr>
                <w:rFonts w:eastAsia="Calibri"/>
              </w:rPr>
              <w:t xml:space="preserve"> </w:t>
            </w:r>
            <w:r w:rsidRPr="00176D17">
              <w:rPr>
                <w:rFonts w:eastAsia="Calibri"/>
              </w:rPr>
              <w:t>any</w:t>
            </w:r>
            <w:r w:rsidR="00B865F6">
              <w:rPr>
                <w:rFonts w:eastAsia="Calibri"/>
              </w:rPr>
              <w:t xml:space="preserve"> </w:t>
            </w:r>
            <w:r w:rsidRPr="00176D17">
              <w:rPr>
                <w:rFonts w:eastAsia="Calibri"/>
              </w:rPr>
              <w:t>payment</w:t>
            </w:r>
            <w:r w:rsidR="00B865F6">
              <w:rPr>
                <w:rFonts w:eastAsia="Calibri"/>
              </w:rPr>
              <w:t xml:space="preserve"> </w:t>
            </w:r>
            <w:r w:rsidRPr="00176D17">
              <w:rPr>
                <w:rFonts w:eastAsia="Calibri"/>
              </w:rPr>
              <w:t>of</w:t>
            </w:r>
            <w:r w:rsidR="00B865F6">
              <w:rPr>
                <w:rFonts w:eastAsia="Calibri"/>
              </w:rPr>
              <w:t xml:space="preserve"> </w:t>
            </w:r>
            <w:r w:rsidRPr="00176D17">
              <w:rPr>
                <w:rFonts w:eastAsia="Calibri"/>
              </w:rPr>
              <w:t>the</w:t>
            </w:r>
            <w:r w:rsidR="00B865F6">
              <w:rPr>
                <w:rFonts w:eastAsia="Calibri"/>
              </w:rPr>
              <w:t xml:space="preserve"> </w:t>
            </w:r>
            <w:r w:rsidRPr="00176D17">
              <w:rPr>
                <w:rFonts w:eastAsia="Calibri"/>
              </w:rPr>
              <w:t>related</w:t>
            </w:r>
            <w:r w:rsidR="00B865F6">
              <w:rPr>
                <w:rFonts w:eastAsia="Calibri"/>
              </w:rPr>
              <w:t xml:space="preserve"> </w:t>
            </w:r>
            <w:r w:rsidRPr="00176D17">
              <w:rPr>
                <w:rFonts w:eastAsia="Calibri"/>
              </w:rPr>
              <w:t>claim.</w:t>
            </w:r>
          </w:p>
        </w:tc>
      </w:tr>
    </w:tbl>
    <w:p w14:paraId="0B4B5EBB" w14:textId="77777777" w:rsidR="008B3D5F" w:rsidRPr="005B196E" w:rsidRDefault="008B3D5F" w:rsidP="004F5805">
      <w:pPr>
        <w:pStyle w:val="ASDEFCONNormal"/>
      </w:pPr>
    </w:p>
    <w:p w14:paraId="657DF536" w14:textId="77777777" w:rsidR="008B3D5F" w:rsidRPr="005B196E" w:rsidRDefault="008B3D5F" w:rsidP="004F5805">
      <w:pPr>
        <w:pStyle w:val="ASDEFCONNormal"/>
        <w:sectPr w:rsidR="008B3D5F" w:rsidRPr="005B196E" w:rsidSect="009D74FB">
          <w:headerReference w:type="default" r:id="rId11"/>
          <w:footerReference w:type="default" r:id="rId12"/>
          <w:pgSz w:w="11906" w:h="16838"/>
          <w:pgMar w:top="1304" w:right="1418" w:bottom="680" w:left="1418" w:header="567" w:footer="567" w:gutter="0"/>
          <w:pgNumType w:start="1"/>
          <w:cols w:space="720"/>
        </w:sectPr>
      </w:pPr>
    </w:p>
    <w:p w14:paraId="2C350B2F" w14:textId="14DF6D14" w:rsidR="005827DC" w:rsidRDefault="001A0446" w:rsidP="006D364D">
      <w:pPr>
        <w:pStyle w:val="ASDEFCONTitle"/>
      </w:pPr>
      <w:r>
        <w:t>Contract</w:t>
      </w:r>
      <w:r w:rsidR="00B865F6">
        <w:t xml:space="preserve"> </w:t>
      </w:r>
      <w:r>
        <w:t>MAterial</w:t>
      </w:r>
      <w:r w:rsidR="00B865F6">
        <w:t xml:space="preserve"> </w:t>
      </w:r>
      <w:r>
        <w:t>rights</w:t>
      </w:r>
      <w:r w:rsidR="00B865F6">
        <w:t xml:space="preserve"> </w:t>
      </w:r>
      <w:r w:rsidR="005827DC">
        <w:t>SCHEDULE</w:t>
      </w:r>
      <w:r w:rsidR="00B865F6">
        <w:t xml:space="preserve"> </w:t>
      </w:r>
      <w:r w:rsidR="005827DC">
        <w:t>(CORE)</w:t>
      </w:r>
    </w:p>
    <w:p w14:paraId="5298EB7E" w14:textId="4CA71AF9" w:rsidR="008B3D5F" w:rsidRDefault="008B3D5F" w:rsidP="004F5805">
      <w:pPr>
        <w:pStyle w:val="NoteToTenderers-ASDEFCON"/>
      </w:pPr>
      <w:r w:rsidRPr="005B196E">
        <w:t>Note</w:t>
      </w:r>
      <w:r w:rsidR="00B865F6">
        <w:t xml:space="preserve"> </w:t>
      </w:r>
      <w:r w:rsidRPr="005B196E">
        <w:t>to</w:t>
      </w:r>
      <w:r w:rsidR="00B865F6">
        <w:t xml:space="preserve"> </w:t>
      </w:r>
      <w:r w:rsidRPr="005B196E">
        <w:t>tenderers:</w:t>
      </w:r>
      <w:r w:rsidR="00B865F6">
        <w:t xml:space="preserve">  </w:t>
      </w:r>
      <w:r w:rsidR="001A0446">
        <w:t>Attachment</w:t>
      </w:r>
      <w:r w:rsidR="00B865F6">
        <w:t xml:space="preserve"> </w:t>
      </w:r>
      <w:r w:rsidR="001A0446">
        <w:t>C</w:t>
      </w:r>
      <w:r w:rsidR="00B865F6">
        <w:t xml:space="preserve"> </w:t>
      </w:r>
      <w:r w:rsidR="001A0446">
        <w:t>defines</w:t>
      </w:r>
      <w:r w:rsidR="00B865F6">
        <w:t xml:space="preserve"> </w:t>
      </w:r>
      <w:r w:rsidR="001A0446">
        <w:t>any</w:t>
      </w:r>
      <w:r w:rsidR="00B865F6">
        <w:t xml:space="preserve"> </w:t>
      </w:r>
      <w:r w:rsidR="001A0446">
        <w:t>restrictions</w:t>
      </w:r>
      <w:r w:rsidR="00B865F6">
        <w:t xml:space="preserve"> </w:t>
      </w:r>
      <w:r w:rsidR="001A0446">
        <w:t>on</w:t>
      </w:r>
      <w:r w:rsidR="00B865F6">
        <w:t xml:space="preserve"> </w:t>
      </w:r>
      <w:r w:rsidR="001A0446">
        <w:t>the</w:t>
      </w:r>
      <w:r w:rsidR="00B865F6">
        <w:t xml:space="preserve"> </w:t>
      </w:r>
      <w:r w:rsidR="001A0446">
        <w:t>rights</w:t>
      </w:r>
      <w:r w:rsidR="00B865F6">
        <w:t xml:space="preserve"> </w:t>
      </w:r>
      <w:r w:rsidR="001A0446">
        <w:t>granted</w:t>
      </w:r>
      <w:r w:rsidR="00B865F6">
        <w:t xml:space="preserve"> </w:t>
      </w:r>
      <w:r w:rsidR="001A0446">
        <w:t>under</w:t>
      </w:r>
      <w:r w:rsidR="00B865F6">
        <w:t xml:space="preserve"> </w:t>
      </w:r>
      <w:r w:rsidR="001A0446">
        <w:t>the</w:t>
      </w:r>
      <w:r w:rsidR="00B865F6">
        <w:t xml:space="preserve"> </w:t>
      </w:r>
      <w:r w:rsidR="001A0446">
        <w:t>Contract</w:t>
      </w:r>
      <w:r w:rsidR="00B865F6">
        <w:t xml:space="preserve"> </w:t>
      </w:r>
      <w:r w:rsidR="001A0446">
        <w:t>to</w:t>
      </w:r>
      <w:r w:rsidR="00B865F6">
        <w:t xml:space="preserve"> </w:t>
      </w:r>
      <w:r w:rsidR="001A0446">
        <w:t>Use</w:t>
      </w:r>
      <w:r w:rsidR="00B865F6">
        <w:t xml:space="preserve"> </w:t>
      </w:r>
      <w:r w:rsidR="001A0446">
        <w:t>or</w:t>
      </w:r>
      <w:r w:rsidR="00B865F6">
        <w:t xml:space="preserve"> </w:t>
      </w:r>
      <w:r w:rsidR="001A0446">
        <w:t>grant</w:t>
      </w:r>
      <w:r w:rsidR="00B865F6">
        <w:t xml:space="preserve"> </w:t>
      </w:r>
      <w:r w:rsidR="001A0446">
        <w:t>sublicences</w:t>
      </w:r>
      <w:r w:rsidR="00B865F6">
        <w:t xml:space="preserve"> </w:t>
      </w:r>
      <w:r w:rsidR="001A0446">
        <w:t>in</w:t>
      </w:r>
      <w:r w:rsidR="00B865F6">
        <w:t xml:space="preserve"> </w:t>
      </w:r>
      <w:r w:rsidR="001A0446">
        <w:t>respect</w:t>
      </w:r>
      <w:r w:rsidR="00B865F6">
        <w:t xml:space="preserve"> </w:t>
      </w:r>
      <w:r w:rsidR="001A0446">
        <w:t>of</w:t>
      </w:r>
      <w:r w:rsidR="00B865F6">
        <w:t xml:space="preserve"> </w:t>
      </w:r>
      <w:r w:rsidR="001A0446">
        <w:t>Contract</w:t>
      </w:r>
      <w:r w:rsidR="00B865F6">
        <w:t xml:space="preserve"> </w:t>
      </w:r>
      <w:r w:rsidR="001A0446">
        <w:t>Material.</w:t>
      </w:r>
      <w:r w:rsidR="00B865F6">
        <w:t xml:space="preserve">  </w:t>
      </w:r>
      <w:r w:rsidRPr="005B196E">
        <w:t>Attachment</w:t>
      </w:r>
      <w:r w:rsidR="00B865F6">
        <w:t xml:space="preserve"> </w:t>
      </w:r>
      <w:r w:rsidRPr="005B196E">
        <w:t>C</w:t>
      </w:r>
      <w:r w:rsidR="00B865F6">
        <w:t xml:space="preserve"> </w:t>
      </w:r>
      <w:r w:rsidRPr="005B196E">
        <w:t>will</w:t>
      </w:r>
      <w:r w:rsidR="00B865F6">
        <w:t xml:space="preserve"> </w:t>
      </w:r>
      <w:r w:rsidRPr="005B196E">
        <w:t>consist</w:t>
      </w:r>
      <w:r w:rsidR="00B865F6">
        <w:t xml:space="preserve"> </w:t>
      </w:r>
      <w:r w:rsidRPr="005B196E">
        <w:t>of</w:t>
      </w:r>
      <w:r w:rsidR="00B865F6">
        <w:t xml:space="preserve"> </w:t>
      </w:r>
      <w:r w:rsidRPr="005B196E">
        <w:t>an</w:t>
      </w:r>
      <w:r w:rsidR="00B865F6">
        <w:t xml:space="preserve"> </w:t>
      </w:r>
      <w:r w:rsidRPr="005B196E">
        <w:t>amalgamation</w:t>
      </w:r>
      <w:r w:rsidR="00B865F6">
        <w:t xml:space="preserve"> </w:t>
      </w:r>
      <w:r w:rsidRPr="005B196E">
        <w:t>of</w:t>
      </w:r>
      <w:r w:rsidR="00B865F6">
        <w:t xml:space="preserve"> </w:t>
      </w:r>
      <w:r w:rsidR="001A0446">
        <w:t>information</w:t>
      </w:r>
      <w:r w:rsidR="00B865F6">
        <w:t xml:space="preserve"> </w:t>
      </w:r>
      <w:r w:rsidR="001A0446">
        <w:t>contained</w:t>
      </w:r>
      <w:r w:rsidR="00B865F6">
        <w:t xml:space="preserve"> </w:t>
      </w:r>
      <w:r w:rsidR="001A0446">
        <w:t>in</w:t>
      </w:r>
      <w:r w:rsidR="00B865F6">
        <w:t xml:space="preserve"> </w:t>
      </w:r>
      <w:r w:rsidRPr="005B196E">
        <w:t>this</w:t>
      </w:r>
      <w:r w:rsidR="00B865F6">
        <w:t xml:space="preserve"> </w:t>
      </w:r>
      <w:r w:rsidRPr="005B196E">
        <w:t>Attachment</w:t>
      </w:r>
      <w:r w:rsidR="00B865F6">
        <w:t xml:space="preserve"> </w:t>
      </w:r>
      <w:r w:rsidR="001A0446">
        <w:t>C,</w:t>
      </w:r>
      <w:r w:rsidR="00B865F6">
        <w:t xml:space="preserve"> </w:t>
      </w:r>
      <w:r w:rsidRPr="005B196E">
        <w:t>the</w:t>
      </w:r>
      <w:r w:rsidR="00B865F6">
        <w:t xml:space="preserve"> </w:t>
      </w:r>
      <w:r w:rsidRPr="005B196E">
        <w:t>successful</w:t>
      </w:r>
      <w:r w:rsidR="00B865F6">
        <w:t xml:space="preserve"> </w:t>
      </w:r>
      <w:r w:rsidRPr="005B196E">
        <w:t>tenderer’s</w:t>
      </w:r>
      <w:r w:rsidR="00B865F6">
        <w:t xml:space="preserve"> </w:t>
      </w:r>
      <w:r w:rsidRPr="005B196E">
        <w:t>response</w:t>
      </w:r>
      <w:r w:rsidR="00B865F6">
        <w:t xml:space="preserve"> </w:t>
      </w:r>
      <w:r w:rsidR="001A0446">
        <w:t>and</w:t>
      </w:r>
      <w:r w:rsidR="00B865F6">
        <w:t xml:space="preserve"> </w:t>
      </w:r>
      <w:r w:rsidR="001A0446">
        <w:t>any</w:t>
      </w:r>
      <w:r w:rsidR="00B865F6">
        <w:t xml:space="preserve"> </w:t>
      </w:r>
      <w:r w:rsidR="001A0446">
        <w:t>negotiated</w:t>
      </w:r>
      <w:r w:rsidR="00B865F6">
        <w:t xml:space="preserve"> </w:t>
      </w:r>
      <w:r w:rsidR="001A0446">
        <w:t>adjustments</w:t>
      </w:r>
      <w:r w:rsidRPr="005B196E">
        <w:t>.</w:t>
      </w:r>
    </w:p>
    <w:tbl>
      <w:tblPr>
        <w:tblW w:w="1499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46"/>
        <w:gridCol w:w="1412"/>
        <w:gridCol w:w="3658"/>
        <w:gridCol w:w="3476"/>
        <w:gridCol w:w="4805"/>
      </w:tblGrid>
      <w:tr w:rsidR="001A0446" w14:paraId="25C6298C" w14:textId="77777777" w:rsidTr="00441A30">
        <w:trPr>
          <w:cantSplit/>
          <w:trHeight w:val="463"/>
        </w:trPr>
        <w:tc>
          <w:tcPr>
            <w:tcW w:w="1646" w:type="dxa"/>
            <w:tcBorders>
              <w:top w:val="single" w:sz="4" w:space="0" w:color="FFFFFF"/>
              <w:left w:val="single" w:sz="4" w:space="0" w:color="FFFFFF"/>
              <w:bottom w:val="single" w:sz="4" w:space="0" w:color="FFFFFF"/>
              <w:right w:val="single" w:sz="4" w:space="0" w:color="FFFFFF"/>
            </w:tcBorders>
            <w:shd w:val="clear" w:color="auto" w:fill="000000"/>
          </w:tcPr>
          <w:p w14:paraId="4F8F16B7" w14:textId="1765BD5B"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Unique</w:t>
            </w:r>
            <w:r w:rsidR="00B865F6">
              <w:rPr>
                <w:rFonts w:eastAsia="Calibri"/>
                <w:b/>
                <w:color w:val="FFFFFF"/>
                <w:sz w:val="18"/>
                <w:szCs w:val="18"/>
                <w:lang w:eastAsia="en-US"/>
              </w:rPr>
              <w:t xml:space="preserve"> </w:t>
            </w:r>
            <w:r>
              <w:rPr>
                <w:rFonts w:eastAsia="Calibri"/>
                <w:b/>
                <w:color w:val="FFFFFF"/>
                <w:sz w:val="18"/>
                <w:szCs w:val="18"/>
                <w:lang w:eastAsia="en-US"/>
              </w:rPr>
              <w:t>Line</w:t>
            </w:r>
            <w:r w:rsidR="00B865F6">
              <w:rPr>
                <w:rFonts w:eastAsia="Calibri"/>
                <w:b/>
                <w:color w:val="FFFFFF"/>
                <w:sz w:val="18"/>
                <w:szCs w:val="18"/>
                <w:lang w:eastAsia="en-US"/>
              </w:rPr>
              <w:t xml:space="preserve"> </w:t>
            </w:r>
            <w:r>
              <w:rPr>
                <w:rFonts w:eastAsia="Calibri"/>
                <w:b/>
                <w:color w:val="FFFFFF"/>
                <w:sz w:val="18"/>
                <w:szCs w:val="18"/>
                <w:lang w:eastAsia="en-US"/>
              </w:rPr>
              <w:t>Item</w:t>
            </w:r>
            <w:r w:rsidR="00B865F6">
              <w:rPr>
                <w:rFonts w:eastAsia="Calibri"/>
                <w:b/>
                <w:color w:val="FFFFFF"/>
                <w:sz w:val="18"/>
                <w:szCs w:val="18"/>
                <w:lang w:eastAsia="en-US"/>
              </w:rPr>
              <w:t xml:space="preserve"> </w:t>
            </w:r>
            <w:r>
              <w:rPr>
                <w:rFonts w:eastAsia="Calibri"/>
                <w:b/>
                <w:color w:val="FFFFFF"/>
                <w:sz w:val="18"/>
                <w:szCs w:val="18"/>
                <w:lang w:eastAsia="en-US"/>
              </w:rPr>
              <w:t>Description</w:t>
            </w:r>
          </w:p>
        </w:tc>
        <w:tc>
          <w:tcPr>
            <w:tcW w:w="1412" w:type="dxa"/>
            <w:tcBorders>
              <w:top w:val="single" w:sz="4" w:space="0" w:color="FFFFFF"/>
              <w:left w:val="single" w:sz="4" w:space="0" w:color="FFFFFF"/>
              <w:bottom w:val="single" w:sz="4" w:space="0" w:color="FFFFFF"/>
              <w:right w:val="single" w:sz="4" w:space="0" w:color="FFFFFF"/>
            </w:tcBorders>
            <w:shd w:val="clear" w:color="auto" w:fill="000000"/>
          </w:tcPr>
          <w:p w14:paraId="3F67516F" w14:textId="3C42A75C"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Owner</w:t>
            </w:r>
            <w:r w:rsidR="00B865F6">
              <w:rPr>
                <w:rFonts w:eastAsia="Calibri"/>
                <w:b/>
                <w:color w:val="FFFFFF"/>
                <w:sz w:val="18"/>
                <w:szCs w:val="18"/>
                <w:lang w:eastAsia="en-US"/>
              </w:rPr>
              <w:t xml:space="preserve"> </w:t>
            </w:r>
            <w:r>
              <w:rPr>
                <w:rFonts w:eastAsia="Calibri"/>
                <w:b/>
                <w:color w:val="FFFFFF"/>
                <w:sz w:val="18"/>
                <w:szCs w:val="18"/>
                <w:lang w:eastAsia="en-US"/>
              </w:rPr>
              <w:t>or</w:t>
            </w:r>
            <w:r w:rsidR="00B865F6">
              <w:rPr>
                <w:rFonts w:eastAsia="Calibri"/>
                <w:b/>
                <w:color w:val="FFFFFF"/>
                <w:sz w:val="18"/>
                <w:szCs w:val="18"/>
                <w:lang w:eastAsia="en-US"/>
              </w:rPr>
              <w:t xml:space="preserve"> </w:t>
            </w:r>
            <w:r>
              <w:rPr>
                <w:rFonts w:eastAsia="Calibri"/>
                <w:b/>
                <w:color w:val="FFFFFF"/>
                <w:sz w:val="18"/>
                <w:szCs w:val="18"/>
                <w:lang w:eastAsia="en-US"/>
              </w:rPr>
              <w:t>Licensor</w:t>
            </w:r>
          </w:p>
        </w:tc>
        <w:tc>
          <w:tcPr>
            <w:tcW w:w="3658" w:type="dxa"/>
            <w:tcBorders>
              <w:top w:val="single" w:sz="4" w:space="0" w:color="FFFFFF"/>
              <w:left w:val="single" w:sz="4" w:space="0" w:color="FFFFFF"/>
              <w:bottom w:val="single" w:sz="4" w:space="0" w:color="FFFFFF"/>
              <w:right w:val="single" w:sz="4" w:space="0" w:color="FFFFFF"/>
            </w:tcBorders>
            <w:shd w:val="clear" w:color="auto" w:fill="000000"/>
          </w:tcPr>
          <w:p w14:paraId="79ABD8D3" w14:textId="54AEEEB8"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Description</w:t>
            </w:r>
            <w:r w:rsidR="00B865F6">
              <w:rPr>
                <w:rFonts w:eastAsia="Calibri"/>
                <w:b/>
                <w:color w:val="FFFFFF"/>
                <w:sz w:val="18"/>
                <w:szCs w:val="18"/>
                <w:lang w:eastAsia="en-US"/>
              </w:rPr>
              <w:t xml:space="preserve"> </w:t>
            </w:r>
            <w:r>
              <w:rPr>
                <w:rFonts w:eastAsia="Calibri"/>
                <w:b/>
                <w:color w:val="FFFFFF"/>
                <w:sz w:val="18"/>
                <w:szCs w:val="18"/>
                <w:lang w:eastAsia="en-US"/>
              </w:rPr>
              <w:t>of</w:t>
            </w:r>
            <w:r w:rsidR="00B865F6">
              <w:rPr>
                <w:rFonts w:eastAsia="Calibri"/>
                <w:b/>
                <w:color w:val="FFFFFF"/>
                <w:sz w:val="18"/>
                <w:szCs w:val="18"/>
                <w:lang w:eastAsia="en-US"/>
              </w:rPr>
              <w:t xml:space="preserve"> </w:t>
            </w:r>
            <w:r>
              <w:rPr>
                <w:rFonts w:eastAsia="Calibri"/>
                <w:b/>
                <w:color w:val="FFFFFF"/>
                <w:sz w:val="18"/>
                <w:szCs w:val="18"/>
                <w:lang w:eastAsia="en-US"/>
              </w:rPr>
              <w:t>Contract</w:t>
            </w:r>
            <w:r w:rsidR="00B865F6">
              <w:rPr>
                <w:rFonts w:eastAsia="Calibri"/>
                <w:b/>
                <w:color w:val="FFFFFF"/>
                <w:sz w:val="18"/>
                <w:szCs w:val="18"/>
                <w:lang w:eastAsia="en-US"/>
              </w:rPr>
              <w:t xml:space="preserve"> </w:t>
            </w:r>
            <w:r>
              <w:rPr>
                <w:rFonts w:eastAsia="Calibri"/>
                <w:b/>
                <w:color w:val="FFFFFF"/>
                <w:sz w:val="18"/>
                <w:szCs w:val="18"/>
                <w:lang w:eastAsia="en-US"/>
              </w:rPr>
              <w:t>Material</w:t>
            </w:r>
          </w:p>
        </w:tc>
        <w:tc>
          <w:tcPr>
            <w:tcW w:w="3476" w:type="dxa"/>
            <w:tcBorders>
              <w:top w:val="single" w:sz="4" w:space="0" w:color="FFFFFF"/>
              <w:left w:val="single" w:sz="4" w:space="0" w:color="FFFFFF"/>
              <w:bottom w:val="single" w:sz="4" w:space="0" w:color="FFFFFF"/>
              <w:right w:val="single" w:sz="4" w:space="0" w:color="FFFFFF"/>
            </w:tcBorders>
            <w:shd w:val="clear" w:color="auto" w:fill="000000"/>
          </w:tcPr>
          <w:p w14:paraId="50AA1E1F" w14:textId="54710348"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Restrictions</w:t>
            </w:r>
            <w:r w:rsidR="00B865F6">
              <w:rPr>
                <w:rFonts w:eastAsia="Calibri"/>
                <w:b/>
                <w:color w:val="FFFFFF"/>
                <w:sz w:val="18"/>
                <w:szCs w:val="18"/>
                <w:lang w:eastAsia="en-US"/>
              </w:rPr>
              <w:t xml:space="preserve"> </w:t>
            </w:r>
            <w:r>
              <w:rPr>
                <w:rFonts w:eastAsia="Calibri"/>
                <w:b/>
                <w:color w:val="FFFFFF"/>
                <w:sz w:val="18"/>
                <w:szCs w:val="18"/>
                <w:lang w:eastAsia="en-US"/>
              </w:rPr>
              <w:t>on</w:t>
            </w:r>
            <w:r w:rsidR="00B865F6">
              <w:rPr>
                <w:rFonts w:eastAsia="Calibri"/>
                <w:b/>
                <w:color w:val="FFFFFF"/>
                <w:sz w:val="18"/>
                <w:szCs w:val="18"/>
                <w:lang w:eastAsia="en-US"/>
              </w:rPr>
              <w:t xml:space="preserve"> </w:t>
            </w:r>
            <w:r>
              <w:rPr>
                <w:rFonts w:eastAsia="Calibri"/>
                <w:b/>
                <w:color w:val="FFFFFF"/>
                <w:sz w:val="18"/>
                <w:szCs w:val="18"/>
                <w:lang w:eastAsia="en-US"/>
              </w:rPr>
              <w:t>Commonwealth's</w:t>
            </w:r>
            <w:r w:rsidR="00B865F6">
              <w:rPr>
                <w:rFonts w:eastAsia="Calibri"/>
                <w:b/>
                <w:color w:val="FFFFFF"/>
                <w:sz w:val="18"/>
                <w:szCs w:val="18"/>
                <w:lang w:eastAsia="en-US"/>
              </w:rPr>
              <w:t xml:space="preserve"> </w:t>
            </w:r>
            <w:r>
              <w:rPr>
                <w:rFonts w:eastAsia="Calibri"/>
                <w:b/>
                <w:color w:val="FFFFFF"/>
                <w:sz w:val="18"/>
                <w:szCs w:val="18"/>
                <w:lang w:eastAsia="en-US"/>
              </w:rPr>
              <w:t>rights</w:t>
            </w:r>
            <w:r w:rsidR="00B865F6">
              <w:rPr>
                <w:rFonts w:eastAsia="Calibri"/>
                <w:b/>
                <w:color w:val="FFFFFF"/>
                <w:sz w:val="18"/>
                <w:szCs w:val="18"/>
                <w:lang w:eastAsia="en-US"/>
              </w:rPr>
              <w:t xml:space="preserve"> </w:t>
            </w:r>
            <w:r>
              <w:rPr>
                <w:rFonts w:eastAsia="Calibri"/>
                <w:b/>
                <w:color w:val="FFFFFF"/>
                <w:sz w:val="18"/>
                <w:szCs w:val="18"/>
                <w:lang w:eastAsia="en-US"/>
              </w:rPr>
              <w:t>to</w:t>
            </w:r>
            <w:r w:rsidR="00B865F6">
              <w:rPr>
                <w:rFonts w:eastAsia="Calibri"/>
                <w:b/>
                <w:color w:val="FFFFFF"/>
                <w:sz w:val="18"/>
                <w:szCs w:val="18"/>
                <w:lang w:eastAsia="en-US"/>
              </w:rPr>
              <w:t xml:space="preserve"> </w:t>
            </w:r>
            <w:r>
              <w:rPr>
                <w:rFonts w:eastAsia="Calibri"/>
                <w:b/>
                <w:color w:val="FFFFFF"/>
                <w:sz w:val="18"/>
                <w:szCs w:val="18"/>
                <w:lang w:eastAsia="en-US"/>
              </w:rPr>
              <w:t>sublicence</w:t>
            </w:r>
            <w:r w:rsidR="00B865F6">
              <w:rPr>
                <w:rFonts w:eastAsia="Calibri"/>
                <w:b/>
                <w:color w:val="FFFFFF"/>
                <w:sz w:val="18"/>
                <w:szCs w:val="18"/>
                <w:lang w:eastAsia="en-US"/>
              </w:rPr>
              <w:t xml:space="preserve"> </w:t>
            </w:r>
            <w:r>
              <w:rPr>
                <w:rFonts w:eastAsia="Calibri"/>
                <w:b/>
                <w:color w:val="FFFFFF"/>
                <w:sz w:val="18"/>
                <w:szCs w:val="18"/>
                <w:lang w:eastAsia="en-US"/>
              </w:rPr>
              <w:t>the</w:t>
            </w:r>
            <w:r w:rsidR="00B865F6">
              <w:rPr>
                <w:rFonts w:eastAsia="Calibri"/>
                <w:b/>
                <w:color w:val="FFFFFF"/>
                <w:sz w:val="18"/>
                <w:szCs w:val="18"/>
                <w:lang w:eastAsia="en-US"/>
              </w:rPr>
              <w:t xml:space="preserve"> </w:t>
            </w:r>
            <w:r>
              <w:rPr>
                <w:rFonts w:eastAsia="Calibri"/>
                <w:b/>
                <w:color w:val="FFFFFF"/>
                <w:sz w:val="18"/>
                <w:szCs w:val="18"/>
                <w:lang w:eastAsia="en-US"/>
              </w:rPr>
              <w:t>Contract</w:t>
            </w:r>
            <w:r w:rsidR="00B865F6">
              <w:rPr>
                <w:rFonts w:eastAsia="Calibri"/>
                <w:b/>
                <w:color w:val="FFFFFF"/>
                <w:sz w:val="18"/>
                <w:szCs w:val="18"/>
                <w:lang w:eastAsia="en-US"/>
              </w:rPr>
              <w:t xml:space="preserve"> </w:t>
            </w:r>
            <w:r>
              <w:rPr>
                <w:rFonts w:eastAsia="Calibri"/>
                <w:b/>
                <w:color w:val="FFFFFF"/>
                <w:sz w:val="18"/>
                <w:szCs w:val="18"/>
                <w:lang w:eastAsia="en-US"/>
              </w:rPr>
              <w:t>Material</w:t>
            </w:r>
          </w:p>
          <w:p w14:paraId="295274B0" w14:textId="7B1B6545"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(COC,</w:t>
            </w:r>
            <w:r w:rsidR="00B865F6">
              <w:rPr>
                <w:rFonts w:eastAsia="Calibri"/>
                <w:b/>
                <w:color w:val="FFFFFF"/>
                <w:sz w:val="18"/>
                <w:szCs w:val="18"/>
                <w:lang w:eastAsia="en-US"/>
              </w:rPr>
              <w:t xml:space="preserve"> </w:t>
            </w:r>
            <w:r>
              <w:rPr>
                <w:rFonts w:eastAsia="Calibri"/>
                <w:b/>
                <w:color w:val="FFFFFF"/>
                <w:sz w:val="18"/>
                <w:szCs w:val="18"/>
                <w:lang w:eastAsia="en-US"/>
              </w:rPr>
              <w:t>clause</w:t>
            </w:r>
            <w:r w:rsidR="00B865F6">
              <w:rPr>
                <w:rFonts w:eastAsia="Calibri"/>
                <w:b/>
                <w:color w:val="FFFFFF"/>
                <w:sz w:val="18"/>
                <w:szCs w:val="18"/>
                <w:lang w:eastAsia="en-US"/>
              </w:rPr>
              <w:t xml:space="preserve"> </w:t>
            </w:r>
            <w:r>
              <w:rPr>
                <w:rFonts w:eastAsia="Calibri"/>
                <w:b/>
                <w:color w:val="FFFFFF"/>
                <w:sz w:val="18"/>
                <w:szCs w:val="18"/>
                <w:lang w:eastAsia="en-US"/>
              </w:rPr>
              <w:t>4.2.1b.)</w:t>
            </w:r>
          </w:p>
        </w:tc>
        <w:tc>
          <w:tcPr>
            <w:tcW w:w="4805" w:type="dxa"/>
            <w:tcBorders>
              <w:top w:val="single" w:sz="4" w:space="0" w:color="FFFFFF"/>
              <w:left w:val="single" w:sz="4" w:space="0" w:color="FFFFFF"/>
              <w:bottom w:val="single" w:sz="4" w:space="0" w:color="FFFFFF"/>
              <w:right w:val="single" w:sz="4" w:space="0" w:color="FFFFFF"/>
            </w:tcBorders>
            <w:shd w:val="clear" w:color="auto" w:fill="000000"/>
          </w:tcPr>
          <w:p w14:paraId="5B534D37" w14:textId="22C0A066" w:rsidR="001A0446" w:rsidRDefault="001A0446" w:rsidP="00441A30">
            <w:pPr>
              <w:spacing w:before="60" w:after="60" w:line="240" w:lineRule="atLeast"/>
              <w:jc w:val="center"/>
              <w:rPr>
                <w:rFonts w:eastAsia="Calibri"/>
                <w:b/>
                <w:color w:val="FFFFFF"/>
                <w:sz w:val="18"/>
                <w:szCs w:val="18"/>
                <w:lang w:eastAsia="en-US"/>
              </w:rPr>
            </w:pPr>
            <w:r>
              <w:rPr>
                <w:rFonts w:eastAsia="Calibri"/>
                <w:b/>
                <w:color w:val="FFFFFF"/>
                <w:sz w:val="18"/>
                <w:szCs w:val="18"/>
                <w:lang w:eastAsia="en-US"/>
              </w:rPr>
              <w:t>Justification</w:t>
            </w:r>
            <w:r w:rsidR="00B865F6">
              <w:rPr>
                <w:rFonts w:eastAsia="Calibri"/>
                <w:b/>
                <w:color w:val="FFFFFF"/>
                <w:sz w:val="18"/>
                <w:szCs w:val="18"/>
                <w:lang w:eastAsia="en-US"/>
              </w:rPr>
              <w:t xml:space="preserve"> </w:t>
            </w:r>
            <w:r>
              <w:rPr>
                <w:rFonts w:eastAsia="Calibri"/>
                <w:b/>
                <w:color w:val="FFFFFF"/>
                <w:sz w:val="18"/>
                <w:szCs w:val="18"/>
                <w:lang w:eastAsia="en-US"/>
              </w:rPr>
              <w:t>for</w:t>
            </w:r>
            <w:r w:rsidR="00B865F6">
              <w:rPr>
                <w:rFonts w:eastAsia="Calibri"/>
                <w:b/>
                <w:color w:val="FFFFFF"/>
                <w:sz w:val="18"/>
                <w:szCs w:val="18"/>
                <w:lang w:eastAsia="en-US"/>
              </w:rPr>
              <w:t xml:space="preserve"> </w:t>
            </w:r>
            <w:r>
              <w:rPr>
                <w:rFonts w:eastAsia="Calibri"/>
                <w:b/>
                <w:color w:val="FFFFFF"/>
                <w:sz w:val="18"/>
                <w:szCs w:val="18"/>
                <w:lang w:eastAsia="en-US"/>
              </w:rPr>
              <w:t>Restriction(s)</w:t>
            </w:r>
          </w:p>
        </w:tc>
      </w:tr>
      <w:tr w:rsidR="001A0446" w14:paraId="07AEFFBA" w14:textId="77777777" w:rsidTr="00441A30">
        <w:trPr>
          <w:cantSplit/>
          <w:trHeight w:val="233"/>
        </w:trPr>
        <w:tc>
          <w:tcPr>
            <w:tcW w:w="1646" w:type="dxa"/>
            <w:shd w:val="clear" w:color="auto" w:fill="CCCCCC"/>
          </w:tcPr>
          <w:p w14:paraId="3E34AF49"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(a)</w:t>
            </w:r>
          </w:p>
        </w:tc>
        <w:tc>
          <w:tcPr>
            <w:tcW w:w="1412" w:type="dxa"/>
            <w:shd w:val="clear" w:color="auto" w:fill="CCCCCC"/>
          </w:tcPr>
          <w:p w14:paraId="06354BAE"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(b)</w:t>
            </w:r>
          </w:p>
        </w:tc>
        <w:tc>
          <w:tcPr>
            <w:tcW w:w="3658" w:type="dxa"/>
            <w:shd w:val="clear" w:color="auto" w:fill="CCCCCC"/>
          </w:tcPr>
          <w:p w14:paraId="45A5029D"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(d)</w:t>
            </w:r>
          </w:p>
        </w:tc>
        <w:tc>
          <w:tcPr>
            <w:tcW w:w="3476" w:type="dxa"/>
            <w:shd w:val="clear" w:color="auto" w:fill="CCCCCC"/>
          </w:tcPr>
          <w:p w14:paraId="666227E9"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(e)</w:t>
            </w:r>
          </w:p>
        </w:tc>
        <w:tc>
          <w:tcPr>
            <w:tcW w:w="4805" w:type="dxa"/>
            <w:shd w:val="clear" w:color="auto" w:fill="CCCCCC"/>
          </w:tcPr>
          <w:p w14:paraId="5EA1FE8B" w14:textId="77777777" w:rsidR="001A0446" w:rsidRDefault="001A0446" w:rsidP="00441A30">
            <w:pPr>
              <w:tabs>
                <w:tab w:val="num" w:pos="0"/>
              </w:tabs>
              <w:spacing w:before="60" w:after="60"/>
              <w:jc w:val="center"/>
              <w:rPr>
                <w:rFonts w:eastAsia="Calibri"/>
                <w:b/>
                <w:color w:val="000000"/>
                <w:sz w:val="18"/>
                <w:szCs w:val="18"/>
                <w:lang w:eastAsia="en-US"/>
              </w:rPr>
            </w:pPr>
            <w:r>
              <w:rPr>
                <w:rFonts w:eastAsia="Calibri"/>
                <w:b/>
                <w:color w:val="000000"/>
                <w:sz w:val="18"/>
                <w:szCs w:val="18"/>
                <w:lang w:eastAsia="en-US"/>
              </w:rPr>
              <w:t>(f)</w:t>
            </w:r>
          </w:p>
        </w:tc>
      </w:tr>
      <w:tr w:rsidR="001A0446" w14:paraId="1F6EDC46" w14:textId="77777777" w:rsidTr="00441A30">
        <w:trPr>
          <w:cantSplit/>
          <w:trHeight w:val="591"/>
        </w:trPr>
        <w:tc>
          <w:tcPr>
            <w:tcW w:w="1646" w:type="dxa"/>
          </w:tcPr>
          <w:p w14:paraId="5F954541" w14:textId="7B7BBA4A" w:rsidR="001A0446" w:rsidRDefault="001A0446" w:rsidP="00441A30">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Example:</w:t>
            </w:r>
            <w:r w:rsidR="00B865F6">
              <w:rPr>
                <w:rFonts w:eastAsia="Calibri"/>
                <w:i/>
                <w:color w:val="000000"/>
                <w:sz w:val="18"/>
                <w:szCs w:val="18"/>
                <w:lang w:eastAsia="en-US"/>
              </w:rPr>
              <w:t xml:space="preserve"> </w:t>
            </w:r>
            <w:r>
              <w:rPr>
                <w:rFonts w:eastAsia="Calibri"/>
                <w:i/>
                <w:color w:val="000000"/>
                <w:sz w:val="18"/>
                <w:szCs w:val="18"/>
                <w:lang w:eastAsia="en-US"/>
              </w:rPr>
              <w:t>D-1-1</w:t>
            </w:r>
          </w:p>
        </w:tc>
        <w:tc>
          <w:tcPr>
            <w:tcW w:w="1412" w:type="dxa"/>
          </w:tcPr>
          <w:p w14:paraId="7C8EC1C6" w14:textId="77777777" w:rsidR="001A0446" w:rsidRDefault="001A0446" w:rsidP="00441A30">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0BACD01B" w14:textId="77777777" w:rsidR="001A0446" w:rsidRPr="008E4063" w:rsidRDefault="001A0446" w:rsidP="00441A30">
            <w:pPr>
              <w:tabs>
                <w:tab w:val="num" w:pos="0"/>
              </w:tabs>
              <w:spacing w:before="60" w:after="60"/>
              <w:jc w:val="left"/>
              <w:rPr>
                <w:rFonts w:eastAsia="Calibri"/>
                <w:color w:val="000000"/>
                <w:sz w:val="18"/>
                <w:szCs w:val="18"/>
                <w:lang w:eastAsia="en-US"/>
              </w:rPr>
            </w:pPr>
          </w:p>
        </w:tc>
        <w:tc>
          <w:tcPr>
            <w:tcW w:w="3476" w:type="dxa"/>
          </w:tcPr>
          <w:p w14:paraId="7FB842FE" w14:textId="77777777" w:rsidR="001A0446" w:rsidRPr="008E4063" w:rsidRDefault="001A0446" w:rsidP="00441A30">
            <w:pPr>
              <w:tabs>
                <w:tab w:val="num" w:pos="0"/>
              </w:tabs>
              <w:spacing w:before="60" w:after="60"/>
              <w:jc w:val="left"/>
              <w:rPr>
                <w:rFonts w:eastAsia="Calibri"/>
                <w:color w:val="000000"/>
                <w:sz w:val="18"/>
                <w:szCs w:val="18"/>
                <w:lang w:eastAsia="en-US"/>
              </w:rPr>
            </w:pPr>
          </w:p>
        </w:tc>
        <w:tc>
          <w:tcPr>
            <w:tcW w:w="4805" w:type="dxa"/>
          </w:tcPr>
          <w:p w14:paraId="5AEF0A66" w14:textId="77777777" w:rsidR="001A0446" w:rsidRPr="008E4063" w:rsidRDefault="001A0446" w:rsidP="00441A30">
            <w:pPr>
              <w:tabs>
                <w:tab w:val="num" w:pos="0"/>
              </w:tabs>
              <w:spacing w:before="60" w:after="60"/>
              <w:rPr>
                <w:rFonts w:eastAsia="Calibri" w:cs="Arial"/>
                <w:caps/>
                <w:color w:val="000000"/>
              </w:rPr>
            </w:pPr>
          </w:p>
        </w:tc>
      </w:tr>
      <w:tr w:rsidR="001A0446" w14:paraId="092DD315" w14:textId="77777777" w:rsidTr="00441A30">
        <w:trPr>
          <w:trHeight w:val="591"/>
        </w:trPr>
        <w:tc>
          <w:tcPr>
            <w:tcW w:w="1646" w:type="dxa"/>
          </w:tcPr>
          <w:p w14:paraId="7B052E83" w14:textId="18C5A1E9" w:rsidR="001A0446" w:rsidRDefault="001A0446" w:rsidP="00441A30">
            <w:pPr>
              <w:tabs>
                <w:tab w:val="num" w:pos="0"/>
              </w:tabs>
              <w:spacing w:before="60" w:after="60"/>
              <w:jc w:val="left"/>
              <w:rPr>
                <w:rFonts w:eastAsia="Calibri"/>
                <w:i/>
                <w:color w:val="000000"/>
                <w:sz w:val="18"/>
                <w:szCs w:val="18"/>
                <w:lang w:eastAsia="en-US"/>
              </w:rPr>
            </w:pPr>
            <w:r>
              <w:rPr>
                <w:rFonts w:eastAsia="Calibri"/>
                <w:i/>
                <w:color w:val="000000"/>
                <w:sz w:val="18"/>
                <w:szCs w:val="18"/>
                <w:lang w:eastAsia="en-US"/>
              </w:rPr>
              <w:t>Example:</w:t>
            </w:r>
            <w:r w:rsidR="00B865F6">
              <w:rPr>
                <w:rFonts w:eastAsia="Calibri"/>
                <w:i/>
                <w:color w:val="000000"/>
                <w:sz w:val="18"/>
                <w:szCs w:val="18"/>
                <w:lang w:eastAsia="en-US"/>
              </w:rPr>
              <w:t xml:space="preserve"> </w:t>
            </w:r>
            <w:r>
              <w:rPr>
                <w:rFonts w:eastAsia="Calibri"/>
                <w:i/>
                <w:color w:val="000000"/>
                <w:sz w:val="18"/>
                <w:szCs w:val="18"/>
                <w:lang w:eastAsia="en-US"/>
              </w:rPr>
              <w:t>D-1-2</w:t>
            </w:r>
          </w:p>
        </w:tc>
        <w:tc>
          <w:tcPr>
            <w:tcW w:w="1412" w:type="dxa"/>
          </w:tcPr>
          <w:p w14:paraId="10D64391" w14:textId="77777777" w:rsidR="001A0446" w:rsidRDefault="001A0446" w:rsidP="00441A30">
            <w:pPr>
              <w:tabs>
                <w:tab w:val="num" w:pos="0"/>
              </w:tabs>
              <w:spacing w:before="60" w:after="60"/>
              <w:jc w:val="left"/>
              <w:rPr>
                <w:rFonts w:eastAsia="Calibri"/>
                <w:i/>
                <w:color w:val="000000"/>
                <w:sz w:val="18"/>
                <w:szCs w:val="18"/>
                <w:lang w:eastAsia="en-US"/>
              </w:rPr>
            </w:pPr>
            <w:r>
              <w:rPr>
                <w:rFonts w:eastAsia="Calibri" w:cs="Arial"/>
                <w:i/>
                <w:color w:val="000000"/>
              </w:rPr>
              <w:t>Contractor</w:t>
            </w:r>
          </w:p>
        </w:tc>
        <w:tc>
          <w:tcPr>
            <w:tcW w:w="3658" w:type="dxa"/>
          </w:tcPr>
          <w:p w14:paraId="06EABB6A" w14:textId="77777777" w:rsidR="001A0446" w:rsidRPr="008E4063" w:rsidRDefault="001A0446" w:rsidP="00441A30">
            <w:pPr>
              <w:tabs>
                <w:tab w:val="num" w:pos="0"/>
              </w:tabs>
              <w:spacing w:before="60" w:after="60"/>
              <w:jc w:val="left"/>
              <w:rPr>
                <w:rFonts w:eastAsia="Calibri"/>
                <w:color w:val="000000"/>
                <w:sz w:val="18"/>
                <w:szCs w:val="18"/>
                <w:lang w:eastAsia="en-US"/>
              </w:rPr>
            </w:pPr>
          </w:p>
        </w:tc>
        <w:tc>
          <w:tcPr>
            <w:tcW w:w="3476" w:type="dxa"/>
          </w:tcPr>
          <w:p w14:paraId="76248BA6" w14:textId="77777777" w:rsidR="001A0446" w:rsidRPr="008E4063" w:rsidRDefault="001A0446" w:rsidP="00441A30">
            <w:pPr>
              <w:tabs>
                <w:tab w:val="num" w:pos="0"/>
              </w:tabs>
              <w:spacing w:before="60" w:after="60"/>
              <w:jc w:val="left"/>
              <w:rPr>
                <w:rFonts w:eastAsia="Calibri"/>
                <w:caps/>
                <w:color w:val="000000"/>
                <w:sz w:val="18"/>
                <w:szCs w:val="18"/>
                <w:lang w:eastAsia="en-US"/>
              </w:rPr>
            </w:pPr>
          </w:p>
        </w:tc>
        <w:tc>
          <w:tcPr>
            <w:tcW w:w="4805" w:type="dxa"/>
          </w:tcPr>
          <w:p w14:paraId="730E5DB5" w14:textId="77777777" w:rsidR="001A0446" w:rsidRPr="008E4063" w:rsidRDefault="001A0446" w:rsidP="00441A30">
            <w:pPr>
              <w:tabs>
                <w:tab w:val="num" w:pos="0"/>
              </w:tabs>
              <w:spacing w:before="60" w:after="60"/>
              <w:jc w:val="left"/>
              <w:rPr>
                <w:rFonts w:eastAsia="Calibri"/>
                <w:color w:val="000000"/>
                <w:sz w:val="18"/>
                <w:szCs w:val="18"/>
                <w:lang w:eastAsia="en-US"/>
              </w:rPr>
            </w:pPr>
          </w:p>
        </w:tc>
      </w:tr>
    </w:tbl>
    <w:p w14:paraId="3E077684" w14:textId="77777777" w:rsidR="001A0446" w:rsidRDefault="001A0446" w:rsidP="0028765E">
      <w:pPr>
        <w:pStyle w:val="ASDEFCONNormal"/>
      </w:pPr>
    </w:p>
    <w:p w14:paraId="3F5A6E09" w14:textId="77777777" w:rsidR="001A0446" w:rsidRDefault="001A0446" w:rsidP="0028765E">
      <w:pPr>
        <w:pStyle w:val="ASDEFCONNormal"/>
      </w:pPr>
    </w:p>
    <w:p w14:paraId="0B3C1F12" w14:textId="77777777" w:rsidR="001A0446" w:rsidRPr="005B196E" w:rsidRDefault="001A0446" w:rsidP="0028765E">
      <w:pPr>
        <w:pStyle w:val="ASDEFCONNormal"/>
        <w:sectPr w:rsidR="001A0446" w:rsidRPr="005B196E" w:rsidSect="0028765E">
          <w:headerReference w:type="default" r:id="rId13"/>
          <w:footerReference w:type="default" r:id="rId14"/>
          <w:pgSz w:w="16838" w:h="11906" w:orient="landscape"/>
          <w:pgMar w:top="1418" w:right="1304" w:bottom="1418" w:left="680" w:header="567" w:footer="567" w:gutter="0"/>
          <w:pgNumType w:start="1"/>
          <w:cols w:space="720"/>
          <w:docGrid w:linePitch="272"/>
        </w:sectPr>
      </w:pPr>
    </w:p>
    <w:p w14:paraId="1C80BA2D" w14:textId="66789A3F" w:rsidR="005827DC" w:rsidRDefault="005827DC" w:rsidP="006D364D">
      <w:pPr>
        <w:pStyle w:val="ASDEFCONTitle"/>
      </w:pPr>
      <w:r>
        <w:t>CONFIDENTIAL</w:t>
      </w:r>
      <w:r w:rsidR="00B865F6">
        <w:t xml:space="preserve"> </w:t>
      </w:r>
      <w:r>
        <w:t>INFORMATION</w:t>
      </w:r>
      <w:r w:rsidR="00B865F6">
        <w:t xml:space="preserve"> </w:t>
      </w:r>
      <w:r>
        <w:t>AND</w:t>
      </w:r>
      <w:r w:rsidR="00B865F6">
        <w:t xml:space="preserve"> </w:t>
      </w:r>
      <w:r>
        <w:t>REPORTING</w:t>
      </w:r>
      <w:r w:rsidR="00B865F6">
        <w:t xml:space="preserve"> </w:t>
      </w:r>
      <w:r>
        <w:t>(CORE)</w:t>
      </w:r>
    </w:p>
    <w:p w14:paraId="11731283" w14:textId="1A937C03" w:rsidR="00377F97" w:rsidRPr="001E6974" w:rsidRDefault="00377F97" w:rsidP="004F5805">
      <w:pPr>
        <w:pStyle w:val="NoteToTenderers-ASDEFCON"/>
      </w:pPr>
      <w:r w:rsidRPr="001E6974">
        <w:t>Note</w:t>
      </w:r>
      <w:r w:rsidR="00B865F6">
        <w:t xml:space="preserve"> </w:t>
      </w:r>
      <w:r w:rsidRPr="001E6974">
        <w:t>to</w:t>
      </w:r>
      <w:r w:rsidR="00B865F6">
        <w:t xml:space="preserve"> </w:t>
      </w:r>
      <w:r w:rsidRPr="001E6974">
        <w:t>tenderers:</w:t>
      </w:r>
      <w:r w:rsidR="00B865F6">
        <w:t xml:space="preserve">  </w:t>
      </w:r>
      <w:r w:rsidRPr="001E6974">
        <w:t>This</w:t>
      </w:r>
      <w:r w:rsidR="00B865F6">
        <w:t xml:space="preserve"> </w:t>
      </w:r>
      <w:r w:rsidRPr="001E6974">
        <w:t>Attachment</w:t>
      </w:r>
      <w:r w:rsidR="00B865F6">
        <w:t xml:space="preserve"> </w:t>
      </w:r>
      <w:r w:rsidRPr="001E6974">
        <w:t>will</w:t>
      </w:r>
      <w:r w:rsidR="00B865F6">
        <w:t xml:space="preserve"> </w:t>
      </w:r>
      <w:r w:rsidRPr="001E6974">
        <w:t>consist</w:t>
      </w:r>
      <w:r w:rsidR="00B865F6">
        <w:t xml:space="preserve"> </w:t>
      </w:r>
      <w:r w:rsidRPr="001E6974">
        <w:t>of</w:t>
      </w:r>
      <w:r w:rsidR="00B865F6">
        <w:t xml:space="preserve"> </w:t>
      </w:r>
      <w:r w:rsidRPr="001E6974">
        <w:t>the</w:t>
      </w:r>
      <w:r w:rsidR="00B865F6">
        <w:t xml:space="preserve"> </w:t>
      </w:r>
      <w:r w:rsidRPr="001E6974">
        <w:t>successful</w:t>
      </w:r>
      <w:r w:rsidR="00B865F6">
        <w:t xml:space="preserve"> </w:t>
      </w:r>
      <w:r w:rsidRPr="001E6974">
        <w:t>tenderer’s</w:t>
      </w:r>
      <w:r w:rsidR="00B865F6">
        <w:t xml:space="preserve"> </w:t>
      </w:r>
      <w:r w:rsidRPr="001E6974">
        <w:t>response</w:t>
      </w:r>
      <w:r w:rsidR="00B865F6">
        <w:t xml:space="preserve"> </w:t>
      </w:r>
      <w:r w:rsidRPr="001E6974">
        <w:t>to</w:t>
      </w:r>
      <w:r w:rsidR="00B865F6">
        <w:t xml:space="preserve"> </w:t>
      </w:r>
      <w:r w:rsidRPr="001E6974">
        <w:t>this</w:t>
      </w:r>
      <w:r w:rsidR="00B865F6">
        <w:t xml:space="preserve"> </w:t>
      </w:r>
      <w:r w:rsidRPr="001E6974">
        <w:t>Attachment</w:t>
      </w:r>
      <w:r w:rsidR="00B865F6">
        <w:t xml:space="preserve"> </w:t>
      </w:r>
      <w:r w:rsidRPr="001E6974">
        <w:t>and</w:t>
      </w:r>
      <w:r w:rsidR="00B865F6">
        <w:t xml:space="preserve"> </w:t>
      </w:r>
      <w:r w:rsidRPr="001E6974">
        <w:t>any</w:t>
      </w:r>
      <w:r w:rsidR="00B865F6">
        <w:t xml:space="preserve"> </w:t>
      </w:r>
      <w:r w:rsidRPr="001E6974">
        <w:t>negotiated</w:t>
      </w:r>
      <w:r w:rsidR="00B865F6">
        <w:t xml:space="preserve"> </w:t>
      </w:r>
      <w:r w:rsidRPr="001E6974">
        <w:t>adjustments.</w:t>
      </w:r>
    </w:p>
    <w:p w14:paraId="4DB1BE38" w14:textId="7EFF70F1" w:rsidR="00103DEA" w:rsidRDefault="00F77E6B" w:rsidP="0028765E">
      <w:pPr>
        <w:pStyle w:val="Note-ASDEFCON"/>
      </w:pPr>
      <w:r>
        <w:t>Note:</w:t>
      </w:r>
      <w:r w:rsidR="00B865F6">
        <w:t xml:space="preserve"> </w:t>
      </w:r>
      <w:r w:rsidR="00377F97" w:rsidRPr="001E6974">
        <w:t>The</w:t>
      </w:r>
      <w:r w:rsidR="00B865F6">
        <w:t xml:space="preserve"> </w:t>
      </w:r>
      <w:r w:rsidR="00377F97" w:rsidRPr="001E6974">
        <w:t>Commonwealth’s</w:t>
      </w:r>
      <w:r w:rsidR="00B865F6">
        <w:t xml:space="preserve"> </w:t>
      </w:r>
      <w:r w:rsidR="00377F97" w:rsidRPr="001E6974">
        <w:t>policy</w:t>
      </w:r>
      <w:r w:rsidR="00B865F6">
        <w:t xml:space="preserve"> </w:t>
      </w:r>
      <w:r w:rsidR="00377F97" w:rsidRPr="001E6974">
        <w:t>on</w:t>
      </w:r>
      <w:r w:rsidR="00B865F6">
        <w:t xml:space="preserve"> </w:t>
      </w:r>
      <w:r w:rsidR="00377F97" w:rsidRPr="001E6974">
        <w:t>the</w:t>
      </w:r>
      <w:r w:rsidR="00B865F6">
        <w:t xml:space="preserve"> </w:t>
      </w:r>
      <w:r w:rsidR="00377F97" w:rsidRPr="001E6974">
        <w:t>identification</w:t>
      </w:r>
      <w:r w:rsidR="00B865F6">
        <w:t xml:space="preserve"> </w:t>
      </w:r>
      <w:r w:rsidR="00377F97" w:rsidRPr="001E6974">
        <w:t>of</w:t>
      </w:r>
      <w:r w:rsidR="00B865F6">
        <w:t xml:space="preserve"> </w:t>
      </w:r>
      <w:r w:rsidR="00377F97" w:rsidRPr="001E6974">
        <w:t>Confidential</w:t>
      </w:r>
      <w:r w:rsidR="00B865F6">
        <w:t xml:space="preserve"> </w:t>
      </w:r>
      <w:r w:rsidR="00377F97" w:rsidRPr="001E6974">
        <w:t>Information,</w:t>
      </w:r>
      <w:r w:rsidR="00B865F6">
        <w:t xml:space="preserve"> </w:t>
      </w:r>
      <w:r w:rsidR="00377F97" w:rsidRPr="001E6974">
        <w:t>including</w:t>
      </w:r>
      <w:r w:rsidR="00B865F6">
        <w:t xml:space="preserve"> </w:t>
      </w:r>
      <w:r w:rsidR="00377F97" w:rsidRPr="001E6974">
        <w:t>the</w:t>
      </w:r>
      <w:r w:rsidR="00B865F6">
        <w:t xml:space="preserve"> </w:t>
      </w:r>
      <w:r w:rsidR="00377F97" w:rsidRPr="001E6974">
        <w:t>‘Confidentiality</w:t>
      </w:r>
      <w:r w:rsidR="00B865F6">
        <w:t xml:space="preserve"> </w:t>
      </w:r>
      <w:r w:rsidR="00377F97" w:rsidRPr="001E6974">
        <w:t>Test’,</w:t>
      </w:r>
      <w:r w:rsidR="00B865F6">
        <w:t xml:space="preserve"> </w:t>
      </w:r>
      <w:r w:rsidR="00377F97" w:rsidRPr="001E6974">
        <w:t>is</w:t>
      </w:r>
      <w:r w:rsidR="00B865F6">
        <w:t xml:space="preserve"> </w:t>
      </w:r>
      <w:r w:rsidR="00377F97" w:rsidRPr="001E6974">
        <w:t>contained</w:t>
      </w:r>
      <w:r w:rsidR="00B865F6">
        <w:t xml:space="preserve"> </w:t>
      </w:r>
      <w:r w:rsidR="00377F97" w:rsidRPr="001E6974">
        <w:t>on</w:t>
      </w:r>
      <w:r w:rsidR="00B865F6">
        <w:t xml:space="preserve"> </w:t>
      </w:r>
      <w:r w:rsidR="00377F97" w:rsidRPr="001E6974">
        <w:t>the</w:t>
      </w:r>
      <w:r w:rsidR="00B865F6">
        <w:t xml:space="preserve"> </w:t>
      </w:r>
      <w:r w:rsidR="00377F97" w:rsidRPr="001E6974">
        <w:t>Department</w:t>
      </w:r>
      <w:r w:rsidR="00B865F6">
        <w:t xml:space="preserve"> </w:t>
      </w:r>
      <w:r w:rsidR="00377F97" w:rsidRPr="001E6974">
        <w:t>of</w:t>
      </w:r>
      <w:r w:rsidR="00B865F6">
        <w:t xml:space="preserve"> </w:t>
      </w:r>
      <w:r w:rsidR="00377F97" w:rsidRPr="001E6974">
        <w:t>Finance</w:t>
      </w:r>
      <w:r w:rsidR="00B865F6">
        <w:t xml:space="preserve"> </w:t>
      </w:r>
      <w:r w:rsidR="00377F97" w:rsidRPr="001E6974">
        <w:t>(DoF)</w:t>
      </w:r>
      <w:r w:rsidR="00B865F6">
        <w:t xml:space="preserve"> </w:t>
      </w:r>
      <w:r w:rsidR="00377F97" w:rsidRPr="001E6974">
        <w:t>website</w:t>
      </w:r>
      <w:r w:rsidR="00B865F6">
        <w:t xml:space="preserve"> </w:t>
      </w:r>
      <w:r w:rsidR="00377F97" w:rsidRPr="001E6974">
        <w:t>at</w:t>
      </w:r>
      <w:r w:rsidR="009751F0">
        <w:t>:</w:t>
      </w:r>
    </w:p>
    <w:p w14:paraId="267B47FF" w14:textId="11E0800C" w:rsidR="003D4927" w:rsidRDefault="00DA0D49" w:rsidP="005D5659">
      <w:pPr>
        <w:pStyle w:val="NoteBullets-ASDEFCON"/>
        <w:rPr>
          <w:rFonts w:cs="Arial"/>
        </w:rPr>
      </w:pPr>
      <w:hyperlink r:id="rId15" w:history="1">
        <w:r w:rsidR="00990B84" w:rsidRPr="009E7BE1">
          <w:rPr>
            <w:rStyle w:val="Hyperlink"/>
          </w:rPr>
          <w:t>https://www.finance.gov.au/government/procurement/buying-australian-government/confidentiality-throughout-procurement-cycle</w:t>
        </w:r>
      </w:hyperlink>
      <w:r w:rsidR="00377F97" w:rsidRPr="001E6974">
        <w:rPr>
          <w:rFonts w:cs="Arial"/>
        </w:rPr>
        <w:t>.</w:t>
      </w:r>
    </w:p>
    <w:p w14:paraId="78C8E88E" w14:textId="0197AAF5" w:rsidR="003D4927" w:rsidRDefault="00377F97" w:rsidP="00F77E6B">
      <w:pPr>
        <w:pStyle w:val="Note-ASDEFCON"/>
      </w:pPr>
      <w:r w:rsidRPr="001E6974">
        <w:t>The</w:t>
      </w:r>
      <w:r w:rsidR="00B865F6">
        <w:t xml:space="preserve"> </w:t>
      </w:r>
      <w:r w:rsidRPr="001E6974">
        <w:t>following</w:t>
      </w:r>
      <w:r w:rsidR="00B865F6">
        <w:t xml:space="preserve"> </w:t>
      </w:r>
      <w:r w:rsidRPr="001E6974">
        <w:t>four</w:t>
      </w:r>
      <w:r w:rsidR="00B865F6">
        <w:t xml:space="preserve"> </w:t>
      </w:r>
      <w:r w:rsidRPr="001E6974">
        <w:t>criteria</w:t>
      </w:r>
      <w:r w:rsidR="00B865F6">
        <w:t xml:space="preserve"> </w:t>
      </w:r>
      <w:r w:rsidRPr="001E6974">
        <w:t>comprise</w:t>
      </w:r>
      <w:r w:rsidR="00B865F6">
        <w:t xml:space="preserve"> </w:t>
      </w:r>
      <w:r w:rsidRPr="001E6974">
        <w:t>the</w:t>
      </w:r>
      <w:r w:rsidR="00B865F6">
        <w:t xml:space="preserve"> </w:t>
      </w:r>
      <w:r w:rsidRPr="001E6974">
        <w:t>‘Confidentiality</w:t>
      </w:r>
      <w:r w:rsidR="00B865F6">
        <w:t xml:space="preserve"> </w:t>
      </w:r>
      <w:r w:rsidRPr="001E6974">
        <w:t>Test’,</w:t>
      </w:r>
      <w:r w:rsidR="00B865F6">
        <w:t xml:space="preserve"> </w:t>
      </w:r>
      <w:r w:rsidRPr="001E6974">
        <w:t>and</w:t>
      </w:r>
      <w:r w:rsidR="00B865F6">
        <w:t xml:space="preserve"> </w:t>
      </w:r>
      <w:r w:rsidRPr="00F77E6B">
        <w:t>must</w:t>
      </w:r>
      <w:r w:rsidR="00B865F6">
        <w:t xml:space="preserve"> </w:t>
      </w:r>
      <w:r w:rsidRPr="00F77E6B">
        <w:t>all</w:t>
      </w:r>
      <w:r w:rsidR="00B865F6">
        <w:t xml:space="preserve"> </w:t>
      </w:r>
      <w:r w:rsidRPr="00F77E6B">
        <w:t>be</w:t>
      </w:r>
      <w:r w:rsidR="00B865F6">
        <w:t xml:space="preserve"> </w:t>
      </w:r>
      <w:r w:rsidRPr="00F77E6B">
        <w:t>met</w:t>
      </w:r>
      <w:r w:rsidR="00B865F6">
        <w:t xml:space="preserve"> </w:t>
      </w:r>
      <w:r w:rsidRPr="001E6974">
        <w:t>before</w:t>
      </w:r>
      <w:r w:rsidR="00B865F6">
        <w:t xml:space="preserve"> </w:t>
      </w:r>
      <w:r w:rsidRPr="001E6974">
        <w:t>commercial</w:t>
      </w:r>
      <w:r w:rsidR="00B865F6">
        <w:t xml:space="preserve"> </w:t>
      </w:r>
      <w:r w:rsidRPr="001E6974">
        <w:t>information</w:t>
      </w:r>
      <w:r w:rsidR="00B865F6">
        <w:t xml:space="preserve"> </w:t>
      </w:r>
      <w:r w:rsidRPr="001E6974">
        <w:t>will</w:t>
      </w:r>
      <w:r w:rsidR="00B865F6">
        <w:t xml:space="preserve"> </w:t>
      </w:r>
      <w:r w:rsidRPr="001E6974">
        <w:t>be</w:t>
      </w:r>
      <w:r w:rsidR="00B865F6">
        <w:t xml:space="preserve"> </w:t>
      </w:r>
      <w:r w:rsidRPr="001E6974">
        <w:t>considered</w:t>
      </w:r>
      <w:r w:rsidR="00B865F6">
        <w:t xml:space="preserve"> </w:t>
      </w:r>
      <w:r w:rsidRPr="001E6974">
        <w:t>to</w:t>
      </w:r>
      <w:r w:rsidR="00B865F6">
        <w:t xml:space="preserve"> </w:t>
      </w:r>
      <w:r w:rsidRPr="001E6974">
        <w:t>be</w:t>
      </w:r>
      <w:r w:rsidR="00B865F6">
        <w:t xml:space="preserve"> </w:t>
      </w:r>
      <w:r w:rsidRPr="001E6974">
        <w:t>Confidential</w:t>
      </w:r>
      <w:r w:rsidR="00B865F6">
        <w:t xml:space="preserve"> </w:t>
      </w:r>
      <w:r w:rsidRPr="001E6974">
        <w:t>Information:</w:t>
      </w:r>
    </w:p>
    <w:p w14:paraId="19BF8E77" w14:textId="3286322D"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1</w:t>
      </w:r>
      <w:r w:rsidRPr="00F77E6B">
        <w:t>:</w:t>
      </w:r>
      <w:r w:rsidR="00B865F6">
        <w:t xml:space="preserve">  </w:t>
      </w:r>
      <w:r w:rsidRPr="001E6974">
        <w:t>The</w:t>
      </w:r>
      <w:r w:rsidR="00B865F6">
        <w:t xml:space="preserve"> </w:t>
      </w:r>
      <w:r w:rsidRPr="001E6974">
        <w:t>information</w:t>
      </w:r>
      <w:r w:rsidR="00B865F6">
        <w:t xml:space="preserve"> </w:t>
      </w:r>
      <w:r w:rsidRPr="001E6974">
        <w:t>to</w:t>
      </w:r>
      <w:r w:rsidR="00B865F6">
        <w:t xml:space="preserve"> </w:t>
      </w:r>
      <w:r w:rsidRPr="001E6974">
        <w:t>be</w:t>
      </w:r>
      <w:r w:rsidR="00B865F6">
        <w:t xml:space="preserve"> </w:t>
      </w:r>
      <w:r w:rsidRPr="001E6974">
        <w:t>protected</w:t>
      </w:r>
      <w:r w:rsidR="00B865F6">
        <w:t xml:space="preserve"> </w:t>
      </w:r>
      <w:r w:rsidRPr="001E6974">
        <w:t>must</w:t>
      </w:r>
      <w:r w:rsidR="00B865F6">
        <w:t xml:space="preserve"> </w:t>
      </w:r>
      <w:r w:rsidRPr="001E6974">
        <w:t>be</w:t>
      </w:r>
      <w:r w:rsidR="00B865F6">
        <w:t xml:space="preserve"> </w:t>
      </w:r>
      <w:r w:rsidRPr="001E6974">
        <w:t>specifically</w:t>
      </w:r>
      <w:r w:rsidR="00B865F6">
        <w:t xml:space="preserve"> </w:t>
      </w:r>
      <w:r w:rsidRPr="001E6974">
        <w:t>identified;</w:t>
      </w:r>
    </w:p>
    <w:p w14:paraId="64C93748" w14:textId="613FB287"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2</w:t>
      </w:r>
      <w:r w:rsidRPr="001E6974">
        <w:t>:</w:t>
      </w:r>
      <w:r w:rsidR="00B865F6">
        <w:t xml:space="preserve">  </w:t>
      </w:r>
      <w:r w:rsidRPr="001E6974">
        <w:t>The</w:t>
      </w:r>
      <w:r w:rsidR="00B865F6">
        <w:t xml:space="preserve"> </w:t>
      </w:r>
      <w:r w:rsidRPr="001E6974">
        <w:t>information</w:t>
      </w:r>
      <w:r w:rsidR="00B865F6">
        <w:t xml:space="preserve"> </w:t>
      </w:r>
      <w:r w:rsidRPr="001E6974">
        <w:t>must</w:t>
      </w:r>
      <w:r w:rsidR="00B865F6">
        <w:t xml:space="preserve"> </w:t>
      </w:r>
      <w:r w:rsidRPr="001E6974">
        <w:t>be</w:t>
      </w:r>
      <w:r w:rsidR="00B865F6">
        <w:t xml:space="preserve"> </w:t>
      </w:r>
      <w:r w:rsidRPr="001E6974">
        <w:t>commercially</w:t>
      </w:r>
      <w:r w:rsidR="00B865F6">
        <w:t xml:space="preserve"> </w:t>
      </w:r>
      <w:r w:rsidRPr="001E6974">
        <w:t>sensitive;</w:t>
      </w:r>
    </w:p>
    <w:p w14:paraId="165AAD02" w14:textId="63B0C3A3"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3:</w:t>
      </w:r>
      <w:r w:rsidR="00B865F6">
        <w:t xml:space="preserve">  </w:t>
      </w:r>
      <w:r w:rsidRPr="001E6974">
        <w:t>Disclosure</w:t>
      </w:r>
      <w:r w:rsidR="00B865F6">
        <w:t xml:space="preserve"> </w:t>
      </w:r>
      <w:r w:rsidRPr="001E6974">
        <w:t>would</w:t>
      </w:r>
      <w:r w:rsidR="00B865F6">
        <w:t xml:space="preserve"> </w:t>
      </w:r>
      <w:r w:rsidRPr="001E6974">
        <w:t>cause</w:t>
      </w:r>
      <w:r w:rsidR="00B865F6">
        <w:t xml:space="preserve"> </w:t>
      </w:r>
      <w:r w:rsidRPr="001E6974">
        <w:t>unreasonable</w:t>
      </w:r>
      <w:r w:rsidR="00B865F6">
        <w:t xml:space="preserve"> </w:t>
      </w:r>
      <w:r w:rsidRPr="001E6974">
        <w:t>detriment</w:t>
      </w:r>
      <w:r w:rsidR="00B865F6">
        <w:t xml:space="preserve"> </w:t>
      </w:r>
      <w:r w:rsidRPr="001E6974">
        <w:t>to</w:t>
      </w:r>
      <w:r w:rsidR="00B865F6">
        <w:t xml:space="preserve"> </w:t>
      </w:r>
      <w:r w:rsidRPr="001E6974">
        <w:t>the</w:t>
      </w:r>
      <w:r w:rsidR="00B865F6">
        <w:t xml:space="preserve"> </w:t>
      </w:r>
      <w:r w:rsidRPr="001E6974">
        <w:t>owner</w:t>
      </w:r>
      <w:r w:rsidR="00B865F6">
        <w:t xml:space="preserve"> </w:t>
      </w:r>
      <w:r w:rsidRPr="001E6974">
        <w:t>of</w:t>
      </w:r>
      <w:r w:rsidR="00B865F6">
        <w:t xml:space="preserve"> </w:t>
      </w:r>
      <w:r w:rsidRPr="001E6974">
        <w:t>the</w:t>
      </w:r>
      <w:r w:rsidR="00B865F6">
        <w:t xml:space="preserve"> </w:t>
      </w:r>
      <w:r w:rsidRPr="001E6974">
        <w:t>information</w:t>
      </w:r>
      <w:r w:rsidR="00B865F6">
        <w:t xml:space="preserve"> </w:t>
      </w:r>
      <w:r w:rsidRPr="001E6974">
        <w:t>or</w:t>
      </w:r>
      <w:r w:rsidR="00B865F6">
        <w:t xml:space="preserve"> </w:t>
      </w:r>
      <w:r w:rsidRPr="001E6974">
        <w:t>another</w:t>
      </w:r>
      <w:r w:rsidR="00B865F6">
        <w:t xml:space="preserve"> </w:t>
      </w:r>
      <w:r w:rsidRPr="001E6974">
        <w:t>party;</w:t>
      </w:r>
      <w:r w:rsidR="00B865F6">
        <w:t xml:space="preserve"> </w:t>
      </w:r>
      <w:r w:rsidRPr="001E6974">
        <w:t>and</w:t>
      </w:r>
    </w:p>
    <w:p w14:paraId="2FABF620" w14:textId="0F4E3D9A" w:rsidR="00377F97" w:rsidRPr="001E6974" w:rsidRDefault="00377F97" w:rsidP="005D5659">
      <w:pPr>
        <w:pStyle w:val="NoteList-ASDEFCON"/>
      </w:pPr>
      <w:r w:rsidRPr="0028765E">
        <w:rPr>
          <w:u w:val="single"/>
        </w:rPr>
        <w:t>Criterion</w:t>
      </w:r>
      <w:r w:rsidR="00B865F6">
        <w:rPr>
          <w:u w:val="single"/>
        </w:rPr>
        <w:t xml:space="preserve"> </w:t>
      </w:r>
      <w:r w:rsidRPr="0028765E">
        <w:rPr>
          <w:u w:val="single"/>
        </w:rPr>
        <w:t>4:</w:t>
      </w:r>
      <w:r w:rsidR="00B865F6">
        <w:t xml:space="preserve">  </w:t>
      </w:r>
      <w:r w:rsidRPr="001E6974">
        <w:t>The</w:t>
      </w:r>
      <w:r w:rsidR="00B865F6">
        <w:t xml:space="preserve"> </w:t>
      </w:r>
      <w:r w:rsidRPr="001E6974">
        <w:t>information</w:t>
      </w:r>
      <w:r w:rsidR="00B865F6">
        <w:t xml:space="preserve"> </w:t>
      </w:r>
      <w:r w:rsidRPr="001E6974">
        <w:t>was</w:t>
      </w:r>
      <w:r w:rsidR="00B865F6">
        <w:t xml:space="preserve"> </w:t>
      </w:r>
      <w:r w:rsidRPr="001E6974">
        <w:t>provided</w:t>
      </w:r>
      <w:r w:rsidR="00B865F6">
        <w:t xml:space="preserve"> </w:t>
      </w:r>
      <w:r w:rsidRPr="001E6974">
        <w:t>with</w:t>
      </w:r>
      <w:r w:rsidR="00B865F6">
        <w:t xml:space="preserve"> </w:t>
      </w:r>
      <w:r w:rsidRPr="001E6974">
        <w:t>an</w:t>
      </w:r>
      <w:r w:rsidR="00B865F6">
        <w:t xml:space="preserve"> </w:t>
      </w:r>
      <w:r w:rsidRPr="001E6974">
        <w:t>express</w:t>
      </w:r>
      <w:r w:rsidR="00B865F6">
        <w:t xml:space="preserve"> </w:t>
      </w:r>
      <w:r w:rsidRPr="001E6974">
        <w:t>or</w:t>
      </w:r>
      <w:r w:rsidR="00B865F6">
        <w:t xml:space="preserve"> </w:t>
      </w:r>
      <w:r w:rsidRPr="001E6974">
        <w:t>implied</w:t>
      </w:r>
      <w:r w:rsidR="00B865F6">
        <w:t xml:space="preserve"> </w:t>
      </w:r>
      <w:r w:rsidRPr="001E6974">
        <w:t>understanding</w:t>
      </w:r>
      <w:r w:rsidR="00B865F6">
        <w:t xml:space="preserve"> </w:t>
      </w:r>
      <w:r w:rsidRPr="001E6974">
        <w:t>that</w:t>
      </w:r>
      <w:r w:rsidR="00B865F6">
        <w:t xml:space="preserve"> </w:t>
      </w:r>
      <w:r w:rsidRPr="001E6974">
        <w:t>it</w:t>
      </w:r>
      <w:r w:rsidR="00B865F6">
        <w:t xml:space="preserve"> </w:t>
      </w:r>
      <w:r w:rsidRPr="001E6974">
        <w:t>would</w:t>
      </w:r>
      <w:r w:rsidR="00B865F6">
        <w:t xml:space="preserve"> </w:t>
      </w:r>
      <w:r w:rsidRPr="001E6974">
        <w:t>remain</w:t>
      </w:r>
      <w:r w:rsidR="00B865F6">
        <w:t xml:space="preserve"> </w:t>
      </w:r>
      <w:r w:rsidRPr="001E6974">
        <w:t>confidential.</w:t>
      </w:r>
    </w:p>
    <w:p w14:paraId="730DFFA4" w14:textId="1786EFC8" w:rsidR="00377F97" w:rsidRPr="001E6974" w:rsidRDefault="00377F97" w:rsidP="00F77E6B">
      <w:pPr>
        <w:pStyle w:val="Note-ASDEFCON"/>
      </w:pPr>
      <w:r w:rsidRPr="001E6974">
        <w:t>The</w:t>
      </w:r>
      <w:r w:rsidR="00B865F6">
        <w:t xml:space="preserve"> </w:t>
      </w:r>
      <w:r w:rsidRPr="001E6974">
        <w:t>period</w:t>
      </w:r>
      <w:r w:rsidR="00B865F6">
        <w:t xml:space="preserve"> </w:t>
      </w:r>
      <w:r w:rsidRPr="001E6974">
        <w:t>of</w:t>
      </w:r>
      <w:r w:rsidR="00B865F6">
        <w:t xml:space="preserve"> </w:t>
      </w:r>
      <w:r w:rsidRPr="001E6974">
        <w:t>confidentiality</w:t>
      </w:r>
      <w:r w:rsidR="00B865F6">
        <w:t xml:space="preserve"> </w:t>
      </w:r>
      <w:r w:rsidRPr="001E6974">
        <w:t>must</w:t>
      </w:r>
      <w:r w:rsidR="00B865F6">
        <w:t xml:space="preserve"> </w:t>
      </w:r>
      <w:r w:rsidRPr="001E6974">
        <w:t>be</w:t>
      </w:r>
      <w:r w:rsidR="00B865F6">
        <w:t xml:space="preserve"> </w:t>
      </w:r>
      <w:r w:rsidRPr="001E6974">
        <w:t>specified</w:t>
      </w:r>
      <w:r w:rsidR="00B865F6">
        <w:t xml:space="preserve"> </w:t>
      </w:r>
      <w:r w:rsidRPr="001E6974">
        <w:t>for</w:t>
      </w:r>
      <w:r w:rsidR="00B865F6">
        <w:t xml:space="preserve"> </w:t>
      </w:r>
      <w:r w:rsidRPr="001E6974">
        <w:t>each</w:t>
      </w:r>
      <w:r w:rsidR="00B865F6">
        <w:t xml:space="preserve"> </w:t>
      </w:r>
      <w:r w:rsidRPr="001E6974">
        <w:t>item</w:t>
      </w:r>
      <w:r w:rsidR="00B865F6">
        <w:t xml:space="preserve"> </w:t>
      </w:r>
      <w:r w:rsidRPr="001E6974">
        <w:t>(</w:t>
      </w:r>
      <w:r w:rsidR="00224C38">
        <w:t>e.g.</w:t>
      </w:r>
      <w:r w:rsidR="00B865F6">
        <w:t xml:space="preserve"> </w:t>
      </w:r>
      <w:r w:rsidRPr="00F77E6B">
        <w:t>for</w:t>
      </w:r>
      <w:r w:rsidR="00B865F6">
        <w:t xml:space="preserve"> </w:t>
      </w:r>
      <w:r w:rsidRPr="00F77E6B">
        <w:t>the</w:t>
      </w:r>
      <w:r w:rsidR="00B865F6">
        <w:t xml:space="preserve"> </w:t>
      </w:r>
      <w:r w:rsidRPr="00F77E6B">
        <w:t>period</w:t>
      </w:r>
      <w:r w:rsidR="00B865F6">
        <w:t xml:space="preserve"> </w:t>
      </w:r>
      <w:r w:rsidRPr="00F77E6B">
        <w:t>of</w:t>
      </w:r>
      <w:r w:rsidR="00B865F6">
        <w:t xml:space="preserve"> </w:t>
      </w:r>
      <w:r w:rsidRPr="00F77E6B">
        <w:t>the</w:t>
      </w:r>
      <w:r w:rsidR="00B865F6">
        <w:t xml:space="preserve"> </w:t>
      </w:r>
      <w:r w:rsidRPr="00F77E6B">
        <w:t>Contract,</w:t>
      </w:r>
      <w:r w:rsidR="00B865F6">
        <w:t xml:space="preserve"> </w:t>
      </w:r>
      <w:r w:rsidRPr="00F77E6B">
        <w:t>a</w:t>
      </w:r>
      <w:r w:rsidR="00B865F6">
        <w:t xml:space="preserve"> </w:t>
      </w:r>
      <w:r w:rsidRPr="00F77E6B">
        <w:t>period</w:t>
      </w:r>
      <w:r w:rsidR="00B865F6">
        <w:t xml:space="preserve"> </w:t>
      </w:r>
      <w:r w:rsidRPr="00F77E6B">
        <w:t>specified</w:t>
      </w:r>
      <w:r w:rsidR="00B865F6">
        <w:t xml:space="preserve"> </w:t>
      </w:r>
      <w:r w:rsidRPr="00F77E6B">
        <w:t>in</w:t>
      </w:r>
      <w:r w:rsidR="00B865F6">
        <w:t xml:space="preserve"> </w:t>
      </w:r>
      <w:r w:rsidRPr="00F77E6B">
        <w:t>the</w:t>
      </w:r>
      <w:r w:rsidR="00B865F6">
        <w:t xml:space="preserve"> </w:t>
      </w:r>
      <w:r w:rsidRPr="00F77E6B">
        <w:t>Contract)</w:t>
      </w:r>
      <w:r w:rsidRPr="001E6974">
        <w:t>.</w:t>
      </w:r>
      <w:r w:rsidR="00B865F6">
        <w:t xml:space="preserve">  </w:t>
      </w:r>
      <w:r w:rsidRPr="001E6974">
        <w:t>It</w:t>
      </w:r>
      <w:r w:rsidR="00B865F6">
        <w:t xml:space="preserve"> </w:t>
      </w:r>
      <w:r w:rsidRPr="001E6974">
        <w:t>should</w:t>
      </w:r>
      <w:r w:rsidR="00B865F6">
        <w:t xml:space="preserve"> </w:t>
      </w:r>
      <w:r w:rsidRPr="001E6974">
        <w:t>not</w:t>
      </w:r>
      <w:r w:rsidR="00B865F6">
        <w:t xml:space="preserve"> </w:t>
      </w:r>
      <w:r w:rsidRPr="001E6974">
        <w:t>be</w:t>
      </w:r>
      <w:r w:rsidR="00B865F6">
        <w:t xml:space="preserve"> </w:t>
      </w:r>
      <w:r w:rsidRPr="001E6974">
        <w:t>for</w:t>
      </w:r>
      <w:r w:rsidR="00B865F6">
        <w:t xml:space="preserve"> </w:t>
      </w:r>
      <w:r w:rsidRPr="001E6974">
        <w:t>an</w:t>
      </w:r>
      <w:r w:rsidR="00B865F6">
        <w:t xml:space="preserve"> </w:t>
      </w:r>
      <w:r w:rsidRPr="001E6974">
        <w:t>unlimited</w:t>
      </w:r>
      <w:r w:rsidR="00B865F6">
        <w:t xml:space="preserve"> </w:t>
      </w:r>
      <w:r w:rsidRPr="001E6974">
        <w:t>period.</w:t>
      </w:r>
    </w:p>
    <w:p w14:paraId="7B15247F" w14:textId="506BD8DF" w:rsidR="00377F97" w:rsidRPr="001E6974" w:rsidRDefault="00377F97" w:rsidP="00F77E6B">
      <w:pPr>
        <w:pStyle w:val="Note-ASDEFCON"/>
      </w:pPr>
      <w:r w:rsidRPr="001E6974">
        <w:t>Pricing</w:t>
      </w:r>
      <w:r w:rsidR="00B865F6">
        <w:t xml:space="preserve"> </w:t>
      </w:r>
      <w:r w:rsidRPr="001E6974">
        <w:t>provisions</w:t>
      </w:r>
      <w:r w:rsidR="00B865F6">
        <w:t xml:space="preserve"> </w:t>
      </w:r>
      <w:r w:rsidRPr="001E6974">
        <w:t>in</w:t>
      </w:r>
      <w:r w:rsidR="00B865F6">
        <w:t xml:space="preserve"> </w:t>
      </w:r>
      <w:r w:rsidRPr="001E6974">
        <w:t>Attachment</w:t>
      </w:r>
      <w:r w:rsidR="00B865F6">
        <w:t xml:space="preserve"> </w:t>
      </w:r>
      <w:r w:rsidRPr="001E6974">
        <w:t>B</w:t>
      </w:r>
      <w:r w:rsidR="00B865F6">
        <w:t xml:space="preserve"> </w:t>
      </w:r>
      <w:r w:rsidRPr="001E6974">
        <w:t>must</w:t>
      </w:r>
      <w:r w:rsidR="00B865F6">
        <w:t xml:space="preserve"> </w:t>
      </w:r>
      <w:r w:rsidRPr="001E6974">
        <w:t>only</w:t>
      </w:r>
      <w:r w:rsidR="00B865F6">
        <w:t xml:space="preserve"> </w:t>
      </w:r>
      <w:r w:rsidRPr="001E6974">
        <w:t>be</w:t>
      </w:r>
      <w:r w:rsidR="00B865F6">
        <w:t xml:space="preserve"> </w:t>
      </w:r>
      <w:r w:rsidRPr="001E6974">
        <w:t>listed</w:t>
      </w:r>
      <w:r w:rsidR="00B865F6">
        <w:t xml:space="preserve"> </w:t>
      </w:r>
      <w:r w:rsidRPr="001E6974">
        <w:t>in</w:t>
      </w:r>
      <w:r w:rsidR="00B865F6">
        <w:t xml:space="preserve"> </w:t>
      </w:r>
      <w:r w:rsidRPr="001E6974">
        <w:t>this</w:t>
      </w:r>
      <w:r w:rsidR="00B865F6">
        <w:t xml:space="preserve"> </w:t>
      </w:r>
      <w:r w:rsidRPr="001E6974">
        <w:t>Attachment</w:t>
      </w:r>
      <w:r w:rsidR="00B865F6">
        <w:t xml:space="preserve"> </w:t>
      </w:r>
      <w:r w:rsidRPr="001E6974">
        <w:t>if</w:t>
      </w:r>
      <w:r w:rsidR="00B865F6">
        <w:t xml:space="preserve"> </w:t>
      </w:r>
      <w:r w:rsidRPr="001E6974">
        <w:t>they</w:t>
      </w:r>
      <w:r w:rsidR="00B865F6">
        <w:t xml:space="preserve"> </w:t>
      </w:r>
      <w:r w:rsidRPr="001E6974">
        <w:t>meet</w:t>
      </w:r>
      <w:r w:rsidR="00B865F6">
        <w:t xml:space="preserve"> </w:t>
      </w:r>
      <w:r w:rsidRPr="001E6974">
        <w:t>the</w:t>
      </w:r>
      <w:r w:rsidR="00B865F6">
        <w:t xml:space="preserve"> </w:t>
      </w:r>
      <w:r w:rsidRPr="001E6974">
        <w:t>Confidentiality</w:t>
      </w:r>
      <w:r w:rsidR="00B865F6">
        <w:t xml:space="preserve"> </w:t>
      </w:r>
      <w:r w:rsidRPr="001E6974">
        <w:t>Test.</w:t>
      </w:r>
    </w:p>
    <w:p w14:paraId="752607F5" w14:textId="19878501" w:rsidR="00377F97" w:rsidRPr="001E6974" w:rsidRDefault="00377F97" w:rsidP="009751F0">
      <w:pPr>
        <w:pStyle w:val="NoteToDrafters-ASDEFCON"/>
      </w:pPr>
      <w:r w:rsidRPr="001E6974">
        <w:rPr>
          <w:highlight w:val="black"/>
        </w:rPr>
        <w:t>Note</w:t>
      </w:r>
      <w:r w:rsidR="00B865F6">
        <w:rPr>
          <w:highlight w:val="black"/>
        </w:rPr>
        <w:t xml:space="preserve"> </w:t>
      </w:r>
      <w:r w:rsidRPr="001E6974">
        <w:rPr>
          <w:highlight w:val="black"/>
        </w:rPr>
        <w:t>to</w:t>
      </w:r>
      <w:r w:rsidR="00B865F6">
        <w:rPr>
          <w:highlight w:val="black"/>
        </w:rPr>
        <w:t xml:space="preserve"> </w:t>
      </w:r>
      <w:r w:rsidRPr="001E6974">
        <w:rPr>
          <w:highlight w:val="black"/>
        </w:rPr>
        <w:t>drafters:</w:t>
      </w:r>
      <w:r w:rsidR="00B865F6">
        <w:rPr>
          <w:highlight w:val="black"/>
        </w:rPr>
        <w:t xml:space="preserve">  </w:t>
      </w:r>
      <w:r w:rsidRPr="001E6974">
        <w:rPr>
          <w:highlight w:val="black"/>
        </w:rPr>
        <w:t>Drafters</w:t>
      </w:r>
      <w:r w:rsidR="00B865F6">
        <w:rPr>
          <w:highlight w:val="black"/>
        </w:rPr>
        <w:t xml:space="preserve"> </w:t>
      </w:r>
      <w:r w:rsidRPr="001E6974">
        <w:rPr>
          <w:highlight w:val="black"/>
        </w:rPr>
        <w:t>must</w:t>
      </w:r>
      <w:r w:rsidR="00B865F6">
        <w:rPr>
          <w:highlight w:val="black"/>
        </w:rPr>
        <w:t xml:space="preserve"> </w:t>
      </w:r>
      <w:r w:rsidRPr="001E6974">
        <w:rPr>
          <w:highlight w:val="black"/>
        </w:rPr>
        <w:t>review</w:t>
      </w:r>
      <w:r w:rsidR="00B865F6">
        <w:rPr>
          <w:highlight w:val="black"/>
        </w:rPr>
        <w:t xml:space="preserve"> </w:t>
      </w:r>
      <w:r w:rsidRPr="001E6974">
        <w:rPr>
          <w:highlight w:val="black"/>
        </w:rPr>
        <w:t>their</w:t>
      </w:r>
      <w:r w:rsidR="00B865F6">
        <w:rPr>
          <w:highlight w:val="black"/>
        </w:rPr>
        <w:t xml:space="preserve"> </w:t>
      </w:r>
      <w:r w:rsidRPr="001E6974">
        <w:rPr>
          <w:highlight w:val="black"/>
        </w:rPr>
        <w:t>draft</w:t>
      </w:r>
      <w:r w:rsidR="00B865F6">
        <w:rPr>
          <w:highlight w:val="black"/>
        </w:rPr>
        <w:t xml:space="preserve"> </w:t>
      </w:r>
      <w:r w:rsidRPr="001E6974">
        <w:rPr>
          <w:highlight w:val="black"/>
        </w:rPr>
        <w:t>Contract</w:t>
      </w:r>
      <w:r w:rsidR="00B865F6">
        <w:rPr>
          <w:highlight w:val="black"/>
        </w:rPr>
        <w:t xml:space="preserve"> </w:t>
      </w:r>
      <w:r w:rsidRPr="001E6974">
        <w:rPr>
          <w:highlight w:val="black"/>
        </w:rPr>
        <w:t>to</w:t>
      </w:r>
      <w:r w:rsidR="00B865F6">
        <w:rPr>
          <w:highlight w:val="black"/>
        </w:rPr>
        <w:t xml:space="preserve"> </w:t>
      </w:r>
      <w:r w:rsidRPr="001E6974">
        <w:rPr>
          <w:highlight w:val="black"/>
        </w:rPr>
        <w:t>determine</w:t>
      </w:r>
      <w:r w:rsidR="00B865F6">
        <w:rPr>
          <w:highlight w:val="black"/>
        </w:rPr>
        <w:t xml:space="preserve"> </w:t>
      </w:r>
      <w:r w:rsidRPr="001E6974">
        <w:rPr>
          <w:highlight w:val="black"/>
        </w:rPr>
        <w:t>if</w:t>
      </w:r>
      <w:r w:rsidR="00B865F6">
        <w:rPr>
          <w:highlight w:val="black"/>
        </w:rPr>
        <w:t xml:space="preserve"> </w:t>
      </w:r>
      <w:r w:rsidRPr="001E6974">
        <w:rPr>
          <w:highlight w:val="black"/>
        </w:rPr>
        <w:t>it</w:t>
      </w:r>
      <w:r w:rsidR="00B865F6">
        <w:rPr>
          <w:highlight w:val="black"/>
        </w:rPr>
        <w:t xml:space="preserve"> </w:t>
      </w:r>
      <w:r w:rsidRPr="001E6974">
        <w:rPr>
          <w:highlight w:val="black"/>
        </w:rPr>
        <w:t>contains</w:t>
      </w:r>
      <w:r w:rsidR="00B865F6">
        <w:rPr>
          <w:highlight w:val="black"/>
        </w:rPr>
        <w:t xml:space="preserve"> </w:t>
      </w:r>
      <w:r w:rsidRPr="001E6974">
        <w:rPr>
          <w:highlight w:val="black"/>
        </w:rPr>
        <w:t>commercial</w:t>
      </w:r>
      <w:r w:rsidR="00B865F6">
        <w:rPr>
          <w:highlight w:val="black"/>
        </w:rPr>
        <w:t xml:space="preserve"> </w:t>
      </w:r>
      <w:r w:rsidRPr="001E6974">
        <w:rPr>
          <w:highlight w:val="black"/>
        </w:rPr>
        <w:t>information</w:t>
      </w:r>
      <w:r w:rsidR="00B865F6">
        <w:rPr>
          <w:highlight w:val="black"/>
        </w:rPr>
        <w:t xml:space="preserve"> </w:t>
      </w:r>
      <w:r w:rsidRPr="001E6974">
        <w:rPr>
          <w:highlight w:val="black"/>
        </w:rPr>
        <w:t>that</w:t>
      </w:r>
      <w:r w:rsidR="00B865F6">
        <w:rPr>
          <w:highlight w:val="black"/>
        </w:rPr>
        <w:t xml:space="preserve"> </w:t>
      </w:r>
      <w:r w:rsidRPr="001E6974">
        <w:rPr>
          <w:highlight w:val="black"/>
        </w:rPr>
        <w:t>meets</w:t>
      </w:r>
      <w:r w:rsidR="00B865F6">
        <w:rPr>
          <w:highlight w:val="black"/>
        </w:rPr>
        <w:t xml:space="preserve"> </w:t>
      </w:r>
      <w:r w:rsidRPr="001E6974">
        <w:rPr>
          <w:highlight w:val="black"/>
        </w:rPr>
        <w:t>the</w:t>
      </w:r>
      <w:r w:rsidR="00B865F6">
        <w:rPr>
          <w:highlight w:val="black"/>
        </w:rPr>
        <w:t xml:space="preserve"> </w:t>
      </w:r>
      <w:r w:rsidRPr="001E6974">
        <w:rPr>
          <w:highlight w:val="black"/>
        </w:rPr>
        <w:t>Confidentiality</w:t>
      </w:r>
      <w:r w:rsidR="00B865F6">
        <w:rPr>
          <w:highlight w:val="black"/>
        </w:rPr>
        <w:t xml:space="preserve"> </w:t>
      </w:r>
      <w:r w:rsidRPr="001E6974">
        <w:rPr>
          <w:highlight w:val="black"/>
        </w:rPr>
        <w:t>Test</w:t>
      </w:r>
      <w:r w:rsidR="00807AF6">
        <w:rPr>
          <w:highlight w:val="black"/>
        </w:rPr>
        <w:t>.</w:t>
      </w:r>
      <w:r w:rsidR="00B865F6">
        <w:rPr>
          <w:highlight w:val="black"/>
        </w:rPr>
        <w:t xml:space="preserve">  </w:t>
      </w:r>
      <w:r w:rsidRPr="001E6974">
        <w:rPr>
          <w:highlight w:val="black"/>
        </w:rPr>
        <w:t>Drafters</w:t>
      </w:r>
      <w:r w:rsidR="00B865F6">
        <w:rPr>
          <w:highlight w:val="black"/>
        </w:rPr>
        <w:t xml:space="preserve"> </w:t>
      </w:r>
      <w:r w:rsidRPr="001E6974">
        <w:rPr>
          <w:highlight w:val="black"/>
        </w:rPr>
        <w:t>should</w:t>
      </w:r>
      <w:r w:rsidR="00B865F6">
        <w:rPr>
          <w:highlight w:val="black"/>
        </w:rPr>
        <w:t xml:space="preserve"> </w:t>
      </w:r>
      <w:r w:rsidRPr="001E6974">
        <w:rPr>
          <w:highlight w:val="black"/>
        </w:rPr>
        <w:t>then</w:t>
      </w:r>
      <w:r w:rsidR="00B865F6">
        <w:rPr>
          <w:highlight w:val="black"/>
        </w:rPr>
        <w:t xml:space="preserve"> </w:t>
      </w:r>
      <w:r w:rsidRPr="001E6974">
        <w:rPr>
          <w:highlight w:val="black"/>
        </w:rPr>
        <w:t>review</w:t>
      </w:r>
      <w:r w:rsidR="00B865F6">
        <w:rPr>
          <w:highlight w:val="black"/>
        </w:rPr>
        <w:t xml:space="preserve"> </w:t>
      </w:r>
      <w:r w:rsidRPr="001E6974">
        <w:rPr>
          <w:highlight w:val="black"/>
        </w:rPr>
        <w:t>the</w:t>
      </w:r>
      <w:r w:rsidR="00B865F6">
        <w:rPr>
          <w:highlight w:val="black"/>
        </w:rPr>
        <w:t xml:space="preserve"> </w:t>
      </w:r>
      <w:r w:rsidRPr="001E6974">
        <w:rPr>
          <w:highlight w:val="black"/>
        </w:rPr>
        <w:t>examples</w:t>
      </w:r>
      <w:r w:rsidR="00B865F6">
        <w:rPr>
          <w:highlight w:val="black"/>
        </w:rPr>
        <w:t xml:space="preserve"> </w:t>
      </w:r>
      <w:r w:rsidRPr="001E6974">
        <w:rPr>
          <w:highlight w:val="black"/>
        </w:rPr>
        <w:t>provided</w:t>
      </w:r>
      <w:r w:rsidR="00B865F6">
        <w:rPr>
          <w:highlight w:val="black"/>
        </w:rPr>
        <w:t xml:space="preserve"> </w:t>
      </w:r>
      <w:r w:rsidRPr="001E6974">
        <w:rPr>
          <w:highlight w:val="black"/>
        </w:rPr>
        <w:t>below,</w:t>
      </w:r>
      <w:r w:rsidR="00B865F6">
        <w:rPr>
          <w:highlight w:val="black"/>
        </w:rPr>
        <w:t xml:space="preserve"> </w:t>
      </w:r>
      <w:r w:rsidRPr="001E6974">
        <w:rPr>
          <w:highlight w:val="black"/>
        </w:rPr>
        <w:t>prior</w:t>
      </w:r>
      <w:r w:rsidR="00B865F6">
        <w:rPr>
          <w:highlight w:val="black"/>
        </w:rPr>
        <w:t xml:space="preserve"> </w:t>
      </w:r>
      <w:r w:rsidRPr="001E6974">
        <w:rPr>
          <w:highlight w:val="black"/>
        </w:rPr>
        <w:t>to</w:t>
      </w:r>
      <w:r w:rsidR="00B865F6">
        <w:rPr>
          <w:highlight w:val="black"/>
        </w:rPr>
        <w:t xml:space="preserve"> </w:t>
      </w:r>
      <w:r w:rsidRPr="001E6974">
        <w:rPr>
          <w:highlight w:val="black"/>
        </w:rPr>
        <w:t>release</w:t>
      </w:r>
      <w:r w:rsidR="00B865F6">
        <w:rPr>
          <w:highlight w:val="black"/>
        </w:rPr>
        <w:t xml:space="preserve"> </w:t>
      </w:r>
      <w:r w:rsidRPr="001E6974">
        <w:rPr>
          <w:highlight w:val="black"/>
        </w:rPr>
        <w:t>of</w:t>
      </w:r>
      <w:r w:rsidR="00B865F6">
        <w:rPr>
          <w:highlight w:val="black"/>
        </w:rPr>
        <w:t xml:space="preserve"> </w:t>
      </w:r>
      <w:r w:rsidRPr="001E6974">
        <w:rPr>
          <w:highlight w:val="black"/>
        </w:rPr>
        <w:t>the</w:t>
      </w:r>
      <w:r w:rsidR="00B865F6">
        <w:rPr>
          <w:highlight w:val="black"/>
        </w:rPr>
        <w:t xml:space="preserve"> </w:t>
      </w:r>
      <w:r w:rsidRPr="001E6974">
        <w:rPr>
          <w:highlight w:val="black"/>
        </w:rPr>
        <w:t>RFT,</w:t>
      </w:r>
      <w:r w:rsidR="00B865F6">
        <w:rPr>
          <w:highlight w:val="black"/>
        </w:rPr>
        <w:t xml:space="preserve"> </w:t>
      </w:r>
      <w:r w:rsidRPr="001E6974">
        <w:rPr>
          <w:highlight w:val="black"/>
        </w:rPr>
        <w:t>and</w:t>
      </w:r>
      <w:r w:rsidR="00B865F6">
        <w:rPr>
          <w:highlight w:val="black"/>
        </w:rPr>
        <w:t xml:space="preserve"> </w:t>
      </w:r>
      <w:r w:rsidRPr="001E6974">
        <w:rPr>
          <w:highlight w:val="black"/>
        </w:rPr>
        <w:t>complete</w:t>
      </w:r>
      <w:r w:rsidR="00B865F6">
        <w:rPr>
          <w:highlight w:val="black"/>
        </w:rPr>
        <w:t xml:space="preserve"> </w:t>
      </w:r>
      <w:r w:rsidRPr="001E6974">
        <w:rPr>
          <w:highlight w:val="black"/>
        </w:rPr>
        <w:t>the</w:t>
      </w:r>
      <w:r w:rsidR="00B865F6">
        <w:rPr>
          <w:highlight w:val="black"/>
        </w:rPr>
        <w:t xml:space="preserve"> </w:t>
      </w:r>
      <w:r w:rsidRPr="001E6974">
        <w:rPr>
          <w:highlight w:val="black"/>
        </w:rPr>
        <w:t>tables</w:t>
      </w:r>
      <w:r w:rsidR="00B865F6">
        <w:rPr>
          <w:highlight w:val="black"/>
        </w:rPr>
        <w:t xml:space="preserve"> </w:t>
      </w:r>
      <w:r w:rsidRPr="001E6974">
        <w:rPr>
          <w:highlight w:val="black"/>
        </w:rPr>
        <w:t>as</w:t>
      </w:r>
      <w:r w:rsidR="00B865F6">
        <w:rPr>
          <w:highlight w:val="black"/>
        </w:rPr>
        <w:t xml:space="preserve"> </w:t>
      </w:r>
      <w:r w:rsidRPr="001E6974">
        <w:rPr>
          <w:highlight w:val="black"/>
        </w:rPr>
        <w:t>appropriate.</w:t>
      </w:r>
      <w:r w:rsidR="00B865F6">
        <w:t xml:space="preserve">   </w:t>
      </w:r>
      <w:r w:rsidRPr="001E6974">
        <w:t>Commercial</w:t>
      </w:r>
      <w:r w:rsidR="00B865F6">
        <w:t xml:space="preserve"> </w:t>
      </w:r>
      <w:r w:rsidRPr="001E6974">
        <w:t>information</w:t>
      </w:r>
      <w:r w:rsidR="00B865F6">
        <w:t xml:space="preserve"> </w:t>
      </w:r>
      <w:r w:rsidRPr="001E6974">
        <w:t>claimed</w:t>
      </w:r>
      <w:r w:rsidR="00B865F6">
        <w:t xml:space="preserve"> </w:t>
      </w:r>
      <w:r w:rsidRPr="001E6974">
        <w:t>to</w:t>
      </w:r>
      <w:r w:rsidR="00B865F6">
        <w:t xml:space="preserve"> </w:t>
      </w:r>
      <w:r w:rsidRPr="001E6974">
        <w:t>be</w:t>
      </w:r>
      <w:r w:rsidR="00B865F6">
        <w:t xml:space="preserve"> </w:t>
      </w:r>
      <w:r w:rsidRPr="001E6974">
        <w:t>confidential</w:t>
      </w:r>
      <w:r w:rsidR="00B865F6">
        <w:t xml:space="preserve"> </w:t>
      </w:r>
      <w:r w:rsidRPr="001E6974">
        <w:t>must</w:t>
      </w:r>
      <w:r w:rsidR="00B865F6">
        <w:t xml:space="preserve"> </w:t>
      </w:r>
      <w:r w:rsidRPr="001E6974">
        <w:t>be</w:t>
      </w:r>
      <w:r w:rsidR="00B865F6">
        <w:t xml:space="preserve"> </w:t>
      </w:r>
      <w:r w:rsidRPr="001E6974">
        <w:t>assessed</w:t>
      </w:r>
      <w:r w:rsidR="00B865F6">
        <w:t xml:space="preserve"> </w:t>
      </w:r>
      <w:r w:rsidRPr="001E6974">
        <w:t>against</w:t>
      </w:r>
      <w:r w:rsidR="00B865F6">
        <w:t xml:space="preserve"> </w:t>
      </w:r>
      <w:r w:rsidRPr="001E6974">
        <w:t>the</w:t>
      </w:r>
      <w:r w:rsidR="00B865F6">
        <w:t xml:space="preserve"> </w:t>
      </w:r>
      <w:r w:rsidRPr="001E6974">
        <w:t>Confidentiality</w:t>
      </w:r>
      <w:r w:rsidR="00B865F6">
        <w:t xml:space="preserve"> </w:t>
      </w:r>
      <w:r w:rsidRPr="001E6974">
        <w:t>Test</w:t>
      </w:r>
      <w:r w:rsidR="00B865F6">
        <w:t xml:space="preserve"> </w:t>
      </w:r>
      <w:r w:rsidRPr="001E6974">
        <w:t>and</w:t>
      </w:r>
      <w:r w:rsidR="00B865F6">
        <w:t xml:space="preserve"> </w:t>
      </w:r>
      <w:r w:rsidRPr="001E6974">
        <w:t>only</w:t>
      </w:r>
      <w:r w:rsidR="00B865F6">
        <w:t xml:space="preserve"> </w:t>
      </w:r>
      <w:r w:rsidRPr="001E6974">
        <w:t>information</w:t>
      </w:r>
      <w:r w:rsidR="00B865F6">
        <w:t xml:space="preserve"> </w:t>
      </w:r>
      <w:r w:rsidRPr="001E6974">
        <w:t>that</w:t>
      </w:r>
      <w:r w:rsidR="00B865F6">
        <w:t xml:space="preserve"> </w:t>
      </w:r>
      <w:r w:rsidRPr="001E6974">
        <w:t>meets</w:t>
      </w:r>
      <w:r w:rsidR="00B865F6">
        <w:t xml:space="preserve"> </w:t>
      </w:r>
      <w:r w:rsidRPr="001E6974">
        <w:t>this</w:t>
      </w:r>
      <w:r w:rsidR="00B865F6">
        <w:t xml:space="preserve"> </w:t>
      </w:r>
      <w:r w:rsidRPr="001E6974">
        <w:t>test</w:t>
      </w:r>
      <w:r w:rsidR="00B865F6">
        <w:t xml:space="preserve"> </w:t>
      </w:r>
      <w:r w:rsidRPr="001E6974">
        <w:t>can</w:t>
      </w:r>
      <w:r w:rsidR="00B865F6">
        <w:t xml:space="preserve"> </w:t>
      </w:r>
      <w:r w:rsidR="00B41136">
        <w:t>be</w:t>
      </w:r>
      <w:r w:rsidR="00B865F6">
        <w:t xml:space="preserve"> </w:t>
      </w:r>
      <w:r w:rsidR="00B41136">
        <w:t>included</w:t>
      </w:r>
      <w:r w:rsidR="00B865F6">
        <w:t xml:space="preserve"> </w:t>
      </w:r>
      <w:r w:rsidR="00B41136">
        <w:t>in</w:t>
      </w:r>
      <w:r w:rsidR="00B865F6">
        <w:t xml:space="preserve"> </w:t>
      </w:r>
      <w:r w:rsidR="00B41136">
        <w:t>this</w:t>
      </w:r>
      <w:r w:rsidR="00B865F6">
        <w:t xml:space="preserve"> </w:t>
      </w:r>
      <w:r w:rsidR="00B41136">
        <w:t>Attachment.</w:t>
      </w:r>
      <w:r w:rsidR="00B865F6">
        <w:t xml:space="preserve">  </w:t>
      </w:r>
      <w:r w:rsidRPr="001E6974">
        <w:t>Only</w:t>
      </w:r>
      <w:r w:rsidR="00B865F6">
        <w:t xml:space="preserve"> </w:t>
      </w:r>
      <w:r w:rsidRPr="001E6974">
        <w:t>the</w:t>
      </w:r>
      <w:r w:rsidR="00B865F6">
        <w:t xml:space="preserve"> </w:t>
      </w:r>
      <w:r w:rsidRPr="001E6974">
        <w:t>information</w:t>
      </w:r>
      <w:r w:rsidR="00B865F6">
        <w:t xml:space="preserve"> </w:t>
      </w:r>
      <w:r w:rsidRPr="001E6974">
        <w:t>in</w:t>
      </w:r>
      <w:r w:rsidR="00B865F6">
        <w:t xml:space="preserve"> </w:t>
      </w:r>
      <w:r w:rsidRPr="001E6974">
        <w:t>this</w:t>
      </w:r>
      <w:r w:rsidR="00B865F6">
        <w:t xml:space="preserve"> </w:t>
      </w:r>
      <w:r w:rsidRPr="001E6974">
        <w:t>Attachment</w:t>
      </w:r>
      <w:r w:rsidR="00B865F6">
        <w:t xml:space="preserve"> </w:t>
      </w:r>
      <w:r w:rsidRPr="001E6974">
        <w:t>can</w:t>
      </w:r>
      <w:r w:rsidR="00B865F6">
        <w:t xml:space="preserve"> </w:t>
      </w:r>
      <w:r w:rsidRPr="001E6974">
        <w:t>be</w:t>
      </w:r>
      <w:r w:rsidR="00B865F6">
        <w:t xml:space="preserve"> </w:t>
      </w:r>
      <w:r w:rsidRPr="001E6974">
        <w:t>considered</w:t>
      </w:r>
      <w:r w:rsidR="00B865F6">
        <w:t xml:space="preserve"> </w:t>
      </w:r>
      <w:r w:rsidRPr="001E6974">
        <w:t>for</w:t>
      </w:r>
      <w:r w:rsidR="00B865F6">
        <w:t xml:space="preserve"> </w:t>
      </w:r>
      <w:r w:rsidRPr="001E6974">
        <w:t>reporting</w:t>
      </w:r>
      <w:r w:rsidR="00B865F6">
        <w:t xml:space="preserve"> </w:t>
      </w:r>
      <w:r w:rsidRPr="001E6974">
        <w:t>confidentiality</w:t>
      </w:r>
      <w:r w:rsidR="00B865F6">
        <w:t xml:space="preserve"> </w:t>
      </w:r>
      <w:r w:rsidRPr="001E6974">
        <w:t>provisions</w:t>
      </w:r>
      <w:r w:rsidR="00B865F6">
        <w:t xml:space="preserve"> </w:t>
      </w:r>
      <w:r w:rsidRPr="001E6974">
        <w:t>on</w:t>
      </w:r>
      <w:r w:rsidR="00B865F6">
        <w:t xml:space="preserve"> </w:t>
      </w:r>
      <w:r w:rsidRPr="001E6974">
        <w:t>AusTender</w:t>
      </w:r>
      <w:r w:rsidR="00B865F6">
        <w:t xml:space="preserve"> </w:t>
      </w:r>
      <w:r w:rsidRPr="001E6974">
        <w:t>and</w:t>
      </w:r>
      <w:r w:rsidR="00B865F6">
        <w:t xml:space="preserve"> </w:t>
      </w:r>
      <w:r w:rsidRPr="001E6974">
        <w:t>for</w:t>
      </w:r>
      <w:r w:rsidR="00B865F6">
        <w:t xml:space="preserve"> </w:t>
      </w:r>
      <w:r w:rsidRPr="001E6974">
        <w:t>Senate</w:t>
      </w:r>
      <w:r w:rsidR="00B865F6">
        <w:t xml:space="preserve"> </w:t>
      </w:r>
      <w:r w:rsidRPr="001E6974">
        <w:t>Order</w:t>
      </w:r>
      <w:r w:rsidR="00B865F6">
        <w:t xml:space="preserve"> </w:t>
      </w:r>
      <w:r w:rsidRPr="001E6974">
        <w:t>192.</w:t>
      </w:r>
    </w:p>
    <w:p w14:paraId="4F0C2A87" w14:textId="7B5A600C" w:rsidR="00377F97" w:rsidRPr="001E6974" w:rsidRDefault="00377F97" w:rsidP="004F5805">
      <w:pPr>
        <w:pStyle w:val="ASDEFCONNormal"/>
        <w:rPr>
          <w:rFonts w:cs="Arial"/>
        </w:rPr>
      </w:pPr>
    </w:p>
    <w:tbl>
      <w:tblPr>
        <w:tblW w:w="977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A0" w:firstRow="1" w:lastRow="0" w:firstColumn="1" w:lastColumn="0" w:noHBand="0" w:noVBand="0"/>
      </w:tblPr>
      <w:tblGrid>
        <w:gridCol w:w="2128"/>
        <w:gridCol w:w="2085"/>
        <w:gridCol w:w="1967"/>
        <w:gridCol w:w="1893"/>
        <w:gridCol w:w="1699"/>
      </w:tblGrid>
      <w:tr w:rsidR="00377F97" w:rsidRPr="001E6974" w14:paraId="5622A185" w14:textId="77777777" w:rsidTr="00557075">
        <w:trPr>
          <w:jc w:val="center"/>
        </w:trPr>
        <w:tc>
          <w:tcPr>
            <w:tcW w:w="2128" w:type="dxa"/>
            <w:shd w:val="pct15" w:color="auto" w:fill="FFFFFF"/>
          </w:tcPr>
          <w:p w14:paraId="20C865DF" w14:textId="77777777" w:rsidR="00377F97" w:rsidRPr="001E6974" w:rsidRDefault="00377F97" w:rsidP="006D364D">
            <w:pPr>
              <w:pStyle w:val="Table10ptHeading-ASDEFCON"/>
            </w:pPr>
            <w:r w:rsidRPr="001E6974">
              <w:t>Item</w:t>
            </w:r>
          </w:p>
        </w:tc>
        <w:tc>
          <w:tcPr>
            <w:tcW w:w="2085" w:type="dxa"/>
            <w:shd w:val="pct15" w:color="auto" w:fill="FFFFFF"/>
          </w:tcPr>
          <w:p w14:paraId="42F8D3E9" w14:textId="2EF05A60" w:rsidR="00377F97" w:rsidRPr="001E6974" w:rsidRDefault="00377F97" w:rsidP="006D364D">
            <w:pPr>
              <w:pStyle w:val="Table10ptHeading-ASDEFCON"/>
            </w:pPr>
            <w:r w:rsidRPr="001E6974">
              <w:t>Clause</w:t>
            </w:r>
            <w:r w:rsidR="00B865F6">
              <w:t xml:space="preserve"> </w:t>
            </w:r>
            <w:r w:rsidRPr="001E6974">
              <w:t>Title</w:t>
            </w:r>
          </w:p>
        </w:tc>
        <w:tc>
          <w:tcPr>
            <w:tcW w:w="1967" w:type="dxa"/>
            <w:shd w:val="pct15" w:color="auto" w:fill="FFFFFF"/>
          </w:tcPr>
          <w:p w14:paraId="5EE65873" w14:textId="3B415862" w:rsidR="00377F97" w:rsidRPr="001E6974" w:rsidRDefault="00377F97" w:rsidP="006D364D">
            <w:pPr>
              <w:pStyle w:val="Table10ptHeading-ASDEFCON"/>
            </w:pPr>
            <w:r w:rsidRPr="001E6974">
              <w:t>Reason</w:t>
            </w:r>
            <w:r w:rsidR="00B865F6">
              <w:t xml:space="preserve"> </w:t>
            </w:r>
            <w:r w:rsidRPr="001E6974">
              <w:t>for</w:t>
            </w:r>
            <w:r w:rsidR="00B865F6">
              <w:t xml:space="preserve"> </w:t>
            </w:r>
            <w:r w:rsidRPr="001E6974">
              <w:t>classification</w:t>
            </w:r>
          </w:p>
        </w:tc>
        <w:tc>
          <w:tcPr>
            <w:tcW w:w="1893" w:type="dxa"/>
            <w:shd w:val="pct15" w:color="auto" w:fill="FFFFFF"/>
          </w:tcPr>
          <w:p w14:paraId="45DC2691" w14:textId="79AFC321" w:rsidR="00377F97" w:rsidRPr="00557075" w:rsidRDefault="00377F97" w:rsidP="006D364D">
            <w:pPr>
              <w:pStyle w:val="Table10ptHeading-ASDEFCON"/>
            </w:pPr>
            <w:r w:rsidRPr="00557075">
              <w:t>Party</w:t>
            </w:r>
            <w:r w:rsidR="00B865F6">
              <w:t xml:space="preserve"> </w:t>
            </w:r>
            <w:r w:rsidRPr="00557075">
              <w:t>for</w:t>
            </w:r>
            <w:r w:rsidR="00B865F6">
              <w:t xml:space="preserve"> </w:t>
            </w:r>
            <w:r w:rsidRPr="00557075">
              <w:t>whom</w:t>
            </w:r>
            <w:r w:rsidR="00B865F6">
              <w:t xml:space="preserve"> </w:t>
            </w:r>
            <w:r w:rsidRPr="00557075">
              <w:t>the</w:t>
            </w:r>
            <w:r w:rsidR="00B865F6">
              <w:t xml:space="preserve"> </w:t>
            </w:r>
            <w:r w:rsidRPr="00557075">
              <w:t>information</w:t>
            </w:r>
            <w:r w:rsidR="00B865F6">
              <w:t xml:space="preserve"> </w:t>
            </w:r>
            <w:r w:rsidRPr="00557075">
              <w:t>is</w:t>
            </w:r>
            <w:r w:rsidR="00B865F6">
              <w:t xml:space="preserve"> </w:t>
            </w:r>
            <w:r w:rsidRPr="00557075">
              <w:t>Confidential</w:t>
            </w:r>
          </w:p>
        </w:tc>
        <w:tc>
          <w:tcPr>
            <w:tcW w:w="1699" w:type="dxa"/>
            <w:shd w:val="clear" w:color="auto" w:fill="D9D9D9"/>
          </w:tcPr>
          <w:p w14:paraId="29C06D02" w14:textId="5181F567" w:rsidR="00377F97" w:rsidRPr="001E6974" w:rsidRDefault="00377F97" w:rsidP="006D364D">
            <w:pPr>
              <w:pStyle w:val="Table10ptHeading-ASDEFCON"/>
            </w:pPr>
            <w:r w:rsidRPr="001E6974">
              <w:t>Period</w:t>
            </w:r>
            <w:r w:rsidR="00B865F6">
              <w:t xml:space="preserve"> </w:t>
            </w:r>
            <w:r w:rsidRPr="001E6974">
              <w:t>of</w:t>
            </w:r>
            <w:r w:rsidR="00B865F6">
              <w:t xml:space="preserve"> </w:t>
            </w:r>
            <w:r w:rsidRPr="001E6974">
              <w:t>Confidentiality</w:t>
            </w:r>
          </w:p>
        </w:tc>
      </w:tr>
      <w:tr w:rsidR="00377F97" w:rsidRPr="001E6974" w14:paraId="246E2491" w14:textId="77777777" w:rsidTr="00557075">
        <w:trPr>
          <w:jc w:val="center"/>
        </w:trPr>
        <w:tc>
          <w:tcPr>
            <w:tcW w:w="9772" w:type="dxa"/>
            <w:gridSpan w:val="5"/>
            <w:shd w:val="clear" w:color="auto" w:fill="D9D9D9"/>
          </w:tcPr>
          <w:p w14:paraId="099B4336" w14:textId="627F7EC2" w:rsidR="00377F97" w:rsidRPr="009751F0" w:rsidDel="000B6374" w:rsidRDefault="00377F97" w:rsidP="0028765E">
            <w:pPr>
              <w:pStyle w:val="Table10ptHeading-ASDEFCON"/>
              <w:jc w:val="left"/>
              <w:rPr>
                <w:rFonts w:cs="Arial"/>
              </w:rPr>
            </w:pPr>
            <w:r w:rsidRPr="009751F0">
              <w:t>Confidentiality</w:t>
            </w:r>
            <w:r w:rsidR="00B865F6">
              <w:t xml:space="preserve"> </w:t>
            </w:r>
            <w:r w:rsidRPr="009751F0">
              <w:t>(Contract)</w:t>
            </w:r>
          </w:p>
        </w:tc>
      </w:tr>
      <w:tr w:rsidR="00377F97" w:rsidRPr="001E6974" w14:paraId="5E74B01C" w14:textId="77777777" w:rsidTr="00557075">
        <w:trPr>
          <w:jc w:val="center"/>
        </w:trPr>
        <w:tc>
          <w:tcPr>
            <w:tcW w:w="9772" w:type="dxa"/>
            <w:gridSpan w:val="5"/>
            <w:shd w:val="clear" w:color="auto" w:fill="D9D9D9"/>
          </w:tcPr>
          <w:p w14:paraId="307DA020" w14:textId="2749482D" w:rsidR="00377F97" w:rsidRPr="009751F0" w:rsidDel="000B6374" w:rsidRDefault="00377F97" w:rsidP="0028765E">
            <w:pPr>
              <w:pStyle w:val="Table10ptHeading-ASDEFCON"/>
              <w:jc w:val="left"/>
              <w:rPr>
                <w:rFonts w:cs="Arial"/>
              </w:rPr>
            </w:pPr>
            <w:r w:rsidRPr="009751F0">
              <w:t>Conditions</w:t>
            </w:r>
            <w:r w:rsidR="00B865F6">
              <w:t xml:space="preserve"> </w:t>
            </w:r>
            <w:r w:rsidRPr="009751F0">
              <w:t>of</w:t>
            </w:r>
            <w:r w:rsidR="00B865F6">
              <w:t xml:space="preserve"> </w:t>
            </w:r>
            <w:r w:rsidRPr="009751F0">
              <w:t>Contract</w:t>
            </w:r>
            <w:r w:rsidRPr="0028765E">
              <w:rPr>
                <w:b w:val="0"/>
              </w:rPr>
              <w:t>,</w:t>
            </w:r>
            <w:r w:rsidR="00B865F6">
              <w:rPr>
                <w:b w:val="0"/>
              </w:rPr>
              <w:t xml:space="preserve"> </w:t>
            </w:r>
            <w:r w:rsidRPr="0028765E">
              <w:rPr>
                <w:b w:val="0"/>
              </w:rPr>
              <w:t>for</w:t>
            </w:r>
            <w:r w:rsidR="00B865F6">
              <w:rPr>
                <w:b w:val="0"/>
              </w:rPr>
              <w:t xml:space="preserve"> </w:t>
            </w:r>
            <w:r w:rsidRPr="0028765E">
              <w:rPr>
                <w:b w:val="0"/>
              </w:rPr>
              <w:t>example</w:t>
            </w:r>
          </w:p>
        </w:tc>
      </w:tr>
      <w:tr w:rsidR="00377F97" w:rsidRPr="001E6974" w14:paraId="5C809615" w14:textId="77777777" w:rsidTr="00557075">
        <w:trPr>
          <w:jc w:val="center"/>
        </w:trPr>
        <w:tc>
          <w:tcPr>
            <w:tcW w:w="2128" w:type="dxa"/>
          </w:tcPr>
          <w:p w14:paraId="3D94FCC3" w14:textId="0085B061" w:rsidR="00557075" w:rsidRDefault="00E334FA" w:rsidP="006D364D">
            <w:pPr>
              <w:pStyle w:val="Table10ptText-ASDEFCON"/>
            </w:pPr>
            <w:r>
              <w:t>Clause</w:t>
            </w:r>
            <w:r w:rsidR="00B865F6">
              <w:t xml:space="preserve"> </w:t>
            </w:r>
            <w:r>
              <w:t>6.6</w:t>
            </w:r>
          </w:p>
          <w:p w14:paraId="17B18F79" w14:textId="76BEA569" w:rsidR="00377F97" w:rsidRPr="001E6974" w:rsidRDefault="00377F97" w:rsidP="004F5805">
            <w:pPr>
              <w:pStyle w:val="Table10ptText-ASDEFCON"/>
            </w:pPr>
            <w:r w:rsidRPr="001E6974">
              <w:t>(</w:t>
            </w:r>
            <w:r w:rsidR="00224C38">
              <w:t>i.e.</w:t>
            </w:r>
            <w:r w:rsidR="00B865F6">
              <w:t xml:space="preserve"> </w:t>
            </w:r>
            <w:r w:rsidRPr="001E6974">
              <w:t>if</w:t>
            </w:r>
            <w:r w:rsidR="00B865F6">
              <w:t xml:space="preserve"> </w:t>
            </w:r>
            <w:r w:rsidRPr="001E6974">
              <w:t>not</w:t>
            </w:r>
            <w:r w:rsidR="00B865F6">
              <w:t xml:space="preserve"> </w:t>
            </w:r>
            <w:r w:rsidRPr="001E6974">
              <w:t>standard</w:t>
            </w:r>
            <w:r w:rsidR="00B865F6">
              <w:t xml:space="preserve"> </w:t>
            </w:r>
            <w:r w:rsidRPr="001E6974">
              <w:t>template</w:t>
            </w:r>
            <w:r w:rsidR="00B865F6">
              <w:t xml:space="preserve"> </w:t>
            </w:r>
            <w:r w:rsidRPr="001E6974">
              <w:t>liability</w:t>
            </w:r>
            <w:r w:rsidR="00B865F6">
              <w:t xml:space="preserve"> </w:t>
            </w:r>
            <w:r w:rsidRPr="001E6974">
              <w:t>regime</w:t>
            </w:r>
          </w:p>
        </w:tc>
        <w:tc>
          <w:tcPr>
            <w:tcW w:w="2085" w:type="dxa"/>
          </w:tcPr>
          <w:p w14:paraId="11D9C524" w14:textId="59813F32" w:rsidR="00377F97" w:rsidRPr="001E6974" w:rsidRDefault="00377F97" w:rsidP="004F5805">
            <w:pPr>
              <w:pStyle w:val="Table10ptText-ASDEFCON"/>
            </w:pPr>
            <w:r w:rsidRPr="001E6974">
              <w:t>Limitation</w:t>
            </w:r>
            <w:r w:rsidR="00B865F6">
              <w:t xml:space="preserve"> </w:t>
            </w:r>
            <w:r w:rsidRPr="001E6974">
              <w:t>of</w:t>
            </w:r>
            <w:r w:rsidR="00B865F6">
              <w:t xml:space="preserve"> </w:t>
            </w:r>
            <w:r w:rsidRPr="001E6974">
              <w:t>Liability</w:t>
            </w:r>
          </w:p>
        </w:tc>
        <w:tc>
          <w:tcPr>
            <w:tcW w:w="1967" w:type="dxa"/>
          </w:tcPr>
          <w:p w14:paraId="6A6CA1AF" w14:textId="77777777" w:rsidR="00377F97" w:rsidRPr="001E6974" w:rsidRDefault="00377F97" w:rsidP="004F5805">
            <w:pPr>
              <w:pStyle w:val="Table10ptText-ASDEFCON"/>
            </w:pPr>
          </w:p>
        </w:tc>
        <w:tc>
          <w:tcPr>
            <w:tcW w:w="1893" w:type="dxa"/>
          </w:tcPr>
          <w:p w14:paraId="6483ABD6" w14:textId="77777777" w:rsidR="00377F97" w:rsidRPr="009751F0" w:rsidRDefault="00377F97" w:rsidP="004F5805">
            <w:pPr>
              <w:pStyle w:val="Table10ptText-ASDEFCON"/>
              <w:rPr>
                <w:b/>
              </w:rPr>
            </w:pPr>
            <w:r w:rsidRPr="009751F0">
              <w:rPr>
                <w:b/>
              </w:rPr>
              <w:t>Commonwealth/Contractor</w:t>
            </w:r>
          </w:p>
        </w:tc>
        <w:tc>
          <w:tcPr>
            <w:tcW w:w="1699" w:type="dxa"/>
          </w:tcPr>
          <w:p w14:paraId="2A6414D9" w14:textId="77777777" w:rsidR="00377F97" w:rsidRPr="001E6974" w:rsidRDefault="00377F97" w:rsidP="004F5805">
            <w:pPr>
              <w:pStyle w:val="Table10ptText-ASDEFCON"/>
            </w:pPr>
          </w:p>
        </w:tc>
      </w:tr>
      <w:tr w:rsidR="00377F97" w:rsidRPr="001E6974" w14:paraId="064C9119" w14:textId="77777777" w:rsidTr="00557075">
        <w:trPr>
          <w:jc w:val="center"/>
        </w:trPr>
        <w:tc>
          <w:tcPr>
            <w:tcW w:w="2128" w:type="dxa"/>
            <w:tcBorders>
              <w:bottom w:val="single" w:sz="6" w:space="0" w:color="000000"/>
            </w:tcBorders>
          </w:tcPr>
          <w:p w14:paraId="4C0A87E2" w14:textId="2721E83C" w:rsidR="00377F97" w:rsidRPr="001E6974" w:rsidRDefault="00377F97" w:rsidP="004F5805">
            <w:pPr>
              <w:pStyle w:val="Table10ptText-ASDEFCON"/>
            </w:pPr>
            <w:r w:rsidRPr="001E6974">
              <w:t>(Any</w:t>
            </w:r>
            <w:r w:rsidR="00B865F6">
              <w:t xml:space="preserve"> </w:t>
            </w:r>
            <w:r w:rsidRPr="001E6974">
              <w:t>clauses</w:t>
            </w:r>
            <w:r w:rsidR="00B865F6">
              <w:t xml:space="preserve"> </w:t>
            </w:r>
            <w:r w:rsidRPr="001E6974">
              <w:t>which</w:t>
            </w:r>
            <w:r w:rsidR="00B865F6">
              <w:t xml:space="preserve"> </w:t>
            </w:r>
            <w:r w:rsidRPr="001E6974">
              <w:t>are</w:t>
            </w:r>
            <w:r w:rsidR="00B865F6">
              <w:t xml:space="preserve"> </w:t>
            </w:r>
            <w:r w:rsidRPr="001E6974">
              <w:t>not</w:t>
            </w:r>
            <w:r w:rsidR="00B865F6">
              <w:t xml:space="preserve"> </w:t>
            </w:r>
            <w:r w:rsidRPr="001E6974">
              <w:t>standard</w:t>
            </w:r>
            <w:r w:rsidR="00B865F6">
              <w:t xml:space="preserve"> </w:t>
            </w:r>
            <w:r w:rsidRPr="001E6974">
              <w:t>template</w:t>
            </w:r>
            <w:r w:rsidR="00B865F6">
              <w:t xml:space="preserve"> </w:t>
            </w:r>
            <w:r w:rsidRPr="001E6974">
              <w:t>clauses</w:t>
            </w:r>
            <w:r w:rsidR="00B865F6">
              <w:t xml:space="preserve"> </w:t>
            </w:r>
            <w:r w:rsidRPr="001E6974">
              <w:t>and</w:t>
            </w:r>
            <w:r w:rsidR="00B865F6">
              <w:t xml:space="preserve"> </w:t>
            </w:r>
            <w:r w:rsidRPr="001E6974">
              <w:t>that</w:t>
            </w:r>
            <w:r w:rsidR="00B865F6">
              <w:t xml:space="preserve"> </w:t>
            </w:r>
            <w:r w:rsidRPr="001E6974">
              <w:t>meet</w:t>
            </w:r>
            <w:r w:rsidR="00B865F6">
              <w:t xml:space="preserve"> </w:t>
            </w:r>
            <w:r w:rsidRPr="001E6974">
              <w:t>the</w:t>
            </w:r>
            <w:r w:rsidR="00B865F6">
              <w:t xml:space="preserve"> </w:t>
            </w:r>
            <w:r w:rsidR="00807AF6" w:rsidRPr="001E6974">
              <w:t>DoF</w:t>
            </w:r>
            <w:r w:rsidR="00B865F6">
              <w:t xml:space="preserve"> </w:t>
            </w:r>
            <w:r w:rsidRPr="001E6974">
              <w:t>Confidentiality</w:t>
            </w:r>
            <w:r w:rsidR="00B865F6">
              <w:t xml:space="preserve"> </w:t>
            </w:r>
            <w:r w:rsidRPr="001E6974">
              <w:t>Test)</w:t>
            </w:r>
          </w:p>
        </w:tc>
        <w:tc>
          <w:tcPr>
            <w:tcW w:w="2085" w:type="dxa"/>
            <w:tcBorders>
              <w:bottom w:val="single" w:sz="6" w:space="0" w:color="000000"/>
            </w:tcBorders>
          </w:tcPr>
          <w:p w14:paraId="4B0BC44A" w14:textId="77777777" w:rsidR="00377F97" w:rsidRPr="001E6974" w:rsidDel="000B6374" w:rsidRDefault="00377F97" w:rsidP="004F5805">
            <w:pPr>
              <w:pStyle w:val="Table10ptText-ASDEFCON"/>
            </w:pPr>
          </w:p>
        </w:tc>
        <w:tc>
          <w:tcPr>
            <w:tcW w:w="1967" w:type="dxa"/>
            <w:tcBorders>
              <w:bottom w:val="single" w:sz="6" w:space="0" w:color="000000"/>
            </w:tcBorders>
          </w:tcPr>
          <w:p w14:paraId="1D7626E6" w14:textId="77777777" w:rsidR="00377F97" w:rsidRPr="001E6974" w:rsidDel="000B6374" w:rsidRDefault="00377F97" w:rsidP="004F5805">
            <w:pPr>
              <w:pStyle w:val="Table10ptText-ASDEFCON"/>
            </w:pPr>
          </w:p>
        </w:tc>
        <w:tc>
          <w:tcPr>
            <w:tcW w:w="1893" w:type="dxa"/>
            <w:tcBorders>
              <w:bottom w:val="single" w:sz="6" w:space="0" w:color="000000"/>
            </w:tcBorders>
          </w:tcPr>
          <w:p w14:paraId="58BEFB21" w14:textId="715F4E3A" w:rsidR="00377F97" w:rsidRPr="009751F0" w:rsidDel="000B6374" w:rsidRDefault="00557075" w:rsidP="004F5805">
            <w:pPr>
              <w:pStyle w:val="Table10ptText-ASDEFCON"/>
              <w:rPr>
                <w:rFonts w:cs="Arial"/>
                <w:b/>
                <w:szCs w:val="20"/>
              </w:rPr>
            </w:pPr>
            <w:r w:rsidRPr="009751F0">
              <w:rPr>
                <w:b/>
              </w:rPr>
              <w:t>Insert</w:t>
            </w:r>
            <w:r w:rsidR="00B865F6">
              <w:rPr>
                <w:b/>
              </w:rPr>
              <w:t xml:space="preserve"> </w:t>
            </w:r>
            <w:r w:rsidRPr="009751F0">
              <w:rPr>
                <w:b/>
              </w:rPr>
              <w:t>name</w:t>
            </w:r>
            <w:r w:rsidR="00B865F6">
              <w:rPr>
                <w:b/>
              </w:rPr>
              <w:t xml:space="preserve"> </w:t>
            </w:r>
            <w:r w:rsidRPr="009751F0">
              <w:rPr>
                <w:b/>
              </w:rPr>
              <w:t>of</w:t>
            </w:r>
            <w:r w:rsidR="00B865F6">
              <w:rPr>
                <w:b/>
              </w:rPr>
              <w:t xml:space="preserve"> </w:t>
            </w:r>
            <w:r w:rsidRPr="009751F0">
              <w:rPr>
                <w:b/>
              </w:rPr>
              <w:t>party</w:t>
            </w:r>
          </w:p>
        </w:tc>
        <w:tc>
          <w:tcPr>
            <w:tcW w:w="1699" w:type="dxa"/>
            <w:tcBorders>
              <w:bottom w:val="single" w:sz="6" w:space="0" w:color="000000"/>
            </w:tcBorders>
          </w:tcPr>
          <w:p w14:paraId="31B4F5F5" w14:textId="77777777" w:rsidR="00377F97" w:rsidRPr="001E6974" w:rsidDel="000B6374" w:rsidRDefault="00377F97" w:rsidP="004F5805">
            <w:pPr>
              <w:pStyle w:val="Table10ptText-ASDEFCON"/>
            </w:pPr>
          </w:p>
        </w:tc>
      </w:tr>
      <w:tr w:rsidR="00377F97" w:rsidRPr="001E6974" w14:paraId="09076491" w14:textId="77777777" w:rsidTr="00557075">
        <w:trPr>
          <w:jc w:val="center"/>
        </w:trPr>
        <w:tc>
          <w:tcPr>
            <w:tcW w:w="9772" w:type="dxa"/>
            <w:gridSpan w:val="5"/>
            <w:shd w:val="clear" w:color="auto" w:fill="D9D9D9"/>
          </w:tcPr>
          <w:p w14:paraId="42671E6F" w14:textId="22B50205" w:rsidR="00377F97" w:rsidRPr="001E6974" w:rsidDel="000B6374" w:rsidRDefault="00377F97" w:rsidP="004F5805">
            <w:pPr>
              <w:pStyle w:val="Table10ptText-ASDEFCON"/>
              <w:rPr>
                <w:rFonts w:cs="Arial"/>
              </w:rPr>
            </w:pPr>
            <w:r w:rsidRPr="001E6974">
              <w:rPr>
                <w:b/>
              </w:rPr>
              <w:t>Attachments</w:t>
            </w:r>
            <w:r w:rsidRPr="001E6974">
              <w:t>,</w:t>
            </w:r>
            <w:r w:rsidR="00B865F6">
              <w:t xml:space="preserve"> </w:t>
            </w:r>
            <w:r w:rsidRPr="001E6974">
              <w:t>for</w:t>
            </w:r>
            <w:r w:rsidR="00B865F6">
              <w:t xml:space="preserve"> </w:t>
            </w:r>
            <w:r w:rsidRPr="001E6974">
              <w:t>example</w:t>
            </w:r>
          </w:p>
        </w:tc>
      </w:tr>
      <w:tr w:rsidR="00377F97" w:rsidRPr="001E6974" w14:paraId="2450FADA" w14:textId="77777777" w:rsidTr="00557075">
        <w:trPr>
          <w:jc w:val="center"/>
        </w:trPr>
        <w:tc>
          <w:tcPr>
            <w:tcW w:w="2128" w:type="dxa"/>
          </w:tcPr>
          <w:p w14:paraId="7BA9B2CA" w14:textId="4ECDA61B" w:rsidR="00377F97" w:rsidRPr="001E6974" w:rsidRDefault="00377F97" w:rsidP="004F5805">
            <w:pPr>
              <w:pStyle w:val="Table10ptText-ASDEFCON"/>
            </w:pPr>
            <w:r w:rsidRPr="001E6974">
              <w:t>Attachment</w:t>
            </w:r>
            <w:r w:rsidR="00B865F6">
              <w:t xml:space="preserve"> </w:t>
            </w:r>
            <w:r w:rsidRPr="001E6974">
              <w:t>A:</w:t>
            </w:r>
          </w:p>
          <w:p w14:paraId="383CDE5A" w14:textId="77777777" w:rsidR="00377F97" w:rsidRPr="001E6974" w:rsidRDefault="00377F97" w:rsidP="004F5805">
            <w:pPr>
              <w:pStyle w:val="Table10ptText-ASDEFCON"/>
            </w:pPr>
          </w:p>
        </w:tc>
        <w:tc>
          <w:tcPr>
            <w:tcW w:w="2085" w:type="dxa"/>
          </w:tcPr>
          <w:p w14:paraId="122AFCFD" w14:textId="2659A022" w:rsidR="00377F97" w:rsidRPr="001E6974" w:rsidRDefault="00377F97" w:rsidP="004F5805">
            <w:pPr>
              <w:pStyle w:val="Table10ptText-ASDEFCON"/>
            </w:pPr>
            <w:r w:rsidRPr="001E6974">
              <w:t>Statement</w:t>
            </w:r>
            <w:r w:rsidR="00B865F6">
              <w:t xml:space="preserve"> </w:t>
            </w:r>
            <w:r w:rsidRPr="001E6974">
              <w:t>of</w:t>
            </w:r>
            <w:r w:rsidR="00B865F6">
              <w:t xml:space="preserve"> </w:t>
            </w:r>
            <w:r w:rsidRPr="001E6974">
              <w:t>Work</w:t>
            </w:r>
          </w:p>
          <w:p w14:paraId="163824AB" w14:textId="77777777" w:rsidR="00377F97" w:rsidRPr="001E6974" w:rsidRDefault="00377F97" w:rsidP="004F5805">
            <w:pPr>
              <w:pStyle w:val="Table10ptText-ASDEFCON"/>
            </w:pPr>
          </w:p>
          <w:p w14:paraId="02E374CA" w14:textId="2A96A768" w:rsidR="00377F97" w:rsidRPr="001E6974" w:rsidDel="000B6374" w:rsidRDefault="00377F97" w:rsidP="004F5805">
            <w:pPr>
              <w:pStyle w:val="Table10ptText-ASDEFCON"/>
            </w:pPr>
            <w:r w:rsidRPr="001E6974">
              <w:t>(Identify</w:t>
            </w:r>
            <w:r w:rsidR="00B865F6">
              <w:t xml:space="preserve"> </w:t>
            </w:r>
            <w:r w:rsidRPr="001E6974">
              <w:t>specific</w:t>
            </w:r>
            <w:r w:rsidR="00B865F6">
              <w:t xml:space="preserve"> </w:t>
            </w:r>
            <w:r w:rsidRPr="001E6974">
              <w:t>clause/s)</w:t>
            </w:r>
          </w:p>
        </w:tc>
        <w:tc>
          <w:tcPr>
            <w:tcW w:w="1967" w:type="dxa"/>
          </w:tcPr>
          <w:p w14:paraId="6B04137D" w14:textId="77777777" w:rsidR="00377F97" w:rsidRPr="001E6974" w:rsidDel="000B6374" w:rsidRDefault="00377F97" w:rsidP="004F5805">
            <w:pPr>
              <w:pStyle w:val="Table10ptText-ASDEFCON"/>
            </w:pPr>
          </w:p>
        </w:tc>
        <w:tc>
          <w:tcPr>
            <w:tcW w:w="1893" w:type="dxa"/>
          </w:tcPr>
          <w:p w14:paraId="166CA5C4" w14:textId="77777777" w:rsidR="00377F97" w:rsidRPr="009751F0" w:rsidDel="000B6374" w:rsidRDefault="00377F97" w:rsidP="004F5805">
            <w:pPr>
              <w:pStyle w:val="Table10ptText-ASDEFCON"/>
              <w:rPr>
                <w:b/>
              </w:rPr>
            </w:pPr>
            <w:r w:rsidRPr="009751F0">
              <w:rPr>
                <w:b/>
              </w:rPr>
              <w:t>Commonwealth/Contractor</w:t>
            </w:r>
          </w:p>
        </w:tc>
        <w:tc>
          <w:tcPr>
            <w:tcW w:w="1699" w:type="dxa"/>
          </w:tcPr>
          <w:p w14:paraId="61200447" w14:textId="77777777" w:rsidR="00377F97" w:rsidRPr="001E6974" w:rsidDel="000B6374" w:rsidRDefault="00377F97" w:rsidP="004F5805">
            <w:pPr>
              <w:pStyle w:val="Table10ptText-ASDEFCON"/>
            </w:pPr>
          </w:p>
        </w:tc>
      </w:tr>
      <w:tr w:rsidR="00377F97" w:rsidRPr="001E6974" w14:paraId="612DBF40" w14:textId="77777777" w:rsidTr="00557075">
        <w:trPr>
          <w:jc w:val="center"/>
        </w:trPr>
        <w:tc>
          <w:tcPr>
            <w:tcW w:w="2128" w:type="dxa"/>
          </w:tcPr>
          <w:p w14:paraId="51B4359E" w14:textId="6D3CB1D0" w:rsidR="00377F97" w:rsidRPr="001E6974" w:rsidRDefault="00377F97" w:rsidP="004F5805">
            <w:pPr>
              <w:pStyle w:val="Table10ptText-ASDEFCON"/>
            </w:pPr>
            <w:r w:rsidRPr="001E6974">
              <w:t>Attachment</w:t>
            </w:r>
            <w:r w:rsidR="00B865F6">
              <w:t xml:space="preserve"> </w:t>
            </w:r>
            <w:r w:rsidRPr="001E6974">
              <w:t>B:</w:t>
            </w:r>
          </w:p>
        </w:tc>
        <w:tc>
          <w:tcPr>
            <w:tcW w:w="2085" w:type="dxa"/>
          </w:tcPr>
          <w:p w14:paraId="0979BFA0" w14:textId="77777777" w:rsidR="00377F97" w:rsidRPr="001E6974" w:rsidRDefault="00377F97" w:rsidP="004F5805">
            <w:pPr>
              <w:pStyle w:val="Table10ptText-ASDEFCON"/>
            </w:pPr>
            <w:r w:rsidRPr="001E6974">
              <w:t>Payment</w:t>
            </w:r>
          </w:p>
          <w:p w14:paraId="1EB90CB5" w14:textId="77777777" w:rsidR="00377F97" w:rsidRPr="001E6974" w:rsidRDefault="00377F97" w:rsidP="004F5805">
            <w:pPr>
              <w:pStyle w:val="Table10ptText-ASDEFCON"/>
            </w:pPr>
          </w:p>
          <w:p w14:paraId="3C293C58" w14:textId="66263B5B" w:rsidR="00377F97" w:rsidRPr="001E6974" w:rsidRDefault="00377F97" w:rsidP="004F5805">
            <w:pPr>
              <w:pStyle w:val="Table10ptText-ASDEFCON"/>
            </w:pPr>
            <w:r w:rsidRPr="001E6974">
              <w:t>(Identify</w:t>
            </w:r>
            <w:r w:rsidR="00B865F6">
              <w:t xml:space="preserve"> </w:t>
            </w:r>
            <w:r w:rsidRPr="001E6974">
              <w:t>specific</w:t>
            </w:r>
            <w:r w:rsidR="00B865F6">
              <w:t xml:space="preserve"> </w:t>
            </w:r>
            <w:r w:rsidRPr="001E6974">
              <w:t>clause,</w:t>
            </w:r>
            <w:r w:rsidR="00B865F6">
              <w:t xml:space="preserve"> </w:t>
            </w:r>
            <w:r w:rsidRPr="001E6974">
              <w:t>table</w:t>
            </w:r>
            <w:r w:rsidR="00B865F6">
              <w:t xml:space="preserve"> </w:t>
            </w:r>
            <w:r w:rsidRPr="001E6974">
              <w:t>or</w:t>
            </w:r>
            <w:r w:rsidR="00B865F6">
              <w:t xml:space="preserve"> </w:t>
            </w:r>
            <w:r w:rsidRPr="001E6974">
              <w:t>section)</w:t>
            </w:r>
          </w:p>
          <w:p w14:paraId="14FCC57A" w14:textId="77777777" w:rsidR="00377F97" w:rsidRPr="001E6974" w:rsidDel="000B6374" w:rsidRDefault="00377F97" w:rsidP="004F5805">
            <w:pPr>
              <w:pStyle w:val="Table10ptText-ASDEFCON"/>
            </w:pPr>
          </w:p>
        </w:tc>
        <w:tc>
          <w:tcPr>
            <w:tcW w:w="1967" w:type="dxa"/>
          </w:tcPr>
          <w:p w14:paraId="40309410" w14:textId="77777777" w:rsidR="00377F97" w:rsidRPr="001E6974" w:rsidDel="000B6374" w:rsidRDefault="00377F97" w:rsidP="004F5805">
            <w:pPr>
              <w:pStyle w:val="Table10ptText-ASDEFCON"/>
            </w:pPr>
          </w:p>
        </w:tc>
        <w:tc>
          <w:tcPr>
            <w:tcW w:w="1893" w:type="dxa"/>
          </w:tcPr>
          <w:p w14:paraId="22AD133D" w14:textId="77777777" w:rsidR="00377F97" w:rsidRPr="009751F0" w:rsidDel="000B6374" w:rsidRDefault="00377F97" w:rsidP="004F5805">
            <w:pPr>
              <w:pStyle w:val="Table10ptText-ASDEFCON"/>
              <w:rPr>
                <w:b/>
              </w:rPr>
            </w:pPr>
            <w:r w:rsidRPr="009751F0">
              <w:rPr>
                <w:b/>
              </w:rPr>
              <w:t>Contractor</w:t>
            </w:r>
          </w:p>
        </w:tc>
        <w:tc>
          <w:tcPr>
            <w:tcW w:w="1699" w:type="dxa"/>
          </w:tcPr>
          <w:p w14:paraId="64C7D470" w14:textId="77777777" w:rsidR="00377F97" w:rsidRPr="001E6974" w:rsidDel="000B6374" w:rsidRDefault="00377F97" w:rsidP="004F5805">
            <w:pPr>
              <w:pStyle w:val="Table10ptText-ASDEFCON"/>
            </w:pPr>
          </w:p>
        </w:tc>
      </w:tr>
      <w:tr w:rsidR="00377F97" w:rsidRPr="001E6974" w14:paraId="0DC7681C" w14:textId="77777777" w:rsidTr="00557075">
        <w:trPr>
          <w:jc w:val="center"/>
        </w:trPr>
        <w:tc>
          <w:tcPr>
            <w:tcW w:w="2128" w:type="dxa"/>
          </w:tcPr>
          <w:p w14:paraId="330EF00A" w14:textId="571CAD74" w:rsidR="00377F97" w:rsidRPr="001E6974" w:rsidRDefault="00377F97" w:rsidP="004F5805">
            <w:pPr>
              <w:pStyle w:val="Table10ptText-ASDEFCON"/>
            </w:pPr>
            <w:r w:rsidRPr="001E6974">
              <w:t>Attachment</w:t>
            </w:r>
            <w:r w:rsidR="00B865F6">
              <w:t xml:space="preserve"> </w:t>
            </w:r>
            <w:r w:rsidRPr="001E6974">
              <w:t>C</w:t>
            </w:r>
          </w:p>
        </w:tc>
        <w:tc>
          <w:tcPr>
            <w:tcW w:w="2085" w:type="dxa"/>
          </w:tcPr>
          <w:p w14:paraId="5F1B77CA" w14:textId="7B9850DC" w:rsidR="00377F97" w:rsidRPr="001E6974" w:rsidRDefault="0038459A" w:rsidP="004F5805">
            <w:pPr>
              <w:pStyle w:val="Table10ptText-ASDEFCON"/>
            </w:pPr>
            <w:r>
              <w:t>Contract</w:t>
            </w:r>
            <w:r w:rsidR="00B865F6">
              <w:t xml:space="preserve"> </w:t>
            </w:r>
            <w:r>
              <w:t>Material</w:t>
            </w:r>
            <w:r w:rsidR="00B865F6">
              <w:t xml:space="preserve"> </w:t>
            </w:r>
            <w:r>
              <w:t>Rights</w:t>
            </w:r>
            <w:r w:rsidR="00B865F6">
              <w:t xml:space="preserve"> </w:t>
            </w:r>
            <w:r w:rsidR="00377F97" w:rsidRPr="001E6974">
              <w:t>Schedule</w:t>
            </w:r>
          </w:p>
          <w:p w14:paraId="3BCF5726" w14:textId="7C6B878B" w:rsidR="00377F97" w:rsidRPr="001E6974" w:rsidDel="000B6374" w:rsidRDefault="00377F97" w:rsidP="004F5805">
            <w:pPr>
              <w:pStyle w:val="Table10ptText-ASDEFCON"/>
            </w:pPr>
          </w:p>
        </w:tc>
        <w:tc>
          <w:tcPr>
            <w:tcW w:w="1967" w:type="dxa"/>
          </w:tcPr>
          <w:p w14:paraId="1C4F33AF" w14:textId="77777777" w:rsidR="00377F97" w:rsidRPr="001E6974" w:rsidDel="000B6374" w:rsidRDefault="00377F97" w:rsidP="004F5805">
            <w:pPr>
              <w:pStyle w:val="Table10ptText-ASDEFCON"/>
            </w:pPr>
          </w:p>
        </w:tc>
        <w:tc>
          <w:tcPr>
            <w:tcW w:w="1893" w:type="dxa"/>
          </w:tcPr>
          <w:p w14:paraId="257E831D" w14:textId="77777777" w:rsidR="00377F97" w:rsidRPr="009751F0" w:rsidDel="000B6374" w:rsidRDefault="00377F97" w:rsidP="004F5805">
            <w:pPr>
              <w:pStyle w:val="Table10ptText-ASDEFCON"/>
              <w:rPr>
                <w:b/>
              </w:rPr>
            </w:pPr>
            <w:r w:rsidRPr="009751F0">
              <w:rPr>
                <w:b/>
              </w:rPr>
              <w:t>Contractor</w:t>
            </w:r>
          </w:p>
        </w:tc>
        <w:tc>
          <w:tcPr>
            <w:tcW w:w="1699" w:type="dxa"/>
          </w:tcPr>
          <w:p w14:paraId="0178AE67" w14:textId="77777777" w:rsidR="00377F97" w:rsidRPr="001E6974" w:rsidDel="000B6374" w:rsidRDefault="00377F97" w:rsidP="004F5805">
            <w:pPr>
              <w:pStyle w:val="Table10ptText-ASDEFCON"/>
            </w:pPr>
          </w:p>
        </w:tc>
      </w:tr>
    </w:tbl>
    <w:p w14:paraId="1848EB06" w14:textId="77777777" w:rsidR="00D23A1E" w:rsidRDefault="00D23A1E" w:rsidP="005D5659">
      <w:pPr>
        <w:pStyle w:val="ASDEFCONTitle"/>
        <w:rPr>
          <w:i/>
          <w:caps w:val="0"/>
        </w:rPr>
        <w:sectPr w:rsidR="00D23A1E" w:rsidSect="009D74FB">
          <w:headerReference w:type="default" r:id="rId16"/>
          <w:footerReference w:type="default" r:id="rId17"/>
          <w:pgSz w:w="11906" w:h="16838"/>
          <w:pgMar w:top="1304" w:right="1418" w:bottom="680" w:left="1418" w:header="567" w:footer="567" w:gutter="0"/>
          <w:pgNumType w:start="1"/>
          <w:cols w:space="720"/>
        </w:sectPr>
      </w:pPr>
    </w:p>
    <w:p w14:paraId="406CF5F5" w14:textId="75392691" w:rsidR="001E5E4E" w:rsidRDefault="001E5E4E" w:rsidP="006D364D">
      <w:pPr>
        <w:pStyle w:val="ASDEFCONTitle"/>
      </w:pPr>
      <w:r>
        <w:t>SECURITY</w:t>
      </w:r>
      <w:r w:rsidR="00B865F6">
        <w:t xml:space="preserve"> </w:t>
      </w:r>
      <w:r>
        <w:t>CLASSIFICATION</w:t>
      </w:r>
      <w:r w:rsidR="00B865F6">
        <w:t xml:space="preserve"> </w:t>
      </w:r>
      <w:r>
        <w:t>AND</w:t>
      </w:r>
      <w:r w:rsidR="00B865F6">
        <w:t xml:space="preserve"> </w:t>
      </w:r>
      <w:r>
        <w:t>CATEGORISATION</w:t>
      </w:r>
      <w:r w:rsidR="00B865F6">
        <w:t xml:space="preserve"> </w:t>
      </w:r>
      <w:r>
        <w:t>GUIDE</w:t>
      </w:r>
      <w:r w:rsidR="00B865F6">
        <w:t xml:space="preserve"> </w:t>
      </w:r>
      <w:r>
        <w:t>(OPTIONAL)</w:t>
      </w:r>
    </w:p>
    <w:p w14:paraId="70C45081" w14:textId="2294A850" w:rsidR="003D4927" w:rsidRDefault="00546DC6" w:rsidP="00A1564E">
      <w:pPr>
        <w:pStyle w:val="NoteToDrafters-ASDEFCON"/>
      </w:pPr>
      <w:r w:rsidRPr="00790FB6">
        <w:t>Note</w:t>
      </w:r>
      <w:r w:rsidR="00B865F6">
        <w:t xml:space="preserve"> </w:t>
      </w:r>
      <w:r w:rsidRPr="00790FB6">
        <w:t>to</w:t>
      </w:r>
      <w:r w:rsidR="00B865F6">
        <w:t xml:space="preserve"> </w:t>
      </w:r>
      <w:r w:rsidRPr="002C3CE7">
        <w:t>drafters:</w:t>
      </w:r>
      <w:r w:rsidR="00B865F6">
        <w:t xml:space="preserve">  </w:t>
      </w:r>
      <w:r w:rsidR="00F41B5A" w:rsidRPr="002C3CE7">
        <w:t>A</w:t>
      </w:r>
      <w:r w:rsidR="00B865F6">
        <w:t xml:space="preserve"> </w:t>
      </w:r>
      <w:r w:rsidR="00F41B5A" w:rsidRPr="002C3CE7">
        <w:t>SCCG</w:t>
      </w:r>
      <w:r w:rsidR="00B865F6">
        <w:t xml:space="preserve"> </w:t>
      </w:r>
      <w:r w:rsidR="00F41B5A" w:rsidRPr="002C3CE7">
        <w:t>is</w:t>
      </w:r>
      <w:r w:rsidR="00B865F6">
        <w:t xml:space="preserve"> </w:t>
      </w:r>
      <w:r w:rsidR="00F41B5A" w:rsidRPr="002C3CE7">
        <w:t>to</w:t>
      </w:r>
      <w:r w:rsidR="00B865F6">
        <w:t xml:space="preserve"> </w:t>
      </w:r>
      <w:r w:rsidR="00F41B5A" w:rsidRPr="002C3CE7">
        <w:t>be</w:t>
      </w:r>
      <w:r w:rsidR="00B865F6">
        <w:t xml:space="preserve"> </w:t>
      </w:r>
      <w:r w:rsidR="00F41B5A" w:rsidRPr="002C3CE7">
        <w:t>included</w:t>
      </w:r>
      <w:r w:rsidR="00B865F6">
        <w:t xml:space="preserve"> </w:t>
      </w:r>
      <w:r w:rsidR="00F41B5A" w:rsidRPr="002C3CE7">
        <w:t>where</w:t>
      </w:r>
      <w:r w:rsidR="00B865F6">
        <w:t xml:space="preserve"> </w:t>
      </w:r>
      <w:r w:rsidR="00F41B5A" w:rsidRPr="002C3CE7">
        <w:t>the</w:t>
      </w:r>
      <w:r w:rsidR="00B865F6">
        <w:t xml:space="preserve"> </w:t>
      </w:r>
      <w:r w:rsidR="00F41B5A" w:rsidRPr="002C3CE7">
        <w:t>procurement</w:t>
      </w:r>
      <w:r w:rsidR="00B865F6">
        <w:t xml:space="preserve"> </w:t>
      </w:r>
      <w:r w:rsidR="00F41B5A" w:rsidRPr="002C3CE7">
        <w:t>involves</w:t>
      </w:r>
      <w:r w:rsidR="00B865F6">
        <w:t xml:space="preserve"> </w:t>
      </w:r>
      <w:r w:rsidR="00F41B5A" w:rsidRPr="002C3CE7">
        <w:t>classified</w:t>
      </w:r>
      <w:r w:rsidR="00B865F6">
        <w:t xml:space="preserve"> </w:t>
      </w:r>
      <w:r w:rsidR="00F41B5A" w:rsidRPr="002C3CE7">
        <w:t>information</w:t>
      </w:r>
      <w:r w:rsidR="00B865F6">
        <w:t xml:space="preserve"> </w:t>
      </w:r>
      <w:r w:rsidR="00F41B5A" w:rsidRPr="002C3CE7">
        <w:t>or</w:t>
      </w:r>
      <w:r w:rsidR="00B865F6">
        <w:t xml:space="preserve"> </w:t>
      </w:r>
      <w:r w:rsidR="00F41B5A" w:rsidRPr="002C3CE7">
        <w:t>security-protected</w:t>
      </w:r>
      <w:r w:rsidR="00B865F6">
        <w:t xml:space="preserve"> </w:t>
      </w:r>
      <w:r w:rsidR="00F41B5A" w:rsidRPr="002C3CE7">
        <w:t>assets.</w:t>
      </w:r>
    </w:p>
    <w:p w14:paraId="691A2F2C" w14:textId="2073E32B" w:rsidR="003D4927" w:rsidRDefault="00546DC6" w:rsidP="00A1564E">
      <w:pPr>
        <w:pStyle w:val="NoteToDrafters-ASDEFCON"/>
        <w:rPr>
          <w:rFonts w:cs="Arial"/>
        </w:rPr>
      </w:pPr>
      <w:r w:rsidRPr="002C3CE7">
        <w:t>For</w:t>
      </w:r>
      <w:r w:rsidR="00B865F6">
        <w:t xml:space="preserve"> </w:t>
      </w:r>
      <w:r w:rsidRPr="002C3CE7">
        <w:t>information</w:t>
      </w:r>
      <w:r w:rsidR="00B865F6">
        <w:t xml:space="preserve"> </w:t>
      </w:r>
      <w:r w:rsidRPr="002C3CE7">
        <w:t>on</w:t>
      </w:r>
      <w:r w:rsidR="00B865F6">
        <w:t xml:space="preserve"> </w:t>
      </w:r>
      <w:r w:rsidRPr="002C3CE7">
        <w:t>developing</w:t>
      </w:r>
      <w:r w:rsidR="00B865F6">
        <w:t xml:space="preserve"> </w:t>
      </w:r>
      <w:r w:rsidRPr="002C3CE7">
        <w:t>a</w:t>
      </w:r>
      <w:r w:rsidR="00B865F6">
        <w:t xml:space="preserve"> </w:t>
      </w:r>
      <w:r w:rsidRPr="002C3CE7">
        <w:t>SCCG</w:t>
      </w:r>
      <w:r w:rsidR="00B865F6">
        <w:t xml:space="preserve"> </w:t>
      </w:r>
      <w:r w:rsidRPr="002C3CE7">
        <w:t>refer</w:t>
      </w:r>
      <w:r w:rsidR="00B865F6">
        <w:t xml:space="preserve"> </w:t>
      </w:r>
      <w:r w:rsidRPr="002C3CE7">
        <w:t>to</w:t>
      </w:r>
      <w:r w:rsidR="00B865F6">
        <w:t xml:space="preserve"> </w:t>
      </w:r>
      <w:r w:rsidR="00F41B5A" w:rsidRPr="002C3CE7">
        <w:rPr>
          <w:rFonts w:cs="Arial"/>
        </w:rPr>
        <w:t>the</w:t>
      </w:r>
      <w:r w:rsidR="00B865F6">
        <w:rPr>
          <w:rFonts w:cs="Arial"/>
        </w:rPr>
        <w:t xml:space="preserve"> </w:t>
      </w:r>
      <w:r w:rsidR="00476F42">
        <w:t>Defence</w:t>
      </w:r>
      <w:r w:rsidR="00B865F6">
        <w:t xml:space="preserve"> </w:t>
      </w:r>
      <w:r w:rsidR="00476F42">
        <w:t>Security</w:t>
      </w:r>
      <w:r w:rsidR="00B865F6">
        <w:t xml:space="preserve"> </w:t>
      </w:r>
      <w:r w:rsidR="006E074D">
        <w:t>Division’s</w:t>
      </w:r>
      <w:r w:rsidR="00B865F6">
        <w:t xml:space="preserve"> </w:t>
      </w:r>
      <w:r w:rsidR="00476F42">
        <w:t>guidance</w:t>
      </w:r>
      <w:r w:rsidR="00B865F6">
        <w:t xml:space="preserve"> </w:t>
      </w:r>
      <w:r w:rsidR="00476F42">
        <w:t>on</w:t>
      </w:r>
      <w:r w:rsidR="00B865F6">
        <w:t xml:space="preserve"> </w:t>
      </w:r>
      <w:r w:rsidR="00476F42">
        <w:t>Business</w:t>
      </w:r>
      <w:r w:rsidR="00B865F6">
        <w:t xml:space="preserve"> </w:t>
      </w:r>
      <w:r w:rsidR="00476F42">
        <w:t>Impact</w:t>
      </w:r>
      <w:r w:rsidR="00B865F6">
        <w:t xml:space="preserve"> </w:t>
      </w:r>
      <w:r w:rsidR="00476F42">
        <w:t>Levels</w:t>
      </w:r>
      <w:r w:rsidR="00B865F6">
        <w:t xml:space="preserve"> </w:t>
      </w:r>
      <w:r w:rsidR="00B865F6">
        <w:rPr>
          <w:rFonts w:cs="Arial"/>
        </w:rPr>
        <w:t xml:space="preserve"> </w:t>
      </w:r>
      <w:r w:rsidR="00F41B5A" w:rsidRPr="002C3CE7">
        <w:rPr>
          <w:rFonts w:cs="Arial"/>
        </w:rPr>
        <w:t>at:</w:t>
      </w:r>
    </w:p>
    <w:p w14:paraId="7D85C61A" w14:textId="77777777" w:rsidR="00F0201F" w:rsidRDefault="00B63785" w:rsidP="005D5659">
      <w:pPr>
        <w:pStyle w:val="NoteToDraftersBullets-ASDEFCON"/>
        <w:rPr>
          <w:del w:id="39" w:author="Laursen, Christian MR" w:date="2024-08-23T09:17:00Z"/>
        </w:rPr>
      </w:pPr>
      <w:del w:id="40" w:author="Laursen, Christian MR" w:date="2024-08-23T09:17:00Z">
        <w:r w:rsidRPr="005D5659">
          <w:delText>http://drnet/eig/Defence-Security/Security-Risk-Management/Pages/BIL.aspx</w:delText>
        </w:r>
      </w:del>
    </w:p>
    <w:p w14:paraId="4BB89E92" w14:textId="46BBEB1E" w:rsidR="00F0201F" w:rsidRDefault="00DA0D49" w:rsidP="005D5659">
      <w:pPr>
        <w:pStyle w:val="NoteToDraftersBullets-ASDEFCON"/>
        <w:rPr>
          <w:ins w:id="41" w:author="Laursen, Christian MR" w:date="2024-08-23T09:17:00Z"/>
        </w:rPr>
      </w:pPr>
      <w:ins w:id="42" w:author="Laursen, Christian MR" w:date="2024-08-23T09:17:00Z">
        <w:r>
          <w:fldChar w:fldCharType="begin"/>
        </w:r>
        <w:r>
          <w:instrText xml:space="preserve"> HYPERLINK "http://drnet/eig/Defence-Security/Security-Risk-Management/Pages/BIL.aspx" </w:instrText>
        </w:r>
        <w:r>
          <w:fldChar w:fldCharType="separate"/>
        </w:r>
        <w:r w:rsidR="00C53637" w:rsidRPr="00700E00">
          <w:rPr>
            <w:rStyle w:val="Hyperlink"/>
          </w:rPr>
          <w:t>http://drnet/eig/Defence-Security/Security-Risk-Management/Pages/BIL.aspx</w:t>
        </w:r>
        <w:r>
          <w:rPr>
            <w:rStyle w:val="Hyperlink"/>
          </w:rPr>
          <w:fldChar w:fldCharType="end"/>
        </w:r>
      </w:ins>
    </w:p>
    <w:p w14:paraId="0A52A6A9" w14:textId="0E85EF62" w:rsidR="00103DEA" w:rsidRDefault="00546DC6" w:rsidP="00A1564E">
      <w:pPr>
        <w:pStyle w:val="NoteToDrafters-ASDEFCON"/>
      </w:pPr>
      <w:r>
        <w:t>and</w:t>
      </w:r>
      <w:r w:rsidR="00B865F6">
        <w:t xml:space="preserve"> </w:t>
      </w:r>
      <w:r>
        <w:t>contact</w:t>
      </w:r>
      <w:r w:rsidR="00B865F6">
        <w:t xml:space="preserve"> </w:t>
      </w:r>
      <w:r>
        <w:t>the</w:t>
      </w:r>
      <w:r w:rsidR="00B865F6">
        <w:t xml:space="preserve"> </w:t>
      </w:r>
      <w:r w:rsidR="00476F42" w:rsidRPr="00476F42">
        <w:t>Defence</w:t>
      </w:r>
      <w:r w:rsidR="00B865F6">
        <w:t xml:space="preserve"> </w:t>
      </w:r>
      <w:r w:rsidR="00476F42" w:rsidRPr="00476F42">
        <w:t>Security</w:t>
      </w:r>
      <w:r w:rsidR="00B865F6">
        <w:t xml:space="preserve"> </w:t>
      </w:r>
      <w:r w:rsidR="00B63785">
        <w:t xml:space="preserve">Division </w:t>
      </w:r>
      <w:r w:rsidR="00476F42" w:rsidRPr="00476F42">
        <w:t>Project</w:t>
      </w:r>
      <w:r w:rsidR="00B865F6">
        <w:t xml:space="preserve"> </w:t>
      </w:r>
      <w:r w:rsidR="00476F42" w:rsidRPr="00476F42">
        <w:t>Security</w:t>
      </w:r>
      <w:r w:rsidR="00B865F6">
        <w:t xml:space="preserve"> </w:t>
      </w:r>
      <w:r w:rsidR="00476F42" w:rsidRPr="00476F42">
        <w:t>Team</w:t>
      </w:r>
      <w:r w:rsidR="00B865F6">
        <w:t xml:space="preserve"> </w:t>
      </w:r>
      <w:r w:rsidR="00476F42" w:rsidRPr="00476F42">
        <w:t>at</w:t>
      </w:r>
      <w:r w:rsidR="000806C6">
        <w:t>:</w:t>
      </w:r>
    </w:p>
    <w:p w14:paraId="40DCCB17" w14:textId="6C9D04A1" w:rsidR="00546DC6" w:rsidRDefault="00DA0D49" w:rsidP="00A1564E">
      <w:pPr>
        <w:pStyle w:val="NoteToDrafters-ASDEFCON"/>
      </w:pPr>
      <w:hyperlink r:id="rId18" w:history="1">
        <w:r w:rsidR="00476F42" w:rsidRPr="00A753CB">
          <w:rPr>
            <w:rStyle w:val="Hyperlink"/>
          </w:rPr>
          <w:t>DSA.ProjectSecurity@defence.gov.au</w:t>
        </w:r>
      </w:hyperlink>
      <w:r w:rsidR="00546DC6">
        <w:t>.</w:t>
      </w:r>
    </w:p>
    <w:p w14:paraId="716819F4" w14:textId="58A41B77" w:rsidR="00546DC6" w:rsidRPr="006E7B9A" w:rsidRDefault="00476F42" w:rsidP="00E414E4">
      <w:pPr>
        <w:pStyle w:val="ASDEFCONNormal"/>
      </w:pPr>
      <w:r>
        <w:rPr>
          <w:rFonts w:cs="Arial"/>
          <w:b/>
        </w:rPr>
        <w:fldChar w:fldCharType="begin">
          <w:ffData>
            <w:name w:val=""/>
            <w:enabled/>
            <w:calcOnExit w:val="0"/>
            <w:textInput>
              <w:default w:val="[DRAFTERS TO INSERT SECURITY CLASSIFICATION AND CATEGORISATION GUIDE PRIOR TO RELEASE OF RFT]."/>
            </w:textInput>
          </w:ffData>
        </w:fldChar>
      </w:r>
      <w:r>
        <w:rPr>
          <w:rFonts w:cs="Arial"/>
          <w:b/>
        </w:rPr>
        <w:instrText xml:space="preserve"> FORMTEXT </w:instrText>
      </w:r>
      <w:r>
        <w:rPr>
          <w:rFonts w:cs="Arial"/>
          <w:b/>
        </w:rPr>
      </w:r>
      <w:r>
        <w:rPr>
          <w:rFonts w:cs="Arial"/>
          <w:b/>
        </w:rPr>
        <w:fldChar w:fldCharType="separate"/>
      </w:r>
      <w:r w:rsidR="001728D2">
        <w:rPr>
          <w:rFonts w:cs="Arial"/>
          <w:b/>
          <w:noProof/>
        </w:rPr>
        <w:t>[DRAFTERS</w:t>
      </w:r>
      <w:r w:rsidR="00B865F6">
        <w:rPr>
          <w:rFonts w:cs="Arial"/>
          <w:b/>
          <w:noProof/>
        </w:rPr>
        <w:t xml:space="preserve"> </w:t>
      </w:r>
      <w:r w:rsidR="001728D2">
        <w:rPr>
          <w:rFonts w:cs="Arial"/>
          <w:b/>
          <w:noProof/>
        </w:rPr>
        <w:t>TO</w:t>
      </w:r>
      <w:r w:rsidR="00B865F6">
        <w:rPr>
          <w:rFonts w:cs="Arial"/>
          <w:b/>
          <w:noProof/>
        </w:rPr>
        <w:t xml:space="preserve"> </w:t>
      </w:r>
      <w:r w:rsidR="001728D2">
        <w:rPr>
          <w:rFonts w:cs="Arial"/>
          <w:b/>
          <w:noProof/>
        </w:rPr>
        <w:t>INSERT</w:t>
      </w:r>
      <w:r w:rsidR="00B865F6">
        <w:rPr>
          <w:rFonts w:cs="Arial"/>
          <w:b/>
          <w:noProof/>
        </w:rPr>
        <w:t xml:space="preserve"> </w:t>
      </w:r>
      <w:r w:rsidR="001728D2">
        <w:rPr>
          <w:rFonts w:cs="Arial"/>
          <w:b/>
          <w:noProof/>
        </w:rPr>
        <w:t>SECURITY</w:t>
      </w:r>
      <w:r w:rsidR="00B865F6">
        <w:rPr>
          <w:rFonts w:cs="Arial"/>
          <w:b/>
          <w:noProof/>
        </w:rPr>
        <w:t xml:space="preserve"> </w:t>
      </w:r>
      <w:r w:rsidR="001728D2">
        <w:rPr>
          <w:rFonts w:cs="Arial"/>
          <w:b/>
          <w:noProof/>
        </w:rPr>
        <w:t>CLASSIFICATION</w:t>
      </w:r>
      <w:r w:rsidR="00B865F6">
        <w:rPr>
          <w:rFonts w:cs="Arial"/>
          <w:b/>
          <w:noProof/>
        </w:rPr>
        <w:t xml:space="preserve"> </w:t>
      </w:r>
      <w:r w:rsidR="001728D2">
        <w:rPr>
          <w:rFonts w:cs="Arial"/>
          <w:b/>
          <w:noProof/>
        </w:rPr>
        <w:t>AND</w:t>
      </w:r>
      <w:r w:rsidR="00B865F6">
        <w:rPr>
          <w:rFonts w:cs="Arial"/>
          <w:b/>
          <w:noProof/>
        </w:rPr>
        <w:t xml:space="preserve"> </w:t>
      </w:r>
      <w:r w:rsidR="001728D2">
        <w:rPr>
          <w:rFonts w:cs="Arial"/>
          <w:b/>
          <w:noProof/>
        </w:rPr>
        <w:t>CATEGORISATION</w:t>
      </w:r>
      <w:r w:rsidR="00B865F6">
        <w:rPr>
          <w:rFonts w:cs="Arial"/>
          <w:b/>
          <w:noProof/>
        </w:rPr>
        <w:t xml:space="preserve"> </w:t>
      </w:r>
      <w:r w:rsidR="001728D2">
        <w:rPr>
          <w:rFonts w:cs="Arial"/>
          <w:b/>
          <w:noProof/>
        </w:rPr>
        <w:t>GUIDE</w:t>
      </w:r>
      <w:r w:rsidR="00B865F6">
        <w:rPr>
          <w:rFonts w:cs="Arial"/>
          <w:b/>
          <w:noProof/>
        </w:rPr>
        <w:t xml:space="preserve"> </w:t>
      </w:r>
      <w:r w:rsidR="001728D2">
        <w:rPr>
          <w:rFonts w:cs="Arial"/>
          <w:b/>
          <w:noProof/>
        </w:rPr>
        <w:t>PRIOR</w:t>
      </w:r>
      <w:r w:rsidR="00B865F6">
        <w:rPr>
          <w:rFonts w:cs="Arial"/>
          <w:b/>
          <w:noProof/>
        </w:rPr>
        <w:t xml:space="preserve"> </w:t>
      </w:r>
      <w:r w:rsidR="001728D2">
        <w:rPr>
          <w:rFonts w:cs="Arial"/>
          <w:b/>
          <w:noProof/>
        </w:rPr>
        <w:t>TO</w:t>
      </w:r>
      <w:r w:rsidR="00B865F6">
        <w:rPr>
          <w:rFonts w:cs="Arial"/>
          <w:b/>
          <w:noProof/>
        </w:rPr>
        <w:t xml:space="preserve"> </w:t>
      </w:r>
      <w:r w:rsidR="001728D2">
        <w:rPr>
          <w:rFonts w:cs="Arial"/>
          <w:b/>
          <w:noProof/>
        </w:rPr>
        <w:t>RELEASE</w:t>
      </w:r>
      <w:r w:rsidR="00B865F6">
        <w:rPr>
          <w:rFonts w:cs="Arial"/>
          <w:b/>
          <w:noProof/>
        </w:rPr>
        <w:t xml:space="preserve"> </w:t>
      </w:r>
      <w:r w:rsidR="001728D2">
        <w:rPr>
          <w:rFonts w:cs="Arial"/>
          <w:b/>
          <w:noProof/>
        </w:rPr>
        <w:t>OF</w:t>
      </w:r>
      <w:r w:rsidR="00B865F6">
        <w:rPr>
          <w:rFonts w:cs="Arial"/>
          <w:b/>
          <w:noProof/>
        </w:rPr>
        <w:t xml:space="preserve"> </w:t>
      </w:r>
      <w:r w:rsidR="001728D2">
        <w:rPr>
          <w:rFonts w:cs="Arial"/>
          <w:b/>
          <w:noProof/>
        </w:rPr>
        <w:t>RFT].</w:t>
      </w:r>
      <w:r>
        <w:rPr>
          <w:rFonts w:cs="Arial"/>
          <w:b/>
        </w:rPr>
        <w:fldChar w:fldCharType="end"/>
      </w:r>
    </w:p>
    <w:p w14:paraId="41B8955C" w14:textId="77777777" w:rsidR="00B057E3" w:rsidRPr="00E414E4" w:rsidRDefault="00B057E3" w:rsidP="00E414E4">
      <w:pPr>
        <w:pStyle w:val="ASDEFCONNormal"/>
        <w:sectPr w:rsidR="00B057E3" w:rsidRPr="00E414E4" w:rsidSect="009D74FB">
          <w:headerReference w:type="default" r:id="rId19"/>
          <w:footerReference w:type="default" r:id="rId20"/>
          <w:pgSz w:w="11906" w:h="16838"/>
          <w:pgMar w:top="1304" w:right="1418" w:bottom="680" w:left="1418" w:header="567" w:footer="567" w:gutter="0"/>
          <w:pgNumType w:start="1"/>
          <w:cols w:space="720"/>
        </w:sectPr>
      </w:pPr>
    </w:p>
    <w:p w14:paraId="6146BDAA" w14:textId="6A1F5CE3" w:rsidR="001E5E4E" w:rsidRDefault="001E5E4E" w:rsidP="006D364D">
      <w:pPr>
        <w:pStyle w:val="ASDEFCONTitle"/>
      </w:pPr>
      <w:r>
        <w:t>GLOSSARY</w:t>
      </w:r>
      <w:r w:rsidR="00B865F6">
        <w:t xml:space="preserve"> </w:t>
      </w:r>
      <w:r>
        <w:t>(CORE)</w:t>
      </w:r>
    </w:p>
    <w:p w14:paraId="14058DF5" w14:textId="2083D598" w:rsidR="003D4927" w:rsidRDefault="005806AF" w:rsidP="004F5805">
      <w:pPr>
        <w:pStyle w:val="NoteToDrafters-ASDEFCON"/>
      </w:pPr>
      <w:r>
        <w:t>Definitions,</w:t>
      </w:r>
      <w:r w:rsidR="00B865F6">
        <w:t xml:space="preserve"> </w:t>
      </w:r>
      <w:r>
        <w:t>acronyms</w:t>
      </w:r>
      <w:r w:rsidR="00B865F6">
        <w:t xml:space="preserve"> </w:t>
      </w:r>
      <w:r>
        <w:t>or</w:t>
      </w:r>
      <w:r w:rsidR="00B865F6">
        <w:t xml:space="preserve"> </w:t>
      </w:r>
      <w:r>
        <w:t>abbreviations</w:t>
      </w:r>
      <w:r w:rsidR="00B865F6">
        <w:t xml:space="preserve"> </w:t>
      </w:r>
      <w:r>
        <w:t>that</w:t>
      </w:r>
      <w:r w:rsidR="00B865F6">
        <w:t xml:space="preserve"> </w:t>
      </w:r>
      <w:r>
        <w:t>are</w:t>
      </w:r>
      <w:r w:rsidR="00B865F6">
        <w:t xml:space="preserve"> </w:t>
      </w:r>
      <w:r>
        <w:t>not</w:t>
      </w:r>
      <w:r w:rsidR="00B865F6">
        <w:t xml:space="preserve"> </w:t>
      </w:r>
      <w:r>
        <w:t>used</w:t>
      </w:r>
      <w:r w:rsidR="00B865F6">
        <w:t xml:space="preserve"> </w:t>
      </w:r>
      <w:r>
        <w:t>in</w:t>
      </w:r>
      <w:r w:rsidR="00B865F6">
        <w:t xml:space="preserve"> </w:t>
      </w:r>
      <w:r>
        <w:t>a</w:t>
      </w:r>
      <w:r w:rsidR="00B865F6">
        <w:t xml:space="preserve"> </w:t>
      </w:r>
      <w:r>
        <w:t>particular</w:t>
      </w:r>
      <w:r w:rsidR="00B865F6">
        <w:t xml:space="preserve"> </w:t>
      </w:r>
      <w:r>
        <w:t>RFT</w:t>
      </w:r>
      <w:r w:rsidR="00B865F6">
        <w:t xml:space="preserve"> </w:t>
      </w:r>
      <w:r>
        <w:t>or</w:t>
      </w:r>
      <w:r w:rsidR="00B865F6">
        <w:t xml:space="preserve"> </w:t>
      </w:r>
      <w:r>
        <w:t>Contract</w:t>
      </w:r>
      <w:r w:rsidR="00B865F6">
        <w:t xml:space="preserve"> </w:t>
      </w:r>
      <w:r>
        <w:t>may</w:t>
      </w:r>
      <w:r w:rsidR="00B865F6">
        <w:t xml:space="preserve"> </w:t>
      </w:r>
      <w:r>
        <w:t>be</w:t>
      </w:r>
      <w:r w:rsidR="00B865F6">
        <w:t xml:space="preserve"> </w:t>
      </w:r>
      <w:r>
        <w:t>deleted</w:t>
      </w:r>
      <w:r w:rsidR="00B865F6">
        <w:t xml:space="preserve"> </w:t>
      </w:r>
      <w:r>
        <w:t>from</w:t>
      </w:r>
      <w:r w:rsidR="00B865F6">
        <w:t xml:space="preserve"> </w:t>
      </w:r>
      <w:r>
        <w:t>this</w:t>
      </w:r>
      <w:r w:rsidR="00B865F6">
        <w:t xml:space="preserve"> </w:t>
      </w:r>
      <w:r>
        <w:t>list.</w:t>
      </w:r>
      <w:r w:rsidR="00B865F6">
        <w:t xml:space="preserve">  </w:t>
      </w:r>
      <w:r>
        <w:t>If</w:t>
      </w:r>
      <w:r w:rsidR="00B865F6">
        <w:t xml:space="preserve"> </w:t>
      </w:r>
      <w:r>
        <w:t>drafters</w:t>
      </w:r>
      <w:r w:rsidR="00B865F6">
        <w:t xml:space="preserve"> </w:t>
      </w:r>
      <w:r>
        <w:t>consider</w:t>
      </w:r>
      <w:r w:rsidR="00B865F6">
        <w:t xml:space="preserve"> </w:t>
      </w:r>
      <w:r>
        <w:t>that</w:t>
      </w:r>
      <w:r w:rsidR="00B865F6">
        <w:t xml:space="preserve"> </w:t>
      </w:r>
      <w:r>
        <w:t>an</w:t>
      </w:r>
      <w:r w:rsidR="00B865F6">
        <w:t xml:space="preserve"> </w:t>
      </w:r>
      <w:r>
        <w:t>additional</w:t>
      </w:r>
      <w:r w:rsidR="00B865F6">
        <w:t xml:space="preserve"> </w:t>
      </w:r>
      <w:r>
        <w:t>definition,</w:t>
      </w:r>
      <w:r w:rsidR="00B865F6">
        <w:t xml:space="preserve"> </w:t>
      </w:r>
      <w:r>
        <w:t>acronym</w:t>
      </w:r>
      <w:r w:rsidR="00B865F6">
        <w:t xml:space="preserve"> </w:t>
      </w:r>
      <w:r>
        <w:t>or</w:t>
      </w:r>
      <w:r w:rsidR="00B865F6">
        <w:t xml:space="preserve"> </w:t>
      </w:r>
      <w:r>
        <w:t>abbreviation</w:t>
      </w:r>
      <w:r w:rsidR="00B865F6">
        <w:t xml:space="preserve"> </w:t>
      </w:r>
      <w:r>
        <w:t>should</w:t>
      </w:r>
      <w:r w:rsidR="00B865F6">
        <w:t xml:space="preserve"> </w:t>
      </w:r>
      <w:r>
        <w:t>be</w:t>
      </w:r>
      <w:r w:rsidR="00B865F6">
        <w:t xml:space="preserve"> </w:t>
      </w:r>
      <w:r>
        <w:t>added,</w:t>
      </w:r>
      <w:r w:rsidR="00B865F6">
        <w:t xml:space="preserve"> </w:t>
      </w:r>
      <w:r>
        <w:t>careful</w:t>
      </w:r>
      <w:r w:rsidR="00B865F6">
        <w:t xml:space="preserve"> </w:t>
      </w:r>
      <w:r>
        <w:t>consideration</w:t>
      </w:r>
      <w:r w:rsidR="00B865F6">
        <w:t xml:space="preserve"> </w:t>
      </w:r>
      <w:r>
        <w:t>needs</w:t>
      </w:r>
      <w:r w:rsidR="00B865F6">
        <w:t xml:space="preserve"> </w:t>
      </w:r>
      <w:r>
        <w:t>to</w:t>
      </w:r>
      <w:r w:rsidR="00B865F6">
        <w:t xml:space="preserve"> </w:t>
      </w:r>
      <w:r>
        <w:t>be</w:t>
      </w:r>
      <w:r w:rsidR="00B865F6">
        <w:t xml:space="preserve"> </w:t>
      </w:r>
      <w:r>
        <w:t>given</w:t>
      </w:r>
      <w:r w:rsidR="00B865F6">
        <w:t xml:space="preserve"> </w:t>
      </w:r>
      <w:r>
        <w:t>to</w:t>
      </w:r>
      <w:r w:rsidR="00B865F6">
        <w:t xml:space="preserve"> </w:t>
      </w:r>
      <w:r>
        <w:t>the</w:t>
      </w:r>
      <w:r w:rsidR="00B865F6">
        <w:t xml:space="preserve"> </w:t>
      </w:r>
      <w:r>
        <w:t>legal</w:t>
      </w:r>
      <w:r w:rsidR="00B865F6">
        <w:t xml:space="preserve"> </w:t>
      </w:r>
      <w:r>
        <w:t>effect</w:t>
      </w:r>
      <w:r w:rsidR="00B865F6">
        <w:t xml:space="preserve"> </w:t>
      </w:r>
      <w:r>
        <w:t>of</w:t>
      </w:r>
      <w:r w:rsidR="00B865F6">
        <w:t xml:space="preserve"> </w:t>
      </w:r>
      <w:r>
        <w:t>the</w:t>
      </w:r>
      <w:r w:rsidR="00B865F6">
        <w:t xml:space="preserve"> </w:t>
      </w:r>
      <w:r>
        <w:t>proposed</w:t>
      </w:r>
      <w:r w:rsidR="00B865F6">
        <w:t xml:space="preserve"> </w:t>
      </w:r>
      <w:r>
        <w:t>addition</w:t>
      </w:r>
      <w:r w:rsidR="00B865F6">
        <w:t xml:space="preserve"> </w:t>
      </w:r>
      <w:r>
        <w:t>in</w:t>
      </w:r>
      <w:r w:rsidR="00B865F6">
        <w:t xml:space="preserve"> </w:t>
      </w:r>
      <w:r>
        <w:t>the</w:t>
      </w:r>
      <w:r w:rsidR="00B865F6">
        <w:t xml:space="preserve"> </w:t>
      </w:r>
      <w:r>
        <w:t>context</w:t>
      </w:r>
      <w:r w:rsidR="00B865F6">
        <w:t xml:space="preserve"> </w:t>
      </w:r>
      <w:r>
        <w:t>of</w:t>
      </w:r>
      <w:r w:rsidR="00B865F6">
        <w:t xml:space="preserve"> </w:t>
      </w:r>
      <w:r>
        <w:t>the</w:t>
      </w:r>
      <w:r w:rsidR="00B865F6">
        <w:t xml:space="preserve"> </w:t>
      </w:r>
      <w:r>
        <w:t>existing</w:t>
      </w:r>
      <w:r w:rsidR="00B865F6">
        <w:t xml:space="preserve"> </w:t>
      </w:r>
      <w:r>
        <w:t>document.</w:t>
      </w:r>
    </w:p>
    <w:p w14:paraId="4A12B61A" w14:textId="5F39E989" w:rsidR="005806AF" w:rsidRPr="00DC220A" w:rsidRDefault="005806AF" w:rsidP="004F5805">
      <w:pPr>
        <w:pStyle w:val="NoteToDrafters-ASDEFCON"/>
      </w:pPr>
      <w:r w:rsidRPr="00DC220A">
        <w:t>The</w:t>
      </w:r>
      <w:r w:rsidR="00B865F6">
        <w:t xml:space="preserve"> </w:t>
      </w:r>
      <w:r w:rsidRPr="00DC220A">
        <w:t>listing</w:t>
      </w:r>
      <w:r w:rsidR="00B865F6">
        <w:t xml:space="preserve"> </w:t>
      </w:r>
      <w:r w:rsidRPr="00DC220A">
        <w:t>of</w:t>
      </w:r>
      <w:r w:rsidR="00B865F6">
        <w:t xml:space="preserve"> </w:t>
      </w:r>
      <w:r w:rsidRPr="00DC220A">
        <w:t>all</w:t>
      </w:r>
      <w:r w:rsidR="00B865F6">
        <w:t xml:space="preserve"> </w:t>
      </w:r>
      <w:r w:rsidRPr="00DC220A">
        <w:t>acronyms,</w:t>
      </w:r>
      <w:r w:rsidR="00B865F6">
        <w:t xml:space="preserve"> </w:t>
      </w:r>
      <w:r w:rsidRPr="00DC220A">
        <w:t>abbreviations,</w:t>
      </w:r>
      <w:r w:rsidR="00B865F6">
        <w:t xml:space="preserve"> </w:t>
      </w:r>
      <w:r w:rsidRPr="00DC220A">
        <w:t>definitions</w:t>
      </w:r>
      <w:r w:rsidR="00B865F6">
        <w:t xml:space="preserve"> </w:t>
      </w:r>
      <w:r w:rsidRPr="00DC220A">
        <w:t>and</w:t>
      </w:r>
      <w:r w:rsidR="00B865F6">
        <w:t xml:space="preserve"> </w:t>
      </w:r>
      <w:r w:rsidRPr="00DC220A">
        <w:t>referenced</w:t>
      </w:r>
      <w:r w:rsidR="00B865F6">
        <w:t xml:space="preserve"> </w:t>
      </w:r>
      <w:r w:rsidRPr="00DC220A">
        <w:t>documents,</w:t>
      </w:r>
      <w:r w:rsidR="00B865F6">
        <w:t xml:space="preserve"> </w:t>
      </w:r>
      <w:r w:rsidRPr="00DC220A">
        <w:t>and</w:t>
      </w:r>
      <w:r w:rsidR="00B865F6">
        <w:t xml:space="preserve"> </w:t>
      </w:r>
      <w:r w:rsidRPr="00DC220A">
        <w:t>the</w:t>
      </w:r>
      <w:r w:rsidR="00B865F6">
        <w:t xml:space="preserve"> </w:t>
      </w:r>
      <w:r w:rsidRPr="00DC220A">
        <w:t>version</w:t>
      </w:r>
      <w:r w:rsidR="00B865F6">
        <w:t xml:space="preserve"> </w:t>
      </w:r>
      <w:r w:rsidRPr="00DC220A">
        <w:t>numbers</w:t>
      </w:r>
      <w:r w:rsidR="00B865F6">
        <w:t xml:space="preserve"> </w:t>
      </w:r>
      <w:r w:rsidRPr="00DC220A">
        <w:t>of</w:t>
      </w:r>
      <w:r w:rsidR="00B865F6">
        <w:t xml:space="preserve"> </w:t>
      </w:r>
      <w:r w:rsidRPr="00DC220A">
        <w:t>all</w:t>
      </w:r>
      <w:r w:rsidR="00B865F6">
        <w:t xml:space="preserve"> </w:t>
      </w:r>
      <w:r w:rsidRPr="00DC220A">
        <w:t>referenced</w:t>
      </w:r>
      <w:r w:rsidR="00B865F6">
        <w:t xml:space="preserve"> </w:t>
      </w:r>
      <w:r w:rsidRPr="00DC220A">
        <w:t>documents</w:t>
      </w:r>
      <w:r w:rsidR="00B865F6">
        <w:t xml:space="preserve"> </w:t>
      </w:r>
      <w:r w:rsidRPr="00DC220A">
        <w:t>should</w:t>
      </w:r>
      <w:r w:rsidR="00B865F6">
        <w:t xml:space="preserve"> </w:t>
      </w:r>
      <w:r w:rsidRPr="00DC220A">
        <w:t>be</w:t>
      </w:r>
      <w:r w:rsidR="00B865F6">
        <w:t xml:space="preserve"> </w:t>
      </w:r>
      <w:r w:rsidRPr="00DC220A">
        <w:t>reviewed</w:t>
      </w:r>
      <w:r w:rsidR="00B865F6">
        <w:t xml:space="preserve"> </w:t>
      </w:r>
      <w:r w:rsidRPr="00DC220A">
        <w:t>for</w:t>
      </w:r>
      <w:r w:rsidR="00B865F6">
        <w:t xml:space="preserve"> </w:t>
      </w:r>
      <w:r w:rsidRPr="00DC220A">
        <w:t>currency</w:t>
      </w:r>
      <w:r w:rsidR="00B865F6">
        <w:t xml:space="preserve"> </w:t>
      </w:r>
      <w:r w:rsidRPr="00DC220A">
        <w:t>prior</w:t>
      </w:r>
      <w:r w:rsidR="00B865F6">
        <w:t xml:space="preserve"> </w:t>
      </w:r>
      <w:r w:rsidRPr="00DC220A">
        <w:t>to</w:t>
      </w:r>
      <w:r w:rsidR="00B865F6">
        <w:t xml:space="preserve"> </w:t>
      </w:r>
      <w:r w:rsidRPr="00DC220A">
        <w:t>both</w:t>
      </w:r>
      <w:r w:rsidR="00B865F6">
        <w:t xml:space="preserve"> </w:t>
      </w:r>
      <w:r w:rsidRPr="00DC220A">
        <w:t>the</w:t>
      </w:r>
      <w:r w:rsidR="00B865F6">
        <w:t xml:space="preserve"> </w:t>
      </w:r>
      <w:r w:rsidRPr="00DC220A">
        <w:t>RFT</w:t>
      </w:r>
      <w:r w:rsidR="00B865F6">
        <w:t xml:space="preserve"> </w:t>
      </w:r>
      <w:r w:rsidRPr="00DC220A">
        <w:t>release</w:t>
      </w:r>
      <w:r w:rsidR="00B865F6">
        <w:t xml:space="preserve"> </w:t>
      </w:r>
      <w:r w:rsidRPr="00DC220A">
        <w:t>and</w:t>
      </w:r>
      <w:r w:rsidR="00B865F6">
        <w:t xml:space="preserve"> </w:t>
      </w:r>
      <w:r w:rsidRPr="00DC220A">
        <w:t>the</w:t>
      </w:r>
      <w:r w:rsidR="00B865F6">
        <w:t xml:space="preserve"> </w:t>
      </w:r>
      <w:r w:rsidRPr="00DC220A">
        <w:t>Effective</w:t>
      </w:r>
      <w:r w:rsidR="00B865F6">
        <w:t xml:space="preserve"> </w:t>
      </w:r>
      <w:r w:rsidRPr="00DC220A">
        <w:t>Date.</w:t>
      </w:r>
    </w:p>
    <w:p w14:paraId="4AE0D724" w14:textId="332411B8" w:rsidR="00F83D38" w:rsidRPr="00F83D38" w:rsidRDefault="005806AF" w:rsidP="006E0BD1">
      <w:pPr>
        <w:pStyle w:val="ATTANNLV1-ASDEFCON"/>
        <w:numPr>
          <w:ilvl w:val="0"/>
          <w:numId w:val="46"/>
        </w:numPr>
      </w:pPr>
      <w:r w:rsidRPr="00DC220A">
        <w:t>Acronyms</w:t>
      </w:r>
      <w:r w:rsidR="00B865F6">
        <w:t xml:space="preserve"> </w:t>
      </w:r>
      <w:r w:rsidRPr="00DC220A">
        <w:t>and</w:t>
      </w:r>
      <w:r w:rsidR="00B865F6">
        <w:t xml:space="preserve"> </w:t>
      </w:r>
      <w:r w:rsidRPr="00DC220A">
        <w:t>Abbreviations</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10"/>
        <w:gridCol w:w="6310"/>
      </w:tblGrid>
      <w:tr w:rsidR="005806AF" w:rsidRPr="00E41469" w14:paraId="3A2BE566" w14:textId="77777777" w:rsidTr="0028765E">
        <w:trPr>
          <w:tblHeader/>
          <w:jc w:val="center"/>
        </w:trPr>
        <w:tc>
          <w:tcPr>
            <w:tcW w:w="2810" w:type="dxa"/>
            <w:shd w:val="clear" w:color="auto" w:fill="C0C0C0"/>
          </w:tcPr>
          <w:p w14:paraId="2EAA55CC" w14:textId="77777777" w:rsidR="005806AF" w:rsidRPr="00EA219C" w:rsidRDefault="005806AF" w:rsidP="004F5805">
            <w:pPr>
              <w:pStyle w:val="Table10ptText-ASDEFCON"/>
              <w:rPr>
                <w:b/>
              </w:rPr>
            </w:pPr>
            <w:r w:rsidRPr="00EA219C">
              <w:rPr>
                <w:b/>
              </w:rPr>
              <w:t>Abbreviation</w:t>
            </w:r>
          </w:p>
        </w:tc>
        <w:tc>
          <w:tcPr>
            <w:tcW w:w="6310" w:type="dxa"/>
            <w:shd w:val="clear" w:color="auto" w:fill="C0C0C0"/>
          </w:tcPr>
          <w:p w14:paraId="57AA4528" w14:textId="77777777" w:rsidR="005806AF" w:rsidRPr="00EA219C" w:rsidRDefault="005806AF" w:rsidP="004F5805">
            <w:pPr>
              <w:pStyle w:val="Table10ptText-ASDEFCON"/>
              <w:rPr>
                <w:b/>
              </w:rPr>
            </w:pPr>
            <w:r w:rsidRPr="00EA219C">
              <w:rPr>
                <w:b/>
              </w:rPr>
              <w:t>Description</w:t>
            </w:r>
          </w:p>
        </w:tc>
      </w:tr>
      <w:tr w:rsidR="005806AF" w:rsidRPr="00DC220A" w14:paraId="65DB67B5" w14:textId="77777777" w:rsidTr="0028765E">
        <w:trPr>
          <w:jc w:val="center"/>
        </w:trPr>
        <w:tc>
          <w:tcPr>
            <w:tcW w:w="2810" w:type="dxa"/>
          </w:tcPr>
          <w:p w14:paraId="410C5A0A" w14:textId="77777777" w:rsidR="005806AF" w:rsidRPr="00DC220A" w:rsidRDefault="005806AF" w:rsidP="00EA219C">
            <w:pPr>
              <w:pStyle w:val="Table10ptText-ASDEFCON"/>
            </w:pPr>
            <w:r w:rsidRPr="00DC220A">
              <w:t>ABN</w:t>
            </w:r>
          </w:p>
        </w:tc>
        <w:tc>
          <w:tcPr>
            <w:tcW w:w="6310" w:type="dxa"/>
          </w:tcPr>
          <w:p w14:paraId="11E6FF43" w14:textId="4057BF6E" w:rsidR="005806AF" w:rsidRPr="00DC220A" w:rsidRDefault="005806AF" w:rsidP="00EA219C">
            <w:pPr>
              <w:pStyle w:val="Table10ptText-ASDEFCON"/>
            </w:pPr>
            <w:r w:rsidRPr="00DC220A">
              <w:t>Australian</w:t>
            </w:r>
            <w:r w:rsidR="00B865F6">
              <w:t xml:space="preserve"> </w:t>
            </w:r>
            <w:r w:rsidRPr="00DC220A">
              <w:t>Business</w:t>
            </w:r>
            <w:r w:rsidR="00B865F6">
              <w:t xml:space="preserve"> </w:t>
            </w:r>
            <w:r w:rsidRPr="00DC220A">
              <w:t>Number</w:t>
            </w:r>
          </w:p>
        </w:tc>
      </w:tr>
      <w:tr w:rsidR="00680CB3" w:rsidRPr="00DC220A" w:rsidDel="00680CB3" w14:paraId="7EC93A55" w14:textId="77777777" w:rsidTr="0028765E">
        <w:trPr>
          <w:jc w:val="center"/>
        </w:trPr>
        <w:tc>
          <w:tcPr>
            <w:tcW w:w="2810" w:type="dxa"/>
          </w:tcPr>
          <w:p w14:paraId="2D2677B3" w14:textId="77777777" w:rsidR="00680CB3" w:rsidRPr="00DC220A" w:rsidDel="00680CB3" w:rsidRDefault="00680CB3" w:rsidP="00EA219C">
            <w:pPr>
              <w:pStyle w:val="Table10ptText-ASDEFCON"/>
            </w:pPr>
            <w:r>
              <w:t>ACIP</w:t>
            </w:r>
          </w:p>
        </w:tc>
        <w:tc>
          <w:tcPr>
            <w:tcW w:w="6310" w:type="dxa"/>
          </w:tcPr>
          <w:p w14:paraId="37CAEBEA" w14:textId="7E6CD04A" w:rsidR="00680CB3" w:rsidRPr="00DC220A" w:rsidDel="00680CB3" w:rsidRDefault="00680CB3" w:rsidP="00EA219C">
            <w:pPr>
              <w:pStyle w:val="Table10ptText-ASDEFCON"/>
            </w:pPr>
            <w:r>
              <w:t>Approved</w:t>
            </w:r>
            <w:r w:rsidR="00B865F6">
              <w:t xml:space="preserve"> </w:t>
            </w:r>
            <w:r>
              <w:t>Contractor</w:t>
            </w:r>
            <w:r w:rsidR="00B865F6">
              <w:t xml:space="preserve"> </w:t>
            </w:r>
            <w:r>
              <w:t>Insurance</w:t>
            </w:r>
            <w:r w:rsidR="00B865F6">
              <w:t xml:space="preserve"> </w:t>
            </w:r>
            <w:r>
              <w:t>Program</w:t>
            </w:r>
          </w:p>
        </w:tc>
      </w:tr>
      <w:tr w:rsidR="00680CB3" w:rsidRPr="00DC220A" w14:paraId="70F63ABC" w14:textId="77777777" w:rsidTr="0028765E">
        <w:trPr>
          <w:jc w:val="center"/>
        </w:trPr>
        <w:tc>
          <w:tcPr>
            <w:tcW w:w="2810" w:type="dxa"/>
          </w:tcPr>
          <w:p w14:paraId="08CFD647" w14:textId="77777777" w:rsidR="00680CB3" w:rsidRPr="00DC220A" w:rsidRDefault="00680CB3" w:rsidP="00EA219C">
            <w:pPr>
              <w:pStyle w:val="Table10ptText-ASDEFCON"/>
            </w:pPr>
            <w:r>
              <w:t>ACM</w:t>
            </w:r>
          </w:p>
        </w:tc>
        <w:tc>
          <w:tcPr>
            <w:tcW w:w="6310" w:type="dxa"/>
          </w:tcPr>
          <w:p w14:paraId="285C1DF6" w14:textId="06B56EC9" w:rsidR="00680CB3" w:rsidRPr="00DC220A" w:rsidRDefault="00680CB3" w:rsidP="00EA219C">
            <w:pPr>
              <w:pStyle w:val="Table10ptText-ASDEFCON"/>
            </w:pPr>
            <w:r>
              <w:t>Asbestos</w:t>
            </w:r>
            <w:r w:rsidR="00B865F6">
              <w:t xml:space="preserve"> </w:t>
            </w:r>
            <w:r>
              <w:t>Containing</w:t>
            </w:r>
            <w:r w:rsidR="00B865F6">
              <w:t xml:space="preserve"> </w:t>
            </w:r>
            <w:r>
              <w:t>Material</w:t>
            </w:r>
          </w:p>
        </w:tc>
      </w:tr>
      <w:tr w:rsidR="00680CB3" w:rsidRPr="00DC220A" w14:paraId="6414E5B4" w14:textId="77777777" w:rsidTr="0028765E">
        <w:trPr>
          <w:jc w:val="center"/>
        </w:trPr>
        <w:tc>
          <w:tcPr>
            <w:tcW w:w="2810" w:type="dxa"/>
          </w:tcPr>
          <w:p w14:paraId="31382C5E" w14:textId="77777777" w:rsidR="00680CB3" w:rsidRPr="00DC220A" w:rsidRDefault="00680CB3" w:rsidP="00EA219C">
            <w:pPr>
              <w:pStyle w:val="Table10ptText-ASDEFCON"/>
            </w:pPr>
            <w:r>
              <w:t>ACN</w:t>
            </w:r>
          </w:p>
        </w:tc>
        <w:tc>
          <w:tcPr>
            <w:tcW w:w="6310" w:type="dxa"/>
          </w:tcPr>
          <w:p w14:paraId="530AE58B" w14:textId="0A4FB628" w:rsidR="00680CB3" w:rsidRPr="00DC220A" w:rsidRDefault="00680CB3" w:rsidP="00EA219C">
            <w:pPr>
              <w:pStyle w:val="Table10ptText-ASDEFCON"/>
            </w:pPr>
            <w:r w:rsidRPr="00DC220A">
              <w:t>Australian</w:t>
            </w:r>
            <w:r w:rsidR="00B865F6">
              <w:t xml:space="preserve"> </w:t>
            </w:r>
            <w:r w:rsidRPr="00DC220A">
              <w:t>Company</w:t>
            </w:r>
            <w:r w:rsidR="00B865F6">
              <w:t xml:space="preserve"> </w:t>
            </w:r>
            <w:r w:rsidRPr="00DC220A">
              <w:t>Number</w:t>
            </w:r>
          </w:p>
        </w:tc>
      </w:tr>
      <w:tr w:rsidR="00680CB3" w:rsidRPr="00DC220A" w14:paraId="4D496984" w14:textId="77777777" w:rsidTr="0028765E">
        <w:trPr>
          <w:jc w:val="center"/>
        </w:trPr>
        <w:tc>
          <w:tcPr>
            <w:tcW w:w="2810" w:type="dxa"/>
          </w:tcPr>
          <w:p w14:paraId="10BD0CED" w14:textId="77777777" w:rsidR="00680CB3" w:rsidRPr="00DC220A" w:rsidRDefault="00680CB3" w:rsidP="00EA219C">
            <w:pPr>
              <w:pStyle w:val="Table10ptText-ASDEFCON"/>
            </w:pPr>
            <w:r w:rsidRPr="00DC220A">
              <w:t>ADF</w:t>
            </w:r>
          </w:p>
        </w:tc>
        <w:tc>
          <w:tcPr>
            <w:tcW w:w="6310" w:type="dxa"/>
          </w:tcPr>
          <w:p w14:paraId="3FA58E1B" w14:textId="2CF8657C" w:rsidR="00680CB3" w:rsidRPr="00DC220A" w:rsidRDefault="00680CB3" w:rsidP="00EA219C">
            <w:pPr>
              <w:pStyle w:val="Table10ptText-ASDEFCON"/>
            </w:pPr>
            <w:r w:rsidRPr="00DC220A">
              <w:t>Australian</w:t>
            </w:r>
            <w:r w:rsidR="00B865F6">
              <w:t xml:space="preserve"> </w:t>
            </w:r>
            <w:r w:rsidRPr="00DC220A">
              <w:t>Defence</w:t>
            </w:r>
            <w:r w:rsidR="00B865F6">
              <w:t xml:space="preserve"> </w:t>
            </w:r>
            <w:r w:rsidRPr="00DC220A">
              <w:t>Force</w:t>
            </w:r>
          </w:p>
        </w:tc>
      </w:tr>
      <w:tr w:rsidR="00680CB3" w:rsidRPr="00DC220A" w14:paraId="18175615" w14:textId="77777777" w:rsidTr="0028765E">
        <w:trPr>
          <w:jc w:val="center"/>
        </w:trPr>
        <w:tc>
          <w:tcPr>
            <w:tcW w:w="2810" w:type="dxa"/>
          </w:tcPr>
          <w:p w14:paraId="5DC673EC" w14:textId="77777777" w:rsidR="00680CB3" w:rsidRDefault="00680CB3" w:rsidP="00EA219C">
            <w:pPr>
              <w:pStyle w:val="Table10ptText-ASDEFCON"/>
            </w:pPr>
            <w:r>
              <w:t>ANZ</w:t>
            </w:r>
          </w:p>
        </w:tc>
        <w:tc>
          <w:tcPr>
            <w:tcW w:w="6310" w:type="dxa"/>
          </w:tcPr>
          <w:p w14:paraId="215A1654" w14:textId="60FB067E" w:rsidR="00680CB3" w:rsidRDefault="00680CB3" w:rsidP="00EA219C">
            <w:pPr>
              <w:pStyle w:val="Table10ptText-ASDEFCON"/>
            </w:pPr>
            <w:r>
              <w:t>Australia</w:t>
            </w:r>
            <w:r w:rsidR="00B865F6">
              <w:t xml:space="preserve"> </w:t>
            </w:r>
            <w:r>
              <w:t>and</w:t>
            </w:r>
            <w:r w:rsidR="00B865F6">
              <w:t xml:space="preserve"> </w:t>
            </w:r>
            <w:r>
              <w:t>New</w:t>
            </w:r>
            <w:r w:rsidR="00B865F6">
              <w:t xml:space="preserve"> </w:t>
            </w:r>
            <w:r>
              <w:t>Zealand</w:t>
            </w:r>
          </w:p>
        </w:tc>
      </w:tr>
      <w:tr w:rsidR="00680CB3" w:rsidRPr="00DC220A" w14:paraId="2944F9AF" w14:textId="77777777" w:rsidTr="0028765E">
        <w:trPr>
          <w:jc w:val="center"/>
        </w:trPr>
        <w:tc>
          <w:tcPr>
            <w:tcW w:w="2810" w:type="dxa"/>
          </w:tcPr>
          <w:p w14:paraId="524E14A2" w14:textId="77777777" w:rsidR="00680CB3" w:rsidRPr="00DC220A" w:rsidRDefault="00680CB3" w:rsidP="00EA219C">
            <w:pPr>
              <w:pStyle w:val="Table10ptText-ASDEFCON"/>
            </w:pPr>
            <w:r>
              <w:t>ASD</w:t>
            </w:r>
          </w:p>
        </w:tc>
        <w:tc>
          <w:tcPr>
            <w:tcW w:w="6310" w:type="dxa"/>
          </w:tcPr>
          <w:p w14:paraId="187A5CC0" w14:textId="16408B35" w:rsidR="00680CB3" w:rsidRPr="00DC220A" w:rsidRDefault="00680CB3" w:rsidP="00EA219C">
            <w:pPr>
              <w:pStyle w:val="Table10ptText-ASDEFCON"/>
            </w:pPr>
            <w:r>
              <w:t>Australian</w:t>
            </w:r>
            <w:r w:rsidR="00B865F6">
              <w:t xml:space="preserve"> </w:t>
            </w:r>
            <w:r>
              <w:t>Signals</w:t>
            </w:r>
            <w:r w:rsidR="00B865F6">
              <w:t xml:space="preserve"> </w:t>
            </w:r>
            <w:r>
              <w:t>Directorate</w:t>
            </w:r>
          </w:p>
        </w:tc>
      </w:tr>
      <w:tr w:rsidR="00680CB3" w:rsidRPr="00DC220A" w14:paraId="22CA8D17" w14:textId="77777777" w:rsidTr="0028765E">
        <w:trPr>
          <w:jc w:val="center"/>
        </w:trPr>
        <w:tc>
          <w:tcPr>
            <w:tcW w:w="2810" w:type="dxa"/>
          </w:tcPr>
          <w:p w14:paraId="562B706F" w14:textId="77777777" w:rsidR="00680CB3" w:rsidRPr="00DC220A" w:rsidRDefault="00680CB3" w:rsidP="00EA219C">
            <w:pPr>
              <w:pStyle w:val="Table10ptText-ASDEFCON"/>
            </w:pPr>
            <w:r w:rsidRPr="00DC220A">
              <w:t>ATO</w:t>
            </w:r>
          </w:p>
        </w:tc>
        <w:tc>
          <w:tcPr>
            <w:tcW w:w="6310" w:type="dxa"/>
          </w:tcPr>
          <w:p w14:paraId="5B854590" w14:textId="5FCF824A" w:rsidR="00680CB3" w:rsidRPr="00DC220A" w:rsidRDefault="00680CB3" w:rsidP="00EA219C">
            <w:pPr>
              <w:pStyle w:val="Table10ptText-ASDEFCON"/>
            </w:pPr>
            <w:r w:rsidRPr="00DC220A">
              <w:t>Australian</w:t>
            </w:r>
            <w:r w:rsidR="00B865F6">
              <w:t xml:space="preserve"> </w:t>
            </w:r>
            <w:r w:rsidRPr="00DC220A">
              <w:t>Taxation</w:t>
            </w:r>
            <w:r w:rsidR="00B865F6">
              <w:t xml:space="preserve"> </w:t>
            </w:r>
            <w:r w:rsidRPr="00DC220A">
              <w:t>Office</w:t>
            </w:r>
          </w:p>
        </w:tc>
      </w:tr>
      <w:tr w:rsidR="00680CB3" w:rsidRPr="00DC220A" w14:paraId="3E0F7514" w14:textId="77777777" w:rsidTr="0028765E">
        <w:trPr>
          <w:jc w:val="center"/>
        </w:trPr>
        <w:tc>
          <w:tcPr>
            <w:tcW w:w="2810" w:type="dxa"/>
          </w:tcPr>
          <w:p w14:paraId="4F9374C9" w14:textId="77777777" w:rsidR="00680CB3" w:rsidRPr="00DC220A" w:rsidRDefault="00680CB3" w:rsidP="00EA219C">
            <w:pPr>
              <w:pStyle w:val="Table10ptText-ASDEFCON"/>
            </w:pPr>
            <w:r>
              <w:t>CASG</w:t>
            </w:r>
          </w:p>
        </w:tc>
        <w:tc>
          <w:tcPr>
            <w:tcW w:w="6310" w:type="dxa"/>
          </w:tcPr>
          <w:p w14:paraId="66F41D28" w14:textId="38FAE023" w:rsidR="00680CB3" w:rsidRPr="00DC220A" w:rsidRDefault="00680CB3" w:rsidP="00EA219C">
            <w:pPr>
              <w:pStyle w:val="Table10ptText-ASDEFCON"/>
            </w:pPr>
            <w:r>
              <w:t>Capability</w:t>
            </w:r>
            <w:r w:rsidR="00B865F6">
              <w:t xml:space="preserve"> </w:t>
            </w:r>
            <w:r>
              <w:t>Acquisition</w:t>
            </w:r>
            <w:r w:rsidR="00B865F6">
              <w:t xml:space="preserve"> </w:t>
            </w:r>
            <w:r>
              <w:t>and</w:t>
            </w:r>
            <w:r w:rsidR="00B865F6">
              <w:t xml:space="preserve"> </w:t>
            </w:r>
            <w:r>
              <w:t>Sustainment</w:t>
            </w:r>
            <w:r w:rsidR="00B865F6">
              <w:t xml:space="preserve"> </w:t>
            </w:r>
            <w:r>
              <w:t>Group</w:t>
            </w:r>
          </w:p>
        </w:tc>
      </w:tr>
      <w:tr w:rsidR="00680CB3" w:rsidRPr="00DC220A" w14:paraId="293FBFC9" w14:textId="77777777" w:rsidTr="0028765E">
        <w:trPr>
          <w:jc w:val="center"/>
        </w:trPr>
        <w:tc>
          <w:tcPr>
            <w:tcW w:w="2810" w:type="dxa"/>
          </w:tcPr>
          <w:p w14:paraId="720B492B" w14:textId="77777777" w:rsidR="00680CB3" w:rsidRPr="00DC220A" w:rsidRDefault="00680CB3" w:rsidP="00EA219C">
            <w:pPr>
              <w:pStyle w:val="Table10ptText-ASDEFCON"/>
            </w:pPr>
            <w:r w:rsidRPr="00DC220A">
              <w:t>CCP</w:t>
            </w:r>
          </w:p>
        </w:tc>
        <w:tc>
          <w:tcPr>
            <w:tcW w:w="6310" w:type="dxa"/>
          </w:tcPr>
          <w:p w14:paraId="3602ECB6" w14:textId="6E066858" w:rsidR="00680CB3" w:rsidRPr="00DC220A" w:rsidRDefault="00680CB3" w:rsidP="00EA219C">
            <w:pPr>
              <w:pStyle w:val="Table10ptText-ASDEFCON"/>
            </w:pPr>
            <w:r w:rsidRPr="00DC220A">
              <w:t>Contract</w:t>
            </w:r>
            <w:r w:rsidR="00B865F6">
              <w:t xml:space="preserve"> </w:t>
            </w:r>
            <w:r w:rsidRPr="00DC220A">
              <w:t>Change</w:t>
            </w:r>
            <w:r w:rsidR="00B865F6">
              <w:t xml:space="preserve"> </w:t>
            </w:r>
            <w:r w:rsidRPr="00DC220A">
              <w:t>Proposal</w:t>
            </w:r>
          </w:p>
        </w:tc>
      </w:tr>
      <w:tr w:rsidR="00680CB3" w:rsidRPr="00DC220A" w14:paraId="771D2324" w14:textId="77777777" w:rsidTr="0028765E">
        <w:trPr>
          <w:jc w:val="center"/>
        </w:trPr>
        <w:tc>
          <w:tcPr>
            <w:tcW w:w="2810" w:type="dxa"/>
          </w:tcPr>
          <w:p w14:paraId="0DAD484E" w14:textId="77777777" w:rsidR="00680CB3" w:rsidRPr="00DC220A" w:rsidRDefault="00680CB3" w:rsidP="00EA219C">
            <w:pPr>
              <w:pStyle w:val="Table10ptText-ASDEFCON"/>
            </w:pPr>
            <w:r w:rsidRPr="00DC220A">
              <w:t>CMCA</w:t>
            </w:r>
          </w:p>
        </w:tc>
        <w:tc>
          <w:tcPr>
            <w:tcW w:w="6310" w:type="dxa"/>
          </w:tcPr>
          <w:p w14:paraId="4BBB9A59" w14:textId="3FC94C85" w:rsidR="00680CB3" w:rsidRPr="00DC220A" w:rsidRDefault="00680CB3" w:rsidP="00EA219C">
            <w:pPr>
              <w:pStyle w:val="Table10ptText-ASDEFCON"/>
            </w:pPr>
            <w:r w:rsidRPr="00DC220A">
              <w:t>Contractor</w:t>
            </w:r>
            <w:r w:rsidR="00B865F6">
              <w:t xml:space="preserve"> </w:t>
            </w:r>
            <w:r w:rsidRPr="00DC220A">
              <w:t>Managed</w:t>
            </w:r>
            <w:r w:rsidR="00B865F6">
              <w:t xml:space="preserve"> </w:t>
            </w:r>
            <w:r w:rsidRPr="00DC220A">
              <w:t>Commonwealth</w:t>
            </w:r>
            <w:r w:rsidR="00B865F6">
              <w:t xml:space="preserve"> </w:t>
            </w:r>
            <w:r w:rsidRPr="00DC220A">
              <w:t>Assets</w:t>
            </w:r>
          </w:p>
        </w:tc>
      </w:tr>
      <w:tr w:rsidR="0038459A" w:rsidRPr="00DC220A" w14:paraId="519838F7" w14:textId="77777777" w:rsidTr="0070433B">
        <w:trPr>
          <w:jc w:val="center"/>
        </w:trPr>
        <w:tc>
          <w:tcPr>
            <w:tcW w:w="2810" w:type="dxa"/>
          </w:tcPr>
          <w:p w14:paraId="33DA21FA" w14:textId="77777777" w:rsidR="0038459A" w:rsidRPr="00DC220A" w:rsidRDefault="0038459A" w:rsidP="00EA219C">
            <w:pPr>
              <w:pStyle w:val="Table10ptText-ASDEFCON"/>
            </w:pPr>
            <w:r>
              <w:t>CMR</w:t>
            </w:r>
          </w:p>
        </w:tc>
        <w:tc>
          <w:tcPr>
            <w:tcW w:w="6310" w:type="dxa"/>
          </w:tcPr>
          <w:p w14:paraId="52563E13" w14:textId="3E8B8E56" w:rsidR="0038459A" w:rsidRPr="00DC220A" w:rsidRDefault="0038459A" w:rsidP="0028765E">
            <w:pPr>
              <w:pStyle w:val="Table10ptText-ASDEFCON"/>
              <w:numPr>
                <w:ilvl w:val="0"/>
                <w:numId w:val="0"/>
              </w:numPr>
            </w:pPr>
            <w:r>
              <w:t>Contract</w:t>
            </w:r>
            <w:r w:rsidR="00B865F6">
              <w:t xml:space="preserve"> </w:t>
            </w:r>
            <w:r>
              <w:t>Material</w:t>
            </w:r>
            <w:r w:rsidR="00B865F6">
              <w:t xml:space="preserve"> </w:t>
            </w:r>
            <w:r>
              <w:t>Rights</w:t>
            </w:r>
          </w:p>
        </w:tc>
      </w:tr>
      <w:tr w:rsidR="00680CB3" w:rsidRPr="00DC220A" w14:paraId="10F9B7EC" w14:textId="77777777" w:rsidTr="0028765E">
        <w:trPr>
          <w:jc w:val="center"/>
        </w:trPr>
        <w:tc>
          <w:tcPr>
            <w:tcW w:w="2810" w:type="dxa"/>
          </w:tcPr>
          <w:p w14:paraId="57CE424E" w14:textId="77777777" w:rsidR="00680CB3" w:rsidRPr="00DC220A" w:rsidRDefault="00680CB3" w:rsidP="00EA219C">
            <w:pPr>
              <w:pStyle w:val="Table10ptText-ASDEFCON"/>
            </w:pPr>
            <w:r>
              <w:t>COC</w:t>
            </w:r>
          </w:p>
        </w:tc>
        <w:tc>
          <w:tcPr>
            <w:tcW w:w="6310" w:type="dxa"/>
          </w:tcPr>
          <w:p w14:paraId="1ED29DBA" w14:textId="76AA9E87" w:rsidR="00680CB3" w:rsidRPr="00DC220A" w:rsidRDefault="00680CB3" w:rsidP="00EA219C">
            <w:pPr>
              <w:pStyle w:val="Table10ptText-ASDEFCON"/>
            </w:pPr>
            <w:r>
              <w:t>Conditions</w:t>
            </w:r>
            <w:r w:rsidR="00B865F6">
              <w:t xml:space="preserve"> </w:t>
            </w:r>
            <w:r>
              <w:t>Of</w:t>
            </w:r>
            <w:r w:rsidR="00B865F6">
              <w:t xml:space="preserve"> </w:t>
            </w:r>
            <w:r>
              <w:t>Contract</w:t>
            </w:r>
          </w:p>
        </w:tc>
      </w:tr>
      <w:tr w:rsidR="00680CB3" w:rsidRPr="00DC220A" w14:paraId="25BF3344" w14:textId="77777777" w:rsidTr="0028765E">
        <w:trPr>
          <w:jc w:val="center"/>
        </w:trPr>
        <w:tc>
          <w:tcPr>
            <w:tcW w:w="2810" w:type="dxa"/>
          </w:tcPr>
          <w:p w14:paraId="571199EC" w14:textId="77777777" w:rsidR="00680CB3" w:rsidRPr="00DC220A" w:rsidRDefault="00680CB3" w:rsidP="00EA219C">
            <w:pPr>
              <w:pStyle w:val="Table10ptText-ASDEFCON"/>
            </w:pPr>
            <w:r w:rsidRPr="00DC220A">
              <w:t>COMSEC</w:t>
            </w:r>
          </w:p>
        </w:tc>
        <w:tc>
          <w:tcPr>
            <w:tcW w:w="6310" w:type="dxa"/>
          </w:tcPr>
          <w:p w14:paraId="594ACD9F" w14:textId="1ED813AE" w:rsidR="00680CB3" w:rsidRPr="00DC220A" w:rsidRDefault="00680CB3" w:rsidP="00EA219C">
            <w:pPr>
              <w:pStyle w:val="Table10ptText-ASDEFCON"/>
            </w:pPr>
            <w:r w:rsidRPr="00DC220A">
              <w:t>Communications</w:t>
            </w:r>
            <w:r w:rsidR="00B865F6">
              <w:t xml:space="preserve"> </w:t>
            </w:r>
            <w:r w:rsidRPr="00DC220A">
              <w:t>Security</w:t>
            </w:r>
            <w:r w:rsidR="00B865F6">
              <w:t xml:space="preserve"> </w:t>
            </w:r>
          </w:p>
        </w:tc>
      </w:tr>
      <w:tr w:rsidR="00680CB3" w:rsidRPr="00DC220A" w14:paraId="1F603EE1" w14:textId="77777777" w:rsidTr="0028765E">
        <w:trPr>
          <w:jc w:val="center"/>
        </w:trPr>
        <w:tc>
          <w:tcPr>
            <w:tcW w:w="2810" w:type="dxa"/>
          </w:tcPr>
          <w:p w14:paraId="331E7DC3" w14:textId="77777777" w:rsidR="00680CB3" w:rsidRPr="00DC220A" w:rsidRDefault="00680CB3" w:rsidP="00EA219C">
            <w:pPr>
              <w:pStyle w:val="Table10ptText-ASDEFCON"/>
            </w:pPr>
            <w:r>
              <w:t>COT</w:t>
            </w:r>
          </w:p>
        </w:tc>
        <w:tc>
          <w:tcPr>
            <w:tcW w:w="6310" w:type="dxa"/>
          </w:tcPr>
          <w:p w14:paraId="33CB7550" w14:textId="28393FA7" w:rsidR="00680CB3" w:rsidRPr="00DC220A" w:rsidRDefault="00680CB3" w:rsidP="00EA219C">
            <w:pPr>
              <w:pStyle w:val="Table10ptText-ASDEFCON"/>
            </w:pPr>
            <w:r>
              <w:t>Conditions</w:t>
            </w:r>
            <w:r w:rsidR="00B865F6">
              <w:t xml:space="preserve"> </w:t>
            </w:r>
            <w:r>
              <w:t>of</w:t>
            </w:r>
            <w:r w:rsidR="00B865F6">
              <w:t xml:space="preserve"> </w:t>
            </w:r>
            <w:r>
              <w:t>Tender</w:t>
            </w:r>
          </w:p>
        </w:tc>
      </w:tr>
      <w:tr w:rsidR="00680CB3" w:rsidRPr="00DC220A" w14:paraId="318FC764" w14:textId="77777777" w:rsidTr="0028765E">
        <w:trPr>
          <w:jc w:val="center"/>
        </w:trPr>
        <w:tc>
          <w:tcPr>
            <w:tcW w:w="2810" w:type="dxa"/>
          </w:tcPr>
          <w:p w14:paraId="4A58F5C9" w14:textId="77777777" w:rsidR="00680CB3" w:rsidRPr="00DC220A" w:rsidRDefault="00680CB3" w:rsidP="00EA219C">
            <w:pPr>
              <w:pStyle w:val="Table10ptText-ASDEFCON"/>
            </w:pPr>
            <w:r w:rsidRPr="00DC220A">
              <w:t>CP</w:t>
            </w:r>
            <w:r>
              <w:t>R</w:t>
            </w:r>
            <w:r w:rsidRPr="00DC220A">
              <w:t>s</w:t>
            </w:r>
          </w:p>
        </w:tc>
        <w:tc>
          <w:tcPr>
            <w:tcW w:w="6310" w:type="dxa"/>
          </w:tcPr>
          <w:p w14:paraId="51D9F4C3" w14:textId="3D04B9F0" w:rsidR="00680CB3" w:rsidRPr="00DC220A" w:rsidRDefault="00680CB3" w:rsidP="002C56BC">
            <w:pPr>
              <w:pStyle w:val="Table10ptText-ASDEFCON"/>
            </w:pPr>
            <w:r w:rsidRPr="00DC220A">
              <w:t>Commonwealth</w:t>
            </w:r>
            <w:r w:rsidR="00B865F6">
              <w:t xml:space="preserve"> </w:t>
            </w:r>
            <w:r w:rsidRPr="00DC220A">
              <w:t>Procurement</w:t>
            </w:r>
            <w:r w:rsidR="00B865F6">
              <w:t xml:space="preserve"> </w:t>
            </w:r>
            <w:r>
              <w:t>Rules</w:t>
            </w:r>
            <w:r w:rsidR="00B865F6">
              <w:t xml:space="preserve"> </w:t>
            </w:r>
            <w:r w:rsidRPr="00DC220A">
              <w:t>–</w:t>
            </w:r>
            <w:r w:rsidR="00B865F6">
              <w:t xml:space="preserve"> </w:t>
            </w:r>
            <w:r w:rsidR="002C56BC">
              <w:t>June 2023</w:t>
            </w:r>
          </w:p>
        </w:tc>
      </w:tr>
      <w:tr w:rsidR="00680CB3" w:rsidRPr="00DC220A" w14:paraId="2D979A38" w14:textId="77777777" w:rsidTr="0028765E">
        <w:trPr>
          <w:jc w:val="center"/>
        </w:trPr>
        <w:tc>
          <w:tcPr>
            <w:tcW w:w="2810" w:type="dxa"/>
          </w:tcPr>
          <w:p w14:paraId="73E1060A" w14:textId="77777777" w:rsidR="00680CB3" w:rsidRPr="00DC220A" w:rsidRDefault="00680CB3" w:rsidP="00EA219C">
            <w:pPr>
              <w:pStyle w:val="Table10ptText-ASDEFCON"/>
            </w:pPr>
            <w:r>
              <w:t>DEFLOGMAN</w:t>
            </w:r>
          </w:p>
        </w:tc>
        <w:tc>
          <w:tcPr>
            <w:tcW w:w="6310" w:type="dxa"/>
          </w:tcPr>
          <w:p w14:paraId="1AB1AF1D" w14:textId="29FF9CE9" w:rsidR="00680CB3" w:rsidRPr="00DC220A" w:rsidRDefault="00680CB3" w:rsidP="00EA219C">
            <w:pPr>
              <w:pStyle w:val="Table10ptText-ASDEFCON"/>
            </w:pPr>
            <w:r>
              <w:t>Defence</w:t>
            </w:r>
            <w:r w:rsidR="00B865F6">
              <w:t xml:space="preserve"> </w:t>
            </w:r>
            <w:r>
              <w:t>Logistics</w:t>
            </w:r>
            <w:r w:rsidR="00B865F6">
              <w:t xml:space="preserve"> </w:t>
            </w:r>
            <w:r>
              <w:t>Manual</w:t>
            </w:r>
          </w:p>
        </w:tc>
      </w:tr>
      <w:tr w:rsidR="000806C6" w:rsidRPr="00DC220A" w14:paraId="0C32F5A8" w14:textId="77777777" w:rsidTr="0070433B">
        <w:trPr>
          <w:jc w:val="center"/>
        </w:trPr>
        <w:tc>
          <w:tcPr>
            <w:tcW w:w="2810" w:type="dxa"/>
          </w:tcPr>
          <w:p w14:paraId="5BC17D88" w14:textId="191CED7A" w:rsidR="000806C6" w:rsidRPr="00DC220A" w:rsidRDefault="000806C6" w:rsidP="000806C6">
            <w:pPr>
              <w:pStyle w:val="Table10ptText-ASDEFCON"/>
            </w:pPr>
            <w:r>
              <w:t>DI</w:t>
            </w:r>
            <w:r w:rsidR="00B865F6">
              <w:t xml:space="preserve"> </w:t>
            </w:r>
            <w:r>
              <w:t>ADMINPOL</w:t>
            </w:r>
          </w:p>
        </w:tc>
        <w:tc>
          <w:tcPr>
            <w:tcW w:w="6310" w:type="dxa"/>
          </w:tcPr>
          <w:p w14:paraId="28F9A4C6" w14:textId="2EA825DC" w:rsidR="000806C6" w:rsidRPr="00DC220A" w:rsidRDefault="000806C6" w:rsidP="000806C6">
            <w:pPr>
              <w:pStyle w:val="Table10ptText-ASDEFCON"/>
            </w:pPr>
            <w:r>
              <w:t>Defence</w:t>
            </w:r>
            <w:r w:rsidR="00B865F6">
              <w:t xml:space="preserve"> </w:t>
            </w:r>
            <w:r>
              <w:t>Instruction</w:t>
            </w:r>
            <w:r w:rsidR="00B865F6">
              <w:t xml:space="preserve"> </w:t>
            </w:r>
            <w:r>
              <w:t>Administrative</w:t>
            </w:r>
            <w:r w:rsidR="00B865F6">
              <w:t xml:space="preserve"> </w:t>
            </w:r>
            <w:r>
              <w:t>Policy</w:t>
            </w:r>
          </w:p>
        </w:tc>
      </w:tr>
      <w:tr w:rsidR="00680CB3" w:rsidRPr="00DC220A" w14:paraId="42FEA2B7" w14:textId="77777777" w:rsidTr="0028765E">
        <w:trPr>
          <w:jc w:val="center"/>
        </w:trPr>
        <w:tc>
          <w:tcPr>
            <w:tcW w:w="2810" w:type="dxa"/>
          </w:tcPr>
          <w:p w14:paraId="1A06EA93" w14:textId="77777777" w:rsidR="00680CB3" w:rsidRPr="00DC220A" w:rsidRDefault="00680CB3" w:rsidP="00EA219C">
            <w:pPr>
              <w:pStyle w:val="Table10ptText-ASDEFCON"/>
            </w:pPr>
            <w:r>
              <w:t>DISP</w:t>
            </w:r>
          </w:p>
        </w:tc>
        <w:tc>
          <w:tcPr>
            <w:tcW w:w="6310" w:type="dxa"/>
          </w:tcPr>
          <w:p w14:paraId="1661DA41" w14:textId="7872E9FD" w:rsidR="00680CB3" w:rsidRPr="00DC220A" w:rsidRDefault="00680CB3" w:rsidP="00EA219C">
            <w:pPr>
              <w:pStyle w:val="Table10ptText-ASDEFCON"/>
            </w:pPr>
            <w:r>
              <w:t>Defence</w:t>
            </w:r>
            <w:r w:rsidR="00B865F6">
              <w:t xml:space="preserve"> </w:t>
            </w:r>
            <w:r>
              <w:t>Industry</w:t>
            </w:r>
            <w:r w:rsidR="00B865F6">
              <w:t xml:space="preserve"> </w:t>
            </w:r>
            <w:r>
              <w:t>Security</w:t>
            </w:r>
            <w:r w:rsidR="00B865F6">
              <w:t xml:space="preserve"> </w:t>
            </w:r>
            <w:r>
              <w:t>Program</w:t>
            </w:r>
          </w:p>
        </w:tc>
      </w:tr>
      <w:tr w:rsidR="00680CB3" w:rsidRPr="00DC220A" w14:paraId="0407D20A" w14:textId="77777777" w:rsidTr="0028765E">
        <w:trPr>
          <w:jc w:val="center"/>
        </w:trPr>
        <w:tc>
          <w:tcPr>
            <w:tcW w:w="2810" w:type="dxa"/>
          </w:tcPr>
          <w:p w14:paraId="3DB51BAD" w14:textId="77777777" w:rsidR="00680CB3" w:rsidRPr="00DC220A" w:rsidRDefault="00680CB3" w:rsidP="00EA219C">
            <w:pPr>
              <w:pStyle w:val="Table10ptText-ASDEFCON"/>
            </w:pPr>
            <w:r w:rsidRPr="00DC220A">
              <w:t>DPI</w:t>
            </w:r>
          </w:p>
        </w:tc>
        <w:tc>
          <w:tcPr>
            <w:tcW w:w="6310" w:type="dxa"/>
          </w:tcPr>
          <w:p w14:paraId="67F3837A" w14:textId="64E8B15C" w:rsidR="00680CB3" w:rsidRPr="00DC220A" w:rsidRDefault="00680CB3" w:rsidP="00EA219C">
            <w:pPr>
              <w:pStyle w:val="Table10ptText-ASDEFCON"/>
            </w:pPr>
            <w:r w:rsidRPr="00DC220A">
              <w:t>Departmental</w:t>
            </w:r>
            <w:r w:rsidR="00B865F6">
              <w:t xml:space="preserve"> </w:t>
            </w:r>
            <w:r w:rsidRPr="00DC220A">
              <w:t>Personnel</w:t>
            </w:r>
            <w:r w:rsidR="00B865F6">
              <w:t xml:space="preserve"> </w:t>
            </w:r>
            <w:r w:rsidRPr="00DC220A">
              <w:t>Instruction</w:t>
            </w:r>
          </w:p>
        </w:tc>
      </w:tr>
      <w:tr w:rsidR="00680CB3" w:rsidRPr="00DC220A" w14:paraId="42BEE4B8" w14:textId="77777777" w:rsidTr="0028765E">
        <w:trPr>
          <w:jc w:val="center"/>
        </w:trPr>
        <w:tc>
          <w:tcPr>
            <w:tcW w:w="2810" w:type="dxa"/>
          </w:tcPr>
          <w:p w14:paraId="3B1180A1" w14:textId="77777777" w:rsidR="00680CB3" w:rsidRPr="00DC220A" w:rsidRDefault="00680CB3" w:rsidP="00EA219C">
            <w:pPr>
              <w:pStyle w:val="Table10ptText-ASDEFCON"/>
            </w:pPr>
            <w:r>
              <w:t>DS</w:t>
            </w:r>
            <w:r w:rsidR="00D1613E">
              <w:t>VS</w:t>
            </w:r>
          </w:p>
        </w:tc>
        <w:tc>
          <w:tcPr>
            <w:tcW w:w="6310" w:type="dxa"/>
          </w:tcPr>
          <w:p w14:paraId="298086C4" w14:textId="7E8DA71A" w:rsidR="00680CB3" w:rsidRPr="00DC220A" w:rsidRDefault="00680CB3" w:rsidP="00EA219C">
            <w:pPr>
              <w:pStyle w:val="Table10ptText-ASDEFCON"/>
            </w:pPr>
            <w:r>
              <w:t>Defence</w:t>
            </w:r>
            <w:r w:rsidR="00B865F6">
              <w:t xml:space="preserve"> </w:t>
            </w:r>
            <w:r>
              <w:t>Security</w:t>
            </w:r>
            <w:r w:rsidR="00B865F6">
              <w:t xml:space="preserve"> </w:t>
            </w:r>
            <w:r w:rsidR="00D1613E">
              <w:t>Vetting</w:t>
            </w:r>
            <w:r w:rsidR="00B865F6">
              <w:t xml:space="preserve"> </w:t>
            </w:r>
            <w:r w:rsidR="00D1613E">
              <w:t>Service</w:t>
            </w:r>
          </w:p>
        </w:tc>
      </w:tr>
      <w:tr w:rsidR="00680CB3" w:rsidRPr="00DC220A" w14:paraId="543BA087" w14:textId="77777777" w:rsidTr="0028765E">
        <w:trPr>
          <w:jc w:val="center"/>
        </w:trPr>
        <w:tc>
          <w:tcPr>
            <w:tcW w:w="2810" w:type="dxa"/>
          </w:tcPr>
          <w:p w14:paraId="305946AE" w14:textId="77777777" w:rsidR="00680CB3" w:rsidRPr="00DC220A" w:rsidRDefault="00680CB3" w:rsidP="00F41B5A">
            <w:pPr>
              <w:pStyle w:val="Table10ptText-ASDEFCON"/>
            </w:pPr>
            <w:r w:rsidRPr="00DC220A">
              <w:t>DS</w:t>
            </w:r>
            <w:r w:rsidR="00F41B5A">
              <w:t>PF</w:t>
            </w:r>
          </w:p>
        </w:tc>
        <w:tc>
          <w:tcPr>
            <w:tcW w:w="6310" w:type="dxa"/>
          </w:tcPr>
          <w:p w14:paraId="6BF940E6" w14:textId="298EDB74" w:rsidR="00680CB3" w:rsidRPr="00DC220A" w:rsidRDefault="00680CB3" w:rsidP="00F41B5A">
            <w:pPr>
              <w:pStyle w:val="Table10ptText-ASDEFCON"/>
            </w:pPr>
            <w:r w:rsidRPr="00DC220A">
              <w:t>Defence</w:t>
            </w:r>
            <w:r w:rsidR="00B865F6">
              <w:t xml:space="preserve"> </w:t>
            </w:r>
            <w:r w:rsidRPr="00DC220A">
              <w:t>Security</w:t>
            </w:r>
            <w:r w:rsidR="00B865F6">
              <w:t xml:space="preserve"> </w:t>
            </w:r>
            <w:r w:rsidR="00F41B5A">
              <w:t>Principles</w:t>
            </w:r>
            <w:r w:rsidR="00B865F6">
              <w:t xml:space="preserve"> </w:t>
            </w:r>
            <w:r w:rsidR="00F41B5A">
              <w:t>Framework</w:t>
            </w:r>
          </w:p>
        </w:tc>
      </w:tr>
      <w:tr w:rsidR="00441A30" w:rsidRPr="00DC220A" w14:paraId="1FAAAD6D" w14:textId="77777777" w:rsidTr="0070433B">
        <w:trPr>
          <w:jc w:val="center"/>
        </w:trPr>
        <w:tc>
          <w:tcPr>
            <w:tcW w:w="2810" w:type="dxa"/>
          </w:tcPr>
          <w:p w14:paraId="0E8A4751" w14:textId="77777777" w:rsidR="00441A30" w:rsidRPr="00DC220A" w:rsidRDefault="00441A30" w:rsidP="00F41B5A">
            <w:pPr>
              <w:pStyle w:val="Table10ptText-ASDEFCON"/>
            </w:pPr>
            <w:r>
              <w:t>GFD</w:t>
            </w:r>
          </w:p>
        </w:tc>
        <w:tc>
          <w:tcPr>
            <w:tcW w:w="6310" w:type="dxa"/>
          </w:tcPr>
          <w:p w14:paraId="69DEB3F5" w14:textId="04D0538F" w:rsidR="00441A30" w:rsidRPr="00DC220A" w:rsidRDefault="00441A30" w:rsidP="0028765E">
            <w:pPr>
              <w:pStyle w:val="Table10ptText-ASDEFCON"/>
              <w:numPr>
                <w:ilvl w:val="0"/>
                <w:numId w:val="0"/>
              </w:numPr>
            </w:pPr>
            <w:r>
              <w:t>Government</w:t>
            </w:r>
            <w:r w:rsidR="00B865F6">
              <w:t xml:space="preserve"> </w:t>
            </w:r>
            <w:r>
              <w:t>Furnished</w:t>
            </w:r>
            <w:r w:rsidR="00B865F6">
              <w:t xml:space="preserve"> </w:t>
            </w:r>
            <w:r>
              <w:t>Data</w:t>
            </w:r>
          </w:p>
        </w:tc>
      </w:tr>
      <w:tr w:rsidR="00356FC4" w:rsidRPr="00DC220A" w14:paraId="38052D4B" w14:textId="77777777" w:rsidTr="0028765E">
        <w:trPr>
          <w:jc w:val="center"/>
        </w:trPr>
        <w:tc>
          <w:tcPr>
            <w:tcW w:w="2810" w:type="dxa"/>
          </w:tcPr>
          <w:p w14:paraId="71CBE5E4" w14:textId="77777777" w:rsidR="00356FC4" w:rsidRDefault="00356FC4" w:rsidP="00EA219C">
            <w:pPr>
              <w:pStyle w:val="Table10ptText-ASDEFCON"/>
            </w:pPr>
            <w:r>
              <w:t>GFE</w:t>
            </w:r>
          </w:p>
        </w:tc>
        <w:tc>
          <w:tcPr>
            <w:tcW w:w="6310" w:type="dxa"/>
          </w:tcPr>
          <w:p w14:paraId="363F5DFB" w14:textId="3476A3A1" w:rsidR="00356FC4" w:rsidRDefault="00356FC4" w:rsidP="00EA219C">
            <w:pPr>
              <w:pStyle w:val="Table10ptText-ASDEFCON"/>
            </w:pPr>
            <w:r>
              <w:t>Government</w:t>
            </w:r>
            <w:r w:rsidR="00B865F6">
              <w:t xml:space="preserve"> </w:t>
            </w:r>
            <w:r>
              <w:t>Furnished</w:t>
            </w:r>
            <w:r w:rsidR="00B865F6">
              <w:t xml:space="preserve"> </w:t>
            </w:r>
            <w:r>
              <w:t>Equipment</w:t>
            </w:r>
          </w:p>
        </w:tc>
      </w:tr>
      <w:tr w:rsidR="00441A30" w:rsidRPr="00DC220A" w14:paraId="5CB7D906" w14:textId="77777777" w:rsidTr="0070433B">
        <w:trPr>
          <w:jc w:val="center"/>
        </w:trPr>
        <w:tc>
          <w:tcPr>
            <w:tcW w:w="2810" w:type="dxa"/>
          </w:tcPr>
          <w:p w14:paraId="39A7582F" w14:textId="77777777" w:rsidR="00441A30" w:rsidRDefault="00441A30" w:rsidP="00EA219C">
            <w:pPr>
              <w:pStyle w:val="Table10ptText-ASDEFCON"/>
            </w:pPr>
            <w:r>
              <w:t>GFI</w:t>
            </w:r>
          </w:p>
        </w:tc>
        <w:tc>
          <w:tcPr>
            <w:tcW w:w="6310" w:type="dxa"/>
          </w:tcPr>
          <w:p w14:paraId="63EED6EB" w14:textId="1A36B50C" w:rsidR="00441A30" w:rsidRDefault="00441A30" w:rsidP="0028765E">
            <w:pPr>
              <w:pStyle w:val="Table10ptText-ASDEFCON"/>
              <w:numPr>
                <w:ilvl w:val="0"/>
                <w:numId w:val="0"/>
              </w:numPr>
            </w:pPr>
            <w:r>
              <w:t>Government</w:t>
            </w:r>
            <w:r w:rsidR="00B865F6">
              <w:t xml:space="preserve"> </w:t>
            </w:r>
            <w:r>
              <w:t>Furnished</w:t>
            </w:r>
            <w:r w:rsidR="00B865F6">
              <w:t xml:space="preserve"> </w:t>
            </w:r>
            <w:r>
              <w:t>Information</w:t>
            </w:r>
          </w:p>
        </w:tc>
      </w:tr>
      <w:tr w:rsidR="00680CB3" w:rsidRPr="00DC220A" w14:paraId="41358238" w14:textId="77777777" w:rsidTr="0028765E">
        <w:trPr>
          <w:jc w:val="center"/>
        </w:trPr>
        <w:tc>
          <w:tcPr>
            <w:tcW w:w="2810" w:type="dxa"/>
          </w:tcPr>
          <w:p w14:paraId="140DAB5A" w14:textId="77777777" w:rsidR="00680CB3" w:rsidRPr="00DC220A" w:rsidRDefault="00680CB3" w:rsidP="00EA219C">
            <w:pPr>
              <w:pStyle w:val="Table10ptText-ASDEFCON"/>
            </w:pPr>
            <w:r>
              <w:t>GFM</w:t>
            </w:r>
          </w:p>
        </w:tc>
        <w:tc>
          <w:tcPr>
            <w:tcW w:w="6310" w:type="dxa"/>
          </w:tcPr>
          <w:p w14:paraId="6B734BF2" w14:textId="258BE05F" w:rsidR="00680CB3" w:rsidRPr="00DC220A" w:rsidRDefault="00680CB3" w:rsidP="00441A30">
            <w:pPr>
              <w:pStyle w:val="Table10ptText-ASDEFCON"/>
            </w:pPr>
            <w:r>
              <w:t>Government</w:t>
            </w:r>
            <w:r w:rsidR="00B865F6">
              <w:t xml:space="preserve"> </w:t>
            </w:r>
            <w:r>
              <w:t>Furnished</w:t>
            </w:r>
            <w:r w:rsidR="00B865F6">
              <w:t xml:space="preserve"> </w:t>
            </w:r>
            <w:r>
              <w:t>Materi</w:t>
            </w:r>
            <w:r w:rsidR="00441A30">
              <w:t>a</w:t>
            </w:r>
            <w:r>
              <w:t>l</w:t>
            </w:r>
          </w:p>
        </w:tc>
      </w:tr>
      <w:tr w:rsidR="00680CB3" w:rsidRPr="00DC220A" w14:paraId="2B14E2A5" w14:textId="77777777" w:rsidTr="0028765E">
        <w:trPr>
          <w:jc w:val="center"/>
        </w:trPr>
        <w:tc>
          <w:tcPr>
            <w:tcW w:w="2810" w:type="dxa"/>
          </w:tcPr>
          <w:p w14:paraId="3CD16933" w14:textId="77777777" w:rsidR="00680CB3" w:rsidRPr="00DC220A" w:rsidRDefault="00680CB3" w:rsidP="00EA219C">
            <w:pPr>
              <w:pStyle w:val="Table10ptText-ASDEFCON"/>
            </w:pPr>
            <w:r w:rsidRPr="00DC220A">
              <w:t>GST</w:t>
            </w:r>
          </w:p>
        </w:tc>
        <w:tc>
          <w:tcPr>
            <w:tcW w:w="6310" w:type="dxa"/>
          </w:tcPr>
          <w:p w14:paraId="48BD8E9C" w14:textId="56A9D673" w:rsidR="00680CB3" w:rsidRPr="00DC220A" w:rsidRDefault="00680CB3" w:rsidP="00EA219C">
            <w:pPr>
              <w:pStyle w:val="Table10ptText-ASDEFCON"/>
            </w:pPr>
            <w:r w:rsidRPr="00DC220A">
              <w:t>Australian</w:t>
            </w:r>
            <w:r w:rsidR="00B865F6">
              <w:t xml:space="preserve"> </w:t>
            </w:r>
            <w:r w:rsidRPr="00DC220A">
              <w:t>Goods</w:t>
            </w:r>
            <w:r w:rsidR="00B865F6">
              <w:t xml:space="preserve"> </w:t>
            </w:r>
            <w:r w:rsidRPr="00DC220A">
              <w:t>and</w:t>
            </w:r>
            <w:r w:rsidR="00B865F6">
              <w:t xml:space="preserve"> </w:t>
            </w:r>
            <w:r w:rsidRPr="00DC220A">
              <w:t>Services</w:t>
            </w:r>
            <w:r w:rsidR="00B865F6">
              <w:t xml:space="preserve"> </w:t>
            </w:r>
            <w:r w:rsidRPr="00DC220A">
              <w:t>Tax</w:t>
            </w:r>
          </w:p>
        </w:tc>
      </w:tr>
      <w:tr w:rsidR="00680CB3" w:rsidRPr="00DC220A" w14:paraId="5BF27A6A" w14:textId="77777777" w:rsidTr="0028765E">
        <w:trPr>
          <w:jc w:val="center"/>
        </w:trPr>
        <w:tc>
          <w:tcPr>
            <w:tcW w:w="2810" w:type="dxa"/>
          </w:tcPr>
          <w:p w14:paraId="0A22D5F3" w14:textId="77777777" w:rsidR="00680CB3" w:rsidRPr="00DC220A" w:rsidRDefault="00680CB3" w:rsidP="00EA219C">
            <w:pPr>
              <w:pStyle w:val="Table10ptText-ASDEFCON"/>
            </w:pPr>
            <w:r>
              <w:t>ICT</w:t>
            </w:r>
          </w:p>
        </w:tc>
        <w:tc>
          <w:tcPr>
            <w:tcW w:w="6310" w:type="dxa"/>
          </w:tcPr>
          <w:p w14:paraId="757671A3" w14:textId="0FE851A3" w:rsidR="00680CB3" w:rsidRPr="00DC220A" w:rsidRDefault="002643A1" w:rsidP="00EA219C">
            <w:pPr>
              <w:pStyle w:val="Table10ptText-ASDEFCON"/>
            </w:pPr>
            <w:r>
              <w:t>Information</w:t>
            </w:r>
            <w:r w:rsidR="00B865F6">
              <w:t xml:space="preserve"> </w:t>
            </w:r>
            <w:r>
              <w:t>and</w:t>
            </w:r>
            <w:r w:rsidR="00B865F6">
              <w:t xml:space="preserve"> </w:t>
            </w:r>
            <w:r>
              <w:t>Communications</w:t>
            </w:r>
            <w:r w:rsidR="00B865F6">
              <w:t xml:space="preserve"> </w:t>
            </w:r>
            <w:r>
              <w:t>Technology</w:t>
            </w:r>
          </w:p>
        </w:tc>
      </w:tr>
      <w:tr w:rsidR="00680CB3" w:rsidRPr="00DC220A" w14:paraId="6A04A194" w14:textId="77777777" w:rsidTr="0028765E">
        <w:trPr>
          <w:jc w:val="center"/>
        </w:trPr>
        <w:tc>
          <w:tcPr>
            <w:tcW w:w="2810" w:type="dxa"/>
          </w:tcPr>
          <w:p w14:paraId="004F2C9F" w14:textId="77777777" w:rsidR="00680CB3" w:rsidRPr="00DC220A" w:rsidRDefault="00680CB3" w:rsidP="00EA219C">
            <w:pPr>
              <w:pStyle w:val="Table10ptText-ASDEFCON"/>
            </w:pPr>
            <w:r w:rsidRPr="00DC220A">
              <w:t>ILS</w:t>
            </w:r>
          </w:p>
        </w:tc>
        <w:tc>
          <w:tcPr>
            <w:tcW w:w="6310" w:type="dxa"/>
          </w:tcPr>
          <w:p w14:paraId="786F89C1" w14:textId="1A64FA33" w:rsidR="00680CB3" w:rsidRPr="00DC220A" w:rsidRDefault="00680CB3" w:rsidP="00EA219C">
            <w:pPr>
              <w:pStyle w:val="Table10ptText-ASDEFCON"/>
            </w:pPr>
            <w:r w:rsidRPr="00DC220A">
              <w:t>Integrated</w:t>
            </w:r>
            <w:r w:rsidR="00B865F6">
              <w:t xml:space="preserve"> </w:t>
            </w:r>
            <w:r w:rsidRPr="00DC220A">
              <w:t>Logistics</w:t>
            </w:r>
            <w:r w:rsidR="00B865F6">
              <w:t xml:space="preserve"> </w:t>
            </w:r>
            <w:r w:rsidRPr="00DC220A">
              <w:t>Support</w:t>
            </w:r>
          </w:p>
        </w:tc>
      </w:tr>
      <w:tr w:rsidR="00680CB3" w:rsidRPr="00DC220A" w14:paraId="730B047F" w14:textId="77777777" w:rsidTr="0028765E">
        <w:trPr>
          <w:jc w:val="center"/>
        </w:trPr>
        <w:tc>
          <w:tcPr>
            <w:tcW w:w="2810" w:type="dxa"/>
          </w:tcPr>
          <w:p w14:paraId="4EB7ABB7" w14:textId="77777777" w:rsidR="00680CB3" w:rsidRPr="00DC220A" w:rsidRDefault="00680CB3" w:rsidP="00EA219C">
            <w:pPr>
              <w:pStyle w:val="Table10ptText-ASDEFCON"/>
            </w:pPr>
            <w:r w:rsidRPr="00DC220A">
              <w:t>IP</w:t>
            </w:r>
          </w:p>
        </w:tc>
        <w:tc>
          <w:tcPr>
            <w:tcW w:w="6310" w:type="dxa"/>
          </w:tcPr>
          <w:p w14:paraId="77437C78" w14:textId="4612AF3A" w:rsidR="00680CB3" w:rsidRPr="00DC220A" w:rsidRDefault="00680CB3" w:rsidP="00EA219C">
            <w:pPr>
              <w:pStyle w:val="Table10ptText-ASDEFCON"/>
            </w:pPr>
            <w:r w:rsidRPr="00DC220A">
              <w:t>Intellectual</w:t>
            </w:r>
            <w:r w:rsidR="00B865F6">
              <w:t xml:space="preserve"> </w:t>
            </w:r>
            <w:r w:rsidRPr="00DC220A">
              <w:t>Property</w:t>
            </w:r>
          </w:p>
        </w:tc>
      </w:tr>
      <w:tr w:rsidR="006850AC" w:rsidRPr="00DC220A" w14:paraId="3B8BB117" w14:textId="77777777" w:rsidTr="0028765E">
        <w:trPr>
          <w:jc w:val="center"/>
        </w:trPr>
        <w:tc>
          <w:tcPr>
            <w:tcW w:w="2810" w:type="dxa"/>
          </w:tcPr>
          <w:p w14:paraId="20090F96" w14:textId="77777777" w:rsidR="006850AC" w:rsidRDefault="006850AC" w:rsidP="006850AC">
            <w:pPr>
              <w:pStyle w:val="Table10ptText-ASDEFCON"/>
            </w:pPr>
            <w:r>
              <w:t>MEC</w:t>
            </w:r>
          </w:p>
        </w:tc>
        <w:tc>
          <w:tcPr>
            <w:tcW w:w="6310" w:type="dxa"/>
          </w:tcPr>
          <w:p w14:paraId="16A7B9B2" w14:textId="32110E3D" w:rsidR="006850AC" w:rsidRDefault="006850AC" w:rsidP="006850AC">
            <w:pPr>
              <w:pStyle w:val="Table10ptText-ASDEFCON"/>
            </w:pPr>
            <w:r>
              <w:t>Multiple</w:t>
            </w:r>
            <w:r w:rsidR="00B865F6">
              <w:t xml:space="preserve"> </w:t>
            </w:r>
            <w:r>
              <w:t>Entry</w:t>
            </w:r>
            <w:r w:rsidR="00B865F6">
              <w:t xml:space="preserve"> </w:t>
            </w:r>
            <w:r>
              <w:t>Consolidated</w:t>
            </w:r>
          </w:p>
        </w:tc>
      </w:tr>
      <w:tr w:rsidR="00392801" w:rsidRPr="00DC220A" w14:paraId="2FC17DBC" w14:textId="77777777" w:rsidTr="0028765E">
        <w:trPr>
          <w:jc w:val="center"/>
        </w:trPr>
        <w:tc>
          <w:tcPr>
            <w:tcW w:w="2810" w:type="dxa"/>
          </w:tcPr>
          <w:p w14:paraId="318BB02D" w14:textId="0F49FCB0" w:rsidR="00392801" w:rsidRDefault="00392801" w:rsidP="00392801">
            <w:pPr>
              <w:pStyle w:val="Table10ptText-ASDEFCON"/>
            </w:pPr>
            <w:r>
              <w:t>PEPPOL</w:t>
            </w:r>
          </w:p>
        </w:tc>
        <w:tc>
          <w:tcPr>
            <w:tcW w:w="6310" w:type="dxa"/>
          </w:tcPr>
          <w:p w14:paraId="56F27D65" w14:textId="0B3D1F8D" w:rsidR="00392801" w:rsidRDefault="00392801" w:rsidP="00392801">
            <w:pPr>
              <w:pStyle w:val="Table10ptText-ASDEFCON"/>
            </w:pPr>
            <w:r w:rsidRPr="00804C1E">
              <w:t>Pan-European</w:t>
            </w:r>
            <w:r w:rsidR="00B865F6">
              <w:t xml:space="preserve"> </w:t>
            </w:r>
            <w:r w:rsidRPr="00804C1E">
              <w:t>Public</w:t>
            </w:r>
            <w:r w:rsidR="00B865F6">
              <w:t xml:space="preserve"> </w:t>
            </w:r>
            <w:r w:rsidRPr="00804C1E">
              <w:t>Procurement</w:t>
            </w:r>
            <w:r w:rsidR="00B865F6">
              <w:t xml:space="preserve"> </w:t>
            </w:r>
            <w:r w:rsidRPr="00804C1E">
              <w:t>On-Line</w:t>
            </w:r>
          </w:p>
        </w:tc>
      </w:tr>
      <w:tr w:rsidR="00392801" w:rsidRPr="00DC220A" w14:paraId="77482115" w14:textId="77777777" w:rsidTr="0028765E">
        <w:trPr>
          <w:jc w:val="center"/>
        </w:trPr>
        <w:tc>
          <w:tcPr>
            <w:tcW w:w="2810" w:type="dxa"/>
          </w:tcPr>
          <w:p w14:paraId="79158782" w14:textId="77777777" w:rsidR="00392801" w:rsidRDefault="00392801" w:rsidP="00392801">
            <w:pPr>
              <w:pStyle w:val="Table10ptText-ASDEFCON"/>
            </w:pPr>
            <w:r>
              <w:t>SCCG</w:t>
            </w:r>
          </w:p>
        </w:tc>
        <w:tc>
          <w:tcPr>
            <w:tcW w:w="6310" w:type="dxa"/>
          </w:tcPr>
          <w:p w14:paraId="49FC835B" w14:textId="0FECE877" w:rsidR="00392801" w:rsidRDefault="00392801" w:rsidP="00392801">
            <w:pPr>
              <w:pStyle w:val="Table10ptText-ASDEFCON"/>
            </w:pPr>
            <w:r>
              <w:t>Security</w:t>
            </w:r>
            <w:r w:rsidR="00B865F6">
              <w:t xml:space="preserve"> </w:t>
            </w:r>
            <w:r>
              <w:t>Classification</w:t>
            </w:r>
            <w:r w:rsidR="00B865F6">
              <w:t xml:space="preserve"> </w:t>
            </w:r>
            <w:r>
              <w:t>and</w:t>
            </w:r>
            <w:r w:rsidR="00B865F6">
              <w:t xml:space="preserve"> </w:t>
            </w:r>
            <w:r>
              <w:t>Categorisation</w:t>
            </w:r>
            <w:r w:rsidR="00B865F6">
              <w:t xml:space="preserve"> </w:t>
            </w:r>
            <w:r>
              <w:t>Guide</w:t>
            </w:r>
          </w:p>
        </w:tc>
      </w:tr>
      <w:tr w:rsidR="00392801" w:rsidRPr="00DC220A" w14:paraId="6D303285" w14:textId="77777777" w:rsidTr="0028765E">
        <w:trPr>
          <w:jc w:val="center"/>
        </w:trPr>
        <w:tc>
          <w:tcPr>
            <w:tcW w:w="2810" w:type="dxa"/>
          </w:tcPr>
          <w:p w14:paraId="252A1978" w14:textId="77777777" w:rsidR="00392801" w:rsidRPr="00DC220A" w:rsidRDefault="00392801" w:rsidP="00392801">
            <w:pPr>
              <w:pStyle w:val="Table10ptText-ASDEFCON"/>
            </w:pPr>
            <w:r>
              <w:t>SDS</w:t>
            </w:r>
          </w:p>
        </w:tc>
        <w:tc>
          <w:tcPr>
            <w:tcW w:w="6310" w:type="dxa"/>
          </w:tcPr>
          <w:p w14:paraId="5B1FC75D" w14:textId="6F565A07" w:rsidR="00392801" w:rsidRPr="00DC220A" w:rsidRDefault="00392801" w:rsidP="00392801">
            <w:pPr>
              <w:pStyle w:val="Table10ptText-ASDEFCON"/>
            </w:pPr>
            <w:r>
              <w:t>Safety</w:t>
            </w:r>
            <w:r w:rsidR="00B865F6">
              <w:t xml:space="preserve"> </w:t>
            </w:r>
            <w:r>
              <w:t>Data</w:t>
            </w:r>
            <w:r w:rsidR="00B865F6">
              <w:t xml:space="preserve"> </w:t>
            </w:r>
            <w:r>
              <w:t>Sheet</w:t>
            </w:r>
          </w:p>
        </w:tc>
      </w:tr>
      <w:tr w:rsidR="00392801" w:rsidRPr="00DC220A" w14:paraId="2C0E8393" w14:textId="77777777" w:rsidTr="0028765E">
        <w:trPr>
          <w:jc w:val="center"/>
        </w:trPr>
        <w:tc>
          <w:tcPr>
            <w:tcW w:w="2810" w:type="dxa"/>
          </w:tcPr>
          <w:p w14:paraId="6D0EFC32" w14:textId="77777777" w:rsidR="00392801" w:rsidRPr="00DC220A" w:rsidRDefault="00392801" w:rsidP="00392801">
            <w:pPr>
              <w:pStyle w:val="Table10ptText-ASDEFCON"/>
            </w:pPr>
            <w:r w:rsidRPr="00DC220A">
              <w:t>SOW</w:t>
            </w:r>
          </w:p>
        </w:tc>
        <w:tc>
          <w:tcPr>
            <w:tcW w:w="6310" w:type="dxa"/>
          </w:tcPr>
          <w:p w14:paraId="72EDE8F2" w14:textId="6CB8AC45" w:rsidR="00392801" w:rsidRPr="00DC220A" w:rsidRDefault="00392801" w:rsidP="00392801">
            <w:pPr>
              <w:pStyle w:val="Table10ptText-ASDEFCON"/>
            </w:pPr>
            <w:r w:rsidRPr="00DC220A">
              <w:t>Statement</w:t>
            </w:r>
            <w:r w:rsidR="00B865F6">
              <w:t xml:space="preserve"> </w:t>
            </w:r>
            <w:r w:rsidRPr="00DC220A">
              <w:t>of</w:t>
            </w:r>
            <w:r w:rsidR="00B865F6">
              <w:t xml:space="preserve"> </w:t>
            </w:r>
            <w:r w:rsidRPr="00DC220A">
              <w:t>Work</w:t>
            </w:r>
          </w:p>
        </w:tc>
      </w:tr>
      <w:tr w:rsidR="00392801" w:rsidRPr="00DC220A" w14:paraId="6AF21AF6" w14:textId="77777777" w:rsidTr="0028765E">
        <w:trPr>
          <w:jc w:val="center"/>
        </w:trPr>
        <w:tc>
          <w:tcPr>
            <w:tcW w:w="2810" w:type="dxa"/>
          </w:tcPr>
          <w:p w14:paraId="43DA7B63" w14:textId="77777777" w:rsidR="00392801" w:rsidRPr="00DC220A" w:rsidRDefault="00392801" w:rsidP="00392801">
            <w:pPr>
              <w:pStyle w:val="Table10ptText-ASDEFCON"/>
            </w:pPr>
            <w:r>
              <w:t>STR</w:t>
            </w:r>
          </w:p>
        </w:tc>
        <w:tc>
          <w:tcPr>
            <w:tcW w:w="6310" w:type="dxa"/>
          </w:tcPr>
          <w:p w14:paraId="2FBC6EC4" w14:textId="61A82695" w:rsidR="00392801" w:rsidRPr="00DC220A" w:rsidRDefault="00392801" w:rsidP="00392801">
            <w:pPr>
              <w:pStyle w:val="Table10ptText-ASDEFCON"/>
            </w:pPr>
            <w:r>
              <w:t>Statement</w:t>
            </w:r>
            <w:r w:rsidR="00B865F6">
              <w:t xml:space="preserve"> </w:t>
            </w:r>
            <w:r>
              <w:t>of</w:t>
            </w:r>
            <w:r w:rsidR="00B865F6">
              <w:t xml:space="preserve"> </w:t>
            </w:r>
            <w:r>
              <w:t>Tax</w:t>
            </w:r>
            <w:r w:rsidR="00B865F6">
              <w:t xml:space="preserve"> </w:t>
            </w:r>
            <w:r>
              <w:t>Record</w:t>
            </w:r>
          </w:p>
        </w:tc>
      </w:tr>
      <w:tr w:rsidR="00392801" w:rsidRPr="00DC220A" w14:paraId="77DB8836" w14:textId="77777777" w:rsidTr="0028765E">
        <w:trPr>
          <w:jc w:val="center"/>
        </w:trPr>
        <w:tc>
          <w:tcPr>
            <w:tcW w:w="2810" w:type="dxa"/>
          </w:tcPr>
          <w:p w14:paraId="65012D53" w14:textId="77777777" w:rsidR="00392801" w:rsidRPr="00DC220A" w:rsidRDefault="00392801" w:rsidP="00392801">
            <w:pPr>
              <w:pStyle w:val="Table10ptText-ASDEFCON"/>
            </w:pPr>
            <w:r w:rsidRPr="00DC220A">
              <w:t>TD</w:t>
            </w:r>
          </w:p>
        </w:tc>
        <w:tc>
          <w:tcPr>
            <w:tcW w:w="6310" w:type="dxa"/>
          </w:tcPr>
          <w:p w14:paraId="7934C0F6" w14:textId="5B6A82E0" w:rsidR="00392801" w:rsidRPr="00DC220A" w:rsidRDefault="00392801" w:rsidP="00392801">
            <w:pPr>
              <w:pStyle w:val="Table10ptText-ASDEFCON"/>
            </w:pPr>
            <w:r w:rsidRPr="00DC220A">
              <w:t>Technical</w:t>
            </w:r>
            <w:r w:rsidR="00B865F6">
              <w:t xml:space="preserve"> </w:t>
            </w:r>
            <w:r w:rsidRPr="00DC220A">
              <w:t>Data</w:t>
            </w:r>
          </w:p>
        </w:tc>
      </w:tr>
      <w:tr w:rsidR="00392801" w:rsidRPr="00DC220A" w14:paraId="2881C951" w14:textId="77777777" w:rsidTr="0028765E">
        <w:trPr>
          <w:jc w:val="center"/>
        </w:trPr>
        <w:tc>
          <w:tcPr>
            <w:tcW w:w="2810" w:type="dxa"/>
          </w:tcPr>
          <w:p w14:paraId="3C0580B8" w14:textId="77777777" w:rsidR="00392801" w:rsidRPr="00DC220A" w:rsidRDefault="00392801" w:rsidP="00392801">
            <w:pPr>
              <w:pStyle w:val="Table10ptText-ASDEFCON"/>
            </w:pPr>
            <w:r>
              <w:t>WHS</w:t>
            </w:r>
          </w:p>
        </w:tc>
        <w:tc>
          <w:tcPr>
            <w:tcW w:w="6310" w:type="dxa"/>
          </w:tcPr>
          <w:p w14:paraId="3A27EB7C" w14:textId="068E9510" w:rsidR="00392801" w:rsidRPr="00DC220A" w:rsidRDefault="00392801" w:rsidP="00392801">
            <w:pPr>
              <w:pStyle w:val="Table10ptText-ASDEFCON"/>
            </w:pPr>
            <w:r>
              <w:t>Work</w:t>
            </w:r>
            <w:r w:rsidR="00B865F6">
              <w:t xml:space="preserve"> </w:t>
            </w:r>
            <w:r>
              <w:t>Health</w:t>
            </w:r>
            <w:r w:rsidR="00B865F6">
              <w:t xml:space="preserve"> </w:t>
            </w:r>
            <w:r>
              <w:t>and</w:t>
            </w:r>
            <w:r w:rsidR="00B865F6">
              <w:t xml:space="preserve"> </w:t>
            </w:r>
            <w:r>
              <w:t>Safety</w:t>
            </w:r>
          </w:p>
        </w:tc>
      </w:tr>
    </w:tbl>
    <w:p w14:paraId="1614F707" w14:textId="77777777" w:rsidR="005806AF" w:rsidRPr="00DC220A" w:rsidRDefault="005806AF" w:rsidP="006D364D">
      <w:pPr>
        <w:pStyle w:val="ATTANNLV1-ASDEFCON"/>
      </w:pPr>
      <w:r w:rsidRPr="00DC220A">
        <w:t>DEFINITIONS</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1134"/>
        <w:gridCol w:w="5816"/>
      </w:tblGrid>
      <w:tr w:rsidR="005806AF" w:rsidRPr="005A663F" w14:paraId="03A652DE" w14:textId="77777777" w:rsidTr="006053A6">
        <w:trPr>
          <w:cantSplit/>
          <w:tblHeader/>
        </w:trPr>
        <w:tc>
          <w:tcPr>
            <w:tcW w:w="2122" w:type="dxa"/>
            <w:shd w:val="pct10" w:color="000000" w:fill="FFFFFF"/>
          </w:tcPr>
          <w:p w14:paraId="3D558FC6" w14:textId="77777777" w:rsidR="005806AF" w:rsidRPr="005A663F" w:rsidRDefault="005806AF" w:rsidP="006D364D">
            <w:pPr>
              <w:pStyle w:val="Table10ptHeading-ASDEFCON"/>
            </w:pPr>
            <w:r w:rsidRPr="005A663F">
              <w:t>Term</w:t>
            </w:r>
          </w:p>
        </w:tc>
        <w:tc>
          <w:tcPr>
            <w:tcW w:w="1134" w:type="dxa"/>
            <w:shd w:val="pct10" w:color="000000" w:fill="FFFFFF"/>
          </w:tcPr>
          <w:p w14:paraId="16797CAB" w14:textId="77777777" w:rsidR="005806AF" w:rsidRPr="005A663F" w:rsidRDefault="005806AF" w:rsidP="006D364D">
            <w:pPr>
              <w:pStyle w:val="Table10ptHeading-ASDEFCON"/>
            </w:pPr>
            <w:r w:rsidRPr="005A663F">
              <w:t>Status</w:t>
            </w:r>
          </w:p>
        </w:tc>
        <w:tc>
          <w:tcPr>
            <w:tcW w:w="5816" w:type="dxa"/>
            <w:shd w:val="pct10" w:color="000000" w:fill="FFFFFF"/>
          </w:tcPr>
          <w:p w14:paraId="4DB06883" w14:textId="77777777" w:rsidR="005806AF" w:rsidRPr="005A663F" w:rsidRDefault="005806AF" w:rsidP="006D364D">
            <w:pPr>
              <w:pStyle w:val="Table10ptHeading-ASDEFCON"/>
            </w:pPr>
            <w:r w:rsidRPr="005A663F">
              <w:t>Definition</w:t>
            </w:r>
          </w:p>
        </w:tc>
      </w:tr>
      <w:tr w:rsidR="005806AF" w:rsidRPr="00DC220A" w14:paraId="5CDB0091" w14:textId="77777777" w:rsidTr="006053A6">
        <w:tc>
          <w:tcPr>
            <w:tcW w:w="2122" w:type="dxa"/>
          </w:tcPr>
          <w:p w14:paraId="1EC5C9FE" w14:textId="77777777" w:rsidR="005806AF" w:rsidRPr="00453CCC" w:rsidRDefault="005806AF" w:rsidP="004F5805">
            <w:pPr>
              <w:pStyle w:val="Table10ptText-ASDEFCON"/>
            </w:pPr>
            <w:r w:rsidRPr="00453CCC">
              <w:t>Approval</w:t>
            </w:r>
          </w:p>
        </w:tc>
        <w:tc>
          <w:tcPr>
            <w:tcW w:w="1134" w:type="dxa"/>
          </w:tcPr>
          <w:p w14:paraId="24E2E9B8" w14:textId="77777777" w:rsidR="005806AF" w:rsidRPr="00453CCC" w:rsidRDefault="005806AF" w:rsidP="007C188F">
            <w:r w:rsidRPr="00453CCC">
              <w:t>(Core)</w:t>
            </w:r>
          </w:p>
        </w:tc>
        <w:tc>
          <w:tcPr>
            <w:tcW w:w="5816" w:type="dxa"/>
          </w:tcPr>
          <w:p w14:paraId="302D0685" w14:textId="29E64A59" w:rsidR="005806AF" w:rsidRPr="00453CCC" w:rsidRDefault="005806AF" w:rsidP="000806C6">
            <w:pPr>
              <w:pStyle w:val="Table10ptText-ASDEFCON"/>
            </w:pPr>
            <w:r w:rsidRPr="00453CCC">
              <w:t>means</w:t>
            </w:r>
            <w:r w:rsidR="00B865F6">
              <w:t xml:space="preserve"> </w:t>
            </w:r>
            <w:r w:rsidRPr="00453CCC">
              <w:t>the</w:t>
            </w:r>
            <w:r w:rsidR="00B865F6">
              <w:t xml:space="preserve"> </w:t>
            </w:r>
            <w:r w:rsidRPr="00453CCC">
              <w:t>act</w:t>
            </w:r>
            <w:r w:rsidR="00B865F6">
              <w:t xml:space="preserve"> </w:t>
            </w:r>
            <w:r w:rsidRPr="00453CCC">
              <w:t>of</w:t>
            </w:r>
            <w:r w:rsidR="00B865F6">
              <w:t xml:space="preserve"> </w:t>
            </w:r>
            <w:r w:rsidRPr="00453CCC">
              <w:t>the</w:t>
            </w:r>
            <w:r w:rsidR="00B865F6">
              <w:t xml:space="preserve"> </w:t>
            </w:r>
            <w:r w:rsidRPr="00453CCC">
              <w:t>Commonwealth</w:t>
            </w:r>
            <w:r w:rsidR="00B865F6">
              <w:t xml:space="preserve"> </w:t>
            </w:r>
            <w:r w:rsidRPr="00453CCC">
              <w:t>Representative</w:t>
            </w:r>
            <w:r w:rsidR="00B865F6">
              <w:t xml:space="preserve"> </w:t>
            </w:r>
            <w:r w:rsidRPr="00453CCC">
              <w:t>approving</w:t>
            </w:r>
            <w:r>
              <w:t>,</w:t>
            </w:r>
            <w:r w:rsidR="00B865F6">
              <w:t xml:space="preserve"> </w:t>
            </w:r>
            <w:r>
              <w:t>in</w:t>
            </w:r>
            <w:r w:rsidR="00B865F6">
              <w:t xml:space="preserve"> </w:t>
            </w:r>
            <w:r>
              <w:t>writing,</w:t>
            </w:r>
            <w:r w:rsidR="00B865F6">
              <w:t xml:space="preserve"> </w:t>
            </w:r>
            <w:r>
              <w:t>a</w:t>
            </w:r>
            <w:r w:rsidR="00B865F6">
              <w:t xml:space="preserve"> </w:t>
            </w:r>
            <w:r>
              <w:t>CCP,</w:t>
            </w:r>
            <w:r w:rsidR="00B865F6">
              <w:t xml:space="preserve"> </w:t>
            </w:r>
            <w:r>
              <w:t>quote,</w:t>
            </w:r>
            <w:r w:rsidR="00B865F6">
              <w:t xml:space="preserve"> </w:t>
            </w:r>
            <w:r>
              <w:t>claim,</w:t>
            </w:r>
            <w:r w:rsidR="00B865F6">
              <w:t xml:space="preserve"> </w:t>
            </w:r>
            <w:r>
              <w:t>proposal</w:t>
            </w:r>
            <w:r w:rsidR="00B865F6">
              <w:t xml:space="preserve"> </w:t>
            </w:r>
            <w:r>
              <w:t>or</w:t>
            </w:r>
            <w:r w:rsidR="00B865F6">
              <w:t xml:space="preserve"> </w:t>
            </w:r>
            <w:r w:rsidRPr="00453CCC">
              <w:t>a</w:t>
            </w:r>
            <w:r w:rsidR="00B865F6">
              <w:t xml:space="preserve"> </w:t>
            </w:r>
            <w:r w:rsidRPr="00453CCC">
              <w:t>particular</w:t>
            </w:r>
            <w:r w:rsidR="00B865F6">
              <w:t xml:space="preserve"> </w:t>
            </w:r>
            <w:r w:rsidRPr="00453CCC">
              <w:t>course</w:t>
            </w:r>
            <w:r w:rsidR="00B865F6">
              <w:t xml:space="preserve"> </w:t>
            </w:r>
            <w:r w:rsidRPr="00453CCC">
              <w:t>of</w:t>
            </w:r>
            <w:r w:rsidR="00B865F6">
              <w:t xml:space="preserve"> </w:t>
            </w:r>
            <w:r w:rsidRPr="00453CCC">
              <w:t>action</w:t>
            </w:r>
            <w:r w:rsidR="00B865F6">
              <w:t xml:space="preserve"> </w:t>
            </w:r>
            <w:r w:rsidRPr="00453CCC">
              <w:t>as</w:t>
            </w:r>
            <w:r w:rsidR="00B865F6">
              <w:t xml:space="preserve"> </w:t>
            </w:r>
            <w:r w:rsidRPr="00453CCC">
              <w:t>a</w:t>
            </w:r>
            <w:r w:rsidR="00B865F6">
              <w:t xml:space="preserve"> </w:t>
            </w:r>
            <w:r w:rsidRPr="00453CCC">
              <w:t>basis</w:t>
            </w:r>
            <w:r w:rsidR="00B865F6">
              <w:t xml:space="preserve"> </w:t>
            </w:r>
            <w:r w:rsidRPr="00453CCC">
              <w:t>for</w:t>
            </w:r>
            <w:r w:rsidR="00B865F6">
              <w:t xml:space="preserve"> </w:t>
            </w:r>
            <w:r w:rsidRPr="00453CCC">
              <w:t>further</w:t>
            </w:r>
            <w:r w:rsidR="00B865F6">
              <w:t xml:space="preserve"> </w:t>
            </w:r>
            <w:r w:rsidRPr="00453CCC">
              <w:t>work</w:t>
            </w:r>
            <w:r w:rsidR="00B865F6">
              <w:t xml:space="preserve"> </w:t>
            </w:r>
            <w:r w:rsidRPr="00453CCC">
              <w:t>under</w:t>
            </w:r>
            <w:r w:rsidR="00B865F6">
              <w:t xml:space="preserve"> </w:t>
            </w:r>
            <w:r w:rsidRPr="00453CCC">
              <w:t>the</w:t>
            </w:r>
            <w:r w:rsidR="00B865F6">
              <w:t xml:space="preserve"> </w:t>
            </w:r>
            <w:r>
              <w:t>C</w:t>
            </w:r>
            <w:r w:rsidRPr="00453CCC">
              <w:t>ontract.</w:t>
            </w:r>
          </w:p>
          <w:p w14:paraId="4A5FEB84" w14:textId="0A02B7D0" w:rsidR="005806AF" w:rsidRPr="00453CCC" w:rsidRDefault="005806AF" w:rsidP="004F5805">
            <w:pPr>
              <w:pStyle w:val="Table10ptText-ASDEFCON"/>
            </w:pPr>
            <w:r w:rsidRPr="00453CCC">
              <w:t>Approval</w:t>
            </w:r>
            <w:r w:rsidR="00B865F6">
              <w:t xml:space="preserve"> </w:t>
            </w:r>
            <w:r w:rsidRPr="00453CCC">
              <w:t>in</w:t>
            </w:r>
            <w:r w:rsidR="00B865F6">
              <w:t xml:space="preserve"> </w:t>
            </w:r>
            <w:r w:rsidRPr="00453CCC">
              <w:t>either</w:t>
            </w:r>
            <w:r w:rsidR="00B865F6">
              <w:t xml:space="preserve"> </w:t>
            </w:r>
            <w:r w:rsidRPr="00453CCC">
              <w:t>case</w:t>
            </w:r>
            <w:r w:rsidR="00B865F6">
              <w:t xml:space="preserve"> </w:t>
            </w:r>
            <w:r w:rsidRPr="00453CCC">
              <w:t>does</w:t>
            </w:r>
            <w:r w:rsidR="00B865F6">
              <w:t xml:space="preserve"> </w:t>
            </w:r>
            <w:r w:rsidRPr="00453CCC">
              <w:t>not</w:t>
            </w:r>
            <w:r w:rsidR="00B865F6">
              <w:t xml:space="preserve"> </w:t>
            </w:r>
            <w:r w:rsidRPr="00453CCC">
              <w:t>constitute</w:t>
            </w:r>
            <w:r w:rsidR="00B865F6">
              <w:t xml:space="preserve"> </w:t>
            </w:r>
            <w:r w:rsidRPr="00453CCC">
              <w:t>Acceptance;</w:t>
            </w:r>
            <w:r w:rsidR="00B865F6">
              <w:t xml:space="preserve"> </w:t>
            </w:r>
            <w:r>
              <w:t>and</w:t>
            </w:r>
            <w:r w:rsidR="00B865F6">
              <w:t xml:space="preserve"> </w:t>
            </w:r>
            <w:r>
              <w:t>‘</w:t>
            </w:r>
            <w:r w:rsidRPr="00453CCC">
              <w:t>Approve</w:t>
            </w:r>
            <w:r>
              <w:t>’</w:t>
            </w:r>
            <w:r w:rsidR="00B865F6">
              <w:t xml:space="preserve"> </w:t>
            </w:r>
            <w:r>
              <w:t>and</w:t>
            </w:r>
            <w:r w:rsidR="00B865F6">
              <w:t xml:space="preserve"> </w:t>
            </w:r>
            <w:r>
              <w:t>‘Approved’</w:t>
            </w:r>
            <w:r w:rsidR="00B865F6">
              <w:t xml:space="preserve"> </w:t>
            </w:r>
            <w:r w:rsidRPr="00453CCC">
              <w:t>ha</w:t>
            </w:r>
            <w:r>
              <w:t>ve</w:t>
            </w:r>
            <w:r w:rsidR="00B865F6">
              <w:t xml:space="preserve"> </w:t>
            </w:r>
            <w:r w:rsidRPr="00453CCC">
              <w:t>a</w:t>
            </w:r>
            <w:r w:rsidR="00B865F6">
              <w:t xml:space="preserve"> </w:t>
            </w:r>
            <w:r w:rsidRPr="00453CCC">
              <w:t>corresponding</w:t>
            </w:r>
            <w:r w:rsidR="00B865F6">
              <w:t xml:space="preserve"> </w:t>
            </w:r>
            <w:r w:rsidRPr="00453CCC">
              <w:t>meaning.</w:t>
            </w:r>
          </w:p>
        </w:tc>
      </w:tr>
      <w:tr w:rsidR="00AF3955" w:rsidRPr="00DC220A" w14:paraId="7F6F1B51" w14:textId="77777777" w:rsidTr="006053A6">
        <w:trPr>
          <w:cantSplit/>
        </w:trPr>
        <w:tc>
          <w:tcPr>
            <w:tcW w:w="2122" w:type="dxa"/>
          </w:tcPr>
          <w:p w14:paraId="58B19DCE" w14:textId="424AC0D2" w:rsidR="00AF3955" w:rsidRPr="00453CCC" w:rsidRDefault="00AF3955" w:rsidP="004F5805">
            <w:pPr>
              <w:pStyle w:val="Table10ptText-ASDEFCON"/>
            </w:pPr>
            <w:r>
              <w:t>Asbestos</w:t>
            </w:r>
            <w:r w:rsidR="00B865F6">
              <w:t xml:space="preserve"> </w:t>
            </w:r>
            <w:r>
              <w:t>Containing</w:t>
            </w:r>
            <w:r w:rsidR="00B865F6">
              <w:t xml:space="preserve"> </w:t>
            </w:r>
            <w:r>
              <w:t>Material</w:t>
            </w:r>
          </w:p>
        </w:tc>
        <w:tc>
          <w:tcPr>
            <w:tcW w:w="1134" w:type="dxa"/>
          </w:tcPr>
          <w:p w14:paraId="30FFCD97" w14:textId="77777777" w:rsidR="00AF3955" w:rsidRPr="00453CCC" w:rsidRDefault="00AF3955" w:rsidP="004F5805">
            <w:pPr>
              <w:pStyle w:val="Table10ptText-ASDEFCON"/>
            </w:pPr>
            <w:r>
              <w:t>(Core)</w:t>
            </w:r>
          </w:p>
        </w:tc>
        <w:tc>
          <w:tcPr>
            <w:tcW w:w="5816" w:type="dxa"/>
          </w:tcPr>
          <w:p w14:paraId="607EE6F4" w14:textId="29AC46A4" w:rsidR="00AF3955" w:rsidRPr="00453CCC" w:rsidRDefault="00AF3955" w:rsidP="004F5805">
            <w:pPr>
              <w:pStyle w:val="Table10ptText-ASDEFCON"/>
            </w:pPr>
            <w:r w:rsidRPr="003C1956">
              <w:t>has</w:t>
            </w:r>
            <w:r w:rsidR="00B865F6">
              <w:t xml:space="preserve"> </w:t>
            </w:r>
            <w:r w:rsidRPr="003C1956">
              <w:t>the</w:t>
            </w:r>
            <w:r w:rsidR="00B865F6">
              <w:t xml:space="preserve"> </w:t>
            </w:r>
            <w:r w:rsidRPr="003C1956">
              <w:t>meaning</w:t>
            </w:r>
            <w:r w:rsidR="00B865F6">
              <w:t xml:space="preserve"> </w:t>
            </w:r>
            <w:r w:rsidRPr="003C1956">
              <w:t>given</w:t>
            </w:r>
            <w:r w:rsidR="00B865F6">
              <w:t xml:space="preserve"> </w:t>
            </w:r>
            <w:r w:rsidRPr="003C1956">
              <w:t>in</w:t>
            </w:r>
            <w:r w:rsidR="00B865F6">
              <w:t xml:space="preserve"> </w:t>
            </w:r>
            <w:r w:rsidRPr="003C1956">
              <w:t>subregulation</w:t>
            </w:r>
            <w:r w:rsidR="00B865F6">
              <w:t xml:space="preserve"> </w:t>
            </w:r>
            <w:r w:rsidRPr="003C1956">
              <w:t>5(1)</w:t>
            </w:r>
            <w:r w:rsidR="00B865F6">
              <w:t xml:space="preserve"> </w:t>
            </w:r>
            <w:r w:rsidRPr="003C1956">
              <w:t>of</w:t>
            </w:r>
            <w:r w:rsidR="00B865F6">
              <w:t xml:space="preserve"> </w:t>
            </w:r>
            <w:r w:rsidRPr="003C1956">
              <w:t>the</w:t>
            </w:r>
            <w:r w:rsidR="00B865F6">
              <w:t xml:space="preserve"> </w:t>
            </w:r>
            <w:r w:rsidRPr="00A872CC">
              <w:rPr>
                <w:i/>
              </w:rPr>
              <w:t>Work</w:t>
            </w:r>
            <w:r w:rsidR="00B865F6">
              <w:rPr>
                <w:i/>
              </w:rPr>
              <w:t xml:space="preserve"> </w:t>
            </w:r>
            <w:r w:rsidRPr="00A872CC">
              <w:rPr>
                <w:i/>
              </w:rPr>
              <w:t>Health</w:t>
            </w:r>
            <w:r w:rsidR="00B865F6">
              <w:rPr>
                <w:i/>
              </w:rPr>
              <w:t xml:space="preserve"> </w:t>
            </w:r>
            <w:r w:rsidRPr="00A872CC">
              <w:rPr>
                <w:i/>
              </w:rPr>
              <w:t>and</w:t>
            </w:r>
            <w:r w:rsidR="00B865F6">
              <w:rPr>
                <w:i/>
              </w:rPr>
              <w:t xml:space="preserve"> </w:t>
            </w:r>
            <w:r w:rsidRPr="00A872CC">
              <w:rPr>
                <w:i/>
              </w:rPr>
              <w:t>Safety</w:t>
            </w:r>
            <w:r w:rsidR="00B865F6">
              <w:rPr>
                <w:i/>
              </w:rPr>
              <w:t xml:space="preserve"> </w:t>
            </w:r>
            <w:r w:rsidRPr="00A872CC">
              <w:rPr>
                <w:i/>
              </w:rPr>
              <w:t>Regulations</w:t>
            </w:r>
            <w:r w:rsidR="00B865F6">
              <w:rPr>
                <w:i/>
              </w:rPr>
              <w:t xml:space="preserve"> </w:t>
            </w:r>
            <w:r w:rsidRPr="00A872CC">
              <w:rPr>
                <w:i/>
              </w:rPr>
              <w:t>2011</w:t>
            </w:r>
            <w:r w:rsidR="00B865F6">
              <w:t xml:space="preserve"> </w:t>
            </w:r>
            <w:r w:rsidRPr="00572D51">
              <w:t>(Cth)</w:t>
            </w:r>
            <w:r w:rsidRPr="003C1956">
              <w:t>.</w:t>
            </w:r>
          </w:p>
        </w:tc>
      </w:tr>
      <w:tr w:rsidR="00C4050C" w:rsidRPr="00DC220A" w14:paraId="1D344498" w14:textId="77777777" w:rsidTr="006053A6">
        <w:trPr>
          <w:cantSplit/>
          <w:trHeight w:val="564"/>
        </w:trPr>
        <w:tc>
          <w:tcPr>
            <w:tcW w:w="2122" w:type="dxa"/>
          </w:tcPr>
          <w:p w14:paraId="6477FC38" w14:textId="7DBB02EA" w:rsidR="00C4050C" w:rsidRPr="00453CCC" w:rsidRDefault="00C4050C" w:rsidP="004F5805">
            <w:pPr>
              <w:pStyle w:val="Table10ptText-ASDEFCON"/>
            </w:pPr>
            <w:r w:rsidRPr="0091775F">
              <w:t>Australian</w:t>
            </w:r>
            <w:r w:rsidR="00B865F6">
              <w:t xml:space="preserve"> </w:t>
            </w:r>
            <w:r w:rsidRPr="0091775F">
              <w:t>Privacy</w:t>
            </w:r>
            <w:r w:rsidR="00B865F6">
              <w:t xml:space="preserve"> </w:t>
            </w:r>
            <w:r w:rsidRPr="0091775F">
              <w:t>Principle</w:t>
            </w:r>
            <w:r w:rsidR="00D1613E">
              <w:t>s</w:t>
            </w:r>
          </w:p>
        </w:tc>
        <w:tc>
          <w:tcPr>
            <w:tcW w:w="1134" w:type="dxa"/>
          </w:tcPr>
          <w:p w14:paraId="6A13CBAE" w14:textId="77777777" w:rsidR="00C4050C" w:rsidRPr="00453CCC" w:rsidRDefault="00C4050C" w:rsidP="004F5805">
            <w:pPr>
              <w:pStyle w:val="Table10ptText-ASDEFCON"/>
            </w:pPr>
            <w:r w:rsidRPr="00453CCC">
              <w:t>(Core)</w:t>
            </w:r>
          </w:p>
        </w:tc>
        <w:tc>
          <w:tcPr>
            <w:tcW w:w="5816" w:type="dxa"/>
          </w:tcPr>
          <w:p w14:paraId="1479BC2A" w14:textId="7490F197" w:rsidR="00C4050C" w:rsidRPr="00453CCC" w:rsidRDefault="00C4050C" w:rsidP="004F5805">
            <w:pPr>
              <w:pStyle w:val="Table10ptText-ASDEFCON"/>
            </w:pPr>
            <w:r w:rsidRPr="0091775F">
              <w:t>has</w:t>
            </w:r>
            <w:r w:rsidR="00B865F6">
              <w:t xml:space="preserve"> </w:t>
            </w:r>
            <w:r w:rsidRPr="0091775F">
              <w:t>the</w:t>
            </w:r>
            <w:r w:rsidR="00B865F6">
              <w:t xml:space="preserve"> </w:t>
            </w:r>
            <w:r w:rsidR="00462CC7">
              <w:t>same</w:t>
            </w:r>
            <w:r w:rsidR="00B865F6">
              <w:t xml:space="preserve"> </w:t>
            </w:r>
            <w:r w:rsidR="00462CC7">
              <w:t>meaning</w:t>
            </w:r>
            <w:r w:rsidR="00B865F6">
              <w:t xml:space="preserve"> </w:t>
            </w:r>
            <w:r w:rsidR="00462CC7">
              <w:t>as</w:t>
            </w:r>
            <w:r w:rsidR="00B865F6">
              <w:t xml:space="preserve"> </w:t>
            </w:r>
            <w:r w:rsidR="00462CC7">
              <w:t>in</w:t>
            </w:r>
            <w:r w:rsidR="00B865F6">
              <w:t xml:space="preserve"> </w:t>
            </w:r>
            <w:r w:rsidR="00462CC7">
              <w:t>the</w:t>
            </w:r>
            <w:r w:rsidR="00B865F6">
              <w:t xml:space="preserve"> </w:t>
            </w:r>
            <w:r w:rsidRPr="00C67679">
              <w:rPr>
                <w:i/>
              </w:rPr>
              <w:t>Privacy</w:t>
            </w:r>
            <w:r w:rsidR="00B865F6">
              <w:rPr>
                <w:i/>
              </w:rPr>
              <w:t xml:space="preserve"> </w:t>
            </w:r>
            <w:r w:rsidRPr="00C67679">
              <w:rPr>
                <w:i/>
              </w:rPr>
              <w:t>Act</w:t>
            </w:r>
            <w:r w:rsidR="00B865F6">
              <w:rPr>
                <w:i/>
              </w:rPr>
              <w:t xml:space="preserve"> </w:t>
            </w:r>
            <w:r w:rsidRPr="00C67679">
              <w:rPr>
                <w:i/>
              </w:rPr>
              <w:t>1988</w:t>
            </w:r>
            <w:r w:rsidR="00B865F6">
              <w:rPr>
                <w:i/>
              </w:rPr>
              <w:t xml:space="preserve"> </w:t>
            </w:r>
            <w:r w:rsidR="00462CC7" w:rsidRPr="003C1956">
              <w:t>(Cth)</w:t>
            </w:r>
            <w:r w:rsidRPr="0091775F">
              <w:t>.</w:t>
            </w:r>
          </w:p>
        </w:tc>
      </w:tr>
      <w:tr w:rsidR="00C4050C" w:rsidRPr="00DC220A" w14:paraId="3814D9DF" w14:textId="77777777" w:rsidTr="006053A6">
        <w:trPr>
          <w:cantSplit/>
          <w:trHeight w:val="876"/>
        </w:trPr>
        <w:tc>
          <w:tcPr>
            <w:tcW w:w="2122" w:type="dxa"/>
          </w:tcPr>
          <w:p w14:paraId="79382A92" w14:textId="77777777" w:rsidR="00C4050C" w:rsidRPr="00453CCC" w:rsidRDefault="00C4050C" w:rsidP="004F5805">
            <w:pPr>
              <w:pStyle w:val="Table10ptText-ASDEFCON"/>
            </w:pPr>
            <w:r w:rsidRPr="003C1956">
              <w:t>Authorisation</w:t>
            </w:r>
          </w:p>
        </w:tc>
        <w:tc>
          <w:tcPr>
            <w:tcW w:w="1134" w:type="dxa"/>
          </w:tcPr>
          <w:p w14:paraId="7AC61B72" w14:textId="77777777" w:rsidR="00C4050C" w:rsidRPr="00453CCC" w:rsidRDefault="00C4050C" w:rsidP="004F5805">
            <w:pPr>
              <w:pStyle w:val="Table10ptText-ASDEFCON"/>
            </w:pPr>
            <w:r>
              <w:t>(Core)</w:t>
            </w:r>
          </w:p>
        </w:tc>
        <w:tc>
          <w:tcPr>
            <w:tcW w:w="5816" w:type="dxa"/>
          </w:tcPr>
          <w:p w14:paraId="1D17E0B9" w14:textId="620D6F79" w:rsidR="00C4050C" w:rsidRPr="00453CCC" w:rsidRDefault="00C4050C" w:rsidP="004F5805">
            <w:pPr>
              <w:pStyle w:val="Table10ptText-ASDEFCON"/>
            </w:pPr>
            <w:r w:rsidRPr="003C1956">
              <w:t>means</w:t>
            </w:r>
            <w:r w:rsidR="00B865F6">
              <w:t xml:space="preserve"> </w:t>
            </w:r>
            <w:r w:rsidRPr="003C1956">
              <w:t>a</w:t>
            </w:r>
            <w:r w:rsidR="00B865F6">
              <w:t xml:space="preserve"> </w:t>
            </w:r>
            <w:r w:rsidRPr="003C1956">
              <w:t>licence,</w:t>
            </w:r>
            <w:r w:rsidR="00B865F6">
              <w:t xml:space="preserve"> </w:t>
            </w:r>
            <w:r w:rsidRPr="003C1956">
              <w:t>accreditation,</w:t>
            </w:r>
            <w:r w:rsidR="00B865F6">
              <w:t xml:space="preserve"> </w:t>
            </w:r>
            <w:r w:rsidRPr="003C1956">
              <w:t>permit,</w:t>
            </w:r>
            <w:r w:rsidR="00B865F6">
              <w:t xml:space="preserve"> </w:t>
            </w:r>
            <w:r w:rsidRPr="003C1956">
              <w:t>registration,</w:t>
            </w:r>
            <w:r w:rsidR="00B865F6">
              <w:t xml:space="preserve"> </w:t>
            </w:r>
            <w:r w:rsidRPr="003C1956">
              <w:t>regulatory</w:t>
            </w:r>
            <w:r w:rsidR="00B865F6">
              <w:t xml:space="preserve"> </w:t>
            </w:r>
            <w:r w:rsidRPr="003C1956">
              <w:t>approval</w:t>
            </w:r>
            <w:r w:rsidR="00B865F6">
              <w:t xml:space="preserve"> </w:t>
            </w:r>
            <w:r w:rsidRPr="003C1956">
              <w:t>or</w:t>
            </w:r>
            <w:r w:rsidR="00B865F6">
              <w:t xml:space="preserve"> </w:t>
            </w:r>
            <w:r w:rsidRPr="003C1956">
              <w:t>other</w:t>
            </w:r>
            <w:r w:rsidR="00B865F6">
              <w:t xml:space="preserve"> </w:t>
            </w:r>
            <w:r w:rsidRPr="003C1956">
              <w:t>documented</w:t>
            </w:r>
            <w:r w:rsidR="00B865F6">
              <w:t xml:space="preserve"> </w:t>
            </w:r>
            <w:r w:rsidRPr="003C1956">
              <w:t>authority</w:t>
            </w:r>
            <w:r w:rsidR="00B865F6">
              <w:t xml:space="preserve"> </w:t>
            </w:r>
            <w:r w:rsidRPr="003C1956">
              <w:t>(however</w:t>
            </w:r>
            <w:r w:rsidR="00B865F6">
              <w:t xml:space="preserve"> </w:t>
            </w:r>
            <w:r w:rsidRPr="003C1956">
              <w:t>described),</w:t>
            </w:r>
            <w:r w:rsidR="00B865F6">
              <w:t xml:space="preserve"> </w:t>
            </w:r>
            <w:r w:rsidRPr="003C1956">
              <w:t>required</w:t>
            </w:r>
            <w:r w:rsidR="00B865F6">
              <w:t xml:space="preserve"> </w:t>
            </w:r>
            <w:r w:rsidRPr="003C1956">
              <w:t>by</w:t>
            </w:r>
            <w:r w:rsidR="00B865F6">
              <w:t xml:space="preserve"> </w:t>
            </w:r>
            <w:r w:rsidRPr="003C1956">
              <w:t>law</w:t>
            </w:r>
            <w:r w:rsidR="00B865F6">
              <w:t xml:space="preserve"> </w:t>
            </w:r>
            <w:r w:rsidRPr="003C1956">
              <w:t>and</w:t>
            </w:r>
            <w:r w:rsidR="00B865F6">
              <w:t xml:space="preserve"> </w:t>
            </w:r>
            <w:r w:rsidRPr="003C1956">
              <w:t>necessary</w:t>
            </w:r>
            <w:r w:rsidR="00B865F6">
              <w:t xml:space="preserve"> </w:t>
            </w:r>
            <w:r w:rsidRPr="003C1956">
              <w:t>for</w:t>
            </w:r>
            <w:r w:rsidR="00B865F6">
              <w:t xml:space="preserve"> </w:t>
            </w:r>
            <w:r w:rsidRPr="003C1956">
              <w:t>the</w:t>
            </w:r>
            <w:r w:rsidR="00B865F6">
              <w:t xml:space="preserve"> </w:t>
            </w:r>
            <w:r w:rsidRPr="003C1956">
              <w:t>provision</w:t>
            </w:r>
            <w:r w:rsidR="00B865F6">
              <w:t xml:space="preserve"> </w:t>
            </w:r>
            <w:r w:rsidRPr="003C1956">
              <w:t>of</w:t>
            </w:r>
            <w:r w:rsidR="00B865F6">
              <w:t xml:space="preserve"> </w:t>
            </w:r>
            <w:r w:rsidR="002231DC">
              <w:t>the</w:t>
            </w:r>
            <w:r w:rsidR="00B865F6">
              <w:t xml:space="preserve"> </w:t>
            </w:r>
            <w:r w:rsidRPr="003C1956">
              <w:t>Services</w:t>
            </w:r>
            <w:r>
              <w:t>.</w:t>
            </w:r>
          </w:p>
        </w:tc>
      </w:tr>
      <w:tr w:rsidR="0038459A" w:rsidRPr="00DC220A" w14:paraId="2B9DE384" w14:textId="77777777" w:rsidTr="006053A6">
        <w:trPr>
          <w:cantSplit/>
          <w:trHeight w:val="876"/>
        </w:trPr>
        <w:tc>
          <w:tcPr>
            <w:tcW w:w="2122" w:type="dxa"/>
          </w:tcPr>
          <w:p w14:paraId="12F7107D" w14:textId="4B7D881F" w:rsidR="0038459A" w:rsidRPr="003C1956" w:rsidRDefault="0038459A" w:rsidP="0038459A">
            <w:pPr>
              <w:pStyle w:val="Table10ptText-ASDEFCON"/>
            </w:pPr>
            <w:r>
              <w:t>Circuit</w:t>
            </w:r>
            <w:r w:rsidR="00B865F6">
              <w:t xml:space="preserve"> </w:t>
            </w:r>
            <w:r>
              <w:t>Layout</w:t>
            </w:r>
          </w:p>
        </w:tc>
        <w:tc>
          <w:tcPr>
            <w:tcW w:w="1134" w:type="dxa"/>
          </w:tcPr>
          <w:p w14:paraId="2B404209" w14:textId="77777777" w:rsidR="0038459A" w:rsidRDefault="0038459A" w:rsidP="0038459A">
            <w:pPr>
              <w:pStyle w:val="Table10ptText-ASDEFCON"/>
            </w:pPr>
            <w:r>
              <w:rPr>
                <w:lang w:val="en-GB"/>
              </w:rPr>
              <w:t>(Core)</w:t>
            </w:r>
          </w:p>
        </w:tc>
        <w:tc>
          <w:tcPr>
            <w:tcW w:w="5816" w:type="dxa"/>
          </w:tcPr>
          <w:p w14:paraId="5B3216B4" w14:textId="5290764B" w:rsidR="0038459A" w:rsidRPr="003C1956" w:rsidRDefault="0038459A" w:rsidP="0038459A">
            <w:pPr>
              <w:pStyle w:val="Table10ptText-ASDEFCON"/>
            </w:pPr>
            <w:r>
              <w:t>means</w:t>
            </w:r>
            <w:r w:rsidR="00B865F6">
              <w:t xml:space="preserve"> </w:t>
            </w:r>
            <w:r>
              <w:t>a</w:t>
            </w:r>
            <w:r w:rsidR="00B865F6">
              <w:t xml:space="preserve"> </w:t>
            </w:r>
            <w:r>
              <w:t>circuit</w:t>
            </w:r>
            <w:r w:rsidR="00B865F6">
              <w:t xml:space="preserve"> </w:t>
            </w:r>
            <w:r>
              <w:t>layout</w:t>
            </w:r>
            <w:r w:rsidR="00B865F6">
              <w:t xml:space="preserve"> </w:t>
            </w:r>
            <w:r>
              <w:t>that</w:t>
            </w:r>
            <w:r w:rsidR="00B865F6">
              <w:t xml:space="preserve"> </w:t>
            </w:r>
            <w:r>
              <w:t>is</w:t>
            </w:r>
            <w:r w:rsidR="00B865F6">
              <w:t xml:space="preserve"> </w:t>
            </w:r>
            <w:r>
              <w:t>protected</w:t>
            </w:r>
            <w:r w:rsidR="00B865F6">
              <w:t xml:space="preserve"> </w:t>
            </w:r>
            <w:r>
              <w:t>under</w:t>
            </w:r>
            <w:r w:rsidR="00B865F6">
              <w:t xml:space="preserve"> </w:t>
            </w:r>
            <w:r>
              <w:t>the</w:t>
            </w:r>
            <w:r w:rsidR="00B865F6">
              <w:t xml:space="preserve"> </w:t>
            </w:r>
            <w:r>
              <w:rPr>
                <w:i/>
              </w:rPr>
              <w:t>Circuit</w:t>
            </w:r>
            <w:r w:rsidR="00B865F6">
              <w:rPr>
                <w:i/>
              </w:rPr>
              <w:t xml:space="preserve"> </w:t>
            </w:r>
            <w:r>
              <w:rPr>
                <w:i/>
              </w:rPr>
              <w:t>Layouts</w:t>
            </w:r>
            <w:r w:rsidR="00B865F6">
              <w:rPr>
                <w:i/>
              </w:rPr>
              <w:t xml:space="preserve"> </w:t>
            </w:r>
            <w:r>
              <w:rPr>
                <w:i/>
              </w:rPr>
              <w:t>Act</w:t>
            </w:r>
            <w:r w:rsidR="00B865F6">
              <w:rPr>
                <w:i/>
              </w:rPr>
              <w:t xml:space="preserve"> </w:t>
            </w:r>
            <w:r>
              <w:rPr>
                <w:i/>
              </w:rPr>
              <w:t>1989</w:t>
            </w:r>
            <w:r w:rsidR="00B865F6">
              <w:rPr>
                <w:i/>
              </w:rPr>
              <w:t xml:space="preserve"> </w:t>
            </w:r>
            <w:r>
              <w:t>(Cth)</w:t>
            </w:r>
            <w:r w:rsidR="00B865F6">
              <w:t xml:space="preserve"> </w:t>
            </w:r>
            <w:r>
              <w:t>or</w:t>
            </w:r>
            <w:r w:rsidR="00B865F6">
              <w:t xml:space="preserve"> </w:t>
            </w:r>
            <w:r>
              <w:t>the</w:t>
            </w:r>
            <w:r w:rsidR="00B865F6">
              <w:t xml:space="preserve"> </w:t>
            </w:r>
            <w:r>
              <w:t>corresponding</w:t>
            </w:r>
            <w:r w:rsidR="00B865F6">
              <w:t xml:space="preserve"> </w:t>
            </w:r>
            <w:r>
              <w:t>laws</w:t>
            </w:r>
            <w:r w:rsidR="00B865F6">
              <w:t xml:space="preserve"> </w:t>
            </w:r>
            <w:r>
              <w:t>of</w:t>
            </w:r>
            <w:r w:rsidR="00B865F6">
              <w:t xml:space="preserve"> </w:t>
            </w:r>
            <w:r>
              <w:t>any</w:t>
            </w:r>
            <w:r w:rsidR="00B865F6">
              <w:t xml:space="preserve"> </w:t>
            </w:r>
            <w:r>
              <w:t>other</w:t>
            </w:r>
            <w:r w:rsidR="00B865F6">
              <w:t xml:space="preserve"> </w:t>
            </w:r>
            <w:r>
              <w:t>jurisdiction.</w:t>
            </w:r>
          </w:p>
        </w:tc>
      </w:tr>
      <w:tr w:rsidR="00441A30" w:rsidRPr="00DC220A" w14:paraId="598822E6" w14:textId="77777777" w:rsidTr="006053A6">
        <w:trPr>
          <w:cantSplit/>
          <w:trHeight w:val="876"/>
        </w:trPr>
        <w:tc>
          <w:tcPr>
            <w:tcW w:w="2122" w:type="dxa"/>
          </w:tcPr>
          <w:p w14:paraId="632DF68C" w14:textId="77777777" w:rsidR="00441A30" w:rsidRDefault="00441A30" w:rsidP="00441A30">
            <w:pPr>
              <w:pStyle w:val="Table10ptText-ASDEFCON"/>
            </w:pPr>
            <w:r>
              <w:t>Claim</w:t>
            </w:r>
          </w:p>
        </w:tc>
        <w:tc>
          <w:tcPr>
            <w:tcW w:w="1134" w:type="dxa"/>
          </w:tcPr>
          <w:p w14:paraId="75585084" w14:textId="77777777" w:rsidR="00441A30" w:rsidRDefault="00441A30" w:rsidP="00441A30">
            <w:pPr>
              <w:pStyle w:val="Table10ptText-ASDEFCON"/>
              <w:rPr>
                <w:lang w:val="en-GB"/>
              </w:rPr>
            </w:pPr>
            <w:r>
              <w:t>(Core)</w:t>
            </w:r>
          </w:p>
        </w:tc>
        <w:tc>
          <w:tcPr>
            <w:tcW w:w="5816" w:type="dxa"/>
          </w:tcPr>
          <w:p w14:paraId="5815DB3A" w14:textId="1E5A66E4" w:rsidR="00441A30" w:rsidRDefault="00441A30" w:rsidP="00441A30">
            <w:pPr>
              <w:pStyle w:val="Table10ptText-ASDEFCON"/>
            </w:pPr>
            <w:r w:rsidRPr="000877D2">
              <w:t>means</w:t>
            </w:r>
            <w:r w:rsidR="00B865F6">
              <w:t xml:space="preserve"> </w:t>
            </w:r>
            <w:r w:rsidRPr="000877D2">
              <w:t>a</w:t>
            </w:r>
            <w:r w:rsidR="00B865F6">
              <w:t xml:space="preserve"> </w:t>
            </w:r>
            <w:r w:rsidRPr="000877D2">
              <w:t>claim,</w:t>
            </w:r>
            <w:r w:rsidR="00B865F6">
              <w:t xml:space="preserve"> </w:t>
            </w:r>
            <w:r w:rsidRPr="000877D2">
              <w:t>demand,</w:t>
            </w:r>
            <w:r w:rsidR="00B865F6">
              <w:t xml:space="preserve"> </w:t>
            </w:r>
            <w:r w:rsidRPr="000877D2">
              <w:t>suit</w:t>
            </w:r>
            <w:r w:rsidR="00B865F6">
              <w:t xml:space="preserve"> </w:t>
            </w:r>
            <w:r w:rsidRPr="000877D2">
              <w:t>or</w:t>
            </w:r>
            <w:r w:rsidR="00B865F6">
              <w:t xml:space="preserve"> </w:t>
            </w:r>
            <w:r w:rsidRPr="000877D2">
              <w:t>proceeding</w:t>
            </w:r>
            <w:r w:rsidR="00B865F6">
              <w:t xml:space="preserve"> </w:t>
            </w:r>
            <w:r w:rsidRPr="000877D2">
              <w:t>of</w:t>
            </w:r>
            <w:r w:rsidR="00B865F6">
              <w:t xml:space="preserve"> </w:t>
            </w:r>
            <w:r w:rsidRPr="000877D2">
              <w:t>any</w:t>
            </w:r>
            <w:r w:rsidR="00B865F6">
              <w:t xml:space="preserve"> </w:t>
            </w:r>
            <w:r w:rsidRPr="000877D2">
              <w:t>kind,</w:t>
            </w:r>
            <w:r w:rsidR="00B865F6">
              <w:t xml:space="preserve"> </w:t>
            </w:r>
            <w:r w:rsidRPr="000877D2">
              <w:t>including</w:t>
            </w:r>
            <w:r w:rsidR="00B865F6">
              <w:t xml:space="preserve"> </w:t>
            </w:r>
            <w:r w:rsidRPr="000877D2">
              <w:t>by</w:t>
            </w:r>
            <w:r w:rsidR="00B865F6">
              <w:t xml:space="preserve"> </w:t>
            </w:r>
            <w:r w:rsidRPr="000877D2">
              <w:t>way</w:t>
            </w:r>
            <w:r w:rsidR="00B865F6">
              <w:t xml:space="preserve"> </w:t>
            </w:r>
            <w:r w:rsidRPr="000877D2">
              <w:t>of</w:t>
            </w:r>
            <w:r w:rsidR="00B865F6">
              <w:t xml:space="preserve"> </w:t>
            </w:r>
            <w:r w:rsidRPr="000877D2">
              <w:t>court</w:t>
            </w:r>
            <w:r w:rsidR="00B865F6">
              <w:t xml:space="preserve"> </w:t>
            </w:r>
            <w:r w:rsidRPr="000877D2">
              <w:t>proceedings,</w:t>
            </w:r>
            <w:r w:rsidR="00B865F6">
              <w:t xml:space="preserve"> </w:t>
            </w:r>
            <w:r w:rsidRPr="000877D2">
              <w:t>proceedings</w:t>
            </w:r>
            <w:r w:rsidR="00B865F6">
              <w:t xml:space="preserve"> </w:t>
            </w:r>
            <w:r w:rsidRPr="000877D2">
              <w:t>in</w:t>
            </w:r>
            <w:r w:rsidR="00B865F6">
              <w:t xml:space="preserve"> </w:t>
            </w:r>
            <w:r w:rsidRPr="000877D2">
              <w:t>the</w:t>
            </w:r>
            <w:r w:rsidR="00B865F6">
              <w:t xml:space="preserve"> </w:t>
            </w:r>
            <w:r w:rsidRPr="000877D2">
              <w:t>nature</w:t>
            </w:r>
            <w:r w:rsidR="00B865F6">
              <w:t xml:space="preserve"> </w:t>
            </w:r>
            <w:r w:rsidRPr="000877D2">
              <w:t>of</w:t>
            </w:r>
            <w:r w:rsidR="00B865F6">
              <w:t xml:space="preserve"> </w:t>
            </w:r>
            <w:r w:rsidRPr="000877D2">
              <w:t>arbitration,</w:t>
            </w:r>
            <w:r w:rsidR="00B865F6">
              <w:t xml:space="preserve"> </w:t>
            </w:r>
            <w:r w:rsidRPr="000877D2">
              <w:t>mediation</w:t>
            </w:r>
            <w:r w:rsidR="00B865F6">
              <w:t xml:space="preserve"> </w:t>
            </w:r>
            <w:r w:rsidRPr="000877D2">
              <w:t>or</w:t>
            </w:r>
            <w:r w:rsidR="00B865F6">
              <w:t xml:space="preserve"> </w:t>
            </w:r>
            <w:r w:rsidRPr="000877D2">
              <w:t>other</w:t>
            </w:r>
            <w:r w:rsidR="00B865F6">
              <w:t xml:space="preserve"> </w:t>
            </w:r>
            <w:r w:rsidRPr="000877D2">
              <w:t>methods</w:t>
            </w:r>
            <w:r w:rsidR="00B865F6">
              <w:t xml:space="preserve"> </w:t>
            </w:r>
            <w:r w:rsidRPr="000877D2">
              <w:t>of</w:t>
            </w:r>
            <w:r w:rsidR="00B865F6">
              <w:t xml:space="preserve"> </w:t>
            </w:r>
            <w:r w:rsidRPr="000877D2">
              <w:t>dispute</w:t>
            </w:r>
            <w:r w:rsidR="00B865F6">
              <w:t xml:space="preserve"> </w:t>
            </w:r>
            <w:r w:rsidRPr="000877D2">
              <w:t>resolution</w:t>
            </w:r>
            <w:r w:rsidR="00B865F6">
              <w:t xml:space="preserve"> </w:t>
            </w:r>
            <w:r w:rsidRPr="000877D2">
              <w:t>and</w:t>
            </w:r>
            <w:r w:rsidR="00B865F6">
              <w:t xml:space="preserve"> </w:t>
            </w:r>
            <w:r w:rsidRPr="000877D2">
              <w:t>administrative</w:t>
            </w:r>
            <w:r w:rsidR="00B865F6">
              <w:t xml:space="preserve"> </w:t>
            </w:r>
            <w:r w:rsidRPr="000877D2">
              <w:t>claims</w:t>
            </w:r>
            <w:r w:rsidR="00B865F6">
              <w:t xml:space="preserve"> </w:t>
            </w:r>
            <w:r w:rsidRPr="000877D2">
              <w:t>and</w:t>
            </w:r>
            <w:r w:rsidR="00B865F6">
              <w:t xml:space="preserve"> </w:t>
            </w:r>
            <w:r w:rsidRPr="000877D2">
              <w:t>proceedings</w:t>
            </w:r>
            <w:r w:rsidR="00B865F6">
              <w:t xml:space="preserve"> </w:t>
            </w:r>
            <w:r w:rsidRPr="000877D2">
              <w:t>(whether</w:t>
            </w:r>
            <w:r w:rsidR="00B865F6">
              <w:t xml:space="preserve"> </w:t>
            </w:r>
            <w:r w:rsidRPr="000877D2">
              <w:t>or</w:t>
            </w:r>
            <w:r w:rsidR="00B865F6">
              <w:t xml:space="preserve"> </w:t>
            </w:r>
            <w:r w:rsidRPr="000877D2">
              <w:t>not</w:t>
            </w:r>
            <w:r w:rsidR="00B865F6">
              <w:t xml:space="preserve"> </w:t>
            </w:r>
            <w:r w:rsidRPr="000877D2">
              <w:t>before</w:t>
            </w:r>
            <w:r w:rsidR="00B865F6">
              <w:t xml:space="preserve"> </w:t>
            </w:r>
            <w:r w:rsidRPr="000877D2">
              <w:t>a</w:t>
            </w:r>
            <w:r w:rsidR="00B865F6">
              <w:t xml:space="preserve"> </w:t>
            </w:r>
            <w:r w:rsidRPr="000877D2">
              <w:t>tribunal).</w:t>
            </w:r>
          </w:p>
        </w:tc>
      </w:tr>
      <w:tr w:rsidR="00615EE8" w:rsidRPr="00DC220A" w14:paraId="70C02C7E" w14:textId="77777777" w:rsidTr="006053A6">
        <w:trPr>
          <w:cantSplit/>
        </w:trPr>
        <w:tc>
          <w:tcPr>
            <w:tcW w:w="2122" w:type="dxa"/>
            <w:tcBorders>
              <w:top w:val="single" w:sz="4" w:space="0" w:color="auto"/>
              <w:left w:val="single" w:sz="4" w:space="0" w:color="auto"/>
              <w:bottom w:val="single" w:sz="4" w:space="0" w:color="auto"/>
            </w:tcBorders>
          </w:tcPr>
          <w:p w14:paraId="56AFC1CC" w14:textId="212F51E7" w:rsidR="00615EE8" w:rsidRPr="00453CCC" w:rsidRDefault="00615EE8" w:rsidP="00615EE8">
            <w:pPr>
              <w:pStyle w:val="Table10ptText-ASDEFCON"/>
            </w:pPr>
            <w:r>
              <w:t>Commercial</w:t>
            </w:r>
            <w:r w:rsidR="00B865F6">
              <w:t xml:space="preserve"> </w:t>
            </w:r>
            <w:r>
              <w:t>Item</w:t>
            </w:r>
          </w:p>
        </w:tc>
        <w:tc>
          <w:tcPr>
            <w:tcW w:w="1134" w:type="dxa"/>
            <w:tcBorders>
              <w:top w:val="single" w:sz="4" w:space="0" w:color="auto"/>
              <w:bottom w:val="single" w:sz="4" w:space="0" w:color="auto"/>
            </w:tcBorders>
          </w:tcPr>
          <w:p w14:paraId="2FAA8CB2" w14:textId="4DC00E3C" w:rsidR="00615EE8" w:rsidRPr="00453CCC" w:rsidRDefault="00615EE8" w:rsidP="00615EE8">
            <w:pPr>
              <w:pStyle w:val="Table10ptText-ASDEFCON"/>
            </w:pPr>
            <w:r w:rsidRPr="0081633B">
              <w:rPr>
                <w:lang w:val="en-GB"/>
              </w:rPr>
              <w:t>(Core)</w:t>
            </w:r>
          </w:p>
        </w:tc>
        <w:tc>
          <w:tcPr>
            <w:tcW w:w="5816" w:type="dxa"/>
            <w:tcBorders>
              <w:top w:val="single" w:sz="4" w:space="0" w:color="auto"/>
              <w:bottom w:val="single" w:sz="4" w:space="0" w:color="auto"/>
              <w:right w:val="single" w:sz="4" w:space="0" w:color="auto"/>
            </w:tcBorders>
          </w:tcPr>
          <w:p w14:paraId="4FBD9A6D" w14:textId="2553E0A6" w:rsidR="003D4927" w:rsidRDefault="00615EE8" w:rsidP="00615EE8">
            <w:pPr>
              <w:pStyle w:val="Table10ptText-ASDEFCON"/>
            </w:pPr>
            <w:r>
              <w:t>means</w:t>
            </w:r>
            <w:r w:rsidR="00B865F6">
              <w:t xml:space="preserve"> </w:t>
            </w:r>
            <w:r>
              <w:t>any</w:t>
            </w:r>
            <w:r w:rsidR="00B865F6">
              <w:t xml:space="preserve"> </w:t>
            </w:r>
            <w:r>
              <w:t>item</w:t>
            </w:r>
            <w:r w:rsidR="00B865F6">
              <w:t xml:space="preserve"> </w:t>
            </w:r>
            <w:r>
              <w:t>or</w:t>
            </w:r>
            <w:r w:rsidR="00B865F6">
              <w:t xml:space="preserve"> </w:t>
            </w:r>
            <w:r>
              <w:t>service</w:t>
            </w:r>
            <w:r w:rsidR="00B865F6">
              <w:t xml:space="preserve"> </w:t>
            </w:r>
            <w:r>
              <w:t>that</w:t>
            </w:r>
            <w:r w:rsidR="00B865F6">
              <w:t xml:space="preserve"> </w:t>
            </w:r>
            <w:r>
              <w:t>is:</w:t>
            </w:r>
          </w:p>
          <w:p w14:paraId="1FE32934" w14:textId="2A04B6E9" w:rsidR="00615EE8" w:rsidRDefault="00615EE8" w:rsidP="00615EE8">
            <w:pPr>
              <w:pStyle w:val="Table10ptSub1-ASDEFCON"/>
            </w:pPr>
            <w:r>
              <w:t>available</w:t>
            </w:r>
            <w:r w:rsidR="00B865F6">
              <w:t xml:space="preserve"> </w:t>
            </w:r>
            <w:r>
              <w:t>to</w:t>
            </w:r>
            <w:r w:rsidR="00B865F6">
              <w:t xml:space="preserve"> </w:t>
            </w:r>
            <w:r>
              <w:t>the</w:t>
            </w:r>
            <w:r w:rsidR="00B865F6">
              <w:t xml:space="preserve"> </w:t>
            </w:r>
            <w:r>
              <w:t>general</w:t>
            </w:r>
            <w:r w:rsidR="00B865F6">
              <w:t xml:space="preserve"> </w:t>
            </w:r>
            <w:r>
              <w:t>public</w:t>
            </w:r>
            <w:r w:rsidR="00B865F6">
              <w:t xml:space="preserve"> </w:t>
            </w:r>
            <w:r>
              <w:t>or</w:t>
            </w:r>
            <w:r w:rsidR="00B865F6">
              <w:t xml:space="preserve"> </w:t>
            </w:r>
            <w:r>
              <w:t>in</w:t>
            </w:r>
            <w:r w:rsidR="00B865F6">
              <w:t xml:space="preserve"> </w:t>
            </w:r>
            <w:r>
              <w:t>the</w:t>
            </w:r>
            <w:r w:rsidR="00B865F6">
              <w:t xml:space="preserve"> </w:t>
            </w:r>
            <w:r>
              <w:t>market</w:t>
            </w:r>
            <w:r w:rsidR="00B865F6">
              <w:t xml:space="preserve"> </w:t>
            </w:r>
            <w:r>
              <w:t>for</w:t>
            </w:r>
            <w:r w:rsidR="00B865F6">
              <w:t xml:space="preserve"> </w:t>
            </w:r>
            <w:r>
              <w:t>defence</w:t>
            </w:r>
            <w:r w:rsidR="00B865F6">
              <w:t xml:space="preserve"> </w:t>
            </w:r>
            <w:r>
              <w:t>goods</w:t>
            </w:r>
            <w:r w:rsidR="00B865F6">
              <w:t xml:space="preserve"> </w:t>
            </w:r>
            <w:r>
              <w:t>and</w:t>
            </w:r>
            <w:r w:rsidR="00B865F6">
              <w:t xml:space="preserve"> </w:t>
            </w:r>
            <w:r>
              <w:t>services</w:t>
            </w:r>
            <w:r w:rsidR="00B865F6">
              <w:t xml:space="preserve"> </w:t>
            </w:r>
            <w:r>
              <w:t>for</w:t>
            </w:r>
            <w:r w:rsidR="00B865F6">
              <w:t xml:space="preserve"> </w:t>
            </w:r>
            <w:r>
              <w:t>supply</w:t>
            </w:r>
            <w:r w:rsidR="00B865F6">
              <w:t xml:space="preserve"> </w:t>
            </w:r>
            <w:r>
              <w:t>on</w:t>
            </w:r>
            <w:r w:rsidR="00B865F6">
              <w:t xml:space="preserve"> </w:t>
            </w:r>
            <w:r>
              <w:t>standard</w:t>
            </w:r>
            <w:r w:rsidR="00B865F6">
              <w:t xml:space="preserve"> </w:t>
            </w:r>
            <w:r>
              <w:t>commercial</w:t>
            </w:r>
            <w:r w:rsidR="00B865F6">
              <w:t xml:space="preserve"> </w:t>
            </w:r>
            <w:r>
              <w:t>terms;</w:t>
            </w:r>
            <w:r w:rsidR="00B865F6">
              <w:t xml:space="preserve"> </w:t>
            </w:r>
            <w:r>
              <w:t>and</w:t>
            </w:r>
          </w:p>
          <w:p w14:paraId="68B06A7B" w14:textId="60AA4D51" w:rsidR="00615EE8" w:rsidRDefault="00615EE8" w:rsidP="00615EE8">
            <w:pPr>
              <w:pStyle w:val="Table10ptSub1-ASDEFCON"/>
              <w:rPr>
                <w:lang w:val="en-GB"/>
              </w:rPr>
            </w:pPr>
            <w:r>
              <w:t>able</w:t>
            </w:r>
            <w:r w:rsidR="00B865F6">
              <w:t xml:space="preserve"> </w:t>
            </w:r>
            <w:r>
              <w:t>to</w:t>
            </w:r>
            <w:r w:rsidR="00B865F6">
              <w:t xml:space="preserve"> </w:t>
            </w:r>
            <w:r>
              <w:t>be</w:t>
            </w:r>
            <w:r w:rsidR="00B865F6">
              <w:t xml:space="preserve"> </w:t>
            </w:r>
            <w:r>
              <w:t>used</w:t>
            </w:r>
            <w:r w:rsidR="00B865F6">
              <w:t xml:space="preserve"> </w:t>
            </w:r>
            <w:r>
              <w:t>for</w:t>
            </w:r>
            <w:r w:rsidR="00B865F6">
              <w:t xml:space="preserve"> </w:t>
            </w:r>
            <w:r>
              <w:t>its</w:t>
            </w:r>
            <w:r w:rsidR="00B865F6">
              <w:t xml:space="preserve"> </w:t>
            </w:r>
            <w:r>
              <w:t>intended</w:t>
            </w:r>
            <w:r w:rsidR="00B865F6">
              <w:t xml:space="preserve"> </w:t>
            </w:r>
            <w:r>
              <w:t>purpose</w:t>
            </w:r>
            <w:r w:rsidR="00B865F6">
              <w:t xml:space="preserve"> </w:t>
            </w:r>
            <w:r>
              <w:t>under</w:t>
            </w:r>
            <w:r w:rsidR="00B865F6">
              <w:t xml:space="preserve"> </w:t>
            </w:r>
            <w:r>
              <w:t>the</w:t>
            </w:r>
            <w:r w:rsidR="00B865F6">
              <w:t xml:space="preserve"> </w:t>
            </w:r>
            <w:r>
              <w:t>Contract</w:t>
            </w:r>
            <w:r w:rsidR="00B865F6">
              <w:t xml:space="preserve"> </w:t>
            </w:r>
            <w:r>
              <w:t>without</w:t>
            </w:r>
            <w:r w:rsidR="00B865F6">
              <w:t xml:space="preserve"> </w:t>
            </w:r>
            <w:r>
              <w:t>development</w:t>
            </w:r>
            <w:r w:rsidR="00B865F6">
              <w:t xml:space="preserve"> </w:t>
            </w:r>
            <w:r>
              <w:t>or</w:t>
            </w:r>
            <w:r w:rsidR="00B865F6">
              <w:t xml:space="preserve"> </w:t>
            </w:r>
            <w:r>
              <w:t>modification</w:t>
            </w:r>
            <w:r w:rsidR="00B865F6">
              <w:t xml:space="preserve"> </w:t>
            </w:r>
            <w:r>
              <w:t>(except</w:t>
            </w:r>
            <w:r w:rsidR="00B865F6">
              <w:t xml:space="preserve"> </w:t>
            </w:r>
            <w:r>
              <w:t>for</w:t>
            </w:r>
            <w:r w:rsidR="00B865F6">
              <w:t xml:space="preserve"> </w:t>
            </w:r>
            <w:r>
              <w:t>any</w:t>
            </w:r>
            <w:r w:rsidR="00B865F6">
              <w:t xml:space="preserve"> </w:t>
            </w:r>
            <w:r>
              <w:t>minor</w:t>
            </w:r>
            <w:r w:rsidR="00B865F6">
              <w:t xml:space="preserve"> </w:t>
            </w:r>
            <w:r>
              <w:t>modification</w:t>
            </w:r>
            <w:r w:rsidR="00B865F6">
              <w:t xml:space="preserve"> </w:t>
            </w:r>
            <w:r>
              <w:t>or</w:t>
            </w:r>
            <w:r w:rsidR="00B865F6">
              <w:t xml:space="preserve"> </w:t>
            </w:r>
            <w:r>
              <w:t>reconfiguration</w:t>
            </w:r>
            <w:r w:rsidR="00B865F6">
              <w:t xml:space="preserve"> </w:t>
            </w:r>
            <w:r>
              <w:t>that</w:t>
            </w:r>
            <w:r w:rsidR="00B865F6">
              <w:t xml:space="preserve"> </w:t>
            </w:r>
            <w:r>
              <w:t>is</w:t>
            </w:r>
            <w:r w:rsidR="00B865F6">
              <w:t xml:space="preserve"> </w:t>
            </w:r>
            <w:r>
              <w:t>necessary</w:t>
            </w:r>
            <w:r w:rsidR="00B865F6">
              <w:t xml:space="preserve"> </w:t>
            </w:r>
            <w:r>
              <w:t>and</w:t>
            </w:r>
            <w:r w:rsidR="00B865F6">
              <w:t xml:space="preserve"> </w:t>
            </w:r>
            <w:r>
              <w:t>commonly</w:t>
            </w:r>
            <w:r w:rsidR="00B865F6">
              <w:t xml:space="preserve"> </w:t>
            </w:r>
            <w:r>
              <w:t>required</w:t>
            </w:r>
            <w:r w:rsidR="00B865F6">
              <w:t xml:space="preserve"> </w:t>
            </w:r>
            <w:r>
              <w:t>to</w:t>
            </w:r>
            <w:r w:rsidR="00B865F6">
              <w:t xml:space="preserve"> </w:t>
            </w:r>
            <w:r>
              <w:t>install</w:t>
            </w:r>
            <w:r w:rsidR="00B865F6">
              <w:t xml:space="preserve"> </w:t>
            </w:r>
            <w:r>
              <w:t>the</w:t>
            </w:r>
            <w:r w:rsidR="00B865F6">
              <w:t xml:space="preserve"> </w:t>
            </w:r>
            <w:r>
              <w:t>item</w:t>
            </w:r>
            <w:r w:rsidR="00B865F6">
              <w:t xml:space="preserve"> </w:t>
            </w:r>
            <w:r>
              <w:t>or</w:t>
            </w:r>
            <w:r w:rsidR="00B865F6">
              <w:t xml:space="preserve"> </w:t>
            </w:r>
            <w:r>
              <w:t>use</w:t>
            </w:r>
            <w:r w:rsidR="00B865F6">
              <w:t xml:space="preserve"> </w:t>
            </w:r>
            <w:r>
              <w:t>the</w:t>
            </w:r>
            <w:r w:rsidR="00B865F6">
              <w:t xml:space="preserve"> </w:t>
            </w:r>
            <w:r>
              <w:t>service),</w:t>
            </w:r>
          </w:p>
          <w:p w14:paraId="370C5FB3" w14:textId="55525507" w:rsidR="00615EE8" w:rsidRPr="00453CCC" w:rsidRDefault="00615EE8" w:rsidP="00676D38">
            <w:pPr>
              <w:pStyle w:val="Table10ptText-ASDEFCON"/>
            </w:pPr>
            <w:r>
              <w:rPr>
                <w:lang w:val="en-GB"/>
              </w:rPr>
              <w:t>but</w:t>
            </w:r>
            <w:r w:rsidR="00B865F6">
              <w:rPr>
                <w:lang w:val="en-GB"/>
              </w:rPr>
              <w:t xml:space="preserve"> </w:t>
            </w:r>
            <w:r>
              <w:rPr>
                <w:lang w:val="en-GB"/>
              </w:rPr>
              <w:t>does</w:t>
            </w:r>
            <w:r w:rsidR="00B865F6">
              <w:rPr>
                <w:lang w:val="en-GB"/>
              </w:rPr>
              <w:t xml:space="preserve"> </w:t>
            </w:r>
            <w:r>
              <w:rPr>
                <w:lang w:val="en-GB"/>
              </w:rPr>
              <w:t>not</w:t>
            </w:r>
            <w:r w:rsidR="00B865F6">
              <w:rPr>
                <w:lang w:val="en-GB"/>
              </w:rPr>
              <w:t xml:space="preserve"> </w:t>
            </w:r>
            <w:r>
              <w:rPr>
                <w:lang w:val="en-GB"/>
              </w:rPr>
              <w:t>include</w:t>
            </w:r>
            <w:r w:rsidR="00B865F6">
              <w:rPr>
                <w:lang w:val="en-GB"/>
              </w:rPr>
              <w:t xml:space="preserve"> </w:t>
            </w:r>
            <w:r>
              <w:rPr>
                <w:lang w:val="en-GB"/>
              </w:rPr>
              <w:t>an</w:t>
            </w:r>
            <w:r w:rsidR="00B865F6">
              <w:rPr>
                <w:lang w:val="en-GB"/>
              </w:rPr>
              <w:t xml:space="preserve"> </w:t>
            </w:r>
            <w:r>
              <w:rPr>
                <w:lang w:val="en-GB"/>
              </w:rPr>
              <w:t>item</w:t>
            </w:r>
            <w:r w:rsidR="00B865F6">
              <w:rPr>
                <w:lang w:val="en-GB"/>
              </w:rPr>
              <w:t xml:space="preserve"> </w:t>
            </w:r>
            <w:r>
              <w:rPr>
                <w:lang w:val="en-GB"/>
              </w:rPr>
              <w:t>created,</w:t>
            </w:r>
            <w:r w:rsidR="00B865F6">
              <w:rPr>
                <w:lang w:val="en-GB"/>
              </w:rPr>
              <w:t xml:space="preserve"> </w:t>
            </w:r>
            <w:r>
              <w:rPr>
                <w:lang w:val="en-GB"/>
              </w:rPr>
              <w:t>manufactured</w:t>
            </w:r>
            <w:r w:rsidR="00B865F6">
              <w:rPr>
                <w:lang w:val="en-GB"/>
              </w:rPr>
              <w:t xml:space="preserve"> </w:t>
            </w:r>
            <w:r>
              <w:rPr>
                <w:lang w:val="en-GB"/>
              </w:rPr>
              <w:t>or</w:t>
            </w:r>
            <w:r w:rsidR="00B865F6">
              <w:rPr>
                <w:lang w:val="en-GB"/>
              </w:rPr>
              <w:t xml:space="preserve"> </w:t>
            </w:r>
            <w:r>
              <w:rPr>
                <w:lang w:val="en-GB"/>
              </w:rPr>
              <w:t>produced</w:t>
            </w:r>
            <w:r w:rsidR="00B865F6">
              <w:rPr>
                <w:lang w:val="en-GB"/>
              </w:rPr>
              <w:t xml:space="preserve"> </w:t>
            </w:r>
            <w:r>
              <w:rPr>
                <w:lang w:val="en-GB"/>
              </w:rPr>
              <w:t>by</w:t>
            </w:r>
            <w:r w:rsidR="00B865F6">
              <w:rPr>
                <w:lang w:val="en-GB"/>
              </w:rPr>
              <w:t xml:space="preserve"> </w:t>
            </w:r>
            <w:r>
              <w:rPr>
                <w:lang w:val="en-GB"/>
              </w:rPr>
              <w:t>the</w:t>
            </w:r>
            <w:r w:rsidR="00B865F6">
              <w:rPr>
                <w:lang w:val="en-GB"/>
              </w:rPr>
              <w:t xml:space="preserve"> </w:t>
            </w:r>
            <w:r>
              <w:rPr>
                <w:lang w:val="en-GB"/>
              </w:rPr>
              <w:t>Contractor</w:t>
            </w:r>
            <w:r w:rsidR="00B865F6">
              <w:rPr>
                <w:lang w:val="en-GB"/>
              </w:rPr>
              <w:t xml:space="preserve"> </w:t>
            </w:r>
            <w:r>
              <w:rPr>
                <w:lang w:val="en-GB"/>
              </w:rPr>
              <w:t>or</w:t>
            </w:r>
            <w:r w:rsidR="00B865F6">
              <w:rPr>
                <w:lang w:val="en-GB"/>
              </w:rPr>
              <w:t xml:space="preserve"> </w:t>
            </w:r>
            <w:r>
              <w:rPr>
                <w:lang w:val="en-GB"/>
              </w:rPr>
              <w:t>a</w:t>
            </w:r>
            <w:r w:rsidR="00B865F6">
              <w:rPr>
                <w:lang w:val="en-GB"/>
              </w:rPr>
              <w:t xml:space="preserve"> </w:t>
            </w:r>
            <w:r>
              <w:rPr>
                <w:lang w:val="en-GB"/>
              </w:rPr>
              <w:t>Related</w:t>
            </w:r>
            <w:r w:rsidR="00B865F6">
              <w:rPr>
                <w:lang w:val="en-GB"/>
              </w:rPr>
              <w:t xml:space="preserve"> </w:t>
            </w:r>
            <w:r>
              <w:rPr>
                <w:lang w:val="en-GB"/>
              </w:rPr>
              <w:t>Body</w:t>
            </w:r>
            <w:r w:rsidR="00B865F6">
              <w:rPr>
                <w:lang w:val="en-GB"/>
              </w:rPr>
              <w:t xml:space="preserve"> </w:t>
            </w:r>
            <w:r>
              <w:rPr>
                <w:lang w:val="en-GB"/>
              </w:rPr>
              <w:t>Corporate</w:t>
            </w:r>
            <w:r w:rsidR="00B865F6">
              <w:rPr>
                <w:lang w:val="en-GB"/>
              </w:rPr>
              <w:t xml:space="preserve"> </w:t>
            </w:r>
            <w:r w:rsidRPr="0081633B">
              <w:rPr>
                <w:lang w:val="en-GB"/>
              </w:rPr>
              <w:t>of</w:t>
            </w:r>
            <w:r w:rsidR="00B865F6">
              <w:rPr>
                <w:lang w:val="en-GB"/>
              </w:rPr>
              <w:t xml:space="preserve"> </w:t>
            </w:r>
            <w:r w:rsidRPr="0081633B">
              <w:rPr>
                <w:lang w:val="en-GB"/>
              </w:rPr>
              <w:t>the</w:t>
            </w:r>
            <w:r w:rsidR="00B865F6">
              <w:rPr>
                <w:lang w:val="en-GB"/>
              </w:rPr>
              <w:t xml:space="preserve"> </w:t>
            </w:r>
            <w:r>
              <w:rPr>
                <w:lang w:val="en-GB"/>
              </w:rPr>
              <w:t>Contractor</w:t>
            </w:r>
            <w:r w:rsidRPr="0081633B">
              <w:rPr>
                <w:lang w:val="en-GB"/>
              </w:rPr>
              <w:t>.</w:t>
            </w:r>
          </w:p>
        </w:tc>
      </w:tr>
      <w:tr w:rsidR="00615EE8" w:rsidRPr="00DC220A" w14:paraId="6A67C3BE" w14:textId="77777777" w:rsidTr="006053A6">
        <w:trPr>
          <w:cantSplit/>
        </w:trPr>
        <w:tc>
          <w:tcPr>
            <w:tcW w:w="2122" w:type="dxa"/>
            <w:tcBorders>
              <w:top w:val="single" w:sz="4" w:space="0" w:color="auto"/>
              <w:left w:val="single" w:sz="4" w:space="0" w:color="auto"/>
              <w:bottom w:val="single" w:sz="4" w:space="0" w:color="auto"/>
            </w:tcBorders>
          </w:tcPr>
          <w:p w14:paraId="1777CF25" w14:textId="30D44AB9" w:rsidR="00615EE8" w:rsidRPr="00453CCC" w:rsidDel="00615EE8" w:rsidRDefault="00615EE8" w:rsidP="00615EE8">
            <w:pPr>
              <w:pStyle w:val="Table10ptText-ASDEFCON"/>
            </w:pPr>
            <w:r>
              <w:t>Commercial</w:t>
            </w:r>
            <w:r w:rsidR="00B865F6">
              <w:t xml:space="preserve"> </w:t>
            </w:r>
            <w:r>
              <w:t>Material</w:t>
            </w:r>
          </w:p>
        </w:tc>
        <w:tc>
          <w:tcPr>
            <w:tcW w:w="1134" w:type="dxa"/>
            <w:tcBorders>
              <w:top w:val="single" w:sz="4" w:space="0" w:color="auto"/>
              <w:bottom w:val="single" w:sz="4" w:space="0" w:color="auto"/>
            </w:tcBorders>
          </w:tcPr>
          <w:p w14:paraId="6A526B2C" w14:textId="77777777" w:rsidR="00615EE8" w:rsidRPr="00453CCC" w:rsidDel="00615EE8" w:rsidRDefault="00615EE8" w:rsidP="00615EE8">
            <w:pPr>
              <w:pStyle w:val="Table10ptText-ASDEFCON"/>
            </w:pPr>
            <w:r>
              <w:t>(Core)</w:t>
            </w:r>
          </w:p>
        </w:tc>
        <w:tc>
          <w:tcPr>
            <w:tcW w:w="5816" w:type="dxa"/>
            <w:tcBorders>
              <w:top w:val="single" w:sz="4" w:space="0" w:color="auto"/>
              <w:bottom w:val="single" w:sz="4" w:space="0" w:color="auto"/>
              <w:right w:val="single" w:sz="4" w:space="0" w:color="auto"/>
            </w:tcBorders>
          </w:tcPr>
          <w:p w14:paraId="76E661AE" w14:textId="241F045D" w:rsidR="00615EE8" w:rsidRDefault="00615EE8" w:rsidP="00615EE8">
            <w:pPr>
              <w:pStyle w:val="Table10ptText-ASDEFCON"/>
            </w:pPr>
            <w:r>
              <w:t>means</w:t>
            </w:r>
            <w:r w:rsidR="00B865F6">
              <w:t xml:space="preserve"> </w:t>
            </w:r>
            <w:r>
              <w:t>any</w:t>
            </w:r>
            <w:r w:rsidR="00B865F6">
              <w:t xml:space="preserve"> </w:t>
            </w:r>
            <w:r>
              <w:t>Contract</w:t>
            </w:r>
            <w:r w:rsidR="00B865F6">
              <w:t xml:space="preserve"> </w:t>
            </w:r>
            <w:r>
              <w:t>Material</w:t>
            </w:r>
            <w:r w:rsidR="00B865F6">
              <w:t xml:space="preserve"> </w:t>
            </w:r>
            <w:r>
              <w:t>that</w:t>
            </w:r>
            <w:r w:rsidR="00B865F6">
              <w:t xml:space="preserve"> </w:t>
            </w:r>
            <w:r>
              <w:t>is:</w:t>
            </w:r>
          </w:p>
          <w:p w14:paraId="3E58B283" w14:textId="6C6451B3" w:rsidR="003D4927" w:rsidRDefault="00615EE8" w:rsidP="00615EE8">
            <w:pPr>
              <w:pStyle w:val="Table10ptSub1-ASDEFCON"/>
            </w:pPr>
            <w:r>
              <w:t>a</w:t>
            </w:r>
            <w:r w:rsidR="00B865F6">
              <w:t xml:space="preserve"> </w:t>
            </w:r>
            <w:r>
              <w:t>Commercial</w:t>
            </w:r>
            <w:r w:rsidR="00B865F6">
              <w:t xml:space="preserve"> </w:t>
            </w:r>
            <w:r>
              <w:t>Item;</w:t>
            </w:r>
          </w:p>
          <w:p w14:paraId="12A5DB05" w14:textId="6F67975E" w:rsidR="00615EE8" w:rsidRDefault="00615EE8" w:rsidP="00615EE8">
            <w:pPr>
              <w:pStyle w:val="Table10ptSub1-ASDEFCON"/>
            </w:pPr>
            <w:r>
              <w:t>supplied,</w:t>
            </w:r>
            <w:r w:rsidR="00B865F6">
              <w:t xml:space="preserve"> </w:t>
            </w:r>
            <w:r>
              <w:t>without</w:t>
            </w:r>
            <w:r w:rsidR="00B865F6">
              <w:t xml:space="preserve"> </w:t>
            </w:r>
            <w:r>
              <w:t>further</w:t>
            </w:r>
            <w:r w:rsidR="00B865F6">
              <w:t xml:space="preserve"> </w:t>
            </w:r>
            <w:r>
              <w:t>development</w:t>
            </w:r>
            <w:r w:rsidR="00B865F6">
              <w:t xml:space="preserve"> </w:t>
            </w:r>
            <w:r>
              <w:t>or</w:t>
            </w:r>
            <w:r w:rsidR="00B865F6">
              <w:t xml:space="preserve"> </w:t>
            </w:r>
            <w:r>
              <w:t>modification,</w:t>
            </w:r>
            <w:r w:rsidR="00B865F6">
              <w:t xml:space="preserve"> </w:t>
            </w:r>
            <w:r>
              <w:t>in</w:t>
            </w:r>
            <w:r w:rsidR="00B865F6">
              <w:t xml:space="preserve"> </w:t>
            </w:r>
            <w:r>
              <w:t>conjunction</w:t>
            </w:r>
            <w:r w:rsidR="00B865F6">
              <w:t xml:space="preserve"> </w:t>
            </w:r>
            <w:r>
              <w:t>with</w:t>
            </w:r>
            <w:r w:rsidR="00B865F6">
              <w:t xml:space="preserve"> </w:t>
            </w:r>
            <w:r>
              <w:t>a</w:t>
            </w:r>
            <w:r w:rsidR="00B865F6">
              <w:t xml:space="preserve"> </w:t>
            </w:r>
            <w:r>
              <w:t>Commercial</w:t>
            </w:r>
            <w:r w:rsidR="00B865F6">
              <w:t xml:space="preserve"> </w:t>
            </w:r>
            <w:r>
              <w:t>Item,</w:t>
            </w:r>
            <w:r w:rsidR="00B865F6">
              <w:t xml:space="preserve"> </w:t>
            </w:r>
            <w:r>
              <w:t>under</w:t>
            </w:r>
            <w:r w:rsidR="00B865F6">
              <w:t xml:space="preserve"> </w:t>
            </w:r>
            <w:r>
              <w:t>the</w:t>
            </w:r>
            <w:r w:rsidR="00B865F6">
              <w:t xml:space="preserve"> </w:t>
            </w:r>
            <w:r>
              <w:t>standard</w:t>
            </w:r>
            <w:r w:rsidR="00B865F6">
              <w:t xml:space="preserve"> </w:t>
            </w:r>
            <w:r>
              <w:t>commercial</w:t>
            </w:r>
            <w:r w:rsidR="00B865F6">
              <w:t xml:space="preserve"> </w:t>
            </w:r>
            <w:r>
              <w:t>terms</w:t>
            </w:r>
            <w:r w:rsidR="00B865F6">
              <w:t xml:space="preserve"> </w:t>
            </w:r>
            <w:r>
              <w:t>applicable</w:t>
            </w:r>
            <w:r w:rsidR="00B865F6">
              <w:t xml:space="preserve"> </w:t>
            </w:r>
            <w:r>
              <w:t>to</w:t>
            </w:r>
            <w:r w:rsidR="00B865F6">
              <w:t xml:space="preserve"> </w:t>
            </w:r>
            <w:r>
              <w:t>that</w:t>
            </w:r>
            <w:r w:rsidR="00B865F6">
              <w:t xml:space="preserve"> </w:t>
            </w:r>
            <w:r>
              <w:t>item;</w:t>
            </w:r>
            <w:r w:rsidR="00B865F6">
              <w:t xml:space="preserve"> </w:t>
            </w:r>
            <w:r>
              <w:t>or</w:t>
            </w:r>
          </w:p>
          <w:p w14:paraId="7FD00549" w14:textId="06F476A4" w:rsidR="00615EE8" w:rsidRPr="00453CCC" w:rsidDel="00615EE8" w:rsidRDefault="00615EE8" w:rsidP="00615EE8">
            <w:pPr>
              <w:pStyle w:val="Table10ptSub1-ASDEFCON"/>
            </w:pPr>
            <w:r>
              <w:t>Free</w:t>
            </w:r>
            <w:r w:rsidR="00B865F6">
              <w:t xml:space="preserve"> </w:t>
            </w:r>
            <w:r>
              <w:t>and</w:t>
            </w:r>
            <w:r w:rsidR="00B865F6">
              <w:t xml:space="preserve"> </w:t>
            </w:r>
            <w:r>
              <w:t>Open</w:t>
            </w:r>
            <w:r w:rsidR="00B865F6">
              <w:t xml:space="preserve"> </w:t>
            </w:r>
            <w:r>
              <w:t>Source</w:t>
            </w:r>
            <w:r w:rsidR="00B865F6">
              <w:t xml:space="preserve"> </w:t>
            </w:r>
            <w:r>
              <w:t>Software,</w:t>
            </w:r>
            <w:r w:rsidR="00B865F6">
              <w:t xml:space="preserve"> </w:t>
            </w:r>
            <w:r>
              <w:t>or</w:t>
            </w:r>
            <w:r w:rsidR="00B865F6">
              <w:t xml:space="preserve"> </w:t>
            </w:r>
            <w:r>
              <w:t>any</w:t>
            </w:r>
            <w:r w:rsidR="00B865F6">
              <w:t xml:space="preserve"> </w:t>
            </w:r>
            <w:r>
              <w:t>TD</w:t>
            </w:r>
            <w:r w:rsidR="00B865F6">
              <w:t xml:space="preserve"> </w:t>
            </w:r>
            <w:r>
              <w:t>supplied</w:t>
            </w:r>
            <w:r w:rsidR="00B865F6">
              <w:t xml:space="preserve"> </w:t>
            </w:r>
            <w:r>
              <w:t>in</w:t>
            </w:r>
            <w:r w:rsidR="00B865F6">
              <w:t xml:space="preserve"> </w:t>
            </w:r>
            <w:r>
              <w:t>conjunction</w:t>
            </w:r>
            <w:r w:rsidR="00B865F6">
              <w:t xml:space="preserve"> </w:t>
            </w:r>
            <w:r>
              <w:t>with</w:t>
            </w:r>
            <w:r w:rsidR="00B865F6">
              <w:t xml:space="preserve"> </w:t>
            </w:r>
            <w:r>
              <w:t>Free</w:t>
            </w:r>
            <w:r w:rsidR="00B865F6">
              <w:t xml:space="preserve"> </w:t>
            </w:r>
            <w:r>
              <w:t>and</w:t>
            </w:r>
            <w:r w:rsidR="00B865F6">
              <w:t xml:space="preserve"> </w:t>
            </w:r>
            <w:r>
              <w:t>Open</w:t>
            </w:r>
            <w:r w:rsidR="00B865F6">
              <w:t xml:space="preserve"> </w:t>
            </w:r>
            <w:r>
              <w:t>Source</w:t>
            </w:r>
            <w:r w:rsidR="00B865F6">
              <w:t xml:space="preserve"> </w:t>
            </w:r>
            <w:r>
              <w:t>Software.</w:t>
            </w:r>
          </w:p>
        </w:tc>
      </w:tr>
      <w:tr w:rsidR="00615EE8" w:rsidRPr="00DC220A" w14:paraId="632A3D19" w14:textId="77777777" w:rsidTr="006053A6">
        <w:trPr>
          <w:cantSplit/>
        </w:trPr>
        <w:tc>
          <w:tcPr>
            <w:tcW w:w="2122" w:type="dxa"/>
            <w:tcBorders>
              <w:top w:val="single" w:sz="4" w:space="0" w:color="auto"/>
              <w:left w:val="single" w:sz="4" w:space="0" w:color="auto"/>
              <w:bottom w:val="single" w:sz="4" w:space="0" w:color="auto"/>
            </w:tcBorders>
          </w:tcPr>
          <w:p w14:paraId="29CD448A" w14:textId="77777777" w:rsidR="00615EE8" w:rsidRDefault="00615EE8" w:rsidP="00615EE8">
            <w:pPr>
              <w:pStyle w:val="Table10ptText-ASDEFCON"/>
            </w:pPr>
            <w:r>
              <w:t>Commercialise</w:t>
            </w:r>
          </w:p>
        </w:tc>
        <w:tc>
          <w:tcPr>
            <w:tcW w:w="1134" w:type="dxa"/>
            <w:tcBorders>
              <w:top w:val="single" w:sz="4" w:space="0" w:color="auto"/>
              <w:bottom w:val="single" w:sz="4" w:space="0" w:color="auto"/>
            </w:tcBorders>
          </w:tcPr>
          <w:p w14:paraId="42CB26EB" w14:textId="77777777" w:rsidR="00615EE8" w:rsidRDefault="00615EE8" w:rsidP="00615EE8">
            <w:pPr>
              <w:pStyle w:val="Table10ptText-ASDEFCON"/>
            </w:pPr>
            <w:r>
              <w:t>(Core)</w:t>
            </w:r>
          </w:p>
        </w:tc>
        <w:tc>
          <w:tcPr>
            <w:tcW w:w="5816" w:type="dxa"/>
            <w:tcBorders>
              <w:top w:val="single" w:sz="4" w:space="0" w:color="auto"/>
              <w:bottom w:val="single" w:sz="4" w:space="0" w:color="auto"/>
              <w:right w:val="single" w:sz="4" w:space="0" w:color="auto"/>
            </w:tcBorders>
          </w:tcPr>
          <w:p w14:paraId="06A0D579" w14:textId="3DB664E8" w:rsidR="00615EE8" w:rsidRDefault="00615EE8" w:rsidP="00615EE8">
            <w:pPr>
              <w:pStyle w:val="Table10ptText-ASDEFCON"/>
            </w:pPr>
            <w:r>
              <w:t>means,</w:t>
            </w:r>
            <w:r w:rsidR="00B865F6">
              <w:t xml:space="preserve"> </w:t>
            </w:r>
            <w:r>
              <w:t>in</w:t>
            </w:r>
            <w:r w:rsidR="00B865F6">
              <w:t xml:space="preserve"> </w:t>
            </w:r>
            <w:r>
              <w:t>respect</w:t>
            </w:r>
            <w:r w:rsidR="00B865F6">
              <w:t xml:space="preserve"> </w:t>
            </w:r>
            <w:r>
              <w:t>of</w:t>
            </w:r>
            <w:r w:rsidR="00B865F6">
              <w:t xml:space="preserve"> </w:t>
            </w:r>
            <w:r>
              <w:t>the</w:t>
            </w:r>
            <w:r w:rsidR="00B865F6">
              <w:t xml:space="preserve"> </w:t>
            </w:r>
            <w:r>
              <w:t>Commonwealth</w:t>
            </w:r>
            <w:r w:rsidR="00B865F6">
              <w:t xml:space="preserve"> </w:t>
            </w:r>
            <w:r>
              <w:t>or</w:t>
            </w:r>
            <w:r w:rsidR="00B865F6">
              <w:t xml:space="preserve"> </w:t>
            </w:r>
            <w:r>
              <w:t>any</w:t>
            </w:r>
            <w:r w:rsidR="00B865F6">
              <w:t xml:space="preserve"> </w:t>
            </w:r>
            <w:r>
              <w:t>of</w:t>
            </w:r>
            <w:r w:rsidR="00B865F6">
              <w:t xml:space="preserve"> </w:t>
            </w:r>
            <w:r>
              <w:t>its</w:t>
            </w:r>
            <w:r w:rsidR="00B865F6">
              <w:t xml:space="preserve"> </w:t>
            </w:r>
            <w:r>
              <w:t>sublicensees,</w:t>
            </w:r>
            <w:r w:rsidR="00B865F6">
              <w:t xml:space="preserve"> </w:t>
            </w:r>
            <w:r>
              <w:t>to</w:t>
            </w:r>
            <w:r w:rsidR="00B865F6">
              <w:t xml:space="preserve"> </w:t>
            </w:r>
            <w:r>
              <w:t>exploit</w:t>
            </w:r>
            <w:r w:rsidR="00B865F6">
              <w:t xml:space="preserve"> </w:t>
            </w:r>
            <w:r>
              <w:t>the</w:t>
            </w:r>
            <w:r w:rsidR="00B865F6">
              <w:t xml:space="preserve"> </w:t>
            </w:r>
            <w:r>
              <w:t>IP</w:t>
            </w:r>
            <w:r w:rsidR="00B865F6">
              <w:t xml:space="preserve"> </w:t>
            </w:r>
            <w:r>
              <w:t>in</w:t>
            </w:r>
            <w:r w:rsidR="00B865F6">
              <w:t xml:space="preserve"> </w:t>
            </w:r>
            <w:r>
              <w:t>Contract</w:t>
            </w:r>
            <w:r w:rsidR="00B865F6">
              <w:t xml:space="preserve"> </w:t>
            </w:r>
            <w:r>
              <w:t>Material</w:t>
            </w:r>
            <w:r w:rsidR="00B865F6">
              <w:t xml:space="preserve"> </w:t>
            </w:r>
            <w:r>
              <w:t>in</w:t>
            </w:r>
            <w:r w:rsidR="00B865F6">
              <w:t xml:space="preserve"> </w:t>
            </w:r>
            <w:r>
              <w:t>return</w:t>
            </w:r>
            <w:r w:rsidR="00B865F6">
              <w:t xml:space="preserve"> </w:t>
            </w:r>
            <w:r>
              <w:t>for</w:t>
            </w:r>
            <w:r w:rsidR="00B865F6">
              <w:t xml:space="preserve"> </w:t>
            </w:r>
            <w:r>
              <w:t>payment</w:t>
            </w:r>
            <w:r w:rsidR="00B865F6">
              <w:t xml:space="preserve"> </w:t>
            </w:r>
            <w:r>
              <w:t>of</w:t>
            </w:r>
            <w:r w:rsidR="00B865F6">
              <w:t xml:space="preserve"> </w:t>
            </w:r>
            <w:r>
              <w:t>a</w:t>
            </w:r>
            <w:r w:rsidR="00B865F6">
              <w:t xml:space="preserve"> </w:t>
            </w:r>
            <w:r>
              <w:t>royalty</w:t>
            </w:r>
            <w:r w:rsidR="00B865F6">
              <w:t xml:space="preserve"> </w:t>
            </w:r>
            <w:r>
              <w:t>or</w:t>
            </w:r>
            <w:r w:rsidR="00B865F6">
              <w:t xml:space="preserve"> </w:t>
            </w:r>
            <w:r>
              <w:t>a</w:t>
            </w:r>
            <w:r w:rsidR="00B865F6">
              <w:t xml:space="preserve"> </w:t>
            </w:r>
            <w:r>
              <w:t>commercial</w:t>
            </w:r>
            <w:r w:rsidR="00B865F6">
              <w:t xml:space="preserve"> </w:t>
            </w:r>
            <w:r>
              <w:t>return</w:t>
            </w:r>
            <w:r w:rsidR="00B865F6">
              <w:t xml:space="preserve"> </w:t>
            </w:r>
            <w:r>
              <w:t>to</w:t>
            </w:r>
            <w:r w:rsidR="00B865F6">
              <w:t xml:space="preserve"> </w:t>
            </w:r>
            <w:r>
              <w:t>the</w:t>
            </w:r>
            <w:r w:rsidR="00B865F6">
              <w:t xml:space="preserve"> </w:t>
            </w:r>
            <w:r>
              <w:t>Commonwealth</w:t>
            </w:r>
            <w:r w:rsidR="00B865F6">
              <w:t xml:space="preserve"> </w:t>
            </w:r>
            <w:r>
              <w:t>or</w:t>
            </w:r>
            <w:r w:rsidR="00B865F6">
              <w:t xml:space="preserve"> </w:t>
            </w:r>
            <w:r>
              <w:t>the</w:t>
            </w:r>
            <w:r w:rsidR="00B865F6">
              <w:t xml:space="preserve"> </w:t>
            </w:r>
            <w:r>
              <w:t>sublicensee.</w:t>
            </w:r>
          </w:p>
        </w:tc>
      </w:tr>
      <w:tr w:rsidR="00441A30" w:rsidRPr="00DC220A" w14:paraId="4CFC483C" w14:textId="77777777" w:rsidTr="006053A6">
        <w:trPr>
          <w:cantSplit/>
        </w:trPr>
        <w:tc>
          <w:tcPr>
            <w:tcW w:w="2122" w:type="dxa"/>
            <w:tcBorders>
              <w:top w:val="single" w:sz="4" w:space="0" w:color="auto"/>
              <w:left w:val="single" w:sz="4" w:space="0" w:color="auto"/>
              <w:bottom w:val="single" w:sz="4" w:space="0" w:color="auto"/>
            </w:tcBorders>
          </w:tcPr>
          <w:p w14:paraId="6676E67C" w14:textId="458F78C9" w:rsidR="00441A30" w:rsidRDefault="00441A30" w:rsidP="00441A30">
            <w:pPr>
              <w:pStyle w:val="Table10ptText-ASDEFCON"/>
            </w:pPr>
            <w:r>
              <w:t>Commonwealth</w:t>
            </w:r>
            <w:r w:rsidR="00B865F6">
              <w:t xml:space="preserve"> </w:t>
            </w:r>
            <w:r>
              <w:t>Contractor</w:t>
            </w:r>
          </w:p>
        </w:tc>
        <w:tc>
          <w:tcPr>
            <w:tcW w:w="1134" w:type="dxa"/>
            <w:tcBorders>
              <w:top w:val="single" w:sz="4" w:space="0" w:color="auto"/>
              <w:bottom w:val="single" w:sz="4" w:space="0" w:color="auto"/>
            </w:tcBorders>
          </w:tcPr>
          <w:p w14:paraId="7A750D4B" w14:textId="77777777" w:rsidR="00441A30" w:rsidRDefault="00441A30" w:rsidP="00441A30">
            <w:pPr>
              <w:pStyle w:val="Table10ptText-ASDEFCON"/>
            </w:pPr>
            <w:r>
              <w:t>(Core)</w:t>
            </w:r>
          </w:p>
        </w:tc>
        <w:tc>
          <w:tcPr>
            <w:tcW w:w="5816" w:type="dxa"/>
            <w:tcBorders>
              <w:top w:val="single" w:sz="4" w:space="0" w:color="auto"/>
              <w:bottom w:val="single" w:sz="4" w:space="0" w:color="auto"/>
              <w:right w:val="single" w:sz="4" w:space="0" w:color="auto"/>
            </w:tcBorders>
          </w:tcPr>
          <w:p w14:paraId="778BE5D0" w14:textId="6397D3A2" w:rsidR="00441A30" w:rsidRDefault="00441A30" w:rsidP="00441A30">
            <w:pPr>
              <w:pStyle w:val="Table10ptText-ASDEFCON"/>
            </w:pPr>
            <w:r w:rsidRPr="000877D2">
              <w:t>means</w:t>
            </w:r>
            <w:r w:rsidR="00B865F6">
              <w:t xml:space="preserve"> </w:t>
            </w:r>
            <w:r w:rsidRPr="000877D2">
              <w:t>a</w:t>
            </w:r>
            <w:r w:rsidR="00B865F6">
              <w:t xml:space="preserve"> </w:t>
            </w:r>
            <w:r w:rsidRPr="000877D2">
              <w:t>person</w:t>
            </w:r>
            <w:r w:rsidR="00B865F6">
              <w:t xml:space="preserve"> </w:t>
            </w:r>
            <w:r w:rsidRPr="000877D2">
              <w:t>(other</w:t>
            </w:r>
            <w:r w:rsidR="00B865F6">
              <w:t xml:space="preserve"> </w:t>
            </w:r>
            <w:r w:rsidRPr="000877D2">
              <w:t>than</w:t>
            </w:r>
            <w:r w:rsidR="00B865F6">
              <w:t xml:space="preserve"> </w:t>
            </w:r>
            <w:r w:rsidRPr="000877D2">
              <w:t>the</w:t>
            </w:r>
            <w:r w:rsidR="00B865F6">
              <w:t xml:space="preserve"> </w:t>
            </w:r>
            <w:r w:rsidRPr="000877D2">
              <w:t>Contractor</w:t>
            </w:r>
            <w:r w:rsidR="00B865F6">
              <w:t xml:space="preserve"> </w:t>
            </w:r>
            <w:r w:rsidRPr="000877D2">
              <w:t>or</w:t>
            </w:r>
            <w:r w:rsidR="00B865F6">
              <w:t xml:space="preserve"> </w:t>
            </w:r>
            <w:r w:rsidRPr="000877D2">
              <w:t>a</w:t>
            </w:r>
            <w:r w:rsidR="00B865F6">
              <w:t xml:space="preserve"> </w:t>
            </w:r>
            <w:r w:rsidRPr="000877D2">
              <w:t>Subcontractor)</w:t>
            </w:r>
            <w:r w:rsidR="00B865F6">
              <w:t xml:space="preserve"> </w:t>
            </w:r>
            <w:r w:rsidRPr="000877D2">
              <w:t>engaged</w:t>
            </w:r>
            <w:r w:rsidR="00B865F6">
              <w:t xml:space="preserve"> </w:t>
            </w:r>
            <w:r w:rsidRPr="000877D2">
              <w:t>by</w:t>
            </w:r>
            <w:r w:rsidR="00B865F6">
              <w:t xml:space="preserve"> </w:t>
            </w:r>
            <w:r w:rsidRPr="000877D2">
              <w:t>the</w:t>
            </w:r>
            <w:r w:rsidR="00B865F6">
              <w:t xml:space="preserve"> </w:t>
            </w:r>
            <w:r w:rsidRPr="000877D2">
              <w:t>Commonwealth</w:t>
            </w:r>
            <w:r w:rsidR="00B865F6">
              <w:t xml:space="preserve"> </w:t>
            </w:r>
            <w:r w:rsidRPr="000877D2">
              <w:t>to</w:t>
            </w:r>
            <w:r w:rsidR="00B865F6">
              <w:t xml:space="preserve"> </w:t>
            </w:r>
            <w:r w:rsidRPr="000877D2">
              <w:t>provide</w:t>
            </w:r>
            <w:r w:rsidR="00B865F6">
              <w:t xml:space="preserve"> </w:t>
            </w:r>
            <w:r w:rsidRPr="000877D2">
              <w:t>goods</w:t>
            </w:r>
            <w:r w:rsidR="00B865F6">
              <w:t xml:space="preserve"> </w:t>
            </w:r>
            <w:r w:rsidRPr="000877D2">
              <w:t>or</w:t>
            </w:r>
            <w:r w:rsidR="00B865F6">
              <w:t xml:space="preserve"> </w:t>
            </w:r>
            <w:r w:rsidRPr="000877D2">
              <w:t>services</w:t>
            </w:r>
            <w:r w:rsidR="00B865F6">
              <w:t xml:space="preserve"> </w:t>
            </w:r>
            <w:r w:rsidRPr="000877D2">
              <w:t>to</w:t>
            </w:r>
            <w:r w:rsidR="00B865F6">
              <w:t xml:space="preserve"> </w:t>
            </w:r>
            <w:r w:rsidRPr="000877D2">
              <w:t>the</w:t>
            </w:r>
            <w:r w:rsidR="00B865F6">
              <w:t xml:space="preserve"> </w:t>
            </w:r>
            <w:r w:rsidRPr="000877D2">
              <w:t>Commonwealth.</w:t>
            </w:r>
          </w:p>
        </w:tc>
      </w:tr>
      <w:tr w:rsidR="00441A30" w:rsidRPr="00DC220A" w14:paraId="4954B3D0" w14:textId="77777777" w:rsidTr="006053A6">
        <w:trPr>
          <w:cantSplit/>
        </w:trPr>
        <w:tc>
          <w:tcPr>
            <w:tcW w:w="2122" w:type="dxa"/>
            <w:tcBorders>
              <w:top w:val="single" w:sz="4" w:space="0" w:color="auto"/>
              <w:left w:val="single" w:sz="4" w:space="0" w:color="auto"/>
              <w:bottom w:val="single" w:sz="4" w:space="0" w:color="auto"/>
            </w:tcBorders>
          </w:tcPr>
          <w:p w14:paraId="056C0064" w14:textId="319BD4BF" w:rsidR="00441A30" w:rsidRDefault="00441A30" w:rsidP="00441A30">
            <w:pPr>
              <w:pStyle w:val="Table10ptText-ASDEFCON"/>
            </w:pPr>
            <w:r>
              <w:t>Commonwealth</w:t>
            </w:r>
            <w:r w:rsidR="00B865F6">
              <w:t xml:space="preserve"> </w:t>
            </w:r>
            <w:r>
              <w:t>Default</w:t>
            </w:r>
          </w:p>
        </w:tc>
        <w:tc>
          <w:tcPr>
            <w:tcW w:w="1134" w:type="dxa"/>
            <w:tcBorders>
              <w:top w:val="single" w:sz="4" w:space="0" w:color="auto"/>
              <w:bottom w:val="single" w:sz="4" w:space="0" w:color="auto"/>
            </w:tcBorders>
          </w:tcPr>
          <w:p w14:paraId="1B57A099" w14:textId="77777777" w:rsidR="00441A30" w:rsidRDefault="00441A30" w:rsidP="00441A30">
            <w:pPr>
              <w:pStyle w:val="Table10ptText-ASDEFCON"/>
            </w:pPr>
            <w:r>
              <w:t>(Core)</w:t>
            </w:r>
          </w:p>
        </w:tc>
        <w:tc>
          <w:tcPr>
            <w:tcW w:w="5816" w:type="dxa"/>
            <w:tcBorders>
              <w:top w:val="single" w:sz="4" w:space="0" w:color="auto"/>
              <w:bottom w:val="single" w:sz="4" w:space="0" w:color="auto"/>
              <w:right w:val="single" w:sz="4" w:space="0" w:color="auto"/>
            </w:tcBorders>
          </w:tcPr>
          <w:p w14:paraId="0BB8BDC4" w14:textId="68390466" w:rsidR="00441A30" w:rsidRPr="000877D2" w:rsidRDefault="00441A30" w:rsidP="00441A30">
            <w:pPr>
              <w:pStyle w:val="Table10ptText-ASDEFCON"/>
            </w:pPr>
            <w:r w:rsidRPr="000877D2">
              <w:t>means</w:t>
            </w:r>
            <w:r w:rsidR="00B865F6">
              <w:t xml:space="preserve"> </w:t>
            </w:r>
            <w:r w:rsidRPr="000877D2">
              <w:t>a</w:t>
            </w:r>
            <w:r w:rsidR="00B865F6">
              <w:t xml:space="preserve"> </w:t>
            </w:r>
            <w:r w:rsidRPr="000877D2">
              <w:t>Default</w:t>
            </w:r>
            <w:r w:rsidR="00B865F6">
              <w:t xml:space="preserve"> </w:t>
            </w:r>
            <w:r w:rsidRPr="000877D2">
              <w:t>by</w:t>
            </w:r>
            <w:r w:rsidR="00B865F6">
              <w:t xml:space="preserve"> </w:t>
            </w:r>
            <w:r w:rsidRPr="000877D2">
              <w:t>the</w:t>
            </w:r>
            <w:r w:rsidR="00B865F6">
              <w:t xml:space="preserve"> </w:t>
            </w:r>
            <w:r w:rsidRPr="000877D2">
              <w:t>Commonwealth,</w:t>
            </w:r>
            <w:r w:rsidR="00B865F6">
              <w:t xml:space="preserve"> </w:t>
            </w:r>
            <w:r w:rsidRPr="000877D2">
              <w:t>a</w:t>
            </w:r>
            <w:r w:rsidR="00B865F6">
              <w:t xml:space="preserve"> </w:t>
            </w:r>
            <w:r w:rsidRPr="000877D2">
              <w:t>Commonwealth</w:t>
            </w:r>
            <w:r w:rsidR="00B865F6">
              <w:t xml:space="preserve"> </w:t>
            </w:r>
            <w:r w:rsidRPr="000877D2">
              <w:t>Officer</w:t>
            </w:r>
            <w:r w:rsidR="00B865F6">
              <w:t xml:space="preserve"> </w:t>
            </w:r>
            <w:r w:rsidRPr="000877D2">
              <w:t>or</w:t>
            </w:r>
            <w:r w:rsidR="00B865F6">
              <w:t xml:space="preserve"> </w:t>
            </w:r>
            <w:r w:rsidRPr="000877D2">
              <w:t>a</w:t>
            </w:r>
            <w:r w:rsidR="00B865F6">
              <w:t xml:space="preserve"> </w:t>
            </w:r>
            <w:r w:rsidRPr="000877D2">
              <w:t>Commonwealth</w:t>
            </w:r>
            <w:r w:rsidR="00B865F6">
              <w:t xml:space="preserve"> </w:t>
            </w:r>
            <w:r w:rsidRPr="000877D2">
              <w:t>Contractor.</w:t>
            </w:r>
          </w:p>
        </w:tc>
      </w:tr>
      <w:tr w:rsidR="00615EE8" w:rsidRPr="00DC220A" w14:paraId="15060CEB" w14:textId="77777777" w:rsidTr="006053A6">
        <w:trPr>
          <w:cantSplit/>
        </w:trPr>
        <w:tc>
          <w:tcPr>
            <w:tcW w:w="2122" w:type="dxa"/>
            <w:tcBorders>
              <w:top w:val="single" w:sz="4" w:space="0" w:color="auto"/>
              <w:left w:val="single" w:sz="4" w:space="0" w:color="auto"/>
              <w:bottom w:val="single" w:sz="4" w:space="0" w:color="auto"/>
            </w:tcBorders>
          </w:tcPr>
          <w:p w14:paraId="06F40C11" w14:textId="0E86EEB0" w:rsidR="00615EE8" w:rsidRDefault="00615EE8" w:rsidP="00615EE8">
            <w:pPr>
              <w:pStyle w:val="Table10ptText-ASDEFCON"/>
            </w:pPr>
            <w:r>
              <w:t>Commonwealth</w:t>
            </w:r>
            <w:r w:rsidR="00B865F6">
              <w:t xml:space="preserve"> </w:t>
            </w:r>
            <w:r>
              <w:t>Officer</w:t>
            </w:r>
          </w:p>
        </w:tc>
        <w:tc>
          <w:tcPr>
            <w:tcW w:w="1134" w:type="dxa"/>
            <w:tcBorders>
              <w:top w:val="single" w:sz="4" w:space="0" w:color="auto"/>
              <w:bottom w:val="single" w:sz="4" w:space="0" w:color="auto"/>
            </w:tcBorders>
          </w:tcPr>
          <w:p w14:paraId="5B7FABD6" w14:textId="77777777" w:rsidR="00615EE8" w:rsidRDefault="00615EE8" w:rsidP="00615EE8">
            <w:pPr>
              <w:pStyle w:val="Table10ptText-ASDEFCON"/>
            </w:pPr>
            <w:r>
              <w:t>(Core)</w:t>
            </w:r>
          </w:p>
        </w:tc>
        <w:tc>
          <w:tcPr>
            <w:tcW w:w="5816" w:type="dxa"/>
            <w:tcBorders>
              <w:top w:val="single" w:sz="4" w:space="0" w:color="auto"/>
              <w:bottom w:val="single" w:sz="4" w:space="0" w:color="auto"/>
              <w:right w:val="single" w:sz="4" w:space="0" w:color="auto"/>
            </w:tcBorders>
          </w:tcPr>
          <w:p w14:paraId="69DE751D" w14:textId="76796257" w:rsidR="003D4927" w:rsidRDefault="00615EE8" w:rsidP="00615EE8">
            <w:pPr>
              <w:pStyle w:val="Table10ptText-ASDEFCON"/>
            </w:pPr>
            <w:r>
              <w:t>means</w:t>
            </w:r>
            <w:r w:rsidR="00B865F6">
              <w:t xml:space="preserve"> </w:t>
            </w:r>
            <w:r>
              <w:t>any</w:t>
            </w:r>
            <w:r w:rsidR="00B865F6">
              <w:t xml:space="preserve"> </w:t>
            </w:r>
            <w:r>
              <w:t>of</w:t>
            </w:r>
            <w:r w:rsidR="00B865F6">
              <w:t xml:space="preserve"> </w:t>
            </w:r>
            <w:r>
              <w:t>the</w:t>
            </w:r>
            <w:r w:rsidR="00B865F6">
              <w:t xml:space="preserve"> </w:t>
            </w:r>
            <w:r>
              <w:t>following:</w:t>
            </w:r>
          </w:p>
          <w:p w14:paraId="52F26661" w14:textId="09C4A2FF" w:rsidR="00615EE8" w:rsidRDefault="00615EE8" w:rsidP="00615EE8">
            <w:pPr>
              <w:pStyle w:val="Table10ptSub1-ASDEFCON"/>
            </w:pPr>
            <w:r>
              <w:t>a</w:t>
            </w:r>
            <w:r w:rsidR="00B865F6">
              <w:t xml:space="preserve"> </w:t>
            </w:r>
            <w:r>
              <w:t>Minister</w:t>
            </w:r>
            <w:r w:rsidR="00B865F6">
              <w:t xml:space="preserve"> </w:t>
            </w:r>
            <w:r>
              <w:t>of</w:t>
            </w:r>
            <w:r w:rsidR="00B865F6">
              <w:t xml:space="preserve"> </w:t>
            </w:r>
            <w:r>
              <w:t>State</w:t>
            </w:r>
            <w:r w:rsidR="00B865F6">
              <w:t xml:space="preserve"> </w:t>
            </w:r>
            <w:r>
              <w:t>for</w:t>
            </w:r>
            <w:r w:rsidR="00B865F6">
              <w:t xml:space="preserve"> </w:t>
            </w:r>
            <w:r>
              <w:t>the</w:t>
            </w:r>
            <w:r w:rsidR="00B865F6">
              <w:t xml:space="preserve"> </w:t>
            </w:r>
            <w:r>
              <w:t>Commonwealth;</w:t>
            </w:r>
          </w:p>
          <w:p w14:paraId="384E69A9" w14:textId="37D08108" w:rsidR="00615EE8" w:rsidRDefault="00615EE8" w:rsidP="00615EE8">
            <w:pPr>
              <w:pStyle w:val="Table10ptSub1-ASDEFCON"/>
            </w:pPr>
            <w:r>
              <w:t>a</w:t>
            </w:r>
            <w:r w:rsidR="00B865F6">
              <w:t xml:space="preserve"> </w:t>
            </w:r>
            <w:r>
              <w:t>person</w:t>
            </w:r>
            <w:r w:rsidR="00B865F6">
              <w:t xml:space="preserve"> </w:t>
            </w:r>
            <w:r>
              <w:t>employed</w:t>
            </w:r>
            <w:r w:rsidR="00B865F6">
              <w:t xml:space="preserve"> </w:t>
            </w:r>
            <w:r>
              <w:t>or</w:t>
            </w:r>
            <w:r w:rsidR="00B865F6">
              <w:t xml:space="preserve"> </w:t>
            </w:r>
            <w:r>
              <w:t>engaged</w:t>
            </w:r>
            <w:r w:rsidR="00B865F6">
              <w:t xml:space="preserve"> </w:t>
            </w:r>
            <w:r>
              <w:t>under</w:t>
            </w:r>
            <w:r w:rsidR="00B865F6">
              <w:t xml:space="preserve"> </w:t>
            </w:r>
            <w:r>
              <w:t>the</w:t>
            </w:r>
            <w:r w:rsidR="00B865F6">
              <w:t xml:space="preserve"> </w:t>
            </w:r>
            <w:r>
              <w:rPr>
                <w:i/>
              </w:rPr>
              <w:t>Public</w:t>
            </w:r>
            <w:r w:rsidR="00B865F6">
              <w:rPr>
                <w:i/>
              </w:rPr>
              <w:t xml:space="preserve"> </w:t>
            </w:r>
            <w:r>
              <w:rPr>
                <w:i/>
              </w:rPr>
              <w:t>Service</w:t>
            </w:r>
            <w:r w:rsidR="00B865F6">
              <w:rPr>
                <w:i/>
              </w:rPr>
              <w:t xml:space="preserve"> </w:t>
            </w:r>
            <w:r>
              <w:rPr>
                <w:i/>
              </w:rPr>
              <w:t>Act</w:t>
            </w:r>
            <w:r w:rsidR="00B865F6">
              <w:rPr>
                <w:i/>
              </w:rPr>
              <w:t xml:space="preserve"> </w:t>
            </w:r>
            <w:r>
              <w:rPr>
                <w:i/>
              </w:rPr>
              <w:t>1999</w:t>
            </w:r>
            <w:r w:rsidR="00B865F6">
              <w:rPr>
                <w:i/>
              </w:rPr>
              <w:t xml:space="preserve"> </w:t>
            </w:r>
            <w:r>
              <w:t>(Cth)</w:t>
            </w:r>
            <w:r w:rsidR="00B865F6">
              <w:t xml:space="preserve"> </w:t>
            </w:r>
            <w:r>
              <w:t>or</w:t>
            </w:r>
            <w:r w:rsidR="00B865F6">
              <w:t xml:space="preserve"> </w:t>
            </w:r>
            <w:r>
              <w:t>the</w:t>
            </w:r>
            <w:r w:rsidR="00B865F6">
              <w:t xml:space="preserve"> </w:t>
            </w:r>
            <w:r>
              <w:rPr>
                <w:i/>
              </w:rPr>
              <w:t>Members</w:t>
            </w:r>
            <w:r w:rsidR="00B865F6">
              <w:rPr>
                <w:i/>
              </w:rPr>
              <w:t xml:space="preserve"> </w:t>
            </w:r>
            <w:r>
              <w:rPr>
                <w:i/>
              </w:rPr>
              <w:t>of</w:t>
            </w:r>
            <w:r w:rsidR="00B865F6">
              <w:rPr>
                <w:i/>
              </w:rPr>
              <w:t xml:space="preserve"> </w:t>
            </w:r>
            <w:r>
              <w:rPr>
                <w:i/>
              </w:rPr>
              <w:t>Parliament</w:t>
            </w:r>
            <w:r w:rsidR="00B865F6">
              <w:rPr>
                <w:i/>
              </w:rPr>
              <w:t xml:space="preserve"> </w:t>
            </w:r>
            <w:r>
              <w:rPr>
                <w:i/>
              </w:rPr>
              <w:t>(Staff)</w:t>
            </w:r>
            <w:r w:rsidR="00B865F6">
              <w:rPr>
                <w:i/>
              </w:rPr>
              <w:t xml:space="preserve"> </w:t>
            </w:r>
            <w:r>
              <w:rPr>
                <w:i/>
              </w:rPr>
              <w:t>Act</w:t>
            </w:r>
            <w:r w:rsidR="00B865F6">
              <w:rPr>
                <w:i/>
              </w:rPr>
              <w:t xml:space="preserve"> </w:t>
            </w:r>
            <w:r>
              <w:rPr>
                <w:i/>
              </w:rPr>
              <w:t>1984</w:t>
            </w:r>
            <w:r w:rsidR="00B865F6">
              <w:t xml:space="preserve"> </w:t>
            </w:r>
            <w:r>
              <w:t>(Cth);</w:t>
            </w:r>
          </w:p>
          <w:p w14:paraId="33384ABE" w14:textId="1574FDC0" w:rsidR="00676D38" w:rsidRDefault="00615EE8" w:rsidP="00676D38">
            <w:pPr>
              <w:pStyle w:val="Table10ptSub1-ASDEFCON"/>
            </w:pPr>
            <w:r>
              <w:t>a</w:t>
            </w:r>
            <w:r w:rsidR="00B865F6">
              <w:t xml:space="preserve"> </w:t>
            </w:r>
            <w:r>
              <w:t>person</w:t>
            </w:r>
            <w:r w:rsidR="00B865F6">
              <w:t xml:space="preserve"> </w:t>
            </w:r>
            <w:r>
              <w:t>who</w:t>
            </w:r>
            <w:r w:rsidR="00B865F6">
              <w:t xml:space="preserve"> </w:t>
            </w:r>
            <w:r>
              <w:t>is</w:t>
            </w:r>
            <w:r w:rsidR="00B865F6">
              <w:t xml:space="preserve"> </w:t>
            </w:r>
            <w:r>
              <w:t>included</w:t>
            </w:r>
            <w:r w:rsidR="00B865F6">
              <w:t xml:space="preserve"> </w:t>
            </w:r>
            <w:r>
              <w:t>in</w:t>
            </w:r>
            <w:r w:rsidR="00B865F6">
              <w:t xml:space="preserve"> </w:t>
            </w:r>
            <w:r>
              <w:t>Defence</w:t>
            </w:r>
            <w:r w:rsidR="00B865F6">
              <w:t xml:space="preserve"> </w:t>
            </w:r>
            <w:r>
              <w:t>Personnel;</w:t>
            </w:r>
            <w:r w:rsidR="00B865F6">
              <w:t xml:space="preserve"> </w:t>
            </w:r>
            <w:r>
              <w:t>and</w:t>
            </w:r>
          </w:p>
          <w:p w14:paraId="11982668" w14:textId="2A690246" w:rsidR="00615EE8" w:rsidRDefault="00615EE8" w:rsidP="00676D38">
            <w:pPr>
              <w:pStyle w:val="Table10ptSub1-ASDEFCON"/>
            </w:pPr>
            <w:r>
              <w:t>a</w:t>
            </w:r>
            <w:r w:rsidR="00B865F6">
              <w:t xml:space="preserve"> </w:t>
            </w:r>
            <w:r>
              <w:t>member</w:t>
            </w:r>
            <w:r w:rsidR="00B865F6">
              <w:t xml:space="preserve"> </w:t>
            </w:r>
            <w:r>
              <w:t>of</w:t>
            </w:r>
            <w:r w:rsidR="00B865F6">
              <w:t xml:space="preserve"> </w:t>
            </w:r>
            <w:r>
              <w:t>the</w:t>
            </w:r>
            <w:r w:rsidR="00B865F6">
              <w:t xml:space="preserve"> </w:t>
            </w:r>
            <w:r>
              <w:t>Australian</w:t>
            </w:r>
            <w:r w:rsidR="00B865F6">
              <w:t xml:space="preserve"> </w:t>
            </w:r>
            <w:r>
              <w:t>Federal</w:t>
            </w:r>
            <w:r w:rsidR="00B865F6">
              <w:t xml:space="preserve"> </w:t>
            </w:r>
            <w:r>
              <w:t>Police.</w:t>
            </w:r>
          </w:p>
        </w:tc>
      </w:tr>
      <w:tr w:rsidR="00C4050C" w:rsidRPr="00DC220A" w14:paraId="6434C0A8" w14:textId="77777777" w:rsidTr="006053A6">
        <w:trPr>
          <w:cantSplit/>
        </w:trPr>
        <w:tc>
          <w:tcPr>
            <w:tcW w:w="2122" w:type="dxa"/>
          </w:tcPr>
          <w:p w14:paraId="242A627F" w14:textId="37F5B1EF" w:rsidR="00C4050C" w:rsidRPr="00453CCC" w:rsidDel="00555991" w:rsidRDefault="00C4050C" w:rsidP="004F5805">
            <w:pPr>
              <w:pStyle w:val="Table10ptText-ASDEFCON"/>
            </w:pPr>
            <w:r>
              <w:t>Commonwealth</w:t>
            </w:r>
            <w:r w:rsidR="00B865F6">
              <w:t xml:space="preserve"> </w:t>
            </w:r>
            <w:r>
              <w:t>Personnel</w:t>
            </w:r>
          </w:p>
        </w:tc>
        <w:tc>
          <w:tcPr>
            <w:tcW w:w="1134" w:type="dxa"/>
          </w:tcPr>
          <w:p w14:paraId="091174C9" w14:textId="77777777" w:rsidR="00C4050C" w:rsidRPr="00453CCC" w:rsidRDefault="00C4050C" w:rsidP="004F5805">
            <w:pPr>
              <w:pStyle w:val="Table10ptText-ASDEFCON"/>
            </w:pPr>
            <w:r>
              <w:t>(Core)</w:t>
            </w:r>
          </w:p>
        </w:tc>
        <w:tc>
          <w:tcPr>
            <w:tcW w:w="5816" w:type="dxa"/>
          </w:tcPr>
          <w:p w14:paraId="7DBA03E7" w14:textId="4898EC35" w:rsidR="00C4050C" w:rsidRPr="00555991" w:rsidRDefault="00C4050C" w:rsidP="00615EE8">
            <w:pPr>
              <w:pStyle w:val="Table10ptText-ASDEFCON"/>
            </w:pPr>
            <w:r>
              <w:t>means</w:t>
            </w:r>
            <w:r w:rsidR="00B865F6">
              <w:t xml:space="preserve"> </w:t>
            </w:r>
            <w:r>
              <w:t>any</w:t>
            </w:r>
            <w:r w:rsidR="00B865F6">
              <w:t xml:space="preserve"> </w:t>
            </w:r>
            <w:r w:rsidR="00615EE8">
              <w:t>Commonwealth</w:t>
            </w:r>
            <w:r w:rsidR="00B865F6">
              <w:t xml:space="preserve"> </w:t>
            </w:r>
            <w:r w:rsidR="00615EE8">
              <w:t>O</w:t>
            </w:r>
            <w:r>
              <w:t>fficers,</w:t>
            </w:r>
            <w:r w:rsidR="00B865F6">
              <w:t xml:space="preserve"> </w:t>
            </w:r>
            <w:r w:rsidR="00B865F6">
              <w:rPr>
                <w:lang w:val="en-GB"/>
              </w:rPr>
              <w:t xml:space="preserve"> </w:t>
            </w:r>
            <w:r w:rsidR="00615EE8">
              <w:rPr>
                <w:lang w:val="en-GB"/>
              </w:rPr>
              <w:t>Defence</w:t>
            </w:r>
            <w:r w:rsidR="00B865F6">
              <w:rPr>
                <w:lang w:val="en-GB"/>
              </w:rPr>
              <w:t xml:space="preserve"> </w:t>
            </w:r>
            <w:r w:rsidR="00615EE8">
              <w:rPr>
                <w:lang w:val="en-GB"/>
              </w:rPr>
              <w:t>Personnel</w:t>
            </w:r>
            <w:r w:rsidR="00B865F6">
              <w:rPr>
                <w:lang w:val="en-GB"/>
              </w:rPr>
              <w:t xml:space="preserve"> </w:t>
            </w:r>
            <w:r w:rsidR="00615EE8">
              <w:rPr>
                <w:lang w:val="en-GB"/>
              </w:rPr>
              <w:t>and</w:t>
            </w:r>
            <w:r w:rsidR="00B865F6">
              <w:rPr>
                <w:lang w:val="en-GB"/>
              </w:rPr>
              <w:t xml:space="preserve"> </w:t>
            </w:r>
            <w:r w:rsidR="00615EE8">
              <w:rPr>
                <w:lang w:val="en-GB"/>
              </w:rPr>
              <w:t>any</w:t>
            </w:r>
            <w:r w:rsidR="00B865F6">
              <w:rPr>
                <w:lang w:val="en-GB"/>
              </w:rPr>
              <w:t xml:space="preserve"> </w:t>
            </w:r>
            <w:r w:rsidR="00615EE8">
              <w:rPr>
                <w:lang w:val="en-GB"/>
              </w:rPr>
              <w:t>other</w:t>
            </w:r>
            <w:r w:rsidR="00B865F6">
              <w:t xml:space="preserve"> </w:t>
            </w:r>
            <w:r>
              <w:t>agents</w:t>
            </w:r>
            <w:r w:rsidR="00B865F6">
              <w:t xml:space="preserve"> </w:t>
            </w:r>
            <w:r>
              <w:t>of</w:t>
            </w:r>
            <w:r w:rsidR="00B865F6">
              <w:t xml:space="preserve"> </w:t>
            </w:r>
            <w:r>
              <w:t>the</w:t>
            </w:r>
            <w:r w:rsidR="00B865F6">
              <w:t xml:space="preserve"> </w:t>
            </w:r>
            <w:r>
              <w:t>Commonwealth.</w:t>
            </w:r>
          </w:p>
        </w:tc>
      </w:tr>
      <w:tr w:rsidR="00C4050C" w:rsidRPr="00DC220A" w14:paraId="1E644E6A" w14:textId="77777777" w:rsidTr="006053A6">
        <w:trPr>
          <w:cantSplit/>
        </w:trPr>
        <w:tc>
          <w:tcPr>
            <w:tcW w:w="2122" w:type="dxa"/>
          </w:tcPr>
          <w:p w14:paraId="56CFE417" w14:textId="028ECF93" w:rsidR="00C4050C" w:rsidRPr="00453CCC" w:rsidDel="00555991" w:rsidRDefault="00C4050C" w:rsidP="004F5805">
            <w:pPr>
              <w:pStyle w:val="Table10ptText-ASDEFCON"/>
            </w:pPr>
            <w:r w:rsidRPr="003C1956">
              <w:t>Commonwealth</w:t>
            </w:r>
            <w:r w:rsidR="00B865F6">
              <w:t xml:space="preserve"> </w:t>
            </w:r>
            <w:r w:rsidRPr="003C1956">
              <w:t>Premises</w:t>
            </w:r>
          </w:p>
        </w:tc>
        <w:tc>
          <w:tcPr>
            <w:tcW w:w="1134" w:type="dxa"/>
          </w:tcPr>
          <w:p w14:paraId="006E3840" w14:textId="77777777" w:rsidR="00C4050C" w:rsidRPr="00453CCC" w:rsidRDefault="00C4050C" w:rsidP="004F5805">
            <w:pPr>
              <w:pStyle w:val="Table10ptText-ASDEFCON"/>
            </w:pPr>
            <w:r>
              <w:t>(Core)</w:t>
            </w:r>
          </w:p>
        </w:tc>
        <w:tc>
          <w:tcPr>
            <w:tcW w:w="5816" w:type="dxa"/>
          </w:tcPr>
          <w:p w14:paraId="1F70A653" w14:textId="671246D3" w:rsidR="00C4050C" w:rsidRDefault="00C4050C" w:rsidP="004F5805">
            <w:pPr>
              <w:pStyle w:val="Table10ptText-ASDEFCON"/>
            </w:pPr>
            <w:r w:rsidRPr="003C1956">
              <w:t>means</w:t>
            </w:r>
            <w:r w:rsidR="00B865F6">
              <w:t xml:space="preserve"> </w:t>
            </w:r>
            <w:r w:rsidRPr="003C1956">
              <w:t>any</w:t>
            </w:r>
            <w:r w:rsidR="00B865F6">
              <w:t xml:space="preserve"> </w:t>
            </w:r>
            <w:r w:rsidRPr="003C1956">
              <w:t>of</w:t>
            </w:r>
            <w:r w:rsidR="00B865F6">
              <w:t xml:space="preserve"> </w:t>
            </w:r>
            <w:r w:rsidRPr="003C1956">
              <w:t>the</w:t>
            </w:r>
            <w:r w:rsidR="00B865F6">
              <w:t xml:space="preserve"> </w:t>
            </w:r>
            <w:r w:rsidRPr="003C1956">
              <w:t>following</w:t>
            </w:r>
            <w:r w:rsidR="00B865F6">
              <w:t xml:space="preserve"> </w:t>
            </w:r>
            <w:r w:rsidRPr="003C1956">
              <w:t>that</w:t>
            </w:r>
            <w:r w:rsidR="00B865F6">
              <w:t xml:space="preserve"> </w:t>
            </w:r>
            <w:r w:rsidRPr="003C1956">
              <w:t>is</w:t>
            </w:r>
            <w:r w:rsidR="00B865F6">
              <w:t xml:space="preserve"> </w:t>
            </w:r>
            <w:r w:rsidRPr="003C1956">
              <w:t>owned</w:t>
            </w:r>
            <w:r w:rsidR="00441A30">
              <w:t>,</w:t>
            </w:r>
            <w:r w:rsidR="00B865F6">
              <w:t xml:space="preserve"> </w:t>
            </w:r>
            <w:r w:rsidR="00441A30">
              <w:t>leased,</w:t>
            </w:r>
            <w:r w:rsidR="00B865F6">
              <w:t xml:space="preserve"> </w:t>
            </w:r>
            <w:r w:rsidRPr="003C1956">
              <w:t>occupied</w:t>
            </w:r>
            <w:r w:rsidR="00B865F6">
              <w:t xml:space="preserve"> </w:t>
            </w:r>
            <w:r w:rsidR="00441A30">
              <w:t>or</w:t>
            </w:r>
            <w:r w:rsidR="00B865F6">
              <w:t xml:space="preserve"> </w:t>
            </w:r>
            <w:r w:rsidR="00441A30">
              <w:t>operated</w:t>
            </w:r>
            <w:r w:rsidR="00B865F6">
              <w:t xml:space="preserve"> </w:t>
            </w:r>
            <w:r w:rsidRPr="003C1956">
              <w:t>by</w:t>
            </w:r>
            <w:r w:rsidR="00B865F6">
              <w:t xml:space="preserve"> </w:t>
            </w:r>
            <w:r w:rsidRPr="003C1956">
              <w:t>the</w:t>
            </w:r>
            <w:r w:rsidR="00B865F6">
              <w:t xml:space="preserve"> </w:t>
            </w:r>
            <w:r w:rsidRPr="003C1956">
              <w:t>Commonwealth</w:t>
            </w:r>
            <w:r>
              <w:t>:</w:t>
            </w:r>
          </w:p>
          <w:p w14:paraId="3FA98509" w14:textId="641F1C46" w:rsidR="00C4050C" w:rsidRPr="004338CE" w:rsidRDefault="00C4050C" w:rsidP="00EA219C">
            <w:pPr>
              <w:pStyle w:val="Table10ptSub1-ASDEFCON"/>
            </w:pPr>
            <w:r w:rsidRPr="004338CE">
              <w:t>an</w:t>
            </w:r>
            <w:r w:rsidR="00B865F6">
              <w:t xml:space="preserve"> </w:t>
            </w:r>
            <w:r w:rsidRPr="004338CE">
              <w:t>area</w:t>
            </w:r>
            <w:r w:rsidR="00B865F6">
              <w:t xml:space="preserve"> </w:t>
            </w:r>
            <w:r w:rsidRPr="004338CE">
              <w:t>of</w:t>
            </w:r>
            <w:r w:rsidR="00B865F6">
              <w:t xml:space="preserve"> </w:t>
            </w:r>
            <w:r w:rsidRPr="004338CE">
              <w:t>land</w:t>
            </w:r>
            <w:r w:rsidR="00B865F6">
              <w:t xml:space="preserve"> </w:t>
            </w:r>
            <w:r w:rsidRPr="004338CE">
              <w:t>or</w:t>
            </w:r>
            <w:r w:rsidR="00B865F6">
              <w:t xml:space="preserve"> </w:t>
            </w:r>
            <w:r w:rsidRPr="004338CE">
              <w:t>any</w:t>
            </w:r>
            <w:r w:rsidR="00B865F6">
              <w:t xml:space="preserve"> </w:t>
            </w:r>
            <w:r w:rsidRPr="004338CE">
              <w:t>other</w:t>
            </w:r>
            <w:r w:rsidR="00B865F6">
              <w:t xml:space="preserve"> </w:t>
            </w:r>
            <w:r w:rsidRPr="004338CE">
              <w:t>place</w:t>
            </w:r>
            <w:r w:rsidR="00B865F6">
              <w:t xml:space="preserve"> </w:t>
            </w:r>
            <w:r w:rsidRPr="004338CE">
              <w:t>(whether</w:t>
            </w:r>
            <w:r w:rsidR="00B865F6">
              <w:t xml:space="preserve"> </w:t>
            </w:r>
            <w:r w:rsidRPr="004338CE">
              <w:t>or</w:t>
            </w:r>
            <w:r w:rsidR="00B865F6">
              <w:t xml:space="preserve"> </w:t>
            </w:r>
            <w:r w:rsidRPr="004338CE">
              <w:t>not</w:t>
            </w:r>
            <w:r w:rsidR="00B865F6">
              <w:t xml:space="preserve"> </w:t>
            </w:r>
            <w:r w:rsidRPr="004338CE">
              <w:t>it</w:t>
            </w:r>
            <w:r w:rsidR="00B865F6">
              <w:t xml:space="preserve"> </w:t>
            </w:r>
            <w:r w:rsidRPr="004338CE">
              <w:t>is</w:t>
            </w:r>
            <w:r w:rsidR="00B865F6">
              <w:t xml:space="preserve"> </w:t>
            </w:r>
            <w:r w:rsidRPr="004338CE">
              <w:t>enclosed</w:t>
            </w:r>
            <w:r w:rsidR="00B865F6">
              <w:t xml:space="preserve"> </w:t>
            </w:r>
            <w:r w:rsidRPr="004338CE">
              <w:t>or</w:t>
            </w:r>
            <w:r w:rsidR="00B865F6">
              <w:t xml:space="preserve"> </w:t>
            </w:r>
            <w:r w:rsidRPr="004338CE">
              <w:t>built</w:t>
            </w:r>
            <w:r w:rsidR="00B865F6">
              <w:t xml:space="preserve"> </w:t>
            </w:r>
            <w:r w:rsidRPr="004338CE">
              <w:t>on);</w:t>
            </w:r>
          </w:p>
          <w:p w14:paraId="6561892A" w14:textId="2575F95D" w:rsidR="00C4050C" w:rsidRPr="004338CE" w:rsidRDefault="00C4050C" w:rsidP="00EA219C">
            <w:pPr>
              <w:pStyle w:val="Table10ptSub1-ASDEFCON"/>
            </w:pPr>
            <w:r w:rsidRPr="004338CE">
              <w:t>a</w:t>
            </w:r>
            <w:r w:rsidR="00B865F6">
              <w:t xml:space="preserve"> </w:t>
            </w:r>
            <w:r w:rsidRPr="004338CE">
              <w:t>building</w:t>
            </w:r>
            <w:r w:rsidR="00B865F6">
              <w:t xml:space="preserve"> </w:t>
            </w:r>
            <w:r w:rsidRPr="004338CE">
              <w:t>or</w:t>
            </w:r>
            <w:r w:rsidR="00B865F6">
              <w:t xml:space="preserve"> </w:t>
            </w:r>
            <w:r w:rsidRPr="004338CE">
              <w:t>other</w:t>
            </w:r>
            <w:r w:rsidR="00B865F6">
              <w:t xml:space="preserve"> </w:t>
            </w:r>
            <w:r w:rsidRPr="004338CE">
              <w:t>structure;</w:t>
            </w:r>
            <w:r w:rsidR="00B865F6">
              <w:t xml:space="preserve"> </w:t>
            </w:r>
            <w:r w:rsidR="002231DC">
              <w:t>and</w:t>
            </w:r>
          </w:p>
          <w:p w14:paraId="69D7FF26" w14:textId="71126269" w:rsidR="00C4050C" w:rsidRPr="00555991" w:rsidRDefault="00C4050C" w:rsidP="00EA219C">
            <w:pPr>
              <w:pStyle w:val="Table10ptSub1-ASDEFCON"/>
            </w:pPr>
            <w:r w:rsidRPr="004338CE">
              <w:t>a</w:t>
            </w:r>
            <w:r w:rsidR="00B865F6">
              <w:t xml:space="preserve"> </w:t>
            </w:r>
            <w:r w:rsidRPr="004338CE">
              <w:t>vehicle,</w:t>
            </w:r>
            <w:r w:rsidR="00B865F6">
              <w:t xml:space="preserve"> </w:t>
            </w:r>
            <w:r w:rsidR="00441A30">
              <w:t>a</w:t>
            </w:r>
            <w:r w:rsidR="00B865F6">
              <w:t xml:space="preserve"> </w:t>
            </w:r>
            <w:r w:rsidRPr="004338CE">
              <w:t>vessel</w:t>
            </w:r>
            <w:r w:rsidR="00B865F6">
              <w:t xml:space="preserve"> </w:t>
            </w:r>
            <w:r w:rsidR="00441A30">
              <w:t>(including</w:t>
            </w:r>
            <w:r w:rsidR="00B865F6">
              <w:t xml:space="preserve"> </w:t>
            </w:r>
            <w:r w:rsidR="00441A30">
              <w:t>a</w:t>
            </w:r>
            <w:r w:rsidR="00B865F6">
              <w:t xml:space="preserve"> </w:t>
            </w:r>
            <w:r w:rsidR="00441A30">
              <w:t>submarine)</w:t>
            </w:r>
            <w:r w:rsidR="00B865F6">
              <w:t xml:space="preserve"> </w:t>
            </w:r>
            <w:r w:rsidRPr="004338CE">
              <w:t>or</w:t>
            </w:r>
            <w:r w:rsidR="00B865F6">
              <w:t xml:space="preserve"> </w:t>
            </w:r>
            <w:r w:rsidR="00441A30">
              <w:t>an</w:t>
            </w:r>
            <w:r w:rsidR="00B865F6">
              <w:t xml:space="preserve"> </w:t>
            </w:r>
            <w:r>
              <w:t>aircraft.</w:t>
            </w:r>
          </w:p>
        </w:tc>
      </w:tr>
      <w:tr w:rsidR="00441A30" w:rsidRPr="00DC220A" w14:paraId="58677ADC" w14:textId="77777777" w:rsidTr="006053A6">
        <w:trPr>
          <w:cantSplit/>
        </w:trPr>
        <w:tc>
          <w:tcPr>
            <w:tcW w:w="2122" w:type="dxa"/>
          </w:tcPr>
          <w:p w14:paraId="09210AC8" w14:textId="2CB7AEA2" w:rsidR="00441A30" w:rsidRPr="003C1956" w:rsidRDefault="00441A30" w:rsidP="00441A30">
            <w:pPr>
              <w:pStyle w:val="Table10ptText-ASDEFCON"/>
            </w:pPr>
            <w:r>
              <w:t>Commonwealth</w:t>
            </w:r>
            <w:r w:rsidR="00B865F6">
              <w:t xml:space="preserve"> </w:t>
            </w:r>
            <w:r>
              <w:t>Property</w:t>
            </w:r>
          </w:p>
        </w:tc>
        <w:tc>
          <w:tcPr>
            <w:tcW w:w="1134" w:type="dxa"/>
          </w:tcPr>
          <w:p w14:paraId="53A75F11" w14:textId="77777777" w:rsidR="00441A30" w:rsidRDefault="00441A30" w:rsidP="00441A30">
            <w:pPr>
              <w:pStyle w:val="Table10ptText-ASDEFCON"/>
            </w:pPr>
            <w:r>
              <w:t>(Core)</w:t>
            </w:r>
          </w:p>
        </w:tc>
        <w:tc>
          <w:tcPr>
            <w:tcW w:w="5816" w:type="dxa"/>
          </w:tcPr>
          <w:p w14:paraId="56F6E2CB" w14:textId="6F718D99" w:rsidR="00441A30" w:rsidRPr="003C1956" w:rsidRDefault="00441A30" w:rsidP="00441A30">
            <w:pPr>
              <w:pStyle w:val="Table10ptText-ASDEFCON"/>
            </w:pPr>
            <w:r>
              <w:t>m</w:t>
            </w:r>
            <w:r w:rsidRPr="000877D2">
              <w:t>eans</w:t>
            </w:r>
            <w:r w:rsidR="00B865F6">
              <w:t xml:space="preserve"> </w:t>
            </w:r>
            <w:r w:rsidRPr="000877D2">
              <w:t>property</w:t>
            </w:r>
            <w:r w:rsidR="00B865F6">
              <w:t xml:space="preserve"> </w:t>
            </w:r>
            <w:r w:rsidRPr="000877D2">
              <w:t>of</w:t>
            </w:r>
            <w:r w:rsidR="00B865F6">
              <w:t xml:space="preserve"> </w:t>
            </w:r>
            <w:r w:rsidRPr="000877D2">
              <w:t>any</w:t>
            </w:r>
            <w:r w:rsidR="00B865F6">
              <w:t xml:space="preserve"> </w:t>
            </w:r>
            <w:r w:rsidRPr="000877D2">
              <w:t>kind</w:t>
            </w:r>
            <w:r w:rsidR="00B865F6">
              <w:t xml:space="preserve"> </w:t>
            </w:r>
            <w:r w:rsidRPr="000877D2">
              <w:t>(including</w:t>
            </w:r>
            <w:r w:rsidR="00B865F6">
              <w:t xml:space="preserve"> </w:t>
            </w:r>
            <w:r w:rsidRPr="000877D2">
              <w:t>GFM)</w:t>
            </w:r>
            <w:r w:rsidR="00B865F6">
              <w:t xml:space="preserve"> </w:t>
            </w:r>
            <w:r w:rsidRPr="000877D2">
              <w:t>owned</w:t>
            </w:r>
            <w:r w:rsidR="00B865F6">
              <w:t xml:space="preserve"> </w:t>
            </w:r>
            <w:r w:rsidRPr="000877D2">
              <w:t>or</w:t>
            </w:r>
            <w:r w:rsidR="00B865F6">
              <w:t xml:space="preserve"> </w:t>
            </w:r>
            <w:r w:rsidRPr="000877D2">
              <w:t>leased</w:t>
            </w:r>
            <w:r w:rsidR="00B865F6">
              <w:t xml:space="preserve"> </w:t>
            </w:r>
            <w:r w:rsidRPr="000877D2">
              <w:t>by,</w:t>
            </w:r>
            <w:r w:rsidR="00B865F6">
              <w:t xml:space="preserve"> </w:t>
            </w:r>
            <w:r w:rsidRPr="000877D2">
              <w:t>or</w:t>
            </w:r>
            <w:r w:rsidR="00B865F6">
              <w:t xml:space="preserve"> </w:t>
            </w:r>
            <w:r w:rsidRPr="000877D2">
              <w:t>in</w:t>
            </w:r>
            <w:r w:rsidR="00B865F6">
              <w:t xml:space="preserve"> </w:t>
            </w:r>
            <w:r w:rsidRPr="000877D2">
              <w:t>the</w:t>
            </w:r>
            <w:r w:rsidR="00B865F6">
              <w:t xml:space="preserve"> </w:t>
            </w:r>
            <w:r w:rsidRPr="000877D2">
              <w:t>possession</w:t>
            </w:r>
            <w:r w:rsidR="00B865F6">
              <w:t xml:space="preserve"> </w:t>
            </w:r>
            <w:r w:rsidRPr="000877D2">
              <w:t>of,</w:t>
            </w:r>
            <w:r w:rsidR="00B865F6">
              <w:t xml:space="preserve"> </w:t>
            </w:r>
            <w:r w:rsidRPr="000877D2">
              <w:t>the</w:t>
            </w:r>
            <w:r w:rsidR="00B865F6">
              <w:t xml:space="preserve"> </w:t>
            </w:r>
            <w:r w:rsidRPr="000877D2">
              <w:t>Commonwealth</w:t>
            </w:r>
            <w:r>
              <w:t>.</w:t>
            </w:r>
          </w:p>
        </w:tc>
      </w:tr>
      <w:tr w:rsidR="00C4050C" w:rsidRPr="00DC220A" w14:paraId="1EA0EC7A" w14:textId="77777777" w:rsidTr="006053A6">
        <w:trPr>
          <w:cantSplit/>
        </w:trPr>
        <w:tc>
          <w:tcPr>
            <w:tcW w:w="2122" w:type="dxa"/>
          </w:tcPr>
          <w:p w14:paraId="14E12018" w14:textId="52033D15" w:rsidR="00C4050C" w:rsidRPr="00453CCC" w:rsidRDefault="00C4050C" w:rsidP="004F5805">
            <w:pPr>
              <w:pStyle w:val="Table10ptText-ASDEFCON"/>
            </w:pPr>
            <w:r w:rsidRPr="00453CCC">
              <w:t>Commonwealth</w:t>
            </w:r>
            <w:r w:rsidR="00B865F6">
              <w:t xml:space="preserve"> </w:t>
            </w:r>
            <w:r w:rsidRPr="00453CCC">
              <w:t>Representative</w:t>
            </w:r>
          </w:p>
        </w:tc>
        <w:tc>
          <w:tcPr>
            <w:tcW w:w="1134" w:type="dxa"/>
          </w:tcPr>
          <w:p w14:paraId="1B98E7DA" w14:textId="77777777" w:rsidR="00C4050C" w:rsidRPr="00453CCC" w:rsidRDefault="00C4050C" w:rsidP="004F5805">
            <w:pPr>
              <w:pStyle w:val="Table10ptText-ASDEFCON"/>
            </w:pPr>
            <w:r w:rsidRPr="00453CCC">
              <w:t>(Core)</w:t>
            </w:r>
          </w:p>
        </w:tc>
        <w:tc>
          <w:tcPr>
            <w:tcW w:w="5816" w:type="dxa"/>
          </w:tcPr>
          <w:p w14:paraId="54035356" w14:textId="00F6B300" w:rsidR="00C4050C" w:rsidRPr="00935E8A" w:rsidRDefault="00935E8A" w:rsidP="004F5805">
            <w:pPr>
              <w:pStyle w:val="Table10ptText-ASDEFCON"/>
            </w:pPr>
            <w:r w:rsidRPr="00935E8A">
              <w:t>means</w:t>
            </w:r>
            <w:r w:rsidR="00B865F6">
              <w:t xml:space="preserve"> </w:t>
            </w:r>
            <w:r w:rsidRPr="00935E8A">
              <w:t>the</w:t>
            </w:r>
            <w:r w:rsidR="00B865F6">
              <w:t xml:space="preserve"> </w:t>
            </w:r>
            <w:r w:rsidRPr="00935E8A">
              <w:t>person</w:t>
            </w:r>
            <w:r w:rsidR="00B865F6">
              <w:t xml:space="preserve"> </w:t>
            </w:r>
            <w:r w:rsidRPr="00935E8A">
              <w:t>so</w:t>
            </w:r>
            <w:r w:rsidR="00B865F6">
              <w:t xml:space="preserve"> </w:t>
            </w:r>
            <w:r w:rsidRPr="00935E8A">
              <w:t>named</w:t>
            </w:r>
            <w:r w:rsidR="00B865F6">
              <w:t xml:space="preserve"> </w:t>
            </w:r>
            <w:r w:rsidRPr="00935E8A">
              <w:t>on</w:t>
            </w:r>
            <w:r w:rsidR="00B865F6">
              <w:t xml:space="preserve"> </w:t>
            </w:r>
            <w:r w:rsidRPr="00935E8A">
              <w:t>the</w:t>
            </w:r>
            <w:r w:rsidR="00B865F6">
              <w:t xml:space="preserve"> </w:t>
            </w:r>
            <w:r w:rsidRPr="00935E8A">
              <w:t>Details</w:t>
            </w:r>
            <w:r w:rsidR="00B865F6">
              <w:t xml:space="preserve"> </w:t>
            </w:r>
            <w:r w:rsidRPr="00935E8A">
              <w:t>Schedule</w:t>
            </w:r>
            <w:r w:rsidR="00B865F6">
              <w:t xml:space="preserve"> </w:t>
            </w:r>
            <w:r w:rsidRPr="00935E8A">
              <w:t>or</w:t>
            </w:r>
            <w:r w:rsidR="00B865F6">
              <w:t xml:space="preserve"> </w:t>
            </w:r>
            <w:r w:rsidRPr="00935E8A">
              <w:t>any</w:t>
            </w:r>
            <w:r w:rsidR="00B865F6">
              <w:t xml:space="preserve"> </w:t>
            </w:r>
            <w:r w:rsidRPr="00935E8A">
              <w:t>other</w:t>
            </w:r>
            <w:r w:rsidR="00B865F6">
              <w:t xml:space="preserve"> </w:t>
            </w:r>
            <w:r w:rsidRPr="00935E8A">
              <w:t>person</w:t>
            </w:r>
            <w:r w:rsidR="00B865F6">
              <w:t xml:space="preserve"> </w:t>
            </w:r>
            <w:r w:rsidRPr="00935E8A">
              <w:t>appointed</w:t>
            </w:r>
            <w:r w:rsidR="00B865F6">
              <w:t xml:space="preserve"> </w:t>
            </w:r>
            <w:r w:rsidRPr="00935E8A">
              <w:t>as</w:t>
            </w:r>
            <w:r w:rsidR="00B865F6">
              <w:t xml:space="preserve"> </w:t>
            </w:r>
            <w:r w:rsidRPr="00935E8A">
              <w:t>Commonwealth</w:t>
            </w:r>
            <w:r w:rsidR="00B865F6">
              <w:t xml:space="preserve"> </w:t>
            </w:r>
            <w:r w:rsidRPr="00935E8A">
              <w:t>Representative.</w:t>
            </w:r>
          </w:p>
        </w:tc>
      </w:tr>
      <w:tr w:rsidR="00615EE8" w:rsidRPr="00DC220A" w14:paraId="76D76F98" w14:textId="77777777" w:rsidTr="006053A6">
        <w:trPr>
          <w:cantSplit/>
        </w:trPr>
        <w:tc>
          <w:tcPr>
            <w:tcW w:w="2122" w:type="dxa"/>
          </w:tcPr>
          <w:p w14:paraId="1E9CBCD2" w14:textId="41CAB1E2" w:rsidR="00615EE8" w:rsidRPr="00453CCC" w:rsidRDefault="00615EE8" w:rsidP="00615EE8">
            <w:pPr>
              <w:pStyle w:val="Table10ptText-ASDEFCON"/>
            </w:pPr>
            <w:r>
              <w:t>Commonwealth</w:t>
            </w:r>
            <w:r w:rsidR="00B865F6">
              <w:t xml:space="preserve"> </w:t>
            </w:r>
            <w:r>
              <w:t>Service</w:t>
            </w:r>
            <w:r w:rsidR="00B865F6">
              <w:t xml:space="preserve"> </w:t>
            </w:r>
            <w:r>
              <w:t>Provider</w:t>
            </w:r>
          </w:p>
        </w:tc>
        <w:tc>
          <w:tcPr>
            <w:tcW w:w="1134" w:type="dxa"/>
          </w:tcPr>
          <w:p w14:paraId="7E04761D" w14:textId="77777777" w:rsidR="00615EE8" w:rsidRPr="00453CCC" w:rsidRDefault="00615EE8" w:rsidP="00615EE8">
            <w:pPr>
              <w:pStyle w:val="Table10ptText-ASDEFCON"/>
            </w:pPr>
            <w:r>
              <w:t>(Core)</w:t>
            </w:r>
          </w:p>
        </w:tc>
        <w:tc>
          <w:tcPr>
            <w:tcW w:w="5816" w:type="dxa"/>
          </w:tcPr>
          <w:p w14:paraId="0C342EB9" w14:textId="63960E45" w:rsidR="00615EE8" w:rsidRDefault="00615EE8" w:rsidP="00615EE8">
            <w:pPr>
              <w:pStyle w:val="Table10ptText-ASDEFCON"/>
            </w:pPr>
            <w:r>
              <w:t>means</w:t>
            </w:r>
            <w:r w:rsidR="00B865F6">
              <w:t xml:space="preserve"> </w:t>
            </w:r>
            <w:r>
              <w:t>a</w:t>
            </w:r>
            <w:r w:rsidR="00B865F6">
              <w:t xml:space="preserve"> </w:t>
            </w:r>
            <w:r>
              <w:t>person</w:t>
            </w:r>
            <w:r w:rsidR="00B865F6">
              <w:t xml:space="preserve"> </w:t>
            </w:r>
            <w:r>
              <w:t>(including</w:t>
            </w:r>
            <w:r w:rsidR="00B865F6">
              <w:t xml:space="preserve"> </w:t>
            </w:r>
            <w:r>
              <w:t>an</w:t>
            </w:r>
            <w:r w:rsidR="00B865F6">
              <w:t xml:space="preserve"> </w:t>
            </w:r>
            <w:r>
              <w:t>officer</w:t>
            </w:r>
            <w:r w:rsidR="00B865F6">
              <w:t xml:space="preserve"> </w:t>
            </w:r>
            <w:r>
              <w:t>or</w:t>
            </w:r>
            <w:r w:rsidR="00B865F6">
              <w:t xml:space="preserve"> </w:t>
            </w:r>
            <w:r>
              <w:t>employee</w:t>
            </w:r>
            <w:r w:rsidR="00B865F6">
              <w:t xml:space="preserve"> </w:t>
            </w:r>
            <w:r>
              <w:t>of</w:t>
            </w:r>
            <w:r w:rsidR="00B865F6">
              <w:t xml:space="preserve"> </w:t>
            </w:r>
            <w:r>
              <w:t>the</w:t>
            </w:r>
            <w:r w:rsidR="00B865F6">
              <w:t xml:space="preserve"> </w:t>
            </w:r>
            <w:r>
              <w:t>person)</w:t>
            </w:r>
            <w:r w:rsidR="00B865F6">
              <w:t xml:space="preserve"> </w:t>
            </w:r>
            <w:r>
              <w:t>engaged</w:t>
            </w:r>
            <w:r w:rsidR="00B865F6">
              <w:t xml:space="preserve"> </w:t>
            </w:r>
            <w:r>
              <w:t>to</w:t>
            </w:r>
            <w:r w:rsidR="00B865F6">
              <w:t xml:space="preserve"> </w:t>
            </w:r>
            <w:r>
              <w:t>perform</w:t>
            </w:r>
            <w:r w:rsidR="00B865F6">
              <w:t xml:space="preserve"> </w:t>
            </w:r>
            <w:r>
              <w:t>a</w:t>
            </w:r>
            <w:r w:rsidR="00B865F6">
              <w:t xml:space="preserve"> </w:t>
            </w:r>
            <w:r>
              <w:t>function,</w:t>
            </w:r>
            <w:r w:rsidR="00B865F6">
              <w:t xml:space="preserve"> </w:t>
            </w:r>
            <w:r>
              <w:t>or</w:t>
            </w:r>
            <w:r w:rsidR="00B865F6">
              <w:t xml:space="preserve"> </w:t>
            </w:r>
            <w:r>
              <w:t>discharge</w:t>
            </w:r>
            <w:r w:rsidR="00B865F6">
              <w:t xml:space="preserve"> </w:t>
            </w:r>
            <w:r>
              <w:t>a</w:t>
            </w:r>
            <w:r w:rsidR="00B865F6">
              <w:t xml:space="preserve"> </w:t>
            </w:r>
            <w:r>
              <w:t>duty,</w:t>
            </w:r>
            <w:r w:rsidR="00B865F6">
              <w:t xml:space="preserve"> </w:t>
            </w:r>
            <w:r>
              <w:t>of</w:t>
            </w:r>
            <w:r w:rsidR="00B865F6">
              <w:t xml:space="preserve"> </w:t>
            </w:r>
            <w:r>
              <w:t>the</w:t>
            </w:r>
            <w:r w:rsidR="00B865F6">
              <w:t xml:space="preserve"> </w:t>
            </w:r>
            <w:r>
              <w:t>Commonwealth,</w:t>
            </w:r>
            <w:r w:rsidR="00B865F6">
              <w:t xml:space="preserve"> </w:t>
            </w:r>
            <w:r>
              <w:t>including</w:t>
            </w:r>
            <w:r w:rsidR="00B865F6">
              <w:t xml:space="preserve"> </w:t>
            </w:r>
            <w:r>
              <w:t>a</w:t>
            </w:r>
            <w:r w:rsidR="00B865F6">
              <w:t xml:space="preserve"> </w:t>
            </w:r>
            <w:r>
              <w:t>person</w:t>
            </w:r>
            <w:r w:rsidR="00B865F6">
              <w:t xml:space="preserve"> </w:t>
            </w:r>
            <w:r>
              <w:t>engaged</w:t>
            </w:r>
            <w:r w:rsidR="00B865F6">
              <w:t xml:space="preserve"> </w:t>
            </w:r>
            <w:r>
              <w:t>to</w:t>
            </w:r>
            <w:r w:rsidR="00B865F6">
              <w:t xml:space="preserve"> </w:t>
            </w:r>
            <w:r>
              <w:t>provide:</w:t>
            </w:r>
          </w:p>
          <w:p w14:paraId="48F1302B" w14:textId="472CCF89" w:rsidR="00676D38" w:rsidRDefault="00615EE8" w:rsidP="00676D38">
            <w:pPr>
              <w:pStyle w:val="Table10ptSub1-ASDEFCON"/>
            </w:pPr>
            <w:r>
              <w:t>professional,</w:t>
            </w:r>
            <w:r w:rsidR="00B865F6">
              <w:t xml:space="preserve"> </w:t>
            </w:r>
            <w:r>
              <w:t>administrative,</w:t>
            </w:r>
            <w:r w:rsidR="00B865F6">
              <w:t xml:space="preserve"> </w:t>
            </w:r>
            <w:r>
              <w:t>contract</w:t>
            </w:r>
            <w:r w:rsidR="00B865F6">
              <w:t xml:space="preserve"> </w:t>
            </w:r>
            <w:r>
              <w:t>management</w:t>
            </w:r>
            <w:r w:rsidR="00B865F6">
              <w:t xml:space="preserve"> </w:t>
            </w:r>
            <w:r>
              <w:t>or</w:t>
            </w:r>
            <w:r w:rsidR="00B865F6">
              <w:t xml:space="preserve"> </w:t>
            </w:r>
            <w:r>
              <w:t>project</w:t>
            </w:r>
            <w:r w:rsidR="00B865F6">
              <w:t xml:space="preserve"> </w:t>
            </w:r>
            <w:r>
              <w:t>management</w:t>
            </w:r>
            <w:r w:rsidR="00B865F6">
              <w:t xml:space="preserve"> </w:t>
            </w:r>
            <w:r>
              <w:t>services</w:t>
            </w:r>
            <w:r w:rsidR="00B865F6">
              <w:t xml:space="preserve"> </w:t>
            </w:r>
            <w:r>
              <w:t>to</w:t>
            </w:r>
            <w:r w:rsidR="00B865F6">
              <w:t xml:space="preserve"> </w:t>
            </w:r>
            <w:r>
              <w:t>Defence;</w:t>
            </w:r>
            <w:r w:rsidR="00B865F6">
              <w:t xml:space="preserve"> </w:t>
            </w:r>
            <w:r>
              <w:t>or</w:t>
            </w:r>
          </w:p>
          <w:p w14:paraId="67D1CDF7" w14:textId="035E4846" w:rsidR="00615EE8" w:rsidRPr="00935E8A" w:rsidRDefault="00615EE8" w:rsidP="00676D38">
            <w:pPr>
              <w:pStyle w:val="Table10ptSub1-ASDEFCON"/>
            </w:pPr>
            <w:r>
              <w:t>technical</w:t>
            </w:r>
            <w:r w:rsidR="00B865F6">
              <w:t xml:space="preserve"> </w:t>
            </w:r>
            <w:r>
              <w:t>management</w:t>
            </w:r>
            <w:r w:rsidR="00B865F6">
              <w:t xml:space="preserve"> </w:t>
            </w:r>
            <w:r>
              <w:t>or</w:t>
            </w:r>
            <w:r w:rsidR="00B865F6">
              <w:t xml:space="preserve"> </w:t>
            </w:r>
            <w:r>
              <w:t>assurance</w:t>
            </w:r>
            <w:r w:rsidR="00B865F6">
              <w:t xml:space="preserve"> </w:t>
            </w:r>
            <w:r>
              <w:t>services,</w:t>
            </w:r>
            <w:r w:rsidR="00B865F6">
              <w:t xml:space="preserve"> </w:t>
            </w:r>
            <w:r>
              <w:t>including</w:t>
            </w:r>
            <w:r w:rsidR="00B865F6">
              <w:t xml:space="preserve"> </w:t>
            </w:r>
            <w:r>
              <w:t>verification</w:t>
            </w:r>
            <w:r w:rsidR="00B865F6">
              <w:t xml:space="preserve"> </w:t>
            </w:r>
            <w:r>
              <w:t>and</w:t>
            </w:r>
            <w:r w:rsidR="00B865F6">
              <w:t xml:space="preserve"> </w:t>
            </w:r>
            <w:r>
              <w:t>validation,</w:t>
            </w:r>
            <w:r w:rsidR="00B865F6">
              <w:t xml:space="preserve"> </w:t>
            </w:r>
            <w:r>
              <w:t>safety,</w:t>
            </w:r>
            <w:r w:rsidR="00B865F6">
              <w:t xml:space="preserve"> </w:t>
            </w:r>
            <w:r>
              <w:t>certification,</w:t>
            </w:r>
            <w:r w:rsidR="00B865F6">
              <w:t xml:space="preserve"> </w:t>
            </w:r>
            <w:r>
              <w:t>security</w:t>
            </w:r>
            <w:r w:rsidR="00B865F6">
              <w:t xml:space="preserve"> </w:t>
            </w:r>
            <w:r>
              <w:t>or</w:t>
            </w:r>
            <w:r w:rsidR="00B865F6">
              <w:t xml:space="preserve"> </w:t>
            </w:r>
            <w:r>
              <w:t>capability</w:t>
            </w:r>
            <w:r w:rsidR="00B865F6">
              <w:t xml:space="preserve"> </w:t>
            </w:r>
            <w:r>
              <w:t>development.</w:t>
            </w:r>
          </w:p>
        </w:tc>
      </w:tr>
      <w:tr w:rsidR="00C411DB" w:rsidRPr="00DC220A" w14:paraId="6D8C0308" w14:textId="77777777" w:rsidTr="006053A6">
        <w:trPr>
          <w:cantSplit/>
          <w:ins w:id="45" w:author="Laursen, Christian MR" w:date="2024-08-23T09:17:00Z"/>
        </w:trPr>
        <w:tc>
          <w:tcPr>
            <w:tcW w:w="2122" w:type="dxa"/>
          </w:tcPr>
          <w:p w14:paraId="658A4628" w14:textId="3F108844" w:rsidR="00C411DB" w:rsidRDefault="00C411DB" w:rsidP="00C411DB">
            <w:pPr>
              <w:pStyle w:val="Table10ptText-ASDEFCON"/>
              <w:rPr>
                <w:ins w:id="46" w:author="Laursen, Christian MR" w:date="2024-08-23T09:17:00Z"/>
              </w:rPr>
            </w:pPr>
            <w:ins w:id="47" w:author="Laursen, Christian MR" w:date="2024-08-23T09:17:00Z">
              <w:r>
                <w:t>Commonwealth Supplier Code of Conduct</w:t>
              </w:r>
            </w:ins>
          </w:p>
        </w:tc>
        <w:tc>
          <w:tcPr>
            <w:tcW w:w="1134" w:type="dxa"/>
          </w:tcPr>
          <w:p w14:paraId="04B2550F" w14:textId="7848649A" w:rsidR="00C411DB" w:rsidRPr="00453CCC" w:rsidRDefault="00C411DB" w:rsidP="00C411DB">
            <w:pPr>
              <w:pStyle w:val="Table10ptText-ASDEFCON"/>
              <w:rPr>
                <w:ins w:id="48" w:author="Laursen, Christian MR" w:date="2024-08-23T09:17:00Z"/>
              </w:rPr>
            </w:pPr>
            <w:ins w:id="49" w:author="Laursen, Christian MR" w:date="2024-08-23T09:17:00Z">
              <w:r>
                <w:t>(Core)</w:t>
              </w:r>
            </w:ins>
          </w:p>
        </w:tc>
        <w:tc>
          <w:tcPr>
            <w:tcW w:w="5816" w:type="dxa"/>
          </w:tcPr>
          <w:p w14:paraId="4875E2D6" w14:textId="0C48683A" w:rsidR="00C411DB" w:rsidRPr="00555991" w:rsidRDefault="00C411DB" w:rsidP="00C411DB">
            <w:pPr>
              <w:pStyle w:val="Table10ptText-ASDEFCON"/>
              <w:rPr>
                <w:ins w:id="50" w:author="Laursen, Christian MR" w:date="2024-08-23T09:17:00Z"/>
              </w:rPr>
            </w:pPr>
            <w:ins w:id="51" w:author="Laursen, Christian MR" w:date="2024-08-23T09:17:00Z">
              <w:r w:rsidRPr="00A65B8B">
                <w:t xml:space="preserve">means the Commonwealth Supplier Code of Conduct, as </w:t>
              </w:r>
              <w:r>
                <w:t>amended</w:t>
              </w:r>
              <w:r w:rsidRPr="00A65B8B">
                <w:t xml:space="preserve"> from time to time</w:t>
              </w:r>
              <w:r>
                <w:t>.</w:t>
              </w:r>
            </w:ins>
          </w:p>
        </w:tc>
      </w:tr>
      <w:tr w:rsidR="00C411DB" w:rsidRPr="00DC220A" w14:paraId="7C10A11B" w14:textId="77777777" w:rsidTr="006053A6">
        <w:trPr>
          <w:cantSplit/>
        </w:trPr>
        <w:tc>
          <w:tcPr>
            <w:tcW w:w="2122" w:type="dxa"/>
          </w:tcPr>
          <w:p w14:paraId="41E10584" w14:textId="5BA870ED" w:rsidR="00C411DB" w:rsidRPr="00453CCC" w:rsidRDefault="00C411DB" w:rsidP="00C411DB">
            <w:pPr>
              <w:pStyle w:val="Table10ptText-ASDEFCON"/>
            </w:pPr>
            <w:r>
              <w:t xml:space="preserve">Confidential </w:t>
            </w:r>
            <w:r w:rsidRPr="00453CCC">
              <w:t>Information</w:t>
            </w:r>
          </w:p>
        </w:tc>
        <w:tc>
          <w:tcPr>
            <w:tcW w:w="1134" w:type="dxa"/>
          </w:tcPr>
          <w:p w14:paraId="709D76FC" w14:textId="77777777" w:rsidR="00C411DB" w:rsidRPr="00453CCC" w:rsidRDefault="00C411DB" w:rsidP="00C411DB">
            <w:pPr>
              <w:pStyle w:val="Table10ptText-ASDEFCON"/>
            </w:pPr>
            <w:r w:rsidRPr="00453CCC">
              <w:t>(Core)</w:t>
            </w:r>
          </w:p>
        </w:tc>
        <w:tc>
          <w:tcPr>
            <w:tcW w:w="5816" w:type="dxa"/>
          </w:tcPr>
          <w:p w14:paraId="63EAA02D" w14:textId="6E12E4DC" w:rsidR="00C411DB" w:rsidRPr="00555991" w:rsidRDefault="00C411DB" w:rsidP="00C411DB">
            <w:pPr>
              <w:pStyle w:val="Table10ptText-ASDEFCON"/>
            </w:pPr>
            <w:r w:rsidRPr="00555991">
              <w:t>means</w:t>
            </w:r>
            <w:r>
              <w:t xml:space="preserve"> </w:t>
            </w:r>
            <w:r w:rsidRPr="00555991">
              <w:t>information</w:t>
            </w:r>
            <w:r>
              <w:t xml:space="preserve"> </w:t>
            </w:r>
            <w:r w:rsidRPr="00555991">
              <w:t>(whether</w:t>
            </w:r>
            <w:r>
              <w:t xml:space="preserve"> </w:t>
            </w:r>
            <w:r w:rsidRPr="00555991">
              <w:t>or</w:t>
            </w:r>
            <w:r>
              <w:t xml:space="preserve"> </w:t>
            </w:r>
            <w:r w:rsidRPr="00555991">
              <w:t>not</w:t>
            </w:r>
            <w:r>
              <w:t xml:space="preserve"> </w:t>
            </w:r>
            <w:r w:rsidRPr="00555991">
              <w:t>owned</w:t>
            </w:r>
            <w:r>
              <w:t xml:space="preserve"> </w:t>
            </w:r>
            <w:r w:rsidRPr="00555991">
              <w:t>by</w:t>
            </w:r>
            <w:r>
              <w:t xml:space="preserve"> </w:t>
            </w:r>
            <w:r w:rsidRPr="00555991">
              <w:t>the</w:t>
            </w:r>
            <w:r>
              <w:t xml:space="preserve"> </w:t>
            </w:r>
            <w:r w:rsidRPr="00555991">
              <w:t>Commonwealth)</w:t>
            </w:r>
            <w:r>
              <w:t xml:space="preserve"> </w:t>
            </w:r>
            <w:r w:rsidRPr="00555991">
              <w:t>that</w:t>
            </w:r>
            <w:r>
              <w:t xml:space="preserve"> meets all of the following criteria</w:t>
            </w:r>
            <w:r w:rsidRPr="00555991">
              <w:t>:</w:t>
            </w:r>
          </w:p>
          <w:p w14:paraId="3B0FB74A" w14:textId="10C2CA4E" w:rsidR="00C411DB" w:rsidRPr="001E6974" w:rsidRDefault="00C411DB" w:rsidP="00C411DB">
            <w:pPr>
              <w:pStyle w:val="Table10ptSub1-ASDEFCON"/>
            </w:pPr>
            <w:r w:rsidRPr="001E6974">
              <w:t>is</w:t>
            </w:r>
            <w:r>
              <w:t xml:space="preserve"> </w:t>
            </w:r>
            <w:r w:rsidRPr="001E6974">
              <w:t>specifically</w:t>
            </w:r>
            <w:r>
              <w:t xml:space="preserve"> </w:t>
            </w:r>
            <w:r w:rsidRPr="001E6974">
              <w:t>identified</w:t>
            </w:r>
            <w:r>
              <w:t xml:space="preserve"> </w:t>
            </w:r>
            <w:r w:rsidRPr="001E6974">
              <w:t>at</w:t>
            </w:r>
            <w:r>
              <w:t xml:space="preserve"> </w:t>
            </w:r>
            <w:r w:rsidRPr="001E6974">
              <w:t>Attachment</w:t>
            </w:r>
            <w:r>
              <w:t xml:space="preserve"> </w:t>
            </w:r>
            <w:r w:rsidRPr="001E6974">
              <w:t>D;</w:t>
            </w:r>
          </w:p>
          <w:p w14:paraId="64F75CA9" w14:textId="4C50A773" w:rsidR="00C411DB" w:rsidRPr="001E6974" w:rsidRDefault="00C411DB" w:rsidP="00C411DB">
            <w:pPr>
              <w:pStyle w:val="Table10ptSub1-ASDEFCON"/>
            </w:pPr>
            <w:r w:rsidRPr="001E6974">
              <w:t>is</w:t>
            </w:r>
            <w:r>
              <w:t xml:space="preserve"> </w:t>
            </w:r>
            <w:r w:rsidRPr="001E6974">
              <w:t>commercially</w:t>
            </w:r>
            <w:r>
              <w:t xml:space="preserve"> </w:t>
            </w:r>
            <w:r w:rsidRPr="001E6974">
              <w:t>sensitive</w:t>
            </w:r>
            <w:r>
              <w:t xml:space="preserve"> </w:t>
            </w:r>
            <w:r w:rsidRPr="001E6974">
              <w:t>(not</w:t>
            </w:r>
            <w:r>
              <w:t xml:space="preserve"> </w:t>
            </w:r>
            <w:r w:rsidRPr="001E6974">
              <w:t>generally</w:t>
            </w:r>
            <w:r>
              <w:t xml:space="preserve"> </w:t>
            </w:r>
            <w:r w:rsidRPr="001E6974">
              <w:t>known</w:t>
            </w:r>
            <w:r>
              <w:t xml:space="preserve"> </w:t>
            </w:r>
            <w:r w:rsidRPr="001E6974">
              <w:t>or</w:t>
            </w:r>
            <w:r>
              <w:t xml:space="preserve"> </w:t>
            </w:r>
            <w:r w:rsidRPr="001E6974">
              <w:t>ascertainable);</w:t>
            </w:r>
          </w:p>
          <w:p w14:paraId="00AAA3E1" w14:textId="1D2A1E94" w:rsidR="00C411DB" w:rsidRPr="001E6974" w:rsidRDefault="00C411DB" w:rsidP="00C411DB">
            <w:pPr>
              <w:pStyle w:val="Table10ptSub1-ASDEFCON"/>
            </w:pPr>
            <w:r>
              <w:t xml:space="preserve">the </w:t>
            </w:r>
            <w:r w:rsidRPr="001E6974">
              <w:t>disclosure</w:t>
            </w:r>
            <w:r>
              <w:t xml:space="preserve"> of which </w:t>
            </w:r>
            <w:r w:rsidRPr="001E6974">
              <w:t>would</w:t>
            </w:r>
            <w:r>
              <w:t xml:space="preserve"> </w:t>
            </w:r>
            <w:r w:rsidRPr="001E6974">
              <w:t>cause</w:t>
            </w:r>
            <w:r>
              <w:t xml:space="preserve"> </w:t>
            </w:r>
            <w:r w:rsidRPr="001E6974">
              <w:t>unreasonable</w:t>
            </w:r>
            <w:r>
              <w:t xml:space="preserve"> </w:t>
            </w:r>
            <w:r w:rsidRPr="001E6974">
              <w:t>detriment</w:t>
            </w:r>
            <w:r>
              <w:t xml:space="preserve"> </w:t>
            </w:r>
            <w:r w:rsidRPr="001E6974">
              <w:t>to</w:t>
            </w:r>
            <w:r>
              <w:t xml:space="preserve"> </w:t>
            </w:r>
            <w:r w:rsidRPr="001E6974">
              <w:t>the</w:t>
            </w:r>
            <w:r>
              <w:t xml:space="preserve"> </w:t>
            </w:r>
            <w:r w:rsidRPr="001E6974">
              <w:t>owner</w:t>
            </w:r>
            <w:r>
              <w:t xml:space="preserve"> </w:t>
            </w:r>
            <w:r w:rsidRPr="001E6974">
              <w:t>of</w:t>
            </w:r>
            <w:r>
              <w:t xml:space="preserve"> </w:t>
            </w:r>
            <w:r w:rsidRPr="001E6974">
              <w:t>the</w:t>
            </w:r>
            <w:r>
              <w:t xml:space="preserve"> </w:t>
            </w:r>
            <w:r w:rsidRPr="001E6974">
              <w:t>information</w:t>
            </w:r>
            <w:r>
              <w:t xml:space="preserve"> </w:t>
            </w:r>
            <w:r w:rsidRPr="001E6974">
              <w:t>or</w:t>
            </w:r>
            <w:r>
              <w:t xml:space="preserve"> </w:t>
            </w:r>
            <w:r w:rsidRPr="001E6974">
              <w:t>another</w:t>
            </w:r>
            <w:r>
              <w:t xml:space="preserve"> </w:t>
            </w:r>
            <w:r w:rsidRPr="001E6974">
              <w:t>party;</w:t>
            </w:r>
            <w:r>
              <w:t xml:space="preserve"> </w:t>
            </w:r>
            <w:r w:rsidRPr="001E6974">
              <w:t>and</w:t>
            </w:r>
          </w:p>
          <w:p w14:paraId="2D5D921B" w14:textId="36640925" w:rsidR="00C411DB" w:rsidRPr="001E6974" w:rsidRDefault="00C411DB" w:rsidP="00C411DB">
            <w:pPr>
              <w:pStyle w:val="Table10ptSub1-ASDEFCON"/>
            </w:pPr>
            <w:r w:rsidRPr="001E6974">
              <w:t>was</w:t>
            </w:r>
            <w:r>
              <w:t xml:space="preserve"> </w:t>
            </w:r>
            <w:r w:rsidRPr="001E6974">
              <w:t>provided</w:t>
            </w:r>
            <w:r>
              <w:t xml:space="preserve"> </w:t>
            </w:r>
            <w:r w:rsidRPr="001E6974">
              <w:t>with</w:t>
            </w:r>
            <w:r>
              <w:t xml:space="preserve"> </w:t>
            </w:r>
            <w:r w:rsidRPr="001E6974">
              <w:t>an</w:t>
            </w:r>
            <w:r>
              <w:t xml:space="preserve"> </w:t>
            </w:r>
            <w:r w:rsidRPr="001E6974">
              <w:t>express</w:t>
            </w:r>
            <w:r>
              <w:t xml:space="preserve"> </w:t>
            </w:r>
            <w:r w:rsidRPr="001E6974">
              <w:t>or</w:t>
            </w:r>
            <w:r>
              <w:t xml:space="preserve"> </w:t>
            </w:r>
            <w:r w:rsidRPr="001E6974">
              <w:t>implied</w:t>
            </w:r>
            <w:r>
              <w:t xml:space="preserve"> </w:t>
            </w:r>
            <w:r w:rsidRPr="001E6974">
              <w:t>understanding</w:t>
            </w:r>
            <w:r>
              <w:t xml:space="preserve"> </w:t>
            </w:r>
            <w:r w:rsidRPr="001E6974">
              <w:t>that</w:t>
            </w:r>
            <w:r>
              <w:t xml:space="preserve"> </w:t>
            </w:r>
            <w:r w:rsidRPr="001E6974">
              <w:t>it</w:t>
            </w:r>
            <w:r>
              <w:t xml:space="preserve"> </w:t>
            </w:r>
            <w:r w:rsidRPr="001E6974">
              <w:t>would</w:t>
            </w:r>
            <w:r>
              <w:t xml:space="preserve"> </w:t>
            </w:r>
            <w:r w:rsidRPr="001E6974">
              <w:t>remain</w:t>
            </w:r>
            <w:r>
              <w:t xml:space="preserve"> </w:t>
            </w:r>
            <w:r w:rsidRPr="001E6974">
              <w:t>confidential;</w:t>
            </w:r>
          </w:p>
          <w:p w14:paraId="79BAE575" w14:textId="0CDB7FEC" w:rsidR="00C411DB" w:rsidRPr="00555991" w:rsidRDefault="00C411DB" w:rsidP="00C411DB">
            <w:pPr>
              <w:pStyle w:val="Table10ptText-ASDEFCON"/>
            </w:pPr>
            <w:r w:rsidRPr="00555991">
              <w:t>but</w:t>
            </w:r>
            <w:r>
              <w:t xml:space="preserve"> </w:t>
            </w:r>
            <w:r w:rsidRPr="00555991">
              <w:t>does</w:t>
            </w:r>
            <w:r>
              <w:t xml:space="preserve"> </w:t>
            </w:r>
            <w:r w:rsidRPr="00555991">
              <w:t>not</w:t>
            </w:r>
            <w:r>
              <w:t xml:space="preserve"> </w:t>
            </w:r>
            <w:r w:rsidRPr="00555991">
              <w:t>include</w:t>
            </w:r>
            <w:r>
              <w:t xml:space="preserve"> </w:t>
            </w:r>
            <w:r w:rsidRPr="00555991">
              <w:t>information</w:t>
            </w:r>
            <w:r>
              <w:t xml:space="preserve"> </w:t>
            </w:r>
            <w:r w:rsidRPr="00555991">
              <w:t>which:</w:t>
            </w:r>
          </w:p>
          <w:p w14:paraId="1201A212" w14:textId="79E3299D" w:rsidR="00C411DB" w:rsidRPr="00555991" w:rsidRDefault="00C411DB" w:rsidP="00C411DB">
            <w:pPr>
              <w:pStyle w:val="Table10ptSub1-ASDEFCON"/>
              <w:numPr>
                <w:ilvl w:val="1"/>
                <w:numId w:val="48"/>
              </w:numPr>
            </w:pPr>
            <w:r w:rsidRPr="00555991">
              <w:t>is</w:t>
            </w:r>
            <w:r>
              <w:t xml:space="preserve"> </w:t>
            </w:r>
            <w:r w:rsidRPr="00555991">
              <w:t>or</w:t>
            </w:r>
            <w:r>
              <w:t xml:space="preserve"> </w:t>
            </w:r>
            <w:r w:rsidRPr="00555991">
              <w:t>becomes</w:t>
            </w:r>
            <w:r>
              <w:t xml:space="preserve"> </w:t>
            </w:r>
            <w:r w:rsidRPr="00555991">
              <w:t>public</w:t>
            </w:r>
            <w:r>
              <w:t xml:space="preserve"> </w:t>
            </w:r>
            <w:r w:rsidRPr="00555991">
              <w:t>knowledge</w:t>
            </w:r>
            <w:r>
              <w:t xml:space="preserve"> </w:t>
            </w:r>
            <w:r w:rsidRPr="00555991">
              <w:t>other</w:t>
            </w:r>
            <w:r>
              <w:t xml:space="preserve"> </w:t>
            </w:r>
            <w:r w:rsidRPr="00555991">
              <w:t>than</w:t>
            </w:r>
            <w:r>
              <w:t xml:space="preserve"> </w:t>
            </w:r>
            <w:r w:rsidRPr="00555991">
              <w:t>by</w:t>
            </w:r>
            <w:r>
              <w:t xml:space="preserve"> </w:t>
            </w:r>
            <w:r w:rsidRPr="00555991">
              <w:t>breach</w:t>
            </w:r>
            <w:r>
              <w:t xml:space="preserve"> </w:t>
            </w:r>
            <w:r w:rsidRPr="00555991">
              <w:t>of</w:t>
            </w:r>
            <w:r>
              <w:t xml:space="preserve"> </w:t>
            </w:r>
            <w:r w:rsidRPr="00555991">
              <w:t>the</w:t>
            </w:r>
            <w:r>
              <w:t xml:space="preserve"> </w:t>
            </w:r>
            <w:r w:rsidRPr="00555991">
              <w:t>Contract;</w:t>
            </w:r>
          </w:p>
          <w:p w14:paraId="63B33F43" w14:textId="357D1693" w:rsidR="00C411DB" w:rsidRPr="00555991" w:rsidRDefault="00C411DB" w:rsidP="00C411DB">
            <w:pPr>
              <w:pStyle w:val="Table10ptSub1-ASDEFCON"/>
            </w:pPr>
            <w:r w:rsidRPr="00555991">
              <w:t>is</w:t>
            </w:r>
            <w:r>
              <w:t xml:space="preserve"> </w:t>
            </w:r>
            <w:r w:rsidRPr="00555991">
              <w:t>in</w:t>
            </w:r>
            <w:r>
              <w:t xml:space="preserve"> </w:t>
            </w:r>
            <w:r w:rsidRPr="00555991">
              <w:t>the</w:t>
            </w:r>
            <w:r>
              <w:t xml:space="preserve"> </w:t>
            </w:r>
            <w:r w:rsidRPr="00555991">
              <w:t>possession</w:t>
            </w:r>
            <w:r>
              <w:t xml:space="preserve"> </w:t>
            </w:r>
            <w:r w:rsidRPr="00555991">
              <w:t>of</w:t>
            </w:r>
            <w:r>
              <w:t xml:space="preserve"> </w:t>
            </w:r>
            <w:r w:rsidRPr="00555991">
              <w:t>a</w:t>
            </w:r>
            <w:r>
              <w:t xml:space="preserve"> </w:t>
            </w:r>
            <w:r w:rsidRPr="00555991">
              <w:t>party</w:t>
            </w:r>
            <w:r>
              <w:t xml:space="preserve"> </w:t>
            </w:r>
            <w:r w:rsidRPr="00555991">
              <w:t>without</w:t>
            </w:r>
            <w:r>
              <w:t xml:space="preserve"> </w:t>
            </w:r>
            <w:r w:rsidRPr="00555991">
              <w:t>restriction</w:t>
            </w:r>
            <w:r>
              <w:t xml:space="preserve"> </w:t>
            </w:r>
            <w:r w:rsidRPr="00555991">
              <w:t>in</w:t>
            </w:r>
            <w:r>
              <w:t xml:space="preserve"> </w:t>
            </w:r>
            <w:r w:rsidRPr="00555991">
              <w:t>relation</w:t>
            </w:r>
            <w:r>
              <w:t xml:space="preserve"> </w:t>
            </w:r>
            <w:r w:rsidRPr="00555991">
              <w:t>to</w:t>
            </w:r>
            <w:r>
              <w:t xml:space="preserve"> </w:t>
            </w:r>
            <w:r w:rsidRPr="00555991">
              <w:t>disclosure</w:t>
            </w:r>
            <w:r>
              <w:t xml:space="preserve"> </w:t>
            </w:r>
            <w:r w:rsidRPr="00555991">
              <w:t>before</w:t>
            </w:r>
            <w:r>
              <w:t xml:space="preserve"> </w:t>
            </w:r>
            <w:r w:rsidRPr="00555991">
              <w:t>the</w:t>
            </w:r>
            <w:r>
              <w:t xml:space="preserve"> </w:t>
            </w:r>
            <w:r w:rsidRPr="00555991">
              <w:t>date</w:t>
            </w:r>
            <w:r>
              <w:t xml:space="preserve"> </w:t>
            </w:r>
            <w:r w:rsidRPr="00555991">
              <w:t>of</w:t>
            </w:r>
            <w:r>
              <w:t xml:space="preserve"> </w:t>
            </w:r>
            <w:r w:rsidRPr="00555991">
              <w:t>receipt;</w:t>
            </w:r>
            <w:r>
              <w:t xml:space="preserve"> </w:t>
            </w:r>
            <w:r w:rsidRPr="00555991">
              <w:t>or</w:t>
            </w:r>
          </w:p>
          <w:p w14:paraId="6E8EEC6A" w14:textId="42B44A57" w:rsidR="00C411DB" w:rsidRPr="00935E8A" w:rsidRDefault="00C411DB" w:rsidP="00C411DB">
            <w:pPr>
              <w:pStyle w:val="Table10ptSub1-ASDEFCON"/>
            </w:pPr>
            <w:r w:rsidRPr="001E6974">
              <w:t>has</w:t>
            </w:r>
            <w:r>
              <w:t xml:space="preserve"> </w:t>
            </w:r>
            <w:r w:rsidRPr="001E6974">
              <w:t>been</w:t>
            </w:r>
            <w:r>
              <w:t xml:space="preserve"> </w:t>
            </w:r>
            <w:r w:rsidRPr="001E6974">
              <w:t>independently</w:t>
            </w:r>
            <w:r>
              <w:t xml:space="preserve"> </w:t>
            </w:r>
            <w:r w:rsidRPr="001E6974">
              <w:t>developed</w:t>
            </w:r>
            <w:r>
              <w:t xml:space="preserve"> </w:t>
            </w:r>
            <w:r w:rsidRPr="001E6974">
              <w:t>or</w:t>
            </w:r>
            <w:r>
              <w:t xml:space="preserve"> </w:t>
            </w:r>
            <w:r w:rsidRPr="001E6974">
              <w:t>ac</w:t>
            </w:r>
            <w:r>
              <w:t>quired by the receiving party.</w:t>
            </w:r>
          </w:p>
        </w:tc>
      </w:tr>
      <w:tr w:rsidR="00C411DB" w:rsidRPr="00DC220A" w14:paraId="212EC130" w14:textId="77777777" w:rsidTr="006053A6">
        <w:trPr>
          <w:cantSplit/>
        </w:trPr>
        <w:tc>
          <w:tcPr>
            <w:tcW w:w="2122" w:type="dxa"/>
          </w:tcPr>
          <w:p w14:paraId="250179BA" w14:textId="77777777" w:rsidR="00C411DB" w:rsidRPr="00453CCC" w:rsidRDefault="00C411DB" w:rsidP="00C411DB">
            <w:pPr>
              <w:pStyle w:val="Table10ptText-ASDEFCON"/>
            </w:pPr>
            <w:r w:rsidRPr="00453CCC">
              <w:t>Contract</w:t>
            </w:r>
          </w:p>
        </w:tc>
        <w:tc>
          <w:tcPr>
            <w:tcW w:w="1134" w:type="dxa"/>
          </w:tcPr>
          <w:p w14:paraId="44A7A438" w14:textId="77777777" w:rsidR="00C411DB" w:rsidRPr="00453CCC" w:rsidRDefault="00C411DB" w:rsidP="00C411DB">
            <w:pPr>
              <w:pStyle w:val="Table10ptText-ASDEFCON"/>
            </w:pPr>
            <w:r w:rsidRPr="00453CCC">
              <w:t>(Core)</w:t>
            </w:r>
          </w:p>
        </w:tc>
        <w:tc>
          <w:tcPr>
            <w:tcW w:w="5816" w:type="dxa"/>
          </w:tcPr>
          <w:p w14:paraId="6E53D567" w14:textId="73E72E73" w:rsidR="00C411DB" w:rsidRPr="00453CCC" w:rsidRDefault="00C411DB" w:rsidP="00C411DB">
            <w:pPr>
              <w:pStyle w:val="Table10ptText-ASDEFCON"/>
            </w:pPr>
            <w:r w:rsidRPr="00453CCC">
              <w:t>means</w:t>
            </w:r>
            <w:r>
              <w:t xml:space="preserve"> </w:t>
            </w:r>
            <w:r w:rsidRPr="00453CCC">
              <w:t>the</w:t>
            </w:r>
            <w:r>
              <w:t xml:space="preserve"> COC (including the Details Schedule), </w:t>
            </w:r>
            <w:r w:rsidRPr="00453CCC">
              <w:t>the</w:t>
            </w:r>
            <w:r>
              <w:t xml:space="preserve"> </w:t>
            </w:r>
            <w:r w:rsidRPr="00453CCC">
              <w:t>Attachments</w:t>
            </w:r>
            <w:r>
              <w:t xml:space="preserve"> </w:t>
            </w:r>
            <w:r w:rsidRPr="00453CCC">
              <w:t>including</w:t>
            </w:r>
            <w:r>
              <w:t xml:space="preserve"> </w:t>
            </w:r>
            <w:r w:rsidRPr="00453CCC">
              <w:t>the</w:t>
            </w:r>
            <w:r>
              <w:t xml:space="preserve"> </w:t>
            </w:r>
            <w:r w:rsidRPr="00453CCC">
              <w:t>SOW,</w:t>
            </w:r>
            <w:r>
              <w:t xml:space="preserve"> </w:t>
            </w:r>
            <w:r w:rsidRPr="00453CCC">
              <w:t>and</w:t>
            </w:r>
            <w:r>
              <w:t xml:space="preserve"> </w:t>
            </w:r>
            <w:r w:rsidRPr="00453CCC">
              <w:t>any</w:t>
            </w:r>
            <w:r>
              <w:t xml:space="preserve"> </w:t>
            </w:r>
            <w:r w:rsidRPr="00453CCC">
              <w:t>document</w:t>
            </w:r>
            <w:r>
              <w:t xml:space="preserve"> </w:t>
            </w:r>
            <w:r w:rsidRPr="00453CCC">
              <w:t>expressly</w:t>
            </w:r>
            <w:r>
              <w:t xml:space="preserve"> </w:t>
            </w:r>
            <w:r w:rsidRPr="00453CCC">
              <w:t>incorporated</w:t>
            </w:r>
            <w:r>
              <w:t xml:space="preserve"> </w:t>
            </w:r>
            <w:r w:rsidRPr="00453CCC">
              <w:t>as</w:t>
            </w:r>
            <w:r>
              <w:t xml:space="preserve"> </w:t>
            </w:r>
            <w:r w:rsidRPr="00453CCC">
              <w:t>part</w:t>
            </w:r>
            <w:r>
              <w:t xml:space="preserve"> </w:t>
            </w:r>
            <w:r w:rsidRPr="00453CCC">
              <w:t>of</w:t>
            </w:r>
            <w:r>
              <w:t xml:space="preserve"> </w:t>
            </w:r>
            <w:r w:rsidRPr="00453CCC">
              <w:t>the</w:t>
            </w:r>
            <w:r>
              <w:t xml:space="preserve"> </w:t>
            </w:r>
            <w:r w:rsidRPr="00453CCC">
              <w:t>Contract.</w:t>
            </w:r>
          </w:p>
        </w:tc>
      </w:tr>
      <w:tr w:rsidR="00C411DB" w:rsidRPr="00DC220A" w14:paraId="06BB9BC6" w14:textId="77777777" w:rsidTr="006053A6">
        <w:trPr>
          <w:cantSplit/>
        </w:trPr>
        <w:tc>
          <w:tcPr>
            <w:tcW w:w="2122" w:type="dxa"/>
          </w:tcPr>
          <w:p w14:paraId="19B61027" w14:textId="7012EB3E" w:rsidR="00C411DB" w:rsidRPr="00453CCC" w:rsidRDefault="00C411DB" w:rsidP="00C411DB">
            <w:pPr>
              <w:pStyle w:val="Table10ptText-ASDEFCON"/>
            </w:pPr>
            <w:r>
              <w:t>Contract Material</w:t>
            </w:r>
          </w:p>
        </w:tc>
        <w:tc>
          <w:tcPr>
            <w:tcW w:w="1134" w:type="dxa"/>
          </w:tcPr>
          <w:p w14:paraId="7896671B" w14:textId="77777777" w:rsidR="00C411DB" w:rsidRPr="00453CCC" w:rsidRDefault="00C411DB" w:rsidP="00C411DB">
            <w:pPr>
              <w:pStyle w:val="Table10ptText-ASDEFCON"/>
            </w:pPr>
            <w:r>
              <w:rPr>
                <w:lang w:val="en-GB"/>
              </w:rPr>
              <w:t>(Core)</w:t>
            </w:r>
          </w:p>
        </w:tc>
        <w:tc>
          <w:tcPr>
            <w:tcW w:w="5816" w:type="dxa"/>
          </w:tcPr>
          <w:p w14:paraId="3CFE66D4" w14:textId="31E4AB4E" w:rsidR="00C411DB" w:rsidRPr="00453CCC" w:rsidRDefault="00C411DB" w:rsidP="00C411DB">
            <w:pPr>
              <w:pStyle w:val="Table10ptText-ASDEFCON"/>
            </w:pPr>
            <w:r>
              <w:t>means information, including Technical Data or Software, reduced to a material form (whether stored electronically or otherwise) that is delivered or required to be delivered to the Commonwealth under the Contract.</w:t>
            </w:r>
          </w:p>
        </w:tc>
      </w:tr>
      <w:tr w:rsidR="00C411DB" w:rsidRPr="00DC220A" w14:paraId="4BB8BA5C" w14:textId="77777777" w:rsidTr="006053A6">
        <w:trPr>
          <w:cantSplit/>
        </w:trPr>
        <w:tc>
          <w:tcPr>
            <w:tcW w:w="2122" w:type="dxa"/>
          </w:tcPr>
          <w:p w14:paraId="6653BCB7" w14:textId="42E81B12" w:rsidR="00C411DB" w:rsidRPr="00453CCC" w:rsidRDefault="00C411DB" w:rsidP="00C411DB">
            <w:pPr>
              <w:pStyle w:val="Table10ptText-ASDEFCON"/>
            </w:pPr>
            <w:r>
              <w:t>Contract Material Rights Schedule or CMR Schedule</w:t>
            </w:r>
          </w:p>
        </w:tc>
        <w:tc>
          <w:tcPr>
            <w:tcW w:w="1134" w:type="dxa"/>
          </w:tcPr>
          <w:p w14:paraId="357BA4C1" w14:textId="77777777" w:rsidR="00C411DB" w:rsidRPr="00453CCC" w:rsidRDefault="00C411DB" w:rsidP="00C411DB">
            <w:pPr>
              <w:pStyle w:val="Table10ptText-ASDEFCON"/>
            </w:pPr>
            <w:r>
              <w:t>(Core)</w:t>
            </w:r>
          </w:p>
        </w:tc>
        <w:tc>
          <w:tcPr>
            <w:tcW w:w="5816" w:type="dxa"/>
          </w:tcPr>
          <w:p w14:paraId="636C45A5" w14:textId="283D96D0" w:rsidR="00C411DB" w:rsidRPr="00453CCC" w:rsidRDefault="00C411DB" w:rsidP="00C411DB">
            <w:pPr>
              <w:pStyle w:val="Table10ptText-ASDEFCON"/>
            </w:pPr>
            <w:r>
              <w:t>means Attachment C to the Contract.</w:t>
            </w:r>
          </w:p>
        </w:tc>
      </w:tr>
      <w:tr w:rsidR="00C411DB" w:rsidRPr="00DC220A" w14:paraId="6E51983F" w14:textId="77777777" w:rsidTr="00441A30">
        <w:trPr>
          <w:cantSplit/>
        </w:trPr>
        <w:tc>
          <w:tcPr>
            <w:tcW w:w="2122" w:type="dxa"/>
          </w:tcPr>
          <w:p w14:paraId="08D23916" w14:textId="78730BD1" w:rsidR="00C411DB" w:rsidRPr="00453CCC" w:rsidRDefault="00C411DB" w:rsidP="00C411DB">
            <w:pPr>
              <w:pStyle w:val="Table10ptText-ASDEFCON"/>
            </w:pPr>
            <w:r w:rsidRPr="00453CCC">
              <w:t>Contract</w:t>
            </w:r>
            <w:r>
              <w:t xml:space="preserve"> </w:t>
            </w:r>
            <w:r w:rsidRPr="00453CCC">
              <w:t>Price</w:t>
            </w:r>
          </w:p>
        </w:tc>
        <w:tc>
          <w:tcPr>
            <w:tcW w:w="1134" w:type="dxa"/>
          </w:tcPr>
          <w:p w14:paraId="03E4B66C" w14:textId="77777777" w:rsidR="00C411DB" w:rsidRPr="00453CCC" w:rsidRDefault="00C411DB" w:rsidP="00C411DB">
            <w:pPr>
              <w:pStyle w:val="Table10ptText-ASDEFCON"/>
            </w:pPr>
            <w:r w:rsidRPr="00453CCC">
              <w:t>(Core)</w:t>
            </w:r>
          </w:p>
        </w:tc>
        <w:tc>
          <w:tcPr>
            <w:tcW w:w="5816" w:type="dxa"/>
          </w:tcPr>
          <w:p w14:paraId="7836EDE6" w14:textId="41412A2A" w:rsidR="00C411DB" w:rsidRPr="00453CCC" w:rsidRDefault="00C411DB" w:rsidP="00C411DB">
            <w:pPr>
              <w:pStyle w:val="Table10ptText-ASDEFCON"/>
            </w:pPr>
            <w:r w:rsidRPr="00453CCC">
              <w:t>means</w:t>
            </w:r>
            <w:r>
              <w:t xml:space="preserve"> </w:t>
            </w:r>
            <w:r w:rsidRPr="00453CCC">
              <w:t>the</w:t>
            </w:r>
            <w:r>
              <w:t xml:space="preserve"> </w:t>
            </w:r>
            <w:r w:rsidRPr="00453CCC">
              <w:t>amount</w:t>
            </w:r>
            <w:r>
              <w:t xml:space="preserve"> </w:t>
            </w:r>
            <w:r w:rsidRPr="00453CCC">
              <w:t>set</w:t>
            </w:r>
            <w:r>
              <w:t xml:space="preserve"> </w:t>
            </w:r>
            <w:r w:rsidRPr="00453CCC">
              <w:t>out</w:t>
            </w:r>
            <w:r>
              <w:t xml:space="preserve"> </w:t>
            </w:r>
            <w:r w:rsidRPr="00453CCC">
              <w:t>in</w:t>
            </w:r>
            <w:r>
              <w:t xml:space="preserve"> </w:t>
            </w:r>
            <w:r w:rsidRPr="00453CCC">
              <w:t>Attachment</w:t>
            </w:r>
            <w:r>
              <w:t xml:space="preserve"> </w:t>
            </w:r>
            <w:r w:rsidRPr="00453CCC">
              <w:t>B.</w:t>
            </w:r>
          </w:p>
        </w:tc>
      </w:tr>
      <w:tr w:rsidR="00C411DB" w:rsidRPr="00DC220A" w14:paraId="33D06613" w14:textId="77777777" w:rsidTr="006053A6">
        <w:trPr>
          <w:cantSplit/>
        </w:trPr>
        <w:tc>
          <w:tcPr>
            <w:tcW w:w="2122" w:type="dxa"/>
          </w:tcPr>
          <w:p w14:paraId="4B4AA74A" w14:textId="78164B96" w:rsidR="00C411DB" w:rsidRDefault="00C411DB" w:rsidP="00C411DB">
            <w:pPr>
              <w:pStyle w:val="Table10ptText-ASDEFCON"/>
            </w:pPr>
            <w:r>
              <w:t>Contractor Default</w:t>
            </w:r>
          </w:p>
        </w:tc>
        <w:tc>
          <w:tcPr>
            <w:tcW w:w="1134" w:type="dxa"/>
          </w:tcPr>
          <w:p w14:paraId="0A00AC36" w14:textId="77777777" w:rsidR="00C411DB" w:rsidRDefault="00C411DB" w:rsidP="00C411DB">
            <w:pPr>
              <w:pStyle w:val="Table10ptText-ASDEFCON"/>
            </w:pPr>
            <w:r>
              <w:t>(Core)</w:t>
            </w:r>
          </w:p>
        </w:tc>
        <w:tc>
          <w:tcPr>
            <w:tcW w:w="5816" w:type="dxa"/>
          </w:tcPr>
          <w:p w14:paraId="56DB3D6D" w14:textId="24C294A2" w:rsidR="00C411DB" w:rsidRDefault="00C411DB" w:rsidP="00C411DB">
            <w:pPr>
              <w:pStyle w:val="Table10ptText-ASDEFCON"/>
            </w:pPr>
            <w:r w:rsidRPr="000877D2">
              <w:t>means</w:t>
            </w:r>
            <w:r>
              <w:t xml:space="preserve"> </w:t>
            </w:r>
            <w:r w:rsidRPr="000877D2">
              <w:t>a</w:t>
            </w:r>
            <w:r>
              <w:t xml:space="preserve"> </w:t>
            </w:r>
            <w:r w:rsidRPr="000877D2">
              <w:t>Default</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w:t>
            </w:r>
            <w:r>
              <w:t xml:space="preserve"> </w:t>
            </w:r>
            <w:r w:rsidRPr="000877D2">
              <w:t>by</w:t>
            </w:r>
            <w:r>
              <w:t xml:space="preserve"> </w:t>
            </w:r>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p>
        </w:tc>
      </w:tr>
      <w:tr w:rsidR="00C411DB" w:rsidRPr="00453CCC" w14:paraId="371D10C0" w14:textId="77777777" w:rsidTr="006053A6">
        <w:trPr>
          <w:cantSplit/>
        </w:trPr>
        <w:tc>
          <w:tcPr>
            <w:tcW w:w="2122" w:type="dxa"/>
          </w:tcPr>
          <w:p w14:paraId="3E6F61E3" w14:textId="081A899F" w:rsidR="00C411DB" w:rsidRPr="00453CCC" w:rsidRDefault="00C411DB" w:rsidP="00C411DB">
            <w:pPr>
              <w:pStyle w:val="Table10ptText-ASDEFCON"/>
            </w:pPr>
            <w:r w:rsidRPr="00453CCC">
              <w:t>Contractor</w:t>
            </w:r>
            <w:r>
              <w:t xml:space="preserve"> </w:t>
            </w:r>
            <w:r w:rsidRPr="00453CCC">
              <w:t>Managed</w:t>
            </w:r>
            <w:r>
              <w:t xml:space="preserve"> </w:t>
            </w:r>
            <w:r w:rsidRPr="00453CCC">
              <w:t>Commonwealth</w:t>
            </w:r>
            <w:r>
              <w:t xml:space="preserve"> </w:t>
            </w:r>
            <w:r w:rsidRPr="00453CCC">
              <w:t>Assets</w:t>
            </w:r>
            <w:r>
              <w:t xml:space="preserve"> </w:t>
            </w:r>
          </w:p>
        </w:tc>
        <w:tc>
          <w:tcPr>
            <w:tcW w:w="1134" w:type="dxa"/>
          </w:tcPr>
          <w:p w14:paraId="520B27E4" w14:textId="77777777" w:rsidR="00C411DB" w:rsidRPr="00453CCC" w:rsidRDefault="00C411DB" w:rsidP="00C411DB">
            <w:pPr>
              <w:pStyle w:val="Table10ptText-ASDEFCON"/>
            </w:pPr>
            <w:r w:rsidRPr="00453CCC">
              <w:t>(Core)</w:t>
            </w:r>
          </w:p>
        </w:tc>
        <w:tc>
          <w:tcPr>
            <w:tcW w:w="5816" w:type="dxa"/>
          </w:tcPr>
          <w:p w14:paraId="11063B49" w14:textId="026059D8" w:rsidR="00C411DB" w:rsidRPr="00453CCC" w:rsidRDefault="00C411DB" w:rsidP="00C411DB">
            <w:pPr>
              <w:pStyle w:val="Table10ptText-ASDEFCON"/>
            </w:pPr>
            <w:r w:rsidRPr="00453CCC">
              <w:t>means</w:t>
            </w:r>
            <w:r>
              <w:t xml:space="preserve"> </w:t>
            </w:r>
            <w:r w:rsidRPr="00453CCC">
              <w:t>any</w:t>
            </w:r>
            <w:r>
              <w:t xml:space="preserve"> </w:t>
            </w:r>
            <w:r w:rsidRPr="00453CCC">
              <w:t>item</w:t>
            </w:r>
            <w:r>
              <w:t xml:space="preserve"> </w:t>
            </w:r>
            <w:r w:rsidRPr="00453CCC">
              <w:t>of</w:t>
            </w:r>
            <w:r>
              <w:t xml:space="preserve"> </w:t>
            </w:r>
            <w:r w:rsidRPr="00453CCC">
              <w:t>Commonwealth</w:t>
            </w:r>
            <w:r>
              <w:t xml:space="preserve"> Property </w:t>
            </w:r>
            <w:r w:rsidRPr="000877D2">
              <w:t>subject</w:t>
            </w:r>
            <w:r>
              <w:t xml:space="preserve"> </w:t>
            </w:r>
            <w:r w:rsidRPr="000877D2">
              <w:t>to</w:t>
            </w:r>
            <w:r>
              <w:t xml:space="preserve"> </w:t>
            </w:r>
            <w:r w:rsidRPr="000877D2">
              <w:t>inventory</w:t>
            </w:r>
            <w:r>
              <w:t xml:space="preserve"> </w:t>
            </w:r>
            <w:r w:rsidRPr="000877D2">
              <w:t>and</w:t>
            </w:r>
            <w:r>
              <w:t xml:space="preserve"> </w:t>
            </w:r>
            <w:r w:rsidRPr="000877D2">
              <w:t>stock</w:t>
            </w:r>
            <w:r>
              <w:t xml:space="preserve"> </w:t>
            </w:r>
            <w:r w:rsidRPr="000877D2">
              <w:t>control</w:t>
            </w:r>
            <w:r>
              <w:t xml:space="preserve"> </w:t>
            </w:r>
            <w:r w:rsidRPr="000877D2">
              <w:t>that</w:t>
            </w:r>
            <w:r>
              <w:t xml:space="preserve"> </w:t>
            </w:r>
            <w:r w:rsidRPr="000877D2">
              <w:t>is</w:t>
            </w:r>
            <w:r>
              <w:t xml:space="preserve"> </w:t>
            </w:r>
            <w:r w:rsidRPr="00453CCC">
              <w:t>in</w:t>
            </w:r>
            <w:r>
              <w:t xml:space="preserve"> </w:t>
            </w:r>
            <w:r w:rsidRPr="00453CCC">
              <w:t>the</w:t>
            </w:r>
            <w:r>
              <w:t xml:space="preserve"> </w:t>
            </w:r>
            <w:r w:rsidRPr="00453CCC">
              <w:t>care,</w:t>
            </w:r>
            <w:r>
              <w:t xml:space="preserve"> </w:t>
            </w:r>
            <w:r w:rsidRPr="00453CCC">
              <w:t>custody</w:t>
            </w:r>
            <w:r>
              <w:t xml:space="preserve"> </w:t>
            </w:r>
            <w:r w:rsidRPr="00453CCC">
              <w:t>or</w:t>
            </w:r>
            <w:r>
              <w:t xml:space="preserve"> </w:t>
            </w:r>
            <w:r w:rsidRPr="00453CCC">
              <w:t>control</w:t>
            </w:r>
            <w:r>
              <w:t xml:space="preserve"> </w:t>
            </w:r>
            <w:r w:rsidRPr="00453CCC">
              <w:t>of</w:t>
            </w:r>
            <w:r>
              <w:t xml:space="preserve"> </w:t>
            </w:r>
            <w:r w:rsidRPr="00453CCC">
              <w:t>the</w:t>
            </w:r>
            <w:r>
              <w:t xml:space="preserve"> </w:t>
            </w:r>
            <w:r w:rsidRPr="00453CCC">
              <w:t>Contractor</w:t>
            </w:r>
            <w:r>
              <w:t xml:space="preserve"> </w:t>
            </w:r>
            <w:r w:rsidRPr="000877D2">
              <w:t>or</w:t>
            </w:r>
            <w:r>
              <w:t xml:space="preserve"> </w:t>
            </w:r>
            <w:r w:rsidRPr="000877D2">
              <w:t>Contractor</w:t>
            </w:r>
            <w:r>
              <w:t xml:space="preserve"> </w:t>
            </w:r>
            <w:r w:rsidRPr="000877D2">
              <w:t>Personnel</w:t>
            </w:r>
            <w:r>
              <w:t xml:space="preserve"> </w:t>
            </w:r>
            <w:r w:rsidRPr="000877D2">
              <w:t>for</w:t>
            </w:r>
            <w:r>
              <w:t xml:space="preserve"> </w:t>
            </w:r>
            <w:r w:rsidRPr="000877D2">
              <w:t>the</w:t>
            </w:r>
            <w:r>
              <w:t xml:space="preserve"> </w:t>
            </w:r>
            <w:r w:rsidRPr="000877D2">
              <w:t>purposes</w:t>
            </w:r>
            <w:r>
              <w:t xml:space="preserve"> </w:t>
            </w:r>
            <w:r w:rsidRPr="000877D2">
              <w:t>of</w:t>
            </w:r>
            <w:r>
              <w:t xml:space="preserve"> </w:t>
            </w:r>
            <w:r w:rsidRPr="000877D2">
              <w:t>the</w:t>
            </w:r>
            <w:r>
              <w:t xml:space="preserve"> </w:t>
            </w:r>
            <w:r w:rsidRPr="000877D2">
              <w:t>Contract</w:t>
            </w:r>
            <w:r w:rsidRPr="00453CCC">
              <w:t>.</w:t>
            </w:r>
          </w:p>
        </w:tc>
      </w:tr>
      <w:tr w:rsidR="00C411DB" w:rsidRPr="00DC220A" w14:paraId="697A00FF" w14:textId="77777777" w:rsidTr="00441A30">
        <w:trPr>
          <w:cantSplit/>
        </w:trPr>
        <w:tc>
          <w:tcPr>
            <w:tcW w:w="2122" w:type="dxa"/>
          </w:tcPr>
          <w:p w14:paraId="71185630" w14:textId="1345AE83" w:rsidR="00C411DB" w:rsidRPr="00453CCC" w:rsidRDefault="00C411DB" w:rsidP="00C411DB">
            <w:pPr>
              <w:pStyle w:val="Table10ptText-ASDEFCON"/>
            </w:pPr>
            <w:r>
              <w:t>Contractor Personnel</w:t>
            </w:r>
          </w:p>
        </w:tc>
        <w:tc>
          <w:tcPr>
            <w:tcW w:w="1134" w:type="dxa"/>
          </w:tcPr>
          <w:p w14:paraId="4DAF515E" w14:textId="77777777" w:rsidR="00C411DB" w:rsidRPr="00453CCC" w:rsidRDefault="00C411DB" w:rsidP="00C411DB">
            <w:pPr>
              <w:pStyle w:val="Table10ptText-ASDEFCON"/>
            </w:pPr>
            <w:r>
              <w:t>(Core)</w:t>
            </w:r>
          </w:p>
        </w:tc>
        <w:tc>
          <w:tcPr>
            <w:tcW w:w="5816" w:type="dxa"/>
          </w:tcPr>
          <w:p w14:paraId="59D16C92" w14:textId="02395F8B" w:rsidR="00C411DB" w:rsidRDefault="00C411DB" w:rsidP="00C411DB">
            <w:pPr>
              <w:pStyle w:val="Table10ptText-ASDEFCON"/>
            </w:pPr>
            <w:r>
              <w:t>means each of the following:</w:t>
            </w:r>
          </w:p>
          <w:p w14:paraId="523F0CAE" w14:textId="1A580866" w:rsidR="00C411DB" w:rsidRDefault="00C411DB" w:rsidP="00C411DB">
            <w:pPr>
              <w:pStyle w:val="Table10ptSub1-ASDEFCON"/>
            </w:pPr>
            <w:r>
              <w:t>an employee, officers or agent of the Contractor;</w:t>
            </w:r>
          </w:p>
          <w:p w14:paraId="57D661C6" w14:textId="1063C829" w:rsidR="00C411DB" w:rsidRDefault="00C411DB" w:rsidP="00C411DB">
            <w:pPr>
              <w:pStyle w:val="Table10ptSub1-ASDEFCON"/>
            </w:pPr>
            <w:r>
              <w:t>a Subcontractor; and</w:t>
            </w:r>
          </w:p>
          <w:p w14:paraId="5671DEB7" w14:textId="302BA1E0" w:rsidR="00C411DB" w:rsidRPr="00453CCC" w:rsidRDefault="00C411DB" w:rsidP="00C411DB">
            <w:pPr>
              <w:pStyle w:val="Table10ptSub1-ASDEFCON"/>
            </w:pPr>
            <w:r>
              <w:t>an employee, officers or agent of a Subcontractor.</w:t>
            </w:r>
          </w:p>
        </w:tc>
      </w:tr>
      <w:tr w:rsidR="00C411DB" w:rsidRPr="00DC220A" w14:paraId="7DC75431" w14:textId="77777777" w:rsidTr="00441A30">
        <w:trPr>
          <w:cantSplit/>
        </w:trPr>
        <w:tc>
          <w:tcPr>
            <w:tcW w:w="2122" w:type="dxa"/>
          </w:tcPr>
          <w:p w14:paraId="088533C5" w14:textId="02FB79CC" w:rsidR="00C411DB" w:rsidRDefault="00C411DB" w:rsidP="00C411DB">
            <w:pPr>
              <w:pStyle w:val="Table10ptText-ASDEFCON"/>
            </w:pPr>
            <w:r w:rsidRPr="000877D2">
              <w:t>Contractor</w:t>
            </w:r>
            <w:r>
              <w:t xml:space="preserve"> </w:t>
            </w:r>
            <w:r w:rsidRPr="000877D2">
              <w:t>Premises</w:t>
            </w:r>
          </w:p>
        </w:tc>
        <w:tc>
          <w:tcPr>
            <w:tcW w:w="1134" w:type="dxa"/>
          </w:tcPr>
          <w:p w14:paraId="791FCD14" w14:textId="77777777" w:rsidR="00C411DB" w:rsidRDefault="00C411DB" w:rsidP="00C411DB">
            <w:pPr>
              <w:pStyle w:val="Table10ptText-ASDEFCON"/>
            </w:pPr>
            <w:r>
              <w:t>(Core)</w:t>
            </w:r>
          </w:p>
        </w:tc>
        <w:tc>
          <w:tcPr>
            <w:tcW w:w="5816" w:type="dxa"/>
          </w:tcPr>
          <w:p w14:paraId="540B612A" w14:textId="58DEE8C1" w:rsidR="00C411DB" w:rsidRDefault="00C411DB" w:rsidP="00C411DB">
            <w:pPr>
              <w:pStyle w:val="Table10ptText-ASDEFCON"/>
            </w:pPr>
            <w:r>
              <w:t>means any of the following:</w:t>
            </w:r>
          </w:p>
          <w:p w14:paraId="539B6D7C" w14:textId="6A9D5370" w:rsidR="00C411DB" w:rsidRDefault="00C411DB" w:rsidP="00C411DB">
            <w:pPr>
              <w:pStyle w:val="Table10ptSub1-ASDEFCON"/>
            </w:pPr>
            <w:r>
              <w:t>premises owned by the Contractor or a Subcontractor; and</w:t>
            </w:r>
          </w:p>
          <w:p w14:paraId="116F3550" w14:textId="0F9C8506" w:rsidR="00C411DB" w:rsidRDefault="00C411DB" w:rsidP="00C411DB">
            <w:pPr>
              <w:pStyle w:val="Table10ptSub1-ASDEFCON"/>
            </w:pPr>
            <w:r>
              <w:t>premises:</w:t>
            </w:r>
          </w:p>
          <w:p w14:paraId="59B6E6E2" w14:textId="12380197" w:rsidR="00C411DB" w:rsidRDefault="00C411DB" w:rsidP="00C411DB">
            <w:pPr>
              <w:pStyle w:val="Table10ptSub2-ASDEFCON"/>
              <w:tabs>
                <w:tab w:val="clear" w:pos="567"/>
                <w:tab w:val="num" w:pos="698"/>
              </w:tabs>
              <w:ind w:left="698" w:hanging="406"/>
            </w:pPr>
            <w:r>
              <w:t>that are leased by, or licensed to, the Contractor or a Subcontractor; and</w:t>
            </w:r>
          </w:p>
          <w:p w14:paraId="58C44CE8" w14:textId="17CA7F38" w:rsidR="00C411DB" w:rsidRDefault="00C411DB" w:rsidP="00C411DB">
            <w:pPr>
              <w:pStyle w:val="Table10ptSub2-ASDEFCON"/>
              <w:tabs>
                <w:tab w:val="clear" w:pos="567"/>
                <w:tab w:val="num" w:pos="698"/>
              </w:tabs>
              <w:ind w:left="698" w:hanging="406"/>
            </w:pPr>
            <w:r>
              <w:t>where the Contractor or the Subcontractor is responsible for controlling physical access to the premises.</w:t>
            </w:r>
          </w:p>
        </w:tc>
      </w:tr>
      <w:tr w:rsidR="00C411DB" w:rsidRPr="00DC220A" w14:paraId="12EED334" w14:textId="77777777" w:rsidTr="00441A30">
        <w:trPr>
          <w:cantSplit/>
        </w:trPr>
        <w:tc>
          <w:tcPr>
            <w:tcW w:w="2122" w:type="dxa"/>
          </w:tcPr>
          <w:p w14:paraId="62F5DBED" w14:textId="77777777" w:rsidR="00C411DB" w:rsidRPr="000877D2" w:rsidRDefault="00C411DB" w:rsidP="00C411DB">
            <w:pPr>
              <w:pStyle w:val="Table10ptText-ASDEFCON"/>
            </w:pPr>
            <w:r>
              <w:t>Controller</w:t>
            </w:r>
          </w:p>
        </w:tc>
        <w:tc>
          <w:tcPr>
            <w:tcW w:w="1134" w:type="dxa"/>
          </w:tcPr>
          <w:p w14:paraId="0D030451" w14:textId="77777777" w:rsidR="00C411DB" w:rsidRDefault="00C411DB" w:rsidP="00C411DB">
            <w:pPr>
              <w:pStyle w:val="Table10ptText-ASDEFCON"/>
            </w:pPr>
            <w:r>
              <w:t>(Core)</w:t>
            </w:r>
          </w:p>
        </w:tc>
        <w:tc>
          <w:tcPr>
            <w:tcW w:w="5816" w:type="dxa"/>
          </w:tcPr>
          <w:p w14:paraId="47C95C82" w14:textId="67C6C655" w:rsidR="00C411DB" w:rsidRDefault="00C411DB" w:rsidP="00C411DB">
            <w:pPr>
              <w:pStyle w:val="Table10ptText-ASDEFCON"/>
            </w:pPr>
            <w:r w:rsidRPr="000877D2">
              <w:t>has</w:t>
            </w:r>
            <w:r>
              <w:t xml:space="preserve"> </w:t>
            </w:r>
            <w:r w:rsidRPr="000877D2">
              <w:t>the</w:t>
            </w:r>
            <w:r>
              <w:t xml:space="preserve"> </w:t>
            </w:r>
            <w:r w:rsidRPr="000877D2">
              <w:t>same</w:t>
            </w:r>
            <w:r>
              <w:t xml:space="preserve"> </w:t>
            </w:r>
            <w:r w:rsidRPr="000877D2">
              <w:t>meaning</w:t>
            </w:r>
            <w:r>
              <w:t xml:space="preserve"> </w:t>
            </w:r>
            <w:r w:rsidRPr="000877D2">
              <w:t>as</w:t>
            </w:r>
            <w:r>
              <w:t xml:space="preserve"> </w:t>
            </w:r>
            <w:r w:rsidRPr="000877D2">
              <w:t>in</w:t>
            </w:r>
            <w:r>
              <w:t xml:space="preserve"> </w:t>
            </w:r>
            <w:r w:rsidRPr="000877D2">
              <w:t>the</w:t>
            </w:r>
            <w:r>
              <w:t xml:space="preserve"> </w:t>
            </w:r>
            <w:r w:rsidRPr="000877D2">
              <w:rPr>
                <w:i/>
              </w:rPr>
              <w:t>Corporations</w:t>
            </w:r>
            <w:r>
              <w:rPr>
                <w:i/>
              </w:rPr>
              <w:t xml:space="preserve"> </w:t>
            </w:r>
            <w:r w:rsidRPr="000877D2">
              <w:rPr>
                <w:i/>
              </w:rPr>
              <w:t>Act</w:t>
            </w:r>
            <w:r>
              <w:t xml:space="preserve"> </w:t>
            </w:r>
            <w:r w:rsidRPr="000877D2">
              <w:rPr>
                <w:i/>
              </w:rPr>
              <w:t>2001</w:t>
            </w:r>
            <w:r>
              <w:t xml:space="preserve"> </w:t>
            </w:r>
            <w:r w:rsidRPr="000877D2">
              <w:t>(Cth).</w:t>
            </w:r>
          </w:p>
        </w:tc>
      </w:tr>
      <w:tr w:rsidR="00C411DB" w:rsidRPr="00453CCC" w14:paraId="2B9C3BBF" w14:textId="77777777" w:rsidTr="006053A6">
        <w:trPr>
          <w:cantSplit/>
        </w:trPr>
        <w:tc>
          <w:tcPr>
            <w:tcW w:w="2122" w:type="dxa"/>
          </w:tcPr>
          <w:p w14:paraId="6F291B8C" w14:textId="107E9E76" w:rsidR="00C411DB" w:rsidRDefault="00C411DB" w:rsidP="00C411DB">
            <w:pPr>
              <w:pStyle w:val="Table10ptText-ASDEFCON"/>
            </w:pPr>
            <w:r>
              <w:t>Copyright</w:t>
            </w:r>
          </w:p>
        </w:tc>
        <w:tc>
          <w:tcPr>
            <w:tcW w:w="1134" w:type="dxa"/>
          </w:tcPr>
          <w:p w14:paraId="1712C9C4" w14:textId="6491D348" w:rsidR="00C411DB" w:rsidRDefault="00C411DB" w:rsidP="00C411DB">
            <w:pPr>
              <w:pStyle w:val="Table10ptText-ASDEFCON"/>
            </w:pPr>
            <w:r>
              <w:t>(Core)</w:t>
            </w:r>
          </w:p>
        </w:tc>
        <w:tc>
          <w:tcPr>
            <w:tcW w:w="5816" w:type="dxa"/>
          </w:tcPr>
          <w:p w14:paraId="46D31A14" w14:textId="148CC79D" w:rsidR="00C411DB" w:rsidRDefault="00C411DB" w:rsidP="00C411DB">
            <w:pPr>
              <w:pStyle w:val="Table10ptText-ASDEFCON"/>
            </w:pPr>
            <w:r>
              <w:t xml:space="preserve">means any existing or future copyright as defined under the </w:t>
            </w:r>
            <w:r>
              <w:rPr>
                <w:i/>
              </w:rPr>
              <w:t>Copyright Act 1968</w:t>
            </w:r>
            <w:r>
              <w:t xml:space="preserve"> (Cth) or the corresponding laws of any other jurisdiction in any original literary and artistic works, computer programs and Software, sound recordings and any other works or subject matter whether stored electronically or otherwise in which copyright subsists and may subsist in the future.</w:t>
            </w:r>
          </w:p>
        </w:tc>
      </w:tr>
      <w:tr w:rsidR="00C411DB" w:rsidRPr="00453CCC" w14:paraId="1BD874FF" w14:textId="77777777" w:rsidTr="006053A6">
        <w:trPr>
          <w:cantSplit/>
        </w:trPr>
        <w:tc>
          <w:tcPr>
            <w:tcW w:w="2122" w:type="dxa"/>
          </w:tcPr>
          <w:p w14:paraId="23ACD6FF" w14:textId="77777777" w:rsidR="00C411DB" w:rsidDel="00827A29" w:rsidRDefault="00C411DB" w:rsidP="00C411DB">
            <w:pPr>
              <w:pStyle w:val="Table10ptText-ASDEFCON"/>
            </w:pPr>
            <w:r>
              <w:t>Default</w:t>
            </w:r>
          </w:p>
        </w:tc>
        <w:tc>
          <w:tcPr>
            <w:tcW w:w="1134" w:type="dxa"/>
          </w:tcPr>
          <w:p w14:paraId="38C0A87D" w14:textId="77777777" w:rsidR="00C411DB" w:rsidRDefault="00C411DB" w:rsidP="00C411DB">
            <w:pPr>
              <w:pStyle w:val="Table10ptText-ASDEFCON"/>
            </w:pPr>
            <w:r>
              <w:t>(Core)</w:t>
            </w:r>
          </w:p>
        </w:tc>
        <w:tc>
          <w:tcPr>
            <w:tcW w:w="5816" w:type="dxa"/>
          </w:tcPr>
          <w:p w14:paraId="520C918F" w14:textId="5BD19AD9" w:rsidR="00C411DB" w:rsidRPr="000877D2" w:rsidRDefault="00C411DB" w:rsidP="00C411DB">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47390619" w14:textId="596064A0" w:rsidR="00C411DB" w:rsidRPr="000877D2" w:rsidRDefault="00C411DB" w:rsidP="00C411DB">
            <w:pPr>
              <w:pStyle w:val="Table10ptSub1-ASDEFCON"/>
            </w:pPr>
            <w:r w:rsidRPr="000877D2">
              <w:t>a</w:t>
            </w:r>
            <w:r>
              <w:t xml:space="preserve"> </w:t>
            </w:r>
            <w:r w:rsidRPr="000877D2">
              <w:t>breach</w:t>
            </w:r>
            <w:r>
              <w:t xml:space="preserve"> </w:t>
            </w:r>
            <w:r w:rsidRPr="000877D2">
              <w:t>of</w:t>
            </w:r>
            <w:r>
              <w:t xml:space="preserve"> </w:t>
            </w:r>
            <w:r w:rsidRPr="000877D2">
              <w:t>an</w:t>
            </w:r>
            <w:r>
              <w:t xml:space="preserve"> </w:t>
            </w:r>
            <w:r w:rsidRPr="000877D2">
              <w:t>express</w:t>
            </w:r>
            <w:r>
              <w:t xml:space="preserve"> </w:t>
            </w:r>
            <w:r w:rsidRPr="000877D2">
              <w:t>or</w:t>
            </w:r>
            <w:r>
              <w:t xml:space="preserve"> </w:t>
            </w:r>
            <w:r w:rsidRPr="000877D2">
              <w:t>implied</w:t>
            </w:r>
            <w:r>
              <w:t xml:space="preserve"> </w:t>
            </w:r>
            <w:r w:rsidRPr="000877D2">
              <w:t>provision</w:t>
            </w:r>
            <w:r>
              <w:t xml:space="preserve"> </w:t>
            </w:r>
            <w:r w:rsidRPr="000877D2">
              <w:t>of</w:t>
            </w:r>
            <w:r>
              <w:t xml:space="preserve"> </w:t>
            </w:r>
            <w:r w:rsidRPr="000877D2">
              <w:t>the</w:t>
            </w:r>
            <w:r>
              <w:t xml:space="preserve"> </w:t>
            </w:r>
            <w:r w:rsidRPr="000877D2">
              <w:t>Contract</w:t>
            </w:r>
            <w:r>
              <w:t xml:space="preserve"> </w:t>
            </w:r>
            <w:r w:rsidRPr="000877D2">
              <w:t>by</w:t>
            </w:r>
            <w:r>
              <w:t xml:space="preserve"> </w:t>
            </w:r>
            <w:r w:rsidRPr="000877D2">
              <w:t>a</w:t>
            </w:r>
            <w:r>
              <w:t xml:space="preserve"> </w:t>
            </w:r>
            <w:r w:rsidRPr="000877D2">
              <w:t>party</w:t>
            </w:r>
            <w:r>
              <w:t xml:space="preserve"> </w:t>
            </w:r>
            <w:r w:rsidRPr="000877D2">
              <w:t>to</w:t>
            </w:r>
            <w:r>
              <w:t xml:space="preserve"> </w:t>
            </w:r>
            <w:r w:rsidRPr="000877D2">
              <w:t>the</w:t>
            </w:r>
            <w:r>
              <w:t xml:space="preserve"> </w:t>
            </w:r>
            <w:r w:rsidRPr="000877D2">
              <w:t>Contract;</w:t>
            </w:r>
            <w:r>
              <w:t xml:space="preserve"> </w:t>
            </w:r>
            <w:r w:rsidRPr="000877D2">
              <w:t>and</w:t>
            </w:r>
          </w:p>
          <w:p w14:paraId="71ABBD2D" w14:textId="50300F71" w:rsidR="00C411DB" w:rsidRPr="000877D2" w:rsidRDefault="00C411DB" w:rsidP="00C411DB">
            <w:pPr>
              <w:pStyle w:val="Table10ptSub1-ASDEFCON"/>
              <w:rPr>
                <w:u w:val="single"/>
              </w:rPr>
            </w:pP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in</w:t>
            </w:r>
            <w:r>
              <w:t xml:space="preserve"> </w:t>
            </w:r>
            <w:r w:rsidRPr="000877D2">
              <w:t>relation</w:t>
            </w:r>
            <w:r>
              <w:t xml:space="preserve"> </w:t>
            </w:r>
            <w:r w:rsidRPr="000877D2">
              <w:t>to</w:t>
            </w:r>
            <w:r>
              <w:t xml:space="preserve"> </w:t>
            </w:r>
            <w:r w:rsidRPr="000877D2">
              <w:t>the</w:t>
            </w:r>
            <w:r>
              <w:t xml:space="preserve"> </w:t>
            </w:r>
            <w:r w:rsidRPr="000877D2">
              <w:t>Contract</w:t>
            </w:r>
            <w:r>
              <w:t xml:space="preserve"> </w:t>
            </w:r>
            <w:r w:rsidRPr="000877D2">
              <w:t>by</w:t>
            </w:r>
            <w:r>
              <w:t xml:space="preserve"> </w:t>
            </w:r>
            <w:r w:rsidRPr="000877D2">
              <w:t>any</w:t>
            </w:r>
            <w:r>
              <w:t xml:space="preserve"> </w:t>
            </w:r>
            <w:r w:rsidRPr="000877D2">
              <w:t>of</w:t>
            </w:r>
            <w:r>
              <w:t xml:space="preserve"> </w:t>
            </w:r>
            <w:r w:rsidRPr="000877D2">
              <w:t>the</w:t>
            </w:r>
            <w:r>
              <w:t xml:space="preserve"> </w:t>
            </w:r>
            <w:r w:rsidRPr="000877D2">
              <w:t>following:</w:t>
            </w:r>
          </w:p>
          <w:p w14:paraId="64856E37" w14:textId="038C1EE6" w:rsidR="00C411DB" w:rsidRPr="000877D2" w:rsidRDefault="00C411DB" w:rsidP="00C411DB">
            <w:pPr>
              <w:pStyle w:val="Table10ptSub2-ASDEFCON"/>
              <w:tabs>
                <w:tab w:val="clear" w:pos="567"/>
                <w:tab w:val="num" w:pos="698"/>
              </w:tabs>
              <w:ind w:left="698" w:hanging="406"/>
            </w:pPr>
            <w:r w:rsidRPr="000877D2">
              <w:t>the</w:t>
            </w:r>
            <w:r>
              <w:t xml:space="preserve"> </w:t>
            </w:r>
            <w:r w:rsidRPr="000877D2">
              <w:t>Commonwealth</w:t>
            </w:r>
            <w:r>
              <w:t xml:space="preserve"> </w:t>
            </w:r>
            <w:r w:rsidRPr="000877D2">
              <w:t>or</w:t>
            </w:r>
            <w:r>
              <w:t xml:space="preserve"> </w:t>
            </w:r>
            <w:r w:rsidRPr="000877D2">
              <w:t>Commonwealth</w:t>
            </w:r>
            <w:r>
              <w:t xml:space="preserve"> </w:t>
            </w:r>
            <w:r w:rsidRPr="000877D2">
              <w:t>Personnel;</w:t>
            </w:r>
          </w:p>
          <w:p w14:paraId="6DE23262" w14:textId="3316F6C0" w:rsidR="00C411DB" w:rsidRPr="000877D2" w:rsidRDefault="00C411DB" w:rsidP="00C411DB">
            <w:pPr>
              <w:pStyle w:val="Table10ptSub2-ASDEFCON"/>
              <w:tabs>
                <w:tab w:val="clear" w:pos="567"/>
                <w:tab w:val="num" w:pos="698"/>
              </w:tabs>
              <w:ind w:left="698" w:hanging="406"/>
            </w:pPr>
            <w:r w:rsidRPr="000877D2">
              <w:t>a</w:t>
            </w:r>
            <w:r>
              <w:t xml:space="preserve"> </w:t>
            </w:r>
            <w:r w:rsidRPr="000877D2">
              <w:t>Commonwealth</w:t>
            </w:r>
            <w:r>
              <w:t xml:space="preserve"> </w:t>
            </w:r>
            <w:r w:rsidRPr="000877D2">
              <w:t>Contractor</w:t>
            </w:r>
            <w:r>
              <w:t xml:space="preserve"> </w:t>
            </w:r>
            <w:r w:rsidRPr="000877D2">
              <w:t>or</w:t>
            </w:r>
            <w:r>
              <w:t xml:space="preserve"> </w:t>
            </w: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Commonwealth</w:t>
            </w:r>
            <w:r>
              <w:t xml:space="preserve"> </w:t>
            </w:r>
            <w:r w:rsidRPr="000877D2">
              <w:t>Contractor;</w:t>
            </w:r>
            <w:r>
              <w:t xml:space="preserve"> </w:t>
            </w:r>
            <w:r w:rsidRPr="000877D2">
              <w:t>and</w:t>
            </w:r>
          </w:p>
          <w:p w14:paraId="19B3C3DA" w14:textId="5F48D0B4" w:rsidR="00C411DB" w:rsidRPr="007C0263" w:rsidRDefault="00C411DB" w:rsidP="00C411DB">
            <w:pPr>
              <w:pStyle w:val="Table10ptSub2-ASDEFCON"/>
              <w:tabs>
                <w:tab w:val="clear" w:pos="567"/>
                <w:tab w:val="num" w:pos="698"/>
              </w:tabs>
              <w:ind w:left="698" w:hanging="406"/>
            </w:pPr>
            <w:r w:rsidRPr="000877D2">
              <w:t>the</w:t>
            </w:r>
            <w:r>
              <w:t xml:space="preserve"> </w:t>
            </w:r>
            <w:r w:rsidRPr="000877D2">
              <w:t>Contractor</w:t>
            </w:r>
            <w:r>
              <w:t xml:space="preserve"> </w:t>
            </w:r>
            <w:r w:rsidRPr="000877D2">
              <w:t>or</w:t>
            </w:r>
            <w:r>
              <w:t xml:space="preserve"> </w:t>
            </w:r>
            <w:r w:rsidRPr="000877D2">
              <w:t>Contractor</w:t>
            </w:r>
            <w:r>
              <w:t xml:space="preserve"> </w:t>
            </w:r>
            <w:r w:rsidRPr="000877D2">
              <w:t>Personnel.</w:t>
            </w:r>
          </w:p>
          <w:p w14:paraId="206D4B8D" w14:textId="5E72DB39" w:rsidR="00C411DB" w:rsidRPr="000877D2" w:rsidRDefault="00C411DB" w:rsidP="00C411DB">
            <w:pPr>
              <w:pStyle w:val="Table10ptText-ASDEFCON"/>
            </w:pP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by</w:t>
            </w:r>
            <w:r>
              <w:t xml:space="preserve"> </w:t>
            </w:r>
            <w:r w:rsidRPr="000877D2">
              <w:t>Commonwealth</w:t>
            </w:r>
            <w:r>
              <w:t xml:space="preserve"> </w:t>
            </w:r>
            <w:r w:rsidRPr="000877D2">
              <w:t>Personnel,</w:t>
            </w:r>
            <w:r>
              <w:t xml:space="preserve"> </w:t>
            </w:r>
            <w:r w:rsidRPr="000877D2">
              <w:t>a</w:t>
            </w:r>
            <w:r>
              <w:t xml:space="preserve"> </w:t>
            </w:r>
            <w:r w:rsidRPr="000877D2">
              <w:t>Commonwealth</w:t>
            </w:r>
            <w:r>
              <w:t xml:space="preserve"> </w:t>
            </w:r>
            <w:r w:rsidRPr="000877D2">
              <w:t>Contractor</w:t>
            </w:r>
            <w:r>
              <w:t xml:space="preserve"> </w:t>
            </w:r>
            <w:r w:rsidRPr="000877D2">
              <w:t>or</w:t>
            </w:r>
            <w:r>
              <w:t xml:space="preserve"> </w:t>
            </w: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Commonwealth</w:t>
            </w:r>
            <w:r>
              <w:t xml:space="preserve"> </w:t>
            </w:r>
            <w:r w:rsidRPr="000877D2">
              <w:t>Contractor</w:t>
            </w:r>
            <w:r>
              <w:t xml:space="preserve"> </w:t>
            </w:r>
            <w:r w:rsidRPr="000877D2">
              <w:t>is</w:t>
            </w:r>
            <w:r>
              <w:t xml:space="preserve"> </w:t>
            </w:r>
            <w:r w:rsidRPr="000877D2">
              <w:t>taken</w:t>
            </w:r>
            <w:r>
              <w:t xml:space="preserve"> </w:t>
            </w:r>
            <w:r w:rsidRPr="000877D2">
              <w:t>to</w:t>
            </w:r>
            <w:r>
              <w:t xml:space="preserve"> </w:t>
            </w:r>
            <w:r w:rsidRPr="000877D2">
              <w:t>be</w:t>
            </w:r>
            <w:r>
              <w:t xml:space="preserve"> </w:t>
            </w:r>
            <w:r w:rsidRPr="000877D2">
              <w:t>a</w:t>
            </w:r>
            <w:r>
              <w:t xml:space="preserve"> </w:t>
            </w:r>
            <w:r w:rsidRPr="000877D2">
              <w:t>Default</w:t>
            </w:r>
            <w:r>
              <w:t xml:space="preserve"> </w:t>
            </w:r>
            <w:r w:rsidRPr="000877D2">
              <w:t>by</w:t>
            </w:r>
            <w:r>
              <w:t xml:space="preserve"> </w:t>
            </w:r>
            <w:r w:rsidRPr="000877D2">
              <w:t>the</w:t>
            </w:r>
            <w:r>
              <w:t xml:space="preserve"> </w:t>
            </w:r>
            <w:r w:rsidRPr="000877D2">
              <w:t>Commonwealth.</w:t>
            </w:r>
          </w:p>
          <w:p w14:paraId="1BF83365" w14:textId="7BF63B4C" w:rsidR="00C411DB" w:rsidRDefault="00C411DB" w:rsidP="00C411DB">
            <w:pPr>
              <w:pStyle w:val="Table10ptText-ASDEFCON"/>
            </w:pPr>
            <w:r w:rsidRPr="000877D2">
              <w:t>A</w:t>
            </w:r>
            <w:r>
              <w:t xml:space="preserve"> </w:t>
            </w:r>
            <w:r w:rsidRPr="000877D2">
              <w:t>breach</w:t>
            </w:r>
            <w:r>
              <w:t xml:space="preserve"> </w:t>
            </w:r>
            <w:r w:rsidRPr="000877D2">
              <w:t>of</w:t>
            </w:r>
            <w:r>
              <w:t xml:space="preserve"> </w:t>
            </w:r>
            <w:r w:rsidRPr="000877D2">
              <w:t>a</w:t>
            </w:r>
            <w:r>
              <w:t xml:space="preserve"> </w:t>
            </w:r>
            <w:r w:rsidRPr="000877D2">
              <w:t>general</w:t>
            </w:r>
            <w:r>
              <w:t xml:space="preserve"> </w:t>
            </w:r>
            <w:r w:rsidRPr="000877D2">
              <w:t>law</w:t>
            </w:r>
            <w:r>
              <w:t xml:space="preserve"> </w:t>
            </w:r>
            <w:r w:rsidRPr="000877D2">
              <w:t>duty</w:t>
            </w:r>
            <w:r>
              <w:t xml:space="preserve"> </w:t>
            </w:r>
            <w:r w:rsidRPr="000877D2">
              <w:t>or</w:t>
            </w:r>
            <w:r>
              <w:t xml:space="preserve"> </w:t>
            </w:r>
            <w:r w:rsidRPr="000877D2">
              <w:t>an</w:t>
            </w:r>
            <w:r>
              <w:t xml:space="preserve"> </w:t>
            </w:r>
            <w:r w:rsidRPr="000877D2">
              <w:t>applicable</w:t>
            </w:r>
            <w:r>
              <w:t xml:space="preserve"> </w:t>
            </w:r>
            <w:r w:rsidRPr="000877D2">
              <w:t>law</w:t>
            </w:r>
            <w:r>
              <w:t xml:space="preserve"> </w:t>
            </w:r>
            <w:r w:rsidRPr="000877D2">
              <w:t>by</w:t>
            </w:r>
            <w:r>
              <w:t xml:space="preserve"> </w:t>
            </w:r>
            <w:r w:rsidRPr="000877D2">
              <w:t>Contractor</w:t>
            </w:r>
            <w:r>
              <w:t xml:space="preserve"> </w:t>
            </w:r>
            <w:r w:rsidRPr="000877D2">
              <w:t>Personnel</w:t>
            </w:r>
            <w:r>
              <w:t xml:space="preserve"> </w:t>
            </w:r>
            <w:r w:rsidRPr="000877D2">
              <w:t>is</w:t>
            </w:r>
            <w:r>
              <w:t xml:space="preserve"> </w:t>
            </w:r>
            <w:r w:rsidRPr="000877D2">
              <w:t>taken</w:t>
            </w:r>
            <w:r>
              <w:t xml:space="preserve"> </w:t>
            </w:r>
            <w:r w:rsidRPr="000877D2">
              <w:t>to</w:t>
            </w:r>
            <w:r>
              <w:t xml:space="preserve"> </w:t>
            </w:r>
            <w:r w:rsidRPr="000877D2">
              <w:t>be</w:t>
            </w:r>
            <w:r>
              <w:t xml:space="preserve"> </w:t>
            </w:r>
            <w:r w:rsidRPr="000877D2">
              <w:t>a</w:t>
            </w:r>
            <w:r>
              <w:t xml:space="preserve"> </w:t>
            </w:r>
            <w:r w:rsidRPr="000877D2">
              <w:t>Default</w:t>
            </w:r>
            <w:r>
              <w:t xml:space="preserve"> </w:t>
            </w:r>
            <w:r w:rsidRPr="000877D2">
              <w:t>of</w:t>
            </w:r>
            <w:r>
              <w:t xml:space="preserve"> </w:t>
            </w:r>
            <w:r w:rsidRPr="000877D2">
              <w:t>the</w:t>
            </w:r>
            <w:r>
              <w:t xml:space="preserve"> </w:t>
            </w:r>
            <w:r w:rsidRPr="000877D2">
              <w:t>Contractor.</w:t>
            </w:r>
          </w:p>
        </w:tc>
      </w:tr>
      <w:tr w:rsidR="00C411DB" w:rsidRPr="00453CCC" w14:paraId="5C12182D" w14:textId="77777777" w:rsidTr="006053A6">
        <w:trPr>
          <w:cantSplit/>
        </w:trPr>
        <w:tc>
          <w:tcPr>
            <w:tcW w:w="2122" w:type="dxa"/>
          </w:tcPr>
          <w:p w14:paraId="3656E610" w14:textId="77777777" w:rsidR="00C411DB" w:rsidRPr="00453CCC" w:rsidRDefault="00C411DB" w:rsidP="00C411DB">
            <w:pPr>
              <w:pStyle w:val="Table10ptText-ASDEFCON"/>
            </w:pPr>
            <w:r>
              <w:t>Defence</w:t>
            </w:r>
          </w:p>
        </w:tc>
        <w:tc>
          <w:tcPr>
            <w:tcW w:w="1134" w:type="dxa"/>
          </w:tcPr>
          <w:p w14:paraId="3EC4C290" w14:textId="77777777" w:rsidR="00C411DB" w:rsidRPr="00453CCC" w:rsidRDefault="00C411DB" w:rsidP="00C411DB">
            <w:pPr>
              <w:pStyle w:val="Table10ptText-ASDEFCON"/>
            </w:pPr>
            <w:r>
              <w:t>(Core)</w:t>
            </w:r>
          </w:p>
        </w:tc>
        <w:tc>
          <w:tcPr>
            <w:tcW w:w="5816" w:type="dxa"/>
          </w:tcPr>
          <w:p w14:paraId="1D68E47C" w14:textId="52EB085B" w:rsidR="00C411DB" w:rsidRPr="00453CCC" w:rsidRDefault="00C411DB" w:rsidP="00C411DB">
            <w:pPr>
              <w:pStyle w:val="Table10ptText-ASDEFCON"/>
            </w:pPr>
            <w:r>
              <w:t>means the Department of Defence and/or the Australian Defence Force.</w:t>
            </w:r>
          </w:p>
        </w:tc>
      </w:tr>
      <w:tr w:rsidR="00C411DB" w:rsidRPr="00453CCC" w14:paraId="77E6B6B1" w14:textId="77777777" w:rsidTr="006053A6">
        <w:trPr>
          <w:cantSplit/>
        </w:trPr>
        <w:tc>
          <w:tcPr>
            <w:tcW w:w="2122" w:type="dxa"/>
          </w:tcPr>
          <w:p w14:paraId="3D3659DA" w14:textId="7AC4306C" w:rsidR="00C411DB" w:rsidDel="009E630E" w:rsidRDefault="00C411DB" w:rsidP="00C411DB">
            <w:pPr>
              <w:pStyle w:val="Table10ptText-ASDEFCON"/>
            </w:pPr>
            <w:r>
              <w:t>Defence Personnel</w:t>
            </w:r>
          </w:p>
        </w:tc>
        <w:tc>
          <w:tcPr>
            <w:tcW w:w="1134" w:type="dxa"/>
          </w:tcPr>
          <w:p w14:paraId="6921E26D" w14:textId="77777777" w:rsidR="00C411DB" w:rsidDel="009E630E" w:rsidRDefault="00C411DB" w:rsidP="00C411DB">
            <w:pPr>
              <w:pStyle w:val="Table10ptText-ASDEFCON"/>
            </w:pPr>
            <w:r>
              <w:t>(Core)</w:t>
            </w:r>
          </w:p>
        </w:tc>
        <w:tc>
          <w:tcPr>
            <w:tcW w:w="5816" w:type="dxa"/>
          </w:tcPr>
          <w:p w14:paraId="53F84E75" w14:textId="2631508A" w:rsidR="00C411DB" w:rsidRPr="002E5DAB" w:rsidDel="009E630E" w:rsidRDefault="00C411DB" w:rsidP="00C411DB">
            <w:pPr>
              <w:pStyle w:val="Table10ptText-ASDEFCON"/>
            </w:pPr>
            <w:r w:rsidRPr="002E5DAB">
              <w:t>means</w:t>
            </w:r>
            <w:r>
              <w:t xml:space="preserve"> </w:t>
            </w:r>
            <w:r w:rsidRPr="002E5DAB">
              <w:t>an</w:t>
            </w:r>
            <w:r>
              <w:t xml:space="preserve"> </w:t>
            </w:r>
            <w:r w:rsidRPr="002E5DAB">
              <w:t>employee</w:t>
            </w:r>
            <w:r>
              <w:t xml:space="preserve"> of the Department </w:t>
            </w:r>
            <w:r w:rsidRPr="002E5DAB">
              <w:t>of</w:t>
            </w:r>
            <w:r>
              <w:t xml:space="preserve"> </w:t>
            </w:r>
            <w:r w:rsidRPr="002E5DAB">
              <w:t>Defence</w:t>
            </w:r>
            <w:r>
              <w:t xml:space="preserve"> or a member of the Australian Defence Force </w:t>
            </w:r>
            <w:r w:rsidRPr="002E5DAB">
              <w:t>(whether</w:t>
            </w:r>
            <w:r>
              <w:t xml:space="preserve"> </w:t>
            </w:r>
            <w:r w:rsidRPr="002E5DAB">
              <w:t>of</w:t>
            </w:r>
            <w:r>
              <w:t xml:space="preserve"> </w:t>
            </w:r>
            <w:r w:rsidRPr="002E5DAB">
              <w:t>the</w:t>
            </w:r>
            <w:r>
              <w:t xml:space="preserve"> </w:t>
            </w:r>
            <w:r w:rsidRPr="002E5DAB">
              <w:t>Permanent</w:t>
            </w:r>
            <w:r>
              <w:t xml:space="preserve"> </w:t>
            </w:r>
            <w:r w:rsidRPr="002E5DAB">
              <w:t>Forces</w:t>
            </w:r>
            <w:r>
              <w:t xml:space="preserve"> </w:t>
            </w:r>
            <w:r w:rsidRPr="002E5DAB">
              <w:t>or</w:t>
            </w:r>
            <w:r>
              <w:t xml:space="preserve"> </w:t>
            </w:r>
            <w:r w:rsidRPr="002E5DAB">
              <w:t>Reserves</w:t>
            </w:r>
            <w:r>
              <w:t xml:space="preserve"> </w:t>
            </w:r>
            <w:r w:rsidRPr="002E5DAB">
              <w:t>as</w:t>
            </w:r>
            <w:r>
              <w:t xml:space="preserve"> </w:t>
            </w:r>
            <w:r w:rsidRPr="002E5DAB">
              <w:t>defined</w:t>
            </w:r>
            <w:r>
              <w:t xml:space="preserve"> </w:t>
            </w:r>
            <w:r w:rsidRPr="002E5DAB">
              <w:t>in</w:t>
            </w:r>
            <w:r>
              <w:t xml:space="preserve"> </w:t>
            </w:r>
            <w:r w:rsidRPr="002E5DAB">
              <w:t>the</w:t>
            </w:r>
            <w:r>
              <w:t xml:space="preserve"> </w:t>
            </w:r>
            <w:r w:rsidRPr="002E5DAB">
              <w:rPr>
                <w:i/>
              </w:rPr>
              <w:t>Defence</w:t>
            </w:r>
            <w:r>
              <w:rPr>
                <w:i/>
              </w:rPr>
              <w:t xml:space="preserve"> </w:t>
            </w:r>
            <w:r w:rsidRPr="002E5DAB">
              <w:rPr>
                <w:i/>
              </w:rPr>
              <w:t>Act</w:t>
            </w:r>
            <w:r>
              <w:rPr>
                <w:i/>
              </w:rPr>
              <w:t xml:space="preserve"> </w:t>
            </w:r>
            <w:r w:rsidRPr="002E5DAB">
              <w:rPr>
                <w:i/>
              </w:rPr>
              <w:t>1903</w:t>
            </w:r>
            <w:r>
              <w:t xml:space="preserve"> </w:t>
            </w:r>
            <w:r w:rsidRPr="002E5DAB">
              <w:t>(Cth))</w:t>
            </w:r>
            <w:r>
              <w:t xml:space="preserve"> </w:t>
            </w:r>
            <w:r w:rsidRPr="002E5DAB">
              <w:t>and</w:t>
            </w:r>
            <w:r>
              <w:t xml:space="preserve"> </w:t>
            </w:r>
            <w:r w:rsidRPr="002E5DAB">
              <w:t>the</w:t>
            </w:r>
            <w:r>
              <w:t xml:space="preserve"> </w:t>
            </w:r>
            <w:r w:rsidRPr="002E5DAB">
              <w:t>equivalents</w:t>
            </w:r>
            <w:r>
              <w:t xml:space="preserve"> </w:t>
            </w:r>
            <w:r w:rsidRPr="002E5DAB">
              <w:t>from</w:t>
            </w:r>
            <w:r>
              <w:t xml:space="preserve"> </w:t>
            </w:r>
            <w:r w:rsidRPr="002E5DAB">
              <w:t>other</w:t>
            </w:r>
            <w:r>
              <w:t xml:space="preserve"> </w:t>
            </w:r>
            <w:r w:rsidRPr="002E5DAB">
              <w:t>organ</w:t>
            </w:r>
            <w:r>
              <w:t>isations on exchange to Defence.</w:t>
            </w:r>
          </w:p>
        </w:tc>
      </w:tr>
      <w:tr w:rsidR="00C411DB" w:rsidRPr="00453CCC" w14:paraId="3D09B46D" w14:textId="77777777" w:rsidTr="006053A6">
        <w:trPr>
          <w:cantSplit/>
        </w:trPr>
        <w:tc>
          <w:tcPr>
            <w:tcW w:w="2122" w:type="dxa"/>
          </w:tcPr>
          <w:p w14:paraId="68FB9C7C" w14:textId="00583500" w:rsidR="00C411DB" w:rsidRDefault="00C411DB" w:rsidP="00C411DB">
            <w:pPr>
              <w:pStyle w:val="Table10ptText-ASDEFCON"/>
            </w:pPr>
            <w:r>
              <w:t>Defence Property</w:t>
            </w:r>
          </w:p>
        </w:tc>
        <w:tc>
          <w:tcPr>
            <w:tcW w:w="1134" w:type="dxa"/>
          </w:tcPr>
          <w:p w14:paraId="17AF2860" w14:textId="77777777" w:rsidR="00C411DB" w:rsidRDefault="00C411DB" w:rsidP="00C411DB">
            <w:pPr>
              <w:pStyle w:val="Table10ptText-ASDEFCON"/>
            </w:pPr>
            <w:r>
              <w:t>(Core)</w:t>
            </w:r>
          </w:p>
        </w:tc>
        <w:tc>
          <w:tcPr>
            <w:tcW w:w="5816" w:type="dxa"/>
          </w:tcPr>
          <w:p w14:paraId="35ACB0DC" w14:textId="613B5516" w:rsidR="00C411DB" w:rsidRPr="002E5DAB" w:rsidRDefault="00C411DB" w:rsidP="00C411DB">
            <w:pPr>
              <w:pStyle w:val="Table10ptText-ASDEFCON"/>
            </w:pPr>
            <w:r w:rsidRPr="000877D2">
              <w:t>means</w:t>
            </w:r>
            <w:r>
              <w:t xml:space="preserve"> </w:t>
            </w:r>
            <w:r w:rsidRPr="000877D2">
              <w:t>Commonwealth</w:t>
            </w:r>
            <w:r>
              <w:t xml:space="preserve"> </w:t>
            </w:r>
            <w:r w:rsidRPr="000877D2">
              <w:t>Property</w:t>
            </w:r>
            <w:r>
              <w:t xml:space="preserve"> </w:t>
            </w:r>
            <w:r w:rsidRPr="000877D2">
              <w:t>administered</w:t>
            </w:r>
            <w:r>
              <w:t xml:space="preserve"> </w:t>
            </w:r>
            <w:r w:rsidRPr="000877D2">
              <w:t>by</w:t>
            </w:r>
            <w:r>
              <w:t xml:space="preserve"> </w:t>
            </w:r>
            <w:r w:rsidRPr="000877D2">
              <w:t>Defence.</w:t>
            </w:r>
          </w:p>
        </w:tc>
      </w:tr>
      <w:tr w:rsidR="00C411DB" w:rsidRPr="00453CCC" w14:paraId="15DD600D" w14:textId="77777777" w:rsidTr="006053A6">
        <w:trPr>
          <w:cantSplit/>
        </w:trPr>
        <w:tc>
          <w:tcPr>
            <w:tcW w:w="2122" w:type="dxa"/>
          </w:tcPr>
          <w:p w14:paraId="385B7E88" w14:textId="66E19F69" w:rsidR="00C411DB" w:rsidRPr="00453CCC" w:rsidRDefault="00C411DB" w:rsidP="00C411DB">
            <w:pPr>
              <w:pStyle w:val="Table10ptText-ASDEFCON"/>
            </w:pPr>
            <w:r w:rsidRPr="00453CCC">
              <w:t>Defence</w:t>
            </w:r>
            <w:r>
              <w:t xml:space="preserve"> </w:t>
            </w:r>
            <w:r w:rsidRPr="00453CCC">
              <w:t>Purpose</w:t>
            </w:r>
          </w:p>
        </w:tc>
        <w:tc>
          <w:tcPr>
            <w:tcW w:w="1134" w:type="dxa"/>
          </w:tcPr>
          <w:p w14:paraId="29120571" w14:textId="77777777" w:rsidR="00C411DB" w:rsidRPr="00453CCC" w:rsidRDefault="00C411DB" w:rsidP="00C411DB">
            <w:pPr>
              <w:pStyle w:val="Table10ptText-ASDEFCON"/>
            </w:pPr>
            <w:r w:rsidRPr="00453CCC">
              <w:t>(Core)</w:t>
            </w:r>
          </w:p>
        </w:tc>
        <w:tc>
          <w:tcPr>
            <w:tcW w:w="5816" w:type="dxa"/>
          </w:tcPr>
          <w:p w14:paraId="33679851" w14:textId="5A5A14B3" w:rsidR="00C411DB" w:rsidRDefault="00C411DB" w:rsidP="00C411DB">
            <w:pPr>
              <w:pStyle w:val="Table10ptText-ASDEFCON"/>
            </w:pPr>
            <w:r w:rsidRPr="00453CCC">
              <w:t>means</w:t>
            </w:r>
            <w:r>
              <w:t xml:space="preserve"> </w:t>
            </w:r>
            <w:r w:rsidRPr="00453CCC">
              <w:t>any</w:t>
            </w:r>
            <w:r>
              <w:t xml:space="preserve"> </w:t>
            </w:r>
            <w:r w:rsidRPr="00453CCC">
              <w:t>purpose</w:t>
            </w:r>
            <w:r>
              <w:t xml:space="preserve"> related to any of the following:</w:t>
            </w:r>
          </w:p>
          <w:p w14:paraId="284B3438" w14:textId="2941C953" w:rsidR="00C411DB" w:rsidRDefault="00C411DB" w:rsidP="00C411DB">
            <w:pPr>
              <w:pStyle w:val="Table10ptSub1-ASDEFCON"/>
            </w:pPr>
            <w:r w:rsidRPr="00453CCC">
              <w:t>the</w:t>
            </w:r>
            <w:r>
              <w:t xml:space="preserve"> </w:t>
            </w:r>
            <w:r w:rsidRPr="00453CCC">
              <w:t>defence</w:t>
            </w:r>
            <w:r>
              <w:t xml:space="preserve"> and defence interests </w:t>
            </w:r>
            <w:r w:rsidRPr="00453CCC">
              <w:t>of</w:t>
            </w:r>
            <w:r>
              <w:t xml:space="preserve"> Australia;</w:t>
            </w:r>
          </w:p>
          <w:p w14:paraId="681F052F" w14:textId="05360610" w:rsidR="00C411DB" w:rsidRDefault="00C411DB" w:rsidP="00C411DB">
            <w:pPr>
              <w:pStyle w:val="Table10ptSub1-ASDEFCON"/>
            </w:pPr>
            <w:r>
              <w:t>the national security of Australia;</w:t>
            </w:r>
          </w:p>
          <w:p w14:paraId="0916C8CD" w14:textId="41D65391" w:rsidR="00C411DB" w:rsidRDefault="00C411DB" w:rsidP="00C411DB">
            <w:pPr>
              <w:pStyle w:val="Table10ptSub1-ASDEFCON"/>
            </w:pPr>
            <w:r>
              <w:t>the provision of aid or assistance in respect of an emergency or disaster (whether natural or otherwise); and</w:t>
            </w:r>
          </w:p>
          <w:p w14:paraId="4A220317" w14:textId="4E2020F3" w:rsidR="00C411DB" w:rsidRPr="00453CCC" w:rsidRDefault="00C411DB" w:rsidP="00C411DB">
            <w:pPr>
              <w:pStyle w:val="Table10ptSub1-ASDEFCON"/>
            </w:pPr>
            <w:r>
              <w:rPr>
                <w:lang w:val="en-GB"/>
              </w:rPr>
              <w:t>peacekeeping or peace enforcement activities</w:t>
            </w:r>
            <w:r w:rsidRPr="00453CCC">
              <w:t>.</w:t>
            </w:r>
          </w:p>
        </w:tc>
      </w:tr>
      <w:tr w:rsidR="00C411DB" w:rsidRPr="00453CCC" w14:paraId="25D81306" w14:textId="77777777" w:rsidTr="006053A6">
        <w:trPr>
          <w:cantSplit/>
        </w:trPr>
        <w:tc>
          <w:tcPr>
            <w:tcW w:w="2122" w:type="dxa"/>
          </w:tcPr>
          <w:p w14:paraId="68BA8C44" w14:textId="116BBD38" w:rsidR="00C411DB" w:rsidRPr="00453CCC" w:rsidRDefault="00C411DB" w:rsidP="00C411DB">
            <w:pPr>
              <w:pStyle w:val="Table10ptText-ASDEFCON"/>
            </w:pPr>
            <w:r>
              <w:t>Defence Service Provider</w:t>
            </w:r>
          </w:p>
        </w:tc>
        <w:tc>
          <w:tcPr>
            <w:tcW w:w="1134" w:type="dxa"/>
          </w:tcPr>
          <w:p w14:paraId="57A3F9B9" w14:textId="77777777" w:rsidR="00C411DB" w:rsidRPr="00453CCC" w:rsidRDefault="00C411DB" w:rsidP="00C411DB">
            <w:pPr>
              <w:pStyle w:val="Table10ptText-ASDEFCON"/>
            </w:pPr>
            <w:r>
              <w:t>(Core)</w:t>
            </w:r>
          </w:p>
        </w:tc>
        <w:tc>
          <w:tcPr>
            <w:tcW w:w="5816" w:type="dxa"/>
          </w:tcPr>
          <w:p w14:paraId="48B0130F" w14:textId="63D5EE0A" w:rsidR="00C411DB" w:rsidRPr="00453CCC" w:rsidRDefault="00C411DB" w:rsidP="00C411DB">
            <w:pPr>
              <w:pStyle w:val="Table10ptText-ASDEFCON"/>
            </w:pPr>
            <w:r w:rsidRPr="002E5DAB">
              <w:t>means</w:t>
            </w:r>
            <w:r>
              <w:t xml:space="preserve"> </w:t>
            </w:r>
            <w:r w:rsidRPr="002E5DAB">
              <w:t>a</w:t>
            </w:r>
            <w:r>
              <w:t xml:space="preserve"> </w:t>
            </w:r>
            <w:r w:rsidRPr="002E5DAB">
              <w:t>person,</w:t>
            </w:r>
            <w:r>
              <w:t xml:space="preserve"> </w:t>
            </w:r>
            <w:r w:rsidRPr="002E5DAB">
              <w:t>other</w:t>
            </w:r>
            <w:r>
              <w:t xml:space="preserve"> </w:t>
            </w:r>
            <w:r w:rsidRPr="002E5DAB">
              <w:t>than</w:t>
            </w:r>
            <w:r>
              <w:t xml:space="preserve"> an Defence Personnel</w:t>
            </w:r>
            <w:r w:rsidRPr="002E5DAB">
              <w:t>,</w:t>
            </w:r>
            <w:r>
              <w:t xml:space="preserve"> </w:t>
            </w:r>
            <w:r w:rsidRPr="002E5DAB">
              <w:t>involved</w:t>
            </w:r>
            <w:r>
              <w:t xml:space="preserve"> </w:t>
            </w:r>
            <w:r w:rsidRPr="002E5DAB">
              <w:t>in</w:t>
            </w:r>
            <w:r>
              <w:t xml:space="preserve"> </w:t>
            </w:r>
            <w:r w:rsidRPr="002E5DAB">
              <w:t>Defence</w:t>
            </w:r>
            <w:r>
              <w:t xml:space="preserve"> </w:t>
            </w:r>
            <w:r w:rsidRPr="002E5DAB">
              <w:t>work</w:t>
            </w:r>
            <w:r>
              <w:t xml:space="preserve"> </w:t>
            </w:r>
            <w:r w:rsidRPr="002E5DAB">
              <w:t>or</w:t>
            </w:r>
            <w:r>
              <w:t xml:space="preserve"> </w:t>
            </w:r>
            <w:r w:rsidRPr="002E5DAB">
              <w:t>engaged</w:t>
            </w:r>
            <w:r>
              <w:t xml:space="preserve"> </w:t>
            </w:r>
            <w:r w:rsidRPr="002E5DAB">
              <w:t>by</w:t>
            </w:r>
            <w:r>
              <w:t xml:space="preserve"> </w:t>
            </w:r>
            <w:r w:rsidRPr="002E5DAB">
              <w:t>Defence.</w:t>
            </w:r>
          </w:p>
        </w:tc>
      </w:tr>
      <w:tr w:rsidR="00C411DB" w:rsidRPr="00453CCC" w14:paraId="3229264A" w14:textId="77777777" w:rsidTr="006053A6">
        <w:trPr>
          <w:cantSplit/>
        </w:trPr>
        <w:tc>
          <w:tcPr>
            <w:tcW w:w="2122" w:type="dxa"/>
          </w:tcPr>
          <w:p w14:paraId="6D5E8839" w14:textId="77777777" w:rsidR="00C411DB" w:rsidRPr="00453CCC" w:rsidRDefault="00C411DB" w:rsidP="00C411DB">
            <w:pPr>
              <w:pStyle w:val="Table10ptText-ASDEFCON"/>
            </w:pPr>
            <w:r w:rsidRPr="00453CCC">
              <w:t>document</w:t>
            </w:r>
          </w:p>
        </w:tc>
        <w:tc>
          <w:tcPr>
            <w:tcW w:w="1134" w:type="dxa"/>
          </w:tcPr>
          <w:p w14:paraId="5E9CD1A4" w14:textId="77777777" w:rsidR="00C411DB" w:rsidRPr="00453CCC" w:rsidRDefault="00C411DB" w:rsidP="00C411DB">
            <w:pPr>
              <w:pStyle w:val="Table10ptText-ASDEFCON"/>
            </w:pPr>
            <w:r w:rsidRPr="00453CCC">
              <w:t>(Core)</w:t>
            </w:r>
          </w:p>
        </w:tc>
        <w:tc>
          <w:tcPr>
            <w:tcW w:w="5816" w:type="dxa"/>
          </w:tcPr>
          <w:p w14:paraId="41235FD0" w14:textId="4D1C7794" w:rsidR="00C411DB" w:rsidRPr="00453CCC" w:rsidRDefault="00C411DB" w:rsidP="00C411DB">
            <w:pPr>
              <w:pStyle w:val="Table10ptText-ASDEFCON"/>
            </w:pPr>
            <w:r w:rsidRPr="00453CCC">
              <w:t>includes</w:t>
            </w:r>
            <w:r>
              <w:t xml:space="preserve"> each of the following</w:t>
            </w:r>
            <w:r w:rsidRPr="00453CCC">
              <w:t>:</w:t>
            </w:r>
          </w:p>
          <w:p w14:paraId="051F833C" w14:textId="6FE1415C" w:rsidR="00C411DB" w:rsidRPr="00453CCC" w:rsidRDefault="00C411DB" w:rsidP="00C411DB">
            <w:pPr>
              <w:pStyle w:val="Table10ptSub1-ASDEFCON"/>
            </w:pPr>
            <w:r w:rsidRPr="00453CCC">
              <w:t>any</w:t>
            </w:r>
            <w:r>
              <w:t xml:space="preserve"> </w:t>
            </w:r>
            <w:r w:rsidRPr="00453CCC">
              <w:t>paper</w:t>
            </w:r>
            <w:r>
              <w:t xml:space="preserve"> </w:t>
            </w:r>
            <w:r w:rsidRPr="00453CCC">
              <w:t>or</w:t>
            </w:r>
            <w:r>
              <w:t xml:space="preserve"> </w:t>
            </w:r>
            <w:r w:rsidRPr="00453CCC">
              <w:t>other</w:t>
            </w:r>
            <w:r>
              <w:t xml:space="preserve"> </w:t>
            </w:r>
            <w:r w:rsidRPr="00453CCC">
              <w:t>materials</w:t>
            </w:r>
            <w:r>
              <w:t xml:space="preserve"> </w:t>
            </w:r>
            <w:r w:rsidRPr="00453CCC">
              <w:t>on</w:t>
            </w:r>
            <w:r>
              <w:t xml:space="preserve"> </w:t>
            </w:r>
            <w:r w:rsidRPr="00453CCC">
              <w:t>which</w:t>
            </w:r>
            <w:r>
              <w:t xml:space="preserve"> </w:t>
            </w:r>
            <w:r w:rsidRPr="00453CCC">
              <w:t>there</w:t>
            </w:r>
            <w:r>
              <w:t xml:space="preserve"> </w:t>
            </w:r>
            <w:r w:rsidRPr="00453CCC">
              <w:t>are</w:t>
            </w:r>
            <w:r>
              <w:t xml:space="preserve"> </w:t>
            </w:r>
            <w:r w:rsidRPr="00453CCC">
              <w:t>writing,</w:t>
            </w:r>
            <w:r>
              <w:t xml:space="preserve"> </w:t>
            </w:r>
            <w:r w:rsidRPr="00453CCC">
              <w:t>marks,</w:t>
            </w:r>
            <w:r>
              <w:t xml:space="preserve"> </w:t>
            </w:r>
            <w:r w:rsidRPr="00453CCC">
              <w:t>figures,</w:t>
            </w:r>
            <w:r>
              <w:t xml:space="preserve"> </w:t>
            </w:r>
            <w:r w:rsidRPr="00453CCC">
              <w:t>symbols</w:t>
            </w:r>
            <w:r>
              <w:t xml:space="preserve"> </w:t>
            </w:r>
            <w:r w:rsidRPr="00453CCC">
              <w:t>or</w:t>
            </w:r>
            <w:r>
              <w:t xml:space="preserve"> </w:t>
            </w:r>
            <w:r w:rsidRPr="00453CCC">
              <w:t>perforations</w:t>
            </w:r>
            <w:r>
              <w:t xml:space="preserve"> </w:t>
            </w:r>
            <w:r w:rsidRPr="00453CCC">
              <w:t>having</w:t>
            </w:r>
            <w:r>
              <w:t xml:space="preserve"> </w:t>
            </w:r>
            <w:r w:rsidRPr="00453CCC">
              <w:t>meaning</w:t>
            </w:r>
            <w:r>
              <w:t xml:space="preserve"> </w:t>
            </w:r>
            <w:r w:rsidRPr="00453CCC">
              <w:t>for</w:t>
            </w:r>
            <w:r>
              <w:t xml:space="preserve"> </w:t>
            </w:r>
            <w:r w:rsidRPr="00453CCC">
              <w:t>persons</w:t>
            </w:r>
            <w:r>
              <w:t xml:space="preserve"> </w:t>
            </w:r>
            <w:r w:rsidRPr="00453CCC">
              <w:t>qualified</w:t>
            </w:r>
            <w:r>
              <w:t xml:space="preserve"> </w:t>
            </w:r>
            <w:r w:rsidRPr="00453CCC">
              <w:t>to</w:t>
            </w:r>
            <w:r>
              <w:t xml:space="preserve"> </w:t>
            </w:r>
            <w:r w:rsidRPr="00453CCC">
              <w:t>interpret</w:t>
            </w:r>
            <w:r>
              <w:t xml:space="preserve"> </w:t>
            </w:r>
            <w:r w:rsidRPr="00453CCC">
              <w:t>them;</w:t>
            </w:r>
            <w:r>
              <w:t xml:space="preserve"> </w:t>
            </w:r>
            <w:r w:rsidRPr="00453CCC">
              <w:t>and</w:t>
            </w:r>
          </w:p>
          <w:p w14:paraId="24FA5204" w14:textId="2612A4FB" w:rsidR="00C411DB" w:rsidRPr="00453CCC" w:rsidRDefault="00C411DB" w:rsidP="00C411DB">
            <w:pPr>
              <w:pStyle w:val="Table10ptSub1-ASDEFCON"/>
            </w:pPr>
            <w:r w:rsidRPr="00453CCC">
              <w:t>any</w:t>
            </w:r>
            <w:r>
              <w:t xml:space="preserve"> </w:t>
            </w:r>
            <w:r w:rsidRPr="00453CCC">
              <w:t>article</w:t>
            </w:r>
            <w:r>
              <w:t xml:space="preserve"> </w:t>
            </w:r>
            <w:r w:rsidRPr="00453CCC">
              <w:t>or</w:t>
            </w:r>
            <w:r>
              <w:t xml:space="preserve"> </w:t>
            </w:r>
            <w:r w:rsidRPr="00453CCC">
              <w:t>material</w:t>
            </w:r>
            <w:r>
              <w:t xml:space="preserve"> </w:t>
            </w:r>
            <w:r w:rsidRPr="00453CCC">
              <w:t>from</w:t>
            </w:r>
            <w:r>
              <w:t xml:space="preserve"> </w:t>
            </w:r>
            <w:r w:rsidRPr="00453CCC">
              <w:t>which</w:t>
            </w:r>
            <w:r>
              <w:t xml:space="preserve"> </w:t>
            </w:r>
            <w:r w:rsidRPr="00453CCC">
              <w:t>sound,</w:t>
            </w:r>
            <w:r>
              <w:t xml:space="preserve"> </w:t>
            </w:r>
            <w:r w:rsidRPr="00453CCC">
              <w:t>images,</w:t>
            </w:r>
            <w:r>
              <w:t xml:space="preserve"> </w:t>
            </w:r>
            <w:r w:rsidRPr="00453CCC">
              <w:t>or</w:t>
            </w:r>
            <w:r>
              <w:t xml:space="preserve"> </w:t>
            </w:r>
            <w:r w:rsidRPr="00453CCC">
              <w:t>writings</w:t>
            </w:r>
            <w:r>
              <w:t xml:space="preserve"> </w:t>
            </w:r>
            <w:r w:rsidRPr="00453CCC">
              <w:t>are</w:t>
            </w:r>
            <w:r>
              <w:t xml:space="preserve"> </w:t>
            </w:r>
            <w:r w:rsidRPr="00453CCC">
              <w:t>capable</w:t>
            </w:r>
            <w:r>
              <w:t xml:space="preserve"> </w:t>
            </w:r>
            <w:r w:rsidRPr="00453CCC">
              <w:t>of</w:t>
            </w:r>
            <w:r>
              <w:t xml:space="preserve"> </w:t>
            </w:r>
            <w:r w:rsidRPr="00453CCC">
              <w:t>being</w:t>
            </w:r>
            <w:r>
              <w:t xml:space="preserve"> </w:t>
            </w:r>
            <w:r w:rsidRPr="00453CCC">
              <w:t>reproduced</w:t>
            </w:r>
            <w:r>
              <w:t xml:space="preserve"> </w:t>
            </w:r>
            <w:r w:rsidRPr="00453CCC">
              <w:t>with</w:t>
            </w:r>
            <w:r>
              <w:t xml:space="preserve"> </w:t>
            </w:r>
            <w:r w:rsidRPr="00453CCC">
              <w:t>or</w:t>
            </w:r>
            <w:r>
              <w:t xml:space="preserve"> </w:t>
            </w:r>
            <w:r w:rsidRPr="00453CCC">
              <w:t>without</w:t>
            </w:r>
            <w:r>
              <w:t xml:space="preserve"> </w:t>
            </w:r>
            <w:r w:rsidRPr="00453CCC">
              <w:t>the</w:t>
            </w:r>
            <w:r>
              <w:t xml:space="preserve"> </w:t>
            </w:r>
            <w:r w:rsidRPr="00453CCC">
              <w:t>aid</w:t>
            </w:r>
            <w:r>
              <w:t xml:space="preserve"> </w:t>
            </w:r>
            <w:r w:rsidRPr="00453CCC">
              <w:t>of</w:t>
            </w:r>
            <w:r>
              <w:t xml:space="preserve"> </w:t>
            </w:r>
            <w:r w:rsidRPr="00453CCC">
              <w:t>any</w:t>
            </w:r>
            <w:r>
              <w:t xml:space="preserve"> </w:t>
            </w:r>
            <w:r w:rsidRPr="00453CCC">
              <w:t>other</w:t>
            </w:r>
            <w:r>
              <w:t xml:space="preserve"> </w:t>
            </w:r>
            <w:r w:rsidRPr="00453CCC">
              <w:t>article</w:t>
            </w:r>
            <w:r>
              <w:t xml:space="preserve"> </w:t>
            </w:r>
            <w:r w:rsidRPr="00453CCC">
              <w:t>or</w:t>
            </w:r>
            <w:r>
              <w:t xml:space="preserve"> </w:t>
            </w:r>
            <w:r w:rsidRPr="00453CCC">
              <w:t>device.</w:t>
            </w:r>
          </w:p>
        </w:tc>
      </w:tr>
      <w:tr w:rsidR="00C411DB" w:rsidRPr="00453CCC" w14:paraId="6BB214A7" w14:textId="77777777" w:rsidTr="006053A6">
        <w:trPr>
          <w:cantSplit/>
        </w:trPr>
        <w:tc>
          <w:tcPr>
            <w:tcW w:w="2122" w:type="dxa"/>
          </w:tcPr>
          <w:p w14:paraId="6FAEBF9E" w14:textId="77777777" w:rsidR="00C411DB" w:rsidRPr="00453CCC" w:rsidRDefault="00C411DB" w:rsidP="00C411DB">
            <w:pPr>
              <w:pStyle w:val="Table10ptText-ASDEFCON"/>
            </w:pPr>
            <w:r>
              <w:t>Environment</w:t>
            </w:r>
          </w:p>
        </w:tc>
        <w:tc>
          <w:tcPr>
            <w:tcW w:w="1134" w:type="dxa"/>
          </w:tcPr>
          <w:p w14:paraId="1DFA0F54" w14:textId="77777777" w:rsidR="00C411DB" w:rsidRPr="00453CCC" w:rsidRDefault="00C411DB" w:rsidP="00C411DB">
            <w:pPr>
              <w:pStyle w:val="Table10ptText-ASDEFCON"/>
            </w:pPr>
            <w:r>
              <w:t>(Core)</w:t>
            </w:r>
          </w:p>
        </w:tc>
        <w:tc>
          <w:tcPr>
            <w:tcW w:w="5816" w:type="dxa"/>
          </w:tcPr>
          <w:p w14:paraId="2ED30025" w14:textId="0021125A" w:rsidR="00C411DB" w:rsidRDefault="00C411DB" w:rsidP="00C411DB">
            <w:pPr>
              <w:pStyle w:val="Table10ptText-ASDEFCON"/>
            </w:pPr>
            <w:r>
              <w:t>in the context of environmental management, means any of the following:</w:t>
            </w:r>
          </w:p>
          <w:p w14:paraId="3E163AF4" w14:textId="4956EE63" w:rsidR="00C411DB" w:rsidRDefault="00C411DB" w:rsidP="00C411DB">
            <w:pPr>
              <w:pStyle w:val="Table10ptSub1-ASDEFCON"/>
            </w:pPr>
            <w:r w:rsidRPr="007D4830">
              <w:t>ecosystems</w:t>
            </w:r>
            <w:r>
              <w:t xml:space="preserve"> </w:t>
            </w:r>
            <w:r w:rsidRPr="007D4830">
              <w:t>and</w:t>
            </w:r>
            <w:r>
              <w:t xml:space="preserve"> </w:t>
            </w:r>
            <w:r w:rsidRPr="007D4830">
              <w:t>their</w:t>
            </w:r>
            <w:r>
              <w:t xml:space="preserve"> </w:t>
            </w:r>
            <w:r w:rsidRPr="007D4830">
              <w:t>constituent</w:t>
            </w:r>
            <w:r>
              <w:t xml:space="preserve"> </w:t>
            </w:r>
            <w:r w:rsidRPr="007D4830">
              <w:t>parts;</w:t>
            </w:r>
          </w:p>
          <w:p w14:paraId="42648BED" w14:textId="63EC0FDC" w:rsidR="00C411DB" w:rsidRDefault="00C411DB" w:rsidP="00C411DB">
            <w:pPr>
              <w:pStyle w:val="Table10ptSub1-ASDEFCON"/>
            </w:pPr>
            <w:r w:rsidRPr="007D4830">
              <w:t>natural</w:t>
            </w:r>
            <w:r>
              <w:t xml:space="preserve"> </w:t>
            </w:r>
            <w:r w:rsidRPr="007D4830">
              <w:t>and</w:t>
            </w:r>
            <w:r>
              <w:t xml:space="preserve"> </w:t>
            </w:r>
            <w:r w:rsidRPr="007D4830">
              <w:t>physical</w:t>
            </w:r>
            <w:r>
              <w:t xml:space="preserve"> </w:t>
            </w:r>
            <w:r w:rsidRPr="007D4830">
              <w:t>resources;</w:t>
            </w:r>
          </w:p>
          <w:p w14:paraId="21F6AB64" w14:textId="397E221E" w:rsidR="00C411DB" w:rsidRDefault="00C411DB" w:rsidP="00C411DB">
            <w:pPr>
              <w:pStyle w:val="Table10ptSub1-ASDEFCON"/>
            </w:pPr>
            <w:r w:rsidRPr="007D4830">
              <w:t>the</w:t>
            </w:r>
            <w:r>
              <w:t xml:space="preserve"> </w:t>
            </w:r>
            <w:r w:rsidRPr="007D4830">
              <w:t>qualities</w:t>
            </w:r>
            <w:r>
              <w:t xml:space="preserve"> </w:t>
            </w:r>
            <w:r w:rsidRPr="007D4830">
              <w:t>and</w:t>
            </w:r>
            <w:r>
              <w:t xml:space="preserve"> </w:t>
            </w:r>
            <w:r w:rsidRPr="007D4830">
              <w:t>characteristics</w:t>
            </w:r>
            <w:r>
              <w:t xml:space="preserve"> </w:t>
            </w:r>
            <w:r w:rsidRPr="007D4830">
              <w:t>of</w:t>
            </w:r>
            <w:r>
              <w:t xml:space="preserve"> </w:t>
            </w:r>
            <w:r w:rsidRPr="007D4830">
              <w:t>locations,</w:t>
            </w:r>
            <w:r>
              <w:t xml:space="preserve"> </w:t>
            </w:r>
            <w:r w:rsidRPr="007D4830">
              <w:t>places</w:t>
            </w:r>
            <w:r>
              <w:t xml:space="preserve"> </w:t>
            </w:r>
            <w:r w:rsidRPr="007D4830">
              <w:t>and</w:t>
            </w:r>
            <w:r>
              <w:t xml:space="preserve"> </w:t>
            </w:r>
            <w:r w:rsidRPr="007D4830">
              <w:t>areas;</w:t>
            </w:r>
          </w:p>
          <w:p w14:paraId="6331A8E7" w14:textId="4F17D357" w:rsidR="00C411DB" w:rsidRPr="007D4830" w:rsidRDefault="00C411DB" w:rsidP="00C411DB">
            <w:pPr>
              <w:pStyle w:val="Table10ptSub1-ASDEFCON"/>
            </w:pPr>
            <w:r>
              <w:t>noise; and</w:t>
            </w:r>
          </w:p>
          <w:p w14:paraId="03298A7A" w14:textId="77D09708" w:rsidR="00C411DB" w:rsidRPr="00453CCC" w:rsidRDefault="00C411DB" w:rsidP="00C411DB">
            <w:pPr>
              <w:pStyle w:val="Table10ptSub1-ASDEFCON"/>
            </w:pPr>
            <w:r w:rsidRPr="007D4830">
              <w:t>the</w:t>
            </w:r>
            <w:r>
              <w:t xml:space="preserve"> </w:t>
            </w:r>
            <w:r w:rsidRPr="007D4830">
              <w:t>social,</w:t>
            </w:r>
            <w:r>
              <w:t xml:space="preserve"> </w:t>
            </w:r>
            <w:r w:rsidRPr="007D4830">
              <w:t>economic,</w:t>
            </w:r>
            <w:r>
              <w:t xml:space="preserve"> </w:t>
            </w:r>
            <w:r w:rsidRPr="007D4830">
              <w:t>aesthetic</w:t>
            </w:r>
            <w:r>
              <w:t xml:space="preserve"> </w:t>
            </w:r>
            <w:r w:rsidRPr="007D4830">
              <w:t>and</w:t>
            </w:r>
            <w:r>
              <w:t xml:space="preserve"> </w:t>
            </w:r>
            <w:r w:rsidRPr="007D4830">
              <w:t>cultural</w:t>
            </w:r>
            <w:r>
              <w:t xml:space="preserve"> </w:t>
            </w:r>
            <w:r w:rsidRPr="007D4830">
              <w:t>aspects</w:t>
            </w:r>
            <w:r>
              <w:t xml:space="preserve"> </w:t>
            </w:r>
            <w:r w:rsidRPr="007D4830">
              <w:t>of</w:t>
            </w:r>
            <w:r>
              <w:t xml:space="preserve"> </w:t>
            </w:r>
            <w:r w:rsidRPr="007D4830">
              <w:t>a</w:t>
            </w:r>
            <w:r>
              <w:t xml:space="preserve"> </w:t>
            </w:r>
            <w:r w:rsidRPr="007D4830">
              <w:t>thing</w:t>
            </w:r>
            <w:r>
              <w:t xml:space="preserve"> </w:t>
            </w:r>
            <w:r w:rsidRPr="007D4830">
              <w:t>mentioned</w:t>
            </w:r>
            <w:r>
              <w:t xml:space="preserve"> </w:t>
            </w:r>
            <w:r w:rsidRPr="007D4830">
              <w:t>in</w:t>
            </w:r>
            <w:r>
              <w:t xml:space="preserve"> </w:t>
            </w:r>
            <w:r w:rsidRPr="007D4830">
              <w:t>paragraph</w:t>
            </w:r>
            <w:r>
              <w:t xml:space="preserve"> </w:t>
            </w:r>
            <w:r w:rsidRPr="007D4830">
              <w:t>a,</w:t>
            </w:r>
            <w:r>
              <w:t xml:space="preserve"> </w:t>
            </w:r>
            <w:r w:rsidRPr="007D4830">
              <w:t>b</w:t>
            </w:r>
            <w:r>
              <w:t xml:space="preserve"> </w:t>
            </w:r>
            <w:r w:rsidRPr="007D4830">
              <w:t>or</w:t>
            </w:r>
            <w:r>
              <w:t xml:space="preserve"> </w:t>
            </w:r>
            <w:r w:rsidRPr="007D4830">
              <w:t>c.</w:t>
            </w:r>
            <w:r>
              <w:t xml:space="preserve"> </w:t>
            </w:r>
          </w:p>
        </w:tc>
      </w:tr>
      <w:tr w:rsidR="00C411DB" w:rsidRPr="00453CCC" w14:paraId="7AD14DF5" w14:textId="77777777" w:rsidTr="006053A6">
        <w:trPr>
          <w:cantSplit/>
        </w:trPr>
        <w:tc>
          <w:tcPr>
            <w:tcW w:w="2122" w:type="dxa"/>
          </w:tcPr>
          <w:p w14:paraId="29CF3C90" w14:textId="42E55E56" w:rsidR="00C411DB" w:rsidRDefault="00C411DB" w:rsidP="00C411DB">
            <w:pPr>
              <w:pStyle w:val="Table10ptText-ASDEFCON"/>
            </w:pPr>
            <w:r>
              <w:t>Excepted Risk</w:t>
            </w:r>
          </w:p>
        </w:tc>
        <w:tc>
          <w:tcPr>
            <w:tcW w:w="1134" w:type="dxa"/>
          </w:tcPr>
          <w:p w14:paraId="0E532E77" w14:textId="77777777" w:rsidR="00C411DB" w:rsidRDefault="00C411DB" w:rsidP="00C411DB">
            <w:pPr>
              <w:pStyle w:val="Table10ptText-ASDEFCON"/>
            </w:pPr>
            <w:r>
              <w:t>(Core)</w:t>
            </w:r>
          </w:p>
        </w:tc>
        <w:tc>
          <w:tcPr>
            <w:tcW w:w="5816" w:type="dxa"/>
          </w:tcPr>
          <w:p w14:paraId="282A5004" w14:textId="6FA43972" w:rsidR="00C411DB" w:rsidRPr="000877D2" w:rsidRDefault="00C411DB" w:rsidP="00C411DB">
            <w:pPr>
              <w:pStyle w:val="Table10ptText-ASDEFCON"/>
            </w:pPr>
            <w:r w:rsidRPr="000877D2">
              <w:t>means</w:t>
            </w:r>
            <w:bookmarkStart w:id="52" w:name="_BPDC_LN_INS_1086"/>
            <w:bookmarkStart w:id="53" w:name="_BPDC_PR_INS_1087"/>
            <w:bookmarkEnd w:id="52"/>
            <w:bookmarkEnd w:id="53"/>
            <w:r>
              <w:t xml:space="preserve"> </w:t>
            </w:r>
            <w:r w:rsidRPr="000877D2">
              <w:t>an</w:t>
            </w:r>
            <w:r>
              <w:t xml:space="preserve"> </w:t>
            </w:r>
            <w:r w:rsidRPr="000877D2">
              <w:t>event</w:t>
            </w:r>
            <w:r>
              <w:t xml:space="preserve"> </w:t>
            </w:r>
            <w:r w:rsidRPr="000877D2">
              <w:t>or</w:t>
            </w:r>
            <w:r>
              <w:t xml:space="preserve"> </w:t>
            </w:r>
            <w:r w:rsidRPr="000877D2">
              <w:t>circumstance</w:t>
            </w:r>
            <w:r>
              <w:t xml:space="preserve"> </w:t>
            </w:r>
            <w:r w:rsidRPr="000877D2">
              <w:t>that</w:t>
            </w:r>
            <w:r>
              <w:t xml:space="preserve"> </w:t>
            </w:r>
            <w:r w:rsidRPr="000877D2">
              <w:t>is</w:t>
            </w:r>
            <w:r>
              <w:t xml:space="preserve"> </w:t>
            </w:r>
            <w:r w:rsidRPr="000877D2">
              <w:t>any</w:t>
            </w:r>
            <w:r>
              <w:t xml:space="preserve"> </w:t>
            </w:r>
            <w:r w:rsidRPr="000877D2">
              <w:t>of</w:t>
            </w:r>
            <w:r>
              <w:t xml:space="preserve"> </w:t>
            </w:r>
            <w:r w:rsidRPr="000877D2">
              <w:t>the</w:t>
            </w:r>
            <w:r>
              <w:t xml:space="preserve"> </w:t>
            </w:r>
            <w:r w:rsidRPr="000877D2">
              <w:t>following:</w:t>
            </w:r>
          </w:p>
          <w:p w14:paraId="7A4C798C" w14:textId="0E913559" w:rsidR="00C411DB" w:rsidRPr="000877D2" w:rsidRDefault="00C411DB" w:rsidP="00C411DB">
            <w:pPr>
              <w:pStyle w:val="Table10ptSub1-ASDEFCON"/>
            </w:pPr>
            <w:r w:rsidRPr="000877D2">
              <w:t>an</w:t>
            </w:r>
            <w:r>
              <w:t xml:space="preserve"> </w:t>
            </w:r>
            <w:r w:rsidRPr="000877D2">
              <w:t>act</w:t>
            </w:r>
            <w:r>
              <w:t xml:space="preserve"> </w:t>
            </w:r>
            <w:r w:rsidRPr="000877D2">
              <w:t>of</w:t>
            </w:r>
            <w:r>
              <w:t xml:space="preserve"> </w:t>
            </w:r>
            <w:r w:rsidRPr="000877D2">
              <w:t>God,</w:t>
            </w:r>
            <w:r>
              <w:t xml:space="preserve"> </w:t>
            </w:r>
            <w:r w:rsidRPr="000877D2">
              <w:t>including</w:t>
            </w:r>
            <w:r>
              <w:t xml:space="preserve"> </w:t>
            </w:r>
            <w:r w:rsidRPr="000877D2">
              <w:t>a</w:t>
            </w:r>
            <w:r>
              <w:t xml:space="preserve"> </w:t>
            </w:r>
            <w:r w:rsidRPr="000877D2">
              <w:t>natural</w:t>
            </w:r>
            <w:r>
              <w:t xml:space="preserve"> </w:t>
            </w:r>
            <w:r w:rsidRPr="000877D2">
              <w:t>disaster,</w:t>
            </w:r>
            <w:r>
              <w:t xml:space="preserve"> </w:t>
            </w:r>
            <w:r w:rsidRPr="000877D2">
              <w:t>such</w:t>
            </w:r>
            <w:r>
              <w:t xml:space="preserve"> </w:t>
            </w:r>
            <w:r w:rsidRPr="000877D2">
              <w:t>as</w:t>
            </w:r>
            <w:r>
              <w:t xml:space="preserve"> </w:t>
            </w:r>
            <w:r w:rsidRPr="000877D2">
              <w:t>a</w:t>
            </w:r>
            <w:r>
              <w:t xml:space="preserve"> </w:t>
            </w:r>
            <w:r w:rsidRPr="000877D2">
              <w:t>bushfire,</w:t>
            </w:r>
            <w:r>
              <w:t xml:space="preserve"> </w:t>
            </w:r>
            <w:r w:rsidRPr="000877D2">
              <w:t>an</w:t>
            </w:r>
            <w:r>
              <w:t xml:space="preserve"> </w:t>
            </w:r>
            <w:r w:rsidRPr="000877D2">
              <w:t>earthquake,</w:t>
            </w:r>
            <w:r>
              <w:t xml:space="preserve"> </w:t>
            </w:r>
            <w:r w:rsidRPr="000877D2">
              <w:t>a</w:t>
            </w:r>
            <w:r>
              <w:t xml:space="preserve"> </w:t>
            </w:r>
            <w:r w:rsidRPr="000877D2">
              <w:t>flood,</w:t>
            </w:r>
            <w:r>
              <w:t xml:space="preserve"> </w:t>
            </w:r>
            <w:r w:rsidRPr="000877D2">
              <w:t>a</w:t>
            </w:r>
            <w:r>
              <w:t xml:space="preserve"> </w:t>
            </w:r>
            <w:r w:rsidRPr="000877D2">
              <w:t>landslide</w:t>
            </w:r>
            <w:r>
              <w:t xml:space="preserve"> </w:t>
            </w:r>
            <w:r w:rsidRPr="000877D2">
              <w:t>or</w:t>
            </w:r>
            <w:r>
              <w:t xml:space="preserve"> </w:t>
            </w:r>
            <w:r w:rsidRPr="000877D2">
              <w:t>a</w:t>
            </w:r>
            <w:r>
              <w:t xml:space="preserve"> </w:t>
            </w:r>
            <w:r w:rsidRPr="000877D2">
              <w:t>cyclone;</w:t>
            </w:r>
          </w:p>
          <w:p w14:paraId="62DFF6BA" w14:textId="337A6F23" w:rsidR="00C411DB" w:rsidRPr="000877D2" w:rsidRDefault="00C411DB" w:rsidP="00C411DB">
            <w:pPr>
              <w:pStyle w:val="Table10ptSub1-ASDEFCON"/>
            </w:pPr>
            <w:bookmarkStart w:id="54" w:name="_BPDC_LN_INS_1082"/>
            <w:bookmarkStart w:id="55" w:name="_BPDC_PR_INS_1083"/>
            <w:bookmarkEnd w:id="54"/>
            <w:bookmarkEnd w:id="55"/>
            <w:r w:rsidRPr="000877D2">
              <w:t>war,</w:t>
            </w:r>
            <w:r>
              <w:t xml:space="preserve"> </w:t>
            </w:r>
            <w:r w:rsidRPr="000877D2">
              <w:t>invasion,</w:t>
            </w:r>
            <w:r>
              <w:t xml:space="preserve"> </w:t>
            </w:r>
            <w:r w:rsidRPr="000877D2">
              <w:t>acts</w:t>
            </w:r>
            <w:r>
              <w:t xml:space="preserve"> </w:t>
            </w:r>
            <w:r w:rsidRPr="000877D2">
              <w:t>of</w:t>
            </w:r>
            <w:r>
              <w:t xml:space="preserve"> </w:t>
            </w:r>
            <w:r w:rsidRPr="000877D2">
              <w:t>foreign</w:t>
            </w:r>
            <w:r>
              <w:t xml:space="preserve"> </w:t>
            </w:r>
            <w:r w:rsidRPr="000877D2">
              <w:t>enemies,</w:t>
            </w:r>
            <w:r>
              <w:t xml:space="preserve"> </w:t>
            </w:r>
            <w:r w:rsidRPr="000877D2">
              <w:t>hostilities</w:t>
            </w:r>
            <w:r>
              <w:t xml:space="preserve"> </w:t>
            </w:r>
            <w:r w:rsidRPr="000877D2">
              <w:t>between</w:t>
            </w:r>
            <w:r>
              <w:t xml:space="preserve"> </w:t>
            </w:r>
            <w:r w:rsidRPr="000877D2">
              <w:t>nations,</w:t>
            </w:r>
            <w:r>
              <w:t xml:space="preserve"> </w:t>
            </w:r>
            <w:r w:rsidRPr="000877D2">
              <w:t>a</w:t>
            </w:r>
            <w:r>
              <w:t xml:space="preserve"> </w:t>
            </w:r>
            <w:r w:rsidRPr="000877D2">
              <w:t>terrorist</w:t>
            </w:r>
            <w:r>
              <w:t xml:space="preserve"> </w:t>
            </w:r>
            <w:r w:rsidRPr="000877D2">
              <w:t>act</w:t>
            </w:r>
            <w:r>
              <w:t xml:space="preserve"> </w:t>
            </w:r>
            <w:r w:rsidRPr="000877D2">
              <w:t>as</w:t>
            </w:r>
            <w:r>
              <w:t xml:space="preserve"> </w:t>
            </w:r>
            <w:r w:rsidRPr="000877D2">
              <w:t>defined</w:t>
            </w:r>
            <w:r>
              <w:t xml:space="preserve"> </w:t>
            </w:r>
            <w:r w:rsidRPr="000877D2">
              <w:t>in</w:t>
            </w:r>
            <w:r>
              <w:t xml:space="preserve"> </w:t>
            </w:r>
            <w:r w:rsidRPr="000877D2">
              <w:t>section</w:t>
            </w:r>
            <w:r>
              <w:t xml:space="preserve"> </w:t>
            </w:r>
            <w:r w:rsidRPr="000877D2">
              <w:t>100.1</w:t>
            </w:r>
            <w:r>
              <w:t xml:space="preserve"> </w:t>
            </w:r>
            <w:r w:rsidRPr="000877D2">
              <w:t>of</w:t>
            </w:r>
            <w:r>
              <w:t xml:space="preserve"> </w:t>
            </w:r>
            <w:r w:rsidRPr="000877D2">
              <w:t>the</w:t>
            </w:r>
            <w:r>
              <w:t xml:space="preserve"> </w:t>
            </w:r>
            <w:r w:rsidRPr="000877D2">
              <w:t>Criminal</w:t>
            </w:r>
            <w:r>
              <w:t xml:space="preserve"> </w:t>
            </w:r>
            <w:r w:rsidRPr="000877D2">
              <w:t>Code,</w:t>
            </w:r>
            <w:r>
              <w:t xml:space="preserve"> </w:t>
            </w:r>
            <w:r w:rsidRPr="000877D2">
              <w:t>civil</w:t>
            </w:r>
            <w:r>
              <w:t xml:space="preserve"> </w:t>
            </w:r>
            <w:r w:rsidRPr="000877D2">
              <w:t>insurrection</w:t>
            </w:r>
            <w:r>
              <w:t xml:space="preserve"> </w:t>
            </w:r>
            <w:r w:rsidRPr="000877D2">
              <w:t>or</w:t>
            </w:r>
            <w:r>
              <w:t xml:space="preserve"> </w:t>
            </w:r>
            <w:r w:rsidRPr="000877D2">
              <w:t>militarily</w:t>
            </w:r>
            <w:r>
              <w:t xml:space="preserve"> </w:t>
            </w:r>
            <w:r w:rsidRPr="000877D2">
              <w:t>usurped</w:t>
            </w:r>
            <w:r>
              <w:t xml:space="preserve"> </w:t>
            </w:r>
            <w:r w:rsidRPr="000877D2">
              <w:t>power;</w:t>
            </w:r>
          </w:p>
          <w:p w14:paraId="45093BF9" w14:textId="5B169752" w:rsidR="00C411DB" w:rsidRDefault="00C411DB" w:rsidP="00C411DB">
            <w:pPr>
              <w:pStyle w:val="Table10ptSub1-ASDEFCON"/>
            </w:pPr>
            <w:bookmarkStart w:id="56" w:name="_BPDC_LN_INS_1080"/>
            <w:bookmarkStart w:id="57" w:name="_BPDC_PR_INS_1081"/>
            <w:bookmarkEnd w:id="56"/>
            <w:bookmarkEnd w:id="57"/>
            <w:r w:rsidRPr="000877D2">
              <w:t>confiscation</w:t>
            </w:r>
            <w:r>
              <w:t xml:space="preserve"> </w:t>
            </w:r>
            <w:r w:rsidRPr="000877D2">
              <w:t>by</w:t>
            </w:r>
            <w:r>
              <w:t xml:space="preserve"> </w:t>
            </w:r>
            <w:r w:rsidRPr="000877D2">
              <w:t>governments</w:t>
            </w:r>
            <w:r>
              <w:t xml:space="preserve"> </w:t>
            </w:r>
            <w:r w:rsidRPr="000877D2">
              <w:t>or</w:t>
            </w:r>
            <w:r>
              <w:t xml:space="preserve"> </w:t>
            </w:r>
            <w:r w:rsidRPr="000877D2">
              <w:t>public</w:t>
            </w:r>
            <w:r>
              <w:t xml:space="preserve"> </w:t>
            </w:r>
            <w:r w:rsidRPr="000877D2">
              <w:t>authorities;</w:t>
            </w:r>
            <w:r>
              <w:t xml:space="preserve"> </w:t>
            </w:r>
            <w:r w:rsidRPr="000877D2">
              <w:t>and</w:t>
            </w:r>
          </w:p>
          <w:p w14:paraId="4F254289" w14:textId="7DA48E2B" w:rsidR="00C411DB" w:rsidRDefault="00C411DB" w:rsidP="00C411DB">
            <w:pPr>
              <w:pStyle w:val="Table10ptSub1-ASDEFCON"/>
            </w:pPr>
            <w:r w:rsidRPr="000877D2">
              <w:t>ionising</w:t>
            </w:r>
            <w:r>
              <w:t xml:space="preserve"> </w:t>
            </w:r>
            <w:r w:rsidRPr="000877D2">
              <w:t>radiation,</w:t>
            </w:r>
            <w:r>
              <w:t xml:space="preserve"> </w:t>
            </w:r>
            <w:r w:rsidRPr="000877D2">
              <w:t>contamination</w:t>
            </w:r>
            <w:r>
              <w:t xml:space="preserve"> </w:t>
            </w:r>
            <w:r w:rsidRPr="000877D2">
              <w:t>by</w:t>
            </w:r>
            <w:r>
              <w:t xml:space="preserve"> </w:t>
            </w:r>
            <w:r w:rsidRPr="000877D2">
              <w:t>radioactivity</w:t>
            </w:r>
            <w:r>
              <w:t xml:space="preserve"> </w:t>
            </w:r>
            <w:r w:rsidRPr="000877D2">
              <w:t>from</w:t>
            </w:r>
            <w:r>
              <w:t xml:space="preserve"> </w:t>
            </w:r>
            <w:r w:rsidRPr="000877D2">
              <w:t>nuclear</w:t>
            </w:r>
            <w:r>
              <w:t xml:space="preserve"> </w:t>
            </w:r>
            <w:r w:rsidRPr="000877D2">
              <w:t>fuel</w:t>
            </w:r>
            <w:r>
              <w:t xml:space="preserve"> </w:t>
            </w:r>
            <w:r w:rsidRPr="000877D2">
              <w:t>or</w:t>
            </w:r>
            <w:r>
              <w:t xml:space="preserve"> </w:t>
            </w:r>
            <w:r w:rsidRPr="000877D2">
              <w:t>waste,</w:t>
            </w:r>
            <w:r>
              <w:t xml:space="preserve"> </w:t>
            </w:r>
            <w:r w:rsidRPr="000877D2">
              <w:t>or</w:t>
            </w:r>
            <w:r>
              <w:t xml:space="preserve"> </w:t>
            </w:r>
            <w:r w:rsidRPr="000877D2">
              <w:t>combustion</w:t>
            </w:r>
            <w:r>
              <w:t xml:space="preserve"> </w:t>
            </w:r>
            <w:r w:rsidRPr="000877D2">
              <w:t>of</w:t>
            </w:r>
            <w:r>
              <w:t xml:space="preserve"> </w:t>
            </w:r>
            <w:r w:rsidRPr="000877D2">
              <w:t>nuclear</w:t>
            </w:r>
            <w:r>
              <w:t xml:space="preserve"> </w:t>
            </w:r>
            <w:r w:rsidRPr="000877D2">
              <w:t>fuels</w:t>
            </w:r>
            <w:r>
              <w:t>,</w:t>
            </w:r>
          </w:p>
          <w:p w14:paraId="32DAED54" w14:textId="0200EC99" w:rsidR="00C411DB" w:rsidRDefault="00C411DB" w:rsidP="00C411DB">
            <w:pPr>
              <w:pStyle w:val="Table10ptSub1-ASDEFCON"/>
              <w:numPr>
                <w:ilvl w:val="0"/>
                <w:numId w:val="0"/>
              </w:numPr>
              <w:tabs>
                <w:tab w:val="left" w:pos="720"/>
              </w:tabs>
            </w:pPr>
            <w:r>
              <w:t>except to the extent that the event or circumstance (or any resulting delay, loss or damage):</w:t>
            </w:r>
          </w:p>
          <w:p w14:paraId="13CF8A55" w14:textId="46973203" w:rsidR="00C411DB" w:rsidRDefault="00C411DB" w:rsidP="00C411DB">
            <w:pPr>
              <w:pStyle w:val="Table10ptSub1-ASDEFCON"/>
            </w:pPr>
            <w:r>
              <w:t>arose out of or as a consequence of a Contractor Default; or</w:t>
            </w:r>
          </w:p>
          <w:p w14:paraId="0E4EA9B5" w14:textId="332E67AD" w:rsidR="00C411DB" w:rsidRDefault="00C411DB" w:rsidP="00C411DB">
            <w:pPr>
              <w:pStyle w:val="Table10ptSub1-ASDEFCON"/>
            </w:pPr>
            <w:r>
              <w:t>could have been prevented or mitigated, by reasonable care on the part of the Contractor or Contractor Personnel.</w:t>
            </w:r>
          </w:p>
        </w:tc>
      </w:tr>
      <w:tr w:rsidR="00C411DB" w:rsidRPr="00453CCC" w14:paraId="15B5E306" w14:textId="77777777" w:rsidTr="006053A6">
        <w:trPr>
          <w:cantSplit/>
        </w:trPr>
        <w:tc>
          <w:tcPr>
            <w:tcW w:w="2122" w:type="dxa"/>
          </w:tcPr>
          <w:p w14:paraId="4AA89B9A" w14:textId="1CD87586" w:rsidR="00C411DB" w:rsidRPr="00453CCC" w:rsidRDefault="00C411DB" w:rsidP="00C411DB">
            <w:pPr>
              <w:pStyle w:val="Table10ptText-ASDEFCON"/>
            </w:pPr>
            <w:r>
              <w:t>Free and Open Source Software</w:t>
            </w:r>
          </w:p>
        </w:tc>
        <w:tc>
          <w:tcPr>
            <w:tcW w:w="1134" w:type="dxa"/>
          </w:tcPr>
          <w:p w14:paraId="4166367E" w14:textId="77CEC757" w:rsidR="00C411DB" w:rsidRPr="00453CCC" w:rsidRDefault="00C411DB" w:rsidP="00C411DB">
            <w:pPr>
              <w:pStyle w:val="Table10ptText-ASDEFCON"/>
            </w:pPr>
            <w:r>
              <w:t>(Core)</w:t>
            </w:r>
          </w:p>
        </w:tc>
        <w:tc>
          <w:tcPr>
            <w:tcW w:w="5816" w:type="dxa"/>
          </w:tcPr>
          <w:p w14:paraId="2DB4E126" w14:textId="23A619F9" w:rsidR="00C411DB" w:rsidRDefault="00C411DB" w:rsidP="00C411DB">
            <w:pPr>
              <w:pStyle w:val="Table10ptText-ASDEFCON"/>
            </w:pPr>
            <w:r>
              <w:t>means Software that:</w:t>
            </w:r>
          </w:p>
          <w:p w14:paraId="70B7BF0B" w14:textId="31722F0B" w:rsidR="00C411DB" w:rsidRDefault="00C411DB" w:rsidP="00C411DB">
            <w:pPr>
              <w:pStyle w:val="Table10ptSub1-ASDEFCON"/>
            </w:pPr>
            <w:r>
              <w:t>is distributed on a free to use basis without a requirement to pay a royalty or other fee; and</w:t>
            </w:r>
          </w:p>
          <w:p w14:paraId="6D4A227E" w14:textId="4D32FF2A" w:rsidR="00C411DB" w:rsidRDefault="00C411DB" w:rsidP="00C411DB">
            <w:pPr>
              <w:pStyle w:val="Table10ptSub1-ASDEFCON"/>
            </w:pPr>
            <w:r>
              <w:t>may be used, modified, developed or adapted by any person subject to specified conditions,</w:t>
            </w:r>
          </w:p>
          <w:p w14:paraId="501A22CD" w14:textId="76E54544" w:rsidR="00C411DB" w:rsidRPr="00453CCC" w:rsidRDefault="00C411DB" w:rsidP="00C411DB">
            <w:pPr>
              <w:pStyle w:val="Table10ptText-ASDEFCON"/>
            </w:pPr>
            <w:r>
              <w:t>and includes open source Software, public domain Software, shareware, community source Software and freeware.</w:t>
            </w:r>
          </w:p>
        </w:tc>
      </w:tr>
      <w:tr w:rsidR="00C411DB" w:rsidRPr="00453CCC" w14:paraId="0808FA21" w14:textId="77777777" w:rsidTr="006053A6">
        <w:trPr>
          <w:cantSplit/>
        </w:trPr>
        <w:tc>
          <w:tcPr>
            <w:tcW w:w="2122" w:type="dxa"/>
          </w:tcPr>
          <w:p w14:paraId="7DD31AC4" w14:textId="62F1DC67" w:rsidR="00C411DB" w:rsidRPr="00453CCC" w:rsidRDefault="00C411DB" w:rsidP="00C411DB">
            <w:pPr>
              <w:pStyle w:val="Table10ptText-ASDEFCON"/>
            </w:pPr>
            <w:r>
              <w:t>General Interest Charge</w:t>
            </w:r>
          </w:p>
        </w:tc>
        <w:tc>
          <w:tcPr>
            <w:tcW w:w="1134" w:type="dxa"/>
          </w:tcPr>
          <w:p w14:paraId="26B6DD3F" w14:textId="77777777" w:rsidR="00C411DB" w:rsidRPr="00453CCC" w:rsidRDefault="00C411DB" w:rsidP="00C411DB">
            <w:pPr>
              <w:pStyle w:val="Table10ptText-ASDEFCON"/>
            </w:pPr>
            <w:r>
              <w:t>(Core)</w:t>
            </w:r>
          </w:p>
        </w:tc>
        <w:tc>
          <w:tcPr>
            <w:tcW w:w="5816" w:type="dxa"/>
          </w:tcPr>
          <w:p w14:paraId="50528018" w14:textId="68BE5600" w:rsidR="00C411DB" w:rsidRPr="00453CCC" w:rsidRDefault="00C411DB" w:rsidP="00C411DB">
            <w:pPr>
              <w:pStyle w:val="Table10ptText-ASDEFCON"/>
            </w:pPr>
            <w:r>
              <w:t xml:space="preserve">has the meaning given to it </w:t>
            </w:r>
            <w:r w:rsidRPr="005F6BC7">
              <w:t>under</w:t>
            </w:r>
            <w:r>
              <w:t xml:space="preserve"> </w:t>
            </w:r>
            <w:r w:rsidRPr="005F6BC7">
              <w:t>section</w:t>
            </w:r>
            <w:r>
              <w:t xml:space="preserve"> </w:t>
            </w:r>
            <w:r w:rsidRPr="005F6BC7">
              <w:t>8AAD</w:t>
            </w:r>
            <w:r>
              <w:t xml:space="preserve"> </w:t>
            </w:r>
            <w:r w:rsidRPr="005F6BC7">
              <w:t>of</w:t>
            </w:r>
            <w:r>
              <w:t xml:space="preserve"> </w:t>
            </w:r>
            <w:r w:rsidRPr="005F6BC7">
              <w:t>the</w:t>
            </w:r>
            <w:r>
              <w:t xml:space="preserve"> </w:t>
            </w:r>
            <w:r w:rsidRPr="0005741D">
              <w:rPr>
                <w:i/>
              </w:rPr>
              <w:t>Taxation</w:t>
            </w:r>
            <w:r>
              <w:rPr>
                <w:i/>
              </w:rPr>
              <w:t xml:space="preserve"> </w:t>
            </w:r>
            <w:r w:rsidRPr="0005741D">
              <w:rPr>
                <w:i/>
              </w:rPr>
              <w:t>Administration</w:t>
            </w:r>
            <w:r>
              <w:rPr>
                <w:i/>
              </w:rPr>
              <w:t xml:space="preserve"> </w:t>
            </w:r>
            <w:r w:rsidRPr="0005741D">
              <w:rPr>
                <w:i/>
              </w:rPr>
              <w:t>Act</w:t>
            </w:r>
            <w:r>
              <w:rPr>
                <w:i/>
              </w:rPr>
              <w:t xml:space="preserve"> </w:t>
            </w:r>
            <w:r w:rsidRPr="0005741D">
              <w:rPr>
                <w:i/>
              </w:rPr>
              <w:t>1953</w:t>
            </w:r>
            <w:r>
              <w:t xml:space="preserve"> (Cth).</w:t>
            </w:r>
          </w:p>
        </w:tc>
      </w:tr>
      <w:tr w:rsidR="00C411DB" w:rsidRPr="00453CCC" w14:paraId="680ED6B6" w14:textId="77777777" w:rsidTr="006053A6">
        <w:trPr>
          <w:cantSplit/>
        </w:trPr>
        <w:tc>
          <w:tcPr>
            <w:tcW w:w="2122" w:type="dxa"/>
          </w:tcPr>
          <w:p w14:paraId="5B707C8F" w14:textId="77777777" w:rsidR="00C411DB" w:rsidRDefault="00C411DB" w:rsidP="00C411DB">
            <w:pPr>
              <w:pStyle w:val="Table10ptText-ASDEFCON"/>
            </w:pPr>
            <w:r>
              <w:t>Glossary</w:t>
            </w:r>
          </w:p>
        </w:tc>
        <w:tc>
          <w:tcPr>
            <w:tcW w:w="1134" w:type="dxa"/>
          </w:tcPr>
          <w:p w14:paraId="0567591D" w14:textId="77777777" w:rsidR="00C411DB" w:rsidRDefault="00C411DB" w:rsidP="00C411DB">
            <w:pPr>
              <w:pStyle w:val="Table10ptText-ASDEFCON"/>
            </w:pPr>
            <w:r>
              <w:t>(Core)</w:t>
            </w:r>
          </w:p>
        </w:tc>
        <w:tc>
          <w:tcPr>
            <w:tcW w:w="5816" w:type="dxa"/>
          </w:tcPr>
          <w:p w14:paraId="68D254DF" w14:textId="4609B466" w:rsidR="00C411DB" w:rsidRDefault="00C411DB" w:rsidP="00C411DB">
            <w:pPr>
              <w:pStyle w:val="Table10ptText-ASDEFCON"/>
            </w:pPr>
            <w:r>
              <w:t>means this glossary at Attachment F to the Contract.</w:t>
            </w:r>
          </w:p>
        </w:tc>
      </w:tr>
      <w:tr w:rsidR="00C411DB" w:rsidRPr="00453CCC" w14:paraId="49B1A1F0" w14:textId="77777777" w:rsidTr="006053A6">
        <w:trPr>
          <w:cantSplit/>
        </w:trPr>
        <w:tc>
          <w:tcPr>
            <w:tcW w:w="2122" w:type="dxa"/>
          </w:tcPr>
          <w:p w14:paraId="1C4FECF2" w14:textId="52D4E48C" w:rsidR="00C411DB" w:rsidRDefault="00C411DB" w:rsidP="00C411DB">
            <w:pPr>
              <w:pStyle w:val="Table10ptText-ASDEFCON"/>
            </w:pPr>
            <w:r>
              <w:t>Government Furnished Data or GFD</w:t>
            </w:r>
          </w:p>
        </w:tc>
        <w:tc>
          <w:tcPr>
            <w:tcW w:w="1134" w:type="dxa"/>
          </w:tcPr>
          <w:p w14:paraId="4141B7D0" w14:textId="77777777" w:rsidR="00C411DB" w:rsidRDefault="00C411DB" w:rsidP="00C411DB">
            <w:pPr>
              <w:pStyle w:val="Table10ptText-ASDEFCON"/>
            </w:pPr>
            <w:r>
              <w:t>(Core)</w:t>
            </w:r>
          </w:p>
        </w:tc>
        <w:tc>
          <w:tcPr>
            <w:tcW w:w="5816" w:type="dxa"/>
          </w:tcPr>
          <w:p w14:paraId="11356D5F" w14:textId="14F802BF" w:rsidR="00C411DB" w:rsidRDefault="00C411DB" w:rsidP="00C411DB">
            <w:pPr>
              <w:pStyle w:val="Table10ptText-ASDEFCON"/>
            </w:pPr>
            <w:r w:rsidRPr="00D942EE">
              <w:t>means</w:t>
            </w:r>
            <w:r>
              <w:t xml:space="preserve"> </w:t>
            </w:r>
            <w:r w:rsidRPr="00D942EE">
              <w:t>the</w:t>
            </w:r>
            <w:r>
              <w:t xml:space="preserve"> </w:t>
            </w:r>
            <w:r w:rsidRPr="00D942EE">
              <w:t>data</w:t>
            </w:r>
            <w:r>
              <w:t xml:space="preserve"> </w:t>
            </w:r>
            <w:r w:rsidRPr="00D942EE">
              <w:t>identified</w:t>
            </w:r>
            <w:r>
              <w:t xml:space="preserve"> </w:t>
            </w:r>
            <w:r w:rsidRPr="00D942EE">
              <w:t>as</w:t>
            </w:r>
            <w:r>
              <w:t xml:space="preserve"> </w:t>
            </w:r>
            <w:r w:rsidRPr="00D942EE">
              <w:t>“Government</w:t>
            </w:r>
            <w:r>
              <w:t xml:space="preserve"> </w:t>
            </w:r>
            <w:r w:rsidRPr="00D942EE">
              <w:t>Furnished</w:t>
            </w:r>
            <w:r>
              <w:t xml:space="preserve"> </w:t>
            </w:r>
            <w:r w:rsidRPr="00D942EE">
              <w:t>Data”</w:t>
            </w:r>
            <w:r>
              <w:t xml:space="preserve"> </w:t>
            </w:r>
            <w:r w:rsidRPr="00D942EE">
              <w:t>in</w:t>
            </w:r>
            <w:r>
              <w:t xml:space="preserve"> </w:t>
            </w:r>
            <w:r w:rsidRPr="00D942EE">
              <w:t>Table</w:t>
            </w:r>
            <w:r>
              <w:t xml:space="preserve"> </w:t>
            </w:r>
            <w:r w:rsidRPr="00D942EE">
              <w:t>3</w:t>
            </w:r>
            <w:r>
              <w:t xml:space="preserve"> </w:t>
            </w:r>
            <w:r w:rsidRPr="00D942EE">
              <w:t>to</w:t>
            </w:r>
            <w:r>
              <w:t xml:space="preserve"> </w:t>
            </w:r>
            <w:r w:rsidRPr="00D942EE">
              <w:t>the</w:t>
            </w:r>
            <w:r>
              <w:t xml:space="preserve"> </w:t>
            </w:r>
            <w:r w:rsidRPr="00D942EE">
              <w:t>SOW.</w:t>
            </w:r>
          </w:p>
        </w:tc>
      </w:tr>
      <w:tr w:rsidR="00C411DB" w:rsidRPr="00453CCC" w14:paraId="2DBB1620" w14:textId="77777777" w:rsidTr="006053A6">
        <w:trPr>
          <w:cantSplit/>
        </w:trPr>
        <w:tc>
          <w:tcPr>
            <w:tcW w:w="2122" w:type="dxa"/>
          </w:tcPr>
          <w:p w14:paraId="3E9E5884" w14:textId="162F6B47" w:rsidR="00C411DB" w:rsidRDefault="00C411DB" w:rsidP="00C411DB">
            <w:pPr>
              <w:pStyle w:val="Table10ptText-ASDEFCON"/>
            </w:pPr>
            <w:r>
              <w:t>Government Furnished Equipment or GFE</w:t>
            </w:r>
          </w:p>
        </w:tc>
        <w:tc>
          <w:tcPr>
            <w:tcW w:w="1134" w:type="dxa"/>
          </w:tcPr>
          <w:p w14:paraId="5BB6A21C" w14:textId="77777777" w:rsidR="00C411DB" w:rsidRDefault="00C411DB" w:rsidP="00C411DB">
            <w:pPr>
              <w:pStyle w:val="Table10ptText-ASDEFCON"/>
            </w:pPr>
            <w:r>
              <w:t>(Core)</w:t>
            </w:r>
          </w:p>
        </w:tc>
        <w:tc>
          <w:tcPr>
            <w:tcW w:w="5816" w:type="dxa"/>
          </w:tcPr>
          <w:p w14:paraId="0875E411" w14:textId="2361C0FD" w:rsidR="00C411DB" w:rsidRPr="00356FC4" w:rsidRDefault="00C411DB" w:rsidP="00C411DB">
            <w:pPr>
              <w:pStyle w:val="Table10ptText-ASDEFCON"/>
            </w:pPr>
            <w:r w:rsidRPr="00356FC4">
              <w:t>means</w:t>
            </w:r>
            <w:r>
              <w:t xml:space="preserve"> </w:t>
            </w:r>
            <w:r w:rsidRPr="00356FC4">
              <w:t>the</w:t>
            </w:r>
            <w:r>
              <w:t xml:space="preserve"> </w:t>
            </w:r>
            <w:r w:rsidRPr="00356FC4">
              <w:t>equipment</w:t>
            </w:r>
            <w:r>
              <w:t xml:space="preserve"> specifically identified as GFE i</w:t>
            </w:r>
            <w:r w:rsidRPr="00356FC4">
              <w:t>n</w:t>
            </w:r>
            <w:r>
              <w:t xml:space="preserve"> Table 3 to Attachment A. </w:t>
            </w:r>
          </w:p>
        </w:tc>
      </w:tr>
      <w:tr w:rsidR="00C411DB" w:rsidRPr="00453CCC" w14:paraId="06190E09" w14:textId="77777777" w:rsidTr="006053A6">
        <w:trPr>
          <w:cantSplit/>
        </w:trPr>
        <w:tc>
          <w:tcPr>
            <w:tcW w:w="2122" w:type="dxa"/>
          </w:tcPr>
          <w:p w14:paraId="7D4C9B12" w14:textId="11697889" w:rsidR="00C411DB" w:rsidRDefault="00C411DB" w:rsidP="00C411DB">
            <w:pPr>
              <w:pStyle w:val="Table10ptText-ASDEFCON"/>
            </w:pPr>
            <w:r>
              <w:t>Government Furnished Information or GFI</w:t>
            </w:r>
          </w:p>
        </w:tc>
        <w:tc>
          <w:tcPr>
            <w:tcW w:w="1134" w:type="dxa"/>
          </w:tcPr>
          <w:p w14:paraId="7EE5EC62" w14:textId="77777777" w:rsidR="00C411DB" w:rsidRDefault="00C411DB" w:rsidP="00C411DB">
            <w:pPr>
              <w:pStyle w:val="Table10ptText-ASDEFCON"/>
            </w:pPr>
            <w:r>
              <w:t>(Core)</w:t>
            </w:r>
          </w:p>
        </w:tc>
        <w:tc>
          <w:tcPr>
            <w:tcW w:w="5816" w:type="dxa"/>
          </w:tcPr>
          <w:p w14:paraId="55AA6CB4" w14:textId="4D2DBDA8" w:rsidR="00C411DB" w:rsidRPr="00356FC4" w:rsidRDefault="00C411DB" w:rsidP="00C411DB">
            <w:pPr>
              <w:pStyle w:val="Table10ptText-ASDEFCON"/>
            </w:pPr>
            <w:r w:rsidRPr="00D942EE">
              <w:t>means</w:t>
            </w:r>
            <w:r>
              <w:t xml:space="preserve"> </w:t>
            </w:r>
            <w:r w:rsidRPr="00D942EE">
              <w:t>the</w:t>
            </w:r>
            <w:r>
              <w:t xml:space="preserve"> </w:t>
            </w:r>
            <w:r w:rsidRPr="00D942EE">
              <w:t>information</w:t>
            </w:r>
            <w:r>
              <w:t xml:space="preserve"> </w:t>
            </w:r>
            <w:r w:rsidRPr="00D942EE">
              <w:t>identified</w:t>
            </w:r>
            <w:r>
              <w:t xml:space="preserve"> </w:t>
            </w:r>
            <w:r w:rsidRPr="00D942EE">
              <w:t>as</w:t>
            </w:r>
            <w:r>
              <w:t xml:space="preserve"> </w:t>
            </w:r>
            <w:r w:rsidRPr="00D942EE">
              <w:t>“Government</w:t>
            </w:r>
            <w:r>
              <w:t xml:space="preserve"> </w:t>
            </w:r>
            <w:r w:rsidRPr="00D942EE">
              <w:t>Furnished</w:t>
            </w:r>
            <w:r>
              <w:t xml:space="preserve"> </w:t>
            </w:r>
            <w:r w:rsidRPr="00D942EE">
              <w:t>Information"</w:t>
            </w:r>
            <w:r>
              <w:t xml:space="preserve"> </w:t>
            </w:r>
            <w:r w:rsidRPr="00D942EE">
              <w:t>in</w:t>
            </w:r>
            <w:r>
              <w:t xml:space="preserve"> </w:t>
            </w:r>
            <w:r w:rsidRPr="00D942EE">
              <w:t>Table</w:t>
            </w:r>
            <w:r>
              <w:t xml:space="preserve"> </w:t>
            </w:r>
            <w:r w:rsidRPr="00D942EE">
              <w:t>3</w:t>
            </w:r>
            <w:r>
              <w:t xml:space="preserve"> </w:t>
            </w:r>
            <w:r w:rsidRPr="00D942EE">
              <w:t>to</w:t>
            </w:r>
            <w:r>
              <w:t xml:space="preserve"> </w:t>
            </w:r>
            <w:r w:rsidRPr="00D942EE">
              <w:t>the</w:t>
            </w:r>
            <w:r>
              <w:t xml:space="preserve"> </w:t>
            </w:r>
            <w:r w:rsidRPr="00D942EE">
              <w:t>SOW.</w:t>
            </w:r>
          </w:p>
        </w:tc>
      </w:tr>
      <w:tr w:rsidR="00C411DB" w:rsidRPr="00453CCC" w14:paraId="52BD04F6" w14:textId="77777777" w:rsidTr="006053A6">
        <w:trPr>
          <w:cantSplit/>
        </w:trPr>
        <w:tc>
          <w:tcPr>
            <w:tcW w:w="2122" w:type="dxa"/>
          </w:tcPr>
          <w:p w14:paraId="0A3C1E2E" w14:textId="797FAE24" w:rsidR="00C411DB" w:rsidRPr="00453CCC" w:rsidRDefault="00C411DB" w:rsidP="00C411DB">
            <w:pPr>
              <w:pStyle w:val="Table10ptText-ASDEFCON"/>
            </w:pPr>
            <w:r>
              <w:t>Government Furnished Material or GFM</w:t>
            </w:r>
          </w:p>
        </w:tc>
        <w:tc>
          <w:tcPr>
            <w:tcW w:w="1134" w:type="dxa"/>
          </w:tcPr>
          <w:p w14:paraId="3F5E72F3" w14:textId="77777777" w:rsidR="00C411DB" w:rsidRPr="00453CCC" w:rsidRDefault="00C411DB" w:rsidP="00C411DB">
            <w:pPr>
              <w:pStyle w:val="Table10ptText-ASDEFCON"/>
            </w:pPr>
            <w:r>
              <w:t>(Core)</w:t>
            </w:r>
          </w:p>
        </w:tc>
        <w:tc>
          <w:tcPr>
            <w:tcW w:w="5816" w:type="dxa"/>
          </w:tcPr>
          <w:p w14:paraId="256C9C83" w14:textId="4B73D8B2" w:rsidR="00C411DB" w:rsidRPr="00453CCC" w:rsidRDefault="00C411DB" w:rsidP="00C411DB">
            <w:pPr>
              <w:pStyle w:val="Table10ptText-ASDEFCON"/>
            </w:pPr>
            <w:r>
              <w:t>means the material to be provided to the Contractor under the Contract and which is listed in the SOW.</w:t>
            </w:r>
          </w:p>
        </w:tc>
      </w:tr>
      <w:tr w:rsidR="00C411DB" w:rsidRPr="00453CCC" w14:paraId="535BC3C3" w14:textId="77777777" w:rsidTr="006053A6">
        <w:trPr>
          <w:cantSplit/>
        </w:trPr>
        <w:tc>
          <w:tcPr>
            <w:tcW w:w="2122" w:type="dxa"/>
          </w:tcPr>
          <w:p w14:paraId="38743420" w14:textId="45674E88" w:rsidR="00C411DB" w:rsidRDefault="00C411DB" w:rsidP="00C411DB">
            <w:pPr>
              <w:pStyle w:val="Table10ptText-ASDEFCON"/>
            </w:pPr>
            <w:r>
              <w:t>GST Act</w:t>
            </w:r>
          </w:p>
        </w:tc>
        <w:tc>
          <w:tcPr>
            <w:tcW w:w="1134" w:type="dxa"/>
          </w:tcPr>
          <w:p w14:paraId="5D007289" w14:textId="77777777" w:rsidR="00C411DB" w:rsidRDefault="00C411DB" w:rsidP="00C411DB">
            <w:pPr>
              <w:pStyle w:val="Table10ptText-ASDEFCON"/>
            </w:pPr>
            <w:r>
              <w:t>(Core)</w:t>
            </w:r>
          </w:p>
        </w:tc>
        <w:tc>
          <w:tcPr>
            <w:tcW w:w="5816" w:type="dxa"/>
          </w:tcPr>
          <w:p w14:paraId="7536D379" w14:textId="6D668551" w:rsidR="00C411DB" w:rsidRDefault="00C411DB" w:rsidP="00C411DB">
            <w:pPr>
              <w:pStyle w:val="Table10ptText-ASDEFCON"/>
            </w:pPr>
            <w:r w:rsidRPr="000877D2">
              <w:t>means</w:t>
            </w:r>
            <w:r>
              <w:t xml:space="preserve"> </w:t>
            </w:r>
            <w:r w:rsidRPr="000877D2">
              <w:t>the</w:t>
            </w:r>
            <w:r>
              <w:t xml:space="preserve"> </w:t>
            </w:r>
            <w:r w:rsidRPr="000877D2">
              <w:rPr>
                <w:i/>
              </w:rPr>
              <w:t>A</w:t>
            </w:r>
            <w:r>
              <w:rPr>
                <w:i/>
              </w:rPr>
              <w:t xml:space="preserve"> </w:t>
            </w:r>
            <w:r w:rsidRPr="000877D2">
              <w:rPr>
                <w:i/>
              </w:rPr>
              <w:t>New</w:t>
            </w:r>
            <w:r>
              <w:rPr>
                <w:i/>
              </w:rPr>
              <w:t xml:space="preserve"> </w:t>
            </w:r>
            <w:r w:rsidRPr="000877D2">
              <w:rPr>
                <w:i/>
              </w:rPr>
              <w:t>Tax</w:t>
            </w:r>
            <w:r>
              <w:rPr>
                <w:i/>
              </w:rPr>
              <w:t xml:space="preserve"> </w:t>
            </w:r>
            <w:r w:rsidRPr="000877D2">
              <w:rPr>
                <w:i/>
              </w:rPr>
              <w:t>System</w:t>
            </w:r>
            <w:r>
              <w:rPr>
                <w:i/>
              </w:rPr>
              <w:t xml:space="preserve"> </w:t>
            </w:r>
            <w:r w:rsidRPr="000877D2">
              <w:rPr>
                <w:i/>
              </w:rPr>
              <w:t>(Goods</w:t>
            </w:r>
            <w:r>
              <w:rPr>
                <w:i/>
              </w:rPr>
              <w:t xml:space="preserve"> </w:t>
            </w:r>
            <w:r w:rsidRPr="000877D2">
              <w:rPr>
                <w:i/>
              </w:rPr>
              <w:t>and</w:t>
            </w:r>
            <w:r>
              <w:rPr>
                <w:i/>
              </w:rPr>
              <w:t xml:space="preserve"> </w:t>
            </w:r>
            <w:r w:rsidRPr="000877D2">
              <w:rPr>
                <w:i/>
              </w:rPr>
              <w:t>Services</w:t>
            </w:r>
            <w:r>
              <w:rPr>
                <w:i/>
              </w:rPr>
              <w:t xml:space="preserve"> </w:t>
            </w:r>
            <w:r w:rsidRPr="000877D2">
              <w:rPr>
                <w:i/>
              </w:rPr>
              <w:t>Tax)</w:t>
            </w:r>
            <w:r>
              <w:rPr>
                <w:i/>
              </w:rPr>
              <w:t xml:space="preserve"> </w:t>
            </w:r>
            <w:r w:rsidRPr="000877D2">
              <w:rPr>
                <w:i/>
              </w:rPr>
              <w:t>Act</w:t>
            </w:r>
            <w:r>
              <w:rPr>
                <w:i/>
              </w:rPr>
              <w:t xml:space="preserve"> </w:t>
            </w:r>
            <w:r w:rsidRPr="000877D2">
              <w:rPr>
                <w:i/>
              </w:rPr>
              <w:t>1999</w:t>
            </w:r>
            <w:r>
              <w:t xml:space="preserve"> </w:t>
            </w:r>
            <w:r w:rsidRPr="000877D2">
              <w:t>(Cth)</w:t>
            </w:r>
            <w:r>
              <w:t xml:space="preserve"> </w:t>
            </w:r>
            <w:r w:rsidRPr="000877D2">
              <w:t>and</w:t>
            </w:r>
            <w:r>
              <w:t xml:space="preserve"> </w:t>
            </w:r>
            <w:r w:rsidRPr="000877D2">
              <w:t>associated</w:t>
            </w:r>
            <w:r>
              <w:t xml:space="preserve"> </w:t>
            </w:r>
            <w:r w:rsidRPr="000877D2">
              <w:t>taxation</w:t>
            </w:r>
            <w:r>
              <w:t xml:space="preserve"> </w:t>
            </w:r>
            <w:r w:rsidRPr="000877D2">
              <w:t>legislation.</w:t>
            </w:r>
          </w:p>
        </w:tc>
      </w:tr>
      <w:tr w:rsidR="00C411DB" w:rsidRPr="00DC220A" w14:paraId="40C57518" w14:textId="77777777" w:rsidTr="006053A6">
        <w:trPr>
          <w:cantSplit/>
        </w:trPr>
        <w:tc>
          <w:tcPr>
            <w:tcW w:w="2122" w:type="dxa"/>
          </w:tcPr>
          <w:p w14:paraId="5B10859D" w14:textId="7F28163B" w:rsidR="00C411DB" w:rsidRPr="00B76CA9" w:rsidRDefault="00C411DB" w:rsidP="00C411DB">
            <w:pPr>
              <w:pStyle w:val="Table10ptText-ASDEFCON"/>
            </w:pPr>
            <w:r>
              <w:t>Insolvency Event</w:t>
            </w:r>
          </w:p>
        </w:tc>
        <w:tc>
          <w:tcPr>
            <w:tcW w:w="1134" w:type="dxa"/>
          </w:tcPr>
          <w:p w14:paraId="23E2CAFA" w14:textId="77777777" w:rsidR="00C411DB" w:rsidRPr="00B76CA9" w:rsidRDefault="00C411DB" w:rsidP="00C411DB">
            <w:pPr>
              <w:pStyle w:val="Table10ptText-ASDEFCON"/>
            </w:pPr>
            <w:r>
              <w:t>(Core)</w:t>
            </w:r>
          </w:p>
        </w:tc>
        <w:tc>
          <w:tcPr>
            <w:tcW w:w="5816" w:type="dxa"/>
          </w:tcPr>
          <w:p w14:paraId="5A670A38" w14:textId="13BF5ED5" w:rsidR="00C411DB" w:rsidRDefault="00C411DB" w:rsidP="00C411DB">
            <w:pPr>
              <w:pStyle w:val="Table10ptText-ASDEFCON"/>
            </w:pPr>
            <w:r w:rsidRPr="00BF0F8F">
              <w:t>means,</w:t>
            </w:r>
            <w:r>
              <w:t xml:space="preserve"> </w:t>
            </w:r>
            <w:r w:rsidRPr="00BF0F8F">
              <w:t>in</w:t>
            </w:r>
            <w:r>
              <w:t xml:space="preserve"> </w:t>
            </w:r>
            <w:r w:rsidRPr="00BF0F8F">
              <w:t>respect</w:t>
            </w:r>
            <w:r>
              <w:t xml:space="preserve"> </w:t>
            </w:r>
            <w:r w:rsidRPr="00BF0F8F">
              <w:t>of</w:t>
            </w:r>
            <w:r>
              <w:t xml:space="preserve"> </w:t>
            </w:r>
            <w:r w:rsidRPr="00BF0F8F">
              <w:t>a</w:t>
            </w:r>
            <w:r>
              <w:t xml:space="preserve"> </w:t>
            </w:r>
            <w:r w:rsidRPr="00BF0F8F">
              <w:t>person</w:t>
            </w:r>
            <w:r>
              <w:t>, any of the following</w:t>
            </w:r>
            <w:r w:rsidRPr="00BF0F8F">
              <w:t>:</w:t>
            </w:r>
          </w:p>
          <w:p w14:paraId="4469271F" w14:textId="20222605" w:rsidR="00C411DB" w:rsidRDefault="00C411DB" w:rsidP="00C411DB">
            <w:pPr>
              <w:pStyle w:val="Table10ptSub1-ASDEFCON"/>
            </w:pPr>
            <w:r w:rsidRPr="00BF0F8F">
              <w:t>the</w:t>
            </w:r>
            <w:r>
              <w:t xml:space="preserve"> </w:t>
            </w:r>
            <w:r w:rsidRPr="00BF0F8F">
              <w:t>person</w:t>
            </w:r>
            <w:r>
              <w:t>:</w:t>
            </w:r>
          </w:p>
          <w:p w14:paraId="6C8063AE" w14:textId="08E7AFEB" w:rsidR="00C411DB" w:rsidRDefault="00C411DB" w:rsidP="00C411DB">
            <w:pPr>
              <w:pStyle w:val="Table10ptSub2-ASDEFCON"/>
            </w:pPr>
            <w:r w:rsidRPr="00BF0F8F">
              <w:t>becoming</w:t>
            </w:r>
            <w:r>
              <w:t xml:space="preserve"> </w:t>
            </w:r>
            <w:r w:rsidRPr="00BF0F8F">
              <w:t>insolvent;</w:t>
            </w:r>
          </w:p>
          <w:p w14:paraId="7A727B2F" w14:textId="22C0BB23" w:rsidR="00C411DB" w:rsidRDefault="00C411DB" w:rsidP="00C411DB">
            <w:pPr>
              <w:pStyle w:val="Table10ptSub2-ASDEFCON"/>
            </w:pPr>
            <w:r w:rsidRPr="000877D2">
              <w:t>ceasing</w:t>
            </w:r>
            <w:r>
              <w:t xml:space="preserve"> </w:t>
            </w:r>
            <w:r w:rsidRPr="000877D2">
              <w:t>to</w:t>
            </w:r>
            <w:r>
              <w:t xml:space="preserve"> </w:t>
            </w:r>
            <w:r w:rsidRPr="000877D2">
              <w:t>carry</w:t>
            </w:r>
            <w:r>
              <w:t xml:space="preserve"> </w:t>
            </w:r>
            <w:r w:rsidRPr="000877D2">
              <w:t>on</w:t>
            </w:r>
            <w:r>
              <w:t xml:space="preserve"> </w:t>
            </w:r>
            <w:r w:rsidRPr="000877D2">
              <w:t>all</w:t>
            </w:r>
            <w:r>
              <w:t xml:space="preserve"> </w:t>
            </w:r>
            <w:r w:rsidRPr="000877D2">
              <w:t>or</w:t>
            </w:r>
            <w:r>
              <w:t xml:space="preserve"> </w:t>
            </w:r>
            <w:r w:rsidRPr="000877D2">
              <w:t>a</w:t>
            </w:r>
            <w:r>
              <w:t xml:space="preserve"> </w:t>
            </w:r>
            <w:r w:rsidRPr="000877D2">
              <w:t>material</w:t>
            </w:r>
            <w:r>
              <w:t xml:space="preserve"> </w:t>
            </w:r>
            <w:r w:rsidRPr="000877D2">
              <w:t>part</w:t>
            </w:r>
            <w:r>
              <w:t xml:space="preserve"> </w:t>
            </w:r>
            <w:r w:rsidRPr="000877D2">
              <w:t>of</w:t>
            </w:r>
            <w:r>
              <w:t xml:space="preserve"> </w:t>
            </w:r>
            <w:r w:rsidRPr="000877D2">
              <w:t>its</w:t>
            </w:r>
            <w:r>
              <w:t xml:space="preserve"> </w:t>
            </w:r>
            <w:r w:rsidRPr="000877D2">
              <w:t>business;</w:t>
            </w:r>
            <w:r>
              <w:t xml:space="preserve"> </w:t>
            </w:r>
            <w:r w:rsidRPr="000877D2">
              <w:t>or</w:t>
            </w:r>
          </w:p>
          <w:p w14:paraId="14ECAF0A" w14:textId="7CE9F7C5" w:rsidR="00C411DB" w:rsidRDefault="00C411DB" w:rsidP="00C411DB">
            <w:pPr>
              <w:pStyle w:val="Table10ptSub2-ASDEFCON"/>
            </w:pPr>
            <w:r w:rsidRPr="000877D2">
              <w:t>taking</w:t>
            </w:r>
            <w:r>
              <w:t xml:space="preserve"> </w:t>
            </w:r>
            <w:r w:rsidRPr="000877D2">
              <w:t>any</w:t>
            </w:r>
            <w:r>
              <w:t xml:space="preserve"> </w:t>
            </w:r>
            <w:r w:rsidRPr="000877D2">
              <w:t>step</w:t>
            </w:r>
            <w:r>
              <w:t xml:space="preserve"> </w:t>
            </w:r>
            <w:r w:rsidRPr="000877D2">
              <w:t>toward</w:t>
            </w:r>
            <w:r>
              <w:t xml:space="preserve"> </w:t>
            </w:r>
            <w:r w:rsidRPr="000877D2">
              <w:t>entering</w:t>
            </w:r>
            <w:r>
              <w:t xml:space="preserve"> </w:t>
            </w:r>
            <w:r w:rsidRPr="000877D2">
              <w:t>into</w:t>
            </w:r>
            <w:r>
              <w:t xml:space="preserve"> </w:t>
            </w:r>
            <w:r w:rsidRPr="000877D2">
              <w:t>a</w:t>
            </w:r>
            <w:r>
              <w:t xml:space="preserve"> </w:t>
            </w:r>
            <w:r w:rsidRPr="000877D2">
              <w:t>compromise</w:t>
            </w:r>
            <w:r>
              <w:t xml:space="preserve"> </w:t>
            </w:r>
            <w:r w:rsidRPr="000877D2">
              <w:t>or</w:t>
            </w:r>
            <w:r>
              <w:t xml:space="preserve"> </w:t>
            </w:r>
            <w:r w:rsidRPr="000877D2">
              <w:t>arrangement</w:t>
            </w:r>
            <w:r>
              <w:t xml:space="preserve"> </w:t>
            </w:r>
            <w:r w:rsidRPr="000877D2">
              <w:t>with,</w:t>
            </w:r>
            <w:r>
              <w:t xml:space="preserve"> </w:t>
            </w:r>
            <w:r w:rsidRPr="000877D2">
              <w:t>or</w:t>
            </w:r>
            <w:r>
              <w:t xml:space="preserve"> </w:t>
            </w:r>
            <w:r w:rsidRPr="000877D2">
              <w:t>assignment</w:t>
            </w:r>
            <w:r>
              <w:t xml:space="preserve"> </w:t>
            </w:r>
            <w:r w:rsidRPr="000877D2">
              <w:t>for</w:t>
            </w:r>
            <w:r>
              <w:t xml:space="preserve"> </w:t>
            </w:r>
            <w:r w:rsidRPr="000877D2">
              <w:t>the</w:t>
            </w:r>
            <w:r>
              <w:t xml:space="preserve"> </w:t>
            </w:r>
            <w:r w:rsidRPr="000877D2">
              <w:t>benefit</w:t>
            </w:r>
            <w:r>
              <w:t xml:space="preserve"> </w:t>
            </w:r>
            <w:r w:rsidRPr="000877D2">
              <w:t>of,</w:t>
            </w:r>
            <w:r>
              <w:t xml:space="preserve"> </w:t>
            </w:r>
            <w:r w:rsidRPr="000877D2">
              <w:t>any</w:t>
            </w:r>
            <w:r>
              <w:t xml:space="preserve"> </w:t>
            </w:r>
            <w:r w:rsidRPr="000877D2">
              <w:t>of</w:t>
            </w:r>
            <w:r>
              <w:t xml:space="preserve"> </w:t>
            </w:r>
            <w:r w:rsidRPr="000877D2">
              <w:t>its</w:t>
            </w:r>
            <w:r>
              <w:t xml:space="preserve"> </w:t>
            </w:r>
            <w:r w:rsidRPr="000877D2">
              <w:t>members</w:t>
            </w:r>
            <w:r>
              <w:t xml:space="preserve"> </w:t>
            </w:r>
            <w:r w:rsidRPr="000877D2">
              <w:t>or</w:t>
            </w:r>
            <w:r>
              <w:t xml:space="preserve"> </w:t>
            </w:r>
            <w:r w:rsidRPr="000877D2">
              <w:t>creditors</w:t>
            </w:r>
            <w:r>
              <w:t>;</w:t>
            </w:r>
          </w:p>
          <w:p w14:paraId="5703DAF0" w14:textId="3A1A460A" w:rsidR="00C411DB" w:rsidRDefault="00C411DB" w:rsidP="00C411DB">
            <w:pPr>
              <w:pStyle w:val="Table10ptSub1-ASDEFCON"/>
            </w:pPr>
            <w:r w:rsidRPr="000877D2">
              <w:t>the</w:t>
            </w:r>
            <w:r>
              <w:t xml:space="preserve"> </w:t>
            </w:r>
            <w:r w:rsidRPr="000877D2">
              <w:t>appointment</w:t>
            </w:r>
            <w:r>
              <w:t xml:space="preserve"> </w:t>
            </w:r>
            <w:r w:rsidRPr="000877D2">
              <w:t>of</w:t>
            </w:r>
            <w:r>
              <w:t xml:space="preserve"> </w:t>
            </w:r>
            <w:r w:rsidRPr="000877D2">
              <w:t>a</w:t>
            </w:r>
            <w:r>
              <w:t xml:space="preserve"> </w:t>
            </w:r>
            <w:r w:rsidRPr="000877D2">
              <w:t>Controller,</w:t>
            </w:r>
            <w:r>
              <w:t xml:space="preserve"> </w:t>
            </w:r>
            <w:r w:rsidRPr="000877D2">
              <w:t>a</w:t>
            </w:r>
            <w:r>
              <w:t xml:space="preserve"> </w:t>
            </w:r>
            <w:r w:rsidRPr="000877D2">
              <w:t>liquidator</w:t>
            </w:r>
            <w:r>
              <w:t xml:space="preserve"> </w:t>
            </w:r>
            <w:r w:rsidRPr="000877D2">
              <w:t>or</w:t>
            </w:r>
            <w:r>
              <w:t xml:space="preserve"> </w:t>
            </w:r>
            <w:r w:rsidRPr="000877D2">
              <w:t>provisional</w:t>
            </w:r>
            <w:r>
              <w:t xml:space="preserve"> </w:t>
            </w:r>
            <w:r w:rsidRPr="000877D2">
              <w:t>liquidator,</w:t>
            </w:r>
            <w:r>
              <w:t xml:space="preserve"> </w:t>
            </w:r>
            <w:r w:rsidRPr="000877D2">
              <w:t>trustee</w:t>
            </w:r>
            <w:r>
              <w:t xml:space="preserve"> </w:t>
            </w:r>
            <w:r w:rsidRPr="000877D2">
              <w:t>for</w:t>
            </w:r>
            <w:r>
              <w:t xml:space="preserve"> </w:t>
            </w:r>
            <w:r w:rsidRPr="000877D2">
              <w:t>creditors</w:t>
            </w:r>
            <w:r>
              <w:t xml:space="preserve"> </w:t>
            </w:r>
            <w:r w:rsidRPr="000877D2">
              <w:t>or</w:t>
            </w:r>
            <w:r>
              <w:t xml:space="preserve"> </w:t>
            </w:r>
            <w:r w:rsidRPr="000877D2">
              <w:t>in</w:t>
            </w:r>
            <w:r>
              <w:t xml:space="preserve"> </w:t>
            </w:r>
            <w:r w:rsidRPr="000877D2">
              <w:t>bankruptcy</w:t>
            </w:r>
            <w:r>
              <w:t xml:space="preserve"> </w:t>
            </w:r>
            <w:r w:rsidRPr="000877D2">
              <w:t>or</w:t>
            </w:r>
            <w:r>
              <w:t xml:space="preserve"> </w:t>
            </w:r>
            <w:r w:rsidRPr="000877D2">
              <w:t>analogous</w:t>
            </w:r>
            <w:r>
              <w:t xml:space="preserve"> </w:t>
            </w:r>
            <w:r w:rsidRPr="000877D2">
              <w:t>person</w:t>
            </w:r>
            <w:r>
              <w:t xml:space="preserve"> </w:t>
            </w:r>
            <w:r w:rsidRPr="000877D2">
              <w:t>to</w:t>
            </w:r>
            <w:r>
              <w:t xml:space="preserve"> </w:t>
            </w:r>
            <w:r w:rsidRPr="000877D2">
              <w:t>the</w:t>
            </w:r>
            <w:r>
              <w:t xml:space="preserve"> </w:t>
            </w:r>
            <w:r w:rsidRPr="000877D2">
              <w:t>person</w:t>
            </w:r>
            <w:r>
              <w:t xml:space="preserve"> </w:t>
            </w:r>
            <w:r w:rsidRPr="000877D2">
              <w:t>or</w:t>
            </w:r>
            <w:r>
              <w:t xml:space="preserve"> </w:t>
            </w:r>
            <w:r w:rsidRPr="000877D2">
              <w:t>any</w:t>
            </w:r>
            <w:r>
              <w:t xml:space="preserve"> </w:t>
            </w:r>
            <w:r w:rsidRPr="000877D2">
              <w:t>of</w:t>
            </w:r>
            <w:r>
              <w:t xml:space="preserve"> </w:t>
            </w:r>
            <w:r w:rsidRPr="000877D2">
              <w:t>the</w:t>
            </w:r>
            <w:r>
              <w:t xml:space="preserve"> </w:t>
            </w:r>
            <w:r w:rsidRPr="000877D2">
              <w:t>person's</w:t>
            </w:r>
            <w:r>
              <w:t xml:space="preserve"> </w:t>
            </w:r>
            <w:r w:rsidRPr="000877D2">
              <w:t>property</w:t>
            </w:r>
            <w:r>
              <w:t>;</w:t>
            </w:r>
          </w:p>
          <w:p w14:paraId="61D7025E" w14:textId="35556985" w:rsidR="00C411DB" w:rsidRDefault="00C411DB" w:rsidP="00C411DB">
            <w:pPr>
              <w:pStyle w:val="Table10ptSub1-ASDEFCON"/>
            </w:pPr>
            <w:r w:rsidRPr="00BF0F8F">
              <w:t>the</w:t>
            </w:r>
            <w:r>
              <w:t xml:space="preserve"> </w:t>
            </w:r>
            <w:r w:rsidRPr="00BF0F8F">
              <w:t>person</w:t>
            </w:r>
            <w:r>
              <w:t xml:space="preserve"> </w:t>
            </w:r>
            <w:r w:rsidRPr="00BF0F8F">
              <w:t>becoming</w:t>
            </w:r>
            <w:r>
              <w:t xml:space="preserve"> </w:t>
            </w:r>
            <w:r w:rsidRPr="00BF0F8F">
              <w:t>subject</w:t>
            </w:r>
            <w:r>
              <w:t xml:space="preserve"> </w:t>
            </w:r>
            <w:r w:rsidRPr="00BF0F8F">
              <w:t>to</w:t>
            </w:r>
            <w:r>
              <w:t xml:space="preserve"> </w:t>
            </w:r>
            <w:r w:rsidRPr="00BF0F8F">
              <w:t>external</w:t>
            </w:r>
            <w:r>
              <w:t xml:space="preserve"> </w:t>
            </w:r>
            <w:r w:rsidRPr="00BF0F8F">
              <w:t>administration</w:t>
            </w:r>
            <w:r>
              <w:t xml:space="preserve"> </w:t>
            </w:r>
            <w:r w:rsidRPr="00BF0F8F">
              <w:t>provided</w:t>
            </w:r>
            <w:r>
              <w:t xml:space="preserve"> </w:t>
            </w:r>
            <w:r w:rsidRPr="00BF0F8F">
              <w:t>for</w:t>
            </w:r>
            <w:r>
              <w:t xml:space="preserve"> </w:t>
            </w:r>
            <w:r w:rsidRPr="00BF0F8F">
              <w:t>in</w:t>
            </w:r>
            <w:r>
              <w:t xml:space="preserve"> </w:t>
            </w:r>
            <w:r w:rsidRPr="00BF0F8F">
              <w:t>Chapter</w:t>
            </w:r>
            <w:r>
              <w:t xml:space="preserve"> </w:t>
            </w:r>
            <w:r w:rsidRPr="00BF0F8F">
              <w:t>5</w:t>
            </w:r>
            <w:r>
              <w:t xml:space="preserve"> </w:t>
            </w:r>
            <w:r w:rsidRPr="00BF0F8F">
              <w:t>of</w:t>
            </w:r>
            <w:r>
              <w:t xml:space="preserve"> </w:t>
            </w:r>
            <w:r w:rsidRPr="00BF0F8F">
              <w:t>the</w:t>
            </w:r>
            <w:r>
              <w:t xml:space="preserve"> </w:t>
            </w:r>
            <w:r w:rsidRPr="0028765E">
              <w:rPr>
                <w:i/>
              </w:rPr>
              <w:t>Corporations</w:t>
            </w:r>
            <w:r>
              <w:rPr>
                <w:i/>
              </w:rPr>
              <w:t xml:space="preserve"> </w:t>
            </w:r>
            <w:r w:rsidRPr="0028765E">
              <w:rPr>
                <w:i/>
              </w:rPr>
              <w:t>Act</w:t>
            </w:r>
            <w:r>
              <w:rPr>
                <w:i/>
              </w:rPr>
              <w:t xml:space="preserve"> </w:t>
            </w:r>
            <w:r w:rsidRPr="0028765E">
              <w:rPr>
                <w:i/>
              </w:rPr>
              <w:t>2001</w:t>
            </w:r>
            <w:r>
              <w:t xml:space="preserve"> (Cth)</w:t>
            </w:r>
            <w:r w:rsidRPr="00BF0F8F">
              <w:t>:</w:t>
            </w:r>
          </w:p>
          <w:p w14:paraId="54515DCA" w14:textId="17AD7B50" w:rsidR="00C411DB" w:rsidRDefault="00C411DB" w:rsidP="00C411DB">
            <w:pPr>
              <w:pStyle w:val="Table10ptSub1-ASDEFCON"/>
            </w:pPr>
            <w:r w:rsidRPr="00BF0F8F">
              <w:t>the</w:t>
            </w:r>
            <w:r>
              <w:t xml:space="preserve"> </w:t>
            </w:r>
            <w:r w:rsidRPr="00BF0F8F">
              <w:t>person</w:t>
            </w:r>
            <w:r>
              <w:t xml:space="preserve"> </w:t>
            </w:r>
            <w:r w:rsidRPr="00BF0F8F">
              <w:t>suffer</w:t>
            </w:r>
            <w:r>
              <w:t xml:space="preserve">ing </w:t>
            </w:r>
            <w:r w:rsidRPr="00BF0F8F">
              <w:t>execution</w:t>
            </w:r>
            <w:r>
              <w:t xml:space="preserve"> </w:t>
            </w:r>
            <w:r w:rsidRPr="00BF0F8F">
              <w:t>against</w:t>
            </w:r>
            <w:r>
              <w:t xml:space="preserve">, </w:t>
            </w:r>
            <w:r w:rsidRPr="000877D2">
              <w:t>or</w:t>
            </w:r>
            <w:r>
              <w:t xml:space="preserve"> </w:t>
            </w:r>
            <w:r w:rsidRPr="000877D2">
              <w:t>the</w:t>
            </w:r>
            <w:r>
              <w:t xml:space="preserve"> </w:t>
            </w:r>
            <w:r w:rsidRPr="000877D2">
              <w:t>holder</w:t>
            </w:r>
            <w:r>
              <w:t xml:space="preserve"> </w:t>
            </w:r>
            <w:r w:rsidRPr="000877D2">
              <w:t>of</w:t>
            </w:r>
            <w:r>
              <w:t xml:space="preserve"> </w:t>
            </w:r>
            <w:r w:rsidRPr="000877D2">
              <w:t>a</w:t>
            </w:r>
            <w:r>
              <w:t xml:space="preserve"> </w:t>
            </w:r>
            <w:r w:rsidRPr="000877D2">
              <w:t>Security</w:t>
            </w:r>
            <w:r>
              <w:t xml:space="preserve"> </w:t>
            </w:r>
            <w:r w:rsidRPr="000877D2">
              <w:t>Interest</w:t>
            </w:r>
            <w:r>
              <w:t xml:space="preserve"> </w:t>
            </w:r>
            <w:r w:rsidRPr="000877D2">
              <w:t>or</w:t>
            </w:r>
            <w:r>
              <w:t xml:space="preserve"> </w:t>
            </w:r>
            <w:r w:rsidRPr="000877D2">
              <w:t>any</w:t>
            </w:r>
            <w:r>
              <w:t xml:space="preserve"> </w:t>
            </w:r>
            <w:r w:rsidRPr="000877D2">
              <w:t>agent</w:t>
            </w:r>
            <w:r>
              <w:t xml:space="preserve"> </w:t>
            </w:r>
            <w:r w:rsidRPr="000877D2">
              <w:t>on</w:t>
            </w:r>
            <w:r>
              <w:t xml:space="preserve"> </w:t>
            </w:r>
            <w:r w:rsidRPr="000877D2">
              <w:t>its</w:t>
            </w:r>
            <w:r>
              <w:t xml:space="preserve"> </w:t>
            </w:r>
            <w:r w:rsidRPr="000877D2">
              <w:t>behalf</w:t>
            </w:r>
            <w:r>
              <w:t xml:space="preserve"> </w:t>
            </w:r>
            <w:r w:rsidRPr="000877D2">
              <w:t>taking</w:t>
            </w:r>
            <w:r>
              <w:t xml:space="preserve"> </w:t>
            </w:r>
            <w:r w:rsidRPr="000877D2">
              <w:t>possession</w:t>
            </w:r>
            <w:r>
              <w:t xml:space="preserve"> </w:t>
            </w:r>
            <w:r w:rsidRPr="000877D2">
              <w:t>of</w:t>
            </w:r>
            <w:r>
              <w:t xml:space="preserve">, </w:t>
            </w:r>
            <w:r w:rsidRPr="00BF0F8F">
              <w:t>any</w:t>
            </w:r>
            <w:r>
              <w:t xml:space="preserve"> </w:t>
            </w:r>
            <w:r w:rsidRPr="00BF0F8F">
              <w:t>of</w:t>
            </w:r>
            <w:r>
              <w:t xml:space="preserve"> </w:t>
            </w:r>
            <w:r w:rsidRPr="000877D2">
              <w:t>person's</w:t>
            </w:r>
            <w:r>
              <w:t xml:space="preserve"> </w:t>
            </w:r>
            <w:r w:rsidRPr="000877D2">
              <w:t>property</w:t>
            </w:r>
            <w:r>
              <w:t xml:space="preserve"> </w:t>
            </w:r>
            <w:r w:rsidRPr="000877D2">
              <w:t>(including</w:t>
            </w:r>
            <w:r>
              <w:t xml:space="preserve"> </w:t>
            </w:r>
            <w:r w:rsidRPr="000877D2">
              <w:t>seizing</w:t>
            </w:r>
            <w:r>
              <w:t xml:space="preserve"> </w:t>
            </w:r>
            <w:r w:rsidRPr="000877D2">
              <w:t>the</w:t>
            </w:r>
            <w:r>
              <w:t xml:space="preserve"> </w:t>
            </w:r>
            <w:r w:rsidRPr="000877D2">
              <w:t>person's</w:t>
            </w:r>
            <w:r>
              <w:t xml:space="preserve"> </w:t>
            </w:r>
            <w:r w:rsidRPr="000877D2">
              <w:t>property</w:t>
            </w:r>
            <w:r>
              <w:t xml:space="preserve"> </w:t>
            </w:r>
            <w:r w:rsidRPr="000877D2">
              <w:t>within</w:t>
            </w:r>
            <w:r>
              <w:t xml:space="preserve"> </w:t>
            </w:r>
            <w:r w:rsidRPr="000877D2">
              <w:t>the</w:t>
            </w:r>
            <w:r>
              <w:t xml:space="preserve"> </w:t>
            </w:r>
            <w:r w:rsidRPr="000877D2">
              <w:t>meaning</w:t>
            </w:r>
            <w:r>
              <w:t xml:space="preserve"> </w:t>
            </w:r>
            <w:r w:rsidRPr="000877D2">
              <w:t>of</w:t>
            </w:r>
            <w:r>
              <w:t xml:space="preserve"> </w:t>
            </w:r>
            <w:r w:rsidRPr="000877D2">
              <w:t>section</w:t>
            </w:r>
            <w:r>
              <w:t xml:space="preserve"> </w:t>
            </w:r>
            <w:r w:rsidRPr="000877D2">
              <w:t>123</w:t>
            </w:r>
            <w:r>
              <w:t xml:space="preserve"> </w:t>
            </w:r>
            <w:r w:rsidRPr="000877D2">
              <w:t>of</w:t>
            </w:r>
            <w:r>
              <w:t xml:space="preserve"> </w:t>
            </w:r>
            <w:r w:rsidRPr="000877D2">
              <w:t>the</w:t>
            </w:r>
            <w:r>
              <w:t xml:space="preserve"> </w:t>
            </w:r>
            <w:r w:rsidRPr="000877D2">
              <w:rPr>
                <w:i/>
              </w:rPr>
              <w:t>Personal</w:t>
            </w:r>
            <w:r>
              <w:rPr>
                <w:i/>
              </w:rPr>
              <w:t xml:space="preserve"> </w:t>
            </w:r>
            <w:r w:rsidRPr="000877D2">
              <w:rPr>
                <w:i/>
              </w:rPr>
              <w:t>Properties</w:t>
            </w:r>
            <w:r>
              <w:rPr>
                <w:i/>
              </w:rPr>
              <w:t xml:space="preserve"> </w:t>
            </w:r>
            <w:r w:rsidRPr="000877D2">
              <w:rPr>
                <w:i/>
              </w:rPr>
              <w:t>Securities</w:t>
            </w:r>
            <w:r>
              <w:rPr>
                <w:i/>
              </w:rPr>
              <w:t xml:space="preserve"> </w:t>
            </w:r>
            <w:r w:rsidRPr="000877D2">
              <w:rPr>
                <w:i/>
              </w:rPr>
              <w:t>Act</w:t>
            </w:r>
            <w:r>
              <w:rPr>
                <w:i/>
              </w:rPr>
              <w:t xml:space="preserve"> </w:t>
            </w:r>
            <w:r w:rsidRPr="000877D2">
              <w:rPr>
                <w:i/>
              </w:rPr>
              <w:t>2009</w:t>
            </w:r>
            <w:r>
              <w:t xml:space="preserve"> </w:t>
            </w:r>
            <w:r w:rsidRPr="000877D2">
              <w:t>(Cth))</w:t>
            </w:r>
            <w:r w:rsidRPr="00BF0F8F">
              <w:t>;</w:t>
            </w:r>
          </w:p>
          <w:p w14:paraId="2D7ABC83" w14:textId="687A9FF9" w:rsidR="00C411DB" w:rsidRPr="000877D2" w:rsidRDefault="00C411DB" w:rsidP="00C411DB">
            <w:pPr>
              <w:pStyle w:val="Table10ptSub1-ASDEFCON"/>
            </w:pPr>
            <w:r w:rsidRPr="000877D2">
              <w:t>person</w:t>
            </w:r>
            <w:r>
              <w:t xml:space="preserve"> </w:t>
            </w:r>
            <w:r w:rsidRPr="000877D2">
              <w:t>being</w:t>
            </w:r>
            <w:r>
              <w:t xml:space="preserve"> </w:t>
            </w:r>
            <w:r w:rsidRPr="000877D2">
              <w:t>taken</w:t>
            </w:r>
            <w:r>
              <w:t xml:space="preserve"> </w:t>
            </w:r>
            <w:r w:rsidRPr="000877D2">
              <w:t>under</w:t>
            </w:r>
            <w:r>
              <w:t xml:space="preserve"> </w:t>
            </w:r>
            <w:r w:rsidRPr="000877D2">
              <w:t>section</w:t>
            </w:r>
            <w:r>
              <w:t xml:space="preserve"> </w:t>
            </w:r>
            <w:r w:rsidRPr="000877D2">
              <w:t>459F(1)</w:t>
            </w:r>
            <w:r>
              <w:t xml:space="preserve"> </w:t>
            </w:r>
            <w:r w:rsidRPr="000877D2">
              <w:t>of</w:t>
            </w:r>
            <w:r>
              <w:t xml:space="preserve"> </w:t>
            </w:r>
            <w:r w:rsidRPr="000877D2">
              <w:t>the</w:t>
            </w:r>
            <w:r>
              <w:t xml:space="preserve"> </w:t>
            </w:r>
            <w:r w:rsidRPr="000877D2">
              <w:rPr>
                <w:i/>
              </w:rPr>
              <w:t>Corporations</w:t>
            </w:r>
            <w:r>
              <w:rPr>
                <w:i/>
              </w:rPr>
              <w:t xml:space="preserve"> </w:t>
            </w:r>
            <w:r w:rsidRPr="000877D2">
              <w:rPr>
                <w:i/>
              </w:rPr>
              <w:t>Act</w:t>
            </w:r>
            <w:r>
              <w:rPr>
                <w:i/>
              </w:rPr>
              <w:t xml:space="preserve"> </w:t>
            </w:r>
            <w:r w:rsidRPr="000877D2">
              <w:rPr>
                <w:i/>
              </w:rPr>
              <w:t>2001</w:t>
            </w:r>
            <w:r>
              <w:t xml:space="preserve"> </w:t>
            </w:r>
            <w:r w:rsidRPr="000877D2">
              <w:t>(Cth)</w:t>
            </w:r>
            <w:r>
              <w:t xml:space="preserve"> </w:t>
            </w:r>
            <w:r w:rsidRPr="000877D2">
              <w:t>to</w:t>
            </w:r>
            <w:r>
              <w:t xml:space="preserve"> </w:t>
            </w:r>
            <w:r w:rsidRPr="000877D2">
              <w:t>have</w:t>
            </w:r>
            <w:r>
              <w:t xml:space="preserve"> </w:t>
            </w:r>
            <w:r w:rsidRPr="000877D2">
              <w:t>failed</w:t>
            </w:r>
            <w:r>
              <w:t xml:space="preserve"> </w:t>
            </w:r>
            <w:r w:rsidRPr="000877D2">
              <w:t>to</w:t>
            </w:r>
            <w:r>
              <w:t xml:space="preserve"> </w:t>
            </w:r>
            <w:r w:rsidRPr="000877D2">
              <w:t>comply</w:t>
            </w:r>
            <w:r>
              <w:t xml:space="preserve"> </w:t>
            </w:r>
            <w:r w:rsidRPr="000877D2">
              <w:t>with</w:t>
            </w:r>
            <w:r>
              <w:t xml:space="preserve"> </w:t>
            </w:r>
            <w:r w:rsidRPr="000877D2">
              <w:t>a</w:t>
            </w:r>
            <w:r>
              <w:t xml:space="preserve"> </w:t>
            </w:r>
            <w:r w:rsidRPr="000877D2">
              <w:t>statutory</w:t>
            </w:r>
            <w:r>
              <w:t xml:space="preserve"> </w:t>
            </w:r>
            <w:r w:rsidRPr="000877D2">
              <w:t>demand;</w:t>
            </w:r>
          </w:p>
          <w:p w14:paraId="589EC807" w14:textId="27978542" w:rsidR="00C411DB" w:rsidRPr="000877D2" w:rsidRDefault="00C411DB" w:rsidP="00C411DB">
            <w:pPr>
              <w:pStyle w:val="Table10ptSub1-ASDEFCON"/>
            </w:pPr>
            <w:r w:rsidRPr="000877D2">
              <w:t>an</w:t>
            </w:r>
            <w:r>
              <w:t xml:space="preserve"> </w:t>
            </w:r>
            <w:r w:rsidRPr="000877D2">
              <w:t>order</w:t>
            </w:r>
            <w:r>
              <w:t xml:space="preserve"> </w:t>
            </w:r>
            <w:r w:rsidRPr="000877D2">
              <w:t>or</w:t>
            </w:r>
            <w:r>
              <w:t xml:space="preserve"> </w:t>
            </w:r>
            <w:r w:rsidRPr="000877D2">
              <w:t>resolution</w:t>
            </w:r>
            <w:r>
              <w:t xml:space="preserve"> </w:t>
            </w:r>
            <w:r w:rsidRPr="000877D2">
              <w:t>for</w:t>
            </w:r>
            <w:r>
              <w:t xml:space="preserve"> </w:t>
            </w:r>
            <w:r w:rsidRPr="000877D2">
              <w:t>the</w:t>
            </w:r>
            <w:r>
              <w:t xml:space="preserve"> </w:t>
            </w:r>
            <w:r w:rsidRPr="000877D2">
              <w:t>winding</w:t>
            </w:r>
            <w:r>
              <w:t xml:space="preserve"> </w:t>
            </w:r>
            <w:r w:rsidRPr="000877D2">
              <w:t>up</w:t>
            </w:r>
            <w:r>
              <w:t xml:space="preserve"> </w:t>
            </w:r>
            <w:r w:rsidRPr="000877D2">
              <w:t>or</w:t>
            </w:r>
            <w:r>
              <w:t xml:space="preserve"> </w:t>
            </w:r>
            <w:r w:rsidRPr="000877D2">
              <w:t>deregistration</w:t>
            </w:r>
            <w:r>
              <w:t xml:space="preserve"> </w:t>
            </w:r>
            <w:r w:rsidRPr="000877D2">
              <w:t>of</w:t>
            </w:r>
            <w:r>
              <w:t xml:space="preserve"> </w:t>
            </w:r>
            <w:r w:rsidRPr="000877D2">
              <w:t>the</w:t>
            </w:r>
            <w:r>
              <w:t xml:space="preserve"> </w:t>
            </w:r>
            <w:r w:rsidRPr="000877D2">
              <w:t>person;</w:t>
            </w:r>
          </w:p>
          <w:p w14:paraId="5E6C9799" w14:textId="62E3BA9B" w:rsidR="00C411DB" w:rsidRDefault="00C411DB" w:rsidP="00C411DB">
            <w:pPr>
              <w:pStyle w:val="Table10ptSub1-ASDEFCON"/>
            </w:pPr>
            <w:r w:rsidRPr="000877D2">
              <w:t>a</w:t>
            </w:r>
            <w:r>
              <w:t xml:space="preserve"> </w:t>
            </w:r>
            <w:r w:rsidRPr="000877D2">
              <w:t>court</w:t>
            </w:r>
            <w:r>
              <w:t xml:space="preserve"> </w:t>
            </w:r>
            <w:r w:rsidRPr="000877D2">
              <w:t>or</w:t>
            </w:r>
            <w:r>
              <w:t xml:space="preserve"> </w:t>
            </w:r>
            <w:r w:rsidRPr="000877D2">
              <w:t>other</w:t>
            </w:r>
            <w:r>
              <w:t xml:space="preserve"> </w:t>
            </w:r>
            <w:r w:rsidRPr="000877D2">
              <w:t>authority</w:t>
            </w:r>
            <w:r>
              <w:t xml:space="preserve"> </w:t>
            </w:r>
            <w:r w:rsidRPr="000877D2">
              <w:t>enforcing</w:t>
            </w:r>
            <w:r>
              <w:t xml:space="preserve"> </w:t>
            </w:r>
            <w:r w:rsidRPr="000877D2">
              <w:t>any</w:t>
            </w:r>
            <w:r>
              <w:t xml:space="preserve"> </w:t>
            </w:r>
            <w:r w:rsidRPr="000877D2">
              <w:t>judgment</w:t>
            </w:r>
            <w:r>
              <w:t xml:space="preserve"> </w:t>
            </w:r>
            <w:r w:rsidRPr="000877D2">
              <w:t>or</w:t>
            </w:r>
            <w:r>
              <w:t xml:space="preserve"> </w:t>
            </w:r>
            <w:r w:rsidRPr="000877D2">
              <w:t>order</w:t>
            </w:r>
            <w:r>
              <w:t xml:space="preserve"> </w:t>
            </w:r>
            <w:r w:rsidRPr="000877D2">
              <w:t>against</w:t>
            </w:r>
            <w:r>
              <w:t xml:space="preserve"> </w:t>
            </w:r>
            <w:r w:rsidRPr="000877D2">
              <w:t>the</w:t>
            </w:r>
            <w:r>
              <w:t xml:space="preserve"> </w:t>
            </w:r>
            <w:r w:rsidRPr="000877D2">
              <w:t>person</w:t>
            </w:r>
            <w:r>
              <w:t xml:space="preserve"> </w:t>
            </w:r>
            <w:r w:rsidRPr="000877D2">
              <w:t>for</w:t>
            </w:r>
            <w:r>
              <w:t xml:space="preserve"> </w:t>
            </w:r>
            <w:r w:rsidRPr="000877D2">
              <w:t>the</w:t>
            </w:r>
            <w:r>
              <w:t xml:space="preserve"> </w:t>
            </w:r>
            <w:r w:rsidRPr="000877D2">
              <w:t>payment</w:t>
            </w:r>
            <w:r>
              <w:t xml:space="preserve"> </w:t>
            </w:r>
            <w:r w:rsidRPr="000877D2">
              <w:t>of</w:t>
            </w:r>
            <w:r>
              <w:t xml:space="preserve"> </w:t>
            </w:r>
            <w:r w:rsidRPr="000877D2">
              <w:t>money</w:t>
            </w:r>
            <w:r>
              <w:t xml:space="preserve"> </w:t>
            </w:r>
            <w:r w:rsidRPr="000877D2">
              <w:t>or</w:t>
            </w:r>
            <w:r>
              <w:t xml:space="preserve"> </w:t>
            </w:r>
            <w:r w:rsidRPr="000877D2">
              <w:t>the</w:t>
            </w:r>
            <w:r>
              <w:t xml:space="preserve"> </w:t>
            </w:r>
            <w:r w:rsidRPr="000877D2">
              <w:t>recovery</w:t>
            </w:r>
            <w:r>
              <w:t xml:space="preserve"> </w:t>
            </w:r>
            <w:r w:rsidRPr="000877D2">
              <w:t>of</w:t>
            </w:r>
            <w:r>
              <w:t xml:space="preserve"> </w:t>
            </w:r>
            <w:r w:rsidRPr="000877D2">
              <w:t>any</w:t>
            </w:r>
            <w:r>
              <w:t xml:space="preserve"> </w:t>
            </w:r>
            <w:r w:rsidRPr="000877D2">
              <w:t>property;</w:t>
            </w:r>
            <w:r>
              <w:t xml:space="preserve"> </w:t>
            </w:r>
            <w:r w:rsidRPr="000877D2">
              <w:t>and</w:t>
            </w:r>
          </w:p>
          <w:p w14:paraId="05F91C75" w14:textId="35F46C90" w:rsidR="00C411DB" w:rsidRPr="00B76CA9" w:rsidRDefault="00C411DB" w:rsidP="00C411DB">
            <w:pPr>
              <w:pStyle w:val="Table10ptSub1-ASDEFCON"/>
            </w:pPr>
            <w:r w:rsidRPr="000877D2">
              <w:t>any</w:t>
            </w:r>
            <w:r>
              <w:t xml:space="preserve"> </w:t>
            </w:r>
            <w:r w:rsidRPr="000877D2">
              <w:t>analogous</w:t>
            </w:r>
            <w:r>
              <w:t xml:space="preserve"> </w:t>
            </w:r>
            <w:r w:rsidRPr="000877D2">
              <w:t>event</w:t>
            </w:r>
            <w:r>
              <w:t xml:space="preserve"> </w:t>
            </w:r>
            <w:r w:rsidRPr="000877D2">
              <w:t>under</w:t>
            </w:r>
            <w:r>
              <w:t xml:space="preserve"> </w:t>
            </w:r>
            <w:r w:rsidRPr="000877D2">
              <w:t>the</w:t>
            </w:r>
            <w:r>
              <w:t xml:space="preserve"> </w:t>
            </w:r>
            <w:r w:rsidRPr="000877D2">
              <w:t>law</w:t>
            </w:r>
            <w:r>
              <w:t xml:space="preserve"> </w:t>
            </w:r>
            <w:r w:rsidRPr="000877D2">
              <w:t>of</w:t>
            </w:r>
            <w:r>
              <w:t xml:space="preserve"> </w:t>
            </w:r>
            <w:r w:rsidRPr="000877D2">
              <w:t>any</w:t>
            </w:r>
            <w:r>
              <w:t xml:space="preserve"> </w:t>
            </w:r>
            <w:r w:rsidRPr="000877D2">
              <w:t>applicable</w:t>
            </w:r>
            <w:r>
              <w:t xml:space="preserve"> </w:t>
            </w:r>
            <w:r w:rsidRPr="000877D2">
              <w:t>jurisdiction.</w:t>
            </w:r>
          </w:p>
        </w:tc>
      </w:tr>
      <w:tr w:rsidR="00C411DB" w:rsidRPr="00DC220A" w14:paraId="15723F6A" w14:textId="77777777" w:rsidTr="006053A6">
        <w:trPr>
          <w:cantSplit/>
        </w:trPr>
        <w:tc>
          <w:tcPr>
            <w:tcW w:w="2122" w:type="dxa"/>
          </w:tcPr>
          <w:p w14:paraId="7229E338" w14:textId="2B6DFB5F" w:rsidR="00C411DB" w:rsidRPr="00453CCC" w:rsidRDefault="00C411DB" w:rsidP="00C411DB">
            <w:pPr>
              <w:pStyle w:val="Table10ptText-ASDEFCON"/>
            </w:pPr>
            <w:r w:rsidRPr="00453CCC">
              <w:t>Intellectual</w:t>
            </w:r>
            <w:r>
              <w:t xml:space="preserve"> </w:t>
            </w:r>
            <w:r w:rsidRPr="00453CCC">
              <w:t>Property</w:t>
            </w:r>
            <w:r>
              <w:t xml:space="preserve"> or IP</w:t>
            </w:r>
          </w:p>
        </w:tc>
        <w:tc>
          <w:tcPr>
            <w:tcW w:w="1134" w:type="dxa"/>
          </w:tcPr>
          <w:p w14:paraId="4BFEE2D0" w14:textId="77777777" w:rsidR="00C411DB" w:rsidRPr="00453CCC" w:rsidRDefault="00C411DB" w:rsidP="00C411DB">
            <w:pPr>
              <w:pStyle w:val="Table10ptText-ASDEFCON"/>
            </w:pPr>
            <w:r w:rsidRPr="00453CCC">
              <w:t>(Core)</w:t>
            </w:r>
          </w:p>
        </w:tc>
        <w:tc>
          <w:tcPr>
            <w:tcW w:w="5816" w:type="dxa"/>
          </w:tcPr>
          <w:p w14:paraId="0C502EFD" w14:textId="115F4BE0" w:rsidR="00C411DB" w:rsidRDefault="00C411DB" w:rsidP="00C411DB">
            <w:pPr>
              <w:pStyle w:val="Table10ptText-ASDEFCON"/>
            </w:pPr>
            <w:r w:rsidRPr="00453CCC">
              <w:t>means</w:t>
            </w:r>
            <w:r>
              <w:t xml:space="preserve"> </w:t>
            </w:r>
            <w:r w:rsidRPr="00453CCC">
              <w:t>all</w:t>
            </w:r>
            <w:r>
              <w:t xml:space="preserve"> present </w:t>
            </w:r>
            <w:r w:rsidRPr="00453CCC">
              <w:t>and</w:t>
            </w:r>
            <w:r>
              <w:t xml:space="preserve"> future </w:t>
            </w:r>
            <w:r w:rsidRPr="00453CCC">
              <w:t>rights</w:t>
            </w:r>
            <w:r>
              <w:t xml:space="preserve"> conferred by law in or </w:t>
            </w:r>
            <w:r w:rsidRPr="00453CCC">
              <w:t>in</w:t>
            </w:r>
            <w:r>
              <w:t xml:space="preserve"> </w:t>
            </w:r>
            <w:r w:rsidRPr="00453CCC">
              <w:t>relation</w:t>
            </w:r>
            <w:r>
              <w:t xml:space="preserve"> </w:t>
            </w:r>
            <w:r w:rsidRPr="00453CCC">
              <w:t>to</w:t>
            </w:r>
            <w:r>
              <w:t xml:space="preserve"> any of the following:</w:t>
            </w:r>
          </w:p>
          <w:p w14:paraId="7B276930" w14:textId="77777777" w:rsidR="00C411DB" w:rsidRDefault="00C411DB" w:rsidP="00C411DB">
            <w:pPr>
              <w:pStyle w:val="Table10ptSub1-ASDEFCON"/>
            </w:pPr>
            <w:r>
              <w:t>Copyright;</w:t>
            </w:r>
          </w:p>
          <w:p w14:paraId="3EEC58AB" w14:textId="0D6640FF" w:rsidR="00C411DB" w:rsidRDefault="00C411DB" w:rsidP="00C411DB">
            <w:pPr>
              <w:pStyle w:val="Table10ptSub1-ASDEFCON"/>
            </w:pPr>
            <w:r w:rsidRPr="00453CCC">
              <w:t>rights</w:t>
            </w:r>
            <w:r>
              <w:t xml:space="preserve"> in relation to a Circuit Layout, Patent Registrable Design or T</w:t>
            </w:r>
            <w:r w:rsidRPr="00453CCC">
              <w:t>rade</w:t>
            </w:r>
            <w:r>
              <w:t xml:space="preserve"> M</w:t>
            </w:r>
            <w:r w:rsidRPr="00453CCC">
              <w:t>ark</w:t>
            </w:r>
            <w:r>
              <w:t xml:space="preserve"> </w:t>
            </w:r>
            <w:r w:rsidRPr="00453CCC">
              <w:t>(including</w:t>
            </w:r>
            <w:r>
              <w:t xml:space="preserve"> </w:t>
            </w:r>
            <w:r w:rsidRPr="00453CCC">
              <w:t>service</w:t>
            </w:r>
            <w:r>
              <w:t xml:space="preserve"> </w:t>
            </w:r>
            <w:r w:rsidRPr="00453CCC">
              <w:t>marks)</w:t>
            </w:r>
            <w:r>
              <w:t xml:space="preserve">; </w:t>
            </w:r>
            <w:r w:rsidRPr="00453CCC">
              <w:t>and</w:t>
            </w:r>
          </w:p>
          <w:p w14:paraId="102C7ADE" w14:textId="5D3E50D4" w:rsidR="00C411DB" w:rsidRPr="00453CCC" w:rsidRDefault="00C411DB" w:rsidP="00C411DB">
            <w:pPr>
              <w:pStyle w:val="Table10ptSub1-ASDEFCON"/>
            </w:pPr>
            <w:r w:rsidRPr="00453CCC">
              <w:t>any</w:t>
            </w:r>
            <w:r>
              <w:t xml:space="preserve"> </w:t>
            </w:r>
            <w:r w:rsidRPr="00453CCC">
              <w:t>other</w:t>
            </w:r>
            <w:r>
              <w:t xml:space="preserve"> </w:t>
            </w:r>
            <w:r w:rsidRPr="00453CCC">
              <w:t>rights</w:t>
            </w:r>
            <w:r>
              <w:t xml:space="preserve"> </w:t>
            </w:r>
            <w:r w:rsidRPr="00453CCC">
              <w:t>resulting</w:t>
            </w:r>
            <w:r>
              <w:t xml:space="preserve"> </w:t>
            </w:r>
            <w:r w:rsidRPr="00453CCC">
              <w:t>from</w:t>
            </w:r>
            <w:r>
              <w:t xml:space="preserve"> </w:t>
            </w:r>
            <w:r w:rsidRPr="00453CCC">
              <w:t>intellectual</w:t>
            </w:r>
            <w:r>
              <w:t xml:space="preserve"> </w:t>
            </w:r>
            <w:r w:rsidRPr="00453CCC">
              <w:t>activity</w:t>
            </w:r>
            <w:r>
              <w:t xml:space="preserve"> </w:t>
            </w:r>
            <w:r w:rsidRPr="00453CCC">
              <w:t>in</w:t>
            </w:r>
            <w:r>
              <w:t xml:space="preserve"> </w:t>
            </w:r>
            <w:r w:rsidRPr="00453CCC">
              <w:t>the</w:t>
            </w:r>
            <w:r>
              <w:t xml:space="preserve"> </w:t>
            </w:r>
            <w:r w:rsidRPr="00453CCC">
              <w:t>industrial,</w:t>
            </w:r>
            <w:r>
              <w:t xml:space="preserve"> </w:t>
            </w:r>
            <w:r w:rsidRPr="00453CCC">
              <w:t>scientific,</w:t>
            </w:r>
            <w:r>
              <w:t xml:space="preserve"> </w:t>
            </w:r>
            <w:r w:rsidRPr="00453CCC">
              <w:t>literary</w:t>
            </w:r>
            <w:r>
              <w:t xml:space="preserve"> </w:t>
            </w:r>
            <w:r w:rsidRPr="00453CCC">
              <w:t>and</w:t>
            </w:r>
            <w:r>
              <w:t xml:space="preserve"> </w:t>
            </w:r>
            <w:r w:rsidRPr="00453CCC">
              <w:t>artistic</w:t>
            </w:r>
            <w:r>
              <w:t xml:space="preserve"> </w:t>
            </w:r>
            <w:r w:rsidRPr="00453CCC">
              <w:t>fields</w:t>
            </w:r>
            <w:r>
              <w:t xml:space="preserve"> </w:t>
            </w:r>
            <w:r w:rsidRPr="00453CCC">
              <w:t>recognised</w:t>
            </w:r>
            <w:r>
              <w:t xml:space="preserve"> </w:t>
            </w:r>
            <w:r w:rsidRPr="00453CCC">
              <w:t>in</w:t>
            </w:r>
            <w:r>
              <w:t xml:space="preserve"> </w:t>
            </w:r>
            <w:r w:rsidRPr="00453CCC">
              <w:t>domestic</w:t>
            </w:r>
            <w:r>
              <w:t xml:space="preserve"> </w:t>
            </w:r>
            <w:r w:rsidRPr="00453CCC">
              <w:t>law</w:t>
            </w:r>
            <w:r>
              <w:t xml:space="preserve"> </w:t>
            </w:r>
            <w:r w:rsidRPr="00453CCC">
              <w:t>anywhere</w:t>
            </w:r>
            <w:r>
              <w:t xml:space="preserve"> </w:t>
            </w:r>
            <w:r w:rsidRPr="00453CCC">
              <w:t>in</w:t>
            </w:r>
            <w:r>
              <w:t xml:space="preserve"> </w:t>
            </w:r>
            <w:r w:rsidRPr="00453CCC">
              <w:t>the</w:t>
            </w:r>
            <w:r>
              <w:t xml:space="preserve"> </w:t>
            </w:r>
            <w:r w:rsidRPr="00453CCC">
              <w:t>world</w:t>
            </w:r>
            <w:r>
              <w:t>, whether registered or unregistered</w:t>
            </w:r>
            <w:r w:rsidRPr="00453CCC">
              <w:t>.</w:t>
            </w:r>
          </w:p>
        </w:tc>
      </w:tr>
      <w:tr w:rsidR="00C411DB" w:rsidRPr="00DC220A" w14:paraId="3E9D650F" w14:textId="77777777" w:rsidTr="006053A6">
        <w:trPr>
          <w:cantSplit/>
        </w:trPr>
        <w:tc>
          <w:tcPr>
            <w:tcW w:w="2122" w:type="dxa"/>
          </w:tcPr>
          <w:p w14:paraId="5AF771CA" w14:textId="0385BA32" w:rsidR="00C411DB" w:rsidRPr="00453CCC" w:rsidRDefault="00C411DB" w:rsidP="00C411DB">
            <w:pPr>
              <w:pStyle w:val="Table10ptText-ASDEFCON"/>
            </w:pPr>
            <w:r>
              <w:t>Key Persons</w:t>
            </w:r>
          </w:p>
        </w:tc>
        <w:tc>
          <w:tcPr>
            <w:tcW w:w="1134" w:type="dxa"/>
          </w:tcPr>
          <w:p w14:paraId="61D539A2" w14:textId="77777777" w:rsidR="00C411DB" w:rsidRPr="00453CCC" w:rsidRDefault="00C411DB" w:rsidP="00C411DB">
            <w:pPr>
              <w:pStyle w:val="Table10ptText-ASDEFCON"/>
            </w:pPr>
            <w:r>
              <w:t>(Core)</w:t>
            </w:r>
          </w:p>
        </w:tc>
        <w:tc>
          <w:tcPr>
            <w:tcW w:w="5816" w:type="dxa"/>
          </w:tcPr>
          <w:p w14:paraId="4C10E13B" w14:textId="744AD83A" w:rsidR="00C411DB" w:rsidRPr="00453CCC" w:rsidRDefault="00C411DB" w:rsidP="00C411DB">
            <w:pPr>
              <w:pStyle w:val="Table10ptText-ASDEFCON"/>
            </w:pPr>
            <w:r>
              <w:t>means the personnel specified in Attachment A as personnel required to undertake the Services or part of the work constituting the Services.</w:t>
            </w:r>
          </w:p>
        </w:tc>
      </w:tr>
      <w:tr w:rsidR="00C411DB" w:rsidRPr="00DC220A" w14:paraId="075D7E62" w14:textId="77777777" w:rsidTr="006053A6">
        <w:trPr>
          <w:cantSplit/>
        </w:trPr>
        <w:tc>
          <w:tcPr>
            <w:tcW w:w="2122" w:type="dxa"/>
          </w:tcPr>
          <w:p w14:paraId="373AB502" w14:textId="77777777" w:rsidR="00C411DB" w:rsidRDefault="00C411DB" w:rsidP="00C411DB">
            <w:pPr>
              <w:pStyle w:val="Table10ptText-ASDEFCON"/>
            </w:pPr>
            <w:r>
              <w:t>Licence</w:t>
            </w:r>
          </w:p>
        </w:tc>
        <w:tc>
          <w:tcPr>
            <w:tcW w:w="1134" w:type="dxa"/>
          </w:tcPr>
          <w:p w14:paraId="623EEF48" w14:textId="77777777" w:rsidR="00C411DB" w:rsidRDefault="00C411DB" w:rsidP="00C411DB">
            <w:pPr>
              <w:pStyle w:val="Table10ptText-ASDEFCON"/>
            </w:pPr>
            <w:r>
              <w:rPr>
                <w:lang w:val="en-GB"/>
              </w:rPr>
              <w:t>(Core)</w:t>
            </w:r>
          </w:p>
        </w:tc>
        <w:tc>
          <w:tcPr>
            <w:tcW w:w="5816" w:type="dxa"/>
          </w:tcPr>
          <w:p w14:paraId="236E8A07" w14:textId="6DA0A0EB" w:rsidR="00C411DB" w:rsidRDefault="00C411DB" w:rsidP="00C411DB">
            <w:pPr>
              <w:pStyle w:val="Table10ptText-ASDEFCON"/>
              <w:rPr>
                <w:lang w:val="en-GB"/>
              </w:rPr>
            </w:pPr>
            <w:r>
              <w:t>means a non-exclusive licence of IP in respect of Contract Material, being a licence that:</w:t>
            </w:r>
          </w:p>
          <w:p w14:paraId="62B20575" w14:textId="19CBA073" w:rsidR="00C411DB" w:rsidRDefault="00C411DB" w:rsidP="00C411DB">
            <w:pPr>
              <w:pStyle w:val="Table10ptSub1-ASDEFCON"/>
              <w:rPr>
                <w:lang w:val="en-GB"/>
              </w:rPr>
            </w:pPr>
            <w:r>
              <w:t>is fully paid-up and does not require any additional payment by the licensee, including by way of royalty or any other fee;</w:t>
            </w:r>
          </w:p>
          <w:p w14:paraId="62884E51" w14:textId="1CB5E4CF" w:rsidR="00C411DB" w:rsidRDefault="00C411DB" w:rsidP="00C411DB">
            <w:pPr>
              <w:pStyle w:val="Table10ptSub1-ASDEFCON"/>
              <w:rPr>
                <w:lang w:val="en-GB"/>
              </w:rPr>
            </w:pPr>
            <w:r>
              <w:t>cannot be revoked or terminated by the licensor for any reason except on expiration of a statutory protection term;</w:t>
            </w:r>
          </w:p>
          <w:p w14:paraId="22315A16" w14:textId="103AA731" w:rsidR="00C411DB" w:rsidRDefault="00C411DB" w:rsidP="00C411DB">
            <w:pPr>
              <w:pStyle w:val="Table10ptSub1-ASDEFCON"/>
              <w:rPr>
                <w:lang w:val="en-GB"/>
              </w:rPr>
            </w:pPr>
            <w:r>
              <w:t>operates in perpetuity without any action required on the part of the licensee to renew or extend the licence;</w:t>
            </w:r>
          </w:p>
          <w:p w14:paraId="5A59BD9B" w14:textId="42C2FB65" w:rsidR="00C411DB" w:rsidRDefault="00C411DB" w:rsidP="00C411DB">
            <w:pPr>
              <w:pStyle w:val="Table10ptSub1-ASDEFCON"/>
            </w:pPr>
            <w:r>
              <w:t>operates on a world-wide basis; and</w:t>
            </w:r>
          </w:p>
          <w:p w14:paraId="3FCBC551" w14:textId="360889BE" w:rsidR="00C411DB" w:rsidRDefault="00C411DB" w:rsidP="00C411DB">
            <w:pPr>
              <w:pStyle w:val="Table10ptSub1-ASDEFCON"/>
            </w:pPr>
            <w:r>
              <w:t>binds each successor in title to the owner of the IP in respect of the Contract Material.</w:t>
            </w:r>
          </w:p>
        </w:tc>
      </w:tr>
      <w:tr w:rsidR="00C411DB" w:rsidRPr="00DC220A" w14:paraId="154075FD" w14:textId="77777777" w:rsidTr="006053A6">
        <w:trPr>
          <w:cantSplit/>
        </w:trPr>
        <w:tc>
          <w:tcPr>
            <w:tcW w:w="2122" w:type="dxa"/>
          </w:tcPr>
          <w:p w14:paraId="28C633CB" w14:textId="77777777" w:rsidR="00C411DB" w:rsidRDefault="00C411DB" w:rsidP="00C411DB">
            <w:pPr>
              <w:pStyle w:val="Table10ptText-ASDEFCON"/>
            </w:pPr>
            <w:r>
              <w:t>Loss</w:t>
            </w:r>
          </w:p>
        </w:tc>
        <w:tc>
          <w:tcPr>
            <w:tcW w:w="1134" w:type="dxa"/>
          </w:tcPr>
          <w:p w14:paraId="56BDC371" w14:textId="77777777" w:rsidR="00C411DB" w:rsidRDefault="00C411DB" w:rsidP="00C411DB">
            <w:pPr>
              <w:pStyle w:val="Table10ptText-ASDEFCON"/>
              <w:rPr>
                <w:lang w:val="en-GB"/>
              </w:rPr>
            </w:pPr>
            <w:r>
              <w:t>(Core)</w:t>
            </w:r>
          </w:p>
        </w:tc>
        <w:tc>
          <w:tcPr>
            <w:tcW w:w="5816" w:type="dxa"/>
          </w:tcPr>
          <w:p w14:paraId="48FFB7F1" w14:textId="0B7C72BF" w:rsidR="00C411DB" w:rsidRDefault="00C411DB" w:rsidP="00C411DB">
            <w:pPr>
              <w:pStyle w:val="Table10ptText-ASDEFCON"/>
            </w:pPr>
            <w:r w:rsidRPr="000877D2">
              <w:t>means</w:t>
            </w:r>
            <w:r>
              <w:t xml:space="preserve"> </w:t>
            </w:r>
            <w:r w:rsidRPr="000877D2">
              <w:t>any</w:t>
            </w:r>
            <w:r>
              <w:t xml:space="preserve"> </w:t>
            </w:r>
            <w:r w:rsidRPr="000877D2">
              <w:t>liability,</w:t>
            </w:r>
            <w:r>
              <w:t xml:space="preserve"> </w:t>
            </w:r>
            <w:r w:rsidRPr="000877D2">
              <w:t>loss</w:t>
            </w:r>
            <w:r>
              <w:t xml:space="preserve"> </w:t>
            </w:r>
            <w:r w:rsidRPr="000877D2">
              <w:t>(including</w:t>
            </w:r>
            <w:r>
              <w:t xml:space="preserve"> </w:t>
            </w:r>
            <w:r w:rsidRPr="000877D2">
              <w:t>economic</w:t>
            </w:r>
            <w:r>
              <w:t xml:space="preserve"> </w:t>
            </w:r>
            <w:r w:rsidRPr="000877D2">
              <w:t>loss),</w:t>
            </w:r>
            <w:r>
              <w:t xml:space="preserve"> </w:t>
            </w:r>
            <w:r w:rsidRPr="000877D2">
              <w:t>damage,</w:t>
            </w:r>
            <w:r>
              <w:t xml:space="preserve"> </w:t>
            </w:r>
            <w:r w:rsidRPr="000877D2">
              <w:t>compensation,</w:t>
            </w:r>
            <w:r>
              <w:t xml:space="preserve"> </w:t>
            </w:r>
            <w:r w:rsidRPr="000877D2">
              <w:t>costs</w:t>
            </w:r>
            <w:r>
              <w:t xml:space="preserve"> </w:t>
            </w:r>
            <w:r w:rsidRPr="000877D2">
              <w:t>and</w:t>
            </w:r>
            <w:r>
              <w:t xml:space="preserve"> </w:t>
            </w:r>
            <w:r w:rsidRPr="000877D2">
              <w:t>expenses.</w:t>
            </w:r>
          </w:p>
        </w:tc>
      </w:tr>
      <w:tr w:rsidR="00C411DB" w:rsidRPr="00DC220A" w14:paraId="1E35C709" w14:textId="77777777" w:rsidTr="006053A6">
        <w:trPr>
          <w:cantSplit/>
        </w:trPr>
        <w:tc>
          <w:tcPr>
            <w:tcW w:w="2122" w:type="dxa"/>
          </w:tcPr>
          <w:p w14:paraId="152BD718" w14:textId="7FCE886A" w:rsidR="00C411DB" w:rsidRPr="00453CCC" w:rsidRDefault="00C411DB" w:rsidP="00C411DB">
            <w:pPr>
              <w:pStyle w:val="Table10ptText-ASDEFCON"/>
            </w:pPr>
            <w:r w:rsidRPr="00453CCC">
              <w:t>Moral</w:t>
            </w:r>
            <w:r>
              <w:t xml:space="preserve"> </w:t>
            </w:r>
            <w:r w:rsidRPr="00453CCC">
              <w:t>Rights</w:t>
            </w:r>
          </w:p>
        </w:tc>
        <w:tc>
          <w:tcPr>
            <w:tcW w:w="1134" w:type="dxa"/>
          </w:tcPr>
          <w:p w14:paraId="4DE77B6D" w14:textId="77777777" w:rsidR="00C411DB" w:rsidRPr="00453CCC" w:rsidRDefault="00C411DB" w:rsidP="00C411DB">
            <w:pPr>
              <w:pStyle w:val="Table10ptText-ASDEFCON"/>
            </w:pPr>
            <w:r w:rsidRPr="00453CCC">
              <w:t>(Core)</w:t>
            </w:r>
          </w:p>
        </w:tc>
        <w:tc>
          <w:tcPr>
            <w:tcW w:w="5816" w:type="dxa"/>
          </w:tcPr>
          <w:p w14:paraId="4476D7EB" w14:textId="26C3D407" w:rsidR="00C411DB" w:rsidRPr="00453CCC" w:rsidRDefault="00C411DB" w:rsidP="00C411DB">
            <w:pPr>
              <w:pStyle w:val="Table10ptText-ASDEFCON"/>
            </w:pPr>
            <w:r w:rsidRPr="00453CCC">
              <w:t>means</w:t>
            </w:r>
            <w:r>
              <w:t xml:space="preserve"> any of the following</w:t>
            </w:r>
            <w:r w:rsidRPr="00453CCC">
              <w:t>:</w:t>
            </w:r>
          </w:p>
          <w:p w14:paraId="1E462B9D" w14:textId="2F29A2F4" w:rsidR="00C411DB" w:rsidRPr="00453CCC" w:rsidRDefault="00C411DB" w:rsidP="00C411DB">
            <w:pPr>
              <w:pStyle w:val="Table10ptSub1-ASDEFCON"/>
            </w:pPr>
            <w:r w:rsidRPr="00453CCC">
              <w:t>a</w:t>
            </w:r>
            <w:r>
              <w:t xml:space="preserve"> </w:t>
            </w:r>
            <w:r w:rsidRPr="00453CCC">
              <w:t>right</w:t>
            </w:r>
            <w:r>
              <w:t xml:space="preserve"> </w:t>
            </w:r>
            <w:r w:rsidRPr="00453CCC">
              <w:t>of</w:t>
            </w:r>
            <w:r>
              <w:t xml:space="preserve"> </w:t>
            </w:r>
            <w:r w:rsidRPr="00453CCC">
              <w:t>attribution</w:t>
            </w:r>
            <w:r>
              <w:t xml:space="preserve"> </w:t>
            </w:r>
            <w:r w:rsidRPr="00453CCC">
              <w:t>of</w:t>
            </w:r>
            <w:r>
              <w:t xml:space="preserve"> </w:t>
            </w:r>
            <w:r w:rsidRPr="00453CCC">
              <w:t>authorship;</w:t>
            </w:r>
          </w:p>
          <w:p w14:paraId="0503E654" w14:textId="4DB8D69F" w:rsidR="00C411DB" w:rsidRPr="00453CCC" w:rsidRDefault="00C411DB" w:rsidP="00C411DB">
            <w:pPr>
              <w:pStyle w:val="Table10ptSub1-ASDEFCON"/>
            </w:pPr>
            <w:r w:rsidRPr="00453CCC">
              <w:t>a</w:t>
            </w:r>
            <w:r>
              <w:t xml:space="preserve"> </w:t>
            </w:r>
            <w:r w:rsidRPr="00453CCC">
              <w:t>right</w:t>
            </w:r>
            <w:r>
              <w:t xml:space="preserve"> </w:t>
            </w:r>
            <w:r w:rsidRPr="00453CCC">
              <w:t>not</w:t>
            </w:r>
            <w:r>
              <w:t xml:space="preserve"> </w:t>
            </w:r>
            <w:r w:rsidRPr="00453CCC">
              <w:t>to</w:t>
            </w:r>
            <w:r>
              <w:t xml:space="preserve"> </w:t>
            </w:r>
            <w:r w:rsidRPr="00453CCC">
              <w:t>have</w:t>
            </w:r>
            <w:r>
              <w:t xml:space="preserve"> </w:t>
            </w:r>
            <w:r w:rsidRPr="00453CCC">
              <w:t>authorship</w:t>
            </w:r>
            <w:r>
              <w:t xml:space="preserve"> </w:t>
            </w:r>
            <w:r w:rsidRPr="00453CCC">
              <w:t>falsely</w:t>
            </w:r>
            <w:r>
              <w:t xml:space="preserve"> </w:t>
            </w:r>
            <w:r w:rsidRPr="00453CCC">
              <w:t>attributed;</w:t>
            </w:r>
            <w:r>
              <w:t xml:space="preserve"> </w:t>
            </w:r>
            <w:r w:rsidRPr="00453CCC">
              <w:t>or</w:t>
            </w:r>
          </w:p>
          <w:p w14:paraId="01A7D227" w14:textId="126C694A" w:rsidR="00C411DB" w:rsidRPr="00453CCC" w:rsidRDefault="00C411DB" w:rsidP="00C411DB">
            <w:pPr>
              <w:pStyle w:val="Table10ptSub1-ASDEFCON"/>
            </w:pPr>
            <w:r w:rsidRPr="00453CCC">
              <w:t>a</w:t>
            </w:r>
            <w:r>
              <w:t xml:space="preserve"> </w:t>
            </w:r>
            <w:r w:rsidRPr="00453CCC">
              <w:t>right</w:t>
            </w:r>
            <w:r>
              <w:t xml:space="preserve"> </w:t>
            </w:r>
            <w:r w:rsidRPr="00453CCC">
              <w:t>of</w:t>
            </w:r>
            <w:r>
              <w:t xml:space="preserve"> </w:t>
            </w:r>
            <w:r w:rsidRPr="00453CCC">
              <w:t>integrity</w:t>
            </w:r>
            <w:r>
              <w:t xml:space="preserve"> </w:t>
            </w:r>
            <w:r w:rsidRPr="00453CCC">
              <w:t>of</w:t>
            </w:r>
            <w:r>
              <w:t xml:space="preserve"> </w:t>
            </w:r>
            <w:r w:rsidRPr="00453CCC">
              <w:t>authorship.</w:t>
            </w:r>
            <w:r>
              <w:t xml:space="preserve"> </w:t>
            </w:r>
          </w:p>
        </w:tc>
      </w:tr>
      <w:tr w:rsidR="00C411DB" w:rsidRPr="00DC220A" w14:paraId="05118EC9" w14:textId="77777777" w:rsidTr="006053A6">
        <w:trPr>
          <w:cantSplit/>
        </w:trPr>
        <w:tc>
          <w:tcPr>
            <w:tcW w:w="2122" w:type="dxa"/>
          </w:tcPr>
          <w:p w14:paraId="102165D6" w14:textId="523ECF84" w:rsidR="00C411DB" w:rsidRPr="00453CCC" w:rsidRDefault="00C411DB" w:rsidP="00C411DB">
            <w:pPr>
              <w:pStyle w:val="Table10ptText-ASDEFCON"/>
            </w:pPr>
            <w:r w:rsidRPr="003C1956">
              <w:t>Notifiable</w:t>
            </w:r>
            <w:r>
              <w:t xml:space="preserve"> </w:t>
            </w:r>
            <w:r w:rsidRPr="003C1956">
              <w:t>Incident</w:t>
            </w:r>
          </w:p>
        </w:tc>
        <w:tc>
          <w:tcPr>
            <w:tcW w:w="1134" w:type="dxa"/>
          </w:tcPr>
          <w:p w14:paraId="6C4C7F3F" w14:textId="77777777" w:rsidR="00C411DB" w:rsidRPr="00453CCC" w:rsidRDefault="00C411DB" w:rsidP="00C411DB">
            <w:pPr>
              <w:pStyle w:val="Table10ptText-ASDEFCON"/>
            </w:pPr>
            <w:r w:rsidRPr="00453CCC">
              <w:t>(Core)</w:t>
            </w:r>
          </w:p>
        </w:tc>
        <w:tc>
          <w:tcPr>
            <w:tcW w:w="5816" w:type="dxa"/>
          </w:tcPr>
          <w:p w14:paraId="4DBA746E" w14:textId="60E0AC6D" w:rsidR="00C411DB" w:rsidRPr="00453CCC" w:rsidRDefault="00C411DB" w:rsidP="00C411DB">
            <w:pPr>
              <w:pStyle w:val="Table10ptText-ASDEFCON"/>
            </w:pPr>
            <w:r w:rsidRPr="003C1956">
              <w:t>has</w:t>
            </w:r>
            <w:r>
              <w:t xml:space="preserve"> </w:t>
            </w:r>
            <w:r w:rsidRPr="003C1956">
              <w:t>the</w:t>
            </w:r>
            <w:r>
              <w:t xml:space="preserve"> </w:t>
            </w:r>
            <w:r w:rsidRPr="003C1956">
              <w:t>meaning</w:t>
            </w:r>
            <w:r>
              <w:t xml:space="preserve"> </w:t>
            </w:r>
            <w:r w:rsidRPr="003C1956">
              <w:t>given</w:t>
            </w:r>
            <w:r>
              <w:t xml:space="preserve"> </w:t>
            </w:r>
            <w:r w:rsidRPr="003C1956">
              <w:t>in</w:t>
            </w:r>
            <w:r>
              <w:t xml:space="preserve"> </w:t>
            </w:r>
            <w:r w:rsidRPr="003C1956">
              <w:t>sections</w:t>
            </w:r>
            <w:r>
              <w:t xml:space="preserve"> </w:t>
            </w:r>
            <w:r w:rsidRPr="003C1956">
              <w:t>35</w:t>
            </w:r>
            <w:r>
              <w:t xml:space="preserve"> </w:t>
            </w:r>
            <w:r w:rsidRPr="003C1956">
              <w:t>to</w:t>
            </w:r>
            <w:r>
              <w:t xml:space="preserve"> </w:t>
            </w:r>
            <w:r w:rsidRPr="003C1956">
              <w:t>37</w:t>
            </w:r>
            <w:r>
              <w:t xml:space="preserve"> </w:t>
            </w:r>
            <w:r w:rsidRPr="003C1956">
              <w:t>of</w:t>
            </w:r>
            <w:r>
              <w:t xml:space="preserve"> </w:t>
            </w:r>
            <w:r w:rsidRPr="003C1956">
              <w:t>the</w:t>
            </w:r>
            <w:r>
              <w:t xml:space="preserve"> </w:t>
            </w:r>
            <w:r w:rsidRPr="00A25A4C">
              <w:rPr>
                <w:i/>
              </w:rPr>
              <w:t>Work</w:t>
            </w:r>
            <w:r>
              <w:rPr>
                <w:i/>
              </w:rPr>
              <w:t xml:space="preserve"> </w:t>
            </w:r>
            <w:r w:rsidRPr="00A25A4C">
              <w:rPr>
                <w:i/>
              </w:rPr>
              <w:t>Health</w:t>
            </w:r>
            <w:r>
              <w:rPr>
                <w:i/>
              </w:rPr>
              <w:t xml:space="preserve"> </w:t>
            </w:r>
            <w:r w:rsidRPr="00A25A4C">
              <w:rPr>
                <w:i/>
              </w:rPr>
              <w:t>and</w:t>
            </w:r>
            <w:r>
              <w:rPr>
                <w:i/>
              </w:rPr>
              <w:t xml:space="preserve"> </w:t>
            </w:r>
            <w:r w:rsidRPr="00A25A4C">
              <w:rPr>
                <w:i/>
              </w:rPr>
              <w:t>Safety</w:t>
            </w:r>
            <w:r>
              <w:rPr>
                <w:i/>
              </w:rPr>
              <w:t xml:space="preserve"> </w:t>
            </w:r>
            <w:r w:rsidRPr="00A25A4C">
              <w:rPr>
                <w:i/>
              </w:rPr>
              <w:t>Act</w:t>
            </w:r>
            <w:r>
              <w:rPr>
                <w:i/>
              </w:rPr>
              <w:t xml:space="preserve"> </w:t>
            </w:r>
            <w:r w:rsidRPr="00A25A4C">
              <w:rPr>
                <w:i/>
              </w:rPr>
              <w:t>2011</w:t>
            </w:r>
            <w:r>
              <w:t xml:space="preserve"> </w:t>
            </w:r>
            <w:r w:rsidRPr="002C393E">
              <w:t>(Cth).</w:t>
            </w:r>
          </w:p>
        </w:tc>
      </w:tr>
      <w:tr w:rsidR="00C411DB" w:rsidRPr="00DC220A" w14:paraId="63A5C961" w14:textId="77777777" w:rsidTr="006053A6">
        <w:trPr>
          <w:cantSplit/>
        </w:trPr>
        <w:tc>
          <w:tcPr>
            <w:tcW w:w="2122" w:type="dxa"/>
          </w:tcPr>
          <w:p w14:paraId="0D9F5AF0" w14:textId="77777777" w:rsidR="00C411DB" w:rsidRPr="003C1956" w:rsidRDefault="00C411DB" w:rsidP="00C411DB">
            <w:pPr>
              <w:pStyle w:val="Table10ptText-ASDEFCON"/>
            </w:pPr>
            <w:r>
              <w:t>Patent</w:t>
            </w:r>
          </w:p>
        </w:tc>
        <w:tc>
          <w:tcPr>
            <w:tcW w:w="1134" w:type="dxa"/>
          </w:tcPr>
          <w:p w14:paraId="35705938" w14:textId="77777777" w:rsidR="00C411DB" w:rsidRPr="00453CCC" w:rsidRDefault="00C411DB" w:rsidP="00C411DB">
            <w:pPr>
              <w:pStyle w:val="Table10ptText-ASDEFCON"/>
            </w:pPr>
            <w:r>
              <w:t>(Core)</w:t>
            </w:r>
          </w:p>
        </w:tc>
        <w:tc>
          <w:tcPr>
            <w:tcW w:w="5816" w:type="dxa"/>
          </w:tcPr>
          <w:p w14:paraId="321B7D61" w14:textId="678833D9" w:rsidR="00C411DB" w:rsidRPr="003C1956" w:rsidRDefault="00C411DB" w:rsidP="00C411DB">
            <w:pPr>
              <w:pStyle w:val="Table10ptText-ASDEFCON"/>
            </w:pPr>
            <w:r>
              <w:t xml:space="preserve">means the rights and interests in any registered, pending or restored standard or innovation patent under the </w:t>
            </w:r>
            <w:r>
              <w:rPr>
                <w:i/>
              </w:rPr>
              <w:t xml:space="preserve">Patents Act 1990 </w:t>
            </w:r>
            <w:r>
              <w:t>(Cth) or the corresponding laws of any other jurisdiction.</w:t>
            </w:r>
          </w:p>
        </w:tc>
      </w:tr>
      <w:tr w:rsidR="00C411DB" w:rsidRPr="00DC220A" w14:paraId="72B6BC39" w14:textId="77777777" w:rsidTr="006053A6">
        <w:trPr>
          <w:cantSplit/>
        </w:trPr>
        <w:tc>
          <w:tcPr>
            <w:tcW w:w="2122" w:type="dxa"/>
          </w:tcPr>
          <w:p w14:paraId="7AEF2AF6" w14:textId="7875D2D3" w:rsidR="00C411DB" w:rsidRPr="00453CCC" w:rsidRDefault="00C411DB" w:rsidP="00C411DB">
            <w:pPr>
              <w:pStyle w:val="Table10ptText-ASDEFCON"/>
            </w:pPr>
            <w:r w:rsidRPr="00453CCC">
              <w:t>Personal</w:t>
            </w:r>
            <w:r>
              <w:t xml:space="preserve"> </w:t>
            </w:r>
            <w:r w:rsidRPr="00453CCC">
              <w:t>Information</w:t>
            </w:r>
          </w:p>
        </w:tc>
        <w:tc>
          <w:tcPr>
            <w:tcW w:w="1134" w:type="dxa"/>
          </w:tcPr>
          <w:p w14:paraId="44501082" w14:textId="77777777" w:rsidR="00C411DB" w:rsidRPr="00453CCC" w:rsidRDefault="00C411DB" w:rsidP="00C411DB">
            <w:pPr>
              <w:pStyle w:val="Table10ptText-ASDEFCON"/>
            </w:pPr>
            <w:r w:rsidRPr="00453CCC">
              <w:t>(Core)</w:t>
            </w:r>
          </w:p>
        </w:tc>
        <w:tc>
          <w:tcPr>
            <w:tcW w:w="5816" w:type="dxa"/>
          </w:tcPr>
          <w:p w14:paraId="4E962FDB" w14:textId="3753F998" w:rsidR="00C411DB" w:rsidRPr="00453CCC" w:rsidRDefault="00C411DB" w:rsidP="00C411DB">
            <w:pPr>
              <w:pStyle w:val="Table10ptText-ASDEFCON"/>
            </w:pPr>
            <w:r w:rsidRPr="00453CCC">
              <w:t>has</w:t>
            </w:r>
            <w:r>
              <w:t xml:space="preserve"> </w:t>
            </w:r>
            <w:r w:rsidRPr="00453CCC">
              <w:t>the</w:t>
            </w:r>
            <w:r>
              <w:t xml:space="preserve"> </w:t>
            </w:r>
            <w:r w:rsidRPr="00453CCC">
              <w:t>same</w:t>
            </w:r>
            <w:r>
              <w:t xml:space="preserve"> </w:t>
            </w:r>
            <w:r w:rsidRPr="00453CCC">
              <w:t>meaning</w:t>
            </w:r>
            <w:r>
              <w:t xml:space="preserve"> </w:t>
            </w:r>
            <w:r w:rsidRPr="00453CCC">
              <w:t>as</w:t>
            </w:r>
            <w:r>
              <w:t xml:space="preserve"> </w:t>
            </w:r>
            <w:r w:rsidRPr="00453CCC">
              <w:t>in</w:t>
            </w:r>
            <w:r>
              <w:t xml:space="preserve"> </w:t>
            </w:r>
            <w:r w:rsidRPr="00453CCC">
              <w:t>the</w:t>
            </w:r>
            <w:r>
              <w:t xml:space="preserve"> </w:t>
            </w:r>
            <w:r w:rsidRPr="000D0C9E">
              <w:rPr>
                <w:i/>
              </w:rPr>
              <w:t>Privacy</w:t>
            </w:r>
            <w:r>
              <w:rPr>
                <w:i/>
              </w:rPr>
              <w:t xml:space="preserve"> </w:t>
            </w:r>
            <w:r w:rsidRPr="000D0C9E">
              <w:rPr>
                <w:i/>
              </w:rPr>
              <w:t>Act</w:t>
            </w:r>
            <w:r>
              <w:rPr>
                <w:i/>
              </w:rPr>
              <w:t xml:space="preserve"> </w:t>
            </w:r>
            <w:r w:rsidRPr="000D0C9E">
              <w:rPr>
                <w:i/>
              </w:rPr>
              <w:t>1988</w:t>
            </w:r>
            <w:r>
              <w:rPr>
                <w:i/>
              </w:rPr>
              <w:t xml:space="preserve"> </w:t>
            </w:r>
            <w:r w:rsidRPr="003C1956">
              <w:t>(Cth)</w:t>
            </w:r>
            <w:r w:rsidRPr="00453CCC">
              <w:t>.</w:t>
            </w:r>
          </w:p>
        </w:tc>
      </w:tr>
      <w:tr w:rsidR="00C411DB" w:rsidRPr="00DC220A" w14:paraId="0BEECE2A" w14:textId="77777777" w:rsidTr="006053A6">
        <w:trPr>
          <w:cantSplit/>
        </w:trPr>
        <w:tc>
          <w:tcPr>
            <w:tcW w:w="2122" w:type="dxa"/>
          </w:tcPr>
          <w:p w14:paraId="675FC47A" w14:textId="78D7E18A" w:rsidR="00C411DB" w:rsidRPr="00453CCC" w:rsidRDefault="00C411DB" w:rsidP="00C411DB">
            <w:pPr>
              <w:pStyle w:val="Table10ptText-ASDEFCON"/>
            </w:pPr>
            <w:r>
              <w:t>Privacy Commissioner</w:t>
            </w:r>
          </w:p>
        </w:tc>
        <w:tc>
          <w:tcPr>
            <w:tcW w:w="1134" w:type="dxa"/>
          </w:tcPr>
          <w:p w14:paraId="60015A34" w14:textId="77777777" w:rsidR="00C411DB" w:rsidRPr="00453CCC" w:rsidRDefault="00C411DB" w:rsidP="00C411DB">
            <w:pPr>
              <w:pStyle w:val="Table10ptText-ASDEFCON"/>
            </w:pPr>
            <w:r>
              <w:t>(Core)</w:t>
            </w:r>
          </w:p>
        </w:tc>
        <w:tc>
          <w:tcPr>
            <w:tcW w:w="5816" w:type="dxa"/>
          </w:tcPr>
          <w:p w14:paraId="2EEE6D96" w14:textId="19E7AC83" w:rsidR="00C411DB" w:rsidRPr="00453CCC" w:rsidRDefault="00C411DB" w:rsidP="00C411DB">
            <w:pPr>
              <w:pStyle w:val="Table10ptText-ASDEFCON"/>
            </w:pPr>
            <w:r>
              <w:t xml:space="preserve">has the same meaning as in the </w:t>
            </w:r>
            <w:r w:rsidRPr="0028765E">
              <w:rPr>
                <w:i/>
              </w:rPr>
              <w:t>Australian</w:t>
            </w:r>
            <w:r>
              <w:rPr>
                <w:i/>
              </w:rPr>
              <w:t xml:space="preserve"> </w:t>
            </w:r>
            <w:r w:rsidRPr="0028765E">
              <w:rPr>
                <w:i/>
              </w:rPr>
              <w:t>Information</w:t>
            </w:r>
            <w:r>
              <w:rPr>
                <w:i/>
              </w:rPr>
              <w:t xml:space="preserve"> </w:t>
            </w:r>
            <w:r w:rsidRPr="0028765E">
              <w:rPr>
                <w:i/>
              </w:rPr>
              <w:t>Commissioner</w:t>
            </w:r>
            <w:r>
              <w:rPr>
                <w:i/>
              </w:rPr>
              <w:t xml:space="preserve"> </w:t>
            </w:r>
            <w:r w:rsidRPr="0028765E">
              <w:rPr>
                <w:i/>
              </w:rPr>
              <w:t>Act</w:t>
            </w:r>
            <w:r>
              <w:rPr>
                <w:i/>
              </w:rPr>
              <w:t xml:space="preserve"> </w:t>
            </w:r>
            <w:r w:rsidRPr="0028765E">
              <w:rPr>
                <w:i/>
              </w:rPr>
              <w:t>2010</w:t>
            </w:r>
            <w:r>
              <w:t xml:space="preserve"> (Cth).</w:t>
            </w:r>
          </w:p>
        </w:tc>
      </w:tr>
      <w:tr w:rsidR="00C411DB" w:rsidRPr="00DC220A" w14:paraId="4C144A42" w14:textId="77777777" w:rsidTr="006053A6">
        <w:trPr>
          <w:cantSplit/>
        </w:trPr>
        <w:tc>
          <w:tcPr>
            <w:tcW w:w="2122" w:type="dxa"/>
          </w:tcPr>
          <w:p w14:paraId="6367DD59" w14:textId="7987713D" w:rsidR="00C411DB" w:rsidRPr="00453CCC" w:rsidRDefault="00C411DB" w:rsidP="00C411DB">
            <w:pPr>
              <w:pStyle w:val="Table10ptText-ASDEFCON"/>
            </w:pPr>
            <w:r w:rsidRPr="003C1956">
              <w:t>Problematic</w:t>
            </w:r>
            <w:r>
              <w:t xml:space="preserve"> </w:t>
            </w:r>
            <w:r w:rsidRPr="003C1956">
              <w:t>Substance</w:t>
            </w:r>
          </w:p>
        </w:tc>
        <w:tc>
          <w:tcPr>
            <w:tcW w:w="1134" w:type="dxa"/>
          </w:tcPr>
          <w:p w14:paraId="22A39319" w14:textId="77777777" w:rsidR="00C411DB" w:rsidRPr="00453CCC" w:rsidRDefault="00C411DB" w:rsidP="00C411DB">
            <w:pPr>
              <w:pStyle w:val="Table10ptText-ASDEFCON"/>
            </w:pPr>
            <w:r>
              <w:t>(Core)</w:t>
            </w:r>
          </w:p>
        </w:tc>
        <w:tc>
          <w:tcPr>
            <w:tcW w:w="5816" w:type="dxa"/>
          </w:tcPr>
          <w:p w14:paraId="784EF1E8" w14:textId="77777777" w:rsidR="00C411DB" w:rsidRPr="003C1956" w:rsidRDefault="00C411DB" w:rsidP="00C411DB">
            <w:pPr>
              <w:pStyle w:val="Table10ptText-ASDEFCON"/>
            </w:pPr>
            <w:r w:rsidRPr="003C1956">
              <w:t>means:</w:t>
            </w:r>
          </w:p>
          <w:p w14:paraId="07A34A98" w14:textId="6B057E5E" w:rsidR="00C411DB" w:rsidRPr="003D67B9" w:rsidRDefault="00C411DB" w:rsidP="00C411DB">
            <w:pPr>
              <w:pStyle w:val="Table10ptSub1-ASDEFCON"/>
            </w:pPr>
            <w:r w:rsidRPr="003D67B9">
              <w:t>any</w:t>
            </w:r>
            <w:r>
              <w:t xml:space="preserve"> </w:t>
            </w:r>
            <w:r w:rsidRPr="003D67B9">
              <w:t>substance</w:t>
            </w:r>
            <w:r>
              <w:t xml:space="preserve"> </w:t>
            </w:r>
            <w:r w:rsidRPr="003D67B9">
              <w:t>identified</w:t>
            </w:r>
            <w:r>
              <w:t xml:space="preserve"> </w:t>
            </w:r>
            <w:r w:rsidRPr="003D67B9">
              <w:t>as</w:t>
            </w:r>
            <w:r>
              <w:t xml:space="preserve"> </w:t>
            </w:r>
            <w:r w:rsidRPr="003D67B9">
              <w:t>having</w:t>
            </w:r>
            <w:r>
              <w:t xml:space="preserve"> </w:t>
            </w:r>
            <w:r w:rsidRPr="003D67B9">
              <w:t>ozone</w:t>
            </w:r>
            <w:r>
              <w:t xml:space="preserve"> </w:t>
            </w:r>
            <w:r w:rsidRPr="003D67B9">
              <w:t>depleting</w:t>
            </w:r>
            <w:r>
              <w:t xml:space="preserve"> </w:t>
            </w:r>
            <w:r w:rsidRPr="003D67B9">
              <w:t>potential,</w:t>
            </w:r>
            <w:r>
              <w:t xml:space="preserve"> </w:t>
            </w:r>
            <w:r w:rsidRPr="003D67B9">
              <w:t>or</w:t>
            </w:r>
            <w:r>
              <w:t xml:space="preserve"> </w:t>
            </w:r>
            <w:r w:rsidRPr="003D67B9">
              <w:t>any</w:t>
            </w:r>
            <w:r>
              <w:t xml:space="preserve"> </w:t>
            </w:r>
            <w:r w:rsidRPr="003D67B9">
              <w:t>gas</w:t>
            </w:r>
            <w:r>
              <w:t xml:space="preserve"> </w:t>
            </w:r>
            <w:r w:rsidRPr="003D67B9">
              <w:t>identified</w:t>
            </w:r>
            <w:r>
              <w:t xml:space="preserve"> </w:t>
            </w:r>
            <w:r w:rsidRPr="003D67B9">
              <w:t>as</w:t>
            </w:r>
            <w:r>
              <w:t xml:space="preserve"> </w:t>
            </w:r>
            <w:r w:rsidRPr="003D67B9">
              <w:t>a</w:t>
            </w:r>
            <w:r>
              <w:t xml:space="preserve"> </w:t>
            </w:r>
            <w:r w:rsidRPr="003D67B9">
              <w:t>Synthetic</w:t>
            </w:r>
            <w:r>
              <w:t xml:space="preserve"> </w:t>
            </w:r>
            <w:r w:rsidRPr="003D67B9">
              <w:t>Greenhouse</w:t>
            </w:r>
            <w:r>
              <w:t xml:space="preserve"> </w:t>
            </w:r>
            <w:r w:rsidRPr="003D67B9">
              <w:t>Gas,</w:t>
            </w:r>
            <w:r>
              <w:t xml:space="preserve"> </w:t>
            </w:r>
            <w:r w:rsidRPr="003D67B9">
              <w:t>in</w:t>
            </w:r>
            <w:r>
              <w:t xml:space="preserve"> </w:t>
            </w:r>
            <w:r w:rsidRPr="003D67B9">
              <w:t>the</w:t>
            </w:r>
            <w:r>
              <w:t xml:space="preserve"> </w:t>
            </w:r>
            <w:r w:rsidRPr="006C07C9">
              <w:rPr>
                <w:i/>
              </w:rPr>
              <w:t>Ozone</w:t>
            </w:r>
            <w:r>
              <w:rPr>
                <w:i/>
              </w:rPr>
              <w:t xml:space="preserve"> </w:t>
            </w:r>
            <w:r w:rsidRPr="006C07C9">
              <w:rPr>
                <w:i/>
              </w:rPr>
              <w:t>Protection</w:t>
            </w:r>
            <w:r>
              <w:rPr>
                <w:i/>
              </w:rPr>
              <w:t xml:space="preserve"> </w:t>
            </w:r>
            <w:r w:rsidRPr="006C07C9">
              <w:rPr>
                <w:i/>
              </w:rPr>
              <w:t>and</w:t>
            </w:r>
            <w:r>
              <w:rPr>
                <w:i/>
              </w:rPr>
              <w:t xml:space="preserve"> </w:t>
            </w:r>
            <w:r w:rsidRPr="006C07C9">
              <w:rPr>
                <w:i/>
              </w:rPr>
              <w:t>Synthetic</w:t>
            </w:r>
            <w:r>
              <w:rPr>
                <w:i/>
              </w:rPr>
              <w:t xml:space="preserve"> </w:t>
            </w:r>
            <w:r w:rsidRPr="006C07C9">
              <w:rPr>
                <w:i/>
              </w:rPr>
              <w:t>Greenhouse</w:t>
            </w:r>
            <w:r>
              <w:rPr>
                <w:i/>
              </w:rPr>
              <w:t xml:space="preserve"> </w:t>
            </w:r>
            <w:r w:rsidRPr="006C07C9">
              <w:rPr>
                <w:i/>
              </w:rPr>
              <w:t>Gas</w:t>
            </w:r>
            <w:r>
              <w:rPr>
                <w:i/>
              </w:rPr>
              <w:t xml:space="preserve"> </w:t>
            </w:r>
            <w:r w:rsidRPr="006C07C9">
              <w:rPr>
                <w:i/>
              </w:rPr>
              <w:t>Management</w:t>
            </w:r>
            <w:r>
              <w:rPr>
                <w:i/>
              </w:rPr>
              <w:t xml:space="preserve"> </w:t>
            </w:r>
            <w:r w:rsidRPr="006C07C9">
              <w:rPr>
                <w:i/>
              </w:rPr>
              <w:t>Act</w:t>
            </w:r>
            <w:r>
              <w:rPr>
                <w:i/>
              </w:rPr>
              <w:t xml:space="preserve"> </w:t>
            </w:r>
            <w:r w:rsidRPr="006C07C9">
              <w:rPr>
                <w:i/>
              </w:rPr>
              <w:t>1989</w:t>
            </w:r>
            <w:r>
              <w:t xml:space="preserve"> </w:t>
            </w:r>
            <w:r w:rsidRPr="003D67B9">
              <w:t>(Cth)</w:t>
            </w:r>
            <w:r>
              <w:t xml:space="preserve"> </w:t>
            </w:r>
            <w:r w:rsidRPr="003D67B9">
              <w:t>or</w:t>
            </w:r>
            <w:r>
              <w:t xml:space="preserve"> </w:t>
            </w:r>
            <w:r w:rsidRPr="003D67B9">
              <w:t>any</w:t>
            </w:r>
            <w:r>
              <w:t xml:space="preserve"> </w:t>
            </w:r>
            <w:r w:rsidRPr="003D67B9">
              <w:t>regulations</w:t>
            </w:r>
            <w:r>
              <w:t xml:space="preserve"> </w:t>
            </w:r>
            <w:r w:rsidRPr="003D67B9">
              <w:t>made</w:t>
            </w:r>
            <w:r>
              <w:t xml:space="preserve"> </w:t>
            </w:r>
            <w:r w:rsidRPr="003D67B9">
              <w:t>under</w:t>
            </w:r>
            <w:r>
              <w:t xml:space="preserve"> </w:t>
            </w:r>
            <w:r w:rsidRPr="003D67B9">
              <w:t>that</w:t>
            </w:r>
            <w:r>
              <w:t xml:space="preserve"> </w:t>
            </w:r>
            <w:r w:rsidRPr="003D67B9">
              <w:t>Act;</w:t>
            </w:r>
          </w:p>
          <w:p w14:paraId="1E715FB2" w14:textId="62FCA143" w:rsidR="00C411DB" w:rsidRPr="003D67B9" w:rsidRDefault="00C411DB" w:rsidP="00C411DB">
            <w:pPr>
              <w:pStyle w:val="Table10ptSub1-ASDEFCON"/>
            </w:pPr>
            <w:r w:rsidRPr="003D67B9">
              <w:t>any</w:t>
            </w:r>
            <w:r>
              <w:t xml:space="preserve"> </w:t>
            </w:r>
            <w:r w:rsidRPr="003D67B9">
              <w:t>dangerous</w:t>
            </w:r>
            <w:r>
              <w:t xml:space="preserve"> </w:t>
            </w:r>
            <w:r w:rsidRPr="003D67B9">
              <w:t>goods</w:t>
            </w:r>
            <w:r>
              <w:t xml:space="preserve"> </w:t>
            </w:r>
            <w:r w:rsidRPr="003D67B9">
              <w:t>as</w:t>
            </w:r>
            <w:r>
              <w:t xml:space="preserve"> </w:t>
            </w:r>
            <w:r w:rsidRPr="003D67B9">
              <w:t>defined</w:t>
            </w:r>
            <w:r>
              <w:t xml:space="preserve"> </w:t>
            </w:r>
            <w:r w:rsidRPr="003D67B9">
              <w:t>in</w:t>
            </w:r>
            <w:r>
              <w:t xml:space="preserve"> </w:t>
            </w:r>
            <w:r w:rsidRPr="003D67B9">
              <w:t>the</w:t>
            </w:r>
            <w:r>
              <w:t xml:space="preserve"> </w:t>
            </w:r>
            <w:r w:rsidRPr="006C07C9">
              <w:rPr>
                <w:i/>
              </w:rPr>
              <w:t>Australian</w:t>
            </w:r>
            <w:r>
              <w:rPr>
                <w:i/>
              </w:rPr>
              <w:t xml:space="preserve"> </w:t>
            </w:r>
            <w:r w:rsidRPr="006C07C9">
              <w:rPr>
                <w:i/>
              </w:rPr>
              <w:t>Code</w:t>
            </w:r>
            <w:r>
              <w:rPr>
                <w:i/>
              </w:rPr>
              <w:t xml:space="preserve"> </w:t>
            </w:r>
            <w:r w:rsidRPr="006C07C9">
              <w:rPr>
                <w:i/>
              </w:rPr>
              <w:t>for</w:t>
            </w:r>
            <w:r>
              <w:rPr>
                <w:i/>
              </w:rPr>
              <w:t xml:space="preserve"> </w:t>
            </w:r>
            <w:r w:rsidRPr="006C07C9">
              <w:rPr>
                <w:i/>
              </w:rPr>
              <w:t>the</w:t>
            </w:r>
            <w:r>
              <w:rPr>
                <w:i/>
              </w:rPr>
              <w:t xml:space="preserve"> </w:t>
            </w:r>
            <w:r w:rsidRPr="006C07C9">
              <w:rPr>
                <w:i/>
              </w:rPr>
              <w:t>Transport</w:t>
            </w:r>
            <w:r>
              <w:rPr>
                <w:i/>
              </w:rPr>
              <w:t xml:space="preserve"> </w:t>
            </w:r>
            <w:r w:rsidRPr="006C07C9">
              <w:rPr>
                <w:i/>
              </w:rPr>
              <w:t>of</w:t>
            </w:r>
            <w:r>
              <w:rPr>
                <w:i/>
              </w:rPr>
              <w:t xml:space="preserve"> </w:t>
            </w:r>
            <w:r w:rsidRPr="006C07C9">
              <w:rPr>
                <w:i/>
              </w:rPr>
              <w:t>Dangerous</w:t>
            </w:r>
            <w:r>
              <w:rPr>
                <w:i/>
              </w:rPr>
              <w:t xml:space="preserve"> </w:t>
            </w:r>
            <w:r w:rsidRPr="006C07C9">
              <w:rPr>
                <w:i/>
              </w:rPr>
              <w:t>Goods</w:t>
            </w:r>
            <w:r>
              <w:rPr>
                <w:i/>
              </w:rPr>
              <w:t xml:space="preserve"> </w:t>
            </w:r>
            <w:r w:rsidRPr="006C07C9">
              <w:rPr>
                <w:i/>
              </w:rPr>
              <w:t>by</w:t>
            </w:r>
            <w:r>
              <w:rPr>
                <w:i/>
              </w:rPr>
              <w:t xml:space="preserve"> </w:t>
            </w:r>
            <w:r w:rsidRPr="006C07C9">
              <w:rPr>
                <w:i/>
              </w:rPr>
              <w:t>Road</w:t>
            </w:r>
            <w:r>
              <w:rPr>
                <w:i/>
              </w:rPr>
              <w:t xml:space="preserve"> </w:t>
            </w:r>
            <w:r w:rsidRPr="006C07C9">
              <w:rPr>
                <w:i/>
              </w:rPr>
              <w:t>and</w:t>
            </w:r>
            <w:r>
              <w:rPr>
                <w:i/>
              </w:rPr>
              <w:t xml:space="preserve"> </w:t>
            </w:r>
            <w:r w:rsidRPr="006C07C9">
              <w:rPr>
                <w:i/>
              </w:rPr>
              <w:t>Rail</w:t>
            </w:r>
            <w:r>
              <w:rPr>
                <w:i/>
              </w:rPr>
              <w:t xml:space="preserve"> </w:t>
            </w:r>
            <w:r>
              <w:rPr>
                <w:rFonts w:cs="Arial"/>
                <w:szCs w:val="20"/>
              </w:rPr>
              <w:t>(extant edition and as amended from time to time)</w:t>
            </w:r>
            <w:r w:rsidRPr="003D67B9">
              <w:t>;</w:t>
            </w:r>
            <w:r>
              <w:t xml:space="preserve"> or</w:t>
            </w:r>
          </w:p>
          <w:p w14:paraId="7E70E529" w14:textId="53C50D39" w:rsidR="00C411DB" w:rsidRPr="00B647E5" w:rsidRDefault="00C411DB" w:rsidP="00C411DB">
            <w:pPr>
              <w:pStyle w:val="Table10ptSub1-ASDEFCON"/>
            </w:pPr>
            <w:r w:rsidRPr="003D67B9">
              <w:t>any</w:t>
            </w:r>
            <w:r>
              <w:t xml:space="preserve"> </w:t>
            </w:r>
            <w:r w:rsidRPr="003D67B9">
              <w:t>hazardous</w:t>
            </w:r>
            <w:r>
              <w:t xml:space="preserve"> </w:t>
            </w:r>
            <w:r w:rsidRPr="003D67B9">
              <w:t>chemicals</w:t>
            </w:r>
            <w:r>
              <w:t xml:space="preserve"> </w:t>
            </w:r>
            <w:r w:rsidRPr="003D67B9">
              <w:t>as</w:t>
            </w:r>
            <w:r>
              <w:t xml:space="preserve"> </w:t>
            </w:r>
            <w:r w:rsidRPr="003D67B9">
              <w:t>defined</w:t>
            </w:r>
            <w:r>
              <w:t xml:space="preserve"> </w:t>
            </w:r>
            <w:r w:rsidRPr="003D67B9">
              <w:t>in</w:t>
            </w:r>
            <w:r>
              <w:t xml:space="preserve"> </w:t>
            </w:r>
            <w:r w:rsidRPr="003D67B9">
              <w:t>subregulation</w:t>
            </w:r>
            <w:r>
              <w:t xml:space="preserve"> </w:t>
            </w:r>
            <w:r w:rsidRPr="003D67B9">
              <w:t>5(1)</w:t>
            </w:r>
            <w:r>
              <w:t xml:space="preserve"> </w:t>
            </w:r>
            <w:r w:rsidRPr="003D67B9">
              <w:t>of</w:t>
            </w:r>
            <w:r>
              <w:t xml:space="preserve"> </w:t>
            </w:r>
            <w:r w:rsidRPr="003D67B9">
              <w:t>the</w:t>
            </w:r>
            <w:r>
              <w:t xml:space="preserve"> </w:t>
            </w:r>
            <w:r w:rsidRPr="00A25A4C">
              <w:rPr>
                <w:i/>
              </w:rPr>
              <w:t>Work</w:t>
            </w:r>
            <w:r>
              <w:rPr>
                <w:i/>
              </w:rPr>
              <w:t xml:space="preserve"> </w:t>
            </w:r>
            <w:r w:rsidRPr="00A25A4C">
              <w:rPr>
                <w:i/>
              </w:rPr>
              <w:t>Health</w:t>
            </w:r>
            <w:r>
              <w:rPr>
                <w:i/>
              </w:rPr>
              <w:t xml:space="preserve"> </w:t>
            </w:r>
            <w:r w:rsidRPr="00A25A4C">
              <w:rPr>
                <w:i/>
              </w:rPr>
              <w:t>and</w:t>
            </w:r>
            <w:r>
              <w:rPr>
                <w:i/>
              </w:rPr>
              <w:t xml:space="preserve"> </w:t>
            </w:r>
            <w:r w:rsidRPr="00A25A4C">
              <w:rPr>
                <w:i/>
              </w:rPr>
              <w:t>Safety</w:t>
            </w:r>
            <w:r>
              <w:rPr>
                <w:i/>
              </w:rPr>
              <w:t xml:space="preserve"> </w:t>
            </w:r>
            <w:r w:rsidRPr="00A25A4C">
              <w:rPr>
                <w:i/>
              </w:rPr>
              <w:t>Regulations</w:t>
            </w:r>
            <w:r>
              <w:rPr>
                <w:i/>
              </w:rPr>
              <w:t xml:space="preserve"> </w:t>
            </w:r>
            <w:r w:rsidRPr="00A25A4C">
              <w:rPr>
                <w:i/>
              </w:rPr>
              <w:t>2011</w:t>
            </w:r>
            <w:r>
              <w:t xml:space="preserve"> </w:t>
            </w:r>
            <w:r w:rsidRPr="002C393E">
              <w:t>(Cth)</w:t>
            </w:r>
            <w:r>
              <w:t>.</w:t>
            </w:r>
          </w:p>
        </w:tc>
      </w:tr>
      <w:tr w:rsidR="00C411DB" w:rsidRPr="00DC220A" w14:paraId="4B9B30DF" w14:textId="77777777" w:rsidTr="006053A6">
        <w:trPr>
          <w:cantSplit/>
        </w:trPr>
        <w:tc>
          <w:tcPr>
            <w:tcW w:w="2122" w:type="dxa"/>
          </w:tcPr>
          <w:p w14:paraId="4171A343" w14:textId="20AC5BED" w:rsidR="00C411DB" w:rsidRPr="003C1956" w:rsidRDefault="00C411DB" w:rsidP="00C411DB">
            <w:pPr>
              <w:pStyle w:val="Table10ptText-ASDEFCON"/>
            </w:pPr>
            <w:r>
              <w:t>Proportionate Liability Law</w:t>
            </w:r>
          </w:p>
        </w:tc>
        <w:tc>
          <w:tcPr>
            <w:tcW w:w="1134" w:type="dxa"/>
          </w:tcPr>
          <w:p w14:paraId="3F9120A6" w14:textId="77777777" w:rsidR="00C411DB" w:rsidRDefault="00C411DB" w:rsidP="00C411DB">
            <w:pPr>
              <w:pStyle w:val="Table10ptText-ASDEFCON"/>
            </w:pPr>
            <w:r>
              <w:rPr>
                <w:lang w:val="en-GB"/>
              </w:rPr>
              <w:t>(Core)</w:t>
            </w:r>
          </w:p>
        </w:tc>
        <w:tc>
          <w:tcPr>
            <w:tcW w:w="5816" w:type="dxa"/>
          </w:tcPr>
          <w:p w14:paraId="3D9E5BF1" w14:textId="77E3C542" w:rsidR="00C411DB" w:rsidRPr="000877D2" w:rsidRDefault="00C411DB" w:rsidP="00C411DB">
            <w:pPr>
              <w:pStyle w:val="Table10ptText-ASDEFCON"/>
            </w:pPr>
            <w:r w:rsidRPr="000877D2">
              <w:t>means</w:t>
            </w:r>
            <w:r>
              <w:t xml:space="preserve"> </w:t>
            </w:r>
            <w:r w:rsidRPr="000877D2">
              <w:t>any</w:t>
            </w:r>
            <w:r>
              <w:t xml:space="preserve"> </w:t>
            </w:r>
            <w:r w:rsidRPr="000877D2">
              <w:t>of</w:t>
            </w:r>
            <w:r>
              <w:t xml:space="preserve"> </w:t>
            </w:r>
            <w:r w:rsidRPr="000877D2">
              <w:t>the</w:t>
            </w:r>
            <w:r>
              <w:t xml:space="preserve"> </w:t>
            </w:r>
            <w:r w:rsidRPr="000877D2">
              <w:t>following:</w:t>
            </w:r>
          </w:p>
          <w:p w14:paraId="7F3A0C02" w14:textId="4F88D447"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2002</w:t>
            </w:r>
            <w:r>
              <w:rPr>
                <w:i/>
              </w:rPr>
              <w:t xml:space="preserve"> </w:t>
            </w:r>
            <w:r w:rsidRPr="000877D2">
              <w:t>(NSW)</w:t>
            </w:r>
            <w:r>
              <w:t xml:space="preserve"> </w:t>
            </w:r>
            <w:r w:rsidRPr="000877D2">
              <w:t>–</w:t>
            </w:r>
            <w:r>
              <w:t xml:space="preserve"> </w:t>
            </w:r>
            <w:r w:rsidRPr="000877D2">
              <w:t>Part</w:t>
            </w:r>
            <w:r>
              <w:t xml:space="preserve"> </w:t>
            </w:r>
            <w:r w:rsidRPr="000877D2">
              <w:t>4;</w:t>
            </w:r>
          </w:p>
          <w:p w14:paraId="70EB924C" w14:textId="2A3CC13A" w:rsidR="00C411DB" w:rsidRPr="000877D2" w:rsidRDefault="00C411DB" w:rsidP="00C411DB">
            <w:pPr>
              <w:pStyle w:val="Table10ptSub1-ASDEFCON"/>
            </w:pPr>
            <w:r w:rsidRPr="000877D2">
              <w:rPr>
                <w:i/>
              </w:rPr>
              <w:t>Wrongs</w:t>
            </w:r>
            <w:r>
              <w:rPr>
                <w:i/>
              </w:rPr>
              <w:t xml:space="preserve"> </w:t>
            </w:r>
            <w:r w:rsidRPr="000877D2">
              <w:rPr>
                <w:i/>
              </w:rPr>
              <w:t>Act</w:t>
            </w:r>
            <w:r>
              <w:rPr>
                <w:i/>
              </w:rPr>
              <w:t xml:space="preserve"> </w:t>
            </w:r>
            <w:r w:rsidRPr="000877D2">
              <w:rPr>
                <w:i/>
              </w:rPr>
              <w:t>1958</w:t>
            </w:r>
            <w:r>
              <w:t xml:space="preserve"> </w:t>
            </w:r>
            <w:r w:rsidRPr="000877D2">
              <w:t>(Vic)</w:t>
            </w:r>
            <w:r>
              <w:t xml:space="preserve"> </w:t>
            </w:r>
            <w:r w:rsidRPr="000877D2">
              <w:t>–</w:t>
            </w:r>
            <w:r>
              <w:t xml:space="preserve"> </w:t>
            </w:r>
            <w:r w:rsidRPr="000877D2">
              <w:t>Part</w:t>
            </w:r>
            <w:r>
              <w:t xml:space="preserve"> </w:t>
            </w:r>
            <w:r w:rsidRPr="000877D2">
              <w:t>IVAA;</w:t>
            </w:r>
          </w:p>
          <w:p w14:paraId="18586B44" w14:textId="7CFE26B4"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2002</w:t>
            </w:r>
            <w:r>
              <w:t xml:space="preserve"> </w:t>
            </w:r>
            <w:r w:rsidRPr="000877D2">
              <w:t>(WA)</w:t>
            </w:r>
            <w:r>
              <w:t xml:space="preserve"> </w:t>
            </w:r>
            <w:r w:rsidRPr="000877D2">
              <w:t>–</w:t>
            </w:r>
            <w:r>
              <w:t xml:space="preserve"> </w:t>
            </w:r>
            <w:r w:rsidRPr="000877D2">
              <w:t>Part</w:t>
            </w:r>
            <w:r>
              <w:t xml:space="preserve"> </w:t>
            </w:r>
            <w:r w:rsidRPr="000877D2">
              <w:t>1F;</w:t>
            </w:r>
          </w:p>
          <w:p w14:paraId="1317DAB6" w14:textId="7D3211D6"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2003</w:t>
            </w:r>
            <w:r>
              <w:t xml:space="preserve"> </w:t>
            </w:r>
            <w:r w:rsidRPr="000877D2">
              <w:t>(Qld)</w:t>
            </w:r>
            <w:r>
              <w:t xml:space="preserve"> </w:t>
            </w:r>
            <w:r w:rsidRPr="000877D2">
              <w:t>–</w:t>
            </w:r>
            <w:r>
              <w:t xml:space="preserve"> </w:t>
            </w:r>
            <w:r w:rsidRPr="000877D2">
              <w:t>Chapter</w:t>
            </w:r>
            <w:r>
              <w:t xml:space="preserve"> </w:t>
            </w:r>
            <w:r w:rsidRPr="000877D2">
              <w:t>2,</w:t>
            </w:r>
            <w:r>
              <w:t xml:space="preserve"> </w:t>
            </w:r>
            <w:r w:rsidRPr="000877D2">
              <w:t>Part</w:t>
            </w:r>
            <w:r>
              <w:t xml:space="preserve"> </w:t>
            </w:r>
            <w:r w:rsidRPr="000877D2">
              <w:t>2;</w:t>
            </w:r>
          </w:p>
          <w:p w14:paraId="152E24C7" w14:textId="654FDD0A" w:rsidR="00C411DB" w:rsidRPr="000877D2" w:rsidRDefault="00C411DB" w:rsidP="00C411DB">
            <w:pPr>
              <w:pStyle w:val="Table10ptSub1-ASDEFCON"/>
            </w:pPr>
            <w:r w:rsidRPr="000877D2">
              <w:rPr>
                <w:i/>
              </w:rPr>
              <w:t>Civil</w:t>
            </w:r>
            <w:r>
              <w:rPr>
                <w:i/>
              </w:rPr>
              <w:t xml:space="preserve"> </w:t>
            </w:r>
            <w:r w:rsidRPr="000877D2">
              <w:rPr>
                <w:i/>
              </w:rPr>
              <w:t>Law</w:t>
            </w:r>
            <w:r>
              <w:rPr>
                <w:i/>
              </w:rPr>
              <w:t xml:space="preserve"> </w:t>
            </w:r>
            <w:r w:rsidRPr="000877D2">
              <w:rPr>
                <w:i/>
              </w:rPr>
              <w:t>(Wrongs)</w:t>
            </w:r>
            <w:r>
              <w:rPr>
                <w:i/>
              </w:rPr>
              <w:t xml:space="preserve"> </w:t>
            </w:r>
            <w:r w:rsidRPr="000877D2">
              <w:rPr>
                <w:i/>
              </w:rPr>
              <w:t>Act</w:t>
            </w:r>
            <w:r>
              <w:rPr>
                <w:i/>
              </w:rPr>
              <w:t xml:space="preserve"> </w:t>
            </w:r>
            <w:r w:rsidRPr="000877D2">
              <w:rPr>
                <w:i/>
              </w:rPr>
              <w:t>2002</w:t>
            </w:r>
            <w:r>
              <w:t xml:space="preserve"> </w:t>
            </w:r>
            <w:r w:rsidRPr="000877D2">
              <w:t>(ACT)</w:t>
            </w:r>
            <w:r>
              <w:t xml:space="preserve"> </w:t>
            </w:r>
            <w:r w:rsidRPr="000877D2">
              <w:t>–</w:t>
            </w:r>
            <w:r>
              <w:t xml:space="preserve"> </w:t>
            </w:r>
            <w:r w:rsidRPr="000877D2">
              <w:t>Chapter</w:t>
            </w:r>
            <w:r>
              <w:t xml:space="preserve"> </w:t>
            </w:r>
            <w:r w:rsidRPr="000877D2">
              <w:t>7A;</w:t>
            </w:r>
          </w:p>
          <w:p w14:paraId="2645A3A9" w14:textId="49BC34A1" w:rsidR="00C411DB" w:rsidRPr="000877D2" w:rsidRDefault="00C411DB" w:rsidP="00C411DB">
            <w:pPr>
              <w:pStyle w:val="Table10ptSub1-ASDEFCON"/>
            </w:pPr>
            <w:r w:rsidRPr="000877D2">
              <w:rPr>
                <w:i/>
              </w:rPr>
              <w:t>Proportionate</w:t>
            </w:r>
            <w:r>
              <w:rPr>
                <w:i/>
              </w:rPr>
              <w:t xml:space="preserve"> </w:t>
            </w:r>
            <w:r w:rsidRPr="000877D2">
              <w:rPr>
                <w:i/>
              </w:rPr>
              <w:t>Liability</w:t>
            </w:r>
            <w:r>
              <w:rPr>
                <w:i/>
              </w:rPr>
              <w:t xml:space="preserve"> </w:t>
            </w:r>
            <w:r w:rsidRPr="000877D2">
              <w:rPr>
                <w:i/>
              </w:rPr>
              <w:t>Act</w:t>
            </w:r>
            <w:r>
              <w:rPr>
                <w:i/>
              </w:rPr>
              <w:t xml:space="preserve"> </w:t>
            </w:r>
            <w:r w:rsidRPr="000877D2">
              <w:rPr>
                <w:i/>
              </w:rPr>
              <w:t>2005</w:t>
            </w:r>
            <w:r>
              <w:t xml:space="preserve"> </w:t>
            </w:r>
            <w:r w:rsidRPr="000877D2">
              <w:t>(NT);</w:t>
            </w:r>
          </w:p>
          <w:p w14:paraId="58A45B2B" w14:textId="4699F634" w:rsidR="00C411DB" w:rsidRPr="000877D2" w:rsidRDefault="00C411DB" w:rsidP="00C411DB">
            <w:pPr>
              <w:pStyle w:val="Table10ptSub1-ASDEFCON"/>
            </w:pPr>
            <w:r w:rsidRPr="000877D2">
              <w:rPr>
                <w:i/>
              </w:rPr>
              <w:t>Law</w:t>
            </w:r>
            <w:r>
              <w:rPr>
                <w:i/>
              </w:rPr>
              <w:t xml:space="preserve"> </w:t>
            </w:r>
            <w:r w:rsidRPr="000877D2">
              <w:rPr>
                <w:i/>
              </w:rPr>
              <w:t>Reform</w:t>
            </w:r>
            <w:r>
              <w:rPr>
                <w:i/>
              </w:rPr>
              <w:t xml:space="preserve"> </w:t>
            </w:r>
            <w:r w:rsidRPr="000877D2">
              <w:rPr>
                <w:i/>
              </w:rPr>
              <w:t>(Contributory</w:t>
            </w:r>
            <w:r>
              <w:rPr>
                <w:i/>
              </w:rPr>
              <w:t xml:space="preserve"> </w:t>
            </w:r>
            <w:r w:rsidRPr="000877D2">
              <w:rPr>
                <w:i/>
              </w:rPr>
              <w:t>Negligence</w:t>
            </w:r>
            <w:r>
              <w:rPr>
                <w:i/>
              </w:rPr>
              <w:t xml:space="preserve"> </w:t>
            </w:r>
            <w:r w:rsidRPr="000877D2">
              <w:rPr>
                <w:i/>
              </w:rPr>
              <w:t>and</w:t>
            </w:r>
            <w:r>
              <w:rPr>
                <w:i/>
              </w:rPr>
              <w:t xml:space="preserve"> </w:t>
            </w:r>
            <w:r w:rsidRPr="000877D2">
              <w:rPr>
                <w:i/>
              </w:rPr>
              <w:t>Apportionment</w:t>
            </w:r>
            <w:r>
              <w:rPr>
                <w:i/>
              </w:rPr>
              <w:t xml:space="preserve"> </w:t>
            </w:r>
            <w:r w:rsidRPr="000877D2">
              <w:rPr>
                <w:i/>
              </w:rPr>
              <w:t>of</w:t>
            </w:r>
            <w:r>
              <w:rPr>
                <w:i/>
              </w:rPr>
              <w:t xml:space="preserve"> </w:t>
            </w:r>
            <w:r w:rsidRPr="000877D2">
              <w:rPr>
                <w:i/>
              </w:rPr>
              <w:t>Liability</w:t>
            </w:r>
            <w:r>
              <w:rPr>
                <w:i/>
              </w:rPr>
              <w:t xml:space="preserve"> </w:t>
            </w:r>
            <w:r w:rsidRPr="000877D2">
              <w:rPr>
                <w:i/>
              </w:rPr>
              <w:t>Act)</w:t>
            </w:r>
            <w:r>
              <w:rPr>
                <w:i/>
              </w:rPr>
              <w:t xml:space="preserve"> </w:t>
            </w:r>
            <w:r w:rsidRPr="000877D2">
              <w:rPr>
                <w:i/>
              </w:rPr>
              <w:t>2001</w:t>
            </w:r>
            <w:r>
              <w:rPr>
                <w:i/>
              </w:rPr>
              <w:t xml:space="preserve"> </w:t>
            </w:r>
            <w:r w:rsidRPr="000877D2">
              <w:t>(SA)</w:t>
            </w:r>
            <w:r>
              <w:t xml:space="preserve"> </w:t>
            </w:r>
            <w:r w:rsidRPr="000877D2">
              <w:t>–</w:t>
            </w:r>
            <w:r>
              <w:t xml:space="preserve"> </w:t>
            </w:r>
            <w:r w:rsidRPr="000877D2">
              <w:t>Part</w:t>
            </w:r>
            <w:r>
              <w:t xml:space="preserve"> </w:t>
            </w:r>
            <w:r w:rsidRPr="000877D2">
              <w:t>3;</w:t>
            </w:r>
          </w:p>
          <w:p w14:paraId="344A531E" w14:textId="526A049E" w:rsidR="00C411DB" w:rsidRPr="000877D2" w:rsidRDefault="00C411DB" w:rsidP="00C411DB">
            <w:pPr>
              <w:pStyle w:val="Table10ptSub1-ASDEFCON"/>
            </w:pPr>
            <w:r w:rsidRPr="000877D2">
              <w:rPr>
                <w:i/>
              </w:rPr>
              <w:t>Civil</w:t>
            </w:r>
            <w:r>
              <w:rPr>
                <w:i/>
              </w:rPr>
              <w:t xml:space="preserve"> </w:t>
            </w:r>
            <w:r w:rsidRPr="000877D2">
              <w:rPr>
                <w:i/>
              </w:rPr>
              <w:t>Liability</w:t>
            </w:r>
            <w:r>
              <w:rPr>
                <w:i/>
              </w:rPr>
              <w:t xml:space="preserve"> </w:t>
            </w:r>
            <w:r w:rsidRPr="000877D2">
              <w:rPr>
                <w:i/>
              </w:rPr>
              <w:t>Act</w:t>
            </w:r>
            <w:r>
              <w:rPr>
                <w:i/>
              </w:rPr>
              <w:t xml:space="preserve"> </w:t>
            </w:r>
            <w:r w:rsidRPr="000877D2">
              <w:rPr>
                <w:i/>
              </w:rPr>
              <w:t>2002</w:t>
            </w:r>
            <w:r>
              <w:t xml:space="preserve"> </w:t>
            </w:r>
            <w:r w:rsidRPr="000877D2">
              <w:t>(Tas)</w:t>
            </w:r>
            <w:r>
              <w:t xml:space="preserve"> </w:t>
            </w:r>
            <w:r w:rsidRPr="000877D2">
              <w:t>–</w:t>
            </w:r>
            <w:r>
              <w:t xml:space="preserve"> </w:t>
            </w:r>
            <w:r w:rsidRPr="000877D2">
              <w:t>Part</w:t>
            </w:r>
            <w:r>
              <w:t xml:space="preserve"> </w:t>
            </w:r>
            <w:r w:rsidRPr="000877D2">
              <w:t>9A;</w:t>
            </w:r>
          </w:p>
          <w:p w14:paraId="22637F37" w14:textId="24C97EAA" w:rsidR="00C411DB" w:rsidRPr="000877D2" w:rsidRDefault="00C411DB" w:rsidP="00C411DB">
            <w:pPr>
              <w:pStyle w:val="Table10ptSub1-ASDEFCON"/>
            </w:pPr>
            <w:r w:rsidRPr="000877D2">
              <w:rPr>
                <w:i/>
              </w:rPr>
              <w:t>Competition</w:t>
            </w:r>
            <w:r>
              <w:rPr>
                <w:i/>
              </w:rPr>
              <w:t xml:space="preserve"> </w:t>
            </w:r>
            <w:r w:rsidRPr="000877D2">
              <w:rPr>
                <w:i/>
              </w:rPr>
              <w:t>and</w:t>
            </w:r>
            <w:r>
              <w:rPr>
                <w:i/>
              </w:rPr>
              <w:t xml:space="preserve"> </w:t>
            </w:r>
            <w:r w:rsidRPr="000877D2">
              <w:rPr>
                <w:i/>
              </w:rPr>
              <w:t>Consumer</w:t>
            </w:r>
            <w:r>
              <w:rPr>
                <w:i/>
              </w:rPr>
              <w:t xml:space="preserve"> </w:t>
            </w:r>
            <w:r w:rsidRPr="000877D2">
              <w:rPr>
                <w:i/>
              </w:rPr>
              <w:t>Act</w:t>
            </w:r>
            <w:r>
              <w:rPr>
                <w:i/>
              </w:rPr>
              <w:t xml:space="preserve"> </w:t>
            </w:r>
            <w:r w:rsidRPr="000877D2">
              <w:rPr>
                <w:i/>
              </w:rPr>
              <w:t>2010</w:t>
            </w:r>
            <w:r>
              <w:rPr>
                <w:i/>
              </w:rPr>
              <w:t xml:space="preserve"> </w:t>
            </w:r>
            <w:r w:rsidRPr="000877D2">
              <w:t>(Cth)</w:t>
            </w:r>
            <w:r>
              <w:t xml:space="preserve"> </w:t>
            </w:r>
            <w:r w:rsidRPr="000877D2">
              <w:t>–</w:t>
            </w:r>
            <w:r>
              <w:t xml:space="preserve"> </w:t>
            </w:r>
            <w:r w:rsidRPr="000877D2">
              <w:t>Part</w:t>
            </w:r>
            <w:r>
              <w:t xml:space="preserve"> </w:t>
            </w:r>
            <w:r w:rsidRPr="000877D2">
              <w:t>VIA;</w:t>
            </w:r>
          </w:p>
          <w:p w14:paraId="5E14283C" w14:textId="2EDD551A" w:rsidR="00C411DB" w:rsidRDefault="00C411DB" w:rsidP="00C411DB">
            <w:pPr>
              <w:pStyle w:val="Table10ptSub1-ASDEFCON"/>
            </w:pPr>
            <w:r w:rsidRPr="000877D2">
              <w:rPr>
                <w:i/>
              </w:rPr>
              <w:t>Corporations</w:t>
            </w:r>
            <w:r>
              <w:rPr>
                <w:i/>
              </w:rPr>
              <w:t xml:space="preserve"> </w:t>
            </w:r>
            <w:r w:rsidRPr="000877D2">
              <w:rPr>
                <w:i/>
              </w:rPr>
              <w:t>Act</w:t>
            </w:r>
            <w:r>
              <w:rPr>
                <w:i/>
              </w:rPr>
              <w:t xml:space="preserve"> </w:t>
            </w:r>
            <w:r w:rsidRPr="000877D2">
              <w:rPr>
                <w:i/>
              </w:rPr>
              <w:t>2001</w:t>
            </w:r>
            <w:r>
              <w:rPr>
                <w:i/>
              </w:rPr>
              <w:t xml:space="preserve"> </w:t>
            </w:r>
            <w:r w:rsidRPr="000877D2">
              <w:t>(Cth)</w:t>
            </w:r>
            <w:r>
              <w:t xml:space="preserve"> </w:t>
            </w:r>
            <w:r w:rsidRPr="000877D2">
              <w:t>–</w:t>
            </w:r>
            <w:r>
              <w:t xml:space="preserve"> </w:t>
            </w:r>
            <w:r w:rsidRPr="000877D2">
              <w:t>Part</w:t>
            </w:r>
            <w:r>
              <w:t xml:space="preserve"> </w:t>
            </w:r>
            <w:r w:rsidRPr="000877D2">
              <w:t>7.10,</w:t>
            </w:r>
            <w:r>
              <w:t xml:space="preserve"> </w:t>
            </w:r>
            <w:r w:rsidRPr="000877D2">
              <w:t>Div</w:t>
            </w:r>
            <w:r>
              <w:t xml:space="preserve"> </w:t>
            </w:r>
            <w:r w:rsidRPr="000877D2">
              <w:t>2A;</w:t>
            </w:r>
            <w:r>
              <w:t xml:space="preserve"> </w:t>
            </w:r>
            <w:r w:rsidRPr="000877D2">
              <w:t>and</w:t>
            </w:r>
          </w:p>
          <w:p w14:paraId="46587C09" w14:textId="24AC6812" w:rsidR="00C411DB" w:rsidRPr="003C1956" w:rsidRDefault="00C411DB" w:rsidP="00C411DB">
            <w:pPr>
              <w:pStyle w:val="Table10ptSub1-ASDEFCON"/>
            </w:pPr>
            <w:r w:rsidRPr="002A5313">
              <w:rPr>
                <w:i/>
              </w:rPr>
              <w:t>Australian</w:t>
            </w:r>
            <w:r>
              <w:rPr>
                <w:i/>
              </w:rPr>
              <w:t xml:space="preserve"> </w:t>
            </w:r>
            <w:r w:rsidRPr="002A5313">
              <w:rPr>
                <w:i/>
              </w:rPr>
              <w:t>Securities</w:t>
            </w:r>
            <w:r>
              <w:rPr>
                <w:i/>
              </w:rPr>
              <w:t xml:space="preserve"> </w:t>
            </w:r>
            <w:r w:rsidRPr="002A5313">
              <w:rPr>
                <w:i/>
              </w:rPr>
              <w:t>&amp;</w:t>
            </w:r>
            <w:r>
              <w:rPr>
                <w:i/>
              </w:rPr>
              <w:t xml:space="preserve"> </w:t>
            </w:r>
            <w:r w:rsidRPr="002A5313">
              <w:rPr>
                <w:i/>
              </w:rPr>
              <w:t>Investments</w:t>
            </w:r>
            <w:r>
              <w:rPr>
                <w:i/>
              </w:rPr>
              <w:t xml:space="preserve"> </w:t>
            </w:r>
            <w:r w:rsidRPr="002A5313">
              <w:rPr>
                <w:i/>
              </w:rPr>
              <w:t>Commission</w:t>
            </w:r>
            <w:r>
              <w:rPr>
                <w:i/>
              </w:rPr>
              <w:t xml:space="preserve"> </w:t>
            </w:r>
            <w:r w:rsidRPr="002A5313">
              <w:rPr>
                <w:i/>
              </w:rPr>
              <w:t>Act</w:t>
            </w:r>
            <w:r>
              <w:rPr>
                <w:i/>
              </w:rPr>
              <w:t xml:space="preserve"> </w:t>
            </w:r>
            <w:r w:rsidRPr="002A5313">
              <w:rPr>
                <w:i/>
              </w:rPr>
              <w:t>2001</w:t>
            </w:r>
            <w:r>
              <w:rPr>
                <w:i/>
              </w:rPr>
              <w:t xml:space="preserve"> </w:t>
            </w:r>
            <w:r w:rsidRPr="000877D2">
              <w:t>(Cth)</w:t>
            </w:r>
            <w:r>
              <w:t xml:space="preserve"> </w:t>
            </w:r>
            <w:r w:rsidRPr="000877D2">
              <w:t>–</w:t>
            </w:r>
            <w:r>
              <w:t xml:space="preserve"> </w:t>
            </w:r>
            <w:r w:rsidRPr="000877D2">
              <w:t>Part</w:t>
            </w:r>
            <w:r>
              <w:t xml:space="preserve"> </w:t>
            </w:r>
            <w:r w:rsidRPr="000877D2">
              <w:t>2,</w:t>
            </w:r>
            <w:r>
              <w:t xml:space="preserve"> </w:t>
            </w:r>
            <w:r w:rsidRPr="000877D2">
              <w:t>Division</w:t>
            </w:r>
            <w:r>
              <w:t xml:space="preserve"> </w:t>
            </w:r>
            <w:r w:rsidRPr="000877D2">
              <w:t>2,</w:t>
            </w:r>
            <w:r>
              <w:t xml:space="preserve"> </w:t>
            </w:r>
            <w:r w:rsidRPr="000877D2">
              <w:t>Subdivision</w:t>
            </w:r>
            <w:r>
              <w:t xml:space="preserve"> </w:t>
            </w:r>
            <w:r w:rsidRPr="000877D2">
              <w:t>GA.</w:t>
            </w:r>
          </w:p>
        </w:tc>
      </w:tr>
      <w:tr w:rsidR="00C411DB" w:rsidRPr="00DC220A" w14:paraId="76974072" w14:textId="77777777" w:rsidTr="006053A6">
        <w:trPr>
          <w:cantSplit/>
        </w:trPr>
        <w:tc>
          <w:tcPr>
            <w:tcW w:w="2122" w:type="dxa"/>
          </w:tcPr>
          <w:p w14:paraId="1BAEBF6B" w14:textId="2E4A36A6" w:rsidR="00C411DB" w:rsidRPr="003C1956" w:rsidRDefault="00C411DB" w:rsidP="00C411DB">
            <w:pPr>
              <w:pStyle w:val="Table10ptText-ASDEFCON"/>
            </w:pPr>
            <w:r>
              <w:t>Related Body Corporate</w:t>
            </w:r>
          </w:p>
        </w:tc>
        <w:tc>
          <w:tcPr>
            <w:tcW w:w="1134" w:type="dxa"/>
          </w:tcPr>
          <w:p w14:paraId="19F22EA3" w14:textId="77777777" w:rsidR="00C411DB" w:rsidRDefault="00C411DB" w:rsidP="00C411DB">
            <w:pPr>
              <w:pStyle w:val="Table10ptText-ASDEFCON"/>
            </w:pPr>
            <w:r>
              <w:rPr>
                <w:lang w:val="en-GB"/>
              </w:rPr>
              <w:t>(Core)</w:t>
            </w:r>
          </w:p>
        </w:tc>
        <w:tc>
          <w:tcPr>
            <w:tcW w:w="5816" w:type="dxa"/>
          </w:tcPr>
          <w:p w14:paraId="7AF3D09E" w14:textId="48DD4B20" w:rsidR="00C411DB" w:rsidRPr="003C1956" w:rsidRDefault="00C411DB" w:rsidP="00C411DB">
            <w:pPr>
              <w:pStyle w:val="Table10ptText-ASDEFCON"/>
            </w:pPr>
            <w:r w:rsidRPr="000877D2">
              <w:t>has</w:t>
            </w:r>
            <w:r>
              <w:t xml:space="preserve"> </w:t>
            </w:r>
            <w:r w:rsidRPr="000877D2">
              <w:t>the</w:t>
            </w:r>
            <w:r>
              <w:t xml:space="preserve"> </w:t>
            </w:r>
            <w:r w:rsidRPr="000877D2">
              <w:t>meaning</w:t>
            </w:r>
            <w:r>
              <w:t xml:space="preserve"> </w:t>
            </w:r>
            <w:r w:rsidRPr="000877D2">
              <w:t>given</w:t>
            </w:r>
            <w:r>
              <w:t xml:space="preserve"> </w:t>
            </w:r>
            <w:r w:rsidRPr="000877D2">
              <w:t>by</w:t>
            </w:r>
            <w:r>
              <w:t xml:space="preserve"> </w:t>
            </w:r>
            <w:r w:rsidRPr="000877D2">
              <w:t>section</w:t>
            </w:r>
            <w:r>
              <w:t xml:space="preserve"> </w:t>
            </w:r>
            <w:r w:rsidRPr="000877D2">
              <w:t>9</w:t>
            </w:r>
            <w:r>
              <w:t xml:space="preserve"> </w:t>
            </w:r>
            <w:r w:rsidRPr="000877D2">
              <w:t>of</w:t>
            </w:r>
            <w:r>
              <w:t xml:space="preserve"> </w:t>
            </w:r>
            <w:r w:rsidRPr="000877D2">
              <w:t>the</w:t>
            </w:r>
            <w:r>
              <w:t xml:space="preserve"> </w:t>
            </w:r>
            <w:r w:rsidRPr="000877D2">
              <w:rPr>
                <w:i/>
              </w:rPr>
              <w:t>Corporations</w:t>
            </w:r>
            <w:r>
              <w:rPr>
                <w:i/>
              </w:rPr>
              <w:t xml:space="preserve"> </w:t>
            </w:r>
            <w:r w:rsidRPr="000877D2">
              <w:rPr>
                <w:i/>
              </w:rPr>
              <w:t>Act</w:t>
            </w:r>
            <w:r>
              <w:rPr>
                <w:i/>
              </w:rPr>
              <w:t xml:space="preserve"> </w:t>
            </w:r>
            <w:r w:rsidRPr="000877D2">
              <w:rPr>
                <w:i/>
              </w:rPr>
              <w:t>2001</w:t>
            </w:r>
            <w:r>
              <w:rPr>
                <w:i/>
              </w:rPr>
              <w:t xml:space="preserve"> </w:t>
            </w:r>
            <w:r w:rsidRPr="000877D2">
              <w:t>(Cth)</w:t>
            </w:r>
            <w:r w:rsidRPr="000877D2">
              <w:rPr>
                <w:i/>
              </w:rPr>
              <w:t>.</w:t>
            </w:r>
          </w:p>
        </w:tc>
      </w:tr>
      <w:tr w:rsidR="00C411DB" w:rsidRPr="00DC220A" w14:paraId="2949418B" w14:textId="77777777" w:rsidTr="006053A6">
        <w:trPr>
          <w:cantSplit/>
        </w:trPr>
        <w:tc>
          <w:tcPr>
            <w:tcW w:w="2122" w:type="dxa"/>
          </w:tcPr>
          <w:p w14:paraId="239049C8" w14:textId="1A3B79DF" w:rsidR="00C411DB" w:rsidRPr="003C1956" w:rsidRDefault="00C411DB" w:rsidP="00C411DB">
            <w:pPr>
              <w:pStyle w:val="Table10ptText-ASDEFCON"/>
            </w:pPr>
            <w:r>
              <w:t>Registrable Design</w:t>
            </w:r>
          </w:p>
        </w:tc>
        <w:tc>
          <w:tcPr>
            <w:tcW w:w="1134" w:type="dxa"/>
          </w:tcPr>
          <w:p w14:paraId="716B3493" w14:textId="77777777" w:rsidR="00C411DB" w:rsidRDefault="00C411DB" w:rsidP="00C411DB">
            <w:pPr>
              <w:pStyle w:val="Table10ptText-ASDEFCON"/>
            </w:pPr>
            <w:r>
              <w:rPr>
                <w:lang w:val="en-GB"/>
              </w:rPr>
              <w:t>(Core)</w:t>
            </w:r>
          </w:p>
        </w:tc>
        <w:tc>
          <w:tcPr>
            <w:tcW w:w="5816" w:type="dxa"/>
          </w:tcPr>
          <w:p w14:paraId="38CCF113" w14:textId="78CC497C" w:rsidR="00C411DB" w:rsidRPr="003C1956" w:rsidRDefault="00C411DB" w:rsidP="00C411DB">
            <w:pPr>
              <w:pStyle w:val="Table10ptText-ASDEFCON"/>
            </w:pPr>
            <w:r>
              <w:rPr>
                <w:lang w:val="en-GB"/>
              </w:rPr>
              <w:t xml:space="preserve">means a design able to be protected under the </w:t>
            </w:r>
            <w:r>
              <w:rPr>
                <w:i/>
                <w:lang w:val="en-GB"/>
              </w:rPr>
              <w:t>Designs Act 2003</w:t>
            </w:r>
            <w:r>
              <w:rPr>
                <w:lang w:val="en-GB"/>
              </w:rPr>
              <w:t xml:space="preserve"> (Cth) or the corresponding laws of any other jurisdiction.</w:t>
            </w:r>
          </w:p>
        </w:tc>
      </w:tr>
      <w:tr w:rsidR="00C411DB" w:rsidRPr="00DC220A" w14:paraId="139DDB9F" w14:textId="77777777" w:rsidTr="006053A6">
        <w:trPr>
          <w:cantSplit/>
        </w:trPr>
        <w:tc>
          <w:tcPr>
            <w:tcW w:w="2122" w:type="dxa"/>
          </w:tcPr>
          <w:p w14:paraId="7A642A97" w14:textId="483F8C41" w:rsidR="00C411DB" w:rsidRPr="000F6CF4" w:rsidRDefault="00C411DB" w:rsidP="00C411DB">
            <w:pPr>
              <w:pStyle w:val="Table10ptText-ASDEFCON"/>
              <w:rPr>
                <w:szCs w:val="20"/>
              </w:rPr>
            </w:pPr>
            <w:r>
              <w:t>Relevant Employer</w:t>
            </w:r>
          </w:p>
        </w:tc>
        <w:tc>
          <w:tcPr>
            <w:tcW w:w="1134" w:type="dxa"/>
          </w:tcPr>
          <w:p w14:paraId="6FC2CC6D" w14:textId="77777777" w:rsidR="00C411DB" w:rsidRPr="000F6CF4" w:rsidRDefault="00C411DB" w:rsidP="00C411DB">
            <w:pPr>
              <w:pStyle w:val="Table10ptText-ASDEFCON"/>
              <w:rPr>
                <w:szCs w:val="20"/>
              </w:rPr>
            </w:pPr>
            <w:r>
              <w:rPr>
                <w:lang w:val="en-GB"/>
              </w:rPr>
              <w:t>(Optional)</w:t>
            </w:r>
          </w:p>
        </w:tc>
        <w:tc>
          <w:tcPr>
            <w:tcW w:w="5816" w:type="dxa"/>
          </w:tcPr>
          <w:p w14:paraId="1F296F41" w14:textId="61BC0429" w:rsidR="00C411DB" w:rsidRPr="000F6CF4" w:rsidRDefault="00C411DB" w:rsidP="00C411DB">
            <w:pPr>
              <w:pStyle w:val="Table10ptText-ASDEFCON"/>
              <w:rPr>
                <w:szCs w:val="20"/>
              </w:rPr>
            </w:pPr>
            <w:r>
              <w:t xml:space="preserve">means an employer who has been a </w:t>
            </w:r>
            <w:r w:rsidRPr="00E456AF">
              <w:t>Relevant</w:t>
            </w:r>
            <w:r>
              <w:t xml:space="preserve"> </w:t>
            </w:r>
            <w:r w:rsidRPr="00E456AF">
              <w:t>Employer</w:t>
            </w:r>
            <w:r>
              <w:t xml:space="preserve"> </w:t>
            </w:r>
            <w:r w:rsidRPr="00E456AF">
              <w:t>under</w:t>
            </w:r>
            <w:r>
              <w:t xml:space="preserve"> </w:t>
            </w:r>
            <w:r w:rsidRPr="00E456AF">
              <w:t>the</w:t>
            </w:r>
            <w:r>
              <w:t xml:space="preserve"> </w:t>
            </w:r>
            <w:r w:rsidRPr="00F00C50">
              <w:t>Workplace</w:t>
            </w:r>
            <w:r>
              <w:t xml:space="preserve"> </w:t>
            </w:r>
            <w:r w:rsidRPr="00F00C50">
              <w:t>Gender</w:t>
            </w:r>
            <w:r>
              <w:t xml:space="preserve"> </w:t>
            </w:r>
            <w:r w:rsidRPr="00F00C50">
              <w:t>Equality</w:t>
            </w:r>
            <w:r>
              <w:t xml:space="preserve"> </w:t>
            </w:r>
            <w:r w:rsidRPr="00F00C50">
              <w:t>Procurement</w:t>
            </w:r>
            <w:r>
              <w:t xml:space="preserve"> </w:t>
            </w:r>
            <w:r w:rsidRPr="00F00C50">
              <w:t>Principles</w:t>
            </w:r>
            <w:r>
              <w:t xml:space="preserve"> for a period of not less than 6 months. </w:t>
            </w:r>
            <w:r w:rsidRPr="00080204">
              <w:t>The</w:t>
            </w:r>
            <w:r>
              <w:t xml:space="preserve"> Contractor </w:t>
            </w:r>
            <w:r w:rsidRPr="00080204">
              <w:t>will</w:t>
            </w:r>
            <w:r>
              <w:t xml:space="preserve"> </w:t>
            </w:r>
            <w:r w:rsidRPr="00080204">
              <w:t>continue</w:t>
            </w:r>
            <w:r>
              <w:t xml:space="preserve"> </w:t>
            </w:r>
            <w:r w:rsidRPr="00080204">
              <w:t>to</w:t>
            </w:r>
            <w:r>
              <w:t xml:space="preserve"> </w:t>
            </w:r>
            <w:r w:rsidRPr="00080204">
              <w:t>be</w:t>
            </w:r>
            <w:r>
              <w:t xml:space="preserve"> </w:t>
            </w:r>
            <w:r w:rsidRPr="00080204">
              <w:t>obligated</w:t>
            </w:r>
            <w:r>
              <w:t xml:space="preserve"> </w:t>
            </w:r>
            <w:r w:rsidRPr="00080204">
              <w:t>as</w:t>
            </w:r>
            <w:r>
              <w:t xml:space="preserve"> </w:t>
            </w:r>
            <w:r w:rsidRPr="00080204">
              <w:t>a</w:t>
            </w:r>
            <w:r>
              <w:t xml:space="preserve"> </w:t>
            </w:r>
            <w:r w:rsidRPr="00080204">
              <w:t>Relevant</w:t>
            </w:r>
            <w:r>
              <w:t xml:space="preserve"> </w:t>
            </w:r>
            <w:r w:rsidRPr="00080204">
              <w:t>Employer</w:t>
            </w:r>
            <w:r>
              <w:t xml:space="preserve"> </w:t>
            </w:r>
            <w:r w:rsidRPr="00080204">
              <w:t>until</w:t>
            </w:r>
            <w:r>
              <w:t xml:space="preserve"> </w:t>
            </w:r>
            <w:r w:rsidRPr="00080204">
              <w:t>the</w:t>
            </w:r>
            <w:r>
              <w:t xml:space="preserve"> </w:t>
            </w:r>
            <w:r w:rsidRPr="00080204">
              <w:t>number</w:t>
            </w:r>
            <w:r>
              <w:t xml:space="preserve"> </w:t>
            </w:r>
            <w:r w:rsidRPr="00080204">
              <w:t>of</w:t>
            </w:r>
            <w:r>
              <w:t xml:space="preserve"> </w:t>
            </w:r>
            <w:r w:rsidRPr="00080204">
              <w:t>its</w:t>
            </w:r>
            <w:r>
              <w:t xml:space="preserve"> </w:t>
            </w:r>
            <w:r w:rsidRPr="00080204">
              <w:t>employees</w:t>
            </w:r>
            <w:r>
              <w:t xml:space="preserve"> </w:t>
            </w:r>
            <w:r w:rsidRPr="00080204">
              <w:t>falls</w:t>
            </w:r>
            <w:r>
              <w:t xml:space="preserve"> </w:t>
            </w:r>
            <w:r w:rsidRPr="00080204">
              <w:t>below</w:t>
            </w:r>
            <w:r>
              <w:t xml:space="preserve"> 80</w:t>
            </w:r>
            <w:r w:rsidRPr="00080204">
              <w:t>.</w:t>
            </w:r>
          </w:p>
        </w:tc>
      </w:tr>
      <w:tr w:rsidR="00C411DB" w:rsidRPr="00DC220A" w14:paraId="0D35B799" w14:textId="77777777" w:rsidTr="006053A6">
        <w:trPr>
          <w:cantSplit/>
        </w:trPr>
        <w:tc>
          <w:tcPr>
            <w:tcW w:w="2122" w:type="dxa"/>
          </w:tcPr>
          <w:p w14:paraId="4E7B72EB" w14:textId="77777777" w:rsidR="00C411DB" w:rsidRDefault="00C411DB" w:rsidP="00C411DB">
            <w:pPr>
              <w:pStyle w:val="Table10ptText-ASDEFCON"/>
            </w:pPr>
            <w:r>
              <w:t>Services</w:t>
            </w:r>
          </w:p>
        </w:tc>
        <w:tc>
          <w:tcPr>
            <w:tcW w:w="1134" w:type="dxa"/>
          </w:tcPr>
          <w:p w14:paraId="70F48EFD" w14:textId="77777777" w:rsidR="00C411DB" w:rsidRDefault="00C411DB" w:rsidP="00C411DB">
            <w:pPr>
              <w:pStyle w:val="Table10ptText-ASDEFCON"/>
            </w:pPr>
            <w:r>
              <w:t>(Core)</w:t>
            </w:r>
          </w:p>
        </w:tc>
        <w:tc>
          <w:tcPr>
            <w:tcW w:w="5816" w:type="dxa"/>
          </w:tcPr>
          <w:p w14:paraId="79AD6CD9" w14:textId="0FC436C9" w:rsidR="00C411DB" w:rsidRDefault="00C411DB" w:rsidP="00C411DB">
            <w:pPr>
              <w:pStyle w:val="Table10ptText-ASDEFCON"/>
            </w:pPr>
            <w:r w:rsidRPr="005F6BC7">
              <w:t>means</w:t>
            </w:r>
            <w:r>
              <w:t xml:space="preserve"> </w:t>
            </w:r>
            <w:r w:rsidRPr="005F6BC7">
              <w:t>the</w:t>
            </w:r>
            <w:r>
              <w:t xml:space="preserve"> </w:t>
            </w:r>
            <w:r w:rsidRPr="005F6BC7">
              <w:t>services</w:t>
            </w:r>
            <w:r>
              <w:t xml:space="preserve"> </w:t>
            </w:r>
            <w:r w:rsidRPr="005F6BC7">
              <w:t>and</w:t>
            </w:r>
            <w:r>
              <w:t xml:space="preserve"> </w:t>
            </w:r>
            <w:r w:rsidRPr="005F6BC7">
              <w:t>goods</w:t>
            </w:r>
            <w:r>
              <w:t xml:space="preserve"> </w:t>
            </w:r>
            <w:r>
              <w:rPr>
                <w:lang w:val="en-GB"/>
              </w:rPr>
              <w:t>(including Contract Material</w:t>
            </w:r>
            <w:r>
              <w:t xml:space="preserve">) required </w:t>
            </w:r>
            <w:r w:rsidRPr="005F6BC7">
              <w:t>to</w:t>
            </w:r>
            <w:r>
              <w:t xml:space="preserve"> </w:t>
            </w:r>
            <w:r w:rsidRPr="005F6BC7">
              <w:t>be</w:t>
            </w:r>
            <w:r>
              <w:t xml:space="preserve"> </w:t>
            </w:r>
            <w:r w:rsidRPr="005F6BC7">
              <w:t>provided</w:t>
            </w:r>
            <w:r>
              <w:t xml:space="preserve"> </w:t>
            </w:r>
            <w:r w:rsidRPr="005F6BC7">
              <w:t>under</w:t>
            </w:r>
            <w:r>
              <w:t xml:space="preserve"> </w:t>
            </w:r>
            <w:r w:rsidRPr="005F6BC7">
              <w:t>the</w:t>
            </w:r>
            <w:r>
              <w:t xml:space="preserve"> </w:t>
            </w:r>
            <w:r w:rsidRPr="005F6BC7">
              <w:t>Contract,</w:t>
            </w:r>
            <w:r>
              <w:t xml:space="preserve"> and </w:t>
            </w:r>
            <w:r w:rsidRPr="005F6BC7">
              <w:t>includ</w:t>
            </w:r>
            <w:r>
              <w:t xml:space="preserve">es items acquired in order to be  </w:t>
            </w:r>
            <w:r w:rsidRPr="005F6BC7">
              <w:t>incorporated</w:t>
            </w:r>
            <w:r>
              <w:t xml:space="preserve"> </w:t>
            </w:r>
            <w:r w:rsidRPr="005F6BC7">
              <w:t>in</w:t>
            </w:r>
            <w:r>
              <w:t xml:space="preserve"> </w:t>
            </w:r>
            <w:r w:rsidRPr="005F6BC7">
              <w:t>the</w:t>
            </w:r>
            <w:r>
              <w:t xml:space="preserve"> </w:t>
            </w:r>
            <w:r w:rsidRPr="005F6BC7">
              <w:t>Services.</w:t>
            </w:r>
          </w:p>
        </w:tc>
      </w:tr>
      <w:tr w:rsidR="00C411DB" w:rsidRPr="00DC220A" w14:paraId="47A3D5C1" w14:textId="77777777" w:rsidTr="006053A6">
        <w:trPr>
          <w:cantSplit/>
        </w:trPr>
        <w:tc>
          <w:tcPr>
            <w:tcW w:w="2122" w:type="dxa"/>
          </w:tcPr>
          <w:p w14:paraId="60D1184F" w14:textId="77777777" w:rsidR="00C411DB" w:rsidRDefault="00C411DB" w:rsidP="00C411DB">
            <w:pPr>
              <w:pStyle w:val="Table10ptText-ASDEFCON"/>
            </w:pPr>
            <w:r>
              <w:t>Software</w:t>
            </w:r>
          </w:p>
        </w:tc>
        <w:tc>
          <w:tcPr>
            <w:tcW w:w="1134" w:type="dxa"/>
          </w:tcPr>
          <w:p w14:paraId="509E8396" w14:textId="77777777" w:rsidR="00C411DB" w:rsidRDefault="00C411DB" w:rsidP="00C411DB">
            <w:pPr>
              <w:pStyle w:val="Table10ptText-ASDEFCON"/>
            </w:pPr>
            <w:r>
              <w:t>(Core)</w:t>
            </w:r>
          </w:p>
        </w:tc>
        <w:tc>
          <w:tcPr>
            <w:tcW w:w="5816" w:type="dxa"/>
          </w:tcPr>
          <w:p w14:paraId="6C2AF91E" w14:textId="4617AA93" w:rsidR="00C411DB" w:rsidRPr="005F6BC7" w:rsidRDefault="00C411DB" w:rsidP="00C411DB">
            <w:pPr>
              <w:pStyle w:val="Table10ptText-ASDEFCON"/>
            </w:pPr>
            <w:r>
              <w:t>means a collection of computer code comprising a set of instructions or statements used directly or indirectly by a computer to bring about a certain result, (including using a computer programming language to control a computer or its peripheral devices) and includes computer programs, firmware, applications and updates, but excludes source code.</w:t>
            </w:r>
          </w:p>
        </w:tc>
      </w:tr>
      <w:tr w:rsidR="00C411DB" w:rsidRPr="00DC220A" w14:paraId="711B8C50" w14:textId="77777777" w:rsidTr="006053A6">
        <w:trPr>
          <w:cantSplit/>
        </w:trPr>
        <w:tc>
          <w:tcPr>
            <w:tcW w:w="2122" w:type="dxa"/>
          </w:tcPr>
          <w:p w14:paraId="7B1AB27C" w14:textId="77777777" w:rsidR="00C411DB" w:rsidRPr="00453CCC" w:rsidRDefault="00C411DB" w:rsidP="00C411DB">
            <w:pPr>
              <w:pStyle w:val="Table10ptText-ASDEFCON"/>
            </w:pPr>
            <w:r w:rsidRPr="00453CCC">
              <w:t>Subcontractor</w:t>
            </w:r>
          </w:p>
        </w:tc>
        <w:tc>
          <w:tcPr>
            <w:tcW w:w="1134" w:type="dxa"/>
          </w:tcPr>
          <w:p w14:paraId="4A3E2673" w14:textId="77777777" w:rsidR="00C411DB" w:rsidRPr="00453CCC" w:rsidRDefault="00C411DB" w:rsidP="00C411DB">
            <w:pPr>
              <w:pStyle w:val="Table10ptText-ASDEFCON"/>
            </w:pPr>
            <w:r w:rsidRPr="00453CCC">
              <w:t>(Core)</w:t>
            </w:r>
          </w:p>
        </w:tc>
        <w:tc>
          <w:tcPr>
            <w:tcW w:w="5816" w:type="dxa"/>
          </w:tcPr>
          <w:p w14:paraId="4D55D6BA" w14:textId="6ECFAC52" w:rsidR="00C411DB" w:rsidRPr="00453CCC" w:rsidRDefault="00C411DB" w:rsidP="00C411DB">
            <w:pPr>
              <w:pStyle w:val="Table10ptText-ASDEFCON"/>
            </w:pPr>
            <w:r w:rsidRPr="00453CCC">
              <w:t>means</w:t>
            </w:r>
            <w:r>
              <w:t xml:space="preserve"> </w:t>
            </w:r>
            <w:r w:rsidRPr="00453CCC">
              <w:t>any</w:t>
            </w:r>
            <w:r>
              <w:t xml:space="preserve"> </w:t>
            </w:r>
            <w:r w:rsidRPr="00453CCC">
              <w:t>person</w:t>
            </w:r>
            <w:r>
              <w:t xml:space="preserve"> (not the Commonwealth) </w:t>
            </w:r>
            <w:r w:rsidRPr="00453CCC">
              <w:t>that,</w:t>
            </w:r>
            <w:r>
              <w:t xml:space="preserve"> </w:t>
            </w:r>
            <w:r w:rsidRPr="00453CCC">
              <w:t>for</w:t>
            </w:r>
            <w:r>
              <w:t xml:space="preserve"> </w:t>
            </w:r>
            <w:r w:rsidRPr="00453CCC">
              <w:t>the</w:t>
            </w:r>
            <w:r>
              <w:t xml:space="preserve"> </w:t>
            </w:r>
            <w:r w:rsidRPr="00453CCC">
              <w:t>purposes</w:t>
            </w:r>
            <w:r>
              <w:t xml:space="preserve"> </w:t>
            </w:r>
            <w:r w:rsidRPr="00453CCC">
              <w:t>of</w:t>
            </w:r>
            <w:r>
              <w:t xml:space="preserve"> </w:t>
            </w:r>
            <w:r w:rsidRPr="00453CCC">
              <w:t>the</w:t>
            </w:r>
            <w:r>
              <w:t xml:space="preserve"> </w:t>
            </w:r>
            <w:r w:rsidRPr="00453CCC">
              <w:t>Contract,</w:t>
            </w:r>
            <w:r>
              <w:t xml:space="preserve"> provides items or services directly </w:t>
            </w:r>
            <w:r w:rsidRPr="00453CCC">
              <w:t>or</w:t>
            </w:r>
            <w:r>
              <w:t xml:space="preserve"> </w:t>
            </w:r>
            <w:r w:rsidRPr="00453CCC">
              <w:t>indirectly</w:t>
            </w:r>
            <w:r>
              <w:t xml:space="preserve"> </w:t>
            </w:r>
            <w:r w:rsidRPr="00453CCC">
              <w:t>to</w:t>
            </w:r>
            <w:r>
              <w:t xml:space="preserve"> </w:t>
            </w:r>
            <w:r w:rsidRPr="00453CCC">
              <w:t>the</w:t>
            </w:r>
            <w:r>
              <w:t xml:space="preserve"> </w:t>
            </w:r>
            <w:r w:rsidRPr="00453CCC">
              <w:t>Contractor;</w:t>
            </w:r>
            <w:r>
              <w:t xml:space="preserve"> </w:t>
            </w:r>
            <w:r w:rsidRPr="00453CCC">
              <w:t>and</w:t>
            </w:r>
            <w:r>
              <w:t xml:space="preserve"> </w:t>
            </w:r>
            <w:r w:rsidRPr="00453CCC">
              <w:t>‘Subcontract’</w:t>
            </w:r>
            <w:r>
              <w:t xml:space="preserve"> </w:t>
            </w:r>
            <w:r w:rsidRPr="00453CCC">
              <w:t>has</w:t>
            </w:r>
            <w:r>
              <w:t xml:space="preserve"> </w:t>
            </w:r>
            <w:r w:rsidRPr="00453CCC">
              <w:t>a</w:t>
            </w:r>
            <w:r>
              <w:t xml:space="preserve"> </w:t>
            </w:r>
            <w:r w:rsidRPr="00453CCC">
              <w:t>corresponding</w:t>
            </w:r>
            <w:r>
              <w:t xml:space="preserve"> </w:t>
            </w:r>
            <w:r w:rsidRPr="00453CCC">
              <w:t>meaning.</w:t>
            </w:r>
          </w:p>
        </w:tc>
      </w:tr>
      <w:tr w:rsidR="00C411DB" w:rsidRPr="00DC220A" w14:paraId="0337B728" w14:textId="77777777" w:rsidTr="006053A6">
        <w:trPr>
          <w:cantSplit/>
        </w:trPr>
        <w:tc>
          <w:tcPr>
            <w:tcW w:w="2122" w:type="dxa"/>
          </w:tcPr>
          <w:p w14:paraId="7C97D862" w14:textId="55DA5A4E" w:rsidR="00C411DB" w:rsidRPr="00453CCC" w:rsidRDefault="00C411DB" w:rsidP="00C411DB">
            <w:pPr>
              <w:pStyle w:val="Table10ptText-ASDEFCON"/>
            </w:pPr>
            <w:r w:rsidRPr="00453CCC">
              <w:t>Technical</w:t>
            </w:r>
            <w:r>
              <w:t xml:space="preserve"> </w:t>
            </w:r>
            <w:r w:rsidRPr="00453CCC">
              <w:t>Data</w:t>
            </w:r>
            <w:r>
              <w:t xml:space="preserve"> or TD</w:t>
            </w:r>
          </w:p>
        </w:tc>
        <w:tc>
          <w:tcPr>
            <w:tcW w:w="1134" w:type="dxa"/>
          </w:tcPr>
          <w:p w14:paraId="685523D5" w14:textId="77777777" w:rsidR="00C411DB" w:rsidRPr="00453CCC" w:rsidRDefault="00C411DB" w:rsidP="00C411DB">
            <w:pPr>
              <w:pStyle w:val="Table10ptText-ASDEFCON"/>
            </w:pPr>
            <w:r w:rsidRPr="00453CCC">
              <w:t>(Core)</w:t>
            </w:r>
          </w:p>
        </w:tc>
        <w:tc>
          <w:tcPr>
            <w:tcW w:w="5816" w:type="dxa"/>
          </w:tcPr>
          <w:p w14:paraId="254C8284" w14:textId="1646505D" w:rsidR="00C411DB" w:rsidRPr="00453CCC" w:rsidRDefault="00C411DB" w:rsidP="00C411DB">
            <w:pPr>
              <w:pStyle w:val="Table10ptText-ASDEFCON"/>
            </w:pPr>
            <w:r w:rsidRPr="00453CCC">
              <w:t>means</w:t>
            </w:r>
            <w:r>
              <w:t xml:space="preserve"> </w:t>
            </w:r>
            <w:r w:rsidRPr="00453CCC">
              <w:t>technical</w:t>
            </w:r>
            <w:r>
              <w:t xml:space="preserve"> or scientific data, </w:t>
            </w:r>
            <w:r w:rsidRPr="00453CCC">
              <w:t>know-how</w:t>
            </w:r>
            <w:r>
              <w:t xml:space="preserve"> or </w:t>
            </w:r>
            <w:r w:rsidRPr="00453CCC">
              <w:t>information</w:t>
            </w:r>
            <w:r>
              <w:t xml:space="preserve">, </w:t>
            </w:r>
            <w:r w:rsidRPr="00453CCC">
              <w:t>reduced</w:t>
            </w:r>
            <w:r>
              <w:t xml:space="preserve"> </w:t>
            </w:r>
            <w:r w:rsidRPr="00453CCC">
              <w:t>to</w:t>
            </w:r>
            <w:r>
              <w:t xml:space="preserve"> a </w:t>
            </w:r>
            <w:r w:rsidRPr="00453CCC">
              <w:t>material</w:t>
            </w:r>
            <w:r>
              <w:t xml:space="preserve"> </w:t>
            </w:r>
            <w:r w:rsidRPr="00453CCC">
              <w:t>form</w:t>
            </w:r>
            <w:r>
              <w:t xml:space="preserve"> (whether stored electronically or otherwise) in relation to the Service</w:t>
            </w:r>
            <w:r w:rsidRPr="00453CCC">
              <w:t>s</w:t>
            </w:r>
            <w:r>
              <w:t xml:space="preserve"> </w:t>
            </w:r>
            <w:r w:rsidRPr="00453CCC">
              <w:t>and</w:t>
            </w:r>
            <w:r>
              <w:t xml:space="preserve"> </w:t>
            </w:r>
            <w:r w:rsidRPr="00453CCC">
              <w:t>includes</w:t>
            </w:r>
            <w:r>
              <w:t xml:space="preserve"> </w:t>
            </w:r>
            <w:r w:rsidRPr="00453CCC">
              <w:t>all</w:t>
            </w:r>
            <w:r>
              <w:t xml:space="preserve"> calculations, </w:t>
            </w:r>
            <w:r w:rsidRPr="00453CCC">
              <w:t>data,</w:t>
            </w:r>
            <w:r>
              <w:t xml:space="preserve"> databases, designs, design documentation, drawings, guides</w:t>
            </w:r>
            <w:r w:rsidRPr="00453CCC">
              <w:t>,</w:t>
            </w:r>
            <w:r>
              <w:t xml:space="preserve"> </w:t>
            </w:r>
            <w:r w:rsidRPr="00453CCC">
              <w:t>handbooks,</w:t>
            </w:r>
            <w:r>
              <w:t xml:space="preserve"> instructions, manuals, models, notes, plans, reports, simulations, sketches</w:t>
            </w:r>
            <w:r w:rsidRPr="00453CCC">
              <w:t>,</w:t>
            </w:r>
            <w:r>
              <w:t xml:space="preserve"> </w:t>
            </w:r>
            <w:r w:rsidRPr="00453CCC">
              <w:t>specifications,</w:t>
            </w:r>
            <w:r>
              <w:t xml:space="preserve"> standards, training materials, test results and </w:t>
            </w:r>
            <w:r w:rsidRPr="00453CCC">
              <w:t>writings,</w:t>
            </w:r>
            <w:r>
              <w:t xml:space="preserve"> and includes s</w:t>
            </w:r>
            <w:r w:rsidRPr="00453CCC">
              <w:t>ource</w:t>
            </w:r>
            <w:r>
              <w:t xml:space="preserve"> c</w:t>
            </w:r>
            <w:r w:rsidRPr="00453CCC">
              <w:t>ode.</w:t>
            </w:r>
          </w:p>
        </w:tc>
      </w:tr>
      <w:tr w:rsidR="00C411DB" w:rsidRPr="00DC220A" w14:paraId="7B742545" w14:textId="77777777" w:rsidTr="006053A6">
        <w:trPr>
          <w:cantSplit/>
        </w:trPr>
        <w:tc>
          <w:tcPr>
            <w:tcW w:w="2122" w:type="dxa"/>
          </w:tcPr>
          <w:p w14:paraId="0B7A2BA9" w14:textId="7ED33C27" w:rsidR="00C411DB" w:rsidRPr="00453CCC" w:rsidRDefault="00C411DB" w:rsidP="00C411DB">
            <w:pPr>
              <w:pStyle w:val="Table10ptText-ASDEFCON"/>
            </w:pPr>
            <w:r>
              <w:t>Trade Mark</w:t>
            </w:r>
          </w:p>
        </w:tc>
        <w:tc>
          <w:tcPr>
            <w:tcW w:w="1134" w:type="dxa"/>
          </w:tcPr>
          <w:p w14:paraId="68E9B9BA" w14:textId="77777777" w:rsidR="00C411DB" w:rsidRPr="00453CCC" w:rsidRDefault="00C411DB" w:rsidP="00C411DB">
            <w:pPr>
              <w:pStyle w:val="Table10ptText-ASDEFCON"/>
            </w:pPr>
            <w:r>
              <w:rPr>
                <w:lang w:val="en-GB"/>
              </w:rPr>
              <w:t>(Core)</w:t>
            </w:r>
          </w:p>
        </w:tc>
        <w:tc>
          <w:tcPr>
            <w:tcW w:w="5816" w:type="dxa"/>
          </w:tcPr>
          <w:p w14:paraId="69870267" w14:textId="20CF7587" w:rsidR="00C411DB" w:rsidRPr="00453CCC" w:rsidRDefault="00C411DB" w:rsidP="00C411DB">
            <w:pPr>
              <w:pStyle w:val="Table10ptText-ASDEFCON"/>
            </w:pPr>
            <w:r>
              <w:t xml:space="preserve">means a trade mark protected under the </w:t>
            </w:r>
            <w:r>
              <w:rPr>
                <w:i/>
              </w:rPr>
              <w:t>Trade Marks Act 1995</w:t>
            </w:r>
            <w:r>
              <w:t xml:space="preserve"> (Cth) or corresponding laws of any other jurisdiction.</w:t>
            </w:r>
          </w:p>
        </w:tc>
      </w:tr>
      <w:tr w:rsidR="00C411DB" w:rsidRPr="00DC220A" w14:paraId="07E30595" w14:textId="77777777" w:rsidTr="006053A6">
        <w:trPr>
          <w:cantSplit/>
        </w:trPr>
        <w:tc>
          <w:tcPr>
            <w:tcW w:w="2122" w:type="dxa"/>
          </w:tcPr>
          <w:p w14:paraId="31C6D1F0" w14:textId="12C5BAF0" w:rsidR="00C411DB" w:rsidRDefault="00C411DB" w:rsidP="00C411DB">
            <w:pPr>
              <w:pStyle w:val="Table10ptText-ASDEFCON"/>
            </w:pPr>
            <w:r>
              <w:t>Unrelated Party</w:t>
            </w:r>
          </w:p>
        </w:tc>
        <w:tc>
          <w:tcPr>
            <w:tcW w:w="1134" w:type="dxa"/>
          </w:tcPr>
          <w:p w14:paraId="3370A00E" w14:textId="77777777" w:rsidR="00C411DB" w:rsidRDefault="00C411DB" w:rsidP="00C411DB">
            <w:pPr>
              <w:pStyle w:val="Table10ptText-ASDEFCON"/>
              <w:rPr>
                <w:lang w:val="en-GB"/>
              </w:rPr>
            </w:pPr>
            <w:r>
              <w:t>(Core)</w:t>
            </w:r>
          </w:p>
        </w:tc>
        <w:tc>
          <w:tcPr>
            <w:tcW w:w="5816" w:type="dxa"/>
          </w:tcPr>
          <w:p w14:paraId="21535EF1" w14:textId="509D4C22" w:rsidR="00C411DB" w:rsidRDefault="00C411DB" w:rsidP="00C411DB">
            <w:pPr>
              <w:pStyle w:val="Table10ptText-ASDEFCON"/>
              <w:rPr>
                <w:rFonts w:cs="Arial"/>
              </w:rPr>
            </w:pPr>
            <w:r w:rsidRPr="000877D2">
              <w:rPr>
                <w:rFonts w:cs="Arial"/>
              </w:rPr>
              <w:t>means</w:t>
            </w:r>
            <w:r>
              <w:rPr>
                <w:rFonts w:cs="Arial"/>
              </w:rPr>
              <w:t xml:space="preserve"> </w:t>
            </w:r>
            <w:r w:rsidRPr="000877D2">
              <w:t>any</w:t>
            </w:r>
            <w:r>
              <w:rPr>
                <w:rFonts w:cs="Arial"/>
              </w:rPr>
              <w:t xml:space="preserve"> </w:t>
            </w:r>
            <w:r w:rsidRPr="000877D2">
              <w:rPr>
                <w:rFonts w:cs="Arial"/>
              </w:rPr>
              <w:t>person</w:t>
            </w:r>
            <w:r>
              <w:rPr>
                <w:rFonts w:cs="Arial"/>
              </w:rPr>
              <w:t xml:space="preserve"> </w:t>
            </w:r>
            <w:r w:rsidRPr="000877D2">
              <w:rPr>
                <w:rFonts w:cs="Arial"/>
              </w:rPr>
              <w:t>other</w:t>
            </w:r>
            <w:r>
              <w:rPr>
                <w:rFonts w:cs="Arial"/>
              </w:rPr>
              <w:t xml:space="preserve"> </w:t>
            </w:r>
            <w:r w:rsidRPr="000877D2">
              <w:rPr>
                <w:rFonts w:cs="Arial"/>
              </w:rPr>
              <w:t>than</w:t>
            </w:r>
            <w:r>
              <w:rPr>
                <w:rFonts w:cs="Arial"/>
              </w:rPr>
              <w:t xml:space="preserve"> </w:t>
            </w:r>
            <w:r w:rsidRPr="000877D2">
              <w:rPr>
                <w:rFonts w:cs="Arial"/>
              </w:rPr>
              <w:t>any</w:t>
            </w:r>
            <w:r>
              <w:rPr>
                <w:rFonts w:cs="Arial"/>
              </w:rPr>
              <w:t xml:space="preserve"> </w:t>
            </w:r>
            <w:r w:rsidRPr="000877D2">
              <w:rPr>
                <w:rFonts w:cs="Arial"/>
              </w:rPr>
              <w:t>of</w:t>
            </w:r>
            <w:r>
              <w:rPr>
                <w:rFonts w:cs="Arial"/>
              </w:rPr>
              <w:t xml:space="preserve"> </w:t>
            </w:r>
            <w:r w:rsidRPr="000877D2">
              <w:rPr>
                <w:rFonts w:cs="Arial"/>
              </w:rPr>
              <w:t>the</w:t>
            </w:r>
            <w:r>
              <w:rPr>
                <w:rFonts w:cs="Arial"/>
              </w:rPr>
              <w:t xml:space="preserve"> </w:t>
            </w:r>
            <w:r w:rsidRPr="000877D2">
              <w:rPr>
                <w:rFonts w:cs="Arial"/>
              </w:rPr>
              <w:t>following:</w:t>
            </w:r>
          </w:p>
          <w:p w14:paraId="7FC80A0B" w14:textId="3D216874" w:rsidR="00C411DB" w:rsidRDefault="00C411DB" w:rsidP="00C411DB">
            <w:pPr>
              <w:pStyle w:val="Table10ptSub1-ASDEFCON"/>
            </w:pPr>
            <w:r w:rsidRPr="000877D2">
              <w:t>the</w:t>
            </w:r>
            <w:r>
              <w:t xml:space="preserve"> </w:t>
            </w:r>
            <w:r w:rsidRPr="000877D2">
              <w:t>Commonwealth</w:t>
            </w:r>
            <w:r>
              <w:t xml:space="preserve"> </w:t>
            </w:r>
            <w:r w:rsidRPr="000877D2">
              <w:t>and</w:t>
            </w:r>
            <w:r>
              <w:t xml:space="preserve"> </w:t>
            </w:r>
            <w:r w:rsidRPr="000877D2">
              <w:t>Commonwealth</w:t>
            </w:r>
            <w:r>
              <w:t xml:space="preserve"> </w:t>
            </w:r>
            <w:r w:rsidRPr="000877D2">
              <w:t>Personnel;</w:t>
            </w:r>
          </w:p>
          <w:p w14:paraId="385E18A2" w14:textId="290AE1DA" w:rsidR="00C411DB" w:rsidRPr="000877D2" w:rsidRDefault="00C411DB" w:rsidP="00C411DB">
            <w:pPr>
              <w:pStyle w:val="Table10ptSub1-ASDEFCON"/>
            </w:pPr>
            <w:r w:rsidRPr="000877D2">
              <w:t>the</w:t>
            </w:r>
            <w:r>
              <w:t xml:space="preserve"> </w:t>
            </w:r>
            <w:r w:rsidRPr="000877D2">
              <w:t>Contractor</w:t>
            </w:r>
            <w:r>
              <w:t xml:space="preserve"> </w:t>
            </w:r>
            <w:r w:rsidRPr="000877D2">
              <w:t>and</w:t>
            </w:r>
            <w:r>
              <w:t xml:space="preserve"> </w:t>
            </w:r>
            <w:r w:rsidRPr="000877D2">
              <w:t>Contractor</w:t>
            </w:r>
            <w:r>
              <w:t xml:space="preserve"> </w:t>
            </w:r>
            <w:r w:rsidRPr="000877D2">
              <w:t>Personnel;</w:t>
            </w:r>
          </w:p>
          <w:p w14:paraId="0CE3D6D2" w14:textId="4474EF9E" w:rsidR="00C411DB" w:rsidRDefault="00C411DB" w:rsidP="00C411DB">
            <w:pPr>
              <w:pStyle w:val="Table10ptSub1-ASDEFCON"/>
            </w:pP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r>
              <w:t xml:space="preserve"> </w:t>
            </w:r>
            <w:r w:rsidRPr="000877D2">
              <w:t>and</w:t>
            </w:r>
          </w:p>
          <w:p w14:paraId="1BB4F335" w14:textId="2A7F9CEF" w:rsidR="00C411DB" w:rsidRDefault="00C411DB" w:rsidP="00C411DB">
            <w:pPr>
              <w:pStyle w:val="Table10ptSub1-ASDEFCON"/>
            </w:pPr>
            <w:r w:rsidRPr="000877D2">
              <w:t>an</w:t>
            </w:r>
            <w:r>
              <w:t xml:space="preserve"> </w:t>
            </w:r>
            <w:r w:rsidRPr="000877D2">
              <w:t>employee</w:t>
            </w:r>
            <w:r>
              <w:t xml:space="preserve">, </w:t>
            </w:r>
            <w:r w:rsidRPr="000877D2">
              <w:t>officer</w:t>
            </w:r>
            <w:r>
              <w:t xml:space="preserve"> or agent </w:t>
            </w:r>
            <w:r w:rsidRPr="000877D2">
              <w:t>of</w:t>
            </w:r>
            <w:r>
              <w:t xml:space="preserve"> </w:t>
            </w:r>
            <w:r w:rsidRPr="000877D2">
              <w:t>a</w:t>
            </w:r>
            <w:r>
              <w:t xml:space="preserve"> </w:t>
            </w:r>
            <w:r w:rsidRPr="000877D2">
              <w:t>Related</w:t>
            </w:r>
            <w:r>
              <w:t xml:space="preserve"> </w:t>
            </w:r>
            <w:r w:rsidRPr="000877D2">
              <w:t>Body</w:t>
            </w:r>
            <w:r>
              <w:t xml:space="preserve"> </w:t>
            </w:r>
            <w:r w:rsidRPr="000877D2">
              <w:t>Corporate</w:t>
            </w:r>
            <w:r>
              <w:t xml:space="preserve"> </w:t>
            </w:r>
            <w:r w:rsidRPr="000877D2">
              <w:t>of</w:t>
            </w:r>
            <w:r>
              <w:t xml:space="preserve"> </w:t>
            </w:r>
            <w:r w:rsidRPr="000877D2">
              <w:t>the</w:t>
            </w:r>
            <w:r>
              <w:t xml:space="preserve"> </w:t>
            </w:r>
            <w:r w:rsidRPr="000877D2">
              <w:t>Contractor.</w:t>
            </w:r>
          </w:p>
        </w:tc>
      </w:tr>
      <w:tr w:rsidR="00C411DB" w:rsidRPr="00DC220A" w14:paraId="48DB7D48" w14:textId="77777777" w:rsidTr="006053A6">
        <w:trPr>
          <w:cantSplit/>
        </w:trPr>
        <w:tc>
          <w:tcPr>
            <w:tcW w:w="2122" w:type="dxa"/>
          </w:tcPr>
          <w:p w14:paraId="2B59E9FD" w14:textId="77777777" w:rsidR="00C411DB" w:rsidRPr="00453CCC" w:rsidRDefault="00C411DB" w:rsidP="00C411DB">
            <w:pPr>
              <w:pStyle w:val="Table10ptText-ASDEFCON"/>
            </w:pPr>
            <w:r>
              <w:t>Use</w:t>
            </w:r>
          </w:p>
        </w:tc>
        <w:tc>
          <w:tcPr>
            <w:tcW w:w="1134" w:type="dxa"/>
          </w:tcPr>
          <w:p w14:paraId="337265FA" w14:textId="77777777" w:rsidR="00C411DB" w:rsidRPr="00453CCC" w:rsidRDefault="00C411DB" w:rsidP="00C411DB">
            <w:pPr>
              <w:pStyle w:val="Table10ptText-ASDEFCON"/>
            </w:pPr>
            <w:r w:rsidRPr="0081633B">
              <w:rPr>
                <w:lang w:val="en-GB"/>
              </w:rPr>
              <w:t>(Core)</w:t>
            </w:r>
          </w:p>
        </w:tc>
        <w:tc>
          <w:tcPr>
            <w:tcW w:w="5816" w:type="dxa"/>
          </w:tcPr>
          <w:p w14:paraId="46BF0435" w14:textId="03C7B3E7" w:rsidR="00C411DB" w:rsidRDefault="00C411DB" w:rsidP="00C411DB">
            <w:pPr>
              <w:pStyle w:val="Table10ptText-ASDEFCON"/>
            </w:pPr>
            <w:r>
              <w:t>means, in relation to a licence of any Contract Material granted to a licensee, to:</w:t>
            </w:r>
          </w:p>
          <w:p w14:paraId="29113DAC" w14:textId="2D464128" w:rsidR="00C411DB" w:rsidRDefault="00C411DB" w:rsidP="00C411DB">
            <w:pPr>
              <w:pStyle w:val="Table10ptSub1-ASDEFCON"/>
            </w:pPr>
            <w:r>
              <w:t>use, reproduce, adapt and modify the Contract Material in accordance with the licence; and</w:t>
            </w:r>
          </w:p>
          <w:p w14:paraId="1577AFDA" w14:textId="27B7EC80" w:rsidR="00C411DB" w:rsidRDefault="00C411DB" w:rsidP="00C411DB">
            <w:pPr>
              <w:pStyle w:val="Table10ptSub1-ASDEFCON"/>
            </w:pPr>
            <w:r>
              <w:t>disclose, transmit and communicate the Contract Material:</w:t>
            </w:r>
          </w:p>
          <w:p w14:paraId="2BA1F2CC" w14:textId="1A1816AA" w:rsidR="00C411DB" w:rsidRDefault="00C411DB" w:rsidP="00C411DB">
            <w:pPr>
              <w:pStyle w:val="Table10ptSub2-ASDEFCON"/>
            </w:pPr>
            <w:r>
              <w:t>to the licensee’s employees, officers and agents; and</w:t>
            </w:r>
          </w:p>
          <w:p w14:paraId="7EEC4336" w14:textId="65AAD987" w:rsidR="00C411DB" w:rsidRPr="00453CCC" w:rsidRDefault="00C411DB" w:rsidP="00C411DB">
            <w:pPr>
              <w:pStyle w:val="Table10ptSub2-ASDEFCON"/>
            </w:pPr>
            <w:r>
              <w:t>to a sublicensee under a sublicence granted in accordance with the licence.</w:t>
            </w:r>
          </w:p>
        </w:tc>
      </w:tr>
      <w:tr w:rsidR="00C411DB" w:rsidRPr="00DC220A" w14:paraId="7C4FEF4E" w14:textId="77777777" w:rsidTr="006053A6">
        <w:trPr>
          <w:cantSplit/>
        </w:trPr>
        <w:tc>
          <w:tcPr>
            <w:tcW w:w="2122" w:type="dxa"/>
          </w:tcPr>
          <w:p w14:paraId="2FBB163C" w14:textId="3DF138D7" w:rsidR="00C411DB" w:rsidRPr="00453CCC" w:rsidRDefault="00C411DB" w:rsidP="00C411DB">
            <w:pPr>
              <w:pStyle w:val="Table10ptText-ASDEFCON"/>
            </w:pPr>
            <w:r>
              <w:t>WHS Legislation</w:t>
            </w:r>
          </w:p>
        </w:tc>
        <w:tc>
          <w:tcPr>
            <w:tcW w:w="1134" w:type="dxa"/>
          </w:tcPr>
          <w:p w14:paraId="3750C275" w14:textId="77777777" w:rsidR="00C411DB" w:rsidRPr="00453CCC" w:rsidRDefault="00C411DB" w:rsidP="00C411DB">
            <w:pPr>
              <w:pStyle w:val="Table10ptText-ASDEFCON"/>
            </w:pPr>
            <w:r>
              <w:t>(Core)</w:t>
            </w:r>
          </w:p>
        </w:tc>
        <w:tc>
          <w:tcPr>
            <w:tcW w:w="5816" w:type="dxa"/>
          </w:tcPr>
          <w:p w14:paraId="3040C0FF" w14:textId="60434903" w:rsidR="00C411DB" w:rsidRPr="003C1956" w:rsidRDefault="00C411DB" w:rsidP="00C411DB">
            <w:pPr>
              <w:pStyle w:val="Table10ptText-ASDEFCON"/>
            </w:pPr>
            <w:r w:rsidRPr="003C1956">
              <w:t>means</w:t>
            </w:r>
            <w:r>
              <w:t xml:space="preserve"> any of the following</w:t>
            </w:r>
            <w:r w:rsidRPr="003C1956">
              <w:t>:</w:t>
            </w:r>
          </w:p>
          <w:p w14:paraId="5DCD743B" w14:textId="322F0EA7" w:rsidR="00C411DB" w:rsidRDefault="00C411DB" w:rsidP="00C411DB">
            <w:pPr>
              <w:pStyle w:val="Table10ptSub1-ASDEFCON"/>
            </w:pPr>
            <w:r w:rsidRPr="006C07C9">
              <w:t>the</w:t>
            </w:r>
            <w:r>
              <w:t xml:space="preserve"> </w:t>
            </w:r>
            <w:r w:rsidRPr="0028765E">
              <w:rPr>
                <w:i/>
              </w:rPr>
              <w:t>Work</w:t>
            </w:r>
            <w:r>
              <w:rPr>
                <w:i/>
              </w:rPr>
              <w:t xml:space="preserve"> </w:t>
            </w:r>
            <w:r w:rsidRPr="0028765E">
              <w:rPr>
                <w:i/>
              </w:rPr>
              <w:t>Health</w:t>
            </w:r>
            <w:r>
              <w:rPr>
                <w:i/>
              </w:rPr>
              <w:t xml:space="preserve"> </w:t>
            </w:r>
            <w:r w:rsidRPr="0028765E">
              <w:rPr>
                <w:i/>
              </w:rPr>
              <w:t>and</w:t>
            </w:r>
            <w:r>
              <w:rPr>
                <w:i/>
              </w:rPr>
              <w:t xml:space="preserve"> </w:t>
            </w:r>
            <w:r w:rsidRPr="0028765E">
              <w:rPr>
                <w:i/>
              </w:rPr>
              <w:t>Safety</w:t>
            </w:r>
            <w:r>
              <w:rPr>
                <w:i/>
              </w:rPr>
              <w:t xml:space="preserve"> </w:t>
            </w:r>
            <w:r w:rsidRPr="0028765E">
              <w:rPr>
                <w:i/>
              </w:rPr>
              <w:t>Act</w:t>
            </w:r>
            <w:r>
              <w:rPr>
                <w:i/>
              </w:rPr>
              <w:t xml:space="preserve"> </w:t>
            </w:r>
            <w:r w:rsidRPr="0028765E">
              <w:rPr>
                <w:i/>
              </w:rPr>
              <w:t>2011</w:t>
            </w:r>
            <w:r>
              <w:t xml:space="preserve"> </w:t>
            </w:r>
            <w:r w:rsidRPr="006C07C9">
              <w:t>(Cth)</w:t>
            </w:r>
            <w:r>
              <w:t xml:space="preserve"> </w:t>
            </w:r>
            <w:r w:rsidRPr="006C07C9">
              <w:t>and</w:t>
            </w:r>
            <w:r>
              <w:t xml:space="preserve"> </w:t>
            </w:r>
            <w:r w:rsidRPr="006C07C9">
              <w:t>the</w:t>
            </w:r>
            <w:r>
              <w:t xml:space="preserve">  </w:t>
            </w:r>
            <w:r w:rsidRPr="006C07C9">
              <w:t>W</w:t>
            </w:r>
            <w:bookmarkStart w:id="58" w:name="OLE_LINK17"/>
            <w:r w:rsidRPr="006C07C9">
              <w:t>ork</w:t>
            </w:r>
            <w:r>
              <w:t xml:space="preserve"> </w:t>
            </w:r>
            <w:r w:rsidRPr="006C07C9">
              <w:t>Health</w:t>
            </w:r>
            <w:r>
              <w:t xml:space="preserve"> </w:t>
            </w:r>
            <w:r w:rsidRPr="006C07C9">
              <w:t>and</w:t>
            </w:r>
            <w:r>
              <w:t xml:space="preserve"> </w:t>
            </w:r>
            <w:r w:rsidRPr="006C07C9">
              <w:t>Safety</w:t>
            </w:r>
            <w:r>
              <w:t xml:space="preserve"> </w:t>
            </w:r>
            <w:r w:rsidRPr="006C07C9">
              <w:t>Regulations</w:t>
            </w:r>
            <w:r>
              <w:t xml:space="preserve"> </w:t>
            </w:r>
            <w:r w:rsidRPr="006C07C9">
              <w:t>2011</w:t>
            </w:r>
            <w:bookmarkEnd w:id="58"/>
            <w:r>
              <w:t xml:space="preserve"> </w:t>
            </w:r>
            <w:r w:rsidRPr="006C07C9">
              <w:t>(Cth);</w:t>
            </w:r>
            <w:r>
              <w:t xml:space="preserve"> </w:t>
            </w:r>
            <w:r w:rsidRPr="006C07C9">
              <w:t>and</w:t>
            </w:r>
          </w:p>
          <w:p w14:paraId="7EB18BDF" w14:textId="74CE328C" w:rsidR="00C411DB" w:rsidRPr="00453CCC" w:rsidRDefault="00C411DB" w:rsidP="00C411DB">
            <w:pPr>
              <w:pStyle w:val="Table10ptSub1-ASDEFCON"/>
            </w:pPr>
            <w:r w:rsidRPr="006C07C9">
              <w:t>any</w:t>
            </w:r>
            <w:r>
              <w:t xml:space="preserve"> </w:t>
            </w:r>
            <w:r w:rsidRPr="006C07C9">
              <w:t>corresponding</w:t>
            </w:r>
            <w:r>
              <w:t xml:space="preserve"> </w:t>
            </w:r>
            <w:r w:rsidRPr="006C07C9">
              <w:t>WHS</w:t>
            </w:r>
            <w:r>
              <w:t xml:space="preserve"> </w:t>
            </w:r>
            <w:r w:rsidRPr="006C07C9">
              <w:t>law</w:t>
            </w:r>
            <w:r>
              <w:t xml:space="preserve"> </w:t>
            </w:r>
            <w:r w:rsidRPr="006C07C9">
              <w:t>as</w:t>
            </w:r>
            <w:r>
              <w:t xml:space="preserve"> </w:t>
            </w:r>
            <w:r w:rsidRPr="006C07C9">
              <w:t>defined</w:t>
            </w:r>
            <w:r>
              <w:t xml:space="preserve"> </w:t>
            </w:r>
            <w:r w:rsidRPr="006C07C9">
              <w:t>in</w:t>
            </w:r>
            <w:r>
              <w:t xml:space="preserve"> </w:t>
            </w:r>
            <w:r w:rsidRPr="006C07C9">
              <w:t>section</w:t>
            </w:r>
            <w:r>
              <w:t xml:space="preserve"> </w:t>
            </w:r>
            <w:r w:rsidRPr="006C07C9">
              <w:t>4</w:t>
            </w:r>
            <w:r>
              <w:t xml:space="preserve"> </w:t>
            </w:r>
            <w:r w:rsidRPr="006C07C9">
              <w:t>of</w:t>
            </w:r>
            <w:r>
              <w:t xml:space="preserve"> </w:t>
            </w:r>
            <w:r w:rsidRPr="006C07C9">
              <w:t>the</w:t>
            </w:r>
            <w:r>
              <w:t xml:space="preserve"> </w:t>
            </w:r>
            <w:r w:rsidRPr="006C07C9">
              <w:rPr>
                <w:i/>
              </w:rPr>
              <w:t>Work</w:t>
            </w:r>
            <w:r>
              <w:rPr>
                <w:i/>
              </w:rPr>
              <w:t xml:space="preserve"> </w:t>
            </w:r>
            <w:r w:rsidRPr="006C07C9">
              <w:rPr>
                <w:i/>
              </w:rPr>
              <w:t>Health</w:t>
            </w:r>
            <w:r>
              <w:rPr>
                <w:i/>
              </w:rPr>
              <w:t xml:space="preserve"> </w:t>
            </w:r>
            <w:r w:rsidRPr="006C07C9">
              <w:rPr>
                <w:i/>
              </w:rPr>
              <w:t>and</w:t>
            </w:r>
            <w:r>
              <w:rPr>
                <w:i/>
              </w:rPr>
              <w:t xml:space="preserve"> </w:t>
            </w:r>
            <w:r w:rsidRPr="006C07C9">
              <w:rPr>
                <w:i/>
              </w:rPr>
              <w:t>Safety</w:t>
            </w:r>
            <w:r>
              <w:rPr>
                <w:i/>
              </w:rPr>
              <w:t xml:space="preserve"> </w:t>
            </w:r>
            <w:r w:rsidRPr="006C07C9">
              <w:rPr>
                <w:i/>
              </w:rPr>
              <w:t>Act</w:t>
            </w:r>
            <w:r>
              <w:rPr>
                <w:i/>
              </w:rPr>
              <w:t xml:space="preserve"> </w:t>
            </w:r>
            <w:r w:rsidRPr="006C07C9">
              <w:rPr>
                <w:i/>
              </w:rPr>
              <w:t>2011</w:t>
            </w:r>
            <w:r>
              <w:t xml:space="preserve"> </w:t>
            </w:r>
            <w:r w:rsidRPr="006C07C9">
              <w:t>(Cth).</w:t>
            </w:r>
            <w:r>
              <w:t xml:space="preserve"> </w:t>
            </w:r>
          </w:p>
        </w:tc>
      </w:tr>
      <w:tr w:rsidR="00C411DB" w:rsidRPr="00DC220A" w14:paraId="037A95CA" w14:textId="77777777" w:rsidTr="006053A6">
        <w:trPr>
          <w:cantSplit/>
        </w:trPr>
        <w:tc>
          <w:tcPr>
            <w:tcW w:w="2122" w:type="dxa"/>
          </w:tcPr>
          <w:p w14:paraId="219C88EF" w14:textId="3EF1BA26" w:rsidR="00C411DB" w:rsidRDefault="00C411DB" w:rsidP="00C411DB">
            <w:pPr>
              <w:pStyle w:val="Table10ptText-ASDEFCON"/>
            </w:pPr>
            <w:r>
              <w:t>Wilful Default</w:t>
            </w:r>
          </w:p>
        </w:tc>
        <w:tc>
          <w:tcPr>
            <w:tcW w:w="1134" w:type="dxa"/>
          </w:tcPr>
          <w:p w14:paraId="0D3E0D92" w14:textId="77777777" w:rsidR="00C411DB" w:rsidRDefault="00C411DB" w:rsidP="00C411DB">
            <w:pPr>
              <w:pStyle w:val="Table10ptText-ASDEFCON"/>
            </w:pPr>
            <w:r>
              <w:t>(Core)</w:t>
            </w:r>
          </w:p>
        </w:tc>
        <w:tc>
          <w:tcPr>
            <w:tcW w:w="5816" w:type="dxa"/>
          </w:tcPr>
          <w:p w14:paraId="209B5E3A" w14:textId="48F0ABD5" w:rsidR="00C411DB" w:rsidRPr="003C1956" w:rsidRDefault="00C411DB" w:rsidP="00C411DB">
            <w:pPr>
              <w:pStyle w:val="Table10ptText-ASDEFCON"/>
            </w:pPr>
            <w:r w:rsidRPr="000877D2">
              <w:t>means</w:t>
            </w:r>
            <w:r>
              <w:t xml:space="preserve"> </w:t>
            </w:r>
            <w:r w:rsidRPr="000877D2">
              <w:t>a</w:t>
            </w:r>
            <w:r>
              <w:t xml:space="preserve"> </w:t>
            </w:r>
            <w:r w:rsidRPr="000877D2">
              <w:t>Default</w:t>
            </w:r>
            <w:r>
              <w:t xml:space="preserve"> </w:t>
            </w:r>
            <w:r w:rsidRPr="000877D2">
              <w:t>where</w:t>
            </w:r>
            <w:r>
              <w:t xml:space="preserve"> </w:t>
            </w:r>
            <w:r w:rsidRPr="000877D2">
              <w:t>the</w:t>
            </w:r>
            <w:r>
              <w:t xml:space="preserve"> </w:t>
            </w:r>
            <w:r w:rsidRPr="000877D2">
              <w:t>breach</w:t>
            </w:r>
            <w:r>
              <w:t xml:space="preserve"> </w:t>
            </w:r>
            <w:r w:rsidRPr="000877D2">
              <w:t>relates</w:t>
            </w:r>
            <w:r>
              <w:t xml:space="preserve"> </w:t>
            </w:r>
            <w:r w:rsidRPr="000877D2">
              <w:t>to</w:t>
            </w:r>
            <w:r>
              <w:t xml:space="preserve"> </w:t>
            </w:r>
            <w:r w:rsidRPr="000877D2">
              <w:t>an</w:t>
            </w:r>
            <w:r>
              <w:t xml:space="preserve"> </w:t>
            </w:r>
            <w:r w:rsidRPr="000877D2">
              <w:t>act</w:t>
            </w:r>
            <w:r>
              <w:t xml:space="preserve"> </w:t>
            </w:r>
            <w:r w:rsidRPr="000877D2">
              <w:t>or</w:t>
            </w:r>
            <w:r>
              <w:t xml:space="preserve"> </w:t>
            </w:r>
            <w:r w:rsidRPr="000877D2">
              <w:t>omission</w:t>
            </w:r>
            <w:r>
              <w:t xml:space="preserve"> </w:t>
            </w:r>
            <w:r w:rsidRPr="000877D2">
              <w:t>that</w:t>
            </w:r>
            <w:r>
              <w:t xml:space="preserve"> </w:t>
            </w:r>
            <w:r w:rsidRPr="000877D2">
              <w:t>is</w:t>
            </w:r>
            <w:r>
              <w:t xml:space="preserve"> </w:t>
            </w:r>
            <w:r w:rsidRPr="000877D2">
              <w:t>intended</w:t>
            </w:r>
            <w:r>
              <w:t xml:space="preserve"> </w:t>
            </w:r>
            <w:r w:rsidRPr="000877D2">
              <w:t>to</w:t>
            </w:r>
            <w:r>
              <w:t xml:space="preserve"> </w:t>
            </w:r>
            <w:r w:rsidRPr="000877D2">
              <w:t>cause</w:t>
            </w:r>
            <w:r>
              <w:t xml:space="preserve"> </w:t>
            </w:r>
            <w:r w:rsidRPr="000877D2">
              <w:t>harm,</w:t>
            </w:r>
            <w:r>
              <w:t xml:space="preserve"> </w:t>
            </w:r>
            <w:r w:rsidRPr="000877D2">
              <w:t>or</w:t>
            </w:r>
            <w:r>
              <w:t xml:space="preserve"> </w:t>
            </w:r>
            <w:r w:rsidRPr="000877D2">
              <w:t>otherwise</w:t>
            </w:r>
            <w:r>
              <w:t xml:space="preserve"> </w:t>
            </w:r>
            <w:r w:rsidRPr="000877D2">
              <w:t>involves</w:t>
            </w:r>
            <w:r>
              <w:t xml:space="preserve"> </w:t>
            </w:r>
            <w:r w:rsidRPr="000877D2">
              <w:t>recklessness</w:t>
            </w:r>
            <w:r>
              <w:t xml:space="preserve"> </w:t>
            </w:r>
            <w:r w:rsidRPr="000877D2">
              <w:t>in</w:t>
            </w:r>
            <w:r>
              <w:t xml:space="preserve"> </w:t>
            </w:r>
            <w:r w:rsidRPr="000877D2">
              <w:t>relation</w:t>
            </w:r>
            <w:r>
              <w:t xml:space="preserve"> </w:t>
            </w:r>
            <w:r w:rsidRPr="000877D2">
              <w:t>to</w:t>
            </w:r>
            <w:r>
              <w:t xml:space="preserve"> </w:t>
            </w:r>
            <w:r w:rsidRPr="000877D2">
              <w:t>an</w:t>
            </w:r>
            <w:r>
              <w:t xml:space="preserve"> </w:t>
            </w:r>
            <w:r w:rsidRPr="000877D2">
              <w:t>obligation</w:t>
            </w:r>
            <w:r>
              <w:t xml:space="preserve"> </w:t>
            </w:r>
            <w:r w:rsidRPr="000877D2">
              <w:t>not</w:t>
            </w:r>
            <w:r>
              <w:t xml:space="preserve"> </w:t>
            </w:r>
            <w:r w:rsidRPr="000877D2">
              <w:t>to</w:t>
            </w:r>
            <w:r>
              <w:t xml:space="preserve"> </w:t>
            </w:r>
            <w:r w:rsidRPr="000877D2">
              <w:t>cause</w:t>
            </w:r>
            <w:r>
              <w:t xml:space="preserve"> </w:t>
            </w:r>
            <w:r w:rsidRPr="000877D2">
              <w:t>harm</w:t>
            </w:r>
            <w:r w:rsidRPr="00DB26E4">
              <w:t>.</w:t>
            </w:r>
          </w:p>
        </w:tc>
      </w:tr>
      <w:tr w:rsidR="00C411DB" w:rsidRPr="00DC220A" w14:paraId="681CAC25" w14:textId="77777777" w:rsidTr="006053A6">
        <w:trPr>
          <w:cantSplit/>
        </w:trPr>
        <w:tc>
          <w:tcPr>
            <w:tcW w:w="2122" w:type="dxa"/>
          </w:tcPr>
          <w:p w14:paraId="10D11B23" w14:textId="2A920A13" w:rsidR="00C411DB" w:rsidRPr="00453CCC" w:rsidRDefault="00C411DB" w:rsidP="00C411DB">
            <w:pPr>
              <w:pStyle w:val="Table10ptText-ASDEFCON"/>
            </w:pPr>
            <w:r w:rsidRPr="00453CCC">
              <w:t>Working</w:t>
            </w:r>
            <w:r>
              <w:t xml:space="preserve"> </w:t>
            </w:r>
            <w:r w:rsidRPr="00453CCC">
              <w:t>Day</w:t>
            </w:r>
          </w:p>
        </w:tc>
        <w:tc>
          <w:tcPr>
            <w:tcW w:w="1134" w:type="dxa"/>
          </w:tcPr>
          <w:p w14:paraId="410ABC65" w14:textId="77777777" w:rsidR="00C411DB" w:rsidRPr="00453CCC" w:rsidRDefault="00C411DB" w:rsidP="00C411DB">
            <w:pPr>
              <w:pStyle w:val="Table10ptText-ASDEFCON"/>
            </w:pPr>
            <w:r w:rsidRPr="00453CCC">
              <w:t>(Core)</w:t>
            </w:r>
          </w:p>
        </w:tc>
        <w:tc>
          <w:tcPr>
            <w:tcW w:w="5816" w:type="dxa"/>
          </w:tcPr>
          <w:p w14:paraId="5DCDEAD2" w14:textId="295A19B7" w:rsidR="00C411DB" w:rsidRDefault="00C411DB" w:rsidP="00C411DB">
            <w:pPr>
              <w:pStyle w:val="Table10ptText-ASDEFCON"/>
            </w:pPr>
            <w:r w:rsidRPr="00453CCC">
              <w:t>in</w:t>
            </w:r>
            <w:r>
              <w:t xml:space="preserve"> </w:t>
            </w:r>
            <w:r w:rsidRPr="00453CCC">
              <w:t>relation</w:t>
            </w:r>
            <w:r>
              <w:t xml:space="preserve"> </w:t>
            </w:r>
            <w:r w:rsidRPr="00453CCC">
              <w:t>to</w:t>
            </w:r>
            <w:r>
              <w:t xml:space="preserve"> </w:t>
            </w:r>
            <w:r w:rsidRPr="00453CCC">
              <w:t>the</w:t>
            </w:r>
            <w:r>
              <w:t xml:space="preserve"> </w:t>
            </w:r>
            <w:r w:rsidRPr="00453CCC">
              <w:t>doing</w:t>
            </w:r>
            <w:r>
              <w:t xml:space="preserve"> </w:t>
            </w:r>
            <w:r w:rsidRPr="00453CCC">
              <w:t>of</w:t>
            </w:r>
            <w:r>
              <w:t xml:space="preserve"> </w:t>
            </w:r>
            <w:r w:rsidRPr="00453CCC">
              <w:t>an</w:t>
            </w:r>
            <w:r>
              <w:t xml:space="preserve"> </w:t>
            </w:r>
            <w:r w:rsidRPr="00453CCC">
              <w:t>action</w:t>
            </w:r>
            <w:r>
              <w:t xml:space="preserve"> </w:t>
            </w:r>
            <w:r w:rsidRPr="00453CCC">
              <w:t>in</w:t>
            </w:r>
            <w:r>
              <w:t xml:space="preserve"> </w:t>
            </w:r>
            <w:r w:rsidRPr="00453CCC">
              <w:t>a</w:t>
            </w:r>
            <w:r>
              <w:t xml:space="preserve"> </w:t>
            </w:r>
            <w:r w:rsidRPr="00453CCC">
              <w:t>place</w:t>
            </w:r>
            <w:r>
              <w:t xml:space="preserve">, </w:t>
            </w:r>
            <w:r w:rsidRPr="00453CCC">
              <w:t>means</w:t>
            </w:r>
            <w:r>
              <w:t xml:space="preserve"> </w:t>
            </w:r>
            <w:r w:rsidRPr="00453CCC">
              <w:t>any</w:t>
            </w:r>
            <w:r>
              <w:t xml:space="preserve"> </w:t>
            </w:r>
            <w:r w:rsidRPr="00453CCC">
              <w:t>day</w:t>
            </w:r>
            <w:r>
              <w:t xml:space="preserve"> in that place </w:t>
            </w:r>
            <w:r w:rsidRPr="00453CCC">
              <w:t>other</w:t>
            </w:r>
            <w:r>
              <w:t xml:space="preserve"> </w:t>
            </w:r>
            <w:r w:rsidRPr="00453CCC">
              <w:t>than</w:t>
            </w:r>
            <w:r>
              <w:t>:</w:t>
            </w:r>
          </w:p>
          <w:p w14:paraId="5EDBF058" w14:textId="1E2AC3A9" w:rsidR="00C411DB" w:rsidRDefault="00C411DB" w:rsidP="00C411DB">
            <w:pPr>
              <w:pStyle w:val="Table10ptSub1-ASDEFCON"/>
            </w:pPr>
            <w:r w:rsidRPr="00453CCC">
              <w:t>a</w:t>
            </w:r>
            <w:r>
              <w:t xml:space="preserve"> </w:t>
            </w:r>
            <w:r w:rsidRPr="00453CCC">
              <w:t>Saturday,</w:t>
            </w:r>
            <w:r>
              <w:t xml:space="preserve"> </w:t>
            </w:r>
            <w:r w:rsidRPr="00453CCC">
              <w:t>Sunday</w:t>
            </w:r>
            <w:r>
              <w:t xml:space="preserve"> </w:t>
            </w:r>
            <w:r w:rsidRPr="00453CCC">
              <w:t>or</w:t>
            </w:r>
            <w:r>
              <w:t xml:space="preserve"> </w:t>
            </w:r>
            <w:r w:rsidRPr="00453CCC">
              <w:t>public</w:t>
            </w:r>
            <w:r>
              <w:t xml:space="preserve"> </w:t>
            </w:r>
            <w:r w:rsidRPr="00453CCC">
              <w:t>holiday</w:t>
            </w:r>
            <w:r>
              <w:t>; and</w:t>
            </w:r>
          </w:p>
          <w:p w14:paraId="36A03C95" w14:textId="7A3CEE72" w:rsidR="00C411DB" w:rsidRDefault="00C411DB" w:rsidP="00C411DB">
            <w:pPr>
              <w:pStyle w:val="Table10ptSub1-ASDEFCON"/>
            </w:pPr>
            <w:r>
              <w:t>any day within the two-week period that starts on:</w:t>
            </w:r>
          </w:p>
          <w:p w14:paraId="0A28288B" w14:textId="159932BE" w:rsidR="00C411DB" w:rsidRDefault="00C411DB" w:rsidP="00C411DB">
            <w:pPr>
              <w:pStyle w:val="Table10ptSub2-ASDEFCON"/>
            </w:pPr>
            <w:r>
              <w:t>the Saturday before Christmas Day; or</w:t>
            </w:r>
          </w:p>
          <w:p w14:paraId="20EE115C" w14:textId="2B29EEAD" w:rsidR="00C411DB" w:rsidRPr="00453CCC" w:rsidRDefault="00C411DB" w:rsidP="00C411DB">
            <w:pPr>
              <w:pStyle w:val="Table10ptSub2-ASDEFCON"/>
            </w:pPr>
            <w:r>
              <w:t>if Christmas Day falls on a Saturday, Christmas Day</w:t>
            </w:r>
            <w:r w:rsidRPr="00B274EF">
              <w:t>.</w:t>
            </w:r>
          </w:p>
        </w:tc>
      </w:tr>
    </w:tbl>
    <w:p w14:paraId="2F04EA59" w14:textId="206909F8" w:rsidR="005806AF" w:rsidRPr="00DC220A" w:rsidRDefault="005806AF" w:rsidP="006D364D">
      <w:pPr>
        <w:pStyle w:val="ATTANNLV1-ASDEFCON"/>
      </w:pPr>
      <w:r w:rsidRPr="00DC220A">
        <w:t>Reference</w:t>
      </w:r>
      <w:r w:rsidR="001A7FAE">
        <w:t>D</w:t>
      </w:r>
      <w:r w:rsidR="00B865F6">
        <w:t xml:space="preserve"> </w:t>
      </w:r>
      <w:r w:rsidRPr="00DC220A">
        <w:t>Documents</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691"/>
      </w:tblGrid>
      <w:tr w:rsidR="005806AF" w:rsidRPr="001D6413" w14:paraId="2EAFCA8B" w14:textId="77777777" w:rsidTr="006053A6">
        <w:trPr>
          <w:cantSplit/>
          <w:tblHeader/>
        </w:trPr>
        <w:tc>
          <w:tcPr>
            <w:tcW w:w="2268" w:type="dxa"/>
            <w:shd w:val="pct12" w:color="000000" w:fill="FFFFFF"/>
          </w:tcPr>
          <w:p w14:paraId="6A9F292D" w14:textId="77777777" w:rsidR="005806AF" w:rsidRPr="001D6413" w:rsidRDefault="005806AF" w:rsidP="007C188F">
            <w:pPr>
              <w:jc w:val="left"/>
              <w:rPr>
                <w:bCs/>
              </w:rPr>
            </w:pPr>
            <w:r w:rsidRPr="001D6413">
              <w:rPr>
                <w:bCs/>
              </w:rPr>
              <w:t>Reference</w:t>
            </w:r>
          </w:p>
        </w:tc>
        <w:tc>
          <w:tcPr>
            <w:tcW w:w="6691" w:type="dxa"/>
            <w:shd w:val="pct12" w:color="000000" w:fill="FFFFFF"/>
          </w:tcPr>
          <w:p w14:paraId="76FBA32C" w14:textId="77777777" w:rsidR="005806AF" w:rsidRPr="001D6413" w:rsidRDefault="005806AF" w:rsidP="007C188F">
            <w:pPr>
              <w:jc w:val="left"/>
              <w:rPr>
                <w:bCs/>
              </w:rPr>
            </w:pPr>
            <w:r w:rsidRPr="001D6413">
              <w:rPr>
                <w:bCs/>
              </w:rPr>
              <w:t>Description</w:t>
            </w:r>
          </w:p>
        </w:tc>
      </w:tr>
      <w:tr w:rsidR="00E330D9" w:rsidRPr="00DC220A" w14:paraId="3FD4C4DB" w14:textId="77777777" w:rsidTr="006053A6">
        <w:trPr>
          <w:cantSplit/>
        </w:trPr>
        <w:tc>
          <w:tcPr>
            <w:tcW w:w="2268" w:type="dxa"/>
          </w:tcPr>
          <w:p w14:paraId="28F9FE34" w14:textId="77777777" w:rsidR="00E330D9" w:rsidRPr="00453CCC" w:rsidRDefault="00E330D9" w:rsidP="00E330D9">
            <w:pPr>
              <w:pStyle w:val="Table10ptText-ASDEFCON"/>
            </w:pPr>
          </w:p>
        </w:tc>
        <w:tc>
          <w:tcPr>
            <w:tcW w:w="6691" w:type="dxa"/>
          </w:tcPr>
          <w:p w14:paraId="1999E437" w14:textId="61B0BB77" w:rsidR="00E330D9" w:rsidRPr="006537DD" w:rsidRDefault="00E330D9" w:rsidP="00E330D9">
            <w:pPr>
              <w:pStyle w:val="Table10ptText-ASDEFCON"/>
            </w:pPr>
            <w:r w:rsidRPr="00E94286">
              <w:rPr>
                <w:i/>
              </w:rPr>
              <w:t>Auditor-General</w:t>
            </w:r>
            <w:r w:rsidR="00B865F6">
              <w:rPr>
                <w:i/>
              </w:rPr>
              <w:t xml:space="preserve"> </w:t>
            </w:r>
            <w:r w:rsidRPr="00E94286">
              <w:rPr>
                <w:i/>
              </w:rPr>
              <w:t>Act</w:t>
            </w:r>
            <w:r w:rsidR="00B865F6">
              <w:rPr>
                <w:i/>
              </w:rPr>
              <w:t xml:space="preserve"> </w:t>
            </w:r>
            <w:r w:rsidRPr="00E94286">
              <w:rPr>
                <w:i/>
              </w:rPr>
              <w:t>1997</w:t>
            </w:r>
            <w:r>
              <w:t>(Cth)</w:t>
            </w:r>
          </w:p>
        </w:tc>
      </w:tr>
      <w:tr w:rsidR="00E330D9" w:rsidRPr="00DC220A" w14:paraId="70A4FD43" w14:textId="77777777" w:rsidTr="006053A6">
        <w:trPr>
          <w:cantSplit/>
        </w:trPr>
        <w:tc>
          <w:tcPr>
            <w:tcW w:w="2268" w:type="dxa"/>
          </w:tcPr>
          <w:p w14:paraId="6090EC35" w14:textId="77777777" w:rsidR="00E330D9" w:rsidRPr="00453CCC" w:rsidRDefault="00E330D9" w:rsidP="00E330D9">
            <w:pPr>
              <w:pStyle w:val="Table10ptText-ASDEFCON"/>
            </w:pPr>
          </w:p>
        </w:tc>
        <w:tc>
          <w:tcPr>
            <w:tcW w:w="6691" w:type="dxa"/>
          </w:tcPr>
          <w:p w14:paraId="32C2A79D" w14:textId="02CA3318" w:rsidR="00E330D9" w:rsidRPr="006537DD" w:rsidRDefault="00E330D9" w:rsidP="00E330D9">
            <w:pPr>
              <w:pStyle w:val="Table10ptText-ASDEFCON"/>
            </w:pPr>
            <w:r w:rsidRPr="006C07C9">
              <w:t>Australian</w:t>
            </w:r>
            <w:r w:rsidR="00B865F6">
              <w:t xml:space="preserve"> </w:t>
            </w:r>
            <w:r w:rsidRPr="006C07C9">
              <w:t>Code</w:t>
            </w:r>
            <w:r w:rsidR="00B865F6">
              <w:t xml:space="preserve"> </w:t>
            </w:r>
            <w:r w:rsidRPr="006C07C9">
              <w:t>for</w:t>
            </w:r>
            <w:r w:rsidR="00B865F6">
              <w:t xml:space="preserve"> </w:t>
            </w:r>
            <w:r w:rsidRPr="006C07C9">
              <w:t>the</w:t>
            </w:r>
            <w:r w:rsidR="00B865F6">
              <w:t xml:space="preserve"> </w:t>
            </w:r>
            <w:r w:rsidRPr="006C07C9">
              <w:t>Transport</w:t>
            </w:r>
            <w:r w:rsidR="00B865F6">
              <w:t xml:space="preserve"> </w:t>
            </w:r>
            <w:r w:rsidRPr="006C07C9">
              <w:t>of</w:t>
            </w:r>
            <w:r w:rsidR="00B865F6">
              <w:t xml:space="preserve"> </w:t>
            </w:r>
            <w:r w:rsidRPr="006C07C9">
              <w:t>Dangerous</w:t>
            </w:r>
            <w:r w:rsidR="00B865F6">
              <w:t xml:space="preserve"> </w:t>
            </w:r>
            <w:r w:rsidRPr="006C07C9">
              <w:t>Goods</w:t>
            </w:r>
            <w:r w:rsidR="00B865F6">
              <w:t xml:space="preserve"> </w:t>
            </w:r>
            <w:r w:rsidRPr="006C07C9">
              <w:t>by</w:t>
            </w:r>
            <w:r w:rsidR="00B865F6">
              <w:t xml:space="preserve"> </w:t>
            </w:r>
            <w:r w:rsidRPr="006C07C9">
              <w:t>Road</w:t>
            </w:r>
            <w:r w:rsidR="00B865F6">
              <w:t xml:space="preserve"> </w:t>
            </w:r>
            <w:r w:rsidRPr="006C07C9">
              <w:t>and</w:t>
            </w:r>
            <w:r w:rsidR="00B865F6">
              <w:t xml:space="preserve"> </w:t>
            </w:r>
            <w:r w:rsidRPr="006C07C9">
              <w:t>Rail,</w:t>
            </w:r>
            <w:r w:rsidR="00B865F6">
              <w:t xml:space="preserve"> </w:t>
            </w:r>
            <w:r>
              <w:t>(Extant</w:t>
            </w:r>
            <w:r w:rsidR="00B865F6">
              <w:t xml:space="preserve"> </w:t>
            </w:r>
            <w:r>
              <w:t>edition</w:t>
            </w:r>
            <w:r w:rsidR="00B865F6">
              <w:t xml:space="preserve"> </w:t>
            </w:r>
            <w:r>
              <w:t>and</w:t>
            </w:r>
            <w:r w:rsidR="00B865F6">
              <w:t xml:space="preserve"> </w:t>
            </w:r>
            <w:r>
              <w:t>as</w:t>
            </w:r>
            <w:r w:rsidR="00B865F6">
              <w:t xml:space="preserve"> </w:t>
            </w:r>
            <w:r>
              <w:t>amended</w:t>
            </w:r>
            <w:r w:rsidR="00B865F6">
              <w:t xml:space="preserve"> </w:t>
            </w:r>
            <w:r>
              <w:t>from</w:t>
            </w:r>
            <w:r w:rsidR="00B865F6">
              <w:t xml:space="preserve"> </w:t>
            </w:r>
            <w:r>
              <w:t>time</w:t>
            </w:r>
            <w:r w:rsidR="00B865F6">
              <w:t xml:space="preserve"> </w:t>
            </w:r>
            <w:r>
              <w:t>to</w:t>
            </w:r>
            <w:r w:rsidR="00B865F6">
              <w:t xml:space="preserve"> </w:t>
            </w:r>
            <w:r>
              <w:t>time)</w:t>
            </w:r>
          </w:p>
        </w:tc>
      </w:tr>
      <w:tr w:rsidR="00E330D9" w:rsidRPr="00DC220A" w14:paraId="4BEED7A3" w14:textId="77777777" w:rsidTr="006053A6">
        <w:trPr>
          <w:cantSplit/>
        </w:trPr>
        <w:tc>
          <w:tcPr>
            <w:tcW w:w="2268" w:type="dxa"/>
          </w:tcPr>
          <w:p w14:paraId="6BB5FF4E" w14:textId="77777777" w:rsidR="00E330D9" w:rsidRDefault="00E330D9" w:rsidP="006850AC">
            <w:pPr>
              <w:pStyle w:val="Table10ptText-ASDEFCON"/>
            </w:pPr>
          </w:p>
        </w:tc>
        <w:tc>
          <w:tcPr>
            <w:tcW w:w="6691" w:type="dxa"/>
          </w:tcPr>
          <w:p w14:paraId="401049DF" w14:textId="100DD8AC" w:rsidR="00E330D9" w:rsidRPr="005D5659" w:rsidRDefault="00E330D9" w:rsidP="006850AC">
            <w:pPr>
              <w:pStyle w:val="Table10ptText-ASDEFCON"/>
              <w:rPr>
                <w:rFonts w:cs="Arial"/>
              </w:rPr>
            </w:pPr>
            <w:del w:id="59" w:author="Laursen, Christian MR" w:date="2024-08-23T09:17:00Z">
              <w:r w:rsidRPr="005D5659">
                <w:delText>CASG</w:delText>
              </w:r>
            </w:del>
            <w:ins w:id="60" w:author="Laursen, Christian MR" w:date="2024-08-23T09:17:00Z">
              <w:r w:rsidR="00E1670B">
                <w:t>Defence</w:t>
              </w:r>
            </w:ins>
            <w:r w:rsidR="00E1670B">
              <w:t xml:space="preserve"> </w:t>
            </w:r>
            <w:r w:rsidRPr="005D5659">
              <w:t>Cost</w:t>
            </w:r>
            <w:r w:rsidR="00B865F6" w:rsidRPr="005D5659">
              <w:t xml:space="preserve"> </w:t>
            </w:r>
            <w:r w:rsidRPr="005D5659">
              <w:t>Principles,</w:t>
            </w:r>
            <w:r w:rsidR="00B865F6" w:rsidRPr="005D5659">
              <w:t xml:space="preserve"> </w:t>
            </w:r>
            <w:r w:rsidRPr="005D5659">
              <w:t>as</w:t>
            </w:r>
            <w:r w:rsidR="00B865F6" w:rsidRPr="005D5659">
              <w:t xml:space="preserve"> </w:t>
            </w:r>
            <w:r w:rsidRPr="005D5659">
              <w:t>amended</w:t>
            </w:r>
            <w:r w:rsidR="00B865F6" w:rsidRPr="005D5659">
              <w:t xml:space="preserve"> </w:t>
            </w:r>
            <w:r w:rsidRPr="005D5659">
              <w:t>from</w:t>
            </w:r>
            <w:r w:rsidR="00B865F6" w:rsidRPr="005D5659">
              <w:t xml:space="preserve"> </w:t>
            </w:r>
            <w:r w:rsidRPr="005D5659">
              <w:t>time</w:t>
            </w:r>
            <w:r w:rsidR="00B865F6" w:rsidRPr="005D5659">
              <w:t xml:space="preserve"> </w:t>
            </w:r>
            <w:r w:rsidRPr="005D5659">
              <w:t>to</w:t>
            </w:r>
            <w:r w:rsidR="00B865F6" w:rsidRPr="005D5659">
              <w:t xml:space="preserve"> </w:t>
            </w:r>
            <w:r w:rsidRPr="005D5659">
              <w:t>time</w:t>
            </w:r>
          </w:p>
        </w:tc>
      </w:tr>
      <w:tr w:rsidR="00E330D9" w:rsidRPr="00DC220A" w14:paraId="5511222A" w14:textId="77777777" w:rsidTr="006053A6">
        <w:trPr>
          <w:cantSplit/>
        </w:trPr>
        <w:tc>
          <w:tcPr>
            <w:tcW w:w="2268" w:type="dxa"/>
          </w:tcPr>
          <w:p w14:paraId="24D36A13" w14:textId="77777777" w:rsidR="00E330D9" w:rsidRPr="00453CCC" w:rsidRDefault="00E330D9" w:rsidP="00565DDA">
            <w:pPr>
              <w:pStyle w:val="Table10ptText-ASDEFCON"/>
            </w:pPr>
            <w:r w:rsidRPr="00453CCC">
              <w:t>CP</w:t>
            </w:r>
            <w:r>
              <w:t>R</w:t>
            </w:r>
            <w:r w:rsidRPr="00453CCC">
              <w:t>s</w:t>
            </w:r>
          </w:p>
        </w:tc>
        <w:tc>
          <w:tcPr>
            <w:tcW w:w="6691" w:type="dxa"/>
          </w:tcPr>
          <w:p w14:paraId="5D9916EB" w14:textId="6E093F2C" w:rsidR="00E330D9" w:rsidRPr="00E6797B" w:rsidRDefault="00E330D9" w:rsidP="001E690D">
            <w:pPr>
              <w:pStyle w:val="Table10ptText-ASDEFCON"/>
            </w:pPr>
            <w:r w:rsidRPr="00E6797B">
              <w:t>Commonwealth</w:t>
            </w:r>
            <w:r w:rsidR="00B865F6">
              <w:t xml:space="preserve"> </w:t>
            </w:r>
            <w:r w:rsidRPr="00E6797B">
              <w:t>Procurement</w:t>
            </w:r>
            <w:r w:rsidR="00B865F6">
              <w:t xml:space="preserve"> </w:t>
            </w:r>
            <w:r>
              <w:t>Rules</w:t>
            </w:r>
            <w:r w:rsidR="00B865F6">
              <w:t xml:space="preserve"> </w:t>
            </w:r>
            <w:r w:rsidRPr="00E6797B">
              <w:t>–</w:t>
            </w:r>
            <w:r w:rsidR="00B865F6">
              <w:t xml:space="preserve"> </w:t>
            </w:r>
            <w:r w:rsidR="001E690D">
              <w:t>June 2023</w:t>
            </w:r>
          </w:p>
        </w:tc>
      </w:tr>
      <w:tr w:rsidR="001430AD" w:rsidRPr="00DC220A" w14:paraId="157F2210" w14:textId="77777777" w:rsidTr="006053A6">
        <w:trPr>
          <w:cantSplit/>
          <w:ins w:id="61" w:author="Laursen, Christian MR" w:date="2024-08-23T09:17:00Z"/>
        </w:trPr>
        <w:tc>
          <w:tcPr>
            <w:tcW w:w="2268" w:type="dxa"/>
          </w:tcPr>
          <w:p w14:paraId="4C8A1301" w14:textId="77777777" w:rsidR="001430AD" w:rsidRPr="00453CCC" w:rsidRDefault="001430AD" w:rsidP="00E330D9">
            <w:pPr>
              <w:pStyle w:val="Table10ptText-ASDEFCON"/>
              <w:rPr>
                <w:ins w:id="62" w:author="Laursen, Christian MR" w:date="2024-08-23T09:17:00Z"/>
              </w:rPr>
            </w:pPr>
          </w:p>
        </w:tc>
        <w:tc>
          <w:tcPr>
            <w:tcW w:w="6691" w:type="dxa"/>
          </w:tcPr>
          <w:p w14:paraId="6807FCEE" w14:textId="7FBA5315" w:rsidR="001430AD" w:rsidRPr="005D5659" w:rsidRDefault="001430AD" w:rsidP="00E330D9">
            <w:pPr>
              <w:pStyle w:val="Table10ptText-ASDEFCON"/>
              <w:rPr>
                <w:ins w:id="63" w:author="Laursen, Christian MR" w:date="2024-08-23T09:17:00Z"/>
              </w:rPr>
            </w:pPr>
            <w:ins w:id="64" w:author="Laursen, Christian MR" w:date="2024-08-23T09:17:00Z">
              <w:r w:rsidRPr="00A65B8B">
                <w:t xml:space="preserve">Commonwealth Supplier Code of Conduct, as </w:t>
              </w:r>
              <w:r>
                <w:t>amended</w:t>
              </w:r>
              <w:r w:rsidRPr="00A65B8B">
                <w:t xml:space="preserve"> from time to time</w:t>
              </w:r>
            </w:ins>
          </w:p>
        </w:tc>
      </w:tr>
      <w:tr w:rsidR="00E330D9" w:rsidRPr="00DC220A" w14:paraId="2751FAF5" w14:textId="77777777" w:rsidTr="006053A6">
        <w:trPr>
          <w:cantSplit/>
        </w:trPr>
        <w:tc>
          <w:tcPr>
            <w:tcW w:w="2268" w:type="dxa"/>
          </w:tcPr>
          <w:p w14:paraId="0D589B93" w14:textId="77777777" w:rsidR="00E330D9" w:rsidRPr="00453CCC" w:rsidRDefault="00E330D9" w:rsidP="00E330D9">
            <w:pPr>
              <w:pStyle w:val="Table10ptText-ASDEFCON"/>
            </w:pPr>
          </w:p>
        </w:tc>
        <w:tc>
          <w:tcPr>
            <w:tcW w:w="6691" w:type="dxa"/>
          </w:tcPr>
          <w:p w14:paraId="1B55029D" w14:textId="32A81039" w:rsidR="00E330D9" w:rsidRPr="001E690D" w:rsidRDefault="00E330D9" w:rsidP="00E330D9">
            <w:pPr>
              <w:pStyle w:val="Table10ptText-ASDEFCON"/>
            </w:pPr>
            <w:r w:rsidRPr="005D5659">
              <w:t>Complaints</w:t>
            </w:r>
            <w:r w:rsidR="00B865F6" w:rsidRPr="005D5659">
              <w:t xml:space="preserve"> </w:t>
            </w:r>
            <w:r w:rsidRPr="005D5659">
              <w:t>and</w:t>
            </w:r>
            <w:r w:rsidR="00B865F6" w:rsidRPr="005D5659">
              <w:t xml:space="preserve"> </w:t>
            </w:r>
            <w:r w:rsidRPr="005D5659">
              <w:t>Alternative</w:t>
            </w:r>
            <w:r w:rsidR="00B865F6" w:rsidRPr="005D5659">
              <w:t xml:space="preserve"> </w:t>
            </w:r>
            <w:r w:rsidRPr="005D5659">
              <w:t>Resolutions</w:t>
            </w:r>
            <w:r w:rsidR="00B865F6" w:rsidRPr="005D5659">
              <w:t xml:space="preserve"> </w:t>
            </w:r>
            <w:r w:rsidRPr="005D5659">
              <w:t>Manual</w:t>
            </w:r>
          </w:p>
        </w:tc>
      </w:tr>
      <w:tr w:rsidR="00E330D9" w:rsidRPr="00DC220A" w14:paraId="69694B98" w14:textId="77777777" w:rsidTr="006053A6">
        <w:trPr>
          <w:cantSplit/>
        </w:trPr>
        <w:tc>
          <w:tcPr>
            <w:tcW w:w="2268" w:type="dxa"/>
          </w:tcPr>
          <w:p w14:paraId="0F154C25" w14:textId="77777777" w:rsidR="00E330D9" w:rsidRPr="00453CCC" w:rsidRDefault="00E330D9" w:rsidP="00E330D9">
            <w:pPr>
              <w:pStyle w:val="Table10ptText-ASDEFCON"/>
            </w:pPr>
          </w:p>
        </w:tc>
        <w:tc>
          <w:tcPr>
            <w:tcW w:w="6691" w:type="dxa"/>
          </w:tcPr>
          <w:p w14:paraId="3F16D154" w14:textId="2DADBA1B" w:rsidR="00E330D9" w:rsidRPr="00E6797B" w:rsidRDefault="00E330D9" w:rsidP="00E330D9">
            <w:pPr>
              <w:pStyle w:val="Table10ptText-ASDEFCON"/>
            </w:pPr>
            <w:r w:rsidRPr="00E94286">
              <w:rPr>
                <w:i/>
              </w:rPr>
              <w:t>Corporations</w:t>
            </w:r>
            <w:r w:rsidR="00B865F6">
              <w:rPr>
                <w:i/>
              </w:rPr>
              <w:t xml:space="preserve"> </w:t>
            </w:r>
            <w:r w:rsidRPr="00E94286">
              <w:rPr>
                <w:i/>
              </w:rPr>
              <w:t>Act</w:t>
            </w:r>
            <w:r w:rsidR="00B865F6">
              <w:rPr>
                <w:i/>
              </w:rPr>
              <w:t xml:space="preserve"> </w:t>
            </w:r>
            <w:r w:rsidRPr="00E94286">
              <w:rPr>
                <w:i/>
              </w:rPr>
              <w:t>2001</w:t>
            </w:r>
            <w:r w:rsidR="00B865F6">
              <w:rPr>
                <w:i/>
              </w:rPr>
              <w:t xml:space="preserve"> </w:t>
            </w:r>
            <w:r w:rsidRPr="00717A8D">
              <w:rPr>
                <w:i/>
              </w:rPr>
              <w:t>(Cth)</w:t>
            </w:r>
          </w:p>
        </w:tc>
      </w:tr>
      <w:tr w:rsidR="00E330D9" w:rsidRPr="00DC220A" w14:paraId="5E85E652" w14:textId="77777777" w:rsidTr="006053A6">
        <w:trPr>
          <w:cantSplit/>
        </w:trPr>
        <w:tc>
          <w:tcPr>
            <w:tcW w:w="2268" w:type="dxa"/>
          </w:tcPr>
          <w:p w14:paraId="0785FC62" w14:textId="77777777" w:rsidR="00E330D9" w:rsidRPr="00453CCC" w:rsidRDefault="00E330D9" w:rsidP="00565DDA">
            <w:pPr>
              <w:pStyle w:val="Table10ptText-ASDEFCON"/>
            </w:pPr>
          </w:p>
        </w:tc>
        <w:tc>
          <w:tcPr>
            <w:tcW w:w="6691" w:type="dxa"/>
          </w:tcPr>
          <w:p w14:paraId="3A30003D" w14:textId="536445A3" w:rsidR="00E330D9" w:rsidRPr="006537DD" w:rsidRDefault="00E330D9" w:rsidP="00565DDA">
            <w:pPr>
              <w:pStyle w:val="Table10ptText-ASDEFCON"/>
            </w:pPr>
            <w:r w:rsidRPr="006537DD">
              <w:t>Defence</w:t>
            </w:r>
            <w:r w:rsidR="00B865F6">
              <w:t xml:space="preserve"> </w:t>
            </w:r>
            <w:r w:rsidRPr="006537DD">
              <w:t>WHS</w:t>
            </w:r>
            <w:r w:rsidR="00B865F6">
              <w:t xml:space="preserve"> </w:t>
            </w:r>
            <w:r w:rsidRPr="006537DD">
              <w:t>Manual</w:t>
            </w:r>
          </w:p>
        </w:tc>
      </w:tr>
      <w:tr w:rsidR="00E330D9" w:rsidRPr="00DC220A" w14:paraId="25083187" w14:textId="77777777" w:rsidTr="006053A6">
        <w:trPr>
          <w:cantSplit/>
        </w:trPr>
        <w:tc>
          <w:tcPr>
            <w:tcW w:w="2268" w:type="dxa"/>
          </w:tcPr>
          <w:p w14:paraId="51E1C08A" w14:textId="77777777" w:rsidR="00E330D9" w:rsidRPr="00453CCC" w:rsidRDefault="00E330D9" w:rsidP="00565DDA">
            <w:pPr>
              <w:pStyle w:val="Table10ptText-ASDEFCON"/>
            </w:pPr>
          </w:p>
        </w:tc>
        <w:tc>
          <w:tcPr>
            <w:tcW w:w="6691" w:type="dxa"/>
          </w:tcPr>
          <w:p w14:paraId="5CA4456C" w14:textId="04C0B226" w:rsidR="00E330D9" w:rsidRPr="006537DD" w:rsidRDefault="00E330D9" w:rsidP="00565DDA">
            <w:pPr>
              <w:pStyle w:val="Table10ptText-ASDEFCON"/>
            </w:pPr>
            <w:r w:rsidRPr="00715F8B">
              <w:t>Defence</w:t>
            </w:r>
            <w:r w:rsidR="00B865F6">
              <w:t xml:space="preserve"> </w:t>
            </w:r>
            <w:r w:rsidRPr="00715F8B">
              <w:t>and</w:t>
            </w:r>
            <w:r w:rsidR="00B865F6">
              <w:t xml:space="preserve"> </w:t>
            </w:r>
            <w:r w:rsidRPr="00715F8B">
              <w:t>the</w:t>
            </w:r>
            <w:r w:rsidR="00B865F6">
              <w:t xml:space="preserve"> </w:t>
            </w:r>
            <w:r w:rsidRPr="00715F8B">
              <w:t>Private</w:t>
            </w:r>
            <w:r w:rsidR="00B865F6">
              <w:t xml:space="preserve"> </w:t>
            </w:r>
            <w:r w:rsidRPr="00715F8B">
              <w:t>Sector</w:t>
            </w:r>
            <w:r w:rsidR="00B865F6">
              <w:t xml:space="preserve"> </w:t>
            </w:r>
            <w:r w:rsidRPr="00715F8B">
              <w:t>–</w:t>
            </w:r>
            <w:r w:rsidR="00B865F6">
              <w:t xml:space="preserve"> </w:t>
            </w:r>
            <w:r w:rsidR="003C2301">
              <w:t>Working with Integrity</w:t>
            </w:r>
          </w:p>
        </w:tc>
      </w:tr>
      <w:tr w:rsidR="006537DD" w:rsidRPr="00DC220A" w14:paraId="4DABA570" w14:textId="77777777" w:rsidTr="006053A6">
        <w:trPr>
          <w:cantSplit/>
        </w:trPr>
        <w:tc>
          <w:tcPr>
            <w:tcW w:w="2268" w:type="dxa"/>
          </w:tcPr>
          <w:p w14:paraId="4660D418" w14:textId="79B8ECC6" w:rsidR="006537DD" w:rsidRPr="00453CCC" w:rsidRDefault="006537DD" w:rsidP="006E0BD1">
            <w:pPr>
              <w:pStyle w:val="Table10ptText-ASDEFCON"/>
            </w:pPr>
            <w:r>
              <w:t>DEFLOGMAN</w:t>
            </w:r>
            <w:r w:rsidR="00B865F6">
              <w:t xml:space="preserve"> </w:t>
            </w:r>
            <w:r w:rsidR="00637FDB">
              <w:t>Part</w:t>
            </w:r>
            <w:r w:rsidR="00B865F6">
              <w:t xml:space="preserve"> </w:t>
            </w:r>
            <w:r w:rsidR="00637FDB">
              <w:t>2</w:t>
            </w:r>
            <w:r w:rsidR="00B865F6">
              <w:t xml:space="preserve"> </w:t>
            </w:r>
            <w:r w:rsidR="00637FDB">
              <w:t>Volume</w:t>
            </w:r>
            <w:r w:rsidR="00B865F6">
              <w:t xml:space="preserve"> </w:t>
            </w:r>
            <w:r w:rsidR="00637FDB">
              <w:t>5</w:t>
            </w:r>
            <w:r w:rsidR="00B865F6">
              <w:t xml:space="preserve"> </w:t>
            </w:r>
            <w:r w:rsidR="00637FDB">
              <w:t>Section</w:t>
            </w:r>
            <w:r w:rsidR="00B865F6">
              <w:t xml:space="preserve"> </w:t>
            </w:r>
            <w:r w:rsidR="00637FDB">
              <w:t>17</w:t>
            </w:r>
          </w:p>
        </w:tc>
        <w:tc>
          <w:tcPr>
            <w:tcW w:w="6691" w:type="dxa"/>
          </w:tcPr>
          <w:p w14:paraId="0BB58493" w14:textId="3131A96B" w:rsidR="006537DD" w:rsidRPr="00E6797B" w:rsidRDefault="00637FDB" w:rsidP="004F5805">
            <w:pPr>
              <w:pStyle w:val="Table10ptText-ASDEFCON"/>
              <w:rPr>
                <w:i/>
              </w:rPr>
            </w:pPr>
            <w:r>
              <w:t>Stocktaking</w:t>
            </w:r>
            <w:r w:rsidR="00B865F6">
              <w:t xml:space="preserve"> </w:t>
            </w:r>
            <w:r>
              <w:t>of</w:t>
            </w:r>
            <w:r w:rsidR="00B865F6">
              <w:t xml:space="preserve"> </w:t>
            </w:r>
            <w:r>
              <w:t>Defence</w:t>
            </w:r>
            <w:r w:rsidR="00B865F6">
              <w:t xml:space="preserve"> </w:t>
            </w:r>
            <w:r>
              <w:t>Assets</w:t>
            </w:r>
            <w:r w:rsidR="00B865F6">
              <w:t xml:space="preserve"> </w:t>
            </w:r>
            <w:r>
              <w:t>and</w:t>
            </w:r>
            <w:r w:rsidR="00B865F6">
              <w:t xml:space="preserve"> </w:t>
            </w:r>
            <w:r>
              <w:t>Inventory</w:t>
            </w:r>
          </w:p>
        </w:tc>
      </w:tr>
      <w:tr w:rsidR="006537DD" w:rsidRPr="00DC220A" w14:paraId="3C53C52F" w14:textId="77777777" w:rsidTr="006053A6">
        <w:trPr>
          <w:cantSplit/>
        </w:trPr>
        <w:tc>
          <w:tcPr>
            <w:tcW w:w="2268" w:type="dxa"/>
          </w:tcPr>
          <w:p w14:paraId="7A034BE7" w14:textId="77777777" w:rsidR="006537DD" w:rsidRPr="00453CCC" w:rsidRDefault="006537DD" w:rsidP="00F41B5A">
            <w:pPr>
              <w:pStyle w:val="Table10ptText-ASDEFCON"/>
            </w:pPr>
            <w:r w:rsidRPr="00453CCC">
              <w:t>DS</w:t>
            </w:r>
            <w:r w:rsidR="00F41B5A">
              <w:t>PF</w:t>
            </w:r>
          </w:p>
        </w:tc>
        <w:tc>
          <w:tcPr>
            <w:tcW w:w="6691" w:type="dxa"/>
          </w:tcPr>
          <w:p w14:paraId="6B83DA1F" w14:textId="02665CDD" w:rsidR="006537DD" w:rsidRPr="00453CCC" w:rsidRDefault="006537DD" w:rsidP="00F41B5A">
            <w:pPr>
              <w:pStyle w:val="Table10ptText-ASDEFCON"/>
              <w:rPr>
                <w:i/>
              </w:rPr>
            </w:pPr>
            <w:r w:rsidRPr="00453CCC">
              <w:t>Defence</w:t>
            </w:r>
            <w:r w:rsidR="00B865F6">
              <w:t xml:space="preserve"> </w:t>
            </w:r>
            <w:r w:rsidRPr="00453CCC">
              <w:t>Security</w:t>
            </w:r>
            <w:r w:rsidR="00B865F6">
              <w:t xml:space="preserve"> </w:t>
            </w:r>
            <w:r w:rsidR="00F41B5A">
              <w:t>Principles</w:t>
            </w:r>
            <w:r w:rsidR="00B865F6">
              <w:t xml:space="preserve"> </w:t>
            </w:r>
            <w:r w:rsidR="00F41B5A">
              <w:t>Framework</w:t>
            </w:r>
            <w:r>
              <w:t>,</w:t>
            </w:r>
            <w:r w:rsidR="00B865F6">
              <w:t xml:space="preserve"> </w:t>
            </w:r>
            <w:r>
              <w:t>as</w:t>
            </w:r>
            <w:r w:rsidR="00B865F6">
              <w:t xml:space="preserve"> </w:t>
            </w:r>
            <w:r>
              <w:t>amended</w:t>
            </w:r>
            <w:r w:rsidR="00B865F6">
              <w:t xml:space="preserve"> </w:t>
            </w:r>
            <w:r>
              <w:t>from</w:t>
            </w:r>
            <w:r w:rsidR="00B865F6">
              <w:t xml:space="preserve"> </w:t>
            </w:r>
            <w:r>
              <w:t>time</w:t>
            </w:r>
            <w:r w:rsidR="00B865F6">
              <w:t xml:space="preserve"> </w:t>
            </w:r>
            <w:r>
              <w:t>to</w:t>
            </w:r>
            <w:r w:rsidR="00B865F6">
              <w:t xml:space="preserve"> </w:t>
            </w:r>
            <w:r>
              <w:t>time</w:t>
            </w:r>
          </w:p>
        </w:tc>
      </w:tr>
      <w:tr w:rsidR="006537DD" w:rsidRPr="00DC220A" w14:paraId="78C4617D" w14:textId="77777777" w:rsidTr="006053A6">
        <w:trPr>
          <w:cantSplit/>
        </w:trPr>
        <w:tc>
          <w:tcPr>
            <w:tcW w:w="2268" w:type="dxa"/>
          </w:tcPr>
          <w:p w14:paraId="74C06188" w14:textId="77777777" w:rsidR="006537DD" w:rsidRPr="00453CCC" w:rsidRDefault="006537DD" w:rsidP="004F5805">
            <w:pPr>
              <w:pStyle w:val="Table10ptText-ASDEFCON"/>
            </w:pPr>
          </w:p>
        </w:tc>
        <w:tc>
          <w:tcPr>
            <w:tcW w:w="6691" w:type="dxa"/>
          </w:tcPr>
          <w:p w14:paraId="136A86DC" w14:textId="6F6780F2" w:rsidR="006537DD" w:rsidRPr="00453CCC" w:rsidRDefault="006537DD" w:rsidP="004F5805">
            <w:pPr>
              <w:pStyle w:val="Table10ptText-ASDEFCON"/>
            </w:pPr>
            <w:r w:rsidRPr="00E94286">
              <w:rPr>
                <w:i/>
              </w:rPr>
              <w:t>Environmental</w:t>
            </w:r>
            <w:r w:rsidR="00B865F6">
              <w:rPr>
                <w:i/>
              </w:rPr>
              <w:t xml:space="preserve"> </w:t>
            </w:r>
            <w:r w:rsidRPr="00E94286">
              <w:rPr>
                <w:i/>
              </w:rPr>
              <w:t>Protection</w:t>
            </w:r>
            <w:r w:rsidR="00B865F6">
              <w:rPr>
                <w:i/>
              </w:rPr>
              <w:t xml:space="preserve"> </w:t>
            </w:r>
            <w:r w:rsidRPr="00E94286">
              <w:rPr>
                <w:i/>
              </w:rPr>
              <w:t>and</w:t>
            </w:r>
            <w:r w:rsidR="00B865F6">
              <w:rPr>
                <w:i/>
              </w:rPr>
              <w:t xml:space="preserve"> </w:t>
            </w:r>
            <w:r w:rsidRPr="00E94286">
              <w:rPr>
                <w:i/>
              </w:rPr>
              <w:t>Biodiversity</w:t>
            </w:r>
            <w:r w:rsidR="00B865F6">
              <w:rPr>
                <w:i/>
              </w:rPr>
              <w:t xml:space="preserve"> </w:t>
            </w:r>
            <w:r w:rsidRPr="00E94286">
              <w:rPr>
                <w:i/>
              </w:rPr>
              <w:t>Conservation</w:t>
            </w:r>
            <w:r w:rsidR="00B865F6">
              <w:rPr>
                <w:i/>
              </w:rPr>
              <w:t xml:space="preserve"> </w:t>
            </w:r>
            <w:r w:rsidRPr="00E94286">
              <w:rPr>
                <w:i/>
              </w:rPr>
              <w:t>Act</w:t>
            </w:r>
            <w:r w:rsidR="00B865F6">
              <w:rPr>
                <w:i/>
              </w:rPr>
              <w:t xml:space="preserve"> </w:t>
            </w:r>
            <w:r w:rsidRPr="00E94286">
              <w:rPr>
                <w:i/>
              </w:rPr>
              <w:t>1999</w:t>
            </w:r>
            <w:r w:rsidR="00B865F6">
              <w:t xml:space="preserve"> </w:t>
            </w:r>
            <w:r>
              <w:t>(Cth)</w:t>
            </w:r>
          </w:p>
        </w:tc>
      </w:tr>
      <w:tr w:rsidR="001E690D" w:rsidRPr="00505CA4" w14:paraId="3475952F" w14:textId="77777777" w:rsidTr="001E690D">
        <w:trPr>
          <w:cantSplit/>
        </w:trPr>
        <w:tc>
          <w:tcPr>
            <w:tcW w:w="2268" w:type="dxa"/>
            <w:tcBorders>
              <w:top w:val="single" w:sz="4" w:space="0" w:color="auto"/>
              <w:left w:val="single" w:sz="4" w:space="0" w:color="auto"/>
              <w:bottom w:val="single" w:sz="4" w:space="0" w:color="auto"/>
              <w:right w:val="single" w:sz="4" w:space="0" w:color="auto"/>
            </w:tcBorders>
          </w:tcPr>
          <w:p w14:paraId="63D982D9" w14:textId="77777777" w:rsidR="001E690D" w:rsidRPr="001E690D" w:rsidRDefault="001E690D" w:rsidP="001E690D">
            <w:pPr>
              <w:pStyle w:val="Table10ptText-ASDEFCON"/>
            </w:pPr>
          </w:p>
        </w:tc>
        <w:tc>
          <w:tcPr>
            <w:tcW w:w="6691" w:type="dxa"/>
            <w:tcBorders>
              <w:top w:val="single" w:sz="4" w:space="0" w:color="auto"/>
              <w:left w:val="single" w:sz="4" w:space="0" w:color="auto"/>
              <w:bottom w:val="single" w:sz="4" w:space="0" w:color="auto"/>
              <w:right w:val="single" w:sz="4" w:space="0" w:color="auto"/>
            </w:tcBorders>
          </w:tcPr>
          <w:p w14:paraId="2A7DBAD7" w14:textId="77777777" w:rsidR="001E690D" w:rsidRPr="005D5659" w:rsidRDefault="001E690D" w:rsidP="001E690D">
            <w:pPr>
              <w:pStyle w:val="Table10ptText-ASDEFCON"/>
            </w:pPr>
            <w:r w:rsidRPr="005D5659">
              <w:t>Financial Policy – Gifts and Benefits (Including Hospitality) - Receiving</w:t>
            </w:r>
          </w:p>
        </w:tc>
      </w:tr>
      <w:tr w:rsidR="001E690D" w:rsidRPr="00505CA4" w14:paraId="334AC762" w14:textId="77777777" w:rsidTr="001E690D">
        <w:trPr>
          <w:cantSplit/>
        </w:trPr>
        <w:tc>
          <w:tcPr>
            <w:tcW w:w="2268" w:type="dxa"/>
            <w:tcBorders>
              <w:top w:val="single" w:sz="4" w:space="0" w:color="auto"/>
              <w:left w:val="single" w:sz="4" w:space="0" w:color="auto"/>
              <w:bottom w:val="single" w:sz="4" w:space="0" w:color="auto"/>
              <w:right w:val="single" w:sz="4" w:space="0" w:color="auto"/>
            </w:tcBorders>
          </w:tcPr>
          <w:p w14:paraId="1DE90611" w14:textId="77777777" w:rsidR="001E690D" w:rsidRPr="00505CA4" w:rsidRDefault="001E690D" w:rsidP="001E690D">
            <w:pPr>
              <w:pStyle w:val="Table10ptText-ASDEFCON"/>
            </w:pPr>
          </w:p>
        </w:tc>
        <w:tc>
          <w:tcPr>
            <w:tcW w:w="6691" w:type="dxa"/>
            <w:tcBorders>
              <w:top w:val="single" w:sz="4" w:space="0" w:color="auto"/>
              <w:left w:val="single" w:sz="4" w:space="0" w:color="auto"/>
              <w:bottom w:val="single" w:sz="4" w:space="0" w:color="auto"/>
              <w:right w:val="single" w:sz="4" w:space="0" w:color="auto"/>
            </w:tcBorders>
          </w:tcPr>
          <w:p w14:paraId="0F9A736D" w14:textId="77777777" w:rsidR="001E690D" w:rsidRPr="005D5659" w:rsidRDefault="001E690D" w:rsidP="001E690D">
            <w:pPr>
              <w:pStyle w:val="Table10ptText-ASDEFCON"/>
            </w:pPr>
            <w:r w:rsidRPr="005D5659">
              <w:t>Financial Policy – Gifts and Benefits (Including Hospitality) - Spending</w:t>
            </w:r>
          </w:p>
        </w:tc>
      </w:tr>
      <w:tr w:rsidR="001E690D" w:rsidRPr="00505CA4" w14:paraId="2E46CC74" w14:textId="77777777" w:rsidTr="001E690D">
        <w:trPr>
          <w:cantSplit/>
        </w:trPr>
        <w:tc>
          <w:tcPr>
            <w:tcW w:w="2268" w:type="dxa"/>
            <w:tcBorders>
              <w:top w:val="single" w:sz="4" w:space="0" w:color="auto"/>
              <w:left w:val="single" w:sz="4" w:space="0" w:color="auto"/>
              <w:bottom w:val="single" w:sz="4" w:space="0" w:color="auto"/>
              <w:right w:val="single" w:sz="4" w:space="0" w:color="auto"/>
            </w:tcBorders>
          </w:tcPr>
          <w:p w14:paraId="56CFC993" w14:textId="77777777" w:rsidR="001E690D" w:rsidRPr="00505CA4" w:rsidRDefault="001E690D" w:rsidP="001E690D">
            <w:pPr>
              <w:pStyle w:val="Table10ptText-ASDEFCON"/>
            </w:pPr>
          </w:p>
        </w:tc>
        <w:tc>
          <w:tcPr>
            <w:tcW w:w="6691" w:type="dxa"/>
            <w:tcBorders>
              <w:top w:val="single" w:sz="4" w:space="0" w:color="auto"/>
              <w:left w:val="single" w:sz="4" w:space="0" w:color="auto"/>
              <w:bottom w:val="single" w:sz="4" w:space="0" w:color="auto"/>
              <w:right w:val="single" w:sz="4" w:space="0" w:color="auto"/>
            </w:tcBorders>
          </w:tcPr>
          <w:p w14:paraId="7C74F779" w14:textId="77777777" w:rsidR="001E690D" w:rsidRPr="005D5659" w:rsidRDefault="001E690D" w:rsidP="001E690D">
            <w:pPr>
              <w:pStyle w:val="Table10ptText-ASDEFCON"/>
            </w:pPr>
            <w:r w:rsidRPr="005D5659">
              <w:t>Financial Policy - Sponsorship</w:t>
            </w:r>
          </w:p>
        </w:tc>
      </w:tr>
      <w:tr w:rsidR="006537DD" w:rsidRPr="00DC220A" w14:paraId="7324403B" w14:textId="77777777" w:rsidTr="006053A6">
        <w:trPr>
          <w:cantSplit/>
        </w:trPr>
        <w:tc>
          <w:tcPr>
            <w:tcW w:w="2268" w:type="dxa"/>
          </w:tcPr>
          <w:p w14:paraId="20DCE1C3" w14:textId="2A90EA27" w:rsidR="006537DD" w:rsidRPr="00453CCC" w:rsidRDefault="006537DD" w:rsidP="004F5805">
            <w:pPr>
              <w:pStyle w:val="Table10ptText-ASDEFCON"/>
            </w:pPr>
            <w:r w:rsidRPr="00453CCC">
              <w:t>GST</w:t>
            </w:r>
            <w:r w:rsidR="00B865F6">
              <w:t xml:space="preserve"> </w:t>
            </w:r>
            <w:r w:rsidRPr="00453CCC">
              <w:t>Act</w:t>
            </w:r>
          </w:p>
        </w:tc>
        <w:tc>
          <w:tcPr>
            <w:tcW w:w="6691" w:type="dxa"/>
          </w:tcPr>
          <w:p w14:paraId="54CDB84D" w14:textId="00436D7C" w:rsidR="006537DD" w:rsidRPr="00513707" w:rsidRDefault="006537DD" w:rsidP="004F5805">
            <w:pPr>
              <w:pStyle w:val="Table10ptText-ASDEFCON"/>
            </w:pPr>
            <w:r w:rsidRPr="0028765E">
              <w:rPr>
                <w:i/>
              </w:rPr>
              <w:t>A</w:t>
            </w:r>
            <w:r w:rsidR="00B865F6">
              <w:rPr>
                <w:i/>
              </w:rPr>
              <w:t xml:space="preserve"> </w:t>
            </w:r>
            <w:r w:rsidRPr="0028765E">
              <w:rPr>
                <w:i/>
              </w:rPr>
              <w:t>New</w:t>
            </w:r>
            <w:r w:rsidR="00B865F6">
              <w:rPr>
                <w:i/>
              </w:rPr>
              <w:t xml:space="preserve"> </w:t>
            </w:r>
            <w:r w:rsidRPr="0028765E">
              <w:rPr>
                <w:i/>
              </w:rPr>
              <w:t>Tax</w:t>
            </w:r>
            <w:r w:rsidR="00B865F6">
              <w:rPr>
                <w:i/>
              </w:rPr>
              <w:t xml:space="preserve"> </w:t>
            </w:r>
            <w:r w:rsidRPr="0028765E">
              <w:rPr>
                <w:i/>
              </w:rPr>
              <w:t>System</w:t>
            </w:r>
            <w:r w:rsidR="00B865F6">
              <w:rPr>
                <w:i/>
              </w:rPr>
              <w:t xml:space="preserve"> </w:t>
            </w:r>
            <w:r w:rsidRPr="0028765E">
              <w:rPr>
                <w:i/>
              </w:rPr>
              <w:t>(Goods</w:t>
            </w:r>
            <w:r w:rsidR="00B865F6">
              <w:rPr>
                <w:i/>
              </w:rPr>
              <w:t xml:space="preserve"> </w:t>
            </w:r>
            <w:r w:rsidRPr="0028765E">
              <w:rPr>
                <w:i/>
              </w:rPr>
              <w:t>and</w:t>
            </w:r>
            <w:r w:rsidR="00B865F6">
              <w:rPr>
                <w:i/>
              </w:rPr>
              <w:t xml:space="preserve"> </w:t>
            </w:r>
            <w:r w:rsidRPr="0028765E">
              <w:rPr>
                <w:i/>
              </w:rPr>
              <w:t>Services</w:t>
            </w:r>
            <w:r w:rsidR="00B865F6">
              <w:rPr>
                <w:i/>
              </w:rPr>
              <w:t xml:space="preserve"> </w:t>
            </w:r>
            <w:r w:rsidRPr="0028765E">
              <w:rPr>
                <w:i/>
              </w:rPr>
              <w:t>Tax)</w:t>
            </w:r>
            <w:r w:rsidR="00B865F6">
              <w:rPr>
                <w:i/>
              </w:rPr>
              <w:t xml:space="preserve"> </w:t>
            </w:r>
            <w:r w:rsidRPr="0028765E">
              <w:rPr>
                <w:i/>
              </w:rPr>
              <w:t>Act</w:t>
            </w:r>
            <w:r w:rsidR="00B865F6">
              <w:rPr>
                <w:i/>
              </w:rPr>
              <w:t xml:space="preserve"> </w:t>
            </w:r>
            <w:r w:rsidRPr="0028765E">
              <w:rPr>
                <w:i/>
              </w:rPr>
              <w:t>1999</w:t>
            </w:r>
            <w:r w:rsidR="00B865F6">
              <w:t xml:space="preserve"> </w:t>
            </w:r>
            <w:r>
              <w:t>(Cth)</w:t>
            </w:r>
          </w:p>
        </w:tc>
      </w:tr>
      <w:tr w:rsidR="001209BB" w:rsidRPr="00505CA4" w14:paraId="33A6427F" w14:textId="77777777" w:rsidTr="006053A6">
        <w:trPr>
          <w:cantSplit/>
        </w:trPr>
        <w:tc>
          <w:tcPr>
            <w:tcW w:w="2268" w:type="dxa"/>
          </w:tcPr>
          <w:p w14:paraId="50C1049A" w14:textId="44BB0E22" w:rsidR="001209BB" w:rsidRPr="002C56BC" w:rsidRDefault="001209BB" w:rsidP="004F5805">
            <w:pPr>
              <w:pStyle w:val="Table10ptText-ASDEFCON"/>
            </w:pPr>
          </w:p>
        </w:tc>
        <w:tc>
          <w:tcPr>
            <w:tcW w:w="6691" w:type="dxa"/>
          </w:tcPr>
          <w:p w14:paraId="17DA7AD0" w14:textId="50BD36EF" w:rsidR="001209BB" w:rsidRPr="005D5659" w:rsidRDefault="001209BB" w:rsidP="004F5805">
            <w:pPr>
              <w:pStyle w:val="Table10ptText-ASDEFCON"/>
            </w:pPr>
            <w:r w:rsidRPr="005D5659">
              <w:t>Incident</w:t>
            </w:r>
            <w:r w:rsidR="00B865F6" w:rsidRPr="005D5659">
              <w:t xml:space="preserve"> </w:t>
            </w:r>
            <w:r w:rsidRPr="005D5659">
              <w:t>Reporting</w:t>
            </w:r>
            <w:r w:rsidR="00B865F6" w:rsidRPr="005D5659">
              <w:t xml:space="preserve"> </w:t>
            </w:r>
            <w:r w:rsidRPr="005D5659">
              <w:t>and</w:t>
            </w:r>
            <w:r w:rsidR="00B865F6" w:rsidRPr="005D5659">
              <w:t xml:space="preserve"> </w:t>
            </w:r>
            <w:r w:rsidRPr="005D5659">
              <w:t>Management</w:t>
            </w:r>
            <w:r w:rsidR="00B865F6" w:rsidRPr="005D5659">
              <w:t xml:space="preserve"> </w:t>
            </w:r>
            <w:r w:rsidR="007A37F2" w:rsidRPr="005D5659">
              <w:t>Manual</w:t>
            </w:r>
          </w:p>
        </w:tc>
      </w:tr>
      <w:tr w:rsidR="007A7A63" w:rsidRPr="00505CA4" w14:paraId="5ABF16A7" w14:textId="77777777" w:rsidTr="006053A6">
        <w:trPr>
          <w:cantSplit/>
        </w:trPr>
        <w:tc>
          <w:tcPr>
            <w:tcW w:w="2268" w:type="dxa"/>
          </w:tcPr>
          <w:p w14:paraId="67CBF211" w14:textId="77777777" w:rsidR="007A7A63" w:rsidRPr="002C56BC" w:rsidRDefault="007A7A63" w:rsidP="004F5805">
            <w:pPr>
              <w:pStyle w:val="Table10ptText-ASDEFCON"/>
            </w:pPr>
          </w:p>
        </w:tc>
        <w:tc>
          <w:tcPr>
            <w:tcW w:w="6691" w:type="dxa"/>
          </w:tcPr>
          <w:p w14:paraId="16126526" w14:textId="756E77E4" w:rsidR="007A7A63" w:rsidRPr="00505CA4" w:rsidRDefault="007A7A63" w:rsidP="004F5805">
            <w:pPr>
              <w:pStyle w:val="Table10ptText-ASDEFCON"/>
            </w:pPr>
            <w:r>
              <w:t>Integrity Policy</w:t>
            </w:r>
          </w:p>
        </w:tc>
      </w:tr>
      <w:tr w:rsidR="007A37F2" w:rsidRPr="00DC220A" w14:paraId="2FEA251D" w14:textId="77777777" w:rsidTr="006053A6">
        <w:trPr>
          <w:cantSplit/>
        </w:trPr>
        <w:tc>
          <w:tcPr>
            <w:tcW w:w="2268" w:type="dxa"/>
          </w:tcPr>
          <w:p w14:paraId="4FF8AC75" w14:textId="77777777" w:rsidR="007A37F2" w:rsidRDefault="007A37F2" w:rsidP="007A37F2">
            <w:pPr>
              <w:pStyle w:val="Table10ptText-ASDEFCON"/>
            </w:pPr>
          </w:p>
        </w:tc>
        <w:tc>
          <w:tcPr>
            <w:tcW w:w="6691" w:type="dxa"/>
          </w:tcPr>
          <w:p w14:paraId="11FCF25A" w14:textId="44E898C0" w:rsidR="007A37F2" w:rsidRPr="000877D2" w:rsidRDefault="007A37F2" w:rsidP="007A37F2">
            <w:pPr>
              <w:pStyle w:val="Table10ptText-ASDEFCON"/>
              <w:rPr>
                <w:i/>
              </w:rPr>
            </w:pPr>
            <w:r w:rsidRPr="00E94286">
              <w:rPr>
                <w:i/>
              </w:rPr>
              <w:t>Ozone</w:t>
            </w:r>
            <w:r w:rsidR="00B865F6">
              <w:rPr>
                <w:i/>
              </w:rPr>
              <w:t xml:space="preserve"> </w:t>
            </w:r>
            <w:r w:rsidRPr="00E94286">
              <w:rPr>
                <w:i/>
              </w:rPr>
              <w:t>Protection</w:t>
            </w:r>
            <w:r w:rsidR="00B865F6">
              <w:rPr>
                <w:i/>
              </w:rPr>
              <w:t xml:space="preserve"> </w:t>
            </w:r>
            <w:r w:rsidRPr="00E94286">
              <w:rPr>
                <w:i/>
              </w:rPr>
              <w:t>and</w:t>
            </w:r>
            <w:r w:rsidR="00B865F6">
              <w:rPr>
                <w:i/>
              </w:rPr>
              <w:t xml:space="preserve"> </w:t>
            </w:r>
            <w:r w:rsidRPr="00E94286">
              <w:rPr>
                <w:i/>
              </w:rPr>
              <w:t>Synthetic</w:t>
            </w:r>
            <w:r w:rsidR="00B865F6">
              <w:rPr>
                <w:i/>
              </w:rPr>
              <w:t xml:space="preserve"> </w:t>
            </w:r>
            <w:r w:rsidRPr="00E94286">
              <w:rPr>
                <w:i/>
              </w:rPr>
              <w:t>Greenhouse</w:t>
            </w:r>
            <w:r w:rsidR="00B865F6">
              <w:rPr>
                <w:i/>
              </w:rPr>
              <w:t xml:space="preserve"> </w:t>
            </w:r>
            <w:r w:rsidRPr="00E94286">
              <w:rPr>
                <w:i/>
              </w:rPr>
              <w:t>Gas</w:t>
            </w:r>
            <w:r w:rsidR="00B865F6">
              <w:rPr>
                <w:i/>
              </w:rPr>
              <w:t xml:space="preserve"> </w:t>
            </w:r>
            <w:r w:rsidRPr="00E94286">
              <w:rPr>
                <w:i/>
              </w:rPr>
              <w:t>Management</w:t>
            </w:r>
            <w:r w:rsidR="00B865F6">
              <w:rPr>
                <w:i/>
              </w:rPr>
              <w:t xml:space="preserve"> </w:t>
            </w:r>
            <w:r w:rsidRPr="00E94286">
              <w:rPr>
                <w:i/>
              </w:rPr>
              <w:t>Act</w:t>
            </w:r>
            <w:r w:rsidR="00B865F6">
              <w:rPr>
                <w:i/>
              </w:rPr>
              <w:t xml:space="preserve"> </w:t>
            </w:r>
            <w:r w:rsidRPr="00E94286">
              <w:rPr>
                <w:i/>
              </w:rPr>
              <w:t>1989</w:t>
            </w:r>
            <w:r w:rsidR="00B865F6">
              <w:t xml:space="preserve"> </w:t>
            </w:r>
            <w:r>
              <w:t>(Cth)</w:t>
            </w:r>
          </w:p>
        </w:tc>
      </w:tr>
      <w:tr w:rsidR="007A37F2" w:rsidRPr="00DC220A" w14:paraId="2DFBDC11" w14:textId="77777777" w:rsidTr="006053A6">
        <w:trPr>
          <w:cantSplit/>
        </w:trPr>
        <w:tc>
          <w:tcPr>
            <w:tcW w:w="2268" w:type="dxa"/>
          </w:tcPr>
          <w:p w14:paraId="449E88C6" w14:textId="77777777" w:rsidR="007A37F2" w:rsidRDefault="007A37F2" w:rsidP="007A37F2">
            <w:pPr>
              <w:pStyle w:val="Table10ptText-ASDEFCON"/>
            </w:pPr>
          </w:p>
        </w:tc>
        <w:tc>
          <w:tcPr>
            <w:tcW w:w="6691" w:type="dxa"/>
          </w:tcPr>
          <w:p w14:paraId="10F1F976" w14:textId="35A1BECC" w:rsidR="007A37F2" w:rsidRPr="000877D2" w:rsidRDefault="007A37F2" w:rsidP="007A37F2">
            <w:pPr>
              <w:pStyle w:val="Table10ptText-ASDEFCON"/>
              <w:rPr>
                <w:i/>
              </w:rPr>
            </w:pPr>
            <w:r w:rsidRPr="00E94286">
              <w:rPr>
                <w:i/>
              </w:rPr>
              <w:t>Privacy</w:t>
            </w:r>
            <w:r w:rsidR="00B865F6">
              <w:rPr>
                <w:i/>
              </w:rPr>
              <w:t xml:space="preserve"> </w:t>
            </w:r>
            <w:r w:rsidRPr="00E94286">
              <w:rPr>
                <w:i/>
              </w:rPr>
              <w:t>Act</w:t>
            </w:r>
            <w:r w:rsidR="00B865F6">
              <w:rPr>
                <w:i/>
              </w:rPr>
              <w:t xml:space="preserve"> </w:t>
            </w:r>
            <w:r w:rsidRPr="00E94286">
              <w:rPr>
                <w:i/>
              </w:rPr>
              <w:t>1988</w:t>
            </w:r>
            <w:r w:rsidR="00B865F6">
              <w:t xml:space="preserve"> </w:t>
            </w:r>
            <w:r>
              <w:t>(Cth)</w:t>
            </w:r>
          </w:p>
        </w:tc>
      </w:tr>
      <w:tr w:rsidR="006537DD" w:rsidRPr="00DC220A" w14:paraId="69A4ED17" w14:textId="77777777" w:rsidTr="006053A6">
        <w:trPr>
          <w:cantSplit/>
        </w:trPr>
        <w:tc>
          <w:tcPr>
            <w:tcW w:w="2268" w:type="dxa"/>
          </w:tcPr>
          <w:p w14:paraId="3236347F" w14:textId="322BD3D0" w:rsidR="006537DD" w:rsidRDefault="006537DD" w:rsidP="004F5805">
            <w:pPr>
              <w:pStyle w:val="Table10ptText-ASDEFCON"/>
            </w:pPr>
            <w:r>
              <w:t>WHS</w:t>
            </w:r>
            <w:r w:rsidR="00B865F6">
              <w:t xml:space="preserve"> </w:t>
            </w:r>
            <w:r>
              <w:t>Act</w:t>
            </w:r>
          </w:p>
        </w:tc>
        <w:tc>
          <w:tcPr>
            <w:tcW w:w="6691" w:type="dxa"/>
          </w:tcPr>
          <w:p w14:paraId="6488A814" w14:textId="6D586C39" w:rsidR="006537DD" w:rsidRPr="000F6CF4" w:rsidRDefault="006537DD" w:rsidP="004F5805">
            <w:pPr>
              <w:pStyle w:val="Table10ptText-ASDEFCON"/>
              <w:rPr>
                <w:szCs w:val="20"/>
              </w:rPr>
            </w:pPr>
            <w:r w:rsidRPr="00E94286">
              <w:rPr>
                <w:i/>
              </w:rPr>
              <w:t>Work</w:t>
            </w:r>
            <w:r w:rsidR="00B865F6">
              <w:rPr>
                <w:i/>
              </w:rPr>
              <w:t xml:space="preserve"> </w:t>
            </w:r>
            <w:r w:rsidRPr="00E94286">
              <w:rPr>
                <w:i/>
              </w:rPr>
              <w:t>Health</w:t>
            </w:r>
            <w:r w:rsidR="00B865F6">
              <w:rPr>
                <w:i/>
              </w:rPr>
              <w:t xml:space="preserve"> </w:t>
            </w:r>
            <w:r w:rsidRPr="00E94286">
              <w:rPr>
                <w:i/>
              </w:rPr>
              <w:t>and</w:t>
            </w:r>
            <w:r w:rsidR="00B865F6">
              <w:rPr>
                <w:i/>
              </w:rPr>
              <w:t xml:space="preserve"> </w:t>
            </w:r>
            <w:r w:rsidRPr="00E94286">
              <w:rPr>
                <w:i/>
              </w:rPr>
              <w:t>Safety</w:t>
            </w:r>
            <w:r w:rsidR="00B865F6">
              <w:rPr>
                <w:i/>
              </w:rPr>
              <w:t xml:space="preserve"> </w:t>
            </w:r>
            <w:r w:rsidRPr="00E94286">
              <w:rPr>
                <w:i/>
              </w:rPr>
              <w:t>Act</w:t>
            </w:r>
            <w:r w:rsidR="00B865F6">
              <w:rPr>
                <w:i/>
              </w:rPr>
              <w:t xml:space="preserve"> </w:t>
            </w:r>
            <w:r w:rsidRPr="00E94286">
              <w:rPr>
                <w:i/>
              </w:rPr>
              <w:t>2011</w:t>
            </w:r>
            <w:r w:rsidR="00B865F6">
              <w:t xml:space="preserve"> </w:t>
            </w:r>
            <w:r w:rsidRPr="006C07C9">
              <w:t>(Cth)</w:t>
            </w:r>
          </w:p>
        </w:tc>
      </w:tr>
      <w:tr w:rsidR="006537DD" w:rsidRPr="00DC220A" w14:paraId="1335D9A6" w14:textId="77777777" w:rsidTr="006053A6">
        <w:trPr>
          <w:cantSplit/>
        </w:trPr>
        <w:tc>
          <w:tcPr>
            <w:tcW w:w="2268" w:type="dxa"/>
          </w:tcPr>
          <w:p w14:paraId="772885C9" w14:textId="5B2624B3" w:rsidR="006537DD" w:rsidRDefault="006537DD" w:rsidP="004F5805">
            <w:pPr>
              <w:pStyle w:val="Table10ptText-ASDEFCON"/>
            </w:pPr>
            <w:r>
              <w:t>WHS</w:t>
            </w:r>
            <w:r w:rsidR="00B865F6">
              <w:t xml:space="preserve"> </w:t>
            </w:r>
            <w:r>
              <w:t>Regulations</w:t>
            </w:r>
          </w:p>
        </w:tc>
        <w:tc>
          <w:tcPr>
            <w:tcW w:w="6691" w:type="dxa"/>
          </w:tcPr>
          <w:p w14:paraId="68A16894" w14:textId="6645A5EB" w:rsidR="006537DD" w:rsidRPr="00572D51" w:rsidRDefault="006537DD" w:rsidP="004F5805">
            <w:pPr>
              <w:pStyle w:val="Table10ptText-ASDEFCON"/>
              <w:rPr>
                <w:szCs w:val="20"/>
              </w:rPr>
            </w:pPr>
            <w:r w:rsidRPr="0028765E">
              <w:rPr>
                <w:i/>
              </w:rPr>
              <w:t>Work</w:t>
            </w:r>
            <w:r w:rsidR="00B865F6">
              <w:rPr>
                <w:i/>
              </w:rPr>
              <w:t xml:space="preserve"> </w:t>
            </w:r>
            <w:r w:rsidRPr="0028765E">
              <w:rPr>
                <w:i/>
              </w:rPr>
              <w:t>Health</w:t>
            </w:r>
            <w:r w:rsidR="00B865F6">
              <w:rPr>
                <w:i/>
              </w:rPr>
              <w:t xml:space="preserve"> </w:t>
            </w:r>
            <w:r w:rsidRPr="0028765E">
              <w:rPr>
                <w:i/>
              </w:rPr>
              <w:t>and</w:t>
            </w:r>
            <w:r w:rsidR="00B865F6">
              <w:rPr>
                <w:i/>
              </w:rPr>
              <w:t xml:space="preserve"> </w:t>
            </w:r>
            <w:r w:rsidRPr="0028765E">
              <w:rPr>
                <w:i/>
              </w:rPr>
              <w:t>Safety</w:t>
            </w:r>
            <w:r w:rsidR="00B865F6">
              <w:rPr>
                <w:i/>
              </w:rPr>
              <w:t xml:space="preserve"> </w:t>
            </w:r>
            <w:r w:rsidRPr="0028765E">
              <w:rPr>
                <w:i/>
              </w:rPr>
              <w:t>Regulations</w:t>
            </w:r>
            <w:r w:rsidR="00B865F6">
              <w:rPr>
                <w:i/>
              </w:rPr>
              <w:t xml:space="preserve"> </w:t>
            </w:r>
            <w:r w:rsidRPr="0028765E">
              <w:rPr>
                <w:i/>
              </w:rPr>
              <w:t>2011</w:t>
            </w:r>
            <w:r>
              <w:t>(Cth)</w:t>
            </w:r>
          </w:p>
        </w:tc>
      </w:tr>
      <w:tr w:rsidR="006537DD" w:rsidRPr="00DC220A" w14:paraId="66BAAE10" w14:textId="77777777" w:rsidTr="006053A6">
        <w:trPr>
          <w:cantSplit/>
        </w:trPr>
        <w:tc>
          <w:tcPr>
            <w:tcW w:w="2268" w:type="dxa"/>
          </w:tcPr>
          <w:p w14:paraId="3520FB21" w14:textId="726DCDD1" w:rsidR="006537DD" w:rsidRPr="00453CCC" w:rsidRDefault="006537DD" w:rsidP="004F5805">
            <w:pPr>
              <w:pStyle w:val="Table10ptText-ASDEFCON"/>
            </w:pPr>
            <w:r>
              <w:t>WGE</w:t>
            </w:r>
            <w:r w:rsidR="00B865F6">
              <w:t xml:space="preserve"> </w:t>
            </w:r>
            <w:r>
              <w:t>Act</w:t>
            </w:r>
          </w:p>
        </w:tc>
        <w:tc>
          <w:tcPr>
            <w:tcW w:w="6691" w:type="dxa"/>
          </w:tcPr>
          <w:p w14:paraId="4D4EE52C" w14:textId="33CEA4E7" w:rsidR="006537DD" w:rsidRPr="00572D51" w:rsidRDefault="006537DD" w:rsidP="004F5805">
            <w:pPr>
              <w:pStyle w:val="Table10ptText-ASDEFCON"/>
            </w:pPr>
            <w:r w:rsidRPr="00E94286">
              <w:rPr>
                <w:i/>
              </w:rPr>
              <w:t>Workplace</w:t>
            </w:r>
            <w:r w:rsidR="00B865F6">
              <w:rPr>
                <w:i/>
              </w:rPr>
              <w:t xml:space="preserve"> </w:t>
            </w:r>
            <w:r w:rsidRPr="00E94286">
              <w:rPr>
                <w:i/>
              </w:rPr>
              <w:t>Gender</w:t>
            </w:r>
            <w:r w:rsidR="00B865F6">
              <w:rPr>
                <w:i/>
              </w:rPr>
              <w:t xml:space="preserve"> </w:t>
            </w:r>
            <w:r w:rsidRPr="00E94286">
              <w:rPr>
                <w:i/>
              </w:rPr>
              <w:t>Equality</w:t>
            </w:r>
            <w:r w:rsidR="00B865F6">
              <w:rPr>
                <w:i/>
              </w:rPr>
              <w:t xml:space="preserve"> </w:t>
            </w:r>
            <w:r w:rsidRPr="00E94286">
              <w:rPr>
                <w:i/>
              </w:rPr>
              <w:t>Act</w:t>
            </w:r>
            <w:r w:rsidR="00B865F6">
              <w:rPr>
                <w:i/>
              </w:rPr>
              <w:t xml:space="preserve"> </w:t>
            </w:r>
            <w:r w:rsidRPr="00E94286">
              <w:rPr>
                <w:i/>
              </w:rPr>
              <w:t>2012</w:t>
            </w:r>
            <w:r w:rsidR="00B865F6">
              <w:t xml:space="preserve"> </w:t>
            </w:r>
            <w:r>
              <w:t>(Cth)</w:t>
            </w:r>
          </w:p>
        </w:tc>
      </w:tr>
      <w:tr w:rsidR="006537DD" w:rsidRPr="00505CA4" w14:paraId="2DA74023" w14:textId="77777777" w:rsidTr="006053A6">
        <w:trPr>
          <w:cantSplit/>
        </w:trPr>
        <w:tc>
          <w:tcPr>
            <w:tcW w:w="2268" w:type="dxa"/>
          </w:tcPr>
          <w:p w14:paraId="22B476ED" w14:textId="77777777" w:rsidR="006537DD" w:rsidRPr="002C56BC" w:rsidRDefault="006537DD" w:rsidP="004F5805">
            <w:pPr>
              <w:pStyle w:val="Table10ptText-ASDEFCON"/>
            </w:pPr>
          </w:p>
        </w:tc>
        <w:tc>
          <w:tcPr>
            <w:tcW w:w="6691" w:type="dxa"/>
          </w:tcPr>
          <w:p w14:paraId="00433725" w14:textId="6F7F10B4" w:rsidR="006537DD" w:rsidRPr="002C56BC" w:rsidRDefault="006537DD" w:rsidP="004F5805">
            <w:pPr>
              <w:pStyle w:val="Table10ptText-ASDEFCON"/>
            </w:pPr>
            <w:r w:rsidRPr="005D5659">
              <w:rPr>
                <w:rStyle w:val="Emphasis"/>
                <w:rFonts w:cs="Arial"/>
                <w:i w:val="0"/>
                <w:szCs w:val="20"/>
              </w:rPr>
              <w:t>Workplace</w:t>
            </w:r>
            <w:r w:rsidR="00B865F6" w:rsidRPr="005D5659">
              <w:rPr>
                <w:rStyle w:val="Emphasis"/>
                <w:rFonts w:cs="Arial"/>
                <w:i w:val="0"/>
                <w:szCs w:val="20"/>
              </w:rPr>
              <w:t xml:space="preserve"> </w:t>
            </w:r>
            <w:r w:rsidRPr="005D5659">
              <w:rPr>
                <w:rStyle w:val="Emphasis"/>
                <w:rFonts w:cs="Arial"/>
                <w:i w:val="0"/>
                <w:szCs w:val="20"/>
              </w:rPr>
              <w:t>Gender</w:t>
            </w:r>
            <w:r w:rsidR="00B865F6" w:rsidRPr="005D5659">
              <w:rPr>
                <w:rStyle w:val="Emphasis"/>
                <w:rFonts w:cs="Arial"/>
                <w:i w:val="0"/>
                <w:szCs w:val="20"/>
              </w:rPr>
              <w:t xml:space="preserve"> </w:t>
            </w:r>
            <w:r w:rsidRPr="005D5659">
              <w:rPr>
                <w:rStyle w:val="Emphasis"/>
                <w:rFonts w:cs="Arial"/>
                <w:i w:val="0"/>
                <w:szCs w:val="20"/>
              </w:rPr>
              <w:t>Equality</w:t>
            </w:r>
            <w:r w:rsidR="00B865F6" w:rsidRPr="005D5659">
              <w:rPr>
                <w:rStyle w:val="Emphasis"/>
                <w:rFonts w:cs="Arial"/>
                <w:i w:val="0"/>
                <w:szCs w:val="20"/>
              </w:rPr>
              <w:t xml:space="preserve"> </w:t>
            </w:r>
            <w:r w:rsidRPr="005D5659">
              <w:rPr>
                <w:rStyle w:val="Emphasis"/>
                <w:rFonts w:cs="Arial"/>
                <w:i w:val="0"/>
                <w:szCs w:val="20"/>
              </w:rPr>
              <w:t>Procurement</w:t>
            </w:r>
            <w:r w:rsidR="00B865F6" w:rsidRPr="005D5659">
              <w:rPr>
                <w:rStyle w:val="Emphasis"/>
                <w:rFonts w:cs="Arial"/>
                <w:i w:val="0"/>
                <w:szCs w:val="20"/>
              </w:rPr>
              <w:t xml:space="preserve"> </w:t>
            </w:r>
            <w:r w:rsidRPr="005D5659">
              <w:rPr>
                <w:rStyle w:val="Emphasis"/>
                <w:rFonts w:cs="Arial"/>
                <w:i w:val="0"/>
                <w:szCs w:val="20"/>
              </w:rPr>
              <w:t>Princip</w:t>
            </w:r>
            <w:r w:rsidR="007A7A63">
              <w:rPr>
                <w:rStyle w:val="Emphasis"/>
                <w:rFonts w:cs="Arial"/>
                <w:i w:val="0"/>
                <w:szCs w:val="20"/>
              </w:rPr>
              <w:t>le</w:t>
            </w:r>
            <w:r w:rsidRPr="005D5659">
              <w:rPr>
                <w:rStyle w:val="Emphasis"/>
                <w:rFonts w:cs="Arial"/>
                <w:i w:val="0"/>
                <w:szCs w:val="20"/>
              </w:rPr>
              <w:t>s</w:t>
            </w:r>
          </w:p>
        </w:tc>
      </w:tr>
    </w:tbl>
    <w:p w14:paraId="04545350" w14:textId="77777777" w:rsidR="00B057E3" w:rsidRPr="006E2777" w:rsidRDefault="00B057E3" w:rsidP="004F5805">
      <w:pPr>
        <w:pStyle w:val="ASDEFCONNormal"/>
      </w:pPr>
    </w:p>
    <w:sectPr w:rsidR="00B057E3" w:rsidRPr="006E2777" w:rsidSect="009D74FB">
      <w:headerReference w:type="default" r:id="rId21"/>
      <w:footerReference w:type="default" r:id="rId22"/>
      <w:pgSz w:w="11906" w:h="16838"/>
      <w:pgMar w:top="1304" w:right="1418" w:bottom="680" w:left="1418"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686B4" w14:textId="77777777" w:rsidR="00DA0D49" w:rsidRDefault="00DA0D49">
      <w:r>
        <w:separator/>
      </w:r>
    </w:p>
  </w:endnote>
  <w:endnote w:type="continuationSeparator" w:id="0">
    <w:p w14:paraId="51CB6E24" w14:textId="77777777" w:rsidR="00DA0D49" w:rsidRDefault="00DA0D49">
      <w:r>
        <w:continuationSeparator/>
      </w:r>
    </w:p>
  </w:endnote>
  <w:endnote w:type="continuationNotice" w:id="1">
    <w:p w14:paraId="07D85CFE" w14:textId="77777777" w:rsidR="00DA0D49" w:rsidRDefault="00DA0D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BB53EF" w14:textId="0493FEB7" w:rsidR="00250578" w:rsidRDefault="00250578">
    <w:pPr>
      <w:framePr w:wrap="around" w:vAnchor="text" w:hAnchor="margin" w:xAlign="right" w:y="1"/>
    </w:pPr>
    <w:r>
      <w:fldChar w:fldCharType="begin"/>
    </w:r>
    <w:r>
      <w:instrText xml:space="preserve">PAGE  </w:instrText>
    </w:r>
    <w:r>
      <w:fldChar w:fldCharType="separate"/>
    </w:r>
    <w:r>
      <w:rPr>
        <w:noProof/>
      </w:rPr>
      <w:t>11</w:t>
    </w:r>
    <w:r>
      <w:fldChar w:fldCharType="end"/>
    </w:r>
  </w:p>
  <w:p w14:paraId="0C8FD5B6" w14:textId="77777777" w:rsidR="00250578" w:rsidRDefault="0025057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4F02A5" w14:paraId="22939E9E" w14:textId="77777777" w:rsidTr="004F5805">
      <w:tc>
        <w:tcPr>
          <w:tcW w:w="2500" w:type="pct"/>
        </w:tcPr>
        <w:p w14:paraId="633DE351" w14:textId="37763A51" w:rsidR="00250578" w:rsidRDefault="00DA0D49">
          <w:pPr>
            <w:pStyle w:val="ASDEFCONHeaderFooterLeft"/>
          </w:pPr>
          <w:r>
            <w:fldChar w:fldCharType="begin"/>
          </w:r>
          <w:r>
            <w:instrText xml:space="preserve"> DOCPROPERTY Footer_Left </w:instrText>
          </w:r>
          <w:r>
            <w:fldChar w:fldCharType="separate"/>
          </w:r>
          <w:r w:rsidR="00250578">
            <w:t>Attachments to the Conditions of Contract</w:t>
          </w:r>
          <w:r>
            <w:fldChar w:fldCharType="end"/>
          </w:r>
          <w:r w:rsidR="00250578">
            <w:t xml:space="preserve"> (</w:t>
          </w:r>
          <w:r>
            <w:fldChar w:fldCharType="begin"/>
          </w:r>
          <w:r>
            <w:instrText xml:space="preserve"> DOCPROPERTY Version </w:instrText>
          </w:r>
          <w:r>
            <w:fldChar w:fldCharType="separate"/>
          </w:r>
          <w:r w:rsidR="00250578">
            <w:t>V4.</w:t>
          </w:r>
          <w:del w:id="12" w:author="Laursen, Christian MR" w:date="2024-08-23T09:17:00Z">
            <w:r w:rsidR="00257772">
              <w:delText>0</w:delText>
            </w:r>
          </w:del>
          <w:ins w:id="13" w:author="Laursen, Christian MR" w:date="2024-08-23T09:17:00Z">
            <w:r w:rsidR="00250578">
              <w:t>1</w:t>
            </w:r>
          </w:ins>
          <w:r>
            <w:fldChar w:fldCharType="end"/>
          </w:r>
          <w:r w:rsidR="00250578">
            <w:t>)</w:t>
          </w:r>
        </w:p>
      </w:tc>
      <w:tc>
        <w:tcPr>
          <w:tcW w:w="2500" w:type="pct"/>
        </w:tcPr>
        <w:p w14:paraId="584678C2" w14:textId="4F39F449" w:rsidR="00250578" w:rsidRPr="004F02A5" w:rsidRDefault="00250578" w:rsidP="004F02A5">
          <w:pPr>
            <w:pStyle w:val="ASDEFCONHeaderFooterRight"/>
          </w:pPr>
          <w:r w:rsidRPr="004F02A5">
            <w:rPr>
              <w:rFonts w:eastAsia="Calibri"/>
            </w:rPr>
            <w:t>A-</w:t>
          </w:r>
          <w:r w:rsidRPr="004F02A5">
            <w:rPr>
              <w:rFonts w:eastAsia="Calibri"/>
            </w:rPr>
            <w:fldChar w:fldCharType="begin"/>
          </w:r>
          <w:r w:rsidRPr="004F02A5">
            <w:rPr>
              <w:rFonts w:eastAsia="Calibri"/>
            </w:rPr>
            <w:instrText xml:space="preserve"> PAGE </w:instrText>
          </w:r>
          <w:r w:rsidRPr="004F02A5">
            <w:rPr>
              <w:rFonts w:eastAsia="Calibri"/>
            </w:rPr>
            <w:fldChar w:fldCharType="separate"/>
          </w:r>
          <w:r w:rsidR="00F0440D">
            <w:rPr>
              <w:rFonts w:eastAsia="Calibri"/>
              <w:noProof/>
            </w:rPr>
            <w:t>3</w:t>
          </w:r>
          <w:r w:rsidRPr="004F02A5">
            <w:rPr>
              <w:rFonts w:eastAsia="Calibri"/>
            </w:rPr>
            <w:fldChar w:fldCharType="end"/>
          </w:r>
        </w:p>
      </w:tc>
    </w:tr>
    <w:tr w:rsidR="00250578" w14:paraId="64516D18" w14:textId="77777777" w:rsidTr="004F5805">
      <w:tc>
        <w:tcPr>
          <w:tcW w:w="5000" w:type="pct"/>
          <w:gridSpan w:val="2"/>
        </w:tcPr>
        <w:p w14:paraId="1438DBB5" w14:textId="0651848B"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bl>
  <w:p w14:paraId="22D3105B" w14:textId="77777777" w:rsidR="00250578" w:rsidRDefault="00250578" w:rsidP="004F02A5">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4F02A5" w14:paraId="5F8D32C2" w14:textId="77777777" w:rsidTr="004F5805">
      <w:tc>
        <w:tcPr>
          <w:tcW w:w="2500" w:type="pct"/>
        </w:tcPr>
        <w:p w14:paraId="245048CA" w14:textId="4DA7F9C3" w:rsidR="00250578" w:rsidRDefault="00DA0D49">
          <w:pPr>
            <w:pStyle w:val="ASDEFCONHeaderFooterLeft"/>
          </w:pPr>
          <w:r>
            <w:fldChar w:fldCharType="begin"/>
          </w:r>
          <w:r>
            <w:instrText xml:space="preserve"> DOCPROPERTY Footer_Left </w:instrText>
          </w:r>
          <w:r>
            <w:fldChar w:fldCharType="separate"/>
          </w:r>
          <w:r w:rsidR="00250578">
            <w:t>Attachments to the Conditions of Contract</w:t>
          </w:r>
          <w:r>
            <w:fldChar w:fldCharType="end"/>
          </w:r>
          <w:r w:rsidR="00250578">
            <w:t xml:space="preserve"> (</w:t>
          </w:r>
          <w:r>
            <w:fldChar w:fldCharType="begin"/>
          </w:r>
          <w:r>
            <w:instrText xml:space="preserve"> DOCPROPERTY Version </w:instrText>
          </w:r>
          <w:r>
            <w:fldChar w:fldCharType="separate"/>
          </w:r>
          <w:r w:rsidR="00250578">
            <w:t>V4.</w:t>
          </w:r>
          <w:del w:id="33" w:author="Laursen, Christian MR" w:date="2024-08-23T09:17:00Z">
            <w:r w:rsidR="00257772">
              <w:delText>0</w:delText>
            </w:r>
          </w:del>
          <w:ins w:id="34" w:author="Laursen, Christian MR" w:date="2024-08-23T09:17:00Z">
            <w:r w:rsidR="00250578">
              <w:t>1</w:t>
            </w:r>
          </w:ins>
          <w:r>
            <w:fldChar w:fldCharType="end"/>
          </w:r>
          <w:r w:rsidR="00250578">
            <w:t>)</w:t>
          </w:r>
        </w:p>
      </w:tc>
      <w:tc>
        <w:tcPr>
          <w:tcW w:w="2500" w:type="pct"/>
        </w:tcPr>
        <w:p w14:paraId="370540A1" w14:textId="161525FA" w:rsidR="00250578" w:rsidRPr="004F02A5" w:rsidRDefault="00250578" w:rsidP="004F02A5">
          <w:pPr>
            <w:pStyle w:val="ASDEFCONHeaderFooterRight"/>
          </w:pPr>
          <w:r w:rsidRPr="004F02A5">
            <w:rPr>
              <w:rFonts w:eastAsia="Calibri"/>
            </w:rPr>
            <w:t>B-</w:t>
          </w:r>
          <w:r w:rsidRPr="004F02A5">
            <w:rPr>
              <w:rFonts w:eastAsia="Calibri"/>
            </w:rPr>
            <w:fldChar w:fldCharType="begin"/>
          </w:r>
          <w:r w:rsidRPr="004F02A5">
            <w:rPr>
              <w:rFonts w:eastAsia="Calibri"/>
            </w:rPr>
            <w:instrText xml:space="preserve"> PAGE </w:instrText>
          </w:r>
          <w:r w:rsidRPr="004F02A5">
            <w:rPr>
              <w:rFonts w:eastAsia="Calibri"/>
            </w:rPr>
            <w:fldChar w:fldCharType="separate"/>
          </w:r>
          <w:r w:rsidR="00F0440D">
            <w:rPr>
              <w:rFonts w:eastAsia="Calibri"/>
              <w:noProof/>
            </w:rPr>
            <w:t>2</w:t>
          </w:r>
          <w:r w:rsidRPr="004F02A5">
            <w:rPr>
              <w:rFonts w:eastAsia="Calibri"/>
            </w:rPr>
            <w:fldChar w:fldCharType="end"/>
          </w:r>
        </w:p>
      </w:tc>
    </w:tr>
    <w:tr w:rsidR="00250578" w14:paraId="46AB95DF" w14:textId="77777777" w:rsidTr="004F5805">
      <w:tc>
        <w:tcPr>
          <w:tcW w:w="5000" w:type="pct"/>
          <w:gridSpan w:val="2"/>
        </w:tcPr>
        <w:p w14:paraId="46E12740" w14:textId="780FBB2E"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bl>
  <w:p w14:paraId="3FA15AC3" w14:textId="77777777" w:rsidR="00250578" w:rsidRDefault="00250578" w:rsidP="004F02A5">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13725" w14:textId="77777777" w:rsidR="00250578" w:rsidRDefault="00250578" w:rsidP="004F02A5">
    <w:pPr>
      <w:pStyle w:val="ASDEFCONHeaderFooterLeft"/>
    </w:pPr>
  </w:p>
  <w:tbl>
    <w:tblPr>
      <w:tblW w:w="5000" w:type="pct"/>
      <w:tblLook w:val="0000" w:firstRow="0" w:lastRow="0" w:firstColumn="0" w:lastColumn="0" w:noHBand="0" w:noVBand="0"/>
    </w:tblPr>
    <w:tblGrid>
      <w:gridCol w:w="7427"/>
      <w:gridCol w:w="7427"/>
    </w:tblGrid>
    <w:tr w:rsidR="00250578" w:rsidRPr="004F02A5" w14:paraId="3B21869C" w14:textId="77777777" w:rsidTr="004F5805">
      <w:tc>
        <w:tcPr>
          <w:tcW w:w="2500" w:type="pct"/>
        </w:tcPr>
        <w:p w14:paraId="11DD2743" w14:textId="40257A7E" w:rsidR="00250578" w:rsidRDefault="00DA0D49">
          <w:pPr>
            <w:pStyle w:val="ASDEFCONHeaderFooterLeft"/>
          </w:pPr>
          <w:r>
            <w:fldChar w:fldCharType="begin"/>
          </w:r>
          <w:r>
            <w:instrText xml:space="preserve"> DOCPROPERTY Footer_Left </w:instrText>
          </w:r>
          <w:r>
            <w:fldChar w:fldCharType="separate"/>
          </w:r>
          <w:r w:rsidR="00250578">
            <w:t>Attachments to the Conditions of Contract</w:t>
          </w:r>
          <w:r>
            <w:fldChar w:fldCharType="end"/>
          </w:r>
          <w:r w:rsidR="00250578">
            <w:t xml:space="preserve"> (</w:t>
          </w:r>
          <w:r>
            <w:fldChar w:fldCharType="begin"/>
          </w:r>
          <w:r>
            <w:instrText xml:space="preserve"> DOCPROPERTY Version </w:instrText>
          </w:r>
          <w:r>
            <w:fldChar w:fldCharType="separate"/>
          </w:r>
          <w:r w:rsidR="00250578">
            <w:t>V4.</w:t>
          </w:r>
          <w:del w:id="35" w:author="Laursen, Christian MR" w:date="2024-08-23T09:17:00Z">
            <w:r w:rsidR="00257772">
              <w:delText>0</w:delText>
            </w:r>
          </w:del>
          <w:ins w:id="36" w:author="Laursen, Christian MR" w:date="2024-08-23T09:17:00Z">
            <w:r w:rsidR="00250578">
              <w:t>1</w:t>
            </w:r>
          </w:ins>
          <w:r>
            <w:fldChar w:fldCharType="end"/>
          </w:r>
          <w:r w:rsidR="00250578">
            <w:t>)</w:t>
          </w:r>
        </w:p>
      </w:tc>
      <w:tc>
        <w:tcPr>
          <w:tcW w:w="2500" w:type="pct"/>
        </w:tcPr>
        <w:p w14:paraId="6C37FE3E" w14:textId="1A220A3F" w:rsidR="00250578" w:rsidRPr="004F02A5" w:rsidRDefault="00250578" w:rsidP="004F02A5">
          <w:pPr>
            <w:pStyle w:val="ASDEFCONHeaderFooterRight"/>
          </w:pPr>
          <w:r w:rsidRPr="004F02A5">
            <w:rPr>
              <w:rFonts w:eastAsia="Calibri"/>
            </w:rPr>
            <w:t>C-</w:t>
          </w:r>
          <w:r w:rsidRPr="004F02A5">
            <w:rPr>
              <w:rFonts w:eastAsia="Calibri"/>
            </w:rPr>
            <w:fldChar w:fldCharType="begin"/>
          </w:r>
          <w:r w:rsidRPr="004F02A5">
            <w:rPr>
              <w:rFonts w:eastAsia="Calibri"/>
            </w:rPr>
            <w:instrText xml:space="preserve"> PAGE </w:instrText>
          </w:r>
          <w:r w:rsidRPr="004F02A5">
            <w:rPr>
              <w:rFonts w:eastAsia="Calibri"/>
            </w:rPr>
            <w:fldChar w:fldCharType="separate"/>
          </w:r>
          <w:r w:rsidR="00F0440D">
            <w:rPr>
              <w:rFonts w:eastAsia="Calibri"/>
              <w:noProof/>
            </w:rPr>
            <w:t>1</w:t>
          </w:r>
          <w:r w:rsidRPr="004F02A5">
            <w:rPr>
              <w:rFonts w:eastAsia="Calibri"/>
            </w:rPr>
            <w:fldChar w:fldCharType="end"/>
          </w:r>
        </w:p>
      </w:tc>
    </w:tr>
    <w:tr w:rsidR="00250578" w14:paraId="00ACA9AD" w14:textId="77777777" w:rsidTr="004F5805">
      <w:tc>
        <w:tcPr>
          <w:tcW w:w="5000" w:type="pct"/>
          <w:gridSpan w:val="2"/>
        </w:tcPr>
        <w:p w14:paraId="1035F2B4" w14:textId="0D0C30FC"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bl>
  <w:p w14:paraId="7AF613DB" w14:textId="77777777" w:rsidR="00250578" w:rsidRDefault="00250578" w:rsidP="004F02A5">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912D87" w14:paraId="49173CEA" w14:textId="77777777" w:rsidTr="004F5805">
      <w:tc>
        <w:tcPr>
          <w:tcW w:w="2500" w:type="pct"/>
        </w:tcPr>
        <w:p w14:paraId="3AEEA1AD" w14:textId="78D906A4" w:rsidR="00250578" w:rsidRDefault="00DA0D49">
          <w:pPr>
            <w:pStyle w:val="ASDEFCONHeaderFooterLeft"/>
          </w:pPr>
          <w:r>
            <w:fldChar w:fldCharType="begin"/>
          </w:r>
          <w:r>
            <w:instrText xml:space="preserve"> DOCPROPERTY Footer_Left </w:instrText>
          </w:r>
          <w:r>
            <w:fldChar w:fldCharType="separate"/>
          </w:r>
          <w:r w:rsidR="00250578">
            <w:t>Attachments to the Conditions of Contract</w:t>
          </w:r>
          <w:r>
            <w:fldChar w:fldCharType="end"/>
          </w:r>
          <w:r w:rsidR="00250578">
            <w:t xml:space="preserve"> (</w:t>
          </w:r>
          <w:r>
            <w:fldChar w:fldCharType="begin"/>
          </w:r>
          <w:r>
            <w:instrText xml:space="preserve"> DOCPROPERTY Version </w:instrText>
          </w:r>
          <w:r>
            <w:fldChar w:fldCharType="separate"/>
          </w:r>
          <w:r w:rsidR="00250578">
            <w:t>V4.</w:t>
          </w:r>
          <w:del w:id="37" w:author="Laursen, Christian MR" w:date="2024-08-23T09:17:00Z">
            <w:r w:rsidR="00257772">
              <w:delText>0</w:delText>
            </w:r>
          </w:del>
          <w:ins w:id="38" w:author="Laursen, Christian MR" w:date="2024-08-23T09:17:00Z">
            <w:r w:rsidR="00250578">
              <w:t>1</w:t>
            </w:r>
          </w:ins>
          <w:r>
            <w:fldChar w:fldCharType="end"/>
          </w:r>
          <w:r w:rsidR="00250578">
            <w:t>)</w:t>
          </w:r>
        </w:p>
      </w:tc>
      <w:tc>
        <w:tcPr>
          <w:tcW w:w="2500" w:type="pct"/>
        </w:tcPr>
        <w:p w14:paraId="6FBD37EC" w14:textId="0F094259" w:rsidR="00250578" w:rsidRPr="00912D87" w:rsidRDefault="00250578" w:rsidP="00912D87">
          <w:pPr>
            <w:pStyle w:val="ASDEFCONHeaderFooterRight"/>
          </w:pPr>
          <w:r w:rsidRPr="00912D87">
            <w:rPr>
              <w:rFonts w:eastAsia="Calibri"/>
            </w:rPr>
            <w:t>D-</w:t>
          </w:r>
          <w:r w:rsidRPr="00912D87">
            <w:rPr>
              <w:rFonts w:eastAsia="Calibri"/>
            </w:rPr>
            <w:fldChar w:fldCharType="begin"/>
          </w:r>
          <w:r w:rsidRPr="00912D87">
            <w:rPr>
              <w:rFonts w:eastAsia="Calibri"/>
            </w:rPr>
            <w:instrText xml:space="preserve"> PAGE </w:instrText>
          </w:r>
          <w:r w:rsidRPr="00912D87">
            <w:rPr>
              <w:rFonts w:eastAsia="Calibri"/>
            </w:rPr>
            <w:fldChar w:fldCharType="separate"/>
          </w:r>
          <w:r w:rsidR="00F0440D">
            <w:rPr>
              <w:rFonts w:eastAsia="Calibri"/>
              <w:noProof/>
            </w:rPr>
            <w:t>2</w:t>
          </w:r>
          <w:r w:rsidRPr="00912D87">
            <w:rPr>
              <w:rFonts w:eastAsia="Calibri"/>
            </w:rPr>
            <w:fldChar w:fldCharType="end"/>
          </w:r>
        </w:p>
      </w:tc>
    </w:tr>
    <w:tr w:rsidR="00250578" w14:paraId="6606BE12" w14:textId="77777777" w:rsidTr="004F5805">
      <w:tc>
        <w:tcPr>
          <w:tcW w:w="5000" w:type="pct"/>
          <w:gridSpan w:val="2"/>
        </w:tcPr>
        <w:p w14:paraId="1B88B14E" w14:textId="5A8BA52C"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bl>
  <w:p w14:paraId="2BB6B658" w14:textId="77777777" w:rsidR="00250578" w:rsidRDefault="00250578" w:rsidP="00912D87">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rsidRPr="00912D87" w14:paraId="36D0BEFF" w14:textId="77777777" w:rsidTr="004F5805">
      <w:tc>
        <w:tcPr>
          <w:tcW w:w="2500" w:type="pct"/>
        </w:tcPr>
        <w:p w14:paraId="419CD376" w14:textId="38E0BDBC" w:rsidR="00250578" w:rsidRDefault="00DA0D49">
          <w:pPr>
            <w:pStyle w:val="ASDEFCONHeaderFooterLeft"/>
          </w:pPr>
          <w:r>
            <w:fldChar w:fldCharType="begin"/>
          </w:r>
          <w:r>
            <w:instrText xml:space="preserve"> DOCPROPERTY Footer_Left </w:instrText>
          </w:r>
          <w:r>
            <w:fldChar w:fldCharType="separate"/>
          </w:r>
          <w:r w:rsidR="00250578">
            <w:t>Attachments to the Conditions of Contract</w:t>
          </w:r>
          <w:r>
            <w:fldChar w:fldCharType="end"/>
          </w:r>
          <w:r w:rsidR="00250578">
            <w:t xml:space="preserve"> (</w:t>
          </w:r>
          <w:r>
            <w:fldChar w:fldCharType="begin"/>
          </w:r>
          <w:r>
            <w:instrText xml:space="preserve"> DOCPROPERTY Version </w:instrText>
          </w:r>
          <w:r>
            <w:fldChar w:fldCharType="separate"/>
          </w:r>
          <w:r w:rsidR="00250578">
            <w:t>V4.</w:t>
          </w:r>
          <w:del w:id="43" w:author="Laursen, Christian MR" w:date="2024-08-23T09:17:00Z">
            <w:r w:rsidR="00257772">
              <w:delText>0</w:delText>
            </w:r>
          </w:del>
          <w:ins w:id="44" w:author="Laursen, Christian MR" w:date="2024-08-23T09:17:00Z">
            <w:r w:rsidR="00250578">
              <w:t>1</w:t>
            </w:r>
          </w:ins>
          <w:r>
            <w:fldChar w:fldCharType="end"/>
          </w:r>
          <w:r w:rsidR="00250578">
            <w:t>)</w:t>
          </w:r>
        </w:p>
      </w:tc>
      <w:tc>
        <w:tcPr>
          <w:tcW w:w="2500" w:type="pct"/>
        </w:tcPr>
        <w:p w14:paraId="386932DB" w14:textId="1F2D1BC5" w:rsidR="00250578" w:rsidRPr="00912D87" w:rsidRDefault="00250578" w:rsidP="00912D87">
          <w:pPr>
            <w:pStyle w:val="ASDEFCONHeaderFooterRight"/>
          </w:pPr>
          <w:r>
            <w:rPr>
              <w:rFonts w:eastAsia="Calibri"/>
            </w:rPr>
            <w:t>E</w:t>
          </w:r>
          <w:r w:rsidRPr="00912D87">
            <w:rPr>
              <w:rFonts w:eastAsia="Calibri"/>
            </w:rPr>
            <w:t>-</w:t>
          </w:r>
          <w:r w:rsidRPr="00912D87">
            <w:rPr>
              <w:rFonts w:eastAsia="Calibri"/>
            </w:rPr>
            <w:fldChar w:fldCharType="begin"/>
          </w:r>
          <w:r w:rsidRPr="00912D87">
            <w:rPr>
              <w:rFonts w:eastAsia="Calibri"/>
            </w:rPr>
            <w:instrText xml:space="preserve"> PAGE </w:instrText>
          </w:r>
          <w:r w:rsidRPr="00912D87">
            <w:rPr>
              <w:rFonts w:eastAsia="Calibri"/>
            </w:rPr>
            <w:fldChar w:fldCharType="separate"/>
          </w:r>
          <w:r w:rsidR="00F0440D">
            <w:rPr>
              <w:rFonts w:eastAsia="Calibri"/>
              <w:noProof/>
            </w:rPr>
            <w:t>1</w:t>
          </w:r>
          <w:r w:rsidRPr="00912D87">
            <w:rPr>
              <w:rFonts w:eastAsia="Calibri"/>
            </w:rPr>
            <w:fldChar w:fldCharType="end"/>
          </w:r>
        </w:p>
      </w:tc>
    </w:tr>
    <w:tr w:rsidR="00250578" w14:paraId="7634BAA6" w14:textId="77777777" w:rsidTr="004F5805">
      <w:tc>
        <w:tcPr>
          <w:tcW w:w="5000" w:type="pct"/>
          <w:gridSpan w:val="2"/>
        </w:tcPr>
        <w:p w14:paraId="013C0266" w14:textId="5B251DBA"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bl>
  <w:p w14:paraId="5FE969F7" w14:textId="77777777" w:rsidR="00250578" w:rsidRPr="004C60B5" w:rsidRDefault="00250578" w:rsidP="00912D87">
    <w:pPr>
      <w:pStyle w:val="ASDEFCONHeaderFooterLef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54E92AB6" w14:textId="77777777" w:rsidTr="004F5805">
      <w:tc>
        <w:tcPr>
          <w:tcW w:w="2500" w:type="pct"/>
        </w:tcPr>
        <w:p w14:paraId="777BD324" w14:textId="20DBAE64" w:rsidR="00250578" w:rsidRDefault="00DA0D49">
          <w:pPr>
            <w:pStyle w:val="ASDEFCONHeaderFooterLeft"/>
          </w:pPr>
          <w:r>
            <w:fldChar w:fldCharType="begin"/>
          </w:r>
          <w:r>
            <w:instrText xml:space="preserve"> DOCPROPERTY Footer_Left </w:instrText>
          </w:r>
          <w:r>
            <w:fldChar w:fldCharType="separate"/>
          </w:r>
          <w:r w:rsidR="00250578">
            <w:t>Attachments to the Conditions of Contract</w:t>
          </w:r>
          <w:r>
            <w:fldChar w:fldCharType="end"/>
          </w:r>
          <w:r w:rsidR="00250578">
            <w:t xml:space="preserve"> (</w:t>
          </w:r>
          <w:r>
            <w:fldChar w:fldCharType="begin"/>
          </w:r>
          <w:r>
            <w:instrText xml:space="preserve"> DOCPROPERTY Version </w:instrText>
          </w:r>
          <w:r>
            <w:fldChar w:fldCharType="separate"/>
          </w:r>
          <w:r w:rsidR="00250578">
            <w:t>V4.</w:t>
          </w:r>
          <w:del w:id="65" w:author="Laursen, Christian MR" w:date="2024-08-23T09:17:00Z">
            <w:r w:rsidR="00257772">
              <w:delText>0</w:delText>
            </w:r>
          </w:del>
          <w:ins w:id="66" w:author="Laursen, Christian MR" w:date="2024-08-23T09:17:00Z">
            <w:r w:rsidR="00250578">
              <w:t>1</w:t>
            </w:r>
          </w:ins>
          <w:r>
            <w:fldChar w:fldCharType="end"/>
          </w:r>
          <w:r w:rsidR="00250578">
            <w:t>)</w:t>
          </w:r>
        </w:p>
      </w:tc>
      <w:tc>
        <w:tcPr>
          <w:tcW w:w="2500" w:type="pct"/>
        </w:tcPr>
        <w:p w14:paraId="646013EC" w14:textId="6540C364" w:rsidR="00250578" w:rsidRPr="00912D87" w:rsidRDefault="00250578" w:rsidP="00912D87">
          <w:pPr>
            <w:pStyle w:val="ASDEFCONHeaderFooterRight"/>
          </w:pPr>
          <w:r>
            <w:rPr>
              <w:rFonts w:eastAsia="Calibri"/>
            </w:rPr>
            <w:t>F</w:t>
          </w:r>
          <w:r w:rsidRPr="00912D87">
            <w:rPr>
              <w:rFonts w:eastAsia="Calibri"/>
            </w:rPr>
            <w:t>-</w:t>
          </w:r>
          <w:r w:rsidRPr="00912D87">
            <w:rPr>
              <w:rFonts w:eastAsia="Calibri"/>
            </w:rPr>
            <w:fldChar w:fldCharType="begin"/>
          </w:r>
          <w:r w:rsidRPr="00912D87">
            <w:rPr>
              <w:rFonts w:eastAsia="Calibri"/>
            </w:rPr>
            <w:instrText xml:space="preserve"> PAGE </w:instrText>
          </w:r>
          <w:r w:rsidRPr="00912D87">
            <w:rPr>
              <w:rFonts w:eastAsia="Calibri"/>
            </w:rPr>
            <w:fldChar w:fldCharType="separate"/>
          </w:r>
          <w:r w:rsidR="00F0440D">
            <w:rPr>
              <w:rFonts w:eastAsia="Calibri"/>
              <w:noProof/>
            </w:rPr>
            <w:t>11</w:t>
          </w:r>
          <w:r w:rsidRPr="00912D87">
            <w:rPr>
              <w:rFonts w:eastAsia="Calibri"/>
            </w:rPr>
            <w:fldChar w:fldCharType="end"/>
          </w:r>
        </w:p>
      </w:tc>
    </w:tr>
    <w:tr w:rsidR="00250578" w14:paraId="13AC1795" w14:textId="77777777" w:rsidTr="004F5805">
      <w:tc>
        <w:tcPr>
          <w:tcW w:w="5000" w:type="pct"/>
          <w:gridSpan w:val="2"/>
        </w:tcPr>
        <w:p w14:paraId="10186A20" w14:textId="434C6C77"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bl>
  <w:p w14:paraId="4C116D52" w14:textId="77777777" w:rsidR="00250578" w:rsidRPr="004C60B5" w:rsidRDefault="00250578" w:rsidP="00912D8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BA033" w14:textId="77777777" w:rsidR="00DA0D49" w:rsidRDefault="00DA0D49">
      <w:r>
        <w:separator/>
      </w:r>
    </w:p>
  </w:footnote>
  <w:footnote w:type="continuationSeparator" w:id="0">
    <w:p w14:paraId="4F426189" w14:textId="77777777" w:rsidR="00DA0D49" w:rsidRDefault="00DA0D49">
      <w:r>
        <w:continuationSeparator/>
      </w:r>
    </w:p>
  </w:footnote>
  <w:footnote w:type="continuationNotice" w:id="1">
    <w:p w14:paraId="2CAE570E" w14:textId="77777777" w:rsidR="00DA0D49" w:rsidRDefault="00DA0D4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4FFEDDF1" w14:textId="77777777" w:rsidTr="004F5805">
      <w:tc>
        <w:tcPr>
          <w:tcW w:w="5000" w:type="pct"/>
          <w:gridSpan w:val="2"/>
        </w:tcPr>
        <w:p w14:paraId="06E3108E" w14:textId="33CBB23B"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r w:rsidR="00250578" w14:paraId="521AA615" w14:textId="77777777" w:rsidTr="004F02A5">
      <w:trPr>
        <w:trHeight w:val="203"/>
      </w:trPr>
      <w:tc>
        <w:tcPr>
          <w:tcW w:w="2500" w:type="pct"/>
        </w:tcPr>
        <w:p w14:paraId="7F9555E4" w14:textId="038955C6" w:rsidR="00250578" w:rsidRPr="004F02A5" w:rsidRDefault="00DA0D49" w:rsidP="004F02A5">
          <w:pPr>
            <w:pStyle w:val="ASDEFCONHeaderFooterLeft"/>
          </w:pPr>
          <w:r>
            <w:fldChar w:fldCharType="begin"/>
          </w:r>
          <w:r>
            <w:instrText xml:space="preserve"> DOCPROPERTY Header_Left </w:instrText>
          </w:r>
          <w:r>
            <w:fldChar w:fldCharType="separate"/>
          </w:r>
          <w:r w:rsidR="00250578">
            <w:t>ASDEFCON (Services)</w:t>
          </w:r>
          <w:r>
            <w:fldChar w:fldCharType="end"/>
          </w:r>
        </w:p>
      </w:tc>
      <w:tc>
        <w:tcPr>
          <w:tcW w:w="2500" w:type="pct"/>
        </w:tcPr>
        <w:p w14:paraId="1F0D08E3" w14:textId="57275EDC" w:rsidR="00250578" w:rsidRDefault="00DA0D49" w:rsidP="004F5805">
          <w:pPr>
            <w:pStyle w:val="ASDEFCONHeaderFooterRight"/>
          </w:pPr>
          <w:r>
            <w:fldChar w:fldCharType="begin"/>
          </w:r>
          <w:r>
            <w:instrText xml:space="preserve"> DOCPROPERTY Header_Right </w:instrText>
          </w:r>
          <w:r>
            <w:fldChar w:fldCharType="separate"/>
          </w:r>
          <w:r w:rsidR="00250578">
            <w:t>PART 2</w:t>
          </w:r>
          <w:r>
            <w:fldChar w:fldCharType="end"/>
          </w:r>
        </w:p>
      </w:tc>
    </w:tr>
  </w:tbl>
  <w:p w14:paraId="6362679E" w14:textId="1FB890BE" w:rsidR="00250578" w:rsidRPr="003A340F" w:rsidRDefault="00250578" w:rsidP="004F02A5">
    <w:pPr>
      <w:pStyle w:val="ASDEFCONTitle"/>
    </w:pPr>
    <w:r w:rsidRPr="005B196E">
      <w:t>ATTACHMENT 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73453A5E" w14:textId="77777777" w:rsidTr="004F5805">
      <w:tc>
        <w:tcPr>
          <w:tcW w:w="5000" w:type="pct"/>
          <w:gridSpan w:val="2"/>
        </w:tcPr>
        <w:p w14:paraId="795CAC27" w14:textId="1975D9BA"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r w:rsidR="00250578" w14:paraId="465142F7" w14:textId="77777777" w:rsidTr="004F5805">
      <w:tc>
        <w:tcPr>
          <w:tcW w:w="2500" w:type="pct"/>
        </w:tcPr>
        <w:p w14:paraId="41DD1F0F" w14:textId="65405BAF" w:rsidR="00250578" w:rsidRDefault="00DA0D49" w:rsidP="004F5805">
          <w:pPr>
            <w:pStyle w:val="ASDEFCONHeaderFooterLeft"/>
          </w:pPr>
          <w:r>
            <w:fldChar w:fldCharType="begin"/>
          </w:r>
          <w:r>
            <w:instrText xml:space="preserve"> DOCPROPERTY Header_Left </w:instrText>
          </w:r>
          <w:r>
            <w:fldChar w:fldCharType="separate"/>
          </w:r>
          <w:r w:rsidR="00250578">
            <w:t>ASDEFCON (Services)</w:t>
          </w:r>
          <w:r>
            <w:fldChar w:fldCharType="end"/>
          </w:r>
        </w:p>
      </w:tc>
      <w:tc>
        <w:tcPr>
          <w:tcW w:w="2500" w:type="pct"/>
        </w:tcPr>
        <w:p w14:paraId="5AFD667A" w14:textId="2F1BB40F" w:rsidR="00250578" w:rsidRDefault="00DA0D49" w:rsidP="004F5805">
          <w:pPr>
            <w:pStyle w:val="ASDEFCONHeaderFooterRight"/>
          </w:pPr>
          <w:r>
            <w:fldChar w:fldCharType="begin"/>
          </w:r>
          <w:r>
            <w:instrText xml:space="preserve"> D</w:instrText>
          </w:r>
          <w:r>
            <w:instrText xml:space="preserve">OCPROPERTY Header_Right </w:instrText>
          </w:r>
          <w:r>
            <w:fldChar w:fldCharType="separate"/>
          </w:r>
          <w:r w:rsidR="00250578">
            <w:t>PART 2</w:t>
          </w:r>
          <w:r>
            <w:fldChar w:fldCharType="end"/>
          </w:r>
        </w:p>
      </w:tc>
    </w:tr>
  </w:tbl>
  <w:p w14:paraId="3682E61B" w14:textId="77777777" w:rsidR="00250578" w:rsidRDefault="00250578" w:rsidP="004F02A5">
    <w:pPr>
      <w:pStyle w:val="ASDEFCONHeaderFooterLeft"/>
    </w:pPr>
  </w:p>
  <w:p w14:paraId="56C2749F" w14:textId="78B0AC5E" w:rsidR="00250578" w:rsidRPr="00A307B0" w:rsidRDefault="00250578" w:rsidP="004F02A5">
    <w:pPr>
      <w:pStyle w:val="ASDEFCONTitle"/>
    </w:pPr>
    <w:r w:rsidRPr="005B196E">
      <w:t>ATTACHMENT B</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427"/>
      <w:gridCol w:w="7427"/>
    </w:tblGrid>
    <w:tr w:rsidR="00250578" w14:paraId="6E762AD9" w14:textId="77777777" w:rsidTr="004F5805">
      <w:tc>
        <w:tcPr>
          <w:tcW w:w="5000" w:type="pct"/>
          <w:gridSpan w:val="2"/>
        </w:tcPr>
        <w:p w14:paraId="72B03F38" w14:textId="64E1B4C2"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r w:rsidR="00250578" w14:paraId="7F9CE38B" w14:textId="77777777" w:rsidTr="004F5805">
      <w:tc>
        <w:tcPr>
          <w:tcW w:w="2500" w:type="pct"/>
        </w:tcPr>
        <w:p w14:paraId="4656A910" w14:textId="5786ED4D" w:rsidR="00250578" w:rsidRDefault="00DA0D49" w:rsidP="004F5805">
          <w:pPr>
            <w:pStyle w:val="ASDEFCONHeaderFooterLeft"/>
          </w:pPr>
          <w:r>
            <w:fldChar w:fldCharType="begin"/>
          </w:r>
          <w:r>
            <w:instrText xml:space="preserve"> DOCPROPERTY Header_Left </w:instrText>
          </w:r>
          <w:r>
            <w:fldChar w:fldCharType="separate"/>
          </w:r>
          <w:r w:rsidR="00250578">
            <w:t>ASDEFCON (Services)</w:t>
          </w:r>
          <w:r>
            <w:fldChar w:fldCharType="end"/>
          </w:r>
        </w:p>
      </w:tc>
      <w:tc>
        <w:tcPr>
          <w:tcW w:w="2500" w:type="pct"/>
        </w:tcPr>
        <w:p w14:paraId="05A0A9C0" w14:textId="3BEABA7E" w:rsidR="00250578" w:rsidRDefault="00DA0D49" w:rsidP="004F5805">
          <w:pPr>
            <w:pStyle w:val="ASDEFCONHeaderFooterRight"/>
          </w:pPr>
          <w:r>
            <w:fldChar w:fldCharType="begin"/>
          </w:r>
          <w:r>
            <w:instrText xml:space="preserve"> DOCPROPERTY Header_Right </w:instrText>
          </w:r>
          <w:r>
            <w:fldChar w:fldCharType="separate"/>
          </w:r>
          <w:r w:rsidR="00250578">
            <w:t>PART 2</w:t>
          </w:r>
          <w:r>
            <w:fldChar w:fldCharType="end"/>
          </w:r>
        </w:p>
      </w:tc>
    </w:tr>
  </w:tbl>
  <w:p w14:paraId="40D23F8F" w14:textId="77777777" w:rsidR="00250578" w:rsidRDefault="00250578" w:rsidP="004F02A5">
    <w:pPr>
      <w:pStyle w:val="ASDEFCONHeaderFooterLeft"/>
    </w:pPr>
  </w:p>
  <w:p w14:paraId="5CDD38B9" w14:textId="2CD19067" w:rsidR="00250578" w:rsidRPr="00A307B0" w:rsidRDefault="00250578" w:rsidP="004F02A5">
    <w:pPr>
      <w:pStyle w:val="ASDEFCONTitle"/>
    </w:pPr>
    <w:r w:rsidRPr="005B196E">
      <w:t xml:space="preserve">ATTACHMENT </w:t>
    </w:r>
    <w:r>
      <w:t>C</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3A1CA1A4" w14:textId="77777777" w:rsidTr="004F5805">
      <w:tc>
        <w:tcPr>
          <w:tcW w:w="5000" w:type="pct"/>
          <w:gridSpan w:val="2"/>
        </w:tcPr>
        <w:p w14:paraId="2C364C5F" w14:textId="181B0BC8"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r w:rsidR="00250578" w14:paraId="3CC72A4B" w14:textId="77777777" w:rsidTr="004F5805">
      <w:tc>
        <w:tcPr>
          <w:tcW w:w="2500" w:type="pct"/>
        </w:tcPr>
        <w:p w14:paraId="7771F534" w14:textId="6B77665D" w:rsidR="00250578" w:rsidRDefault="00DA0D49" w:rsidP="004F5805">
          <w:pPr>
            <w:pStyle w:val="ASDEFCONHeaderFooterLeft"/>
          </w:pPr>
          <w:r>
            <w:fldChar w:fldCharType="begin"/>
          </w:r>
          <w:r>
            <w:instrText xml:space="preserve"> DOCPROPERTY Header_Left </w:instrText>
          </w:r>
          <w:r>
            <w:fldChar w:fldCharType="separate"/>
          </w:r>
          <w:r w:rsidR="00250578">
            <w:t>ASDEFCON (Services)</w:t>
          </w:r>
          <w:r>
            <w:fldChar w:fldCharType="end"/>
          </w:r>
        </w:p>
      </w:tc>
      <w:tc>
        <w:tcPr>
          <w:tcW w:w="2500" w:type="pct"/>
        </w:tcPr>
        <w:p w14:paraId="69D8C9EB" w14:textId="0FE819AF" w:rsidR="00250578" w:rsidRDefault="00DA0D49" w:rsidP="004F5805">
          <w:pPr>
            <w:pStyle w:val="ASDEFCONHeaderFooterRight"/>
          </w:pPr>
          <w:r>
            <w:fldChar w:fldCharType="begin"/>
          </w:r>
          <w:r>
            <w:instrText xml:space="preserve"> DOCPROPERTY Header_Right </w:instrText>
          </w:r>
          <w:r>
            <w:fldChar w:fldCharType="separate"/>
          </w:r>
          <w:r w:rsidR="00250578">
            <w:t>PART 2</w:t>
          </w:r>
          <w:r>
            <w:fldChar w:fldCharType="end"/>
          </w:r>
        </w:p>
      </w:tc>
    </w:tr>
  </w:tbl>
  <w:p w14:paraId="3FAE44A1" w14:textId="77777777" w:rsidR="00250578" w:rsidRDefault="00250578" w:rsidP="004F02A5">
    <w:pPr>
      <w:pStyle w:val="ASDEFCONHeaderFooterLeft"/>
    </w:pPr>
  </w:p>
  <w:p w14:paraId="1B8BB5F9" w14:textId="7E9D9BCD" w:rsidR="00250578" w:rsidRPr="00FB5F1B" w:rsidRDefault="00250578" w:rsidP="004F02A5">
    <w:pPr>
      <w:pStyle w:val="ASDEFCONTitle"/>
      <w:rPr>
        <w:rFonts w:cs="Arial"/>
        <w:szCs w:val="20"/>
      </w:rPr>
    </w:pPr>
    <w:r w:rsidRPr="005B196E">
      <w:t xml:space="preserve">ATTACHMENT </w:t>
    </w:r>
    <w:r>
      <w:t>D</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025381DA" w14:textId="77777777" w:rsidTr="004F5805">
      <w:tc>
        <w:tcPr>
          <w:tcW w:w="5000" w:type="pct"/>
          <w:gridSpan w:val="2"/>
        </w:tcPr>
        <w:p w14:paraId="3A4BA05A" w14:textId="3A3EF0A0" w:rsidR="00250578" w:rsidRDefault="00DA0D49" w:rsidP="004F5805">
          <w:pPr>
            <w:pStyle w:val="ASDEFCONHeaderFooterClassification"/>
          </w:pPr>
          <w:r>
            <w:fldChar w:fldCharType="begin"/>
          </w:r>
          <w:r>
            <w:instrText xml:space="preserve"> DOCPROPERTY  Cla</w:instrText>
          </w:r>
          <w:r>
            <w:instrText xml:space="preserve">ssification  \* MERGEFORMAT </w:instrText>
          </w:r>
          <w:r>
            <w:fldChar w:fldCharType="separate"/>
          </w:r>
          <w:r w:rsidR="00250578">
            <w:t>OFFICIAL</w:t>
          </w:r>
          <w:r>
            <w:fldChar w:fldCharType="end"/>
          </w:r>
        </w:p>
      </w:tc>
    </w:tr>
    <w:tr w:rsidR="00250578" w14:paraId="2757F9E6" w14:textId="77777777" w:rsidTr="004F5805">
      <w:tc>
        <w:tcPr>
          <w:tcW w:w="2500" w:type="pct"/>
        </w:tcPr>
        <w:p w14:paraId="58A943E9" w14:textId="30C9D48D" w:rsidR="00250578" w:rsidRDefault="00DA0D49" w:rsidP="004F5805">
          <w:pPr>
            <w:pStyle w:val="ASDEFCONHeaderFooterLeft"/>
          </w:pPr>
          <w:r>
            <w:fldChar w:fldCharType="begin"/>
          </w:r>
          <w:r>
            <w:instrText xml:space="preserve"> DOCPROPERTY Header_Left </w:instrText>
          </w:r>
          <w:r>
            <w:fldChar w:fldCharType="separate"/>
          </w:r>
          <w:r w:rsidR="00250578">
            <w:t>ASDEFCON (Services)</w:t>
          </w:r>
          <w:r>
            <w:fldChar w:fldCharType="end"/>
          </w:r>
        </w:p>
      </w:tc>
      <w:tc>
        <w:tcPr>
          <w:tcW w:w="2500" w:type="pct"/>
        </w:tcPr>
        <w:p w14:paraId="709F38EE" w14:textId="7C3D8AA6" w:rsidR="00250578" w:rsidRDefault="00DA0D49" w:rsidP="004F5805">
          <w:pPr>
            <w:pStyle w:val="ASDEFCONHeaderFooterRight"/>
          </w:pPr>
          <w:r>
            <w:fldChar w:fldCharType="begin"/>
          </w:r>
          <w:r>
            <w:instrText xml:space="preserve"> DOCPROPERTY Header_Right </w:instrText>
          </w:r>
          <w:r>
            <w:fldChar w:fldCharType="separate"/>
          </w:r>
          <w:r w:rsidR="00250578">
            <w:t>PART 2</w:t>
          </w:r>
          <w:r>
            <w:fldChar w:fldCharType="end"/>
          </w:r>
        </w:p>
      </w:tc>
    </w:tr>
  </w:tbl>
  <w:p w14:paraId="751AB4B5" w14:textId="77777777" w:rsidR="00250578" w:rsidRDefault="00250578" w:rsidP="00912D87">
    <w:pPr>
      <w:pStyle w:val="ASDEFCONHeaderFooterLeft"/>
    </w:pPr>
  </w:p>
  <w:p w14:paraId="1C9380E3" w14:textId="614FABFA" w:rsidR="00250578" w:rsidRPr="004C60B5" w:rsidRDefault="00250578" w:rsidP="00912D87">
    <w:pPr>
      <w:pStyle w:val="ASDEFCONTitle"/>
    </w:pPr>
    <w:r>
      <w:t>attachment E</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250578" w14:paraId="5CFE6E13" w14:textId="77777777" w:rsidTr="004F5805">
      <w:tc>
        <w:tcPr>
          <w:tcW w:w="5000" w:type="pct"/>
          <w:gridSpan w:val="2"/>
        </w:tcPr>
        <w:p w14:paraId="5D09D35D" w14:textId="1C0A6BB3" w:rsidR="00250578" w:rsidRDefault="00DA0D49" w:rsidP="004F5805">
          <w:pPr>
            <w:pStyle w:val="ASDEFCONHeaderFooterClassification"/>
          </w:pPr>
          <w:r>
            <w:fldChar w:fldCharType="begin"/>
          </w:r>
          <w:r>
            <w:instrText xml:space="preserve"> DOCPROPERTY  Classification  \* MERGEFORMAT </w:instrText>
          </w:r>
          <w:r>
            <w:fldChar w:fldCharType="separate"/>
          </w:r>
          <w:r w:rsidR="00250578">
            <w:t>OFFICIAL</w:t>
          </w:r>
          <w:r>
            <w:fldChar w:fldCharType="end"/>
          </w:r>
        </w:p>
      </w:tc>
    </w:tr>
    <w:tr w:rsidR="00250578" w14:paraId="52DFC7D5" w14:textId="77777777" w:rsidTr="004F5805">
      <w:tc>
        <w:tcPr>
          <w:tcW w:w="2500" w:type="pct"/>
        </w:tcPr>
        <w:p w14:paraId="27D1C032" w14:textId="6530021F" w:rsidR="00250578" w:rsidRDefault="00DA0D49" w:rsidP="004F5805">
          <w:pPr>
            <w:pStyle w:val="ASDEFCONHeaderFooterLeft"/>
          </w:pPr>
          <w:r>
            <w:fldChar w:fldCharType="begin"/>
          </w:r>
          <w:r>
            <w:instrText xml:space="preserve"> DOCPROPERTY Header_Left </w:instrText>
          </w:r>
          <w:r>
            <w:fldChar w:fldCharType="separate"/>
          </w:r>
          <w:r w:rsidR="00250578">
            <w:t>ASDEFCON (Services)</w:t>
          </w:r>
          <w:r>
            <w:fldChar w:fldCharType="end"/>
          </w:r>
        </w:p>
      </w:tc>
      <w:tc>
        <w:tcPr>
          <w:tcW w:w="2500" w:type="pct"/>
        </w:tcPr>
        <w:p w14:paraId="34C70A38" w14:textId="6F0662DC" w:rsidR="00250578" w:rsidRDefault="00DA0D49" w:rsidP="004F5805">
          <w:pPr>
            <w:pStyle w:val="ASDEFCONHeaderFooterRight"/>
          </w:pPr>
          <w:r>
            <w:fldChar w:fldCharType="begin"/>
          </w:r>
          <w:r>
            <w:instrText xml:space="preserve"> DOCPROPERTY Header_Right </w:instrText>
          </w:r>
          <w:r>
            <w:fldChar w:fldCharType="separate"/>
          </w:r>
          <w:r w:rsidR="00250578">
            <w:t>PART 2</w:t>
          </w:r>
          <w:r>
            <w:fldChar w:fldCharType="end"/>
          </w:r>
        </w:p>
      </w:tc>
    </w:tr>
  </w:tbl>
  <w:p w14:paraId="6E0206C6" w14:textId="77777777" w:rsidR="00250578" w:rsidRDefault="00250578" w:rsidP="00912D87">
    <w:pPr>
      <w:pStyle w:val="ASDEFCONHeaderFooterLeft"/>
    </w:pPr>
  </w:p>
  <w:p w14:paraId="5ECAD64F" w14:textId="4A869BD1" w:rsidR="00250578" w:rsidRPr="004C60B5" w:rsidRDefault="00250578" w:rsidP="00912D87">
    <w:pPr>
      <w:pStyle w:val="ASDEFCONTitle"/>
    </w:pPr>
    <w:r>
      <w:t>attachment F</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 w15:restartNumberingAfterBreak="0">
    <w:nsid w:val="107E5BC9"/>
    <w:multiLevelType w:val="hybridMultilevel"/>
    <w:tmpl w:val="F11672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30F5D08"/>
    <w:multiLevelType w:val="hybridMultilevel"/>
    <w:tmpl w:val="74E640F8"/>
    <w:name w:val="DMO - NumList A2"/>
    <w:lvl w:ilvl="0" w:tplc="0C090019">
      <w:start w:val="1"/>
      <w:numFmt w:val="lowerLetter"/>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0"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8C00DD1"/>
    <w:multiLevelType w:val="hybridMultilevel"/>
    <w:tmpl w:val="9A9CB97C"/>
    <w:lvl w:ilvl="0" w:tplc="CE342BE8">
      <w:start w:val="1"/>
      <w:numFmt w:val="bullet"/>
      <w:lvlText w:val=""/>
      <w:lvlJc w:val="left"/>
      <w:pPr>
        <w:tabs>
          <w:tab w:val="num" w:pos="720"/>
        </w:tabs>
        <w:ind w:left="720" w:hanging="360"/>
      </w:pPr>
      <w:rPr>
        <w:rFonts w:ascii="Symbol" w:hAnsi="Symbol" w:hint="default"/>
        <w:b w:val="0"/>
        <w:i w:val="0"/>
        <w:color w:val="auto"/>
      </w:rPr>
    </w:lvl>
    <w:lvl w:ilvl="1" w:tplc="A782CBB6" w:tentative="1">
      <w:start w:val="1"/>
      <w:numFmt w:val="bullet"/>
      <w:lvlText w:val="o"/>
      <w:lvlJc w:val="left"/>
      <w:pPr>
        <w:tabs>
          <w:tab w:val="num" w:pos="1440"/>
        </w:tabs>
        <w:ind w:left="1440" w:hanging="360"/>
      </w:pPr>
      <w:rPr>
        <w:rFonts w:ascii="Courier New" w:hAnsi="Courier New" w:cs="Courier New" w:hint="default"/>
      </w:rPr>
    </w:lvl>
    <w:lvl w:ilvl="2" w:tplc="921CB6C6" w:tentative="1">
      <w:start w:val="1"/>
      <w:numFmt w:val="bullet"/>
      <w:lvlText w:val=""/>
      <w:lvlJc w:val="left"/>
      <w:pPr>
        <w:tabs>
          <w:tab w:val="num" w:pos="2160"/>
        </w:tabs>
        <w:ind w:left="2160" w:hanging="360"/>
      </w:pPr>
      <w:rPr>
        <w:rFonts w:ascii="Wingdings" w:hAnsi="Wingdings" w:hint="default"/>
      </w:rPr>
    </w:lvl>
    <w:lvl w:ilvl="3" w:tplc="4724B1D6" w:tentative="1">
      <w:start w:val="1"/>
      <w:numFmt w:val="bullet"/>
      <w:lvlText w:val=""/>
      <w:lvlJc w:val="left"/>
      <w:pPr>
        <w:tabs>
          <w:tab w:val="num" w:pos="2880"/>
        </w:tabs>
        <w:ind w:left="2880" w:hanging="360"/>
      </w:pPr>
      <w:rPr>
        <w:rFonts w:ascii="Symbol" w:hAnsi="Symbol" w:hint="default"/>
      </w:rPr>
    </w:lvl>
    <w:lvl w:ilvl="4" w:tplc="E3969EB6" w:tentative="1">
      <w:start w:val="1"/>
      <w:numFmt w:val="bullet"/>
      <w:lvlText w:val="o"/>
      <w:lvlJc w:val="left"/>
      <w:pPr>
        <w:tabs>
          <w:tab w:val="num" w:pos="3600"/>
        </w:tabs>
        <w:ind w:left="3600" w:hanging="360"/>
      </w:pPr>
      <w:rPr>
        <w:rFonts w:ascii="Courier New" w:hAnsi="Courier New" w:cs="Courier New" w:hint="default"/>
      </w:rPr>
    </w:lvl>
    <w:lvl w:ilvl="5" w:tplc="55669B56" w:tentative="1">
      <w:start w:val="1"/>
      <w:numFmt w:val="bullet"/>
      <w:lvlText w:val=""/>
      <w:lvlJc w:val="left"/>
      <w:pPr>
        <w:tabs>
          <w:tab w:val="num" w:pos="4320"/>
        </w:tabs>
        <w:ind w:left="4320" w:hanging="360"/>
      </w:pPr>
      <w:rPr>
        <w:rFonts w:ascii="Wingdings" w:hAnsi="Wingdings" w:hint="default"/>
      </w:rPr>
    </w:lvl>
    <w:lvl w:ilvl="6" w:tplc="D63E7FEA" w:tentative="1">
      <w:start w:val="1"/>
      <w:numFmt w:val="bullet"/>
      <w:lvlText w:val=""/>
      <w:lvlJc w:val="left"/>
      <w:pPr>
        <w:tabs>
          <w:tab w:val="num" w:pos="5040"/>
        </w:tabs>
        <w:ind w:left="5040" w:hanging="360"/>
      </w:pPr>
      <w:rPr>
        <w:rFonts w:ascii="Symbol" w:hAnsi="Symbol" w:hint="default"/>
      </w:rPr>
    </w:lvl>
    <w:lvl w:ilvl="7" w:tplc="A8DC7DA0" w:tentative="1">
      <w:start w:val="1"/>
      <w:numFmt w:val="bullet"/>
      <w:lvlText w:val="o"/>
      <w:lvlJc w:val="left"/>
      <w:pPr>
        <w:tabs>
          <w:tab w:val="num" w:pos="5760"/>
        </w:tabs>
        <w:ind w:left="5760" w:hanging="360"/>
      </w:pPr>
      <w:rPr>
        <w:rFonts w:ascii="Courier New" w:hAnsi="Courier New" w:cs="Courier New" w:hint="default"/>
      </w:rPr>
    </w:lvl>
    <w:lvl w:ilvl="8" w:tplc="D730D6A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8"/>
  </w:num>
  <w:num w:numId="3">
    <w:abstractNumId w:val="24"/>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0"/>
  </w:num>
  <w:num w:numId="7">
    <w:abstractNumId w:val="12"/>
  </w:num>
  <w:num w:numId="8">
    <w:abstractNumId w:val="13"/>
  </w:num>
  <w:num w:numId="9">
    <w:abstractNumId w:val="32"/>
  </w:num>
  <w:num w:numId="10">
    <w:abstractNumId w:val="20"/>
  </w:num>
  <w:num w:numId="11">
    <w:abstractNumId w:val="25"/>
  </w:num>
  <w:num w:numId="12">
    <w:abstractNumId w:val="36"/>
  </w:num>
  <w:num w:numId="13">
    <w:abstractNumId w:val="14"/>
  </w:num>
  <w:num w:numId="14">
    <w:abstractNumId w:val="17"/>
  </w:num>
  <w:num w:numId="15">
    <w:abstractNumId w:val="38"/>
  </w:num>
  <w:num w:numId="16">
    <w:abstractNumId w:val="11"/>
  </w:num>
  <w:num w:numId="17">
    <w:abstractNumId w:val="9"/>
  </w:num>
  <w:num w:numId="18">
    <w:abstractNumId w:val="1"/>
  </w:num>
  <w:num w:numId="19">
    <w:abstractNumId w:val="6"/>
  </w:num>
  <w:num w:numId="20">
    <w:abstractNumId w:val="16"/>
  </w:num>
  <w:num w:numId="21">
    <w:abstractNumId w:val="0"/>
  </w:num>
  <w:num w:numId="22">
    <w:abstractNumId w:val="21"/>
  </w:num>
  <w:num w:numId="23">
    <w:abstractNumId w:val="34"/>
  </w:num>
  <w:num w:numId="24">
    <w:abstractNumId w:val="31"/>
  </w:num>
  <w:num w:numId="25">
    <w:abstractNumId w:val="35"/>
  </w:num>
  <w:num w:numId="26">
    <w:abstractNumId w:val="35"/>
  </w:num>
  <w:num w:numId="27">
    <w:abstractNumId w:val="35"/>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7"/>
  </w:num>
  <w:num w:numId="33">
    <w:abstractNumId w:val="37"/>
  </w:num>
  <w:num w:numId="34">
    <w:abstractNumId w:val="15"/>
  </w:num>
  <w:num w:numId="35">
    <w:abstractNumId w:val="23"/>
  </w:num>
  <w:num w:numId="36">
    <w:abstractNumId w:val="10"/>
  </w:num>
  <w:num w:numId="37">
    <w:abstractNumId w:val="4"/>
  </w:num>
  <w:num w:numId="38">
    <w:abstractNumId w:val="5"/>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num>
  <w:num w:numId="42">
    <w:abstractNumId w:val="18"/>
  </w:num>
  <w:num w:numId="43">
    <w:abstractNumId w:val="29"/>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1"/>
  </w:num>
  <w:num w:numId="48">
    <w:abstractNumId w:val="21"/>
    <w:lvlOverride w:ilvl="0">
      <w:startOverride w:val="2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21"/>
  </w:num>
  <w:num w:numId="51">
    <w:abstractNumId w:val="21"/>
  </w:num>
  <w:num w:numId="52">
    <w:abstractNumId w:val="21"/>
  </w:num>
  <w:num w:numId="53">
    <w:abstractNumId w:val="21"/>
  </w:num>
  <w:num w:numId="5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28"/>
  </w:num>
  <w:num w:numId="57">
    <w:abstractNumId w:val="21"/>
  </w:num>
  <w:num w:numId="58">
    <w:abstractNumId w:val="3"/>
  </w:num>
  <w:numIdMacAtCleanup w:val="5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ursen, Christian MR">
    <w15:presenceInfo w15:providerId="AD" w15:userId="S-1-5-21-1778088136-3569574805-345024663-15933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2A1"/>
    <w:rsid w:val="00000E7B"/>
    <w:rsid w:val="000062A1"/>
    <w:rsid w:val="00006FB4"/>
    <w:rsid w:val="00012E6B"/>
    <w:rsid w:val="000137A9"/>
    <w:rsid w:val="000167DE"/>
    <w:rsid w:val="00021E84"/>
    <w:rsid w:val="000231FB"/>
    <w:rsid w:val="00025442"/>
    <w:rsid w:val="0003347F"/>
    <w:rsid w:val="000351BA"/>
    <w:rsid w:val="00037DE6"/>
    <w:rsid w:val="000414EB"/>
    <w:rsid w:val="00053A6A"/>
    <w:rsid w:val="000624A9"/>
    <w:rsid w:val="00062559"/>
    <w:rsid w:val="00062A91"/>
    <w:rsid w:val="00064DFF"/>
    <w:rsid w:val="00064ECC"/>
    <w:rsid w:val="000702D3"/>
    <w:rsid w:val="00075969"/>
    <w:rsid w:val="000804D4"/>
    <w:rsid w:val="000806C6"/>
    <w:rsid w:val="000823DA"/>
    <w:rsid w:val="00082F31"/>
    <w:rsid w:val="00085936"/>
    <w:rsid w:val="00086CA5"/>
    <w:rsid w:val="00087B3C"/>
    <w:rsid w:val="00092CCE"/>
    <w:rsid w:val="00093E8B"/>
    <w:rsid w:val="00096082"/>
    <w:rsid w:val="000A3E3B"/>
    <w:rsid w:val="000A5982"/>
    <w:rsid w:val="000A5A3A"/>
    <w:rsid w:val="000A633B"/>
    <w:rsid w:val="000A6704"/>
    <w:rsid w:val="000B2BDD"/>
    <w:rsid w:val="000B3E5B"/>
    <w:rsid w:val="000B5CB4"/>
    <w:rsid w:val="000B62BA"/>
    <w:rsid w:val="000B6C6F"/>
    <w:rsid w:val="000C0648"/>
    <w:rsid w:val="000C6C28"/>
    <w:rsid w:val="000D000D"/>
    <w:rsid w:val="000D1FB4"/>
    <w:rsid w:val="000D3892"/>
    <w:rsid w:val="000D3D3B"/>
    <w:rsid w:val="000D401C"/>
    <w:rsid w:val="000D4766"/>
    <w:rsid w:val="000E2660"/>
    <w:rsid w:val="000E2892"/>
    <w:rsid w:val="000F3102"/>
    <w:rsid w:val="000F3A9A"/>
    <w:rsid w:val="000F3CDC"/>
    <w:rsid w:val="00103DEA"/>
    <w:rsid w:val="001137D8"/>
    <w:rsid w:val="00120280"/>
    <w:rsid w:val="001209BB"/>
    <w:rsid w:val="00125E06"/>
    <w:rsid w:val="00127326"/>
    <w:rsid w:val="001361EF"/>
    <w:rsid w:val="00136516"/>
    <w:rsid w:val="00140157"/>
    <w:rsid w:val="00141888"/>
    <w:rsid w:val="001430AD"/>
    <w:rsid w:val="00144CA7"/>
    <w:rsid w:val="00152CD3"/>
    <w:rsid w:val="001553CB"/>
    <w:rsid w:val="00156E2F"/>
    <w:rsid w:val="00164AA7"/>
    <w:rsid w:val="001728D2"/>
    <w:rsid w:val="001738EA"/>
    <w:rsid w:val="00176D17"/>
    <w:rsid w:val="0018056A"/>
    <w:rsid w:val="00180648"/>
    <w:rsid w:val="001836FC"/>
    <w:rsid w:val="00184B16"/>
    <w:rsid w:val="001916B7"/>
    <w:rsid w:val="001918E0"/>
    <w:rsid w:val="00197188"/>
    <w:rsid w:val="00197FE8"/>
    <w:rsid w:val="001A0446"/>
    <w:rsid w:val="001A1E27"/>
    <w:rsid w:val="001A20CC"/>
    <w:rsid w:val="001A4762"/>
    <w:rsid w:val="001A796C"/>
    <w:rsid w:val="001A7FAE"/>
    <w:rsid w:val="001C1BAA"/>
    <w:rsid w:val="001D2842"/>
    <w:rsid w:val="001D7C2C"/>
    <w:rsid w:val="001E01C6"/>
    <w:rsid w:val="001E5149"/>
    <w:rsid w:val="001E5E4E"/>
    <w:rsid w:val="001E690D"/>
    <w:rsid w:val="001E787B"/>
    <w:rsid w:val="001E7CB8"/>
    <w:rsid w:val="001F15CA"/>
    <w:rsid w:val="001F16EA"/>
    <w:rsid w:val="001F2D43"/>
    <w:rsid w:val="001F68D1"/>
    <w:rsid w:val="00200E3E"/>
    <w:rsid w:val="00202710"/>
    <w:rsid w:val="00203205"/>
    <w:rsid w:val="002064B8"/>
    <w:rsid w:val="00212446"/>
    <w:rsid w:val="00212E2F"/>
    <w:rsid w:val="00215417"/>
    <w:rsid w:val="0021765F"/>
    <w:rsid w:val="002231DC"/>
    <w:rsid w:val="002233F9"/>
    <w:rsid w:val="00224C38"/>
    <w:rsid w:val="00234454"/>
    <w:rsid w:val="002402E3"/>
    <w:rsid w:val="00250033"/>
    <w:rsid w:val="00250578"/>
    <w:rsid w:val="00257772"/>
    <w:rsid w:val="00260962"/>
    <w:rsid w:val="00260C76"/>
    <w:rsid w:val="002643A1"/>
    <w:rsid w:val="0026755A"/>
    <w:rsid w:val="00267A1D"/>
    <w:rsid w:val="002718C7"/>
    <w:rsid w:val="00281359"/>
    <w:rsid w:val="0028765E"/>
    <w:rsid w:val="00292ACC"/>
    <w:rsid w:val="00293B61"/>
    <w:rsid w:val="002964F3"/>
    <w:rsid w:val="00297CEF"/>
    <w:rsid w:val="002A03A6"/>
    <w:rsid w:val="002A0DB1"/>
    <w:rsid w:val="002A20F9"/>
    <w:rsid w:val="002A4176"/>
    <w:rsid w:val="002A72EF"/>
    <w:rsid w:val="002C1922"/>
    <w:rsid w:val="002C393E"/>
    <w:rsid w:val="002C3CE7"/>
    <w:rsid w:val="002C4694"/>
    <w:rsid w:val="002C56BC"/>
    <w:rsid w:val="002D12C2"/>
    <w:rsid w:val="002D4EAB"/>
    <w:rsid w:val="002E0B9E"/>
    <w:rsid w:val="002E1D00"/>
    <w:rsid w:val="002F60DE"/>
    <w:rsid w:val="003029E0"/>
    <w:rsid w:val="00312ECF"/>
    <w:rsid w:val="00315E6E"/>
    <w:rsid w:val="003201CE"/>
    <w:rsid w:val="00322BA5"/>
    <w:rsid w:val="00323BA5"/>
    <w:rsid w:val="00323E0D"/>
    <w:rsid w:val="003256B2"/>
    <w:rsid w:val="00331137"/>
    <w:rsid w:val="00333203"/>
    <w:rsid w:val="003344FB"/>
    <w:rsid w:val="00340203"/>
    <w:rsid w:val="00343632"/>
    <w:rsid w:val="00352D1B"/>
    <w:rsid w:val="00352D5E"/>
    <w:rsid w:val="00355588"/>
    <w:rsid w:val="00356EFC"/>
    <w:rsid w:val="00356FC4"/>
    <w:rsid w:val="00364529"/>
    <w:rsid w:val="00366E12"/>
    <w:rsid w:val="00373FEF"/>
    <w:rsid w:val="00374E82"/>
    <w:rsid w:val="003761C6"/>
    <w:rsid w:val="00377F97"/>
    <w:rsid w:val="003810F4"/>
    <w:rsid w:val="0038459A"/>
    <w:rsid w:val="003860A5"/>
    <w:rsid w:val="00387861"/>
    <w:rsid w:val="00387DFA"/>
    <w:rsid w:val="00392801"/>
    <w:rsid w:val="00395C44"/>
    <w:rsid w:val="003A24D1"/>
    <w:rsid w:val="003A340F"/>
    <w:rsid w:val="003A3AC2"/>
    <w:rsid w:val="003B1DAE"/>
    <w:rsid w:val="003B4830"/>
    <w:rsid w:val="003B605C"/>
    <w:rsid w:val="003C0AF4"/>
    <w:rsid w:val="003C2301"/>
    <w:rsid w:val="003D4927"/>
    <w:rsid w:val="003D67B9"/>
    <w:rsid w:val="003E0552"/>
    <w:rsid w:val="003E0E8E"/>
    <w:rsid w:val="003E0F2B"/>
    <w:rsid w:val="003E73A5"/>
    <w:rsid w:val="003F4A93"/>
    <w:rsid w:val="003F5B36"/>
    <w:rsid w:val="003F7F55"/>
    <w:rsid w:val="00405D04"/>
    <w:rsid w:val="00416C47"/>
    <w:rsid w:val="004171A0"/>
    <w:rsid w:val="00420B14"/>
    <w:rsid w:val="004224E6"/>
    <w:rsid w:val="004260FA"/>
    <w:rsid w:val="00426937"/>
    <w:rsid w:val="00427851"/>
    <w:rsid w:val="00431158"/>
    <w:rsid w:val="00431841"/>
    <w:rsid w:val="0043226A"/>
    <w:rsid w:val="004338CE"/>
    <w:rsid w:val="004400AA"/>
    <w:rsid w:val="00441A30"/>
    <w:rsid w:val="0044202D"/>
    <w:rsid w:val="00450B06"/>
    <w:rsid w:val="0045320D"/>
    <w:rsid w:val="0045728F"/>
    <w:rsid w:val="004572E1"/>
    <w:rsid w:val="00462CC7"/>
    <w:rsid w:val="00464C37"/>
    <w:rsid w:val="00464EB2"/>
    <w:rsid w:val="004721D5"/>
    <w:rsid w:val="004735A8"/>
    <w:rsid w:val="00474CE9"/>
    <w:rsid w:val="00476F42"/>
    <w:rsid w:val="0047738F"/>
    <w:rsid w:val="0047745D"/>
    <w:rsid w:val="004774EE"/>
    <w:rsid w:val="00486BDB"/>
    <w:rsid w:val="004B33BB"/>
    <w:rsid w:val="004B6166"/>
    <w:rsid w:val="004B658E"/>
    <w:rsid w:val="004C60C6"/>
    <w:rsid w:val="004C7BD6"/>
    <w:rsid w:val="004E439E"/>
    <w:rsid w:val="004E4402"/>
    <w:rsid w:val="004E5D4A"/>
    <w:rsid w:val="004F02A5"/>
    <w:rsid w:val="004F1B27"/>
    <w:rsid w:val="004F1BBA"/>
    <w:rsid w:val="004F1F7D"/>
    <w:rsid w:val="004F5083"/>
    <w:rsid w:val="004F5805"/>
    <w:rsid w:val="00503B56"/>
    <w:rsid w:val="00505CA4"/>
    <w:rsid w:val="00506C0F"/>
    <w:rsid w:val="00506E75"/>
    <w:rsid w:val="005114CD"/>
    <w:rsid w:val="00512E16"/>
    <w:rsid w:val="00513707"/>
    <w:rsid w:val="00514F5F"/>
    <w:rsid w:val="00520203"/>
    <w:rsid w:val="00523867"/>
    <w:rsid w:val="00533FEE"/>
    <w:rsid w:val="00540BF1"/>
    <w:rsid w:val="00542386"/>
    <w:rsid w:val="00542EC6"/>
    <w:rsid w:val="00543149"/>
    <w:rsid w:val="00546DC6"/>
    <w:rsid w:val="00555991"/>
    <w:rsid w:val="00557075"/>
    <w:rsid w:val="0056167B"/>
    <w:rsid w:val="005622D3"/>
    <w:rsid w:val="0056519D"/>
    <w:rsid w:val="00565DDA"/>
    <w:rsid w:val="0057033B"/>
    <w:rsid w:val="005729D8"/>
    <w:rsid w:val="00572D51"/>
    <w:rsid w:val="00576B24"/>
    <w:rsid w:val="00577247"/>
    <w:rsid w:val="00577364"/>
    <w:rsid w:val="005806AF"/>
    <w:rsid w:val="0058243C"/>
    <w:rsid w:val="005827DC"/>
    <w:rsid w:val="00585897"/>
    <w:rsid w:val="005941C9"/>
    <w:rsid w:val="00597211"/>
    <w:rsid w:val="00597BE9"/>
    <w:rsid w:val="005A3684"/>
    <w:rsid w:val="005B074A"/>
    <w:rsid w:val="005B11F5"/>
    <w:rsid w:val="005B196E"/>
    <w:rsid w:val="005B1C57"/>
    <w:rsid w:val="005B55D4"/>
    <w:rsid w:val="005B6453"/>
    <w:rsid w:val="005B6481"/>
    <w:rsid w:val="005B7998"/>
    <w:rsid w:val="005C1C60"/>
    <w:rsid w:val="005C2B84"/>
    <w:rsid w:val="005D5659"/>
    <w:rsid w:val="005E3C81"/>
    <w:rsid w:val="005E625A"/>
    <w:rsid w:val="005E654C"/>
    <w:rsid w:val="00601927"/>
    <w:rsid w:val="006047BC"/>
    <w:rsid w:val="006053A6"/>
    <w:rsid w:val="00605962"/>
    <w:rsid w:val="006063BE"/>
    <w:rsid w:val="006108E1"/>
    <w:rsid w:val="006137E2"/>
    <w:rsid w:val="006149C2"/>
    <w:rsid w:val="00615EE8"/>
    <w:rsid w:val="006249D3"/>
    <w:rsid w:val="00626AB4"/>
    <w:rsid w:val="00635AFB"/>
    <w:rsid w:val="00637FDB"/>
    <w:rsid w:val="0064535A"/>
    <w:rsid w:val="00646B5B"/>
    <w:rsid w:val="006502B2"/>
    <w:rsid w:val="00650509"/>
    <w:rsid w:val="006537DD"/>
    <w:rsid w:val="00654FA2"/>
    <w:rsid w:val="0066088C"/>
    <w:rsid w:val="00663D12"/>
    <w:rsid w:val="0067564A"/>
    <w:rsid w:val="00676D38"/>
    <w:rsid w:val="00680CB3"/>
    <w:rsid w:val="006850AC"/>
    <w:rsid w:val="00685584"/>
    <w:rsid w:val="00685632"/>
    <w:rsid w:val="006864B8"/>
    <w:rsid w:val="006A224A"/>
    <w:rsid w:val="006A7C57"/>
    <w:rsid w:val="006B0FEE"/>
    <w:rsid w:val="006B1EA9"/>
    <w:rsid w:val="006B39DA"/>
    <w:rsid w:val="006B3FB2"/>
    <w:rsid w:val="006B663E"/>
    <w:rsid w:val="006C0676"/>
    <w:rsid w:val="006C07C9"/>
    <w:rsid w:val="006C125D"/>
    <w:rsid w:val="006C4334"/>
    <w:rsid w:val="006C6947"/>
    <w:rsid w:val="006C7784"/>
    <w:rsid w:val="006C78F8"/>
    <w:rsid w:val="006D031E"/>
    <w:rsid w:val="006D364D"/>
    <w:rsid w:val="006E074D"/>
    <w:rsid w:val="006E0BD1"/>
    <w:rsid w:val="006E2777"/>
    <w:rsid w:val="006E4B06"/>
    <w:rsid w:val="006E5CAD"/>
    <w:rsid w:val="006F26E0"/>
    <w:rsid w:val="0070433B"/>
    <w:rsid w:val="007050CC"/>
    <w:rsid w:val="007052AC"/>
    <w:rsid w:val="00711370"/>
    <w:rsid w:val="007137D9"/>
    <w:rsid w:val="007211A6"/>
    <w:rsid w:val="00723420"/>
    <w:rsid w:val="00724AD7"/>
    <w:rsid w:val="00724EB0"/>
    <w:rsid w:val="007276D4"/>
    <w:rsid w:val="00732E4A"/>
    <w:rsid w:val="007340FD"/>
    <w:rsid w:val="00735BC3"/>
    <w:rsid w:val="00736DA4"/>
    <w:rsid w:val="00740E6A"/>
    <w:rsid w:val="007431D8"/>
    <w:rsid w:val="00746EBD"/>
    <w:rsid w:val="007535BD"/>
    <w:rsid w:val="00754ECD"/>
    <w:rsid w:val="00755AA3"/>
    <w:rsid w:val="0075769C"/>
    <w:rsid w:val="00764EA3"/>
    <w:rsid w:val="00765801"/>
    <w:rsid w:val="00770B26"/>
    <w:rsid w:val="007804A7"/>
    <w:rsid w:val="00782323"/>
    <w:rsid w:val="00786D95"/>
    <w:rsid w:val="00790279"/>
    <w:rsid w:val="00797F42"/>
    <w:rsid w:val="007A37F2"/>
    <w:rsid w:val="007A7A63"/>
    <w:rsid w:val="007B1965"/>
    <w:rsid w:val="007B3E3C"/>
    <w:rsid w:val="007B624F"/>
    <w:rsid w:val="007C1238"/>
    <w:rsid w:val="007C188F"/>
    <w:rsid w:val="007C2655"/>
    <w:rsid w:val="007C7073"/>
    <w:rsid w:val="007D349E"/>
    <w:rsid w:val="007D6470"/>
    <w:rsid w:val="007D7DD0"/>
    <w:rsid w:val="007E0F98"/>
    <w:rsid w:val="007E74D2"/>
    <w:rsid w:val="007F36CA"/>
    <w:rsid w:val="0080291B"/>
    <w:rsid w:val="0080415D"/>
    <w:rsid w:val="00807AF6"/>
    <w:rsid w:val="00812FA1"/>
    <w:rsid w:val="00817A1A"/>
    <w:rsid w:val="00827A29"/>
    <w:rsid w:val="0083629C"/>
    <w:rsid w:val="008373D2"/>
    <w:rsid w:val="00842D0D"/>
    <w:rsid w:val="00845548"/>
    <w:rsid w:val="00857E5A"/>
    <w:rsid w:val="00861740"/>
    <w:rsid w:val="00863A8E"/>
    <w:rsid w:val="00872E28"/>
    <w:rsid w:val="00874B4C"/>
    <w:rsid w:val="00876BAE"/>
    <w:rsid w:val="00877625"/>
    <w:rsid w:val="00877E02"/>
    <w:rsid w:val="0088160C"/>
    <w:rsid w:val="00892A78"/>
    <w:rsid w:val="008A5391"/>
    <w:rsid w:val="008A6AF4"/>
    <w:rsid w:val="008A7C6B"/>
    <w:rsid w:val="008B297C"/>
    <w:rsid w:val="008B3D5F"/>
    <w:rsid w:val="008B443A"/>
    <w:rsid w:val="008B4734"/>
    <w:rsid w:val="008C1643"/>
    <w:rsid w:val="008C1915"/>
    <w:rsid w:val="008C19A1"/>
    <w:rsid w:val="008C2CFE"/>
    <w:rsid w:val="008C56C8"/>
    <w:rsid w:val="008C61BD"/>
    <w:rsid w:val="008D010C"/>
    <w:rsid w:val="008D08EA"/>
    <w:rsid w:val="008D1CF9"/>
    <w:rsid w:val="008D4659"/>
    <w:rsid w:val="008E1C4A"/>
    <w:rsid w:val="008E3015"/>
    <w:rsid w:val="00904892"/>
    <w:rsid w:val="00905512"/>
    <w:rsid w:val="0090600E"/>
    <w:rsid w:val="00911439"/>
    <w:rsid w:val="00912D87"/>
    <w:rsid w:val="00912DD4"/>
    <w:rsid w:val="009152F7"/>
    <w:rsid w:val="009158FA"/>
    <w:rsid w:val="00917F59"/>
    <w:rsid w:val="00921F17"/>
    <w:rsid w:val="009268D5"/>
    <w:rsid w:val="00934571"/>
    <w:rsid w:val="00935514"/>
    <w:rsid w:val="00935E8A"/>
    <w:rsid w:val="009372D9"/>
    <w:rsid w:val="00940B49"/>
    <w:rsid w:val="009433AB"/>
    <w:rsid w:val="00956755"/>
    <w:rsid w:val="009572EE"/>
    <w:rsid w:val="00961972"/>
    <w:rsid w:val="00963DB2"/>
    <w:rsid w:val="0096410B"/>
    <w:rsid w:val="0097432A"/>
    <w:rsid w:val="00974466"/>
    <w:rsid w:val="009751F0"/>
    <w:rsid w:val="00975F95"/>
    <w:rsid w:val="009766A6"/>
    <w:rsid w:val="00977191"/>
    <w:rsid w:val="00982EFE"/>
    <w:rsid w:val="00983710"/>
    <w:rsid w:val="009867FC"/>
    <w:rsid w:val="00987A8E"/>
    <w:rsid w:val="00990B84"/>
    <w:rsid w:val="00993D30"/>
    <w:rsid w:val="00995C92"/>
    <w:rsid w:val="009A6B46"/>
    <w:rsid w:val="009B0572"/>
    <w:rsid w:val="009B53F1"/>
    <w:rsid w:val="009C062C"/>
    <w:rsid w:val="009C14D6"/>
    <w:rsid w:val="009C35EF"/>
    <w:rsid w:val="009C3789"/>
    <w:rsid w:val="009C3E9B"/>
    <w:rsid w:val="009C4F88"/>
    <w:rsid w:val="009C5EAA"/>
    <w:rsid w:val="009D1A80"/>
    <w:rsid w:val="009D74FB"/>
    <w:rsid w:val="009D7817"/>
    <w:rsid w:val="009E357C"/>
    <w:rsid w:val="009E590F"/>
    <w:rsid w:val="009E5E09"/>
    <w:rsid w:val="009E630E"/>
    <w:rsid w:val="009F1772"/>
    <w:rsid w:val="009F28C4"/>
    <w:rsid w:val="009F3A82"/>
    <w:rsid w:val="009F5DD0"/>
    <w:rsid w:val="009F6E61"/>
    <w:rsid w:val="00A04AFD"/>
    <w:rsid w:val="00A052C9"/>
    <w:rsid w:val="00A07198"/>
    <w:rsid w:val="00A1540C"/>
    <w:rsid w:val="00A1564E"/>
    <w:rsid w:val="00A25A4C"/>
    <w:rsid w:val="00A307B0"/>
    <w:rsid w:val="00A30DC0"/>
    <w:rsid w:val="00A33587"/>
    <w:rsid w:val="00A33BB3"/>
    <w:rsid w:val="00A3751E"/>
    <w:rsid w:val="00A42F49"/>
    <w:rsid w:val="00A61B29"/>
    <w:rsid w:val="00A63A5D"/>
    <w:rsid w:val="00A64012"/>
    <w:rsid w:val="00A714CC"/>
    <w:rsid w:val="00A76A44"/>
    <w:rsid w:val="00A7779A"/>
    <w:rsid w:val="00A83A0F"/>
    <w:rsid w:val="00A8560C"/>
    <w:rsid w:val="00A872CC"/>
    <w:rsid w:val="00A87BBB"/>
    <w:rsid w:val="00A90B87"/>
    <w:rsid w:val="00A914BD"/>
    <w:rsid w:val="00A95F58"/>
    <w:rsid w:val="00A968ED"/>
    <w:rsid w:val="00AA1ED8"/>
    <w:rsid w:val="00AA3C69"/>
    <w:rsid w:val="00AA5692"/>
    <w:rsid w:val="00AB11F1"/>
    <w:rsid w:val="00AB3C86"/>
    <w:rsid w:val="00AB7D70"/>
    <w:rsid w:val="00AC426F"/>
    <w:rsid w:val="00AC6103"/>
    <w:rsid w:val="00AD0440"/>
    <w:rsid w:val="00AD1A66"/>
    <w:rsid w:val="00AD224F"/>
    <w:rsid w:val="00AE1E5B"/>
    <w:rsid w:val="00AE25DE"/>
    <w:rsid w:val="00AE4F30"/>
    <w:rsid w:val="00AE64F7"/>
    <w:rsid w:val="00AE6BAC"/>
    <w:rsid w:val="00AE6D2C"/>
    <w:rsid w:val="00AE7320"/>
    <w:rsid w:val="00AF12FB"/>
    <w:rsid w:val="00AF178F"/>
    <w:rsid w:val="00AF1B05"/>
    <w:rsid w:val="00AF3955"/>
    <w:rsid w:val="00AF3978"/>
    <w:rsid w:val="00B057E3"/>
    <w:rsid w:val="00B06CF6"/>
    <w:rsid w:val="00B078F9"/>
    <w:rsid w:val="00B133F1"/>
    <w:rsid w:val="00B13988"/>
    <w:rsid w:val="00B150C9"/>
    <w:rsid w:val="00B150D3"/>
    <w:rsid w:val="00B16DF2"/>
    <w:rsid w:val="00B205E2"/>
    <w:rsid w:val="00B232E5"/>
    <w:rsid w:val="00B23FE6"/>
    <w:rsid w:val="00B27A35"/>
    <w:rsid w:val="00B303F6"/>
    <w:rsid w:val="00B37BB8"/>
    <w:rsid w:val="00B40104"/>
    <w:rsid w:val="00B41136"/>
    <w:rsid w:val="00B52734"/>
    <w:rsid w:val="00B6338E"/>
    <w:rsid w:val="00B63785"/>
    <w:rsid w:val="00B63CD7"/>
    <w:rsid w:val="00B647E5"/>
    <w:rsid w:val="00B6543C"/>
    <w:rsid w:val="00B669F9"/>
    <w:rsid w:val="00B7413C"/>
    <w:rsid w:val="00B8277A"/>
    <w:rsid w:val="00B85D14"/>
    <w:rsid w:val="00B865F6"/>
    <w:rsid w:val="00B92332"/>
    <w:rsid w:val="00BA2B33"/>
    <w:rsid w:val="00BA79DA"/>
    <w:rsid w:val="00BD1148"/>
    <w:rsid w:val="00BD3DD4"/>
    <w:rsid w:val="00BD4DCD"/>
    <w:rsid w:val="00BD559A"/>
    <w:rsid w:val="00BD7781"/>
    <w:rsid w:val="00BE2498"/>
    <w:rsid w:val="00BE6786"/>
    <w:rsid w:val="00BF35B5"/>
    <w:rsid w:val="00C00896"/>
    <w:rsid w:val="00C0298A"/>
    <w:rsid w:val="00C0339E"/>
    <w:rsid w:val="00C03F3C"/>
    <w:rsid w:val="00C0421B"/>
    <w:rsid w:val="00C06E22"/>
    <w:rsid w:val="00C111BD"/>
    <w:rsid w:val="00C11C62"/>
    <w:rsid w:val="00C12547"/>
    <w:rsid w:val="00C12E42"/>
    <w:rsid w:val="00C17492"/>
    <w:rsid w:val="00C17E3A"/>
    <w:rsid w:val="00C275C4"/>
    <w:rsid w:val="00C2763C"/>
    <w:rsid w:val="00C4050C"/>
    <w:rsid w:val="00C411DB"/>
    <w:rsid w:val="00C51397"/>
    <w:rsid w:val="00C53637"/>
    <w:rsid w:val="00C54B45"/>
    <w:rsid w:val="00C56CAE"/>
    <w:rsid w:val="00C717D3"/>
    <w:rsid w:val="00C72E5F"/>
    <w:rsid w:val="00C740FA"/>
    <w:rsid w:val="00C75170"/>
    <w:rsid w:val="00C765D2"/>
    <w:rsid w:val="00C7681E"/>
    <w:rsid w:val="00C81B55"/>
    <w:rsid w:val="00C92E07"/>
    <w:rsid w:val="00C93B5B"/>
    <w:rsid w:val="00C93E2A"/>
    <w:rsid w:val="00CA3463"/>
    <w:rsid w:val="00CB1D5C"/>
    <w:rsid w:val="00CB283A"/>
    <w:rsid w:val="00CB2DFC"/>
    <w:rsid w:val="00CB4C73"/>
    <w:rsid w:val="00CC3CCC"/>
    <w:rsid w:val="00CC4FD6"/>
    <w:rsid w:val="00CC6D59"/>
    <w:rsid w:val="00CD056E"/>
    <w:rsid w:val="00CD0AE4"/>
    <w:rsid w:val="00CD0F90"/>
    <w:rsid w:val="00CD1172"/>
    <w:rsid w:val="00CE4866"/>
    <w:rsid w:val="00CE7693"/>
    <w:rsid w:val="00CF05C0"/>
    <w:rsid w:val="00D04A5D"/>
    <w:rsid w:val="00D158B0"/>
    <w:rsid w:val="00D1613E"/>
    <w:rsid w:val="00D1768F"/>
    <w:rsid w:val="00D20254"/>
    <w:rsid w:val="00D220F8"/>
    <w:rsid w:val="00D23A1E"/>
    <w:rsid w:val="00D308AA"/>
    <w:rsid w:val="00D33CF3"/>
    <w:rsid w:val="00D33D64"/>
    <w:rsid w:val="00D3415A"/>
    <w:rsid w:val="00D44771"/>
    <w:rsid w:val="00D52804"/>
    <w:rsid w:val="00D54A1D"/>
    <w:rsid w:val="00D55EEF"/>
    <w:rsid w:val="00D5728C"/>
    <w:rsid w:val="00D72F6B"/>
    <w:rsid w:val="00D8052A"/>
    <w:rsid w:val="00D82708"/>
    <w:rsid w:val="00D94327"/>
    <w:rsid w:val="00D95166"/>
    <w:rsid w:val="00D965D7"/>
    <w:rsid w:val="00D97684"/>
    <w:rsid w:val="00DA0A34"/>
    <w:rsid w:val="00DA0D49"/>
    <w:rsid w:val="00DA326E"/>
    <w:rsid w:val="00DB366D"/>
    <w:rsid w:val="00DB4018"/>
    <w:rsid w:val="00DB5D10"/>
    <w:rsid w:val="00DD2D5E"/>
    <w:rsid w:val="00DD3AB0"/>
    <w:rsid w:val="00DD6664"/>
    <w:rsid w:val="00DE4BB8"/>
    <w:rsid w:val="00DE6A77"/>
    <w:rsid w:val="00DE7FDA"/>
    <w:rsid w:val="00DF6DFC"/>
    <w:rsid w:val="00DF725F"/>
    <w:rsid w:val="00DF7417"/>
    <w:rsid w:val="00E059C4"/>
    <w:rsid w:val="00E072B0"/>
    <w:rsid w:val="00E12DCA"/>
    <w:rsid w:val="00E13DAF"/>
    <w:rsid w:val="00E1670B"/>
    <w:rsid w:val="00E218F0"/>
    <w:rsid w:val="00E21966"/>
    <w:rsid w:val="00E23151"/>
    <w:rsid w:val="00E247D4"/>
    <w:rsid w:val="00E25114"/>
    <w:rsid w:val="00E25982"/>
    <w:rsid w:val="00E26B98"/>
    <w:rsid w:val="00E300D2"/>
    <w:rsid w:val="00E330D9"/>
    <w:rsid w:val="00E334FA"/>
    <w:rsid w:val="00E414E4"/>
    <w:rsid w:val="00E445C9"/>
    <w:rsid w:val="00E44AA9"/>
    <w:rsid w:val="00E459AC"/>
    <w:rsid w:val="00E464C1"/>
    <w:rsid w:val="00E562BF"/>
    <w:rsid w:val="00E57893"/>
    <w:rsid w:val="00E60625"/>
    <w:rsid w:val="00E61F74"/>
    <w:rsid w:val="00E744D1"/>
    <w:rsid w:val="00E754A2"/>
    <w:rsid w:val="00E82A8D"/>
    <w:rsid w:val="00E8376E"/>
    <w:rsid w:val="00E914A3"/>
    <w:rsid w:val="00E94286"/>
    <w:rsid w:val="00E96878"/>
    <w:rsid w:val="00E970B4"/>
    <w:rsid w:val="00EA031C"/>
    <w:rsid w:val="00EA219C"/>
    <w:rsid w:val="00EA53C7"/>
    <w:rsid w:val="00EB0864"/>
    <w:rsid w:val="00EB2D5F"/>
    <w:rsid w:val="00EB3DD2"/>
    <w:rsid w:val="00EB691B"/>
    <w:rsid w:val="00EB715C"/>
    <w:rsid w:val="00EC592F"/>
    <w:rsid w:val="00EC5C53"/>
    <w:rsid w:val="00EC7EA9"/>
    <w:rsid w:val="00ED2B22"/>
    <w:rsid w:val="00ED5700"/>
    <w:rsid w:val="00EE5528"/>
    <w:rsid w:val="00EE686E"/>
    <w:rsid w:val="00EE7AA6"/>
    <w:rsid w:val="00EF6FEA"/>
    <w:rsid w:val="00F005C4"/>
    <w:rsid w:val="00F0201F"/>
    <w:rsid w:val="00F0440D"/>
    <w:rsid w:val="00F04EEB"/>
    <w:rsid w:val="00F20E48"/>
    <w:rsid w:val="00F23D07"/>
    <w:rsid w:val="00F2629B"/>
    <w:rsid w:val="00F356DD"/>
    <w:rsid w:val="00F37E04"/>
    <w:rsid w:val="00F41B5A"/>
    <w:rsid w:val="00F43F17"/>
    <w:rsid w:val="00F475C3"/>
    <w:rsid w:val="00F47C45"/>
    <w:rsid w:val="00F518FB"/>
    <w:rsid w:val="00F5340B"/>
    <w:rsid w:val="00F62F4F"/>
    <w:rsid w:val="00F703AA"/>
    <w:rsid w:val="00F71B37"/>
    <w:rsid w:val="00F723AB"/>
    <w:rsid w:val="00F7520C"/>
    <w:rsid w:val="00F75219"/>
    <w:rsid w:val="00F77E6B"/>
    <w:rsid w:val="00F80ED8"/>
    <w:rsid w:val="00F83D0C"/>
    <w:rsid w:val="00F83D38"/>
    <w:rsid w:val="00F901F2"/>
    <w:rsid w:val="00F95D57"/>
    <w:rsid w:val="00FA66C2"/>
    <w:rsid w:val="00FB5F1B"/>
    <w:rsid w:val="00FB7793"/>
    <w:rsid w:val="00FC23C6"/>
    <w:rsid w:val="00FC6056"/>
    <w:rsid w:val="00FD0B8D"/>
    <w:rsid w:val="00FE03F5"/>
    <w:rsid w:val="00FE3DDF"/>
    <w:rsid w:val="00FE5801"/>
    <w:rsid w:val="00FE7FCF"/>
    <w:rsid w:val="00FF3D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EA7A03"/>
  <w15:chartTrackingRefBased/>
  <w15:docId w15:val="{177DB6B3-E377-486B-8C01-9658A8C5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440D"/>
    <w:pPr>
      <w:spacing w:after="120"/>
      <w:jc w:val="both"/>
    </w:pPr>
    <w:rPr>
      <w:rFonts w:ascii="Arial" w:hAnsi="Arial"/>
      <w:szCs w:val="24"/>
    </w:rPr>
  </w:style>
  <w:style w:type="paragraph" w:styleId="Heading1">
    <w:name w:val="heading 1"/>
    <w:basedOn w:val="Normal"/>
    <w:next w:val="Normal"/>
    <w:qFormat/>
    <w:rsid w:val="00F0440D"/>
    <w:pPr>
      <w:keepNext/>
      <w:numPr>
        <w:numId w:val="11"/>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F0440D"/>
    <w:pPr>
      <w:keepNext/>
      <w:keepLines/>
      <w:spacing w:before="200" w:after="0"/>
      <w:outlineLvl w:val="1"/>
    </w:pPr>
    <w:rPr>
      <w:rFonts w:ascii="Cambria" w:hAnsi="Cambria"/>
      <w:b/>
      <w:bCs/>
      <w:color w:val="4F81BD"/>
      <w:sz w:val="26"/>
      <w:szCs w:val="26"/>
    </w:rPr>
  </w:style>
  <w:style w:type="paragraph" w:styleId="Heading3">
    <w:name w:val="heading 3"/>
    <w:aliases w:val="not used"/>
    <w:basedOn w:val="Normal"/>
    <w:next w:val="Normal"/>
    <w:uiPriority w:val="9"/>
    <w:qFormat/>
    <w:rsid w:val="004F5805"/>
    <w:pPr>
      <w:keepNext/>
      <w:keepLines/>
      <w:numPr>
        <w:ilvl w:val="2"/>
        <w:numId w:val="3"/>
      </w:numPr>
      <w:spacing w:before="200" w:after="0"/>
      <w:outlineLvl w:val="2"/>
    </w:pPr>
    <w:rPr>
      <w:rFonts w:ascii="Times New Roman" w:hAnsi="Times New Roman"/>
      <w:b/>
      <w:bCs/>
    </w:rPr>
  </w:style>
  <w:style w:type="paragraph" w:styleId="Heading4">
    <w:name w:val="heading 4"/>
    <w:basedOn w:val="Normal"/>
    <w:next w:val="Normal"/>
    <w:uiPriority w:val="9"/>
    <w:qFormat/>
    <w:rsid w:val="004F5805"/>
    <w:pPr>
      <w:keepNext/>
      <w:keepLines/>
      <w:numPr>
        <w:ilvl w:val="3"/>
        <w:numId w:val="3"/>
      </w:numPr>
      <w:spacing w:before="200" w:after="0"/>
      <w:outlineLvl w:val="3"/>
    </w:pPr>
    <w:rPr>
      <w:rFonts w:ascii="Times New Roman" w:hAnsi="Times New Roman"/>
      <w:b/>
      <w:bCs/>
      <w:iCs/>
    </w:rPr>
  </w:style>
  <w:style w:type="paragraph" w:styleId="Heading5">
    <w:name w:val="heading 5"/>
    <w:basedOn w:val="Normal"/>
    <w:next w:val="Normal"/>
    <w:qFormat/>
    <w:rsid w:val="004F5805"/>
    <w:pPr>
      <w:numPr>
        <w:ilvl w:val="4"/>
        <w:numId w:val="3"/>
      </w:numPr>
      <w:spacing w:before="240" w:after="60"/>
      <w:outlineLvl w:val="4"/>
    </w:pPr>
    <w:rPr>
      <w:b/>
      <w:bCs/>
      <w:iCs/>
      <w:szCs w:val="26"/>
    </w:rPr>
  </w:style>
  <w:style w:type="paragraph" w:styleId="Heading6">
    <w:name w:val="heading 6"/>
    <w:basedOn w:val="Normal"/>
    <w:next w:val="Normal"/>
    <w:qFormat/>
    <w:rsid w:val="004F5805"/>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4F5805"/>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4F5805"/>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4F5805"/>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F0440D"/>
    <w:rPr>
      <w:rFonts w:ascii="Cambria" w:hAnsi="Cambria"/>
      <w:b/>
      <w:bCs/>
      <w:color w:val="4F81BD"/>
      <w:sz w:val="26"/>
      <w:szCs w:val="26"/>
    </w:rPr>
  </w:style>
  <w:style w:type="paragraph" w:styleId="BalloonText">
    <w:name w:val="Balloon Text"/>
    <w:basedOn w:val="Normal"/>
    <w:autoRedefine/>
    <w:rsid w:val="00F41B5A"/>
    <w:rPr>
      <w:rFonts w:ascii="Times New Roman" w:hAnsi="Times New Roman"/>
      <w:sz w:val="24"/>
      <w:szCs w:val="20"/>
    </w:rPr>
  </w:style>
  <w:style w:type="character" w:styleId="CommentReference">
    <w:name w:val="annotation reference"/>
    <w:semiHidden/>
    <w:rsid w:val="00911439"/>
    <w:rPr>
      <w:sz w:val="16"/>
      <w:szCs w:val="16"/>
    </w:rPr>
  </w:style>
  <w:style w:type="paragraph" w:styleId="CommentText">
    <w:name w:val="annotation text"/>
    <w:basedOn w:val="Normal"/>
    <w:link w:val="CommentTextChar"/>
    <w:semiHidden/>
    <w:rsid w:val="00911439"/>
  </w:style>
  <w:style w:type="character" w:customStyle="1" w:styleId="CommentTextChar">
    <w:name w:val="Comment Text Char"/>
    <w:link w:val="CommentText"/>
    <w:uiPriority w:val="99"/>
    <w:semiHidden/>
    <w:rsid w:val="006850AC"/>
    <w:rPr>
      <w:rFonts w:ascii="Arial" w:hAnsi="Arial"/>
      <w:szCs w:val="24"/>
    </w:rPr>
  </w:style>
  <w:style w:type="paragraph" w:styleId="CommentSubject">
    <w:name w:val="annotation subject"/>
    <w:basedOn w:val="CommentText"/>
    <w:next w:val="CommentText"/>
    <w:semiHidden/>
    <w:rsid w:val="00911439"/>
    <w:rPr>
      <w:b/>
      <w:bCs/>
    </w:rPr>
  </w:style>
  <w:style w:type="table" w:styleId="TableGrid">
    <w:name w:val="Table Grid"/>
    <w:basedOn w:val="TableNormal"/>
    <w:rsid w:val="004F580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F0440D"/>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F0440D"/>
    <w:pPr>
      <w:spacing w:after="60"/>
      <w:ind w:left="1417" w:hanging="850"/>
    </w:pPr>
    <w:rPr>
      <w:rFonts w:ascii="Arial" w:hAnsi="Arial" w:cs="Arial"/>
      <w:szCs w:val="24"/>
    </w:rPr>
  </w:style>
  <w:style w:type="paragraph" w:styleId="Header">
    <w:name w:val="header"/>
    <w:basedOn w:val="Normal"/>
    <w:link w:val="HeaderChar"/>
    <w:rsid w:val="00BA79DA"/>
    <w:pPr>
      <w:tabs>
        <w:tab w:val="center" w:pos="4513"/>
        <w:tab w:val="right" w:pos="9026"/>
      </w:tabs>
    </w:pPr>
  </w:style>
  <w:style w:type="character" w:customStyle="1" w:styleId="HeaderChar">
    <w:name w:val="Header Char"/>
    <w:link w:val="Header"/>
    <w:rsid w:val="00BA79DA"/>
    <w:rPr>
      <w:rFonts w:ascii="Arial" w:eastAsia="Calibri" w:hAnsi="Arial"/>
      <w:szCs w:val="22"/>
      <w:lang w:eastAsia="en-US"/>
    </w:rPr>
  </w:style>
  <w:style w:type="paragraph" w:styleId="Footer">
    <w:name w:val="footer"/>
    <w:basedOn w:val="Normal"/>
    <w:link w:val="FooterChar"/>
    <w:rsid w:val="00BA79DA"/>
    <w:pPr>
      <w:tabs>
        <w:tab w:val="center" w:pos="4513"/>
        <w:tab w:val="right" w:pos="9026"/>
      </w:tabs>
    </w:pPr>
  </w:style>
  <w:style w:type="character" w:customStyle="1" w:styleId="FooterChar">
    <w:name w:val="Footer Char"/>
    <w:link w:val="Footer"/>
    <w:rsid w:val="00BA79DA"/>
    <w:rPr>
      <w:rFonts w:ascii="Arial" w:eastAsia="Calibri" w:hAnsi="Arial"/>
      <w:szCs w:val="22"/>
      <w:lang w:eastAsia="en-US"/>
    </w:rPr>
  </w:style>
  <w:style w:type="paragraph" w:styleId="BodyText">
    <w:name w:val="Body Text"/>
    <w:basedOn w:val="Normal"/>
    <w:rsid w:val="004F5805"/>
  </w:style>
  <w:style w:type="paragraph" w:styleId="EndnoteText">
    <w:name w:val="endnote text"/>
    <w:basedOn w:val="Normal"/>
    <w:semiHidden/>
    <w:rsid w:val="004F5805"/>
    <w:rPr>
      <w:szCs w:val="20"/>
    </w:rPr>
  </w:style>
  <w:style w:type="character" w:styleId="PageNumber">
    <w:name w:val="page number"/>
    <w:basedOn w:val="DefaultParagraphFont"/>
    <w:semiHidden/>
    <w:rsid w:val="005806AF"/>
  </w:style>
  <w:style w:type="character" w:styleId="Hyperlink">
    <w:name w:val="Hyperlink"/>
    <w:uiPriority w:val="99"/>
    <w:unhideWhenUsed/>
    <w:rsid w:val="00F0440D"/>
    <w:rPr>
      <w:color w:val="0000FF"/>
      <w:u w:val="single"/>
    </w:rPr>
  </w:style>
  <w:style w:type="character" w:styleId="Emphasis">
    <w:name w:val="Emphasis"/>
    <w:qFormat/>
    <w:rsid w:val="00092CCE"/>
    <w:rPr>
      <w:i/>
      <w:iCs/>
    </w:rPr>
  </w:style>
  <w:style w:type="character" w:styleId="FollowedHyperlink">
    <w:name w:val="FollowedHyperlink"/>
    <w:rsid w:val="00087B3C"/>
    <w:rPr>
      <w:color w:val="800080"/>
      <w:u w:val="single"/>
    </w:rPr>
  </w:style>
  <w:style w:type="paragraph" w:customStyle="1" w:styleId="ASDEFCONHeaderFooterLeft">
    <w:name w:val="ASDEFCON Header/Footer Left"/>
    <w:basedOn w:val="ASDEFCONNormal"/>
    <w:rsid w:val="00F0440D"/>
    <w:pPr>
      <w:spacing w:after="0"/>
      <w:jc w:val="left"/>
    </w:pPr>
    <w:rPr>
      <w:sz w:val="16"/>
      <w:szCs w:val="24"/>
    </w:rPr>
  </w:style>
  <w:style w:type="paragraph" w:customStyle="1" w:styleId="ASDEFCONNormal">
    <w:name w:val="ASDEFCON Normal"/>
    <w:link w:val="ASDEFCONNormalChar"/>
    <w:rsid w:val="00F0440D"/>
    <w:pPr>
      <w:spacing w:after="120"/>
      <w:jc w:val="both"/>
    </w:pPr>
    <w:rPr>
      <w:rFonts w:ascii="Arial" w:hAnsi="Arial"/>
      <w:color w:val="000000"/>
      <w:szCs w:val="40"/>
    </w:rPr>
  </w:style>
  <w:style w:type="character" w:customStyle="1" w:styleId="ASDEFCONNormalChar">
    <w:name w:val="ASDEFCON Normal Char"/>
    <w:link w:val="ASDEFCONNormal"/>
    <w:rsid w:val="00F0440D"/>
    <w:rPr>
      <w:rFonts w:ascii="Arial" w:hAnsi="Arial"/>
      <w:color w:val="000000"/>
      <w:szCs w:val="40"/>
    </w:rPr>
  </w:style>
  <w:style w:type="paragraph" w:customStyle="1" w:styleId="ASDEFCONHeaderFooterRight">
    <w:name w:val="ASDEFCON Header/Footer Right"/>
    <w:basedOn w:val="ASDEFCONHeaderFooterLeft"/>
    <w:rsid w:val="00F0440D"/>
    <w:pPr>
      <w:jc w:val="right"/>
    </w:pPr>
    <w:rPr>
      <w:szCs w:val="20"/>
    </w:rPr>
  </w:style>
  <w:style w:type="paragraph" w:customStyle="1" w:styleId="ASDEFCONHeaderFooterClassification">
    <w:name w:val="ASDEFCON Header/Footer Classification"/>
    <w:basedOn w:val="ASDEFCONHeaderFooterLeft"/>
    <w:rsid w:val="00F0440D"/>
    <w:pPr>
      <w:jc w:val="center"/>
    </w:pPr>
    <w:rPr>
      <w:rFonts w:ascii="Arial Bold" w:hAnsi="Arial Bold"/>
      <w:b/>
      <w:bCs/>
      <w:caps/>
      <w:sz w:val="20"/>
    </w:rPr>
  </w:style>
  <w:style w:type="paragraph" w:customStyle="1" w:styleId="COTCOCLV2-ASDEFCON">
    <w:name w:val="COT/COC LV2 - ASDEFCON"/>
    <w:basedOn w:val="ASDEFCONNormal"/>
    <w:next w:val="COTCOCLV3-ASDEFCON"/>
    <w:rsid w:val="00F0440D"/>
    <w:pPr>
      <w:keepNext/>
      <w:keepLines/>
      <w:numPr>
        <w:ilvl w:val="1"/>
        <w:numId w:val="6"/>
      </w:numPr>
      <w:pBdr>
        <w:bottom w:val="single" w:sz="4" w:space="1" w:color="auto"/>
      </w:pBdr>
    </w:pPr>
    <w:rPr>
      <w:b/>
    </w:rPr>
  </w:style>
  <w:style w:type="paragraph" w:customStyle="1" w:styleId="COTCOCLV3-ASDEFCON">
    <w:name w:val="COT/COC LV3 - ASDEFCON"/>
    <w:basedOn w:val="ASDEFCONNormal"/>
    <w:rsid w:val="00F0440D"/>
    <w:pPr>
      <w:numPr>
        <w:ilvl w:val="2"/>
        <w:numId w:val="6"/>
      </w:numPr>
    </w:pPr>
  </w:style>
  <w:style w:type="paragraph" w:customStyle="1" w:styleId="COTCOCLV1-ASDEFCON">
    <w:name w:val="COT/COC LV1 - ASDEFCON"/>
    <w:basedOn w:val="ASDEFCONNormal"/>
    <w:next w:val="COTCOCLV2-ASDEFCON"/>
    <w:rsid w:val="00F0440D"/>
    <w:pPr>
      <w:keepNext/>
      <w:keepLines/>
      <w:numPr>
        <w:numId w:val="6"/>
      </w:numPr>
      <w:spacing w:before="240"/>
    </w:pPr>
    <w:rPr>
      <w:b/>
      <w:caps/>
    </w:rPr>
  </w:style>
  <w:style w:type="paragraph" w:customStyle="1" w:styleId="COTCOCLV4-ASDEFCON">
    <w:name w:val="COT/COC LV4 - ASDEFCON"/>
    <w:basedOn w:val="ASDEFCONNormal"/>
    <w:rsid w:val="00F0440D"/>
    <w:pPr>
      <w:numPr>
        <w:ilvl w:val="3"/>
        <w:numId w:val="6"/>
      </w:numPr>
    </w:pPr>
  </w:style>
  <w:style w:type="paragraph" w:customStyle="1" w:styleId="COTCOCLV5-ASDEFCON">
    <w:name w:val="COT/COC LV5 - ASDEFCON"/>
    <w:basedOn w:val="ASDEFCONNormal"/>
    <w:rsid w:val="00F0440D"/>
    <w:pPr>
      <w:numPr>
        <w:ilvl w:val="4"/>
        <w:numId w:val="6"/>
      </w:numPr>
    </w:pPr>
  </w:style>
  <w:style w:type="paragraph" w:customStyle="1" w:styleId="COTCOCLV6-ASDEFCON">
    <w:name w:val="COT/COC LV6 - ASDEFCON"/>
    <w:basedOn w:val="ASDEFCONNormal"/>
    <w:rsid w:val="00F0440D"/>
    <w:pPr>
      <w:keepLines/>
      <w:numPr>
        <w:ilvl w:val="5"/>
        <w:numId w:val="6"/>
      </w:numPr>
    </w:pPr>
  </w:style>
  <w:style w:type="paragraph" w:customStyle="1" w:styleId="ASDEFCONOption">
    <w:name w:val="ASDEFCON Option"/>
    <w:basedOn w:val="ASDEFCONNormal"/>
    <w:rsid w:val="00F0440D"/>
    <w:pPr>
      <w:keepNext/>
      <w:spacing w:before="60"/>
    </w:pPr>
    <w:rPr>
      <w:b/>
      <w:i/>
      <w:szCs w:val="24"/>
    </w:rPr>
  </w:style>
  <w:style w:type="paragraph" w:customStyle="1" w:styleId="NoteToDrafters-ASDEFCON">
    <w:name w:val="Note To Drafters - ASDEFCON"/>
    <w:basedOn w:val="ASDEFCONNormal"/>
    <w:link w:val="NoteToDrafters-ASDEFCONChar"/>
    <w:rsid w:val="00F0440D"/>
    <w:pPr>
      <w:keepNext/>
      <w:shd w:val="clear" w:color="auto" w:fill="000000"/>
    </w:pPr>
    <w:rPr>
      <w:b/>
      <w:i/>
      <w:color w:val="FFFFFF"/>
    </w:rPr>
  </w:style>
  <w:style w:type="character" w:customStyle="1" w:styleId="NoteToDrafters-ASDEFCONChar">
    <w:name w:val="Note To Drafters - ASDEFCON Char"/>
    <w:link w:val="NoteToDrafters-ASDEFCON"/>
    <w:rsid w:val="00F41B5A"/>
    <w:rPr>
      <w:rFonts w:ascii="Arial" w:hAnsi="Arial"/>
      <w:b/>
      <w:i/>
      <w:color w:val="FFFFFF"/>
      <w:szCs w:val="40"/>
      <w:shd w:val="clear" w:color="auto" w:fill="000000"/>
    </w:rPr>
  </w:style>
  <w:style w:type="paragraph" w:customStyle="1" w:styleId="NoteToTenderers-ASDEFCON">
    <w:name w:val="Note To Tenderers - ASDEFCON"/>
    <w:basedOn w:val="ASDEFCONNormal"/>
    <w:rsid w:val="00F0440D"/>
    <w:pPr>
      <w:keepNext/>
      <w:shd w:val="pct15" w:color="auto" w:fill="auto"/>
    </w:pPr>
    <w:rPr>
      <w:b/>
      <w:i/>
    </w:rPr>
  </w:style>
  <w:style w:type="paragraph" w:customStyle="1" w:styleId="ASDEFCONTitle">
    <w:name w:val="ASDEFCON Title"/>
    <w:basedOn w:val="ASDEFCONNormal"/>
    <w:rsid w:val="00F0440D"/>
    <w:pPr>
      <w:keepLines/>
      <w:spacing w:before="240"/>
      <w:jc w:val="center"/>
    </w:pPr>
    <w:rPr>
      <w:b/>
      <w:caps/>
    </w:rPr>
  </w:style>
  <w:style w:type="paragraph" w:customStyle="1" w:styleId="ATTANNLV1-ASDEFCON">
    <w:name w:val="ATT/ANN LV1 - ASDEFCON"/>
    <w:basedOn w:val="ASDEFCONNormal"/>
    <w:next w:val="ATTANNLV2-ASDEFCON"/>
    <w:rsid w:val="00F0440D"/>
    <w:pPr>
      <w:keepNext/>
      <w:keepLines/>
      <w:numPr>
        <w:numId w:val="25"/>
      </w:numPr>
      <w:spacing w:before="240"/>
    </w:pPr>
    <w:rPr>
      <w:rFonts w:ascii="Arial Bold" w:hAnsi="Arial Bold"/>
      <w:b/>
      <w:caps/>
      <w:szCs w:val="24"/>
    </w:rPr>
  </w:style>
  <w:style w:type="paragraph" w:customStyle="1" w:styleId="ATTANNLV2-ASDEFCON">
    <w:name w:val="ATT/ANN LV2 - ASDEFCON"/>
    <w:basedOn w:val="ASDEFCONNormal"/>
    <w:link w:val="ATTANNLV2-ASDEFCONChar"/>
    <w:rsid w:val="00F0440D"/>
    <w:pPr>
      <w:numPr>
        <w:ilvl w:val="1"/>
        <w:numId w:val="25"/>
      </w:numPr>
    </w:pPr>
    <w:rPr>
      <w:szCs w:val="24"/>
    </w:rPr>
  </w:style>
  <w:style w:type="character" w:customStyle="1" w:styleId="ATTANNLV2-ASDEFCONChar">
    <w:name w:val="ATT/ANN LV2 - ASDEFCON Char"/>
    <w:link w:val="ATTANNLV2-ASDEFCON"/>
    <w:rsid w:val="00F0440D"/>
    <w:rPr>
      <w:rFonts w:ascii="Arial" w:hAnsi="Arial"/>
      <w:color w:val="000000"/>
      <w:szCs w:val="24"/>
    </w:rPr>
  </w:style>
  <w:style w:type="paragraph" w:customStyle="1" w:styleId="ATTANNLV3-ASDEFCON">
    <w:name w:val="ATT/ANN LV3 - ASDEFCON"/>
    <w:basedOn w:val="ASDEFCONNormal"/>
    <w:rsid w:val="00F0440D"/>
    <w:pPr>
      <w:numPr>
        <w:ilvl w:val="2"/>
        <w:numId w:val="25"/>
      </w:numPr>
    </w:pPr>
    <w:rPr>
      <w:szCs w:val="24"/>
    </w:rPr>
  </w:style>
  <w:style w:type="paragraph" w:customStyle="1" w:styleId="ATTANNLV4-ASDEFCON">
    <w:name w:val="ATT/ANN LV4 - ASDEFCON"/>
    <w:basedOn w:val="ASDEFCONNormal"/>
    <w:rsid w:val="00F0440D"/>
    <w:pPr>
      <w:numPr>
        <w:ilvl w:val="3"/>
        <w:numId w:val="25"/>
      </w:numPr>
    </w:pPr>
    <w:rPr>
      <w:szCs w:val="24"/>
    </w:rPr>
  </w:style>
  <w:style w:type="paragraph" w:customStyle="1" w:styleId="ASDEFCONCoverTitle">
    <w:name w:val="ASDEFCON Cover Title"/>
    <w:rsid w:val="00F0440D"/>
    <w:pPr>
      <w:jc w:val="center"/>
    </w:pPr>
    <w:rPr>
      <w:rFonts w:ascii="Georgia" w:hAnsi="Georgia"/>
      <w:b/>
      <w:color w:val="000000"/>
      <w:sz w:val="100"/>
      <w:szCs w:val="24"/>
    </w:rPr>
  </w:style>
  <w:style w:type="paragraph" w:customStyle="1" w:styleId="ASDEFCONCoverPageIncorp">
    <w:name w:val="ASDEFCON Cover Page Incorp"/>
    <w:rsid w:val="00F0440D"/>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F0440D"/>
    <w:rPr>
      <w:b/>
      <w:i/>
    </w:rPr>
  </w:style>
  <w:style w:type="paragraph" w:customStyle="1" w:styleId="COTCOCLV2NONUM-ASDEFCON">
    <w:name w:val="COT/COC LV2 NONUM - ASDEFCON"/>
    <w:basedOn w:val="COTCOCLV2-ASDEFCON"/>
    <w:next w:val="COTCOCLV3-ASDEFCON"/>
    <w:rsid w:val="00F0440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F0440D"/>
    <w:pPr>
      <w:keepNext w:val="0"/>
      <w:numPr>
        <w:numId w:val="0"/>
      </w:numPr>
      <w:ind w:left="851"/>
    </w:pPr>
    <w:rPr>
      <w:bCs/>
      <w:szCs w:val="20"/>
    </w:rPr>
  </w:style>
  <w:style w:type="paragraph" w:customStyle="1" w:styleId="COTCOCLV3NONUM-ASDEFCON">
    <w:name w:val="COT/COC LV3 NONUM - ASDEFCON"/>
    <w:basedOn w:val="COTCOCLV3-ASDEFCON"/>
    <w:next w:val="COTCOCLV3-ASDEFCON"/>
    <w:rsid w:val="00F0440D"/>
    <w:pPr>
      <w:numPr>
        <w:ilvl w:val="0"/>
        <w:numId w:val="0"/>
      </w:numPr>
      <w:ind w:left="851"/>
    </w:pPr>
    <w:rPr>
      <w:szCs w:val="20"/>
    </w:rPr>
  </w:style>
  <w:style w:type="paragraph" w:customStyle="1" w:styleId="COTCOCLV4NONUM-ASDEFCON">
    <w:name w:val="COT/COC LV4 NONUM - ASDEFCON"/>
    <w:basedOn w:val="COTCOCLV4-ASDEFCON"/>
    <w:next w:val="COTCOCLV4-ASDEFCON"/>
    <w:rsid w:val="00F0440D"/>
    <w:pPr>
      <w:numPr>
        <w:ilvl w:val="0"/>
        <w:numId w:val="0"/>
      </w:numPr>
      <w:ind w:left="1418"/>
    </w:pPr>
    <w:rPr>
      <w:szCs w:val="20"/>
    </w:rPr>
  </w:style>
  <w:style w:type="paragraph" w:customStyle="1" w:styleId="COTCOCLV5NONUM-ASDEFCON">
    <w:name w:val="COT/COC LV5 NONUM - ASDEFCON"/>
    <w:basedOn w:val="COTCOCLV5-ASDEFCON"/>
    <w:next w:val="COTCOCLV5-ASDEFCON"/>
    <w:rsid w:val="00F0440D"/>
    <w:pPr>
      <w:numPr>
        <w:ilvl w:val="0"/>
        <w:numId w:val="0"/>
      </w:numPr>
      <w:ind w:left="1985"/>
    </w:pPr>
    <w:rPr>
      <w:szCs w:val="20"/>
    </w:rPr>
  </w:style>
  <w:style w:type="paragraph" w:customStyle="1" w:styleId="COTCOCLV6NONUM-ASDEFCON">
    <w:name w:val="COT/COC LV6 NONUM - ASDEFCON"/>
    <w:basedOn w:val="COTCOCLV6-ASDEFCON"/>
    <w:next w:val="COTCOCLV6-ASDEFCON"/>
    <w:rsid w:val="00F0440D"/>
    <w:pPr>
      <w:numPr>
        <w:ilvl w:val="0"/>
        <w:numId w:val="0"/>
      </w:numPr>
      <w:ind w:left="2552"/>
    </w:pPr>
    <w:rPr>
      <w:szCs w:val="20"/>
    </w:rPr>
  </w:style>
  <w:style w:type="paragraph" w:customStyle="1" w:styleId="ATTANNLV1NONUM-ASDEFCON">
    <w:name w:val="ATT/ANN LV1 NONUM - ASDEFCON"/>
    <w:basedOn w:val="ATTANNLV1-ASDEFCON"/>
    <w:next w:val="ATTANNLV2-ASDEFCON"/>
    <w:rsid w:val="00F0440D"/>
    <w:pPr>
      <w:numPr>
        <w:numId w:val="0"/>
      </w:numPr>
      <w:ind w:left="851"/>
    </w:pPr>
    <w:rPr>
      <w:bCs/>
      <w:szCs w:val="20"/>
    </w:rPr>
  </w:style>
  <w:style w:type="paragraph" w:customStyle="1" w:styleId="ATTANNLV2NONUM-ASDEFCON">
    <w:name w:val="ATT/ANN LV2 NONUM - ASDEFCON"/>
    <w:basedOn w:val="ATTANNLV2-ASDEFCON"/>
    <w:next w:val="ATTANNLV2-ASDEFCON"/>
    <w:rsid w:val="00F0440D"/>
    <w:pPr>
      <w:numPr>
        <w:ilvl w:val="0"/>
        <w:numId w:val="0"/>
      </w:numPr>
      <w:ind w:left="851"/>
    </w:pPr>
    <w:rPr>
      <w:szCs w:val="20"/>
    </w:rPr>
  </w:style>
  <w:style w:type="paragraph" w:customStyle="1" w:styleId="ATTANNLV3NONUM-ASDEFCON">
    <w:name w:val="ATT/ANN LV3 NONUM - ASDEFCON"/>
    <w:basedOn w:val="ATTANNLV3-ASDEFCON"/>
    <w:next w:val="ATTANNLV3-ASDEFCON"/>
    <w:rsid w:val="00F0440D"/>
    <w:pPr>
      <w:numPr>
        <w:ilvl w:val="0"/>
        <w:numId w:val="0"/>
      </w:numPr>
      <w:ind w:left="1418"/>
    </w:pPr>
    <w:rPr>
      <w:szCs w:val="20"/>
    </w:rPr>
  </w:style>
  <w:style w:type="paragraph" w:customStyle="1" w:styleId="ATTANNLV4NONUM-ASDEFCON">
    <w:name w:val="ATT/ANN LV4 NONUM - ASDEFCON"/>
    <w:basedOn w:val="ATTANNLV4-ASDEFCON"/>
    <w:next w:val="ATTANNLV4-ASDEFCON"/>
    <w:rsid w:val="00F0440D"/>
    <w:pPr>
      <w:numPr>
        <w:ilvl w:val="0"/>
        <w:numId w:val="0"/>
      </w:numPr>
      <w:ind w:left="1985"/>
    </w:pPr>
    <w:rPr>
      <w:szCs w:val="20"/>
    </w:rPr>
  </w:style>
  <w:style w:type="paragraph" w:customStyle="1" w:styleId="NoteToDraftersBullets-ASDEFCON">
    <w:name w:val="Note To Drafters Bullets - ASDEFCON"/>
    <w:basedOn w:val="NoteToDrafters-ASDEFCON"/>
    <w:rsid w:val="00F0440D"/>
    <w:pPr>
      <w:numPr>
        <w:numId w:val="7"/>
      </w:numPr>
    </w:pPr>
    <w:rPr>
      <w:bCs/>
      <w:iCs/>
      <w:szCs w:val="20"/>
    </w:rPr>
  </w:style>
  <w:style w:type="paragraph" w:customStyle="1" w:styleId="NoteToDraftersList-ASDEFCON">
    <w:name w:val="Note To Drafters List - ASDEFCON"/>
    <w:basedOn w:val="NoteToDrafters-ASDEFCON"/>
    <w:rsid w:val="00F0440D"/>
    <w:pPr>
      <w:numPr>
        <w:numId w:val="8"/>
      </w:numPr>
    </w:pPr>
    <w:rPr>
      <w:bCs/>
      <w:iCs/>
      <w:szCs w:val="20"/>
    </w:rPr>
  </w:style>
  <w:style w:type="paragraph" w:customStyle="1" w:styleId="NoteToTenderersBullets-ASDEFCON">
    <w:name w:val="Note To Tenderers Bullets - ASDEFCON"/>
    <w:basedOn w:val="NoteToTenderers-ASDEFCON"/>
    <w:rsid w:val="00F0440D"/>
    <w:pPr>
      <w:numPr>
        <w:numId w:val="9"/>
      </w:numPr>
    </w:pPr>
    <w:rPr>
      <w:bCs/>
      <w:iCs/>
      <w:szCs w:val="20"/>
    </w:rPr>
  </w:style>
  <w:style w:type="paragraph" w:customStyle="1" w:styleId="NoteToTenderersList-ASDEFCON">
    <w:name w:val="Note To Tenderers List - ASDEFCON"/>
    <w:basedOn w:val="NoteToTenderers-ASDEFCON"/>
    <w:rsid w:val="00F0440D"/>
    <w:pPr>
      <w:numPr>
        <w:numId w:val="10"/>
      </w:numPr>
    </w:pPr>
    <w:rPr>
      <w:bCs/>
      <w:iCs/>
      <w:szCs w:val="20"/>
    </w:rPr>
  </w:style>
  <w:style w:type="paragraph" w:customStyle="1" w:styleId="SOWHL1-ASDEFCON">
    <w:name w:val="SOW HL1 - ASDEFCON"/>
    <w:basedOn w:val="ASDEFCONNormal"/>
    <w:next w:val="SOWHL2-ASDEFCON"/>
    <w:qFormat/>
    <w:rsid w:val="00F0440D"/>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F0440D"/>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F0440D"/>
    <w:pPr>
      <w:keepNext/>
      <w:numPr>
        <w:ilvl w:val="2"/>
        <w:numId w:val="2"/>
      </w:numPr>
    </w:pPr>
    <w:rPr>
      <w:rFonts w:eastAsia="Calibri"/>
      <w:b/>
      <w:szCs w:val="22"/>
      <w:lang w:eastAsia="en-US"/>
    </w:rPr>
  </w:style>
  <w:style w:type="paragraph" w:customStyle="1" w:styleId="SOWHL4-ASDEFCON">
    <w:name w:val="SOW HL4 - ASDEFCON"/>
    <w:basedOn w:val="ASDEFCONNormal"/>
    <w:qFormat/>
    <w:rsid w:val="00F0440D"/>
    <w:pPr>
      <w:keepNext/>
      <w:numPr>
        <w:ilvl w:val="3"/>
        <w:numId w:val="2"/>
      </w:numPr>
    </w:pPr>
    <w:rPr>
      <w:rFonts w:eastAsia="Calibri"/>
      <w:b/>
      <w:szCs w:val="22"/>
      <w:lang w:eastAsia="en-US"/>
    </w:rPr>
  </w:style>
  <w:style w:type="paragraph" w:customStyle="1" w:styleId="SOWHL5-ASDEFCON">
    <w:name w:val="SOW HL5 - ASDEFCON"/>
    <w:basedOn w:val="ASDEFCONNormal"/>
    <w:qFormat/>
    <w:rsid w:val="00F0440D"/>
    <w:pPr>
      <w:keepNext/>
      <w:numPr>
        <w:ilvl w:val="4"/>
        <w:numId w:val="2"/>
      </w:numPr>
    </w:pPr>
    <w:rPr>
      <w:rFonts w:eastAsia="Calibri"/>
      <w:b/>
      <w:szCs w:val="22"/>
      <w:lang w:eastAsia="en-US"/>
    </w:rPr>
  </w:style>
  <w:style w:type="paragraph" w:customStyle="1" w:styleId="SOWSubL1-ASDEFCON">
    <w:name w:val="SOW SubL1 - ASDEFCON"/>
    <w:basedOn w:val="ASDEFCONNormal"/>
    <w:qFormat/>
    <w:rsid w:val="00F0440D"/>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F0440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F0440D"/>
    <w:pPr>
      <w:numPr>
        <w:ilvl w:val="0"/>
        <w:numId w:val="0"/>
      </w:numPr>
      <w:ind w:left="1134"/>
    </w:pPr>
    <w:rPr>
      <w:rFonts w:eastAsia="Times New Roman"/>
      <w:bCs/>
      <w:szCs w:val="20"/>
    </w:rPr>
  </w:style>
  <w:style w:type="paragraph" w:customStyle="1" w:styleId="SOWTL2-ASDEFCON">
    <w:name w:val="SOW TL2 - ASDEFCON"/>
    <w:basedOn w:val="SOWHL2-ASDEFCON"/>
    <w:rsid w:val="00F0440D"/>
    <w:pPr>
      <w:keepNext w:val="0"/>
      <w:pBdr>
        <w:bottom w:val="none" w:sz="0" w:space="0" w:color="auto"/>
      </w:pBdr>
    </w:pPr>
    <w:rPr>
      <w:b w:val="0"/>
    </w:rPr>
  </w:style>
  <w:style w:type="paragraph" w:customStyle="1" w:styleId="SOWTL3NONUM-ASDEFCON">
    <w:name w:val="SOW TL3 NONUM - ASDEFCON"/>
    <w:basedOn w:val="SOWTL3-ASDEFCON"/>
    <w:next w:val="SOWTL3-ASDEFCON"/>
    <w:rsid w:val="00F0440D"/>
    <w:pPr>
      <w:numPr>
        <w:ilvl w:val="0"/>
        <w:numId w:val="0"/>
      </w:numPr>
      <w:ind w:left="1134"/>
    </w:pPr>
    <w:rPr>
      <w:rFonts w:eastAsia="Times New Roman"/>
      <w:bCs/>
      <w:szCs w:val="20"/>
    </w:rPr>
  </w:style>
  <w:style w:type="paragraph" w:customStyle="1" w:styleId="SOWTL3-ASDEFCON">
    <w:name w:val="SOW TL3 - ASDEFCON"/>
    <w:basedOn w:val="SOWHL3-ASDEFCON"/>
    <w:rsid w:val="00F0440D"/>
    <w:pPr>
      <w:keepNext w:val="0"/>
    </w:pPr>
    <w:rPr>
      <w:b w:val="0"/>
    </w:rPr>
  </w:style>
  <w:style w:type="paragraph" w:customStyle="1" w:styleId="SOWTL4NONUM-ASDEFCON">
    <w:name w:val="SOW TL4 NONUM - ASDEFCON"/>
    <w:basedOn w:val="SOWTL4-ASDEFCON"/>
    <w:next w:val="SOWTL4-ASDEFCON"/>
    <w:rsid w:val="00F0440D"/>
    <w:pPr>
      <w:numPr>
        <w:ilvl w:val="0"/>
        <w:numId w:val="0"/>
      </w:numPr>
      <w:ind w:left="1134"/>
    </w:pPr>
    <w:rPr>
      <w:rFonts w:eastAsia="Times New Roman"/>
      <w:bCs/>
      <w:szCs w:val="20"/>
    </w:rPr>
  </w:style>
  <w:style w:type="paragraph" w:customStyle="1" w:styleId="SOWTL4-ASDEFCON">
    <w:name w:val="SOW TL4 - ASDEFCON"/>
    <w:basedOn w:val="SOWHL4-ASDEFCON"/>
    <w:rsid w:val="00F0440D"/>
    <w:pPr>
      <w:keepNext w:val="0"/>
    </w:pPr>
    <w:rPr>
      <w:b w:val="0"/>
    </w:rPr>
  </w:style>
  <w:style w:type="paragraph" w:customStyle="1" w:styleId="SOWTL5NONUM-ASDEFCON">
    <w:name w:val="SOW TL5 NONUM - ASDEFCON"/>
    <w:basedOn w:val="SOWHL5-ASDEFCON"/>
    <w:next w:val="SOWTL5-ASDEFCON"/>
    <w:rsid w:val="00F0440D"/>
    <w:pPr>
      <w:keepNext w:val="0"/>
      <w:numPr>
        <w:ilvl w:val="0"/>
        <w:numId w:val="0"/>
      </w:numPr>
      <w:ind w:left="1134"/>
    </w:pPr>
    <w:rPr>
      <w:b w:val="0"/>
    </w:rPr>
  </w:style>
  <w:style w:type="paragraph" w:customStyle="1" w:styleId="SOWTL5-ASDEFCON">
    <w:name w:val="SOW TL5 - ASDEFCON"/>
    <w:basedOn w:val="SOWHL5-ASDEFCON"/>
    <w:rsid w:val="00F0440D"/>
    <w:pPr>
      <w:keepNext w:val="0"/>
    </w:pPr>
    <w:rPr>
      <w:b w:val="0"/>
    </w:rPr>
  </w:style>
  <w:style w:type="paragraph" w:customStyle="1" w:styleId="SOWSubL2-ASDEFCON">
    <w:name w:val="SOW SubL2 - ASDEFCON"/>
    <w:basedOn w:val="ASDEFCONNormal"/>
    <w:qFormat/>
    <w:rsid w:val="00F0440D"/>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F0440D"/>
    <w:pPr>
      <w:numPr>
        <w:numId w:val="0"/>
      </w:numPr>
      <w:ind w:left="1701"/>
    </w:pPr>
  </w:style>
  <w:style w:type="paragraph" w:customStyle="1" w:styleId="SOWSubL2NONUM-ASDEFCON">
    <w:name w:val="SOW SubL2 NONUM - ASDEFCON"/>
    <w:basedOn w:val="SOWSubL2-ASDEFCON"/>
    <w:next w:val="SOWSubL2-ASDEFCON"/>
    <w:qFormat/>
    <w:rsid w:val="00F0440D"/>
    <w:pPr>
      <w:numPr>
        <w:ilvl w:val="0"/>
        <w:numId w:val="0"/>
      </w:numPr>
      <w:ind w:left="2268"/>
    </w:pPr>
  </w:style>
  <w:style w:type="paragraph" w:styleId="FootnoteText">
    <w:name w:val="footnote text"/>
    <w:basedOn w:val="Normal"/>
    <w:link w:val="FootnoteTextChar"/>
    <w:semiHidden/>
    <w:rsid w:val="00F0440D"/>
    <w:rPr>
      <w:szCs w:val="20"/>
    </w:rPr>
  </w:style>
  <w:style w:type="character" w:customStyle="1" w:styleId="FootnoteTextChar">
    <w:name w:val="Footnote Text Char"/>
    <w:link w:val="FootnoteText"/>
    <w:semiHidden/>
    <w:rsid w:val="00F41B5A"/>
    <w:rPr>
      <w:rFonts w:ascii="Arial" w:hAnsi="Arial"/>
    </w:rPr>
  </w:style>
  <w:style w:type="paragraph" w:customStyle="1" w:styleId="ASDEFCONTextBlock">
    <w:name w:val="ASDEFCON TextBlock"/>
    <w:basedOn w:val="ASDEFCONNormal"/>
    <w:qFormat/>
    <w:rsid w:val="00F0440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F0440D"/>
    <w:pPr>
      <w:numPr>
        <w:numId w:val="12"/>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F0440D"/>
    <w:pPr>
      <w:keepNext/>
      <w:spacing w:before="240"/>
    </w:pPr>
    <w:rPr>
      <w:rFonts w:ascii="Arial Bold" w:hAnsi="Arial Bold"/>
      <w:b/>
      <w:bCs/>
      <w:caps/>
      <w:szCs w:val="20"/>
    </w:rPr>
  </w:style>
  <w:style w:type="paragraph" w:customStyle="1" w:styleId="Table8ptHeading-ASDEFCON">
    <w:name w:val="Table 8pt Heading - ASDEFCON"/>
    <w:basedOn w:val="ASDEFCONNormal"/>
    <w:rsid w:val="00F0440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F0440D"/>
    <w:pPr>
      <w:numPr>
        <w:numId w:val="21"/>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F0440D"/>
    <w:pPr>
      <w:numPr>
        <w:numId w:val="22"/>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F0440D"/>
    <w:rPr>
      <w:rFonts w:ascii="Arial" w:eastAsia="Calibri" w:hAnsi="Arial"/>
      <w:color w:val="000000"/>
      <w:szCs w:val="22"/>
      <w:lang w:eastAsia="en-US"/>
    </w:rPr>
  </w:style>
  <w:style w:type="paragraph" w:customStyle="1" w:styleId="Table8ptSub1-ASDEFCON">
    <w:name w:val="Table 8pt Sub1 - ASDEFCON"/>
    <w:basedOn w:val="Table8ptText-ASDEFCON"/>
    <w:rsid w:val="00F0440D"/>
    <w:pPr>
      <w:numPr>
        <w:ilvl w:val="1"/>
      </w:numPr>
    </w:pPr>
  </w:style>
  <w:style w:type="paragraph" w:customStyle="1" w:styleId="Table8ptSub2-ASDEFCON">
    <w:name w:val="Table 8pt Sub2 - ASDEFCON"/>
    <w:basedOn w:val="Table8ptText-ASDEFCON"/>
    <w:rsid w:val="00F0440D"/>
    <w:pPr>
      <w:numPr>
        <w:ilvl w:val="2"/>
      </w:numPr>
    </w:pPr>
  </w:style>
  <w:style w:type="paragraph" w:customStyle="1" w:styleId="Table10ptHeading-ASDEFCON">
    <w:name w:val="Table 10pt Heading - ASDEFCON"/>
    <w:basedOn w:val="ASDEFCONNormal"/>
    <w:rsid w:val="00F0440D"/>
    <w:pPr>
      <w:keepNext/>
      <w:spacing w:before="60" w:after="60"/>
      <w:jc w:val="center"/>
    </w:pPr>
    <w:rPr>
      <w:b/>
    </w:rPr>
  </w:style>
  <w:style w:type="paragraph" w:customStyle="1" w:styleId="Table8ptBP1-ASDEFCON">
    <w:name w:val="Table 8pt BP1 - ASDEFCON"/>
    <w:basedOn w:val="Table8ptText-ASDEFCON"/>
    <w:rsid w:val="00F0440D"/>
    <w:pPr>
      <w:numPr>
        <w:numId w:val="13"/>
      </w:numPr>
    </w:pPr>
  </w:style>
  <w:style w:type="paragraph" w:customStyle="1" w:styleId="Table8ptBP2-ASDEFCON">
    <w:name w:val="Table 8pt BP2 - ASDEFCON"/>
    <w:basedOn w:val="Table8ptText-ASDEFCON"/>
    <w:rsid w:val="00F0440D"/>
    <w:pPr>
      <w:numPr>
        <w:ilvl w:val="1"/>
        <w:numId w:val="13"/>
      </w:numPr>
      <w:tabs>
        <w:tab w:val="clear" w:pos="284"/>
      </w:tabs>
    </w:pPr>
    <w:rPr>
      <w:iCs/>
    </w:rPr>
  </w:style>
  <w:style w:type="paragraph" w:customStyle="1" w:styleId="ASDEFCONBulletsLV1">
    <w:name w:val="ASDEFCON Bullets LV1"/>
    <w:basedOn w:val="ASDEFCONNormal"/>
    <w:rsid w:val="00F0440D"/>
    <w:pPr>
      <w:numPr>
        <w:numId w:val="15"/>
      </w:numPr>
    </w:pPr>
    <w:rPr>
      <w:rFonts w:eastAsia="Calibri"/>
      <w:szCs w:val="22"/>
      <w:lang w:eastAsia="en-US"/>
    </w:rPr>
  </w:style>
  <w:style w:type="paragraph" w:customStyle="1" w:styleId="Table10ptSub1-ASDEFCON">
    <w:name w:val="Table 10pt Sub1 - ASDEFCON"/>
    <w:basedOn w:val="Table10ptText-ASDEFCON"/>
    <w:rsid w:val="00F0440D"/>
    <w:pPr>
      <w:numPr>
        <w:ilvl w:val="1"/>
      </w:numPr>
      <w:jc w:val="both"/>
    </w:pPr>
  </w:style>
  <w:style w:type="paragraph" w:customStyle="1" w:styleId="Table10ptSub2-ASDEFCON">
    <w:name w:val="Table 10pt Sub2 - ASDEFCON"/>
    <w:basedOn w:val="Table10ptText-ASDEFCON"/>
    <w:rsid w:val="00F0440D"/>
    <w:pPr>
      <w:numPr>
        <w:ilvl w:val="2"/>
      </w:numPr>
      <w:jc w:val="both"/>
    </w:pPr>
  </w:style>
  <w:style w:type="paragraph" w:customStyle="1" w:styleId="ASDEFCONBulletsLV2">
    <w:name w:val="ASDEFCON Bullets LV2"/>
    <w:basedOn w:val="ASDEFCONNormal"/>
    <w:rsid w:val="00F0440D"/>
    <w:pPr>
      <w:numPr>
        <w:numId w:val="1"/>
      </w:numPr>
    </w:pPr>
  </w:style>
  <w:style w:type="paragraph" w:customStyle="1" w:styleId="Table10ptBP1-ASDEFCON">
    <w:name w:val="Table 10pt BP1 - ASDEFCON"/>
    <w:basedOn w:val="ASDEFCONNormal"/>
    <w:rsid w:val="00F0440D"/>
    <w:pPr>
      <w:numPr>
        <w:numId w:val="19"/>
      </w:numPr>
      <w:spacing w:before="60" w:after="60"/>
    </w:pPr>
  </w:style>
  <w:style w:type="paragraph" w:customStyle="1" w:styleId="Table10ptBP2-ASDEFCON">
    <w:name w:val="Table 10pt BP2 - ASDEFCON"/>
    <w:basedOn w:val="ASDEFCONNormal"/>
    <w:link w:val="Table10ptBP2-ASDEFCONCharChar"/>
    <w:rsid w:val="00F0440D"/>
    <w:pPr>
      <w:numPr>
        <w:ilvl w:val="1"/>
        <w:numId w:val="19"/>
      </w:numPr>
      <w:spacing w:before="60" w:after="60"/>
    </w:pPr>
  </w:style>
  <w:style w:type="character" w:customStyle="1" w:styleId="Table10ptBP2-ASDEFCONCharChar">
    <w:name w:val="Table 10pt BP2 - ASDEFCON Char Char"/>
    <w:link w:val="Table10ptBP2-ASDEFCON"/>
    <w:rsid w:val="00F0440D"/>
    <w:rPr>
      <w:rFonts w:ascii="Arial" w:hAnsi="Arial"/>
      <w:color w:val="000000"/>
      <w:szCs w:val="40"/>
    </w:rPr>
  </w:style>
  <w:style w:type="paragraph" w:customStyle="1" w:styleId="GuideMarginHead-ASDEFCON">
    <w:name w:val="Guide Margin Head - ASDEFCON"/>
    <w:basedOn w:val="ASDEFCONNormal"/>
    <w:rsid w:val="00F0440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F0440D"/>
    <w:pPr>
      <w:ind w:left="1680"/>
    </w:pPr>
    <w:rPr>
      <w:lang w:eastAsia="en-US"/>
    </w:rPr>
  </w:style>
  <w:style w:type="paragraph" w:customStyle="1" w:styleId="GuideSublistLv1-ASDEFCON">
    <w:name w:val="Guide Sublist Lv1 - ASDEFCON"/>
    <w:basedOn w:val="ASDEFCONNormal"/>
    <w:qFormat/>
    <w:rsid w:val="00F0440D"/>
    <w:pPr>
      <w:numPr>
        <w:numId w:val="23"/>
      </w:numPr>
    </w:pPr>
    <w:rPr>
      <w:rFonts w:eastAsia="Calibri"/>
      <w:szCs w:val="22"/>
      <w:lang w:eastAsia="en-US"/>
    </w:rPr>
  </w:style>
  <w:style w:type="paragraph" w:customStyle="1" w:styleId="GuideBullets-ASDEFCON">
    <w:name w:val="Guide Bullets - ASDEFCON"/>
    <w:basedOn w:val="ASDEFCONNormal"/>
    <w:rsid w:val="00F0440D"/>
    <w:pPr>
      <w:numPr>
        <w:ilvl w:val="6"/>
        <w:numId w:val="14"/>
      </w:numPr>
    </w:pPr>
    <w:rPr>
      <w:rFonts w:eastAsia="Calibri"/>
      <w:szCs w:val="22"/>
      <w:lang w:eastAsia="en-US"/>
    </w:rPr>
  </w:style>
  <w:style w:type="paragraph" w:customStyle="1" w:styleId="GuideLV2Head-ASDEFCON">
    <w:name w:val="Guide LV2 Head - ASDEFCON"/>
    <w:basedOn w:val="ASDEFCONNormal"/>
    <w:next w:val="GuideText-ASDEFCON"/>
    <w:rsid w:val="00F0440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F0440D"/>
    <w:pPr>
      <w:keepNext/>
      <w:spacing w:before="240"/>
    </w:pPr>
    <w:rPr>
      <w:rFonts w:eastAsia="Calibri"/>
      <w:b/>
      <w:caps/>
      <w:szCs w:val="20"/>
      <w:lang w:eastAsia="en-US"/>
    </w:rPr>
  </w:style>
  <w:style w:type="paragraph" w:customStyle="1" w:styleId="ASDEFCONSublist">
    <w:name w:val="ASDEFCON Sublist"/>
    <w:basedOn w:val="ASDEFCONNormal"/>
    <w:rsid w:val="00F0440D"/>
    <w:pPr>
      <w:numPr>
        <w:numId w:val="24"/>
      </w:numPr>
    </w:pPr>
    <w:rPr>
      <w:iCs/>
    </w:rPr>
  </w:style>
  <w:style w:type="paragraph" w:customStyle="1" w:styleId="ASDEFCONRecitals">
    <w:name w:val="ASDEFCON Recitals"/>
    <w:basedOn w:val="ASDEFCONNormal"/>
    <w:link w:val="ASDEFCONRecitalsCharChar"/>
    <w:rsid w:val="00F0440D"/>
    <w:pPr>
      <w:numPr>
        <w:numId w:val="16"/>
      </w:numPr>
    </w:pPr>
  </w:style>
  <w:style w:type="character" w:customStyle="1" w:styleId="ASDEFCONRecitalsCharChar">
    <w:name w:val="ASDEFCON Recitals Char Char"/>
    <w:link w:val="ASDEFCONRecitals"/>
    <w:rsid w:val="00F0440D"/>
    <w:rPr>
      <w:rFonts w:ascii="Arial" w:hAnsi="Arial"/>
      <w:color w:val="000000"/>
      <w:szCs w:val="40"/>
    </w:rPr>
  </w:style>
  <w:style w:type="paragraph" w:customStyle="1" w:styleId="NoteList-ASDEFCON">
    <w:name w:val="Note List - ASDEFCON"/>
    <w:basedOn w:val="ASDEFCONNormal"/>
    <w:rsid w:val="00F0440D"/>
    <w:pPr>
      <w:numPr>
        <w:numId w:val="17"/>
      </w:numPr>
    </w:pPr>
    <w:rPr>
      <w:b/>
      <w:bCs/>
      <w:i/>
    </w:rPr>
  </w:style>
  <w:style w:type="paragraph" w:customStyle="1" w:styleId="NoteBullets-ASDEFCON">
    <w:name w:val="Note Bullets - ASDEFCON"/>
    <w:basedOn w:val="ASDEFCONNormal"/>
    <w:rsid w:val="00F0440D"/>
    <w:pPr>
      <w:numPr>
        <w:numId w:val="18"/>
      </w:numPr>
    </w:pPr>
    <w:rPr>
      <w:b/>
      <w:i/>
    </w:rPr>
  </w:style>
  <w:style w:type="paragraph" w:styleId="Caption">
    <w:name w:val="caption"/>
    <w:basedOn w:val="Normal"/>
    <w:next w:val="Normal"/>
    <w:qFormat/>
    <w:rsid w:val="00F0440D"/>
    <w:rPr>
      <w:b/>
      <w:bCs/>
      <w:szCs w:val="20"/>
    </w:rPr>
  </w:style>
  <w:style w:type="paragraph" w:customStyle="1" w:styleId="ASDEFCONOperativePartListLV1">
    <w:name w:val="ASDEFCON Operative Part List LV1"/>
    <w:basedOn w:val="ASDEFCONNormal"/>
    <w:rsid w:val="00F0440D"/>
    <w:pPr>
      <w:numPr>
        <w:numId w:val="20"/>
      </w:numPr>
    </w:pPr>
    <w:rPr>
      <w:iCs/>
    </w:rPr>
  </w:style>
  <w:style w:type="paragraph" w:customStyle="1" w:styleId="ASDEFCONOperativePartListLV2">
    <w:name w:val="ASDEFCON Operative Part List LV2"/>
    <w:basedOn w:val="ASDEFCONOperativePartListLV1"/>
    <w:rsid w:val="00F0440D"/>
    <w:pPr>
      <w:numPr>
        <w:ilvl w:val="1"/>
      </w:numPr>
    </w:pPr>
  </w:style>
  <w:style w:type="paragraph" w:customStyle="1" w:styleId="ASDEFCONOptionSpace">
    <w:name w:val="ASDEFCON Option Space"/>
    <w:basedOn w:val="ASDEFCONNormal"/>
    <w:rsid w:val="00F0440D"/>
    <w:pPr>
      <w:spacing w:after="0"/>
    </w:pPr>
    <w:rPr>
      <w:bCs/>
      <w:color w:val="FFFFFF"/>
      <w:sz w:val="8"/>
    </w:rPr>
  </w:style>
  <w:style w:type="paragraph" w:customStyle="1" w:styleId="ASDEFCONHeaderFooterCenter">
    <w:name w:val="ASDEFCON Header/Footer Center"/>
    <w:basedOn w:val="ASDEFCONHeaderFooterLeft"/>
    <w:rsid w:val="00F0440D"/>
    <w:pPr>
      <w:jc w:val="center"/>
    </w:pPr>
    <w:rPr>
      <w:szCs w:val="20"/>
    </w:rPr>
  </w:style>
  <w:style w:type="paragraph" w:customStyle="1" w:styleId="GuideLV3Head-ASDEFCON">
    <w:name w:val="Guide LV3 Head - ASDEFCON"/>
    <w:basedOn w:val="ASDEFCONNormal"/>
    <w:rsid w:val="00F0440D"/>
    <w:pPr>
      <w:keepNext/>
    </w:pPr>
    <w:rPr>
      <w:rFonts w:eastAsia="Calibri"/>
      <w:b/>
      <w:szCs w:val="22"/>
      <w:lang w:eastAsia="en-US"/>
    </w:rPr>
  </w:style>
  <w:style w:type="paragraph" w:customStyle="1" w:styleId="GuideSublistLv2-ASDEFCON">
    <w:name w:val="Guide Sublist Lv2 - ASDEFCON"/>
    <w:basedOn w:val="ASDEFCONNormal"/>
    <w:rsid w:val="00F0440D"/>
    <w:pPr>
      <w:numPr>
        <w:ilvl w:val="1"/>
        <w:numId w:val="23"/>
      </w:numPr>
    </w:pPr>
  </w:style>
  <w:style w:type="paragraph" w:styleId="TOC3">
    <w:name w:val="toc 3"/>
    <w:basedOn w:val="Normal"/>
    <w:next w:val="Normal"/>
    <w:autoRedefine/>
    <w:rsid w:val="00F0440D"/>
    <w:pPr>
      <w:spacing w:after="100"/>
      <w:ind w:left="400"/>
    </w:pPr>
  </w:style>
  <w:style w:type="paragraph" w:customStyle="1" w:styleId="ATTANNReferencetoCOC">
    <w:name w:val="ATT/ANN Reference to COC"/>
    <w:basedOn w:val="ASDEFCONNormal"/>
    <w:rsid w:val="00F0440D"/>
    <w:pPr>
      <w:keepNext/>
      <w:jc w:val="right"/>
    </w:pPr>
    <w:rPr>
      <w:i/>
      <w:iCs/>
      <w:szCs w:val="20"/>
    </w:rPr>
  </w:style>
  <w:style w:type="paragraph" w:styleId="TOC5">
    <w:name w:val="toc 5"/>
    <w:basedOn w:val="Normal"/>
    <w:next w:val="Normal"/>
    <w:autoRedefine/>
    <w:rsid w:val="00F0440D"/>
    <w:pPr>
      <w:spacing w:after="100"/>
      <w:ind w:left="800"/>
    </w:pPr>
  </w:style>
  <w:style w:type="paragraph" w:styleId="TOC4">
    <w:name w:val="toc 4"/>
    <w:basedOn w:val="Normal"/>
    <w:next w:val="Normal"/>
    <w:autoRedefine/>
    <w:rsid w:val="00F0440D"/>
    <w:pPr>
      <w:spacing w:after="100"/>
      <w:ind w:left="600"/>
    </w:pPr>
  </w:style>
  <w:style w:type="paragraph" w:styleId="TOC6">
    <w:name w:val="toc 6"/>
    <w:basedOn w:val="Normal"/>
    <w:next w:val="Normal"/>
    <w:autoRedefine/>
    <w:rsid w:val="00F0440D"/>
    <w:pPr>
      <w:spacing w:after="100"/>
      <w:ind w:left="1000"/>
    </w:pPr>
  </w:style>
  <w:style w:type="paragraph" w:styleId="TOC7">
    <w:name w:val="toc 7"/>
    <w:basedOn w:val="Normal"/>
    <w:next w:val="Normal"/>
    <w:autoRedefine/>
    <w:rsid w:val="00F0440D"/>
    <w:pPr>
      <w:spacing w:after="100"/>
      <w:ind w:left="1200"/>
    </w:pPr>
  </w:style>
  <w:style w:type="paragraph" w:styleId="TOC8">
    <w:name w:val="toc 8"/>
    <w:basedOn w:val="Normal"/>
    <w:next w:val="Normal"/>
    <w:autoRedefine/>
    <w:rsid w:val="00F0440D"/>
    <w:pPr>
      <w:spacing w:after="100"/>
      <w:ind w:left="1400"/>
    </w:pPr>
  </w:style>
  <w:style w:type="paragraph" w:styleId="TOC9">
    <w:name w:val="toc 9"/>
    <w:basedOn w:val="Normal"/>
    <w:next w:val="Normal"/>
    <w:autoRedefine/>
    <w:rsid w:val="00F0440D"/>
    <w:pPr>
      <w:spacing w:after="100"/>
      <w:ind w:left="1600"/>
    </w:pPr>
  </w:style>
  <w:style w:type="paragraph" w:customStyle="1" w:styleId="ASDEFCONList">
    <w:name w:val="ASDEFCON List"/>
    <w:basedOn w:val="ASDEFCONNormal"/>
    <w:qFormat/>
    <w:rsid w:val="00F0440D"/>
    <w:pPr>
      <w:numPr>
        <w:numId w:val="42"/>
      </w:numPr>
    </w:pPr>
  </w:style>
  <w:style w:type="paragraph" w:customStyle="1" w:styleId="HandbookLevel2Header">
    <w:name w:val="Handbook Level 2 Header"/>
    <w:basedOn w:val="Heading2"/>
    <w:autoRedefine/>
    <w:qFormat/>
    <w:rsid w:val="00E94286"/>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6D364D"/>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6E0BD1"/>
    <w:rPr>
      <w:rFonts w:ascii="Arial" w:hAnsi="Arial"/>
      <w:szCs w:val="24"/>
    </w:rPr>
  </w:style>
  <w:style w:type="character" w:customStyle="1" w:styleId="CommentTextChar1">
    <w:name w:val="Comment Text Char1"/>
    <w:semiHidden/>
    <w:rsid w:val="00E1670B"/>
    <w:rPr>
      <w:rFonts w:ascii="Arial" w:eastAsia="Times New Roman" w:hAnsi="Arial" w:cs="Times New Roman"/>
      <w:sz w:val="20"/>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044667">
      <w:bodyDiv w:val="1"/>
      <w:marLeft w:val="0"/>
      <w:marRight w:val="0"/>
      <w:marTop w:val="0"/>
      <w:marBottom w:val="0"/>
      <w:divBdr>
        <w:top w:val="none" w:sz="0" w:space="0" w:color="auto"/>
        <w:left w:val="none" w:sz="0" w:space="0" w:color="auto"/>
        <w:bottom w:val="none" w:sz="0" w:space="0" w:color="auto"/>
        <w:right w:val="none" w:sz="0" w:space="0" w:color="auto"/>
      </w:divBdr>
    </w:div>
    <w:div w:id="759760383">
      <w:bodyDiv w:val="1"/>
      <w:marLeft w:val="0"/>
      <w:marRight w:val="0"/>
      <w:marTop w:val="0"/>
      <w:marBottom w:val="0"/>
      <w:divBdr>
        <w:top w:val="none" w:sz="0" w:space="0" w:color="auto"/>
        <w:left w:val="none" w:sz="0" w:space="0" w:color="auto"/>
        <w:bottom w:val="none" w:sz="0" w:space="0" w:color="auto"/>
        <w:right w:val="none" w:sz="0" w:space="0" w:color="auto"/>
      </w:divBdr>
    </w:div>
    <w:div w:id="1147866206">
      <w:bodyDiv w:val="1"/>
      <w:marLeft w:val="0"/>
      <w:marRight w:val="0"/>
      <w:marTop w:val="0"/>
      <w:marBottom w:val="0"/>
      <w:divBdr>
        <w:top w:val="none" w:sz="0" w:space="0" w:color="auto"/>
        <w:left w:val="none" w:sz="0" w:space="0" w:color="auto"/>
        <w:bottom w:val="none" w:sz="0" w:space="0" w:color="auto"/>
        <w:right w:val="none" w:sz="0" w:space="0" w:color="auto"/>
      </w:divBdr>
    </w:div>
    <w:div w:id="1474253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mailto:DSA.ProjectSecurity@defence.gov.au"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finance.gov.au/government/procurement/buying-australian-government/confidentiality-throughout-procurement-cycle"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F72D4-4CD0-4C24-9EA5-78D81F611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6</TotalTime>
  <Pages>1</Pages>
  <Words>5484</Words>
  <Characters>31062</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ASDEFCON (Services)</vt:lpstr>
    </vt:vector>
  </TitlesOfParts>
  <Manager/>
  <Company/>
  <LinksUpToDate>false</LinksUpToDate>
  <CharactersWithSpaces>36474</CharactersWithSpaces>
  <SharedDoc>false</SharedDoc>
  <HLinks>
    <vt:vector size="24" baseType="variant">
      <vt:variant>
        <vt:i4>5898261</vt:i4>
      </vt:variant>
      <vt:variant>
        <vt:i4>90</vt:i4>
      </vt:variant>
      <vt:variant>
        <vt:i4>0</vt:i4>
      </vt:variant>
      <vt:variant>
        <vt:i4>5</vt:i4>
      </vt:variant>
      <vt:variant>
        <vt:lpwstr>http://www.dpmc.gov.au/resource-centre/government/commonwealth-indigenous-procurement-policy</vt:lpwstr>
      </vt:variant>
      <vt:variant>
        <vt:lpwstr/>
      </vt:variant>
      <vt:variant>
        <vt:i4>1048630</vt:i4>
      </vt:variant>
      <vt:variant>
        <vt:i4>84</vt:i4>
      </vt:variant>
      <vt:variant>
        <vt:i4>0</vt:i4>
      </vt:variant>
      <vt:variant>
        <vt:i4>5</vt:i4>
      </vt:variant>
      <vt:variant>
        <vt:lpwstr>mailto:DSA.ProjectSecurity@defence.gov.au</vt:lpwstr>
      </vt:variant>
      <vt:variant>
        <vt:lpwstr/>
      </vt:variant>
      <vt:variant>
        <vt:i4>6619195</vt:i4>
      </vt:variant>
      <vt:variant>
        <vt:i4>81</vt:i4>
      </vt:variant>
      <vt:variant>
        <vt:i4>0</vt:i4>
      </vt:variant>
      <vt:variant>
        <vt:i4>5</vt:i4>
      </vt:variant>
      <vt:variant>
        <vt:lpwstr>http://drnet/AssociateSecretary/security/advice/Pages/bils.aspx</vt:lpwstr>
      </vt:variant>
      <vt:variant>
        <vt:lpwstr/>
      </vt:variant>
      <vt:variant>
        <vt:i4>393307</vt:i4>
      </vt:variant>
      <vt:variant>
        <vt:i4>78</vt:i4>
      </vt:variant>
      <vt:variant>
        <vt:i4>0</vt:i4>
      </vt:variant>
      <vt:variant>
        <vt:i4>5</vt:i4>
      </vt:variant>
      <vt:variant>
        <vt:lpwstr>https://www.finance.gov.au/procurement/procurement-policy-and-guidance/buying/contract-issues/confidentiality-procurement-cycle/practice.html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(Services)</dc:title>
  <dc:subject>Attachments to Conditions of Contract (V2.0)</dc:subject>
  <dc:creator>Dharani, Mikael MR</dc:creator>
  <cp:keywords/>
  <dc:description/>
  <cp:lastModifiedBy>Dharani, Mikael MR</cp:lastModifiedBy>
  <cp:revision>1</cp:revision>
  <cp:lastPrinted>2015-10-27T00:10:00Z</cp:lastPrinted>
  <dcterms:created xsi:type="dcterms:W3CDTF">2019-10-14T03:49:00Z</dcterms:created>
  <dcterms:modified xsi:type="dcterms:W3CDTF">2024-08-22T23:18:00Z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BM77591668</vt:lpwstr>
  </property>
  <property fmtid="{D5CDD505-2E9C-101B-9397-08002B2CF9AE}" pid="4" name="Objective-Title">
    <vt:lpwstr>007_SER_V4.1_CATT</vt:lpwstr>
  </property>
  <property fmtid="{D5CDD505-2E9C-101B-9397-08002B2CF9AE}" pid="5" name="Objective-Comment">
    <vt:lpwstr/>
  </property>
  <property fmtid="{D5CDD505-2E9C-101B-9397-08002B2CF9AE}" pid="6" name="Objective-CreationStamp">
    <vt:filetime>2024-07-19T04:32:28Z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2024-08-14T04:41:58Z</vt:filetime>
  </property>
  <property fmtid="{D5CDD505-2E9C-101B-9397-08002B2CF9AE}" pid="11" name="Objective-Owner">
    <vt:lpwstr>Prabhu, Akshata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Working</vt:lpwstr>
  </property>
  <property fmtid="{D5CDD505-2E9C-101B-9397-08002B2CF9AE}" pid="14" name="Objective-State">
    <vt:lpwstr>Being Edited</vt:lpwstr>
  </property>
  <property fmtid="{D5CDD505-2E9C-101B-9397-08002B2CF9AE}" pid="15" name="Objective-Version">
    <vt:lpwstr>0.6</vt:lpwstr>
  </property>
  <property fmtid="{D5CDD505-2E9C-101B-9397-08002B2CF9AE}" pid="16" name="Objective-VersionNumber">
    <vt:i4>6</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(Services)</vt:lpwstr>
  </property>
  <property fmtid="{D5CDD505-2E9C-101B-9397-08002B2CF9AE}" pid="24" name="Header_Right">
    <vt:lpwstr>PART 2</vt:lpwstr>
  </property>
  <property fmtid="{D5CDD505-2E9C-101B-9397-08002B2CF9AE}" pid="25" name="Footer_Left">
    <vt:lpwstr>Attachments to the Conditions of Contract</vt:lpwstr>
  </property>
  <property fmtid="{D5CDD505-2E9C-101B-9397-08002B2CF9AE}" pid="26" name="Objective-Reason for Security Classification Change [system]">
    <vt:lpwstr/>
  </property>
</Properties>
</file>